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4169" w:rsidRPr="00E74169" w:rsidRDefault="006F3F06" w:rsidP="000945F9">
      <w:pPr>
        <w:jc w:val="center"/>
        <w:rPr>
          <w:rFonts w:ascii="Bauhaus 93" w:hAnsi="Bauhaus 93"/>
          <w:sz w:val="44"/>
          <w:szCs w:val="44"/>
        </w:rPr>
      </w:pPr>
      <w:r>
        <w:rPr>
          <w:noProof/>
        </w:rPr>
        <w:pict>
          <v:group id="_x0000_s1026" style="position:absolute;left:0;text-align:left;margin-left:170.3pt;margin-top:26.25pt;width:111.1pt;height:66.5pt;z-index:251659264" coordorigin="2879,367" coordsize="698,489">
            <v:group id="_x0000_s1027" style="position:absolute;left:2879;top:425;width:698;height:431" coordorigin="1961,1679" coordsize="1838,1023">
              <v:shape id="_x0000_s1028" style="position:absolute;left:1961;top:1679;width:1838;height:980" coordsize="2136,2385" path="m1069,2385r55,-1l1178,2379r54,-8l1284,2360r52,-13l1386,2331r50,-19l1484,2292r48,-25l1578,2241r44,-28l1666,2181r42,-33l1747,2113r39,-38l1823,2036r36,-42l1893,1951r31,-44l1953,1860r29,-49l2007,1762r23,-52l2052,1657r19,-54l2088,1548r14,-57l2114,1433r10,-57l2130,1315r5,-60l2136,1194r-1,-62l2130,1072r-6,-60l2114,953r-12,-58l2088,838r-17,-55l2052,729r-22,-53l2007,625r-25,-50l1953,526r-29,-47l1893,434r-34,-43l1823,349r-37,-39l1747,273r-39,-36l1666,204r-44,-31l1578,144r-46,-26l1484,93,1436,73,1386,54,1336,38,1284,25,1232,14,1178,6,1124,1,1069,r-55,1l960,6r-54,8l853,25,802,38,751,54,701,73,653,93r-47,25l559,144r-44,29l471,204r-42,33l389,273r-39,37l314,349r-37,42l244,434r-32,45l183,526r-28,49l129,625r-23,51l84,729,65,783,48,838,34,895,22,953r-10,59l6,1072r-5,60l,1194r1,61l6,1315r6,61l22,1433r12,58l48,1548r17,55l84,1657r22,53l129,1762r26,49l183,1860r29,47l244,1951r33,43l314,2036r36,39l389,2113r40,35l471,2181r44,32l559,2241r47,26l653,2292r48,20l751,2331r51,16l853,2360r53,11l960,2379r54,5l1069,2385xe" fillcolor="black" strokecolor="#006">
                <v:path arrowok="t"/>
              </v:shape>
              <v:shape id="_x0000_s1029" style="position:absolute;left:2021;top:1737;width:1730;height:857" coordsize="2136,2385" path="m1069,2385r55,-1l1178,2379r54,-8l1284,2360r52,-13l1386,2331r50,-19l1484,2292r48,-25l1578,2241r44,-28l1666,2181r42,-33l1747,2113r39,-38l1823,2036r36,-42l1893,1951r31,-44l1953,1860r29,-49l2007,1762r23,-52l2052,1657r19,-54l2088,1548r14,-57l2114,1433r10,-57l2130,1315r5,-60l2136,1194r-1,-62l2130,1072r-6,-60l2114,953r-12,-58l2088,838r-17,-55l2052,729r-22,-53l2007,625r-25,-50l1953,526r-29,-47l1893,434r-34,-43l1823,349r-37,-39l1747,273r-39,-36l1666,204r-44,-31l1578,144r-46,-26l1484,93,1436,73,1386,54,1336,38,1284,25,1232,14,1178,6,1124,1,1069,r-55,1l960,6r-54,8l853,25,802,38,751,54,701,73,653,93r-47,25l559,144r-44,29l471,204r-42,33l389,273r-39,37l314,349r-37,42l244,434r-32,45l183,526r-28,49l129,625r-23,51l84,729,65,783,48,838,34,895,22,953r-10,59l6,1072r-5,60l,1194r1,61l6,1315r6,61l22,1433r12,58l48,1548r17,55l84,1657r22,53l129,1762r26,49l183,1860r29,47l244,1951r33,43l314,2036r36,39l389,2113r40,35l471,2181r44,32l559,2241r47,26l653,2292r48,20l751,2331r51,16l853,2360r53,11l960,2379r54,5l1069,2385xe" fillcolor="gray" stroked="f">
                <v:path arrowok="t"/>
              </v:shape>
              <v:shape id="_x0000_s1030" style="position:absolute;left:2079;top:1963;width:429;height:173" coordsize="483,478" path="m483,56l461,54,439,51,417,47,395,45,374,41,352,39,330,35,309,31,288,28,266,24,245,20,225,17,204,13,183,8,163,4,142,,113,54,87,109,65,165,45,226,29,286,15,349,5,413,,478r446,l448,424r2,-54l454,317r4,-54l462,211r7,-53l476,106r7,-50xe" stroked="f">
                <v:path arrowok="t"/>
              </v:shape>
              <v:shape id="_x0000_s1031" style="position:absolute;left:2281;top:1805;width:365;height:128" coordsize="412,359" path="m412,l383,11,353,25,325,39,297,55,269,72,241,91r-28,18l187,130r-26,21l135,173r-24,22l87,219,64,243,42,268,20,293,,317r16,4l34,323r18,4l68,329r18,3l103,336r18,2l139,340r17,3l174,345r17,3l210,350r18,3l246,355r18,1l283,359r12,-48l308,262r16,-48l340,166r18,-46l375,77,394,37,412,xe" stroked="f">
                <v:path arrowok="t"/>
              </v:shape>
              <v:shape id="_x0000_s1032" style="position:absolute;left:2276;top:2388;width:367;height:134" coordsize="411,378" path="m,44l20,69,42,94r22,26l87,144r24,25l136,193r25,24l187,240r26,21l240,282r28,20l297,320r27,17l353,352r30,14l411,378,394,340,376,297,358,251,341,202,324,152,310,100,297,50,285,,266,3,248,4,229,7,212,9r-19,3l176,14r-18,2l140,19r-17,2l105,24,87,28,70,30,52,34,35,37,18,40,,44xe" stroked="f">
                <v:path arrowok="t"/>
              </v:shape>
              <v:shape id="_x0000_s1033" style="position:absolute;left:2079;top:2186;width:426;height:171" coordsize="481,478" path="m445,l,,5,65r9,64l27,190r16,62l63,311r22,58l110,424r29,54l160,473r19,-3l200,465r21,-4l242,456r21,-4l285,449r21,-4l328,441r21,-2l371,435r22,-2l415,429r22,-3l459,424r22,-2l473,370r-6,-52l461,267r-4,-53l452,160r-3,-53l447,54,445,xe" stroked="f">
                <v:path arrowok="t"/>
              </v:shape>
              <v:shape id="_x0000_s1034" style="position:absolute;left:2600;top:1782;width:529;height:158" coordsize="523,444" path="m347,40l336,31,326,23,315,16,305,10,294,6,285,2,274,1,264,,253,1,242,2,231,6r-10,5l210,17r-11,7l188,33,177,43,165,56,151,71,139,87r-12,19l115,124r-11,22l92,168,81,193,70,217,59,244,48,273,38,303,28,334,18,366,9,401,,435r15,1l29,436r14,1l59,439r14,l87,440r15,1l116,441r14,l145,442r15,l174,442r15,2l203,444r15,l233,444r18,l270,444r18,l307,442r18,l344,441r18,l380,440r18,l417,439r17,-2l453,436r18,-1l488,434r18,-1l523,431r-8,-35l506,362,496,329,486,299,476,269,465,241,455,214,444,188,432,163,421,141,409,120,397,101,385,83,373,67,359,53,347,40xe" stroked="f">
                <v:path arrowok="t"/>
              </v:shape>
              <v:shape id="_x0000_s1035" style="position:absolute;left:2535;top:1987;width:660;height:149" coordsize="656,416" path="m617,l597,1,579,4,559,5,539,6,519,8,499,9r-20,1l460,11r-20,2l419,13r-20,1l379,14r-21,1l339,15r-20,l298,15r-17,l265,15r-17,l232,14r-17,l199,14,183,13r-16,l150,11r-16,l118,10,102,9,86,9,70,8,53,6,38,5,30,52r-6,48l18,149r-5,50l8,252,5,305,3,360,,416r656,l653,359r-2,-55l648,250r-5,-53l638,147,631,96,625,47,617,xe" stroked="f">
                <v:path arrowok="t"/>
              </v:shape>
              <v:shape id="_x0000_s1036" style="position:absolute;left:2533;top:2186;width:662;height:149" coordsize="657,414" path="m37,409r16,-1l69,407r16,-1l102,406r16,-2l134,403r16,l167,402r16,l200,401r16,l233,401r16,-2l266,399r16,l299,399r21,l340,399r20,2l380,401r20,l421,402r20,1l462,403r20,1l501,406r20,1l541,408r20,1l581,411r19,2l620,414r7,-47l633,318r7,-49l644,217r5,-52l652,111r2,-55l657,,,,3,55r2,56l8,163r4,52l17,265r7,50l30,363r7,46xe" stroked="f">
                <v:path arrowok="t"/>
              </v:shape>
              <v:shape id="_x0000_s1037" style="position:absolute;left:2598;top:2380;width:532;height:164" coordsize="529,456" path="m235,l220,,205,,191,,175,,161,1r-15,l131,1r-14,l102,3,87,3,73,4,59,4,43,5,29,6,15,6,,7,17,76r18,64l55,198r22,53l99,299r23,42l147,376r24,30l183,418r11,10l206,436r12,8l229,449r12,3l253,455r13,1l277,455r11,-1l300,450r11,-6l323,438r11,-9l346,419r11,-11l381,380r24,-36l429,304r23,-48l473,203r21,-58l512,81,529,12,511,11,494,10,475,7,457,6r-19,l421,5,402,4,383,3r-17,l347,1r-19,l310,1,291,,272,,253,,235,xe" stroked="f">
                <v:path arrowok="t"/>
              </v:shape>
              <v:shape id="_x0000_s1038" style="position:absolute;left:3215;top:1956;width:451;height:180" coordsize="510,497" path="m39,497r471,l504,429,494,362,480,298,462,234,441,172,417,113,388,55,357,,336,5r-22,6l294,16r-22,5l250,26r-23,5l205,34r-22,5l161,43r-23,4l115,50,93,54,70,58,47,62,23,65,,68r7,51l15,172r7,53l27,278r5,55l35,387r2,54l39,497xe" stroked="f">
                <v:path arrowok="t"/>
              </v:shape>
              <v:shape id="_x0000_s1039" style="position:absolute;left:3076;top:1800;width:378;height:131" coordsize="429,364" path="m429,312l409,286,385,262,362,237,338,214,313,190,287,168,261,146,233,125,206,106,177,86,149,69,120,52,90,37,61,23,30,11,,,19,37,36,77r19,45l73,168r16,48l105,265r14,50l131,364r20,-3l170,359r19,-3l208,354r20,-4l247,348r18,-3l284,342r19,-4l322,335r17,-3l358,328r17,-4l394,321r18,-5l429,312xe" stroked="f">
                <v:path arrowok="t"/>
              </v:shape>
              <v:shape id="_x0000_s1040" style="position:absolute;left:3069;top:2389;width:388;height:135" coordsize="441,376" path="m,376l31,365,61,352,92,338r30,-16l152,305r30,-19l211,266r28,-20l268,223r28,-23l322,177r26,-24l373,129r24,-26l419,78,441,52,423,49,406,44,387,40,369,37,351,33,332,29,313,27,294,23,276,19,257,17,238,13,218,11,200,8,180,5,161,2,141,,129,50r-15,50l96,152,78,201,59,250,39,296,19,338,,376xe" stroked="f">
                <v:path arrowok="t"/>
              </v:shape>
              <v:shape id="_x0000_s1041" style="position:absolute;left:3217;top:2186;width:449;height:178" coordsize="508,497" path="m37,l35,54r-2,55l30,163r-5,54l21,270r-7,53l7,376,,428r23,3l47,434r23,4l93,441r23,4l139,449r23,3l185,457r22,4l229,466r22,5l273,476r22,5l316,485r22,7l359,497r31,-56l417,383r24,-59l462,263r17,-64l493,135r9,-67l508,,37,xe" stroked="f">
                <v:path arrowok="t"/>
              </v:shape>
              <v:shape id="_x0000_s1042" style="position:absolute;left:2371;top:2544;width:1171;height:158;rotation:457257fd" coordsize="2835,703" path="m45,318c90,288,264,144,408,91,552,38,741,,907,v166,,325,38,499,91c1580,144,1800,273,1951,318v151,45,226,83,362,45c2449,325,2699,114,2767,91v68,-23,23,45,-45,136c2654,318,2503,567,2359,635v-144,68,-310,53,-499,c1671,582,1406,386,1225,318,1044,250,915,242,771,227v-144,-15,-302,-7,-408,c257,234,189,249,136,272,83,295,,348,45,318xe" fillcolor="black">
                <v:path arrowok="t"/>
              </v:shape>
            </v:group>
            <v:shape id="_x0000_s1043" style="position:absolute;left:3087;top:367;width:344;height:433" coordsize="1224,1678" path="m,816r499,499l1224,,499,1678,,816xe" fillcolor="black">
              <v:path arrowok="t"/>
            </v:shape>
          </v:group>
        </w:pict>
      </w:r>
    </w:p>
    <w:p w:rsidR="00E74169" w:rsidRPr="00E74169" w:rsidRDefault="00E74169" w:rsidP="000945F9">
      <w:pPr>
        <w:jc w:val="center"/>
        <w:rPr>
          <w:rFonts w:ascii="Bauhaus 93" w:hAnsi="Bauhaus 93"/>
          <w:sz w:val="40"/>
          <w:szCs w:val="40"/>
        </w:rPr>
      </w:pPr>
    </w:p>
    <w:p w:rsidR="00E74169" w:rsidRPr="00E74169" w:rsidRDefault="00E74169" w:rsidP="000945F9">
      <w:pPr>
        <w:jc w:val="center"/>
        <w:rPr>
          <w:rFonts w:ascii="Bauhaus 93" w:hAnsi="Bauhaus 93"/>
          <w:sz w:val="40"/>
          <w:szCs w:val="40"/>
        </w:rPr>
      </w:pPr>
    </w:p>
    <w:p w:rsidR="00E74169" w:rsidRPr="00E74169" w:rsidRDefault="00A6176D" w:rsidP="000945F9">
      <w:pPr>
        <w:jc w:val="center"/>
        <w:rPr>
          <w:rFonts w:ascii="Bauhaus 93" w:hAnsi="Bauhaus 93"/>
          <w:sz w:val="40"/>
          <w:szCs w:val="40"/>
        </w:rPr>
      </w:pPr>
      <w:r w:rsidRPr="00A6176D">
        <w:rPr>
          <w:rFonts w:ascii="Bauhaus 93" w:hAnsi="Bauhaus 93"/>
          <w:sz w:val="40"/>
          <w:szCs w:val="40"/>
        </w:rPr>
        <w:t>BAN-PT</w:t>
      </w:r>
    </w:p>
    <w:p w:rsidR="00E74169" w:rsidRDefault="00E74169" w:rsidP="000945F9">
      <w:pPr>
        <w:jc w:val="center"/>
        <w:rPr>
          <w:rFonts w:ascii="Calibri" w:hAnsi="Calibri"/>
          <w:b/>
          <w:sz w:val="20"/>
          <w:szCs w:val="20"/>
          <w:lang w:val="it-IT"/>
        </w:rPr>
      </w:pPr>
    </w:p>
    <w:p w:rsidR="00E74169" w:rsidRDefault="00E74169" w:rsidP="000945F9">
      <w:pPr>
        <w:jc w:val="center"/>
        <w:rPr>
          <w:rFonts w:ascii="Calibri" w:hAnsi="Calibri"/>
          <w:b/>
          <w:sz w:val="20"/>
          <w:szCs w:val="20"/>
          <w:lang w:val="it-IT"/>
        </w:rPr>
      </w:pPr>
    </w:p>
    <w:p w:rsidR="00E74169" w:rsidRDefault="00E74169" w:rsidP="000945F9">
      <w:pPr>
        <w:jc w:val="center"/>
        <w:rPr>
          <w:rFonts w:ascii="Calibri" w:hAnsi="Calibri"/>
          <w:b/>
          <w:sz w:val="20"/>
          <w:szCs w:val="20"/>
          <w:lang w:val="it-IT"/>
        </w:rPr>
      </w:pPr>
    </w:p>
    <w:p w:rsidR="00E74169" w:rsidRDefault="00E74169" w:rsidP="000945F9">
      <w:pPr>
        <w:jc w:val="center"/>
        <w:rPr>
          <w:rFonts w:ascii="Calibri" w:hAnsi="Calibri"/>
          <w:b/>
          <w:sz w:val="20"/>
          <w:szCs w:val="20"/>
          <w:lang w:val="it-IT"/>
        </w:rPr>
      </w:pPr>
    </w:p>
    <w:p w:rsidR="00E74169" w:rsidRDefault="00E74169" w:rsidP="000945F9">
      <w:pPr>
        <w:jc w:val="center"/>
        <w:rPr>
          <w:rFonts w:ascii="Calibri" w:hAnsi="Calibri"/>
          <w:b/>
          <w:sz w:val="20"/>
          <w:szCs w:val="20"/>
          <w:lang w:val="it-IT"/>
        </w:rPr>
      </w:pPr>
    </w:p>
    <w:p w:rsidR="00E74169" w:rsidRPr="00E74169" w:rsidRDefault="00E74169" w:rsidP="000945F9">
      <w:pPr>
        <w:jc w:val="center"/>
        <w:rPr>
          <w:rFonts w:ascii="Calibri" w:hAnsi="Calibri"/>
          <w:b/>
          <w:sz w:val="20"/>
          <w:szCs w:val="20"/>
          <w:lang w:val="it-IT"/>
        </w:rPr>
      </w:pPr>
    </w:p>
    <w:p w:rsidR="00E74169" w:rsidRPr="00E74169" w:rsidRDefault="00A6176D" w:rsidP="000945F9">
      <w:pPr>
        <w:jc w:val="center"/>
        <w:rPr>
          <w:b/>
          <w:sz w:val="48"/>
          <w:szCs w:val="48"/>
          <w:lang w:val="it-IT"/>
        </w:rPr>
      </w:pPr>
      <w:r w:rsidRPr="00A6176D">
        <w:rPr>
          <w:b/>
          <w:sz w:val="48"/>
          <w:szCs w:val="48"/>
          <w:lang w:val="it-IT"/>
        </w:rPr>
        <w:t xml:space="preserve">AKREDITASI PROGRAM STUDI </w:t>
      </w:r>
    </w:p>
    <w:p w:rsidR="00E74169" w:rsidRPr="00E74169" w:rsidRDefault="00A6176D" w:rsidP="000945F9">
      <w:pPr>
        <w:jc w:val="center"/>
        <w:rPr>
          <w:b/>
          <w:sz w:val="48"/>
          <w:szCs w:val="48"/>
          <w:lang w:val="it-IT"/>
        </w:rPr>
      </w:pPr>
      <w:commentRangeStart w:id="0"/>
      <w:r w:rsidRPr="00A6176D">
        <w:rPr>
          <w:b/>
          <w:sz w:val="48"/>
          <w:szCs w:val="48"/>
          <w:lang w:val="it-IT"/>
        </w:rPr>
        <w:t>KEDOKTERAN HEWAN</w:t>
      </w:r>
      <w:commentRangeEnd w:id="0"/>
      <w:r w:rsidRPr="00A6176D">
        <w:rPr>
          <w:rStyle w:val="CommentReference"/>
          <w:rFonts w:cs="Arial"/>
        </w:rPr>
        <w:commentReference w:id="0"/>
      </w:r>
    </w:p>
    <w:p w:rsidR="00E74169" w:rsidRPr="00E74169" w:rsidRDefault="00E74169" w:rsidP="000945F9">
      <w:pPr>
        <w:jc w:val="center"/>
        <w:rPr>
          <w:b/>
          <w:lang w:val="it-IT"/>
        </w:rPr>
      </w:pPr>
    </w:p>
    <w:p w:rsidR="00E74169" w:rsidRPr="00E74169" w:rsidRDefault="00E74169" w:rsidP="000945F9">
      <w:pPr>
        <w:jc w:val="center"/>
        <w:rPr>
          <w:b/>
          <w:lang w:val="it-IT"/>
        </w:rPr>
      </w:pPr>
    </w:p>
    <w:p w:rsidR="00E74169" w:rsidRPr="00E74169" w:rsidRDefault="00E74169" w:rsidP="000945F9">
      <w:pPr>
        <w:jc w:val="center"/>
        <w:rPr>
          <w:b/>
          <w:lang w:val="it-IT"/>
        </w:rPr>
      </w:pPr>
    </w:p>
    <w:p w:rsidR="00E74169" w:rsidRPr="00E74169" w:rsidRDefault="00E74169" w:rsidP="000945F9">
      <w:pPr>
        <w:jc w:val="center"/>
        <w:rPr>
          <w:b/>
          <w:lang w:val="it-IT"/>
        </w:rPr>
      </w:pPr>
    </w:p>
    <w:p w:rsidR="00E74169" w:rsidRPr="00E74169" w:rsidRDefault="00E74169" w:rsidP="000945F9">
      <w:pPr>
        <w:jc w:val="center"/>
        <w:rPr>
          <w:b/>
          <w:lang w:val="it-IT"/>
        </w:rPr>
      </w:pPr>
    </w:p>
    <w:p w:rsidR="00E74169" w:rsidRPr="00E74169" w:rsidRDefault="00E74169" w:rsidP="000945F9">
      <w:pPr>
        <w:jc w:val="center"/>
        <w:rPr>
          <w:b/>
          <w:lang w:val="it-IT"/>
        </w:rPr>
      </w:pPr>
    </w:p>
    <w:p w:rsidR="00E74169" w:rsidRPr="00E74169" w:rsidRDefault="00E74169" w:rsidP="000945F9">
      <w:pPr>
        <w:jc w:val="center"/>
        <w:rPr>
          <w:b/>
          <w:lang w:val="it-IT"/>
        </w:rPr>
      </w:pPr>
    </w:p>
    <w:p w:rsidR="00E74169" w:rsidRPr="00E74169" w:rsidRDefault="00E74169" w:rsidP="000945F9">
      <w:pPr>
        <w:jc w:val="center"/>
        <w:rPr>
          <w:b/>
          <w:lang w:val="it-IT"/>
        </w:rPr>
      </w:pPr>
    </w:p>
    <w:p w:rsidR="00E74169" w:rsidRPr="00E74169" w:rsidRDefault="00E74169" w:rsidP="000945F9">
      <w:pPr>
        <w:jc w:val="center"/>
        <w:rPr>
          <w:b/>
          <w:lang w:val="it-IT"/>
        </w:rPr>
      </w:pPr>
    </w:p>
    <w:p w:rsidR="00E74169" w:rsidRPr="00E74169" w:rsidRDefault="00E74169" w:rsidP="000945F9">
      <w:pPr>
        <w:jc w:val="center"/>
        <w:rPr>
          <w:b/>
          <w:lang w:val="it-IT"/>
        </w:rPr>
      </w:pPr>
    </w:p>
    <w:p w:rsidR="00E74169" w:rsidRPr="00E74169" w:rsidRDefault="00A6176D" w:rsidP="000945F9">
      <w:pPr>
        <w:jc w:val="center"/>
        <w:rPr>
          <w:b/>
          <w:bCs/>
          <w:sz w:val="36"/>
          <w:szCs w:val="34"/>
          <w:lang w:val="it-IT"/>
        </w:rPr>
      </w:pPr>
      <w:r w:rsidRPr="00A6176D">
        <w:rPr>
          <w:b/>
          <w:bCs/>
          <w:sz w:val="36"/>
          <w:szCs w:val="34"/>
          <w:lang w:val="it-IT"/>
        </w:rPr>
        <w:t>BUKU I</w:t>
      </w:r>
    </w:p>
    <w:p w:rsidR="00E74169" w:rsidRPr="00E74169" w:rsidRDefault="00A6176D" w:rsidP="000945F9">
      <w:pPr>
        <w:jc w:val="center"/>
        <w:rPr>
          <w:b/>
          <w:bCs/>
          <w:sz w:val="36"/>
          <w:szCs w:val="34"/>
          <w:lang w:val="it-IT"/>
        </w:rPr>
      </w:pPr>
      <w:r w:rsidRPr="00A6176D">
        <w:rPr>
          <w:b/>
          <w:bCs/>
          <w:sz w:val="36"/>
          <w:szCs w:val="34"/>
          <w:lang w:val="it-IT"/>
        </w:rPr>
        <w:t xml:space="preserve">NASKAH AKADEMIK </w:t>
      </w:r>
    </w:p>
    <w:p w:rsidR="00E74169" w:rsidRPr="00E74169" w:rsidRDefault="00E74169" w:rsidP="000945F9">
      <w:pPr>
        <w:jc w:val="center"/>
        <w:rPr>
          <w:sz w:val="34"/>
          <w:szCs w:val="34"/>
          <w:lang w:val="it-IT"/>
        </w:rPr>
      </w:pPr>
    </w:p>
    <w:p w:rsidR="00E74169" w:rsidRPr="00E74169" w:rsidRDefault="00E74169" w:rsidP="000945F9">
      <w:pPr>
        <w:jc w:val="center"/>
        <w:rPr>
          <w:b/>
          <w:lang w:val="it-IT"/>
        </w:rPr>
      </w:pPr>
    </w:p>
    <w:p w:rsidR="00E74169" w:rsidRPr="00E74169" w:rsidRDefault="00E74169" w:rsidP="000945F9">
      <w:pPr>
        <w:jc w:val="center"/>
        <w:rPr>
          <w:b/>
          <w:lang w:val="it-IT"/>
        </w:rPr>
      </w:pPr>
    </w:p>
    <w:p w:rsidR="00E74169" w:rsidRPr="00E74169" w:rsidRDefault="00E74169" w:rsidP="000945F9">
      <w:pPr>
        <w:jc w:val="center"/>
        <w:rPr>
          <w:b/>
          <w:lang w:val="it-IT"/>
        </w:rPr>
      </w:pPr>
    </w:p>
    <w:p w:rsidR="00E74169" w:rsidRPr="00E74169" w:rsidRDefault="00E74169" w:rsidP="000945F9">
      <w:pPr>
        <w:jc w:val="center"/>
        <w:rPr>
          <w:b/>
          <w:lang w:val="it-IT"/>
        </w:rPr>
      </w:pPr>
    </w:p>
    <w:p w:rsidR="00E74169" w:rsidRPr="00E74169" w:rsidRDefault="00E74169" w:rsidP="000945F9">
      <w:pPr>
        <w:jc w:val="center"/>
        <w:rPr>
          <w:b/>
          <w:lang w:val="it-IT"/>
        </w:rPr>
      </w:pPr>
    </w:p>
    <w:p w:rsidR="00E74169" w:rsidRPr="00E74169" w:rsidRDefault="00E74169" w:rsidP="000945F9">
      <w:pPr>
        <w:jc w:val="center"/>
        <w:rPr>
          <w:b/>
          <w:lang w:val="it-IT"/>
        </w:rPr>
      </w:pPr>
    </w:p>
    <w:p w:rsidR="00E74169" w:rsidRPr="00E74169" w:rsidRDefault="00E74169" w:rsidP="000945F9">
      <w:pPr>
        <w:jc w:val="center"/>
        <w:rPr>
          <w:b/>
          <w:lang w:val="it-IT"/>
        </w:rPr>
      </w:pPr>
    </w:p>
    <w:p w:rsidR="00E74169" w:rsidRPr="00E74169" w:rsidRDefault="00E74169" w:rsidP="000945F9">
      <w:pPr>
        <w:jc w:val="center"/>
        <w:rPr>
          <w:b/>
          <w:lang w:val="it-IT"/>
        </w:rPr>
      </w:pPr>
    </w:p>
    <w:p w:rsidR="00E74169" w:rsidRPr="00E74169" w:rsidRDefault="00E74169" w:rsidP="000945F9">
      <w:pPr>
        <w:jc w:val="center"/>
        <w:rPr>
          <w:b/>
          <w:lang w:val="it-IT"/>
        </w:rPr>
      </w:pPr>
    </w:p>
    <w:p w:rsidR="00E74169" w:rsidRDefault="00E74169" w:rsidP="000945F9">
      <w:pPr>
        <w:jc w:val="center"/>
        <w:rPr>
          <w:b/>
          <w:lang w:val="it-IT"/>
        </w:rPr>
      </w:pPr>
    </w:p>
    <w:p w:rsidR="002C6BD1" w:rsidRPr="00E74169" w:rsidRDefault="002C6BD1" w:rsidP="000945F9">
      <w:pPr>
        <w:jc w:val="center"/>
        <w:rPr>
          <w:b/>
          <w:lang w:val="it-IT"/>
        </w:rPr>
      </w:pPr>
    </w:p>
    <w:p w:rsidR="00E74169" w:rsidRPr="00E74169" w:rsidRDefault="00E74169" w:rsidP="000945F9">
      <w:pPr>
        <w:jc w:val="center"/>
        <w:rPr>
          <w:b/>
          <w:lang w:val="it-IT"/>
        </w:rPr>
      </w:pPr>
    </w:p>
    <w:p w:rsidR="00E74169" w:rsidRPr="00E74169" w:rsidRDefault="00E74169" w:rsidP="000945F9">
      <w:pPr>
        <w:jc w:val="center"/>
        <w:rPr>
          <w:sz w:val="32"/>
          <w:szCs w:val="32"/>
          <w:lang w:val="it-IT"/>
        </w:rPr>
      </w:pPr>
    </w:p>
    <w:p w:rsidR="00E74169" w:rsidRPr="00E74169" w:rsidRDefault="00A6176D" w:rsidP="000945F9">
      <w:pPr>
        <w:ind w:right="-142" w:hanging="142"/>
        <w:jc w:val="center"/>
        <w:rPr>
          <w:b/>
          <w:bCs/>
          <w:sz w:val="32"/>
          <w:szCs w:val="32"/>
          <w:lang w:val="it-IT"/>
        </w:rPr>
      </w:pPr>
      <w:r w:rsidRPr="00A6176D">
        <w:rPr>
          <w:b/>
          <w:bCs/>
          <w:sz w:val="32"/>
          <w:szCs w:val="32"/>
          <w:lang w:val="it-IT"/>
        </w:rPr>
        <w:t>BADAN AKREDITASI NASIONAL PERGURUAN TINGGI</w:t>
      </w:r>
    </w:p>
    <w:p w:rsidR="00E74169" w:rsidRPr="00E74169" w:rsidRDefault="00A6176D" w:rsidP="000945F9">
      <w:pPr>
        <w:jc w:val="center"/>
        <w:rPr>
          <w:rFonts w:ascii="Calibri" w:hAnsi="Calibri"/>
          <w:b/>
          <w:sz w:val="32"/>
          <w:szCs w:val="32"/>
          <w:lang w:val="id-ID"/>
        </w:rPr>
      </w:pPr>
      <w:r w:rsidRPr="00A6176D">
        <w:rPr>
          <w:b/>
          <w:sz w:val="32"/>
          <w:szCs w:val="32"/>
          <w:lang w:val="it-IT"/>
        </w:rPr>
        <w:t>JAKARTA 201</w:t>
      </w:r>
      <w:r w:rsidRPr="00A6176D">
        <w:rPr>
          <w:b/>
          <w:sz w:val="32"/>
          <w:szCs w:val="32"/>
          <w:lang w:val="id-ID"/>
        </w:rPr>
        <w:t>3</w:t>
      </w:r>
    </w:p>
    <w:p w:rsidR="00E74169" w:rsidRPr="003A57B3" w:rsidRDefault="00A6176D" w:rsidP="000945F9">
      <w:pPr>
        <w:pStyle w:val="Heading1"/>
        <w:rPr>
          <w:sz w:val="24"/>
          <w:szCs w:val="24"/>
          <w:lang w:val="it-IT"/>
        </w:rPr>
      </w:pPr>
      <w:r w:rsidRPr="00A6176D">
        <w:rPr>
          <w:rFonts w:ascii="Calibri" w:hAnsi="Calibri"/>
          <w:b w:val="0"/>
          <w:bCs w:val="0"/>
          <w:lang w:val="it-IT"/>
        </w:rPr>
        <w:br w:type="page"/>
      </w:r>
      <w:bookmarkStart w:id="1" w:name="_Toc221112258"/>
      <w:bookmarkStart w:id="2" w:name="_Toc222646023"/>
      <w:r w:rsidRPr="00A6176D">
        <w:rPr>
          <w:sz w:val="24"/>
          <w:szCs w:val="24"/>
          <w:lang w:val="it-IT"/>
        </w:rPr>
        <w:lastRenderedPageBreak/>
        <w:t>KATA PENGANTAR</w:t>
      </w:r>
      <w:bookmarkEnd w:id="1"/>
      <w:bookmarkEnd w:id="2"/>
    </w:p>
    <w:p w:rsidR="00E74169" w:rsidRPr="00E74169" w:rsidRDefault="00E74169" w:rsidP="000945F9">
      <w:pPr>
        <w:ind w:firstLine="480"/>
        <w:rPr>
          <w:lang w:val="it-IT"/>
        </w:rPr>
      </w:pPr>
    </w:p>
    <w:p w:rsidR="00E74169" w:rsidRPr="00E74169" w:rsidRDefault="00A6176D" w:rsidP="00C95EE4">
      <w:pPr>
        <w:rPr>
          <w:lang w:val="fi-FI"/>
        </w:rPr>
      </w:pPr>
      <w:r w:rsidRPr="00A6176D">
        <w:rPr>
          <w:lang w:val="fi-FI"/>
        </w:rPr>
        <w:t xml:space="preserve">Akreditasi adalah pengakuan terhadap perguruan tinggi atau program studi yang menunjukkan </w:t>
      </w:r>
      <w:r w:rsidRPr="00A6176D">
        <w:rPr>
          <w:lang w:val="id-ID"/>
        </w:rPr>
        <w:t xml:space="preserve">bahwa </w:t>
      </w:r>
      <w:r w:rsidRPr="00A6176D">
        <w:rPr>
          <w:lang w:val="fi-FI"/>
        </w:rPr>
        <w:t>perguruan tinggi atau program studi tersebut dalam melaksanakan program pendidikan dan mutu lulusan yang dihasilkannya</w:t>
      </w:r>
      <w:r w:rsidRPr="00A6176D">
        <w:rPr>
          <w:lang w:val="id-ID"/>
        </w:rPr>
        <w:t xml:space="preserve">, telah memenuhi standar yang ditetapkan oleh </w:t>
      </w:r>
      <w:r w:rsidRPr="00A6176D">
        <w:rPr>
          <w:lang w:val="fi-FI"/>
        </w:rPr>
        <w:t xml:space="preserve">Badan Akreditasi Nasional Perguruan Tinggi </w:t>
      </w:r>
      <w:r w:rsidRPr="00A6176D">
        <w:rPr>
          <w:lang w:val="id-ID"/>
        </w:rPr>
        <w:t>(BAN-PT).</w:t>
      </w:r>
      <w:r w:rsidRPr="00A6176D">
        <w:rPr>
          <w:lang w:val="fi-FI"/>
        </w:rPr>
        <w:t xml:space="preserve"> Penetapan akreditasi oleh BAN-PT dilakukan dengan menilai </w:t>
      </w:r>
      <w:r w:rsidRPr="00A6176D">
        <w:rPr>
          <w:lang w:val="id-ID"/>
        </w:rPr>
        <w:t xml:space="preserve">proses dan kinerja serta </w:t>
      </w:r>
      <w:r w:rsidRPr="00A6176D">
        <w:rPr>
          <w:lang w:val="fi-FI"/>
        </w:rPr>
        <w:t xml:space="preserve">keterkaitan antara tujuan, masukan, proses dan keluaran suatu </w:t>
      </w:r>
      <w:r w:rsidRPr="00A6176D">
        <w:rPr>
          <w:lang w:val="id-ID"/>
        </w:rPr>
        <w:t xml:space="preserve">perguruan tinggi atau </w:t>
      </w:r>
      <w:r w:rsidRPr="00A6176D">
        <w:rPr>
          <w:lang w:val="fi-FI"/>
        </w:rPr>
        <w:t>program studi, yang merupakan tanggung jawab perguruan tinggi atau program studi masing-masing.</w:t>
      </w:r>
    </w:p>
    <w:p w:rsidR="00E74169" w:rsidRPr="00E74169" w:rsidRDefault="00E74169" w:rsidP="00C95EE4">
      <w:pPr>
        <w:ind w:firstLine="720"/>
        <w:jc w:val="right"/>
        <w:rPr>
          <w:lang w:val="id-ID"/>
        </w:rPr>
      </w:pPr>
    </w:p>
    <w:p w:rsidR="00E74169" w:rsidRPr="00E74169" w:rsidRDefault="00A6176D" w:rsidP="00C95EE4">
      <w:pPr>
        <w:rPr>
          <w:lang w:val="id-ID"/>
        </w:rPr>
      </w:pPr>
      <w:r w:rsidRPr="00A6176D">
        <w:rPr>
          <w:lang w:val="id-ID"/>
        </w:rPr>
        <w:t>Pada mulanya, yaitu dari tahun 1994-1999, BAN-PT hanya menyelenggarakan akreditasi untuk program studi sarjana (S</w:t>
      </w:r>
      <w:r w:rsidR="00E74169">
        <w:rPr>
          <w:lang w:val="id-ID"/>
        </w:rPr>
        <w:t>-</w:t>
      </w:r>
      <w:r w:rsidRPr="00A6176D">
        <w:rPr>
          <w:lang w:val="id-ID"/>
        </w:rPr>
        <w:t>1). Tahun 1999 BAN-PT mulai menyelenggarakan akreditasi untuk program magister (S</w:t>
      </w:r>
      <w:r w:rsidR="00E74169">
        <w:rPr>
          <w:lang w:val="id-ID"/>
        </w:rPr>
        <w:t>-</w:t>
      </w:r>
      <w:r w:rsidRPr="00A6176D">
        <w:rPr>
          <w:lang w:val="id-ID"/>
        </w:rPr>
        <w:t>2), dan pada tahun 2001 mulai dengan program diploma (S</w:t>
      </w:r>
      <w:r w:rsidR="00E74169">
        <w:rPr>
          <w:lang w:val="id-ID"/>
        </w:rPr>
        <w:t>-</w:t>
      </w:r>
      <w:r w:rsidRPr="00A6176D">
        <w:rPr>
          <w:lang w:val="id-ID"/>
        </w:rPr>
        <w:t>0) dan program doktor (S</w:t>
      </w:r>
      <w:r w:rsidR="00E74169">
        <w:rPr>
          <w:lang w:val="id-ID"/>
        </w:rPr>
        <w:t>-</w:t>
      </w:r>
      <w:r w:rsidRPr="00A6176D">
        <w:rPr>
          <w:lang w:val="id-ID"/>
        </w:rPr>
        <w:t>3). Kemudian pada tahun 2007 mulai menyelenggarakan akreditasi untuk institusi perguruan tinggi.</w:t>
      </w:r>
    </w:p>
    <w:p w:rsidR="00E74169" w:rsidRPr="00E74169" w:rsidRDefault="00E74169" w:rsidP="00C95EE4">
      <w:pPr>
        <w:rPr>
          <w:color w:val="002060"/>
          <w:lang w:val="id-ID"/>
        </w:rPr>
      </w:pPr>
    </w:p>
    <w:p w:rsidR="00E74169" w:rsidRPr="00E74169" w:rsidRDefault="00A6176D" w:rsidP="00C95EE4">
      <w:pPr>
        <w:rPr>
          <w:color w:val="000000"/>
          <w:lang w:val="id-ID"/>
        </w:rPr>
      </w:pPr>
      <w:r w:rsidRPr="00A6176D">
        <w:rPr>
          <w:color w:val="000000"/>
          <w:lang w:val="id-ID"/>
        </w:rPr>
        <w:t>Pada Mei 2011, program studi yang berstatus terakreditasi  berjumlah 9288 program studi yang terdiri atas 6977 program studi sarjana, 749 program studi magister, 59 program studi doktor, dan 1503 program studi diploma. Program studi yang telah terakreditasi mencapai 54.2% dari 17128 program studi yang terdaftar (PTN=3665, PTS=10938, PTAN=704, PTAS=1360, PTK=461) dari 3230 perguruan tinggi (PTN=82, PTS=2819, PTAN=50, PTAS=219, PTK=60).  BAN-PT telah mengakreditasi 80 dari 3230 perguruan tinggi yang ada (2.</w:t>
      </w:r>
      <w:commentRangeStart w:id="3"/>
      <w:commentRangeStart w:id="4"/>
      <w:r w:rsidRPr="00A6176D">
        <w:rPr>
          <w:color w:val="000000"/>
          <w:lang w:val="id-ID"/>
        </w:rPr>
        <w:t>5</w:t>
      </w:r>
      <w:commentRangeEnd w:id="3"/>
      <w:r w:rsidR="00E74169" w:rsidRPr="003654A9">
        <w:rPr>
          <w:color w:val="000000"/>
          <w:lang w:val="fi-FI"/>
        </w:rPr>
        <w:commentReference w:id="3"/>
      </w:r>
      <w:commentRangeEnd w:id="4"/>
      <w:r w:rsidRPr="00A6176D">
        <w:rPr>
          <w:color w:val="000000"/>
          <w:lang w:val="fi-FI"/>
        </w:rPr>
        <w:commentReference w:id="4"/>
      </w:r>
      <w:r w:rsidRPr="00A6176D">
        <w:rPr>
          <w:color w:val="000000"/>
          <w:lang w:val="id-ID"/>
        </w:rPr>
        <w:t>%).</w:t>
      </w:r>
    </w:p>
    <w:p w:rsidR="00E74169" w:rsidRPr="00E74169" w:rsidRDefault="00E74169" w:rsidP="00C95EE4">
      <w:pPr>
        <w:rPr>
          <w:color w:val="002060"/>
          <w:lang w:val="id-ID"/>
        </w:rPr>
      </w:pPr>
    </w:p>
    <w:p w:rsidR="00E74169" w:rsidRPr="00E74169" w:rsidRDefault="00A6176D" w:rsidP="00F262E9">
      <w:pPr>
        <w:rPr>
          <w:lang w:val="id-ID"/>
        </w:rPr>
      </w:pPr>
      <w:r w:rsidRPr="00A6176D">
        <w:rPr>
          <w:lang w:val="id-ID"/>
        </w:rPr>
        <w:t xml:space="preserve">Sehubungan dengan kekhasan program studi akademik profesional, maka BAN-PT sejak akhir tahun 2008 mulai mengembangkan instrumen khusus untuk program studi profesi, seperti profesi dokter, apoteker dan  akuntan. Khusus untuk program studi kedokteran hewan, pengembangan instrumennya dilakukan </w:t>
      </w:r>
      <w:r w:rsidR="00E74169">
        <w:rPr>
          <w:lang w:val="id-ID"/>
        </w:rPr>
        <w:t xml:space="preserve">mulai tahun 2012 melalui </w:t>
      </w:r>
      <w:r w:rsidRPr="00A6176D">
        <w:rPr>
          <w:lang w:val="id-ID"/>
        </w:rPr>
        <w:t>kerjasama dengan Asosiasi Fakultas Kedokteran Hewan Indonesia (AFKHI) dan Perhimpunan Dokter Hewan lndonesia (PDHI). Dengan diberlakukannya Standar Kompetensi Dokter Hewan Indonesia oleh PDHI maka penjaminan mutu eksternal dari program studi kedokteran hewan melalui akreditasi menggunakan standar ini. Sebagai konsekuensinya instrumen akreditasi yang digunakan juga menyesuaikan dengan kedua standar ini. Dalam upaya perkembangan program studi Kedokteran Hewan, BAN-PT bersama AFKHI dan PDHI telah menyusun  Instrumen Akreditasi Program Studi Kedokteran Hewan yang terdiri atas:</w:t>
      </w:r>
    </w:p>
    <w:p w:rsidR="00E74169" w:rsidRPr="00E74169" w:rsidRDefault="00E74169" w:rsidP="00F262E9">
      <w:pPr>
        <w:rPr>
          <w:lang w:val="id-ID"/>
        </w:rPr>
      </w:pPr>
    </w:p>
    <w:tbl>
      <w:tblPr>
        <w:tblW w:w="9180" w:type="dxa"/>
        <w:tblInd w:w="-106" w:type="dxa"/>
        <w:tblLayout w:type="fixed"/>
        <w:tblLook w:val="0000" w:firstRow="0" w:lastRow="0" w:firstColumn="0" w:lastColumn="0" w:noHBand="0" w:noVBand="0"/>
      </w:tblPr>
      <w:tblGrid>
        <w:gridCol w:w="1315"/>
        <w:gridCol w:w="434"/>
        <w:gridCol w:w="7431"/>
      </w:tblGrid>
      <w:tr w:rsidR="00E74169" w:rsidRPr="00A968A4">
        <w:tc>
          <w:tcPr>
            <w:tcW w:w="1315" w:type="dxa"/>
          </w:tcPr>
          <w:p w:rsidR="00E74169" w:rsidRPr="00A968A4" w:rsidRDefault="00A6176D" w:rsidP="004F5626">
            <w:r w:rsidRPr="00A6176D">
              <w:t>BUKU I</w:t>
            </w:r>
          </w:p>
        </w:tc>
        <w:tc>
          <w:tcPr>
            <w:tcW w:w="434" w:type="dxa"/>
          </w:tcPr>
          <w:p w:rsidR="00E74169" w:rsidRPr="00A968A4" w:rsidRDefault="00E74169" w:rsidP="004F5626">
            <w:pPr>
              <w:jc w:val="center"/>
            </w:pPr>
            <w:r w:rsidRPr="003654A9">
              <w:t>–</w:t>
            </w:r>
          </w:p>
        </w:tc>
        <w:tc>
          <w:tcPr>
            <w:tcW w:w="7431" w:type="dxa"/>
          </w:tcPr>
          <w:p w:rsidR="00E74169" w:rsidRPr="00A968A4" w:rsidRDefault="00A6176D" w:rsidP="004F5626">
            <w:pPr>
              <w:jc w:val="left"/>
            </w:pPr>
            <w:r w:rsidRPr="00A6176D">
              <w:t xml:space="preserve">NASKAH AKADEMIK  </w:t>
            </w:r>
          </w:p>
        </w:tc>
      </w:tr>
      <w:tr w:rsidR="00E74169" w:rsidRPr="00A968A4">
        <w:tc>
          <w:tcPr>
            <w:tcW w:w="1315" w:type="dxa"/>
          </w:tcPr>
          <w:p w:rsidR="00E74169" w:rsidRPr="00A968A4" w:rsidRDefault="00A6176D" w:rsidP="004F5626">
            <w:r w:rsidRPr="00A6176D">
              <w:t>BUKU II</w:t>
            </w:r>
          </w:p>
        </w:tc>
        <w:tc>
          <w:tcPr>
            <w:tcW w:w="434" w:type="dxa"/>
          </w:tcPr>
          <w:p w:rsidR="00E74169" w:rsidRPr="00A968A4" w:rsidRDefault="00E74169" w:rsidP="004F5626">
            <w:pPr>
              <w:jc w:val="center"/>
            </w:pPr>
            <w:r w:rsidRPr="003654A9">
              <w:t>–</w:t>
            </w:r>
          </w:p>
        </w:tc>
        <w:tc>
          <w:tcPr>
            <w:tcW w:w="7431" w:type="dxa"/>
          </w:tcPr>
          <w:p w:rsidR="00E74169" w:rsidRPr="00A968A4" w:rsidRDefault="00A6176D" w:rsidP="004F5626">
            <w:pPr>
              <w:jc w:val="left"/>
            </w:pPr>
            <w:r w:rsidRPr="00A6176D">
              <w:t xml:space="preserve">STANDAR DAN PROSEDUR </w:t>
            </w:r>
          </w:p>
        </w:tc>
      </w:tr>
      <w:tr w:rsidR="00E74169" w:rsidRPr="00A968A4">
        <w:tc>
          <w:tcPr>
            <w:tcW w:w="1315" w:type="dxa"/>
          </w:tcPr>
          <w:p w:rsidR="00E74169" w:rsidRPr="00A968A4" w:rsidRDefault="00A6176D" w:rsidP="004F5626">
            <w:r w:rsidRPr="00A6176D">
              <w:t>BUKU III</w:t>
            </w:r>
          </w:p>
        </w:tc>
        <w:tc>
          <w:tcPr>
            <w:tcW w:w="434" w:type="dxa"/>
          </w:tcPr>
          <w:p w:rsidR="00E74169" w:rsidRPr="00A968A4" w:rsidRDefault="00E74169" w:rsidP="004F5626">
            <w:pPr>
              <w:jc w:val="center"/>
            </w:pPr>
            <w:r w:rsidRPr="003654A9">
              <w:t>–</w:t>
            </w:r>
          </w:p>
        </w:tc>
        <w:tc>
          <w:tcPr>
            <w:tcW w:w="7431" w:type="dxa"/>
          </w:tcPr>
          <w:p w:rsidR="00E74169" w:rsidRPr="00A968A4" w:rsidRDefault="00A6176D" w:rsidP="004F5626">
            <w:pPr>
              <w:jc w:val="left"/>
            </w:pPr>
            <w:r w:rsidRPr="00A6176D">
              <w:t>BORANG  PROGRAM STUDI DAN UNIT PENGELOLA PROGRAM STUDI</w:t>
            </w:r>
          </w:p>
        </w:tc>
      </w:tr>
      <w:tr w:rsidR="00E74169" w:rsidRPr="00A968A4">
        <w:tc>
          <w:tcPr>
            <w:tcW w:w="1315" w:type="dxa"/>
          </w:tcPr>
          <w:p w:rsidR="00E74169" w:rsidRPr="00A968A4" w:rsidRDefault="00A6176D" w:rsidP="004F5626">
            <w:r w:rsidRPr="00A6176D">
              <w:t>BUKU IV</w:t>
            </w:r>
          </w:p>
        </w:tc>
        <w:tc>
          <w:tcPr>
            <w:tcW w:w="434" w:type="dxa"/>
          </w:tcPr>
          <w:p w:rsidR="00E74169" w:rsidRPr="00A968A4" w:rsidRDefault="00E74169" w:rsidP="004F5626">
            <w:pPr>
              <w:jc w:val="center"/>
            </w:pPr>
            <w:r w:rsidRPr="003654A9">
              <w:t>–</w:t>
            </w:r>
          </w:p>
        </w:tc>
        <w:tc>
          <w:tcPr>
            <w:tcW w:w="7431" w:type="dxa"/>
          </w:tcPr>
          <w:p w:rsidR="00E74169" w:rsidRPr="00A968A4" w:rsidRDefault="00A6176D" w:rsidP="004F5626">
            <w:pPr>
              <w:jc w:val="left"/>
            </w:pPr>
            <w:r w:rsidRPr="00A6176D">
              <w:t xml:space="preserve">PANDUAN PENGISIAN BORANG </w:t>
            </w:r>
          </w:p>
        </w:tc>
      </w:tr>
      <w:tr w:rsidR="00E74169" w:rsidRPr="00A968A4">
        <w:tc>
          <w:tcPr>
            <w:tcW w:w="1315" w:type="dxa"/>
          </w:tcPr>
          <w:p w:rsidR="00E74169" w:rsidRPr="00A968A4" w:rsidRDefault="00A6176D" w:rsidP="004F5626">
            <w:r w:rsidRPr="00A6176D">
              <w:t>BUKU V</w:t>
            </w:r>
          </w:p>
        </w:tc>
        <w:tc>
          <w:tcPr>
            <w:tcW w:w="434" w:type="dxa"/>
          </w:tcPr>
          <w:p w:rsidR="00E74169" w:rsidRPr="00A968A4" w:rsidRDefault="00E74169" w:rsidP="004F5626">
            <w:pPr>
              <w:jc w:val="center"/>
            </w:pPr>
            <w:r w:rsidRPr="003654A9">
              <w:t>–</w:t>
            </w:r>
          </w:p>
        </w:tc>
        <w:tc>
          <w:tcPr>
            <w:tcW w:w="7431" w:type="dxa"/>
          </w:tcPr>
          <w:p w:rsidR="00E74169" w:rsidRPr="00A968A4" w:rsidRDefault="00A6176D" w:rsidP="004F5626">
            <w:pPr>
              <w:jc w:val="left"/>
            </w:pPr>
            <w:r w:rsidRPr="00A6176D">
              <w:t xml:space="preserve">PEDOMAN PENILAIAN INSTRUMEN AKREDITASI </w:t>
            </w:r>
          </w:p>
        </w:tc>
      </w:tr>
      <w:tr w:rsidR="00E74169" w:rsidRPr="00A968A4">
        <w:tc>
          <w:tcPr>
            <w:tcW w:w="1315" w:type="dxa"/>
          </w:tcPr>
          <w:p w:rsidR="00E74169" w:rsidRPr="00A968A4" w:rsidRDefault="00A6176D" w:rsidP="00D13ED1">
            <w:r w:rsidRPr="00A6176D">
              <w:t>BUKU VI</w:t>
            </w:r>
          </w:p>
        </w:tc>
        <w:tc>
          <w:tcPr>
            <w:tcW w:w="434" w:type="dxa"/>
          </w:tcPr>
          <w:p w:rsidR="00E74169" w:rsidRPr="00A968A4" w:rsidRDefault="00E74169" w:rsidP="00D13ED1">
            <w:pPr>
              <w:jc w:val="center"/>
            </w:pPr>
            <w:r w:rsidRPr="003654A9">
              <w:t>–</w:t>
            </w:r>
          </w:p>
        </w:tc>
        <w:tc>
          <w:tcPr>
            <w:tcW w:w="7431" w:type="dxa"/>
          </w:tcPr>
          <w:p w:rsidR="00E74169" w:rsidRPr="00A968A4" w:rsidRDefault="00A6176D" w:rsidP="004F5626">
            <w:pPr>
              <w:jc w:val="left"/>
            </w:pPr>
            <w:r w:rsidRPr="00A6176D">
              <w:t xml:space="preserve">MATRIKS PENILAIAN INSTRUMEN AKREDITASI </w:t>
            </w:r>
          </w:p>
        </w:tc>
      </w:tr>
      <w:tr w:rsidR="00E74169" w:rsidRPr="00A968A4">
        <w:tc>
          <w:tcPr>
            <w:tcW w:w="1315" w:type="dxa"/>
          </w:tcPr>
          <w:p w:rsidR="00E74169" w:rsidRPr="00A968A4" w:rsidRDefault="00A6176D" w:rsidP="00D13ED1">
            <w:r w:rsidRPr="00A6176D">
              <w:t>BUKU VII</w:t>
            </w:r>
          </w:p>
        </w:tc>
        <w:tc>
          <w:tcPr>
            <w:tcW w:w="434" w:type="dxa"/>
          </w:tcPr>
          <w:p w:rsidR="00E74169" w:rsidRPr="00A968A4" w:rsidRDefault="00E74169" w:rsidP="00D13ED1">
            <w:pPr>
              <w:jc w:val="center"/>
            </w:pPr>
            <w:r w:rsidRPr="003654A9">
              <w:t>–</w:t>
            </w:r>
          </w:p>
        </w:tc>
        <w:tc>
          <w:tcPr>
            <w:tcW w:w="7431" w:type="dxa"/>
          </w:tcPr>
          <w:p w:rsidR="00E74169" w:rsidRPr="00A968A4" w:rsidRDefault="00A6176D" w:rsidP="004F5626">
            <w:pPr>
              <w:jc w:val="left"/>
            </w:pPr>
            <w:r w:rsidRPr="00A6176D">
              <w:t xml:space="preserve">PEDOMAN ASESMEN LAPANGAN </w:t>
            </w:r>
          </w:p>
        </w:tc>
      </w:tr>
      <w:tr w:rsidR="00E74169" w:rsidRPr="00A968A4">
        <w:tc>
          <w:tcPr>
            <w:tcW w:w="1315" w:type="dxa"/>
          </w:tcPr>
          <w:p w:rsidR="00E74169" w:rsidRPr="00A968A4" w:rsidRDefault="00A6176D" w:rsidP="00D13ED1">
            <w:r w:rsidRPr="00A6176D">
              <w:t>BUKU ED</w:t>
            </w:r>
          </w:p>
        </w:tc>
        <w:tc>
          <w:tcPr>
            <w:tcW w:w="434" w:type="dxa"/>
          </w:tcPr>
          <w:p w:rsidR="00E74169" w:rsidRPr="00A968A4" w:rsidRDefault="00E74169" w:rsidP="00D13ED1">
            <w:pPr>
              <w:jc w:val="center"/>
            </w:pPr>
            <w:r w:rsidRPr="003654A9">
              <w:t>–</w:t>
            </w:r>
          </w:p>
        </w:tc>
        <w:tc>
          <w:tcPr>
            <w:tcW w:w="7431" w:type="dxa"/>
          </w:tcPr>
          <w:p w:rsidR="00E74169" w:rsidRPr="00A968A4" w:rsidRDefault="00A6176D" w:rsidP="004F5626">
            <w:pPr>
              <w:jc w:val="left"/>
            </w:pPr>
            <w:r w:rsidRPr="00A6176D">
              <w:t>PEDOMAN EVALUASI DIRI UNTUK AKREDITASI PROGRAM STUDI DAN INSTITUSI PERGURUAN TINGGI</w:t>
            </w:r>
          </w:p>
        </w:tc>
      </w:tr>
    </w:tbl>
    <w:p w:rsidR="00E74169" w:rsidRPr="00E74169" w:rsidRDefault="00A6176D" w:rsidP="00F262E9">
      <w:pPr>
        <w:rPr>
          <w:lang w:val="id-ID"/>
        </w:rPr>
      </w:pPr>
      <w:r w:rsidRPr="00A6176D">
        <w:rPr>
          <w:lang w:val="id-ID"/>
        </w:rPr>
        <w:lastRenderedPageBreak/>
        <w:t>Di samping itu, u</w:t>
      </w:r>
      <w:r w:rsidRPr="00A6176D">
        <w:t>ntuk menjaga kredibilitas proses akreditasi telah dikembangkan sebuah buku Kode Etik Akreditasi.</w:t>
      </w:r>
    </w:p>
    <w:p w:rsidR="00E74169" w:rsidRPr="00E74169" w:rsidRDefault="00E74169" w:rsidP="00F262E9">
      <w:pPr>
        <w:rPr>
          <w:lang w:val="id-ID"/>
        </w:rPr>
      </w:pPr>
    </w:p>
    <w:p w:rsidR="00E74169" w:rsidRPr="00E74169" w:rsidRDefault="00A6176D" w:rsidP="00F262E9">
      <w:pPr>
        <w:rPr>
          <w:lang w:val="id-ID"/>
        </w:rPr>
      </w:pPr>
      <w:r w:rsidRPr="00A6176D">
        <w:rPr>
          <w:lang w:val="id-ID"/>
        </w:rPr>
        <w:t>Perangkat Instrumen Akreditasi Program Studi Kedokteran Hewan diharapkan akan bermanfaat bagi upaya peningkatan mutu program studi berkelanjutan di seluruh Indonesia.</w:t>
      </w:r>
    </w:p>
    <w:p w:rsidR="00E74169" w:rsidRPr="00E74169" w:rsidRDefault="00E74169" w:rsidP="00F262E9">
      <w:pPr>
        <w:rPr>
          <w:lang w:val="id-ID"/>
        </w:rPr>
      </w:pPr>
    </w:p>
    <w:p w:rsidR="00E74169" w:rsidRPr="00E74169" w:rsidRDefault="00A6176D" w:rsidP="00F262E9">
      <w:pPr>
        <w:rPr>
          <w:lang w:val="id-ID"/>
        </w:rPr>
      </w:pPr>
      <w:r w:rsidRPr="00A6176D">
        <w:rPr>
          <w:lang w:val="id-ID"/>
        </w:rPr>
        <w:t xml:space="preserve">Saya mengucapkan terima kasih kepada Tim Penyusun Perangkat Instrumen Akreditasi Program Studi Kedokteran Hewan ini. </w:t>
      </w:r>
    </w:p>
    <w:p w:rsidR="00E74169" w:rsidRPr="00E74169" w:rsidRDefault="00E74169" w:rsidP="00F262E9">
      <w:pPr>
        <w:rPr>
          <w:lang w:val="id-ID"/>
        </w:rPr>
      </w:pPr>
    </w:p>
    <w:p w:rsidR="00E74169" w:rsidRPr="00E74169" w:rsidRDefault="00A6176D" w:rsidP="00F262E9">
      <w:pPr>
        <w:ind w:left="3600"/>
        <w:rPr>
          <w:lang w:val="id-ID"/>
        </w:rPr>
      </w:pPr>
      <w:r w:rsidRPr="00A6176D">
        <w:rPr>
          <w:lang w:val="id-ID"/>
        </w:rPr>
        <w:t xml:space="preserve">Jakarta, </w:t>
      </w:r>
      <w:r w:rsidR="00E74169">
        <w:rPr>
          <w:lang w:val="id-ID"/>
        </w:rPr>
        <w:t xml:space="preserve">     </w:t>
      </w:r>
      <w:ins w:id="5" w:author="USER" w:date="2013-08-14T09:03:00Z">
        <w:r w:rsidR="00011961">
          <w:rPr>
            <w:lang w:val="id-ID"/>
          </w:rPr>
          <w:t>Agustus</w:t>
        </w:r>
      </w:ins>
      <w:del w:id="6" w:author="USER" w:date="2013-08-14T09:03:00Z">
        <w:r w:rsidR="00E74169" w:rsidDel="00011961">
          <w:rPr>
            <w:lang w:val="id-ID"/>
          </w:rPr>
          <w:delText>Januari</w:delText>
        </w:r>
      </w:del>
      <w:r w:rsidRPr="00A6176D">
        <w:rPr>
          <w:lang w:val="id-ID"/>
        </w:rPr>
        <w:t xml:space="preserve"> 201</w:t>
      </w:r>
      <w:r w:rsidR="00E74169">
        <w:rPr>
          <w:lang w:val="id-ID"/>
        </w:rPr>
        <w:t>3</w:t>
      </w:r>
    </w:p>
    <w:p w:rsidR="00E74169" w:rsidRPr="00E74169" w:rsidRDefault="00E74169" w:rsidP="00F262E9">
      <w:pPr>
        <w:ind w:left="3600"/>
        <w:rPr>
          <w:lang w:val="id-ID"/>
        </w:rPr>
      </w:pPr>
    </w:p>
    <w:p w:rsidR="00E74169" w:rsidRPr="00E74169" w:rsidRDefault="00A6176D" w:rsidP="00F262E9">
      <w:pPr>
        <w:ind w:left="3600"/>
        <w:rPr>
          <w:lang w:val="id-ID"/>
        </w:rPr>
      </w:pPr>
      <w:r w:rsidRPr="00A6176D">
        <w:rPr>
          <w:lang w:val="id-ID"/>
        </w:rPr>
        <w:t>Badan Akreditasi Nasional Perguruan Tinggi</w:t>
      </w:r>
    </w:p>
    <w:p w:rsidR="00E74169" w:rsidRPr="00E74169" w:rsidRDefault="00A6176D" w:rsidP="00811111">
      <w:pPr>
        <w:ind w:left="3600"/>
        <w:rPr>
          <w:lang w:val="fi-FI"/>
        </w:rPr>
      </w:pPr>
      <w:r w:rsidRPr="00A6176D">
        <w:rPr>
          <w:bCs/>
          <w:lang w:val="fi-FI"/>
        </w:rPr>
        <w:t>Ketua</w:t>
      </w:r>
      <w:r w:rsidRPr="00A6176D">
        <w:rPr>
          <w:lang w:val="fi-FI"/>
        </w:rPr>
        <w:t>,</w:t>
      </w:r>
      <w:r w:rsidR="00E74169" w:rsidRPr="003654A9">
        <w:rPr>
          <w:lang w:val="fi-FI"/>
        </w:rPr>
        <w:tab/>
      </w:r>
      <w:r w:rsidR="00E74169" w:rsidRPr="003654A9">
        <w:rPr>
          <w:lang w:val="fi-FI"/>
        </w:rPr>
        <w:tab/>
      </w:r>
    </w:p>
    <w:p w:rsidR="00E74169" w:rsidRPr="00E74169" w:rsidRDefault="00E74169" w:rsidP="00F262E9">
      <w:pPr>
        <w:ind w:left="3600"/>
        <w:rPr>
          <w:bCs/>
          <w:lang w:val="id-ID"/>
        </w:rPr>
      </w:pPr>
    </w:p>
    <w:p w:rsidR="00E74169" w:rsidRDefault="00E74169" w:rsidP="00F262E9">
      <w:pPr>
        <w:ind w:left="3600"/>
        <w:rPr>
          <w:bCs/>
          <w:lang w:val="id-ID"/>
        </w:rPr>
      </w:pPr>
    </w:p>
    <w:p w:rsidR="00E74169" w:rsidRPr="00E74169" w:rsidRDefault="00E74169" w:rsidP="00F262E9">
      <w:pPr>
        <w:ind w:left="3600"/>
        <w:rPr>
          <w:bCs/>
          <w:lang w:val="id-ID"/>
        </w:rPr>
      </w:pPr>
    </w:p>
    <w:p w:rsidR="00E74169" w:rsidRPr="00E74169" w:rsidRDefault="00E74169" w:rsidP="00F262E9">
      <w:pPr>
        <w:ind w:left="3600"/>
        <w:rPr>
          <w:bCs/>
          <w:lang w:val="id-ID"/>
        </w:rPr>
      </w:pPr>
    </w:p>
    <w:p w:rsidR="00E74169" w:rsidRPr="00E74169" w:rsidRDefault="00E74169" w:rsidP="00F262E9">
      <w:pPr>
        <w:ind w:left="3600"/>
        <w:rPr>
          <w:bCs/>
          <w:lang w:val="id-ID"/>
        </w:rPr>
      </w:pPr>
    </w:p>
    <w:p w:rsidR="00E74169" w:rsidRPr="00E74169" w:rsidRDefault="00A6176D" w:rsidP="00F262E9">
      <w:pPr>
        <w:ind w:left="3600"/>
        <w:rPr>
          <w:bCs/>
          <w:lang w:val="id-ID"/>
        </w:rPr>
      </w:pPr>
      <w:r w:rsidRPr="00A6176D">
        <w:rPr>
          <w:bCs/>
          <w:lang w:val="id-ID"/>
        </w:rPr>
        <w:t>Mansyur Ramly</w:t>
      </w:r>
    </w:p>
    <w:p w:rsidR="00E74169" w:rsidRPr="00E74169" w:rsidRDefault="00E74169" w:rsidP="00F262E9">
      <w:pPr>
        <w:ind w:left="3600"/>
        <w:rPr>
          <w:bCs/>
          <w:lang w:val="id-ID"/>
        </w:rPr>
      </w:pPr>
    </w:p>
    <w:p w:rsidR="002C6BD1" w:rsidRDefault="002C6BD1">
      <w:pPr>
        <w:rPr>
          <w:b/>
          <w:lang w:val="fi-FI"/>
        </w:rPr>
      </w:pPr>
    </w:p>
    <w:p w:rsidR="00E74169" w:rsidRDefault="00E74169">
      <w:pPr>
        <w:jc w:val="left"/>
        <w:rPr>
          <w:b/>
          <w:lang w:val="fi-FI"/>
        </w:rPr>
      </w:pPr>
      <w:r>
        <w:rPr>
          <w:b/>
          <w:lang w:val="fi-FI"/>
        </w:rPr>
        <w:br w:type="page"/>
      </w:r>
    </w:p>
    <w:p w:rsidR="00E74169" w:rsidRPr="00766C70" w:rsidRDefault="00A6176D">
      <w:pPr>
        <w:pStyle w:val="Heading1"/>
        <w:rPr>
          <w:sz w:val="24"/>
          <w:szCs w:val="24"/>
          <w:lang w:val="fi-FI"/>
        </w:rPr>
      </w:pPr>
      <w:bookmarkStart w:id="7" w:name="_Toc222646024"/>
      <w:r w:rsidRPr="00A6176D">
        <w:rPr>
          <w:sz w:val="24"/>
          <w:szCs w:val="24"/>
          <w:lang w:val="fi-FI"/>
        </w:rPr>
        <w:lastRenderedPageBreak/>
        <w:t>DAFTAR ISI</w:t>
      </w:r>
      <w:bookmarkEnd w:id="7"/>
    </w:p>
    <w:p w:rsidR="002C6BD1" w:rsidRDefault="002C6BD1">
      <w:pPr>
        <w:rPr>
          <w:b/>
          <w:lang w:val="fi-FI"/>
        </w:rPr>
      </w:pPr>
    </w:p>
    <w:p w:rsidR="002C6BD1" w:rsidRDefault="00A6176D">
      <w:pPr>
        <w:jc w:val="right"/>
        <w:rPr>
          <w:b/>
          <w:lang w:val="fi-FI"/>
        </w:rPr>
      </w:pPr>
      <w:r w:rsidRPr="00A6176D">
        <w:rPr>
          <w:lang w:val="fi-FI"/>
        </w:rPr>
        <w:t xml:space="preserve">Halaman </w:t>
      </w:r>
    </w:p>
    <w:p w:rsidR="002C6BD1" w:rsidRDefault="002C6BD1">
      <w:pPr>
        <w:jc w:val="right"/>
        <w:rPr>
          <w:bCs/>
          <w:lang w:val="fi-FI"/>
        </w:rPr>
      </w:pPr>
    </w:p>
    <w:tbl>
      <w:tblPr>
        <w:tblW w:w="9180" w:type="dxa"/>
        <w:tblLayout w:type="fixed"/>
        <w:tblLook w:val="01E0" w:firstRow="1" w:lastRow="1" w:firstColumn="1" w:lastColumn="1" w:noHBand="0" w:noVBand="0"/>
      </w:tblPr>
      <w:tblGrid>
        <w:gridCol w:w="1101"/>
        <w:gridCol w:w="617"/>
        <w:gridCol w:w="6754"/>
        <w:gridCol w:w="708"/>
      </w:tblGrid>
      <w:tr w:rsidR="00FD2B95" w:rsidRPr="007444D5" w:rsidTr="00FD2B95">
        <w:tc>
          <w:tcPr>
            <w:tcW w:w="8472" w:type="dxa"/>
            <w:gridSpan w:val="3"/>
          </w:tcPr>
          <w:p w:rsidR="000207DF" w:rsidRPr="000207DF" w:rsidRDefault="00A6176D">
            <w:pPr>
              <w:rPr>
                <w:color w:val="000000"/>
                <w:sz w:val="22"/>
                <w:lang w:val="id-ID"/>
              </w:rPr>
            </w:pPr>
            <w:r w:rsidRPr="00A6176D">
              <w:rPr>
                <w:color w:val="000000"/>
                <w:lang w:val="fi-FI"/>
              </w:rPr>
              <w:t>KATA PENGANTAR ...............................................</w:t>
            </w:r>
            <w:r w:rsidR="00341D65">
              <w:rPr>
                <w:color w:val="000000"/>
                <w:lang w:val="id-ID"/>
              </w:rPr>
              <w:t>........................................</w:t>
            </w:r>
            <w:r w:rsidR="00FD2B95">
              <w:rPr>
                <w:color w:val="000000"/>
                <w:lang w:val="id-ID"/>
              </w:rPr>
              <w:t>...</w:t>
            </w:r>
          </w:p>
        </w:tc>
        <w:tc>
          <w:tcPr>
            <w:tcW w:w="708" w:type="dxa"/>
          </w:tcPr>
          <w:p w:rsidR="00E74169" w:rsidRPr="00E74169" w:rsidRDefault="00A6176D" w:rsidP="00235C27">
            <w:pPr>
              <w:jc w:val="right"/>
              <w:rPr>
                <w:color w:val="000000"/>
                <w:sz w:val="22"/>
                <w:lang w:val="fi-FI"/>
              </w:rPr>
            </w:pPr>
            <w:r w:rsidRPr="00A6176D">
              <w:rPr>
                <w:color w:val="000000"/>
                <w:lang w:val="fi-FI"/>
              </w:rPr>
              <w:t>ii</w:t>
            </w:r>
          </w:p>
        </w:tc>
      </w:tr>
      <w:tr w:rsidR="00FD2B95" w:rsidRPr="007444D5" w:rsidTr="00FD2B95">
        <w:tc>
          <w:tcPr>
            <w:tcW w:w="8472" w:type="dxa"/>
            <w:gridSpan w:val="3"/>
          </w:tcPr>
          <w:p w:rsidR="00E74169" w:rsidRPr="00341D65" w:rsidRDefault="00A6176D" w:rsidP="00F14C65">
            <w:pPr>
              <w:rPr>
                <w:color w:val="000000"/>
                <w:sz w:val="22"/>
                <w:lang w:val="id-ID"/>
              </w:rPr>
            </w:pPr>
            <w:r w:rsidRPr="00A6176D">
              <w:rPr>
                <w:color w:val="000000"/>
                <w:lang w:val="fi-FI"/>
              </w:rPr>
              <w:t>DAFTAR ISI .......................................................................................</w:t>
            </w:r>
            <w:r w:rsidR="00341D65">
              <w:rPr>
                <w:color w:val="000000"/>
                <w:lang w:val="id-ID"/>
              </w:rPr>
              <w:t>.............</w:t>
            </w:r>
            <w:r w:rsidR="00FD2B95">
              <w:rPr>
                <w:color w:val="000000"/>
                <w:lang w:val="id-ID"/>
              </w:rPr>
              <w:t>...</w:t>
            </w:r>
          </w:p>
        </w:tc>
        <w:tc>
          <w:tcPr>
            <w:tcW w:w="708" w:type="dxa"/>
          </w:tcPr>
          <w:p w:rsidR="00E74169" w:rsidRPr="00B07DB6" w:rsidRDefault="00A6176D" w:rsidP="00B07DB6">
            <w:pPr>
              <w:jc w:val="right"/>
              <w:rPr>
                <w:color w:val="000000"/>
                <w:sz w:val="22"/>
                <w:lang w:val="id-ID"/>
                <w:rPrChange w:id="8" w:author="USER" w:date="2013-12-12T22:09:00Z">
                  <w:rPr>
                    <w:color w:val="000000"/>
                    <w:sz w:val="22"/>
                    <w:lang w:val="fi-FI"/>
                  </w:rPr>
                </w:rPrChange>
              </w:rPr>
              <w:pPrChange w:id="9" w:author="USER" w:date="2013-12-12T22:09:00Z">
                <w:pPr>
                  <w:jc w:val="right"/>
                </w:pPr>
              </w:pPrChange>
            </w:pPr>
            <w:r w:rsidRPr="00A6176D">
              <w:rPr>
                <w:color w:val="000000"/>
                <w:lang w:val="fi-FI"/>
              </w:rPr>
              <w:t>i</w:t>
            </w:r>
            <w:del w:id="10" w:author="USER" w:date="2013-12-12T22:09:00Z">
              <w:r w:rsidRPr="00A6176D" w:rsidDel="00B07DB6">
                <w:rPr>
                  <w:color w:val="000000"/>
                  <w:lang w:val="fi-FI"/>
                </w:rPr>
                <w:delText>ii</w:delText>
              </w:r>
            </w:del>
            <w:ins w:id="11" w:author="USER" w:date="2013-12-12T22:09:00Z">
              <w:r w:rsidR="00B07DB6">
                <w:rPr>
                  <w:color w:val="000000"/>
                  <w:lang w:val="id-ID"/>
                </w:rPr>
                <w:t>v</w:t>
              </w:r>
            </w:ins>
          </w:p>
        </w:tc>
      </w:tr>
      <w:tr w:rsidR="00FD2B95" w:rsidRPr="007444D5" w:rsidTr="00FD2B95">
        <w:tc>
          <w:tcPr>
            <w:tcW w:w="1101" w:type="dxa"/>
          </w:tcPr>
          <w:p w:rsidR="00E74169" w:rsidRPr="00E74169" w:rsidRDefault="00A6176D" w:rsidP="00F14C65">
            <w:pPr>
              <w:rPr>
                <w:color w:val="000000"/>
                <w:sz w:val="22"/>
                <w:lang w:val="fi-FI"/>
              </w:rPr>
            </w:pPr>
            <w:r w:rsidRPr="00A6176D">
              <w:rPr>
                <w:color w:val="000000"/>
                <w:lang w:val="fi-FI"/>
              </w:rPr>
              <w:t xml:space="preserve">BAB I </w:t>
            </w:r>
          </w:p>
        </w:tc>
        <w:tc>
          <w:tcPr>
            <w:tcW w:w="7371" w:type="dxa"/>
            <w:gridSpan w:val="2"/>
          </w:tcPr>
          <w:p w:rsidR="00E74169" w:rsidRPr="00E74169" w:rsidRDefault="00A6176D" w:rsidP="00F14C65">
            <w:pPr>
              <w:rPr>
                <w:color w:val="000000"/>
                <w:sz w:val="22"/>
                <w:lang w:val="id-ID"/>
              </w:rPr>
            </w:pPr>
            <w:r w:rsidRPr="00A6176D">
              <w:rPr>
                <w:color w:val="000000"/>
                <w:lang w:val="fi-FI"/>
              </w:rPr>
              <w:t>LATAR BELAKANG .........................................................................</w:t>
            </w:r>
            <w:r w:rsidR="00341D65">
              <w:rPr>
                <w:color w:val="000000"/>
                <w:lang w:val="id-ID"/>
              </w:rPr>
              <w:t>.</w:t>
            </w:r>
          </w:p>
        </w:tc>
        <w:tc>
          <w:tcPr>
            <w:tcW w:w="708" w:type="dxa"/>
          </w:tcPr>
          <w:p w:rsidR="00E74169" w:rsidRPr="00E74169" w:rsidRDefault="00A6176D" w:rsidP="00235C27">
            <w:pPr>
              <w:jc w:val="right"/>
              <w:rPr>
                <w:color w:val="000000"/>
                <w:sz w:val="22"/>
                <w:lang w:val="fi-FI"/>
              </w:rPr>
            </w:pPr>
            <w:r w:rsidRPr="00A6176D">
              <w:rPr>
                <w:color w:val="000000"/>
                <w:lang w:val="fi-FI"/>
              </w:rPr>
              <w:t>1</w:t>
            </w:r>
          </w:p>
        </w:tc>
      </w:tr>
      <w:tr w:rsidR="00FD2B95" w:rsidRPr="007444D5" w:rsidTr="00FD2B95">
        <w:tc>
          <w:tcPr>
            <w:tcW w:w="1101" w:type="dxa"/>
          </w:tcPr>
          <w:p w:rsidR="00E74169" w:rsidRPr="00E74169" w:rsidRDefault="00E74169" w:rsidP="00F14C65">
            <w:pPr>
              <w:rPr>
                <w:color w:val="000000"/>
                <w:sz w:val="22"/>
                <w:lang w:val="fi-FI"/>
              </w:rPr>
            </w:pPr>
          </w:p>
        </w:tc>
        <w:tc>
          <w:tcPr>
            <w:tcW w:w="617" w:type="dxa"/>
          </w:tcPr>
          <w:p w:rsidR="00E74169" w:rsidRPr="00E74169" w:rsidRDefault="00A6176D" w:rsidP="00F14C65">
            <w:pPr>
              <w:rPr>
                <w:color w:val="000000"/>
                <w:sz w:val="22"/>
                <w:lang w:val="fi-FI"/>
              </w:rPr>
            </w:pPr>
            <w:r w:rsidRPr="00A6176D">
              <w:rPr>
                <w:noProof/>
                <w:color w:val="000000"/>
              </w:rPr>
              <w:t>1.1.</w:t>
            </w:r>
          </w:p>
        </w:tc>
        <w:tc>
          <w:tcPr>
            <w:tcW w:w="6754" w:type="dxa"/>
          </w:tcPr>
          <w:p w:rsidR="00E74169" w:rsidRPr="00341D65" w:rsidRDefault="00A6176D" w:rsidP="0072139A">
            <w:pPr>
              <w:rPr>
                <w:color w:val="000000"/>
                <w:sz w:val="22"/>
                <w:lang w:val="id-ID"/>
              </w:rPr>
            </w:pPr>
            <w:r w:rsidRPr="00A6176D">
              <w:rPr>
                <w:noProof/>
                <w:color w:val="000000"/>
                <w:lang w:val="sv-SE"/>
              </w:rPr>
              <w:t xml:space="preserve">Sejarah Singkat </w:t>
            </w:r>
            <w:r w:rsidRPr="00A6176D">
              <w:rPr>
                <w:noProof/>
                <w:color w:val="000000"/>
                <w:lang w:val="id-ID"/>
              </w:rPr>
              <w:t>Pendidikan D</w:t>
            </w:r>
            <w:r w:rsidRPr="00A6176D">
              <w:rPr>
                <w:noProof/>
                <w:color w:val="000000"/>
                <w:lang w:val="sv-SE"/>
              </w:rPr>
              <w:t xml:space="preserve">okter Hewan di Indonesia </w:t>
            </w:r>
            <w:r w:rsidRPr="00A6176D">
              <w:rPr>
                <w:noProof/>
                <w:color w:val="000000"/>
                <w:lang w:val="id-ID"/>
              </w:rPr>
              <w:t>....</w:t>
            </w:r>
            <w:r w:rsidRPr="00A6176D">
              <w:rPr>
                <w:noProof/>
                <w:color w:val="000000"/>
                <w:lang w:val="sv-SE"/>
              </w:rPr>
              <w:t>....</w:t>
            </w:r>
          </w:p>
        </w:tc>
        <w:tc>
          <w:tcPr>
            <w:tcW w:w="708" w:type="dxa"/>
          </w:tcPr>
          <w:p w:rsidR="00E74169" w:rsidRPr="00E74169" w:rsidRDefault="00A6176D" w:rsidP="00235C27">
            <w:pPr>
              <w:jc w:val="right"/>
              <w:rPr>
                <w:color w:val="000000"/>
                <w:sz w:val="22"/>
                <w:lang w:val="fi-FI"/>
              </w:rPr>
            </w:pPr>
            <w:r w:rsidRPr="00A6176D">
              <w:rPr>
                <w:color w:val="000000"/>
                <w:lang w:val="fi-FI"/>
              </w:rPr>
              <w:t>1</w:t>
            </w:r>
          </w:p>
        </w:tc>
      </w:tr>
      <w:tr w:rsidR="00FD2B95" w:rsidRPr="007444D5" w:rsidTr="00FD2B95">
        <w:tc>
          <w:tcPr>
            <w:tcW w:w="1101" w:type="dxa"/>
          </w:tcPr>
          <w:p w:rsidR="00E74169" w:rsidRPr="00E74169" w:rsidRDefault="00E74169" w:rsidP="00F14C65">
            <w:pPr>
              <w:rPr>
                <w:color w:val="000000"/>
                <w:sz w:val="22"/>
                <w:lang w:val="fi-FI"/>
              </w:rPr>
            </w:pPr>
          </w:p>
        </w:tc>
        <w:tc>
          <w:tcPr>
            <w:tcW w:w="617" w:type="dxa"/>
          </w:tcPr>
          <w:p w:rsidR="00E74169" w:rsidRPr="00E74169" w:rsidRDefault="00A6176D" w:rsidP="00F14C65">
            <w:pPr>
              <w:rPr>
                <w:noProof/>
                <w:color w:val="000000"/>
                <w:sz w:val="22"/>
                <w:szCs w:val="22"/>
              </w:rPr>
            </w:pPr>
            <w:r w:rsidRPr="00A6176D">
              <w:rPr>
                <w:noProof/>
                <w:color w:val="000000"/>
              </w:rPr>
              <w:t>1.2.</w:t>
            </w:r>
          </w:p>
        </w:tc>
        <w:tc>
          <w:tcPr>
            <w:tcW w:w="6754" w:type="dxa"/>
          </w:tcPr>
          <w:p w:rsidR="00E74169" w:rsidRPr="00E74169" w:rsidRDefault="00A6176D">
            <w:pPr>
              <w:rPr>
                <w:noProof/>
                <w:color w:val="000000"/>
                <w:sz w:val="22"/>
                <w:szCs w:val="22"/>
                <w:lang w:val="fi-FI"/>
              </w:rPr>
            </w:pPr>
            <w:r w:rsidRPr="00A6176D">
              <w:rPr>
                <w:color w:val="000000"/>
              </w:rPr>
              <w:t>Program Studi Kedokteran Hewan …………………………….</w:t>
            </w:r>
            <w:r w:rsidR="00E74169">
              <w:rPr>
                <w:color w:val="000000"/>
                <w:lang w:val="id-ID"/>
              </w:rPr>
              <w:t>.</w:t>
            </w:r>
          </w:p>
        </w:tc>
        <w:tc>
          <w:tcPr>
            <w:tcW w:w="708" w:type="dxa"/>
          </w:tcPr>
          <w:p w:rsidR="00E74169" w:rsidRPr="00E74169" w:rsidRDefault="00A6176D" w:rsidP="00235C27">
            <w:pPr>
              <w:jc w:val="right"/>
              <w:rPr>
                <w:color w:val="000000"/>
                <w:sz w:val="22"/>
                <w:szCs w:val="22"/>
                <w:lang w:val="fi-FI"/>
              </w:rPr>
            </w:pPr>
            <w:r w:rsidRPr="00A6176D">
              <w:rPr>
                <w:color w:val="000000"/>
                <w:lang w:val="fi-FI"/>
              </w:rPr>
              <w:t>1</w:t>
            </w:r>
          </w:p>
        </w:tc>
      </w:tr>
      <w:tr w:rsidR="00FD2B95" w:rsidRPr="007444D5" w:rsidTr="00FD2B95">
        <w:tc>
          <w:tcPr>
            <w:tcW w:w="1101" w:type="dxa"/>
          </w:tcPr>
          <w:p w:rsidR="00E74169" w:rsidRPr="00E74169" w:rsidRDefault="00E74169" w:rsidP="00F14C65">
            <w:pPr>
              <w:rPr>
                <w:color w:val="000000"/>
                <w:sz w:val="22"/>
                <w:lang w:val="fi-FI"/>
              </w:rPr>
            </w:pPr>
          </w:p>
        </w:tc>
        <w:tc>
          <w:tcPr>
            <w:tcW w:w="617" w:type="dxa"/>
          </w:tcPr>
          <w:p w:rsidR="00E74169" w:rsidRPr="00E74169" w:rsidRDefault="00A6176D" w:rsidP="00F14C65">
            <w:pPr>
              <w:rPr>
                <w:noProof/>
                <w:color w:val="000000"/>
                <w:sz w:val="22"/>
              </w:rPr>
            </w:pPr>
            <w:r w:rsidRPr="00A6176D">
              <w:rPr>
                <w:color w:val="000000"/>
              </w:rPr>
              <w:t>1.3.</w:t>
            </w:r>
          </w:p>
        </w:tc>
        <w:tc>
          <w:tcPr>
            <w:tcW w:w="6754" w:type="dxa"/>
          </w:tcPr>
          <w:p w:rsidR="00E74169" w:rsidRPr="00E74169" w:rsidRDefault="00A6176D" w:rsidP="001340BB">
            <w:pPr>
              <w:rPr>
                <w:color w:val="000000"/>
                <w:sz w:val="22"/>
                <w:lang w:val="id-ID"/>
              </w:rPr>
            </w:pPr>
            <w:r w:rsidRPr="00A6176D">
              <w:rPr>
                <w:color w:val="000000"/>
              </w:rPr>
              <w:t xml:space="preserve">Landasan Hukum Akreditasi Program </w:t>
            </w:r>
            <w:r w:rsidRPr="00A6176D">
              <w:rPr>
                <w:color w:val="000000"/>
                <w:lang w:val="id-ID"/>
              </w:rPr>
              <w:t>S</w:t>
            </w:r>
            <w:r w:rsidRPr="00A6176D">
              <w:rPr>
                <w:color w:val="000000"/>
              </w:rPr>
              <w:t xml:space="preserve">tudi Kedokteran </w:t>
            </w:r>
            <w:proofErr w:type="gramStart"/>
            <w:r w:rsidRPr="00A6176D">
              <w:rPr>
                <w:color w:val="000000"/>
              </w:rPr>
              <w:t>Hewan</w:t>
            </w:r>
            <w:r w:rsidR="00FD2B95">
              <w:rPr>
                <w:color w:val="000000"/>
                <w:lang w:val="id-ID"/>
              </w:rPr>
              <w:t xml:space="preserve"> .....................................................................................</w:t>
            </w:r>
            <w:proofErr w:type="gramEnd"/>
          </w:p>
        </w:tc>
        <w:tc>
          <w:tcPr>
            <w:tcW w:w="708" w:type="dxa"/>
          </w:tcPr>
          <w:p w:rsidR="002C6BD1" w:rsidRDefault="002C6BD1" w:rsidP="00235C27">
            <w:pPr>
              <w:jc w:val="right"/>
              <w:rPr>
                <w:color w:val="000000"/>
              </w:rPr>
            </w:pPr>
          </w:p>
          <w:p w:rsidR="00E74169" w:rsidRPr="00E74169" w:rsidRDefault="00A6176D" w:rsidP="00235C27">
            <w:pPr>
              <w:jc w:val="right"/>
              <w:rPr>
                <w:color w:val="000000"/>
                <w:sz w:val="22"/>
              </w:rPr>
            </w:pPr>
            <w:r w:rsidRPr="00A6176D">
              <w:rPr>
                <w:color w:val="000000"/>
              </w:rPr>
              <w:t>3</w:t>
            </w:r>
          </w:p>
        </w:tc>
      </w:tr>
      <w:tr w:rsidR="00FD2B95" w:rsidRPr="007444D5" w:rsidTr="00FD2B95">
        <w:tc>
          <w:tcPr>
            <w:tcW w:w="1101" w:type="dxa"/>
          </w:tcPr>
          <w:p w:rsidR="00E74169" w:rsidRPr="00E74169" w:rsidRDefault="00E74169" w:rsidP="00F14C65">
            <w:pPr>
              <w:rPr>
                <w:color w:val="000000"/>
                <w:sz w:val="22"/>
              </w:rPr>
            </w:pPr>
          </w:p>
        </w:tc>
        <w:tc>
          <w:tcPr>
            <w:tcW w:w="617" w:type="dxa"/>
          </w:tcPr>
          <w:p w:rsidR="00E74169" w:rsidRPr="00E74169" w:rsidRDefault="00A6176D" w:rsidP="00F14C65">
            <w:pPr>
              <w:rPr>
                <w:color w:val="000000"/>
                <w:sz w:val="22"/>
              </w:rPr>
            </w:pPr>
            <w:r w:rsidRPr="00A6176D">
              <w:rPr>
                <w:color w:val="000000"/>
              </w:rPr>
              <w:t>1.4.</w:t>
            </w:r>
          </w:p>
        </w:tc>
        <w:tc>
          <w:tcPr>
            <w:tcW w:w="6754" w:type="dxa"/>
          </w:tcPr>
          <w:p w:rsidR="00E74169" w:rsidRPr="00FD2B95" w:rsidRDefault="00A6176D" w:rsidP="00F14C65">
            <w:pPr>
              <w:rPr>
                <w:color w:val="000000"/>
                <w:sz w:val="22"/>
                <w:lang w:val="id-ID"/>
              </w:rPr>
            </w:pPr>
            <w:r w:rsidRPr="00A6176D">
              <w:rPr>
                <w:color w:val="000000"/>
                <w:lang w:val="sv-SE"/>
              </w:rPr>
              <w:t>Landasan Filosofis Profesi Dokter Hewan ..............................</w:t>
            </w:r>
            <w:r w:rsidR="00E74169">
              <w:rPr>
                <w:color w:val="000000"/>
                <w:lang w:val="id-ID"/>
              </w:rPr>
              <w:t>.</w:t>
            </w:r>
          </w:p>
        </w:tc>
        <w:tc>
          <w:tcPr>
            <w:tcW w:w="708" w:type="dxa"/>
          </w:tcPr>
          <w:p w:rsidR="00E74169" w:rsidRPr="00E74169" w:rsidRDefault="00E74169" w:rsidP="00235C27">
            <w:pPr>
              <w:jc w:val="right"/>
              <w:rPr>
                <w:color w:val="000000"/>
                <w:sz w:val="22"/>
                <w:lang w:val="id-ID"/>
              </w:rPr>
            </w:pPr>
            <w:r>
              <w:rPr>
                <w:color w:val="000000"/>
                <w:lang w:val="id-ID"/>
              </w:rPr>
              <w:t>8</w:t>
            </w:r>
          </w:p>
        </w:tc>
      </w:tr>
      <w:tr w:rsidR="00FD2B95" w:rsidRPr="007444D5" w:rsidTr="00FD2B95">
        <w:tc>
          <w:tcPr>
            <w:tcW w:w="1101" w:type="dxa"/>
          </w:tcPr>
          <w:p w:rsidR="00E74169" w:rsidRPr="00E74169" w:rsidRDefault="00E74169" w:rsidP="00F14C65">
            <w:pPr>
              <w:rPr>
                <w:color w:val="000000"/>
                <w:sz w:val="22"/>
                <w:lang w:val="sv-SE"/>
              </w:rPr>
            </w:pPr>
          </w:p>
        </w:tc>
        <w:tc>
          <w:tcPr>
            <w:tcW w:w="617" w:type="dxa"/>
          </w:tcPr>
          <w:p w:rsidR="00E74169" w:rsidRPr="00E74169" w:rsidRDefault="00A6176D" w:rsidP="00F14C65">
            <w:pPr>
              <w:rPr>
                <w:color w:val="000000"/>
                <w:sz w:val="22"/>
              </w:rPr>
            </w:pPr>
            <w:r w:rsidRPr="00A6176D">
              <w:rPr>
                <w:color w:val="000000"/>
                <w:lang w:val="sv-SE"/>
              </w:rPr>
              <w:t>1.5.</w:t>
            </w:r>
          </w:p>
        </w:tc>
        <w:tc>
          <w:tcPr>
            <w:tcW w:w="6754" w:type="dxa"/>
          </w:tcPr>
          <w:p w:rsidR="00E74169" w:rsidRPr="00E74169" w:rsidRDefault="00A6176D" w:rsidP="00F14C65">
            <w:pPr>
              <w:rPr>
                <w:color w:val="000000"/>
                <w:sz w:val="22"/>
                <w:lang w:val="id-ID"/>
              </w:rPr>
            </w:pPr>
            <w:r w:rsidRPr="00A6176D">
              <w:rPr>
                <w:color w:val="000000"/>
              </w:rPr>
              <w:t>Landasan Sosiologis Kedokteran Hewan ……………………</w:t>
            </w:r>
            <w:r w:rsidR="00E74169">
              <w:rPr>
                <w:color w:val="000000"/>
                <w:lang w:val="id-ID"/>
              </w:rPr>
              <w:t>.</w:t>
            </w:r>
            <w:r w:rsidR="00FD2B95">
              <w:rPr>
                <w:color w:val="000000"/>
                <w:lang w:val="id-ID"/>
              </w:rPr>
              <w:t>..</w:t>
            </w:r>
          </w:p>
        </w:tc>
        <w:tc>
          <w:tcPr>
            <w:tcW w:w="708" w:type="dxa"/>
          </w:tcPr>
          <w:p w:rsidR="00E74169" w:rsidRPr="00E74169" w:rsidRDefault="00E74169" w:rsidP="00235C27">
            <w:pPr>
              <w:jc w:val="right"/>
              <w:rPr>
                <w:color w:val="000000"/>
                <w:sz w:val="22"/>
                <w:lang w:val="id-ID"/>
              </w:rPr>
            </w:pPr>
            <w:r>
              <w:rPr>
                <w:color w:val="000000"/>
                <w:lang w:val="id-ID"/>
              </w:rPr>
              <w:t>9</w:t>
            </w:r>
          </w:p>
        </w:tc>
      </w:tr>
      <w:tr w:rsidR="00FD2B95" w:rsidRPr="007444D5" w:rsidTr="00FD2B95">
        <w:tc>
          <w:tcPr>
            <w:tcW w:w="1101" w:type="dxa"/>
          </w:tcPr>
          <w:p w:rsidR="00E74169" w:rsidRPr="00E74169" w:rsidRDefault="00E74169" w:rsidP="00F14C65">
            <w:pPr>
              <w:rPr>
                <w:color w:val="000000"/>
                <w:sz w:val="22"/>
                <w:lang w:val="fi-FI"/>
              </w:rPr>
            </w:pPr>
          </w:p>
        </w:tc>
        <w:tc>
          <w:tcPr>
            <w:tcW w:w="617" w:type="dxa"/>
          </w:tcPr>
          <w:p w:rsidR="00E74169" w:rsidRPr="00E74169" w:rsidRDefault="00A6176D" w:rsidP="00F14C65">
            <w:pPr>
              <w:rPr>
                <w:color w:val="000000"/>
                <w:sz w:val="22"/>
                <w:lang w:val="sv-SE"/>
              </w:rPr>
            </w:pPr>
            <w:r w:rsidRPr="00A6176D">
              <w:rPr>
                <w:color w:val="000000"/>
                <w:lang w:val="sv-SE"/>
              </w:rPr>
              <w:t>1.6.</w:t>
            </w:r>
          </w:p>
        </w:tc>
        <w:tc>
          <w:tcPr>
            <w:tcW w:w="6754" w:type="dxa"/>
          </w:tcPr>
          <w:p w:rsidR="000207DF" w:rsidRPr="000207DF" w:rsidRDefault="00A6176D">
            <w:pPr>
              <w:rPr>
                <w:color w:val="000000"/>
                <w:sz w:val="22"/>
                <w:lang w:val="id-ID"/>
              </w:rPr>
            </w:pPr>
            <w:r w:rsidRPr="00A6176D">
              <w:rPr>
                <w:color w:val="000000"/>
                <w:lang w:val="sv-SE"/>
              </w:rPr>
              <w:t>Upaya Peningkatan Profesionalisme dan Mutu Pendidikan Kedokteran Hewan di  Indonesia .............................</w:t>
            </w:r>
            <w:r w:rsidR="00FD2B95">
              <w:rPr>
                <w:color w:val="000000"/>
                <w:lang w:val="id-ID"/>
              </w:rPr>
              <w:t>................</w:t>
            </w:r>
          </w:p>
        </w:tc>
        <w:tc>
          <w:tcPr>
            <w:tcW w:w="708" w:type="dxa"/>
          </w:tcPr>
          <w:p w:rsidR="00E74169" w:rsidRDefault="00E74169" w:rsidP="00235C27">
            <w:pPr>
              <w:jc w:val="right"/>
              <w:rPr>
                <w:color w:val="000000"/>
                <w:lang w:val="id-ID"/>
              </w:rPr>
            </w:pPr>
          </w:p>
          <w:p w:rsidR="00E74169" w:rsidRPr="00E74169" w:rsidRDefault="00E74169" w:rsidP="00235C27">
            <w:pPr>
              <w:jc w:val="right"/>
              <w:rPr>
                <w:color w:val="000000"/>
                <w:sz w:val="22"/>
                <w:lang w:val="id-ID"/>
              </w:rPr>
            </w:pPr>
            <w:r w:rsidRPr="00444289">
              <w:rPr>
                <w:color w:val="000000"/>
                <w:lang w:val="fi-FI"/>
              </w:rPr>
              <w:t>10</w:t>
            </w:r>
          </w:p>
        </w:tc>
      </w:tr>
      <w:tr w:rsidR="00FD2B95" w:rsidRPr="007444D5" w:rsidTr="00FD2B95">
        <w:tc>
          <w:tcPr>
            <w:tcW w:w="1101" w:type="dxa"/>
          </w:tcPr>
          <w:p w:rsidR="00E74169" w:rsidRPr="00E74169" w:rsidRDefault="00E74169" w:rsidP="00F14C65">
            <w:pPr>
              <w:rPr>
                <w:color w:val="000000"/>
                <w:sz w:val="22"/>
                <w:lang w:val="fi-FI"/>
              </w:rPr>
            </w:pPr>
          </w:p>
        </w:tc>
        <w:tc>
          <w:tcPr>
            <w:tcW w:w="617" w:type="dxa"/>
          </w:tcPr>
          <w:p w:rsidR="00E74169" w:rsidRPr="00E74169" w:rsidRDefault="00A6176D" w:rsidP="00F14C65">
            <w:pPr>
              <w:rPr>
                <w:color w:val="000000"/>
                <w:sz w:val="22"/>
                <w:lang w:val="sv-SE"/>
              </w:rPr>
            </w:pPr>
            <w:r w:rsidRPr="00A6176D">
              <w:rPr>
                <w:color w:val="000000"/>
                <w:lang w:val="sv-SE"/>
              </w:rPr>
              <w:t>1.7.</w:t>
            </w:r>
          </w:p>
        </w:tc>
        <w:tc>
          <w:tcPr>
            <w:tcW w:w="6754" w:type="dxa"/>
          </w:tcPr>
          <w:p w:rsidR="00E74169" w:rsidRPr="00E74169" w:rsidRDefault="00A6176D">
            <w:pPr>
              <w:rPr>
                <w:color w:val="000000"/>
                <w:sz w:val="22"/>
                <w:lang w:val="id-ID"/>
              </w:rPr>
            </w:pPr>
            <w:r w:rsidRPr="00A6176D">
              <w:rPr>
                <w:color w:val="000000"/>
                <w:lang w:val="id-ID"/>
              </w:rPr>
              <w:t>Baku Mutu</w:t>
            </w:r>
            <w:r w:rsidRPr="00A6176D">
              <w:rPr>
                <w:color w:val="000000"/>
                <w:lang w:val="pl-PL"/>
              </w:rPr>
              <w:t xml:space="preserve"> </w:t>
            </w:r>
            <w:r w:rsidRPr="00A6176D">
              <w:rPr>
                <w:color w:val="000000"/>
                <w:lang w:val="id-ID"/>
              </w:rPr>
              <w:t>Program Studi  Kedokteran Hewan</w:t>
            </w:r>
            <w:r w:rsidRPr="00A6176D">
              <w:rPr>
                <w:color w:val="000000"/>
                <w:lang w:val="pl-PL"/>
              </w:rPr>
              <w:t>.....................</w:t>
            </w:r>
            <w:r w:rsidR="00E74169">
              <w:rPr>
                <w:color w:val="000000"/>
                <w:lang w:val="id-ID"/>
              </w:rPr>
              <w:t>..</w:t>
            </w:r>
            <w:r w:rsidR="00FD2B95">
              <w:rPr>
                <w:color w:val="000000"/>
                <w:lang w:val="id-ID"/>
              </w:rPr>
              <w:t>.</w:t>
            </w:r>
          </w:p>
        </w:tc>
        <w:tc>
          <w:tcPr>
            <w:tcW w:w="708" w:type="dxa"/>
          </w:tcPr>
          <w:p w:rsidR="00E74169" w:rsidRPr="00E74169" w:rsidRDefault="00E74169" w:rsidP="00235C27">
            <w:pPr>
              <w:jc w:val="right"/>
              <w:rPr>
                <w:color w:val="000000"/>
                <w:sz w:val="22"/>
                <w:lang w:val="id-ID"/>
              </w:rPr>
            </w:pPr>
            <w:r>
              <w:rPr>
                <w:color w:val="000000"/>
                <w:lang w:val="id-ID"/>
              </w:rPr>
              <w:t xml:space="preserve">   11</w:t>
            </w:r>
          </w:p>
        </w:tc>
      </w:tr>
      <w:tr w:rsidR="00FD2B95" w:rsidRPr="007444D5" w:rsidTr="00FD2B95">
        <w:tc>
          <w:tcPr>
            <w:tcW w:w="1101" w:type="dxa"/>
          </w:tcPr>
          <w:p w:rsidR="00E74169" w:rsidRPr="00E74169" w:rsidRDefault="00A6176D" w:rsidP="00F14C65">
            <w:pPr>
              <w:rPr>
                <w:color w:val="000000"/>
                <w:sz w:val="22"/>
                <w:lang w:val="fi-FI"/>
              </w:rPr>
            </w:pPr>
            <w:r w:rsidRPr="00A6176D">
              <w:rPr>
                <w:color w:val="000000"/>
                <w:lang w:val="fi-FI"/>
              </w:rPr>
              <w:t>BAB II</w:t>
            </w:r>
          </w:p>
        </w:tc>
        <w:tc>
          <w:tcPr>
            <w:tcW w:w="7371" w:type="dxa"/>
            <w:gridSpan w:val="2"/>
          </w:tcPr>
          <w:p w:rsidR="00E74169" w:rsidRPr="00E74169" w:rsidRDefault="00A6176D" w:rsidP="00F14C65">
            <w:pPr>
              <w:rPr>
                <w:color w:val="000000"/>
                <w:sz w:val="22"/>
                <w:lang w:val="id-ID"/>
              </w:rPr>
            </w:pPr>
            <w:r w:rsidRPr="00A6176D">
              <w:rPr>
                <w:caps/>
                <w:color w:val="000000"/>
                <w:lang w:val="fi-FI"/>
              </w:rPr>
              <w:t>Karakteristik, Kualifikasi, dan Kurun Waktu Penyelesaian</w:t>
            </w:r>
            <w:r w:rsidRPr="00A6176D">
              <w:rPr>
                <w:b/>
                <w:bCs/>
                <w:caps/>
                <w:color w:val="000000"/>
                <w:lang w:val="fi-FI"/>
              </w:rPr>
              <w:t xml:space="preserve"> </w:t>
            </w:r>
            <w:r w:rsidRPr="00A6176D">
              <w:rPr>
                <w:caps/>
                <w:color w:val="000000"/>
                <w:lang w:val="fi-FI"/>
              </w:rPr>
              <w:t>Studi .................................................................</w:t>
            </w:r>
            <w:r w:rsidR="00FD2B95">
              <w:rPr>
                <w:caps/>
                <w:color w:val="000000"/>
                <w:lang w:val="id-ID"/>
              </w:rPr>
              <w:t>..</w:t>
            </w:r>
          </w:p>
        </w:tc>
        <w:tc>
          <w:tcPr>
            <w:tcW w:w="708" w:type="dxa"/>
          </w:tcPr>
          <w:p w:rsidR="00E74169" w:rsidRPr="00E74169" w:rsidRDefault="00E74169" w:rsidP="00235C27">
            <w:pPr>
              <w:jc w:val="right"/>
              <w:rPr>
                <w:color w:val="000000"/>
                <w:sz w:val="22"/>
                <w:lang w:val="fi-FI"/>
              </w:rPr>
            </w:pPr>
            <w:r>
              <w:rPr>
                <w:color w:val="000000"/>
                <w:lang w:val="id-ID"/>
              </w:rPr>
              <w:t xml:space="preserve">    13</w:t>
            </w:r>
          </w:p>
        </w:tc>
      </w:tr>
      <w:tr w:rsidR="00FD2B95" w:rsidRPr="007444D5" w:rsidTr="00FD2B95">
        <w:tc>
          <w:tcPr>
            <w:tcW w:w="1101" w:type="dxa"/>
          </w:tcPr>
          <w:p w:rsidR="00E74169" w:rsidRPr="00E74169" w:rsidRDefault="00A6176D" w:rsidP="00F14C65">
            <w:pPr>
              <w:rPr>
                <w:caps/>
                <w:color w:val="000000"/>
                <w:sz w:val="22"/>
                <w:lang w:val="fi-FI"/>
              </w:rPr>
            </w:pPr>
            <w:r w:rsidRPr="00A6176D">
              <w:rPr>
                <w:color w:val="000000"/>
                <w:lang w:val="fi-FI"/>
              </w:rPr>
              <w:t>BAB III</w:t>
            </w:r>
          </w:p>
        </w:tc>
        <w:tc>
          <w:tcPr>
            <w:tcW w:w="7371" w:type="dxa"/>
            <w:gridSpan w:val="2"/>
          </w:tcPr>
          <w:p w:rsidR="00E74169" w:rsidRPr="00E74169" w:rsidRDefault="00A6176D" w:rsidP="00747AB7">
            <w:pPr>
              <w:rPr>
                <w:caps/>
                <w:color w:val="000000"/>
                <w:sz w:val="22"/>
                <w:szCs w:val="22"/>
                <w:lang w:val="id-ID"/>
              </w:rPr>
            </w:pPr>
            <w:r w:rsidRPr="00A6176D">
              <w:rPr>
                <w:caps/>
                <w:color w:val="000000"/>
                <w:lang w:val="nl-NL"/>
              </w:rPr>
              <w:t xml:space="preserve">TUJUAN DAN MANFAAT AKREDITASI PROGRAM STUDI </w:t>
            </w:r>
            <w:r w:rsidRPr="00A6176D">
              <w:rPr>
                <w:caps/>
                <w:color w:val="000000"/>
                <w:lang w:val="id-ID"/>
              </w:rPr>
              <w:t>.</w:t>
            </w:r>
            <w:r w:rsidRPr="00A6176D">
              <w:rPr>
                <w:caps/>
                <w:color w:val="000000"/>
                <w:lang w:val="nl-NL"/>
              </w:rPr>
              <w:t>.......</w:t>
            </w:r>
            <w:r w:rsidR="00E74169">
              <w:rPr>
                <w:caps/>
                <w:color w:val="000000"/>
                <w:lang w:val="id-ID"/>
              </w:rPr>
              <w:t>...</w:t>
            </w:r>
          </w:p>
        </w:tc>
        <w:tc>
          <w:tcPr>
            <w:tcW w:w="708" w:type="dxa"/>
          </w:tcPr>
          <w:p w:rsidR="00E74169" w:rsidRPr="00E74169" w:rsidRDefault="00A6176D" w:rsidP="00235C27">
            <w:pPr>
              <w:jc w:val="right"/>
              <w:rPr>
                <w:color w:val="000000"/>
                <w:sz w:val="22"/>
                <w:szCs w:val="22"/>
                <w:lang w:val="id-ID"/>
              </w:rPr>
            </w:pPr>
            <w:r w:rsidRPr="00A6176D">
              <w:rPr>
                <w:color w:val="000000"/>
                <w:lang w:val="fi-FI"/>
              </w:rPr>
              <w:t>1</w:t>
            </w:r>
            <w:r w:rsidR="00E74169">
              <w:rPr>
                <w:color w:val="000000"/>
                <w:lang w:val="id-ID"/>
              </w:rPr>
              <w:t>5</w:t>
            </w:r>
          </w:p>
        </w:tc>
      </w:tr>
      <w:tr w:rsidR="00FD2B95" w:rsidRPr="007444D5" w:rsidTr="00FD2B95">
        <w:tc>
          <w:tcPr>
            <w:tcW w:w="1101" w:type="dxa"/>
          </w:tcPr>
          <w:p w:rsidR="00E74169" w:rsidRPr="00E74169" w:rsidRDefault="00A6176D" w:rsidP="00F14C65">
            <w:pPr>
              <w:rPr>
                <w:color w:val="000000"/>
                <w:sz w:val="22"/>
                <w:szCs w:val="22"/>
                <w:lang w:val="fi-FI"/>
              </w:rPr>
            </w:pPr>
            <w:r w:rsidRPr="00A6176D">
              <w:rPr>
                <w:color w:val="000000"/>
                <w:lang w:val="fi-FI"/>
              </w:rPr>
              <w:t xml:space="preserve">BAB IV </w:t>
            </w:r>
          </w:p>
        </w:tc>
        <w:tc>
          <w:tcPr>
            <w:tcW w:w="7371" w:type="dxa"/>
            <w:gridSpan w:val="2"/>
          </w:tcPr>
          <w:p w:rsidR="00E74169" w:rsidRPr="00E74169" w:rsidRDefault="00A6176D" w:rsidP="00747AB7">
            <w:pPr>
              <w:rPr>
                <w:color w:val="000000"/>
                <w:sz w:val="22"/>
                <w:szCs w:val="22"/>
                <w:lang w:val="id-ID"/>
              </w:rPr>
            </w:pPr>
            <w:r w:rsidRPr="00A6176D">
              <w:rPr>
                <w:color w:val="000000"/>
                <w:lang w:val="fi-FI"/>
              </w:rPr>
              <w:t>ASPEK PELAKSANAAN AKREDITASI PROGRAM STUDI</w:t>
            </w:r>
            <w:r w:rsidRPr="00A6176D">
              <w:rPr>
                <w:caps/>
                <w:color w:val="000000"/>
                <w:lang w:val="id-ID"/>
              </w:rPr>
              <w:t>.</w:t>
            </w:r>
            <w:r w:rsidRPr="00A6176D">
              <w:rPr>
                <w:caps/>
                <w:color w:val="000000"/>
                <w:lang w:val="fi-FI"/>
              </w:rPr>
              <w:t>..</w:t>
            </w:r>
            <w:r w:rsidR="00E74169">
              <w:rPr>
                <w:caps/>
                <w:color w:val="000000"/>
                <w:lang w:val="id-ID"/>
              </w:rPr>
              <w:t>..........</w:t>
            </w:r>
            <w:r w:rsidR="00FD2B95">
              <w:rPr>
                <w:caps/>
                <w:color w:val="000000"/>
                <w:lang w:val="id-ID"/>
              </w:rPr>
              <w:t>.</w:t>
            </w:r>
          </w:p>
        </w:tc>
        <w:tc>
          <w:tcPr>
            <w:tcW w:w="708" w:type="dxa"/>
          </w:tcPr>
          <w:p w:rsidR="00E74169" w:rsidRPr="00E74169" w:rsidRDefault="00A6176D" w:rsidP="00235C27">
            <w:pPr>
              <w:jc w:val="right"/>
              <w:rPr>
                <w:color w:val="000000"/>
                <w:sz w:val="22"/>
                <w:szCs w:val="22"/>
                <w:lang w:val="id-ID"/>
              </w:rPr>
            </w:pPr>
            <w:r w:rsidRPr="00A6176D">
              <w:rPr>
                <w:color w:val="000000"/>
                <w:lang w:val="fi-FI"/>
              </w:rPr>
              <w:t>1</w:t>
            </w:r>
            <w:ins w:id="12" w:author="USER" w:date="2013-12-12T22:24:00Z">
              <w:r w:rsidR="00FD31EC">
                <w:rPr>
                  <w:color w:val="000000"/>
                  <w:lang w:val="id-ID"/>
                </w:rPr>
                <w:t>7</w:t>
              </w:r>
            </w:ins>
            <w:del w:id="13" w:author="USER" w:date="2013-12-12T22:24:00Z">
              <w:r w:rsidR="00E74169" w:rsidDel="00FD31EC">
                <w:rPr>
                  <w:color w:val="000000"/>
                  <w:lang w:val="id-ID"/>
                </w:rPr>
                <w:delText>6</w:delText>
              </w:r>
            </w:del>
          </w:p>
        </w:tc>
      </w:tr>
      <w:tr w:rsidR="00FD2B95" w:rsidRPr="007444D5" w:rsidTr="00FD2B95">
        <w:tc>
          <w:tcPr>
            <w:tcW w:w="1101" w:type="dxa"/>
          </w:tcPr>
          <w:p w:rsidR="00E74169" w:rsidRPr="00E74169" w:rsidRDefault="00E74169" w:rsidP="00F14C65">
            <w:pPr>
              <w:rPr>
                <w:color w:val="000000"/>
                <w:sz w:val="22"/>
                <w:lang w:val="fi-FI"/>
              </w:rPr>
            </w:pPr>
          </w:p>
        </w:tc>
        <w:tc>
          <w:tcPr>
            <w:tcW w:w="617" w:type="dxa"/>
          </w:tcPr>
          <w:p w:rsidR="00E74169" w:rsidRPr="00E74169" w:rsidRDefault="00A6176D" w:rsidP="00F14C65">
            <w:pPr>
              <w:rPr>
                <w:color w:val="000000"/>
                <w:sz w:val="22"/>
                <w:lang w:val="fi-FI"/>
              </w:rPr>
            </w:pPr>
            <w:r w:rsidRPr="00A6176D">
              <w:rPr>
                <w:noProof/>
                <w:color w:val="000000"/>
              </w:rPr>
              <w:t>4.1.</w:t>
            </w:r>
          </w:p>
        </w:tc>
        <w:tc>
          <w:tcPr>
            <w:tcW w:w="6754" w:type="dxa"/>
          </w:tcPr>
          <w:p w:rsidR="00E74169" w:rsidRPr="00E74169" w:rsidRDefault="00A6176D">
            <w:pPr>
              <w:rPr>
                <w:color w:val="000000"/>
                <w:sz w:val="22"/>
                <w:lang w:val="id-ID"/>
              </w:rPr>
            </w:pPr>
            <w:r w:rsidRPr="00A6176D">
              <w:rPr>
                <w:color w:val="000000"/>
                <w:lang w:val="sv-SE"/>
              </w:rPr>
              <w:t>Standar  Akreditasi Program Studi</w:t>
            </w:r>
            <w:r w:rsidRPr="00A6176D">
              <w:rPr>
                <w:noProof/>
                <w:color w:val="000000"/>
                <w:lang w:val="sv-SE"/>
              </w:rPr>
              <w:t>..........</w:t>
            </w:r>
            <w:r w:rsidRPr="00A6176D">
              <w:rPr>
                <w:noProof/>
                <w:color w:val="000000"/>
                <w:lang w:val="id-ID"/>
              </w:rPr>
              <w:t>.</w:t>
            </w:r>
            <w:r w:rsidRPr="00A6176D">
              <w:rPr>
                <w:noProof/>
                <w:color w:val="000000"/>
                <w:lang w:val="sv-SE"/>
              </w:rPr>
              <w:t>..</w:t>
            </w:r>
            <w:r w:rsidRPr="00A6176D">
              <w:rPr>
                <w:noProof/>
                <w:color w:val="000000"/>
                <w:lang w:val="id-ID"/>
              </w:rPr>
              <w:t>.....</w:t>
            </w:r>
            <w:r w:rsidR="00E74169">
              <w:rPr>
                <w:noProof/>
                <w:color w:val="000000"/>
                <w:lang w:val="id-ID"/>
              </w:rPr>
              <w:t>..................</w:t>
            </w:r>
            <w:r w:rsidR="00FD2B95">
              <w:rPr>
                <w:noProof/>
                <w:color w:val="000000"/>
                <w:lang w:val="id-ID"/>
              </w:rPr>
              <w:t>.......</w:t>
            </w:r>
          </w:p>
        </w:tc>
        <w:tc>
          <w:tcPr>
            <w:tcW w:w="708" w:type="dxa"/>
          </w:tcPr>
          <w:p w:rsidR="00E74169" w:rsidRPr="00E74169" w:rsidRDefault="00A6176D" w:rsidP="00235C27">
            <w:pPr>
              <w:jc w:val="right"/>
              <w:rPr>
                <w:color w:val="000000"/>
                <w:sz w:val="22"/>
                <w:lang w:val="id-ID"/>
              </w:rPr>
            </w:pPr>
            <w:r w:rsidRPr="00A6176D">
              <w:rPr>
                <w:color w:val="000000"/>
                <w:lang w:val="sv-SE"/>
              </w:rPr>
              <w:t>1</w:t>
            </w:r>
            <w:ins w:id="14" w:author="USER" w:date="2013-12-12T22:24:00Z">
              <w:r w:rsidR="00FD31EC">
                <w:rPr>
                  <w:color w:val="000000"/>
                  <w:lang w:val="id-ID"/>
                </w:rPr>
                <w:t>7</w:t>
              </w:r>
            </w:ins>
            <w:del w:id="15" w:author="USER" w:date="2013-12-12T22:24:00Z">
              <w:r w:rsidR="00E74169" w:rsidDel="00FD31EC">
                <w:rPr>
                  <w:color w:val="000000"/>
                  <w:lang w:val="id-ID"/>
                </w:rPr>
                <w:delText>6</w:delText>
              </w:r>
            </w:del>
          </w:p>
        </w:tc>
      </w:tr>
      <w:tr w:rsidR="00FD2B95" w:rsidRPr="007444D5" w:rsidTr="00FD2B95">
        <w:tc>
          <w:tcPr>
            <w:tcW w:w="1101" w:type="dxa"/>
          </w:tcPr>
          <w:p w:rsidR="00E74169" w:rsidRPr="00E74169" w:rsidRDefault="00E74169" w:rsidP="00F14C65">
            <w:pPr>
              <w:rPr>
                <w:color w:val="000000"/>
                <w:sz w:val="22"/>
                <w:lang w:val="fi-FI"/>
              </w:rPr>
            </w:pPr>
          </w:p>
        </w:tc>
        <w:tc>
          <w:tcPr>
            <w:tcW w:w="617" w:type="dxa"/>
          </w:tcPr>
          <w:p w:rsidR="00E74169" w:rsidRPr="00E74169" w:rsidRDefault="00A6176D" w:rsidP="00F14C65">
            <w:pPr>
              <w:rPr>
                <w:noProof/>
                <w:color w:val="000000"/>
                <w:sz w:val="22"/>
              </w:rPr>
            </w:pPr>
            <w:r w:rsidRPr="00A6176D">
              <w:rPr>
                <w:noProof/>
                <w:color w:val="000000"/>
              </w:rPr>
              <w:t>4.2.</w:t>
            </w:r>
          </w:p>
        </w:tc>
        <w:tc>
          <w:tcPr>
            <w:tcW w:w="6754" w:type="dxa"/>
          </w:tcPr>
          <w:p w:rsidR="00E74169" w:rsidRPr="00E74169" w:rsidRDefault="00A6176D" w:rsidP="00F14C65">
            <w:pPr>
              <w:rPr>
                <w:color w:val="000000"/>
                <w:sz w:val="22"/>
                <w:lang w:val="id-ID"/>
              </w:rPr>
            </w:pPr>
            <w:proofErr w:type="gramStart"/>
            <w:r w:rsidRPr="00A6176D">
              <w:rPr>
                <w:color w:val="000000"/>
              </w:rPr>
              <w:t>Prosedur  Akreditasi</w:t>
            </w:r>
            <w:proofErr w:type="gramEnd"/>
            <w:r w:rsidRPr="00A6176D">
              <w:rPr>
                <w:color w:val="000000"/>
              </w:rPr>
              <w:t xml:space="preserve"> Program Studi………</w:t>
            </w:r>
            <w:r w:rsidR="00E74169">
              <w:rPr>
                <w:color w:val="000000"/>
                <w:lang w:val="id-ID"/>
              </w:rPr>
              <w:t>.............................</w:t>
            </w:r>
            <w:r w:rsidR="00FD2B95">
              <w:rPr>
                <w:color w:val="000000"/>
                <w:lang w:val="id-ID"/>
              </w:rPr>
              <w:t>.</w:t>
            </w:r>
          </w:p>
        </w:tc>
        <w:tc>
          <w:tcPr>
            <w:tcW w:w="708" w:type="dxa"/>
          </w:tcPr>
          <w:p w:rsidR="00A6176D" w:rsidRPr="00FD31EC" w:rsidRDefault="00E74169">
            <w:pPr>
              <w:jc w:val="right"/>
              <w:rPr>
                <w:color w:val="000000"/>
                <w:sz w:val="22"/>
                <w:lang w:val="id-ID"/>
                <w:rPrChange w:id="16" w:author="USER" w:date="2013-12-12T22:24:00Z">
                  <w:rPr>
                    <w:color w:val="000000"/>
                    <w:sz w:val="22"/>
                    <w:lang w:val="id-ID"/>
                  </w:rPr>
                </w:rPrChange>
              </w:rPr>
            </w:pPr>
            <w:r>
              <w:rPr>
                <w:color w:val="000000"/>
                <w:lang w:val="id-ID"/>
              </w:rPr>
              <w:t>2</w:t>
            </w:r>
            <w:ins w:id="17" w:author="USER" w:date="2013-12-12T22:24:00Z">
              <w:r w:rsidR="00FD31EC">
                <w:rPr>
                  <w:color w:val="000000"/>
                  <w:lang w:val="id-ID"/>
                </w:rPr>
                <w:t>3</w:t>
              </w:r>
            </w:ins>
            <w:del w:id="18" w:author="USER" w:date="2013-12-12T22:24:00Z">
              <w:r w:rsidR="003A4DDA" w:rsidDel="00FD31EC">
                <w:rPr>
                  <w:color w:val="000000"/>
                </w:rPr>
                <w:delText>2</w:delText>
              </w:r>
            </w:del>
          </w:p>
        </w:tc>
      </w:tr>
      <w:tr w:rsidR="00FD2B95" w:rsidRPr="007444D5" w:rsidTr="00FD2B95">
        <w:tc>
          <w:tcPr>
            <w:tcW w:w="1101" w:type="dxa"/>
          </w:tcPr>
          <w:p w:rsidR="00E74169" w:rsidRPr="00E74169" w:rsidRDefault="00E74169" w:rsidP="00F14C65">
            <w:pPr>
              <w:rPr>
                <w:color w:val="000000"/>
                <w:sz w:val="22"/>
              </w:rPr>
            </w:pPr>
          </w:p>
        </w:tc>
        <w:tc>
          <w:tcPr>
            <w:tcW w:w="617" w:type="dxa"/>
          </w:tcPr>
          <w:p w:rsidR="00E74169" w:rsidRPr="00E74169" w:rsidRDefault="00A6176D" w:rsidP="00F14C65">
            <w:pPr>
              <w:rPr>
                <w:noProof/>
                <w:color w:val="000000"/>
                <w:sz w:val="22"/>
              </w:rPr>
            </w:pPr>
            <w:r w:rsidRPr="00A6176D">
              <w:rPr>
                <w:noProof/>
                <w:color w:val="000000"/>
              </w:rPr>
              <w:t>4.3.</w:t>
            </w:r>
          </w:p>
        </w:tc>
        <w:tc>
          <w:tcPr>
            <w:tcW w:w="6754" w:type="dxa"/>
          </w:tcPr>
          <w:p w:rsidR="00E74169" w:rsidRPr="00E74169" w:rsidRDefault="00A6176D">
            <w:pPr>
              <w:rPr>
                <w:color w:val="000000"/>
                <w:sz w:val="22"/>
                <w:lang w:val="id-ID"/>
              </w:rPr>
            </w:pPr>
            <w:r w:rsidRPr="00A6176D">
              <w:rPr>
                <w:color w:val="000000"/>
              </w:rPr>
              <w:t>Instrumen Akreditasi Program Studi …….</w:t>
            </w:r>
            <w:r w:rsidR="00E74169">
              <w:rPr>
                <w:color w:val="000000"/>
                <w:lang w:val="id-ID"/>
              </w:rPr>
              <w:t>...............................</w:t>
            </w:r>
            <w:r w:rsidR="00FD2B95">
              <w:rPr>
                <w:color w:val="000000"/>
                <w:lang w:val="id-ID"/>
              </w:rPr>
              <w:t>.</w:t>
            </w:r>
          </w:p>
        </w:tc>
        <w:tc>
          <w:tcPr>
            <w:tcW w:w="708" w:type="dxa"/>
          </w:tcPr>
          <w:p w:rsidR="00A6176D" w:rsidRPr="00FD31EC" w:rsidRDefault="00A6176D">
            <w:pPr>
              <w:jc w:val="right"/>
              <w:rPr>
                <w:color w:val="000000"/>
                <w:sz w:val="22"/>
                <w:lang w:val="id-ID"/>
                <w:rPrChange w:id="19" w:author="USER" w:date="2013-12-12T22:25:00Z">
                  <w:rPr>
                    <w:color w:val="000000"/>
                    <w:sz w:val="22"/>
                    <w:lang w:val="id-ID"/>
                  </w:rPr>
                </w:rPrChange>
              </w:rPr>
            </w:pPr>
            <w:r w:rsidRPr="00A6176D">
              <w:rPr>
                <w:color w:val="000000"/>
              </w:rPr>
              <w:t>2</w:t>
            </w:r>
            <w:ins w:id="20" w:author="USER" w:date="2013-12-12T22:25:00Z">
              <w:r w:rsidR="00FD31EC">
                <w:rPr>
                  <w:color w:val="000000"/>
                  <w:lang w:val="id-ID"/>
                </w:rPr>
                <w:t>3</w:t>
              </w:r>
            </w:ins>
            <w:del w:id="21" w:author="USER" w:date="2013-12-12T22:25:00Z">
              <w:r w:rsidR="003A4DDA" w:rsidDel="00FD31EC">
                <w:rPr>
                  <w:color w:val="000000"/>
                </w:rPr>
                <w:delText>2</w:delText>
              </w:r>
            </w:del>
          </w:p>
        </w:tc>
      </w:tr>
      <w:tr w:rsidR="00FD2B95" w:rsidRPr="007444D5" w:rsidTr="00FD2B95">
        <w:tc>
          <w:tcPr>
            <w:tcW w:w="1101" w:type="dxa"/>
          </w:tcPr>
          <w:p w:rsidR="00E74169" w:rsidRPr="00E74169" w:rsidRDefault="00E74169" w:rsidP="00F14C65">
            <w:pPr>
              <w:rPr>
                <w:color w:val="000000"/>
                <w:sz w:val="22"/>
                <w:lang w:val="fi-FI"/>
              </w:rPr>
            </w:pPr>
          </w:p>
        </w:tc>
        <w:tc>
          <w:tcPr>
            <w:tcW w:w="617" w:type="dxa"/>
          </w:tcPr>
          <w:p w:rsidR="00E74169" w:rsidRPr="00E74169" w:rsidRDefault="00A6176D" w:rsidP="00F14C65">
            <w:pPr>
              <w:rPr>
                <w:noProof/>
                <w:color w:val="000000"/>
                <w:sz w:val="22"/>
              </w:rPr>
            </w:pPr>
            <w:r w:rsidRPr="00A6176D">
              <w:rPr>
                <w:noProof/>
                <w:color w:val="000000"/>
              </w:rPr>
              <w:t>4.4.</w:t>
            </w:r>
          </w:p>
        </w:tc>
        <w:tc>
          <w:tcPr>
            <w:tcW w:w="6754" w:type="dxa"/>
          </w:tcPr>
          <w:p w:rsidR="00E74169" w:rsidRPr="00FD2B95" w:rsidRDefault="00A6176D" w:rsidP="00F14C65">
            <w:pPr>
              <w:rPr>
                <w:color w:val="000000"/>
                <w:sz w:val="22"/>
                <w:lang w:val="id-ID"/>
              </w:rPr>
            </w:pPr>
            <w:r w:rsidRPr="00A6176D">
              <w:rPr>
                <w:color w:val="000000"/>
              </w:rPr>
              <w:t>Kode Etik Akreditasi Program Studi ……..</w:t>
            </w:r>
            <w:r w:rsidR="00E74169">
              <w:rPr>
                <w:color w:val="000000"/>
                <w:lang w:val="id-ID"/>
              </w:rPr>
              <w:t>...............................</w:t>
            </w:r>
          </w:p>
        </w:tc>
        <w:tc>
          <w:tcPr>
            <w:tcW w:w="708" w:type="dxa"/>
          </w:tcPr>
          <w:p w:rsidR="00A6176D" w:rsidRPr="00FD31EC" w:rsidRDefault="00A6176D">
            <w:pPr>
              <w:jc w:val="right"/>
              <w:rPr>
                <w:color w:val="000000"/>
                <w:sz w:val="22"/>
                <w:lang w:val="id-ID"/>
                <w:rPrChange w:id="22" w:author="USER" w:date="2013-12-12T22:25:00Z">
                  <w:rPr>
                    <w:color w:val="000000"/>
                    <w:sz w:val="22"/>
                    <w:lang w:val="id-ID"/>
                  </w:rPr>
                </w:rPrChange>
              </w:rPr>
            </w:pPr>
            <w:r w:rsidRPr="00A6176D">
              <w:rPr>
                <w:color w:val="000000"/>
              </w:rPr>
              <w:t>2</w:t>
            </w:r>
            <w:ins w:id="23" w:author="USER" w:date="2013-12-12T22:25:00Z">
              <w:r w:rsidR="00FD31EC">
                <w:rPr>
                  <w:color w:val="000000"/>
                  <w:lang w:val="id-ID"/>
                </w:rPr>
                <w:t>4</w:t>
              </w:r>
            </w:ins>
            <w:del w:id="24" w:author="USER" w:date="2013-12-12T22:25:00Z">
              <w:r w:rsidR="003A4DDA" w:rsidDel="00FD31EC">
                <w:rPr>
                  <w:color w:val="000000"/>
                </w:rPr>
                <w:delText>3</w:delText>
              </w:r>
            </w:del>
          </w:p>
        </w:tc>
      </w:tr>
      <w:tr w:rsidR="00FD2B95" w:rsidRPr="007444D5" w:rsidTr="00FD2B95">
        <w:tc>
          <w:tcPr>
            <w:tcW w:w="8472" w:type="dxa"/>
            <w:gridSpan w:val="3"/>
          </w:tcPr>
          <w:p w:rsidR="00E74169" w:rsidRPr="00FD2B95" w:rsidRDefault="00A6176D">
            <w:pPr>
              <w:rPr>
                <w:color w:val="000000"/>
                <w:sz w:val="22"/>
                <w:lang w:val="id-ID"/>
              </w:rPr>
            </w:pPr>
            <w:r w:rsidRPr="00A6176D">
              <w:rPr>
                <w:color w:val="000000"/>
                <w:lang w:val="fi-FI"/>
              </w:rPr>
              <w:t>DAFTAR ISTILAH DAN SINGKATAN .........................</w:t>
            </w:r>
            <w:r w:rsidR="00E74169">
              <w:rPr>
                <w:color w:val="000000"/>
                <w:lang w:val="id-ID"/>
              </w:rPr>
              <w:t>.....</w:t>
            </w:r>
            <w:r w:rsidRPr="00A6176D">
              <w:rPr>
                <w:color w:val="000000"/>
                <w:lang w:val="fi-FI"/>
              </w:rPr>
              <w:t>................................</w:t>
            </w:r>
            <w:r w:rsidR="00FD2B95">
              <w:rPr>
                <w:color w:val="000000"/>
                <w:lang w:val="id-ID"/>
              </w:rPr>
              <w:t>.</w:t>
            </w:r>
          </w:p>
        </w:tc>
        <w:tc>
          <w:tcPr>
            <w:tcW w:w="708" w:type="dxa"/>
          </w:tcPr>
          <w:p w:rsidR="00E74169" w:rsidRPr="00FD31EC" w:rsidRDefault="00A6176D" w:rsidP="00235C27">
            <w:pPr>
              <w:jc w:val="right"/>
              <w:rPr>
                <w:color w:val="000000"/>
                <w:sz w:val="22"/>
                <w:lang w:val="id-ID"/>
                <w:rPrChange w:id="25" w:author="USER" w:date="2013-12-12T22:25:00Z">
                  <w:rPr>
                    <w:color w:val="000000"/>
                    <w:sz w:val="22"/>
                    <w:lang w:val="id-ID"/>
                  </w:rPr>
                </w:rPrChange>
              </w:rPr>
            </w:pPr>
            <w:r w:rsidRPr="00A6176D">
              <w:rPr>
                <w:color w:val="000000"/>
                <w:lang w:val="fi-FI"/>
              </w:rPr>
              <w:t>2</w:t>
            </w:r>
            <w:ins w:id="26" w:author="USER" w:date="2013-12-12T22:25:00Z">
              <w:r w:rsidR="00FD31EC">
                <w:rPr>
                  <w:color w:val="000000"/>
                  <w:lang w:val="id-ID"/>
                </w:rPr>
                <w:t>5</w:t>
              </w:r>
            </w:ins>
            <w:del w:id="27" w:author="USER" w:date="2013-12-12T22:25:00Z">
              <w:r w:rsidR="00B9692F" w:rsidDel="00FD31EC">
                <w:rPr>
                  <w:color w:val="000000"/>
                </w:rPr>
                <w:delText>4</w:delText>
              </w:r>
            </w:del>
          </w:p>
        </w:tc>
      </w:tr>
      <w:tr w:rsidR="00FD2B95" w:rsidRPr="007444D5" w:rsidTr="00FD2B95">
        <w:tc>
          <w:tcPr>
            <w:tcW w:w="8472" w:type="dxa"/>
            <w:gridSpan w:val="3"/>
          </w:tcPr>
          <w:p w:rsidR="00E74169" w:rsidRPr="00FD2B95" w:rsidRDefault="00A6176D" w:rsidP="00F14C65">
            <w:pPr>
              <w:rPr>
                <w:color w:val="000000"/>
                <w:sz w:val="22"/>
                <w:lang w:val="id-ID"/>
              </w:rPr>
            </w:pPr>
            <w:r w:rsidRPr="00A6176D">
              <w:rPr>
                <w:color w:val="000000"/>
                <w:lang w:val="fi-FI"/>
              </w:rPr>
              <w:t>DAFTAR RUJUKAN ........................................................................................</w:t>
            </w:r>
            <w:r w:rsidR="00E74169">
              <w:rPr>
                <w:color w:val="000000"/>
                <w:lang w:val="fi-FI"/>
              </w:rPr>
              <w:t>..</w:t>
            </w:r>
          </w:p>
        </w:tc>
        <w:tc>
          <w:tcPr>
            <w:tcW w:w="708" w:type="dxa"/>
          </w:tcPr>
          <w:p w:rsidR="00E74169" w:rsidRPr="00FD31EC" w:rsidRDefault="00A6176D" w:rsidP="00235C27">
            <w:pPr>
              <w:jc w:val="right"/>
              <w:rPr>
                <w:color w:val="000000"/>
                <w:sz w:val="22"/>
                <w:lang w:val="id-ID"/>
                <w:rPrChange w:id="28" w:author="USER" w:date="2013-12-12T22:25:00Z">
                  <w:rPr>
                    <w:color w:val="000000"/>
                    <w:sz w:val="22"/>
                    <w:lang w:val="id-ID"/>
                  </w:rPr>
                </w:rPrChange>
              </w:rPr>
            </w:pPr>
            <w:r w:rsidRPr="00A6176D">
              <w:rPr>
                <w:color w:val="000000"/>
                <w:lang w:val="fi-FI"/>
              </w:rPr>
              <w:t>2</w:t>
            </w:r>
            <w:ins w:id="29" w:author="USER" w:date="2013-12-12T22:25:00Z">
              <w:r w:rsidR="00FD31EC">
                <w:rPr>
                  <w:color w:val="000000"/>
                  <w:lang w:val="id-ID"/>
                </w:rPr>
                <w:t>8</w:t>
              </w:r>
            </w:ins>
            <w:bookmarkStart w:id="30" w:name="_GoBack"/>
            <w:bookmarkEnd w:id="30"/>
            <w:del w:id="31" w:author="USER" w:date="2013-12-12T22:25:00Z">
              <w:r w:rsidR="00B9692F" w:rsidDel="00FD31EC">
                <w:rPr>
                  <w:color w:val="000000"/>
                </w:rPr>
                <w:delText>7</w:delText>
              </w:r>
            </w:del>
          </w:p>
        </w:tc>
      </w:tr>
    </w:tbl>
    <w:p w:rsidR="00E74169" w:rsidRPr="00E74169" w:rsidRDefault="00E74169">
      <w:pPr>
        <w:rPr>
          <w:color w:val="000000"/>
          <w:lang w:val="fi-FI"/>
        </w:rPr>
      </w:pPr>
    </w:p>
    <w:p w:rsidR="00E74169" w:rsidRPr="00E74169" w:rsidRDefault="00E74169">
      <w:pPr>
        <w:rPr>
          <w:lang w:val="fi-FI"/>
        </w:rPr>
      </w:pPr>
    </w:p>
    <w:p w:rsidR="00E74169" w:rsidRPr="00EA47C6" w:rsidRDefault="00E74169">
      <w:pPr>
        <w:ind w:left="-720" w:firstLine="720"/>
        <w:sectPr w:rsidR="00E74169" w:rsidRPr="00EA47C6" w:rsidSect="0079566D">
          <w:headerReference w:type="even" r:id="rId10"/>
          <w:headerReference w:type="default" r:id="rId11"/>
          <w:footerReference w:type="even" r:id="rId12"/>
          <w:footerReference w:type="default" r:id="rId13"/>
          <w:headerReference w:type="first" r:id="rId14"/>
          <w:footerReference w:type="first" r:id="rId15"/>
          <w:pgSz w:w="11909" w:h="16834" w:code="9"/>
          <w:pgMar w:top="1701" w:right="1134" w:bottom="1134" w:left="1701" w:header="1225" w:footer="1043" w:gutter="0"/>
          <w:pgNumType w:fmt="lowerRoman" w:start="1"/>
          <w:cols w:space="720"/>
          <w:titlePg/>
          <w:docGrid w:linePitch="360"/>
        </w:sectPr>
      </w:pPr>
      <w:r w:rsidRPr="004D3D4C">
        <w:rPr>
          <w:lang w:val="fi-FI"/>
        </w:rPr>
        <w:tab/>
      </w:r>
      <w:r w:rsidRPr="004D3D4C">
        <w:rPr>
          <w:lang w:val="fi-FI"/>
        </w:rPr>
        <w:tab/>
      </w:r>
      <w:r w:rsidRPr="004D3D4C">
        <w:rPr>
          <w:lang w:val="fi-FI"/>
        </w:rPr>
        <w:tab/>
      </w:r>
      <w:r w:rsidRPr="004D3D4C">
        <w:rPr>
          <w:lang w:val="fi-FI"/>
        </w:rPr>
        <w:tab/>
      </w:r>
      <w:r w:rsidRPr="004D3D4C">
        <w:rPr>
          <w:lang w:val="fi-FI"/>
        </w:rPr>
        <w:tab/>
      </w:r>
      <w:r w:rsidRPr="004D3D4C">
        <w:rPr>
          <w:lang w:val="fi-FI"/>
        </w:rPr>
        <w:tab/>
      </w:r>
      <w:r w:rsidRPr="004D3D4C">
        <w:rPr>
          <w:lang w:val="fi-FI"/>
        </w:rPr>
        <w:tab/>
      </w:r>
      <w:r w:rsidRPr="004D3D4C">
        <w:rPr>
          <w:lang w:val="fi-FI"/>
        </w:rPr>
        <w:tab/>
      </w:r>
      <w:r w:rsidRPr="004D3D4C">
        <w:rPr>
          <w:lang w:val="fi-FI"/>
        </w:rPr>
        <w:tab/>
      </w:r>
      <w:r w:rsidRPr="004D3D4C">
        <w:rPr>
          <w:lang w:val="fi-FI"/>
        </w:rPr>
        <w:tab/>
      </w:r>
    </w:p>
    <w:p w:rsidR="002C6BD1" w:rsidRPr="002C6BD1" w:rsidRDefault="00A6176D">
      <w:pPr>
        <w:pStyle w:val="Heading1"/>
        <w:rPr>
          <w:sz w:val="24"/>
          <w:szCs w:val="24"/>
          <w:lang w:val="id-ID"/>
        </w:rPr>
      </w:pPr>
      <w:bookmarkStart w:id="32" w:name="_Toc222646025"/>
      <w:r w:rsidRPr="002C6BD1">
        <w:rPr>
          <w:bCs w:val="0"/>
          <w:sz w:val="24"/>
          <w:szCs w:val="24"/>
        </w:rPr>
        <w:lastRenderedPageBreak/>
        <w:t>BAB I</w:t>
      </w:r>
    </w:p>
    <w:p w:rsidR="00E74169" w:rsidRPr="00E74169" w:rsidRDefault="00A6176D" w:rsidP="008829F0">
      <w:pPr>
        <w:pStyle w:val="Heading1"/>
        <w:rPr>
          <w:sz w:val="24"/>
          <w:szCs w:val="24"/>
        </w:rPr>
      </w:pPr>
      <w:r w:rsidRPr="00A6176D">
        <w:rPr>
          <w:sz w:val="24"/>
          <w:szCs w:val="24"/>
        </w:rPr>
        <w:t>LATAR BELAKANG</w:t>
      </w:r>
      <w:bookmarkEnd w:id="32"/>
    </w:p>
    <w:p w:rsidR="00E74169" w:rsidRPr="00E74169" w:rsidRDefault="00E74169" w:rsidP="00CF2D22">
      <w:pPr>
        <w:rPr>
          <w:b/>
        </w:rPr>
      </w:pPr>
    </w:p>
    <w:p w:rsidR="002C6BD1" w:rsidRDefault="00A6176D">
      <w:pPr>
        <w:numPr>
          <w:ilvl w:val="1"/>
          <w:numId w:val="14"/>
        </w:numPr>
        <w:ind w:left="360"/>
        <w:rPr>
          <w:b/>
          <w:lang w:val="id-ID"/>
        </w:rPr>
      </w:pPr>
      <w:r w:rsidRPr="00A6176D">
        <w:rPr>
          <w:b/>
          <w:lang w:val="sv-SE"/>
        </w:rPr>
        <w:t xml:space="preserve"> </w:t>
      </w:r>
      <w:r w:rsidRPr="00A6176D">
        <w:rPr>
          <w:b/>
          <w:lang w:val="id-ID"/>
        </w:rPr>
        <w:t xml:space="preserve">Sejarah </w:t>
      </w:r>
      <w:r w:rsidRPr="00A6176D">
        <w:rPr>
          <w:b/>
          <w:lang w:val="sv-SE"/>
        </w:rPr>
        <w:t xml:space="preserve">Singkat </w:t>
      </w:r>
      <w:r w:rsidRPr="00A6176D">
        <w:rPr>
          <w:b/>
          <w:lang w:val="id-ID"/>
        </w:rPr>
        <w:t>Pendidikan Dokter Hewan di Indonesia</w:t>
      </w:r>
    </w:p>
    <w:p w:rsidR="00E74169" w:rsidRPr="00E74169" w:rsidRDefault="00E74169" w:rsidP="00B93A87">
      <w:pPr>
        <w:ind w:left="284"/>
        <w:rPr>
          <w:b/>
          <w:lang w:val="id-ID"/>
        </w:rPr>
      </w:pPr>
    </w:p>
    <w:p w:rsidR="00E74169" w:rsidRPr="002C6BD1" w:rsidRDefault="00A6176D" w:rsidP="00B93A87">
      <w:pPr>
        <w:rPr>
          <w:lang w:val="id-ID"/>
        </w:rPr>
      </w:pPr>
      <w:r w:rsidRPr="00A6176D">
        <w:rPr>
          <w:lang w:val="id-ID"/>
        </w:rPr>
        <w:t xml:space="preserve">Pendidikan dokter hewan pertama diadakan di Surabaya tahun 1861, tetapi hanya bertahan enam tahun dan setelah itu dibubarkan pada tahun 1867.  Kemudian tahun 1880 didirikan sekolah dokter hewan di Purwokerto yang diselenggarakan oleh swasta dan hanya menghasilkan delapan dokter hewan dari </w:t>
      </w:r>
      <w:r w:rsidR="00E74169">
        <w:rPr>
          <w:lang w:val="id-ID"/>
        </w:rPr>
        <w:t>s</w:t>
      </w:r>
      <w:r w:rsidRPr="00A6176D">
        <w:rPr>
          <w:lang w:val="id-ID"/>
        </w:rPr>
        <w:t xml:space="preserve">embilan orang yang masuk. Pada tahun 1884 dibentuk perhimpunan dokter hewan Indonesia yaitu </w:t>
      </w:r>
      <w:r w:rsidRPr="002C6BD1">
        <w:rPr>
          <w:lang w:val="id-ID"/>
        </w:rPr>
        <w:t>Nederland-Indische Vereeneging voor Diergeneeskunde</w:t>
      </w:r>
      <w:r w:rsidRPr="00A6176D">
        <w:rPr>
          <w:lang w:val="id-ID"/>
        </w:rPr>
        <w:t xml:space="preserve"> dan menerbitkan majalah yang terbit dua kali sebulan dengan nama</w:t>
      </w:r>
      <w:r w:rsidR="00E74169">
        <w:rPr>
          <w:lang w:val="id-ID"/>
        </w:rPr>
        <w:t xml:space="preserve"> </w:t>
      </w:r>
      <w:r w:rsidRPr="002C6BD1">
        <w:rPr>
          <w:lang w:val="id-ID"/>
        </w:rPr>
        <w:t>Nederlandsche Indische Blaaden voor Diergeneeskunde.</w:t>
      </w:r>
    </w:p>
    <w:p w:rsidR="00E74169" w:rsidRPr="00E74169" w:rsidRDefault="00A6176D" w:rsidP="00B93A87">
      <w:pPr>
        <w:rPr>
          <w:lang w:val="id-ID"/>
        </w:rPr>
      </w:pPr>
      <w:r w:rsidRPr="00A6176D">
        <w:rPr>
          <w:lang w:val="id-ID"/>
        </w:rPr>
        <w:tab/>
      </w:r>
    </w:p>
    <w:p w:rsidR="002C6BD1" w:rsidRDefault="00E74169">
      <w:pPr>
        <w:rPr>
          <w:lang w:val="id-ID"/>
        </w:rPr>
      </w:pPr>
      <w:r>
        <w:rPr>
          <w:lang w:val="id-ID"/>
        </w:rPr>
        <w:t>S</w:t>
      </w:r>
      <w:r w:rsidR="00A6176D" w:rsidRPr="00A6176D">
        <w:rPr>
          <w:lang w:val="id-ID"/>
        </w:rPr>
        <w:t xml:space="preserve">ekolah Dokter Hewan </w:t>
      </w:r>
      <w:r>
        <w:rPr>
          <w:lang w:val="id-ID"/>
        </w:rPr>
        <w:t>p</w:t>
      </w:r>
      <w:r w:rsidR="00A6176D" w:rsidRPr="00A6176D">
        <w:rPr>
          <w:lang w:val="id-ID"/>
        </w:rPr>
        <w:t xml:space="preserve">ertama di Indonesia didirikan di tahun 1906 di Bogor dengan nama </w:t>
      </w:r>
      <w:r w:rsidR="00A6176D" w:rsidRPr="002C6BD1">
        <w:rPr>
          <w:lang w:val="id-ID"/>
        </w:rPr>
        <w:t>Indische Veeartzen School</w:t>
      </w:r>
      <w:r w:rsidR="00A6176D" w:rsidRPr="00A6176D">
        <w:rPr>
          <w:lang w:val="id-ID"/>
        </w:rPr>
        <w:t xml:space="preserve"> (IVS/Sekolah Dokter Hewan Pribumi) dengan syarat masuk lulus Sekolah Menengah Pertama (MULO), pada tahun 1914 ditingkatkan mutunya menjadi </w:t>
      </w:r>
      <w:r w:rsidR="00A6176D" w:rsidRPr="002C6BD1">
        <w:rPr>
          <w:lang w:val="id-ID"/>
        </w:rPr>
        <w:t>Nederlands-Indische Veeartzen School</w:t>
      </w:r>
      <w:r w:rsidR="00A6176D" w:rsidRPr="00A6176D">
        <w:rPr>
          <w:i/>
          <w:lang w:val="id-ID"/>
        </w:rPr>
        <w:t xml:space="preserve"> </w:t>
      </w:r>
      <w:r w:rsidR="00A6176D" w:rsidRPr="00A6176D">
        <w:rPr>
          <w:lang w:val="id-ID"/>
        </w:rPr>
        <w:t>(NIVS/Sekolah Dokter Hewan Bumi Putera)</w:t>
      </w:r>
      <w:r>
        <w:rPr>
          <w:lang w:val="id-ID"/>
        </w:rPr>
        <w:t xml:space="preserve"> </w:t>
      </w:r>
      <w:r w:rsidR="00A6176D" w:rsidRPr="00A6176D">
        <w:rPr>
          <w:lang w:val="id-ID"/>
        </w:rPr>
        <w:t xml:space="preserve">dengan syarat yang bisa diterima lulusan Sekolah Menengah Atas atau </w:t>
      </w:r>
      <w:r w:rsidRPr="002C6BD1">
        <w:rPr>
          <w:lang w:val="id-ID"/>
        </w:rPr>
        <w:t>Hogere Burger School</w:t>
      </w:r>
      <w:r w:rsidR="00A6176D" w:rsidRPr="00A6176D">
        <w:rPr>
          <w:lang w:val="id-ID"/>
        </w:rPr>
        <w:t xml:space="preserve"> </w:t>
      </w:r>
      <w:r>
        <w:rPr>
          <w:lang w:val="id-ID"/>
        </w:rPr>
        <w:t>(</w:t>
      </w:r>
      <w:r w:rsidR="00A6176D" w:rsidRPr="00A6176D">
        <w:rPr>
          <w:lang w:val="id-ID"/>
        </w:rPr>
        <w:t>HBS</w:t>
      </w:r>
      <w:r>
        <w:rPr>
          <w:lang w:val="id-ID"/>
        </w:rPr>
        <w:t>)</w:t>
      </w:r>
      <w:r w:rsidR="00A6176D" w:rsidRPr="00A6176D">
        <w:rPr>
          <w:lang w:val="id-ID"/>
        </w:rPr>
        <w:t xml:space="preserve">. Pada masa penjajahan Jepang NIVS dilanjutkan menjadi </w:t>
      </w:r>
      <w:r w:rsidR="00A6176D" w:rsidRPr="002C6BD1">
        <w:rPr>
          <w:lang w:val="id-ID"/>
        </w:rPr>
        <w:t>Bogor Zui Senmon Gakko</w:t>
      </w:r>
      <w:r w:rsidR="00A6176D" w:rsidRPr="00A6176D">
        <w:rPr>
          <w:i/>
          <w:lang w:val="id-ID"/>
        </w:rPr>
        <w:t xml:space="preserve"> </w:t>
      </w:r>
      <w:r w:rsidR="00A6176D" w:rsidRPr="00A6176D">
        <w:rPr>
          <w:lang w:val="id-ID"/>
        </w:rPr>
        <w:t xml:space="preserve">(1942-1945). Setelah  kemerdekaan menjadi Facultit Kedokteran Hewan Universitas Indonesia.  Lulusan pertama dokter hewan pribumi adalah Drh. Johanes Alexander Kaligis </w:t>
      </w:r>
      <w:r>
        <w:rPr>
          <w:lang w:val="id-ID"/>
        </w:rPr>
        <w:t>pada t</w:t>
      </w:r>
      <w:r w:rsidR="00A6176D" w:rsidRPr="00A6176D">
        <w:rPr>
          <w:lang w:val="id-ID"/>
        </w:rPr>
        <w:t>ahun 1910, sehingga pada tahun 2010 yang lalu telah diluncurkan buku 100 tahun Dokter Hewan Indonesia.</w:t>
      </w:r>
    </w:p>
    <w:p w:rsidR="00E74169" w:rsidRPr="00E74169" w:rsidRDefault="00E74169" w:rsidP="00B93A87">
      <w:pPr>
        <w:rPr>
          <w:lang w:val="id-ID"/>
        </w:rPr>
      </w:pPr>
    </w:p>
    <w:p w:rsidR="00ED5014" w:rsidRDefault="00A6176D" w:rsidP="00B93A87">
      <w:pPr>
        <w:rPr>
          <w:ins w:id="33" w:author="USER" w:date="2013-08-14T09:47:00Z"/>
          <w:lang w:val="id-ID"/>
        </w:rPr>
      </w:pPr>
      <w:r w:rsidRPr="00A6176D">
        <w:rPr>
          <w:lang w:val="id-ID"/>
        </w:rPr>
        <w:t>Dalam perkembangan pendidikan dokter hewan di Indonesia, Fakultas Kedokteran Hewan yang awalnya berada di Universitas Indonesia (1946) berubah menjadi Fakultas Kedokteran Hewan di bawah perguruan tinggi Institut Pertanian Bogor (1963), selain itu juga dikukuhkan Fakultas Kedokteran Hewan di Universitas Gadjah Mada (194</w:t>
      </w:r>
      <w:r w:rsidR="00E74169">
        <w:rPr>
          <w:lang w:val="id-ID"/>
        </w:rPr>
        <w:t>6</w:t>
      </w:r>
      <w:r w:rsidRPr="00A6176D">
        <w:rPr>
          <w:lang w:val="id-ID"/>
        </w:rPr>
        <w:t>), Universitas Syiah Kuala (1960),</w:t>
      </w:r>
      <w:ins w:id="34" w:author="USER" w:date="2013-08-14T11:09:00Z">
        <w:r w:rsidR="00F03188">
          <w:rPr>
            <w:lang w:val="id-ID"/>
          </w:rPr>
          <w:t xml:space="preserve"> </w:t>
        </w:r>
      </w:ins>
      <w:del w:id="35" w:author="USER" w:date="2013-08-14T09:21:00Z">
        <w:r w:rsidRPr="00A6176D" w:rsidDel="00280BF3">
          <w:rPr>
            <w:lang w:val="id-ID"/>
          </w:rPr>
          <w:delText xml:space="preserve"> </w:delText>
        </w:r>
      </w:del>
      <w:ins w:id="36" w:author="USER" w:date="2013-08-14T09:21:00Z">
        <w:r w:rsidR="00280BF3">
          <w:rPr>
            <w:lang w:val="id-ID"/>
          </w:rPr>
          <w:t>Fakultas Kedokteran Hewan dan P</w:t>
        </w:r>
        <w:r w:rsidR="00ED5014">
          <w:rPr>
            <w:lang w:val="id-ID"/>
          </w:rPr>
          <w:t>eternakan Universitas Brawijaya</w:t>
        </w:r>
      </w:ins>
      <w:ins w:id="37" w:author="USER" w:date="2013-08-14T09:46:00Z">
        <w:r w:rsidR="00ED5014">
          <w:rPr>
            <w:lang w:val="id-ID"/>
          </w:rPr>
          <w:t xml:space="preserve"> </w:t>
        </w:r>
      </w:ins>
      <w:ins w:id="38" w:author="USER" w:date="2013-08-14T09:39:00Z">
        <w:r w:rsidR="009D7288">
          <w:rPr>
            <w:lang w:val="id-ID"/>
          </w:rPr>
          <w:t xml:space="preserve">(1963) yang kemudian </w:t>
        </w:r>
      </w:ins>
      <w:ins w:id="39" w:author="USER" w:date="2013-08-14T09:22:00Z">
        <w:r w:rsidR="009D789F">
          <w:rPr>
            <w:lang w:val="id-ID"/>
          </w:rPr>
          <w:t>beralih</w:t>
        </w:r>
      </w:ins>
      <w:ins w:id="40" w:author="USER" w:date="2013-08-14T09:40:00Z">
        <w:r w:rsidR="009D7288">
          <w:rPr>
            <w:lang w:val="id-ID"/>
          </w:rPr>
          <w:t xml:space="preserve"> pengelolaannya menjadi Fakultas Kedokteran Hewan Universitas Airlangga (1970)</w:t>
        </w:r>
      </w:ins>
      <w:del w:id="41" w:author="USER" w:date="2013-08-14T09:46:00Z">
        <w:r w:rsidRPr="00A6176D" w:rsidDel="00ED5014">
          <w:rPr>
            <w:lang w:val="id-ID"/>
          </w:rPr>
          <w:delText>Universitas Airlangga (1970)</w:delText>
        </w:r>
      </w:del>
      <w:r w:rsidRPr="00A6176D">
        <w:rPr>
          <w:lang w:val="id-ID"/>
        </w:rPr>
        <w:t xml:space="preserve"> dan Universitas Udayana (1984).  </w:t>
      </w:r>
    </w:p>
    <w:p w:rsidR="008B4D08" w:rsidRDefault="00A6176D" w:rsidP="008B4D08">
      <w:pPr>
        <w:ind w:firstLine="720"/>
        <w:rPr>
          <w:lang w:val="id-ID"/>
        </w:rPr>
        <w:pPrChange w:id="42" w:author="USER" w:date="2013-08-14T09:47:00Z">
          <w:pPr/>
        </w:pPrChange>
      </w:pPr>
      <w:r w:rsidRPr="00A6176D">
        <w:rPr>
          <w:lang w:val="id-ID"/>
        </w:rPr>
        <w:t xml:space="preserve">Sejak  tahun 2002 secara bertahap terjadi penambahan  lima </w:t>
      </w:r>
      <w:r w:rsidR="00E74169">
        <w:rPr>
          <w:lang w:val="id-ID"/>
        </w:rPr>
        <w:t>Program Studi</w:t>
      </w:r>
      <w:r w:rsidRPr="00A6176D">
        <w:rPr>
          <w:lang w:val="id-ID"/>
        </w:rPr>
        <w:t xml:space="preserve"> Kedokteran Hewan baru yaitu Program Studi Kedokteran Hewan  Universitas Nusa Tenggara Barat Mataram (2002),  </w:t>
      </w:r>
      <w:ins w:id="43" w:author="USER" w:date="2013-08-14T09:45:00Z">
        <w:r w:rsidR="00ED5014">
          <w:rPr>
            <w:lang w:val="id-ID"/>
          </w:rPr>
          <w:t xml:space="preserve">pengaktifan kembali </w:t>
        </w:r>
      </w:ins>
      <w:ins w:id="44" w:author="USER" w:date="2013-08-14T09:44:00Z">
        <w:r w:rsidR="00ED5014">
          <w:rPr>
            <w:lang w:val="id-ID"/>
          </w:rPr>
          <w:t xml:space="preserve">Program </w:t>
        </w:r>
      </w:ins>
      <w:ins w:id="45" w:author="USER" w:date="2013-08-14T11:08:00Z">
        <w:r w:rsidR="00F03188">
          <w:rPr>
            <w:lang w:val="id-ID"/>
          </w:rPr>
          <w:t>S</w:t>
        </w:r>
      </w:ins>
      <w:ins w:id="46" w:author="USER" w:date="2013-08-14T09:44:00Z">
        <w:r w:rsidR="00ED5014">
          <w:rPr>
            <w:lang w:val="id-ID"/>
          </w:rPr>
          <w:t xml:space="preserve">tudi Kedokteran Hewan </w:t>
        </w:r>
      </w:ins>
      <w:r w:rsidRPr="00A6176D">
        <w:rPr>
          <w:lang w:val="id-ID"/>
        </w:rPr>
        <w:t>Universitas Brawijaya  Malang (2007), Universitas Wijaya Kusuma Surabaya (2009</w:t>
      </w:r>
      <w:r w:rsidR="00E74169">
        <w:rPr>
          <w:lang w:val="id-ID"/>
        </w:rPr>
        <w:t xml:space="preserve">) </w:t>
      </w:r>
      <w:r w:rsidRPr="00A6176D">
        <w:rPr>
          <w:lang w:val="id-ID"/>
        </w:rPr>
        <w:t>Universitas Hasanuddin  Makassar (2010) dan Universitas Nusa Cendana Kupang (2010).</w:t>
      </w:r>
    </w:p>
    <w:p w:rsidR="002C6BD1" w:rsidRDefault="00A6176D">
      <w:pPr>
        <w:pStyle w:val="ListParagraph"/>
        <w:ind w:left="0"/>
        <w:jc w:val="both"/>
        <w:rPr>
          <w:lang w:val="id-ID"/>
        </w:rPr>
      </w:pPr>
      <w:r w:rsidRPr="00A6176D">
        <w:rPr>
          <w:rFonts w:ascii="Calibri" w:hAnsi="Calibri"/>
          <w:u w:val="single"/>
          <w:lang w:val="id-ID"/>
        </w:rPr>
        <w:t xml:space="preserve">  </w:t>
      </w:r>
      <w:r w:rsidRPr="00A6176D">
        <w:rPr>
          <w:rFonts w:ascii="Calibri" w:hAnsi="Calibri"/>
          <w:lang w:val="id-ID"/>
        </w:rPr>
        <w:t xml:space="preserve">      </w:t>
      </w:r>
    </w:p>
    <w:p w:rsidR="00E74169" w:rsidRPr="00E74169" w:rsidRDefault="00A6176D" w:rsidP="00623808">
      <w:pPr>
        <w:pStyle w:val="TOC2"/>
        <w:rPr>
          <w:sz w:val="24"/>
          <w:szCs w:val="24"/>
          <w:lang w:val="id-ID"/>
        </w:rPr>
      </w:pPr>
      <w:r w:rsidRPr="00A6176D">
        <w:rPr>
          <w:sz w:val="24"/>
          <w:szCs w:val="24"/>
          <w:lang w:val="id-ID"/>
        </w:rPr>
        <w:t>1.2</w:t>
      </w:r>
      <w:r w:rsidR="00E74169">
        <w:rPr>
          <w:sz w:val="24"/>
          <w:szCs w:val="24"/>
          <w:lang w:val="id-ID"/>
        </w:rPr>
        <w:t xml:space="preserve"> </w:t>
      </w:r>
      <w:r w:rsidRPr="00A6176D">
        <w:rPr>
          <w:sz w:val="24"/>
          <w:szCs w:val="24"/>
          <w:lang w:val="id-ID"/>
        </w:rPr>
        <w:t>Program Studi Kedokteran Hewan</w:t>
      </w:r>
    </w:p>
    <w:p w:rsidR="00E74169" w:rsidRPr="00E74169" w:rsidRDefault="00E74169" w:rsidP="0097087A">
      <w:pPr>
        <w:rPr>
          <w:lang w:val="id-ID"/>
        </w:rPr>
      </w:pPr>
    </w:p>
    <w:p w:rsidR="00E74169" w:rsidRPr="00E74169" w:rsidRDefault="00E74169" w:rsidP="001D64A2">
      <w:pPr>
        <w:rPr>
          <w:lang w:val="id-ID"/>
        </w:rPr>
      </w:pPr>
      <w:r>
        <w:rPr>
          <w:lang w:val="id-ID"/>
        </w:rPr>
        <w:t xml:space="preserve">Program Studi </w:t>
      </w:r>
      <w:r w:rsidR="00A6176D" w:rsidRPr="00A6176D">
        <w:rPr>
          <w:lang w:val="id-ID"/>
        </w:rPr>
        <w:t>Kedokteran Hewan dalam melaksanakan tugas dan tanggung jawab</w:t>
      </w:r>
      <w:r>
        <w:rPr>
          <w:lang w:val="id-ID"/>
        </w:rPr>
        <w:t>nya</w:t>
      </w:r>
      <w:r w:rsidR="002C6BD1">
        <w:t xml:space="preserve"> </w:t>
      </w:r>
      <w:r>
        <w:rPr>
          <w:lang w:val="id-ID"/>
        </w:rPr>
        <w:t>men</w:t>
      </w:r>
      <w:r w:rsidR="00A6176D" w:rsidRPr="00A6176D">
        <w:rPr>
          <w:lang w:val="id-ID"/>
        </w:rPr>
        <w:t>yelenggara</w:t>
      </w:r>
      <w:r>
        <w:rPr>
          <w:lang w:val="id-ID"/>
        </w:rPr>
        <w:t>kan</w:t>
      </w:r>
      <w:r w:rsidR="002C6BD1">
        <w:t xml:space="preserve"> </w:t>
      </w:r>
      <w:r w:rsidR="00A6176D" w:rsidRPr="00A6176D">
        <w:rPr>
          <w:lang w:val="id-ID"/>
        </w:rPr>
        <w:t xml:space="preserve">proses pendidikan </w:t>
      </w:r>
      <w:r>
        <w:rPr>
          <w:lang w:val="id-ID"/>
        </w:rPr>
        <w:t xml:space="preserve">melalui jenjang pendidikan </w:t>
      </w:r>
      <w:r w:rsidR="00A6176D" w:rsidRPr="00A6176D">
        <w:rPr>
          <w:lang w:val="id-ID"/>
        </w:rPr>
        <w:t xml:space="preserve">akademik  dengan masa studi delapan semester dan </w:t>
      </w:r>
      <w:r>
        <w:rPr>
          <w:lang w:val="id-ID"/>
        </w:rPr>
        <w:t>jenjang</w:t>
      </w:r>
      <w:r w:rsidR="00A6176D" w:rsidRPr="00A6176D">
        <w:rPr>
          <w:lang w:val="id-ID"/>
        </w:rPr>
        <w:t xml:space="preserve"> </w:t>
      </w:r>
      <w:r>
        <w:rPr>
          <w:lang w:val="id-ID"/>
        </w:rPr>
        <w:t xml:space="preserve">pendidikan </w:t>
      </w:r>
      <w:r w:rsidR="00A6176D" w:rsidRPr="00A6176D">
        <w:rPr>
          <w:lang w:val="id-ID"/>
        </w:rPr>
        <w:t xml:space="preserve">profesi (koasistensi) selama 12 </w:t>
      </w:r>
      <w:r>
        <w:rPr>
          <w:lang w:val="id-ID"/>
        </w:rPr>
        <w:t>hingga</w:t>
      </w:r>
      <w:r w:rsidR="00A6176D" w:rsidRPr="00A6176D">
        <w:rPr>
          <w:lang w:val="id-ID"/>
        </w:rPr>
        <w:t xml:space="preserve"> 15 bulan. Kedua </w:t>
      </w:r>
      <w:r>
        <w:rPr>
          <w:lang w:val="id-ID"/>
        </w:rPr>
        <w:t xml:space="preserve">jenjang pendidikan </w:t>
      </w:r>
      <w:r w:rsidR="00A6176D" w:rsidRPr="00A6176D">
        <w:rPr>
          <w:lang w:val="id-ID"/>
        </w:rPr>
        <w:t>tersebut merupakan rangkaian yang tidak dapat dipisahkan, karena hasil akhir at</w:t>
      </w:r>
      <w:r>
        <w:rPr>
          <w:lang w:val="id-ID"/>
        </w:rPr>
        <w:t>a</w:t>
      </w:r>
      <w:r w:rsidR="00A6176D" w:rsidRPr="00A6176D">
        <w:rPr>
          <w:lang w:val="id-ID"/>
        </w:rPr>
        <w:t xml:space="preserve">u </w:t>
      </w:r>
      <w:r w:rsidR="00A6176D" w:rsidRPr="00A6176D">
        <w:rPr>
          <w:i/>
          <w:lang w:val="id-ID"/>
        </w:rPr>
        <w:t xml:space="preserve">output </w:t>
      </w:r>
      <w:r w:rsidR="00A6176D" w:rsidRPr="00A6176D">
        <w:rPr>
          <w:lang w:val="id-ID"/>
        </w:rPr>
        <w:t xml:space="preserve"> </w:t>
      </w:r>
      <w:r>
        <w:rPr>
          <w:lang w:val="id-ID"/>
        </w:rPr>
        <w:lastRenderedPageBreak/>
        <w:t xml:space="preserve">pendidikannya </w:t>
      </w:r>
      <w:r w:rsidR="00A6176D" w:rsidRPr="00A6176D">
        <w:rPr>
          <w:lang w:val="id-ID"/>
        </w:rPr>
        <w:t xml:space="preserve">adalah </w:t>
      </w:r>
      <w:r>
        <w:rPr>
          <w:lang w:val="id-ID"/>
        </w:rPr>
        <w:t>d</w:t>
      </w:r>
      <w:r w:rsidR="00A6176D" w:rsidRPr="00A6176D">
        <w:rPr>
          <w:lang w:val="id-ID"/>
        </w:rPr>
        <w:t xml:space="preserve">okter </w:t>
      </w:r>
      <w:r>
        <w:rPr>
          <w:lang w:val="id-ID"/>
        </w:rPr>
        <w:t>h</w:t>
      </w:r>
      <w:r w:rsidR="00A6176D" w:rsidRPr="00A6176D">
        <w:rPr>
          <w:lang w:val="id-ID"/>
        </w:rPr>
        <w:t>ewan</w:t>
      </w:r>
      <w:r>
        <w:rPr>
          <w:lang w:val="id-ID"/>
        </w:rPr>
        <w:t>.</w:t>
      </w:r>
      <w:r w:rsidR="00A6176D" w:rsidRPr="00A6176D">
        <w:rPr>
          <w:lang w:val="id-ID"/>
        </w:rPr>
        <w:t xml:space="preserve"> Dengan demikian proses akreditasi kedua </w:t>
      </w:r>
      <w:r>
        <w:rPr>
          <w:lang w:val="id-ID"/>
        </w:rPr>
        <w:t>jenjang pendidikan</w:t>
      </w:r>
      <w:r w:rsidR="00A6176D" w:rsidRPr="00A6176D">
        <w:rPr>
          <w:lang w:val="id-ID"/>
        </w:rPr>
        <w:t xml:space="preserve"> tersebut </w:t>
      </w:r>
      <w:r>
        <w:rPr>
          <w:lang w:val="id-ID"/>
        </w:rPr>
        <w:t xml:space="preserve">merupakan </w:t>
      </w:r>
      <w:r w:rsidR="00A6176D" w:rsidRPr="00A6176D">
        <w:rPr>
          <w:lang w:val="id-ID"/>
        </w:rPr>
        <w:t xml:space="preserve">satu </w:t>
      </w:r>
      <w:r>
        <w:rPr>
          <w:lang w:val="id-ID"/>
        </w:rPr>
        <w:t xml:space="preserve">kesatuan. </w:t>
      </w:r>
    </w:p>
    <w:p w:rsidR="00E74169" w:rsidRPr="00E74169" w:rsidRDefault="00E74169" w:rsidP="001D64A2">
      <w:pPr>
        <w:rPr>
          <w:lang w:val="id-ID"/>
        </w:rPr>
      </w:pPr>
    </w:p>
    <w:p w:rsidR="00E74169" w:rsidRPr="00E74169" w:rsidRDefault="00E74169" w:rsidP="001D64A2">
      <w:pPr>
        <w:rPr>
          <w:lang w:val="id-ID"/>
        </w:rPr>
      </w:pPr>
    </w:p>
    <w:p w:rsidR="00E74169" w:rsidRPr="00E74169" w:rsidRDefault="00A6176D" w:rsidP="001D64A2">
      <w:pPr>
        <w:rPr>
          <w:lang w:val="id-ID"/>
        </w:rPr>
      </w:pPr>
      <w:r w:rsidRPr="00A6176D">
        <w:rPr>
          <w:lang w:val="id-ID"/>
        </w:rPr>
        <w:t xml:space="preserve">Persyaratan yang harus dipenuhi untuk meluluskan </w:t>
      </w:r>
      <w:r w:rsidR="00E74169">
        <w:rPr>
          <w:lang w:val="id-ID"/>
        </w:rPr>
        <w:t>d</w:t>
      </w:r>
      <w:r w:rsidRPr="00A6176D">
        <w:rPr>
          <w:lang w:val="id-ID"/>
        </w:rPr>
        <w:t xml:space="preserve">okter </w:t>
      </w:r>
      <w:r w:rsidR="00E74169">
        <w:rPr>
          <w:lang w:val="id-ID"/>
        </w:rPr>
        <w:t>h</w:t>
      </w:r>
      <w:r w:rsidRPr="00A6176D">
        <w:rPr>
          <w:lang w:val="id-ID"/>
        </w:rPr>
        <w:t xml:space="preserve">ewan adalah menyelenggarakan </w:t>
      </w:r>
      <w:r w:rsidR="00E74169">
        <w:rPr>
          <w:lang w:val="id-ID"/>
        </w:rPr>
        <w:t>p</w:t>
      </w:r>
      <w:r w:rsidRPr="00A6176D">
        <w:rPr>
          <w:lang w:val="id-ID"/>
        </w:rPr>
        <w:t xml:space="preserve">endidikan </w:t>
      </w:r>
      <w:r w:rsidR="00E74169">
        <w:rPr>
          <w:lang w:val="id-ID"/>
        </w:rPr>
        <w:t>k</w:t>
      </w:r>
      <w:r w:rsidRPr="00A6176D">
        <w:rPr>
          <w:lang w:val="id-ID"/>
        </w:rPr>
        <w:t xml:space="preserve">edokteran </w:t>
      </w:r>
      <w:r w:rsidR="00E74169">
        <w:rPr>
          <w:lang w:val="id-ID"/>
        </w:rPr>
        <w:t>h</w:t>
      </w:r>
      <w:r w:rsidRPr="00A6176D">
        <w:rPr>
          <w:lang w:val="id-ID"/>
        </w:rPr>
        <w:t xml:space="preserve">ewan berdasarkan  kurikulum nasional dan kurikulum </w:t>
      </w:r>
      <w:r w:rsidR="00E74169">
        <w:rPr>
          <w:lang w:val="id-ID"/>
        </w:rPr>
        <w:t>institusional. K</w:t>
      </w:r>
      <w:r w:rsidRPr="00A6176D">
        <w:rPr>
          <w:lang w:val="id-ID"/>
        </w:rPr>
        <w:t xml:space="preserve">riteria lulusan </w:t>
      </w:r>
      <w:r w:rsidR="00E74169">
        <w:rPr>
          <w:lang w:val="id-ID"/>
        </w:rPr>
        <w:t xml:space="preserve">harus </w:t>
      </w:r>
      <w:r w:rsidRPr="00A6176D">
        <w:rPr>
          <w:lang w:val="id-ID"/>
        </w:rPr>
        <w:t xml:space="preserve">memiliki </w:t>
      </w:r>
      <w:r w:rsidR="00E74169">
        <w:rPr>
          <w:lang w:val="id-ID"/>
        </w:rPr>
        <w:t>S</w:t>
      </w:r>
      <w:r w:rsidRPr="00A6176D">
        <w:rPr>
          <w:lang w:val="id-ID"/>
        </w:rPr>
        <w:t xml:space="preserve">tandar </w:t>
      </w:r>
      <w:r w:rsidR="00E74169">
        <w:rPr>
          <w:lang w:val="id-ID"/>
        </w:rPr>
        <w:t>K</w:t>
      </w:r>
      <w:r w:rsidRPr="00A6176D">
        <w:rPr>
          <w:lang w:val="id-ID"/>
        </w:rPr>
        <w:t xml:space="preserve">ompetensi  Dokter Hewan Indonesia  yang sudah ditetapkan  oleh </w:t>
      </w:r>
      <w:r w:rsidR="00E74169">
        <w:rPr>
          <w:lang w:val="id-ID"/>
        </w:rPr>
        <w:t xml:space="preserve">PDHI </w:t>
      </w:r>
      <w:r w:rsidRPr="00A6176D">
        <w:rPr>
          <w:lang w:val="id-ID"/>
        </w:rPr>
        <w:t xml:space="preserve">pada tahun 2000 </w:t>
      </w:r>
      <w:r w:rsidR="00E74169">
        <w:rPr>
          <w:lang w:val="id-ID"/>
        </w:rPr>
        <w:t xml:space="preserve">dan diperbarui </w:t>
      </w:r>
      <w:r w:rsidRPr="00A6176D">
        <w:rPr>
          <w:lang w:val="id-ID"/>
        </w:rPr>
        <w:t>tahun 2007.</w:t>
      </w:r>
      <w:r w:rsidR="00E74169">
        <w:rPr>
          <w:lang w:val="id-ID"/>
        </w:rPr>
        <w:t xml:space="preserve"> P</w:t>
      </w:r>
      <w:r w:rsidRPr="00A6176D">
        <w:rPr>
          <w:lang w:val="id-ID"/>
        </w:rPr>
        <w:t xml:space="preserve">endidikan </w:t>
      </w:r>
      <w:r w:rsidR="00E74169">
        <w:rPr>
          <w:lang w:val="id-ID"/>
        </w:rPr>
        <w:t>k</w:t>
      </w:r>
      <w:r w:rsidRPr="00A6176D">
        <w:rPr>
          <w:lang w:val="id-ID"/>
        </w:rPr>
        <w:t xml:space="preserve">edokteran </w:t>
      </w:r>
      <w:r w:rsidR="00E74169">
        <w:rPr>
          <w:lang w:val="id-ID"/>
        </w:rPr>
        <w:t>h</w:t>
      </w:r>
      <w:r w:rsidRPr="00A6176D">
        <w:rPr>
          <w:lang w:val="id-ID"/>
        </w:rPr>
        <w:t>ewan terus ditingkatkan untuk mengikuti perkembangan di</w:t>
      </w:r>
      <w:r w:rsidR="00E74169">
        <w:rPr>
          <w:lang w:val="id-ID"/>
        </w:rPr>
        <w:t xml:space="preserve"> </w:t>
      </w:r>
      <w:r w:rsidRPr="00A6176D">
        <w:rPr>
          <w:lang w:val="id-ID"/>
        </w:rPr>
        <w:t xml:space="preserve">tingkat internasional yang meliputi sistem pendidikan, kurikulum, fasilitas, laboratorium, klinik hewan, rumah sakit hewan, </w:t>
      </w:r>
      <w:r w:rsidRPr="00A6176D">
        <w:rPr>
          <w:i/>
          <w:lang w:val="id-ID"/>
        </w:rPr>
        <w:t xml:space="preserve">teaching farm, </w:t>
      </w:r>
      <w:r w:rsidRPr="00A6176D">
        <w:rPr>
          <w:lang w:val="id-ID"/>
        </w:rPr>
        <w:t xml:space="preserve">jenis hewan yang </w:t>
      </w:r>
      <w:r w:rsidR="00E74169">
        <w:rPr>
          <w:lang w:val="id-ID"/>
        </w:rPr>
        <w:t>di</w:t>
      </w:r>
      <w:r w:rsidRPr="00A6176D">
        <w:rPr>
          <w:lang w:val="id-ID"/>
        </w:rPr>
        <w:t>gunakan untuk pendidikan, serta teknol</w:t>
      </w:r>
      <w:r w:rsidR="00E74169">
        <w:rPr>
          <w:lang w:val="id-ID"/>
        </w:rPr>
        <w:t>o</w:t>
      </w:r>
      <w:r w:rsidRPr="00A6176D">
        <w:rPr>
          <w:lang w:val="id-ID"/>
        </w:rPr>
        <w:t xml:space="preserve">gi bidang kedokteran hewan, dengan mengacu pada sistem akreditasi pendidikan </w:t>
      </w:r>
      <w:r w:rsidR="00E74169">
        <w:rPr>
          <w:lang w:val="id-ID"/>
        </w:rPr>
        <w:t>k</w:t>
      </w:r>
      <w:r w:rsidRPr="00A6176D">
        <w:rPr>
          <w:lang w:val="id-ID"/>
        </w:rPr>
        <w:t xml:space="preserve">edokteran </w:t>
      </w:r>
      <w:r w:rsidR="00E74169">
        <w:rPr>
          <w:lang w:val="id-ID"/>
        </w:rPr>
        <w:t>h</w:t>
      </w:r>
      <w:r w:rsidRPr="00A6176D">
        <w:rPr>
          <w:lang w:val="id-ID"/>
        </w:rPr>
        <w:t xml:space="preserve">ewan.  </w:t>
      </w:r>
    </w:p>
    <w:p w:rsidR="00E74169" w:rsidRPr="00E74169" w:rsidRDefault="00E74169" w:rsidP="001D64A2">
      <w:pPr>
        <w:rPr>
          <w:b/>
          <w:lang w:val="id-ID"/>
        </w:rPr>
      </w:pPr>
    </w:p>
    <w:p w:rsidR="00E74169" w:rsidRPr="00E74169" w:rsidRDefault="00A6176D" w:rsidP="001D64A2">
      <w:pPr>
        <w:rPr>
          <w:lang w:val="sv-SE"/>
        </w:rPr>
      </w:pPr>
      <w:r w:rsidRPr="00A6176D">
        <w:rPr>
          <w:lang w:val="sv-SE"/>
        </w:rPr>
        <w:t xml:space="preserve">Tujuan Program </w:t>
      </w:r>
      <w:r w:rsidR="00E74169">
        <w:rPr>
          <w:lang w:val="id-ID"/>
        </w:rPr>
        <w:t>Studi Ked</w:t>
      </w:r>
      <w:r w:rsidRPr="00A6176D">
        <w:rPr>
          <w:lang w:val="sv-SE"/>
        </w:rPr>
        <w:t>okter</w:t>
      </w:r>
      <w:r w:rsidR="00E74169">
        <w:rPr>
          <w:lang w:val="id-ID"/>
        </w:rPr>
        <w:t>an</w:t>
      </w:r>
      <w:r w:rsidRPr="00A6176D">
        <w:rPr>
          <w:lang w:val="sv-SE"/>
        </w:rPr>
        <w:t xml:space="preserve"> Hewan </w:t>
      </w:r>
      <w:r w:rsidR="00E74169">
        <w:rPr>
          <w:lang w:val="id-ID"/>
        </w:rPr>
        <w:t>ial</w:t>
      </w:r>
      <w:r w:rsidRPr="00A6176D">
        <w:rPr>
          <w:lang w:val="sv-SE"/>
        </w:rPr>
        <w:t xml:space="preserve">ah: </w:t>
      </w:r>
    </w:p>
    <w:p w:rsidR="00E74169" w:rsidRPr="00E74169" w:rsidRDefault="00A6176D" w:rsidP="001D64A2">
      <w:pPr>
        <w:numPr>
          <w:ilvl w:val="0"/>
          <w:numId w:val="10"/>
        </w:numPr>
        <w:rPr>
          <w:lang w:val="sv-SE"/>
        </w:rPr>
      </w:pPr>
      <w:r w:rsidRPr="00A6176D">
        <w:rPr>
          <w:lang w:val="sv-SE"/>
        </w:rPr>
        <w:t xml:space="preserve">Memberikan bekal kepada calon </w:t>
      </w:r>
      <w:r w:rsidRPr="00A6176D">
        <w:rPr>
          <w:lang w:val="id-ID"/>
        </w:rPr>
        <w:t>d</w:t>
      </w:r>
      <w:r w:rsidRPr="00A6176D">
        <w:rPr>
          <w:lang w:val="sv-SE"/>
        </w:rPr>
        <w:t xml:space="preserve">okter </w:t>
      </w:r>
      <w:r w:rsidRPr="00A6176D">
        <w:rPr>
          <w:lang w:val="id-ID"/>
        </w:rPr>
        <w:t>h</w:t>
      </w:r>
      <w:r w:rsidRPr="00A6176D">
        <w:rPr>
          <w:lang w:val="sv-SE"/>
        </w:rPr>
        <w:t>ewan dengan ket</w:t>
      </w:r>
      <w:r w:rsidR="00E74169">
        <w:rPr>
          <w:lang w:val="id-ID"/>
        </w:rPr>
        <w:t>e</w:t>
      </w:r>
      <w:r w:rsidRPr="00A6176D">
        <w:rPr>
          <w:lang w:val="sv-SE"/>
        </w:rPr>
        <w:t xml:space="preserve">rampilan praktis dan sistematis sehingga menjadi </w:t>
      </w:r>
      <w:r w:rsidRPr="00A6176D">
        <w:rPr>
          <w:lang w:val="id-ID"/>
        </w:rPr>
        <w:t>d</w:t>
      </w:r>
      <w:r w:rsidRPr="00A6176D">
        <w:rPr>
          <w:lang w:val="sv-SE"/>
        </w:rPr>
        <w:t xml:space="preserve">okter </w:t>
      </w:r>
      <w:r w:rsidRPr="00A6176D">
        <w:rPr>
          <w:lang w:val="id-ID"/>
        </w:rPr>
        <w:t>h</w:t>
      </w:r>
      <w:r w:rsidRPr="00A6176D">
        <w:rPr>
          <w:lang w:val="sv-SE"/>
        </w:rPr>
        <w:t>ewan yang profesional.</w:t>
      </w:r>
    </w:p>
    <w:p w:rsidR="00E74169" w:rsidRPr="00E74169" w:rsidRDefault="00A6176D" w:rsidP="001D64A2">
      <w:pPr>
        <w:numPr>
          <w:ilvl w:val="0"/>
          <w:numId w:val="10"/>
        </w:numPr>
        <w:rPr>
          <w:lang w:val="sv-SE"/>
        </w:rPr>
      </w:pPr>
      <w:r w:rsidRPr="00A6176D">
        <w:rPr>
          <w:lang w:val="sv-SE"/>
        </w:rPr>
        <w:t xml:space="preserve">Memberikan bekal kepada calon </w:t>
      </w:r>
      <w:r w:rsidRPr="00A6176D">
        <w:rPr>
          <w:lang w:val="id-ID"/>
        </w:rPr>
        <w:t>d</w:t>
      </w:r>
      <w:r w:rsidRPr="00A6176D">
        <w:rPr>
          <w:lang w:val="sv-SE"/>
        </w:rPr>
        <w:t xml:space="preserve">okter </w:t>
      </w:r>
      <w:r w:rsidRPr="00A6176D">
        <w:rPr>
          <w:lang w:val="id-ID"/>
        </w:rPr>
        <w:t>h</w:t>
      </w:r>
      <w:r w:rsidRPr="00A6176D">
        <w:rPr>
          <w:lang w:val="sv-SE"/>
        </w:rPr>
        <w:t>ewan mengenai pengalaman lapangan dengan kasus penyakit yang bersifat individual maupun kelompok dengan mendalami tata cara diagnosis, prognosis dan terapi secara tuntas.</w:t>
      </w:r>
    </w:p>
    <w:p w:rsidR="00E74169" w:rsidRPr="00E74169" w:rsidRDefault="00A6176D" w:rsidP="001D64A2">
      <w:pPr>
        <w:numPr>
          <w:ilvl w:val="0"/>
          <w:numId w:val="10"/>
        </w:numPr>
        <w:rPr>
          <w:lang w:val="sv-SE"/>
        </w:rPr>
      </w:pPr>
      <w:r w:rsidRPr="00A6176D">
        <w:rPr>
          <w:lang w:val="sv-SE"/>
        </w:rPr>
        <w:t>Memperluas wawasan filosofis, akademis dan profesionalisme dokter hewan dan kesehatan masyarakat veteriner serta manajemen kesehatan hewan.</w:t>
      </w:r>
    </w:p>
    <w:p w:rsidR="002C6BD1" w:rsidRDefault="002C6BD1">
      <w:pPr>
        <w:ind w:left="720"/>
        <w:rPr>
          <w:lang w:val="id-ID"/>
        </w:rPr>
      </w:pPr>
    </w:p>
    <w:p w:rsidR="00E74169" w:rsidRPr="00E74169" w:rsidRDefault="00A6176D" w:rsidP="001D64A2">
      <w:pPr>
        <w:rPr>
          <w:lang w:val="id-ID"/>
        </w:rPr>
      </w:pPr>
      <w:r w:rsidRPr="00A6176D">
        <w:rPr>
          <w:color w:val="000000"/>
          <w:lang w:val="id-ID"/>
        </w:rPr>
        <w:t>Kesepakatan antara Fakultas Kedokteran Hewan se Indonesia dan PDHI pada</w:t>
      </w:r>
      <w:r w:rsidRPr="00A6176D">
        <w:rPr>
          <w:color w:val="FF0000"/>
          <w:lang w:val="id-ID"/>
        </w:rPr>
        <w:t xml:space="preserve"> </w:t>
      </w:r>
      <w:r w:rsidRPr="00A6176D">
        <w:rPr>
          <w:lang w:val="id-ID"/>
        </w:rPr>
        <w:t xml:space="preserve">tahun 2004 di UNAIR Surabaya dan 2007 di UNUD Bali menetapkan  struktur kurikulum serta kompetensi Pendidikan Kedokteran Hewan, Kesepakatan tersebut selanjutnya dituangkan melalui Ketetapan Majelis Pendidikan </w:t>
      </w:r>
      <w:r w:rsidR="00E74169">
        <w:rPr>
          <w:lang w:val="id-ID"/>
        </w:rPr>
        <w:t xml:space="preserve">Profesi </w:t>
      </w:r>
      <w:r w:rsidRPr="00A6176D">
        <w:rPr>
          <w:lang w:val="id-ID"/>
        </w:rPr>
        <w:t>Kedokteran Hewan</w:t>
      </w:r>
      <w:r w:rsidR="00E74169">
        <w:rPr>
          <w:lang w:val="id-ID"/>
        </w:rPr>
        <w:t xml:space="preserve"> (MP2KH)</w:t>
      </w:r>
      <w:r w:rsidRPr="00A6176D">
        <w:rPr>
          <w:lang w:val="id-ID"/>
        </w:rPr>
        <w:t xml:space="preserve"> PDHI No</w:t>
      </w:r>
      <w:r w:rsidR="00E74169">
        <w:rPr>
          <w:lang w:val="id-ID"/>
        </w:rPr>
        <w:t>mor</w:t>
      </w:r>
      <w:r w:rsidRPr="00A6176D">
        <w:rPr>
          <w:lang w:val="id-ID"/>
        </w:rPr>
        <w:t xml:space="preserve"> 01-01/MP2KH/PDHI/V/2009 yang kemudian diperkuat melalui Ketetapan Kongres PDHI No</w:t>
      </w:r>
      <w:r w:rsidR="00E74169">
        <w:rPr>
          <w:lang w:val="id-ID"/>
        </w:rPr>
        <w:t>mor</w:t>
      </w:r>
      <w:r w:rsidRPr="00A6176D">
        <w:rPr>
          <w:lang w:val="id-ID"/>
        </w:rPr>
        <w:t xml:space="preserve"> 16/Kongres Ke-16/PDHI/201</w:t>
      </w:r>
      <w:r w:rsidR="00E74169">
        <w:rPr>
          <w:lang w:val="id-ID"/>
        </w:rPr>
        <w:t>0</w:t>
      </w:r>
      <w:r w:rsidRPr="00A6176D">
        <w:rPr>
          <w:lang w:val="id-ID"/>
        </w:rPr>
        <w:t xml:space="preserve"> tentang Standar Kompetensi Dokter Hewan Indonesia 2010 yang merupakan standar normatif, meliputi: </w:t>
      </w:r>
    </w:p>
    <w:p w:rsidR="002C6BD1" w:rsidRDefault="002C6BD1">
      <w:pPr>
        <w:ind w:left="900"/>
        <w:rPr>
          <w:lang w:val="id-ID"/>
        </w:rPr>
      </w:pPr>
    </w:p>
    <w:p w:rsidR="00E74169" w:rsidRPr="00EA47C6" w:rsidRDefault="00A6176D" w:rsidP="000939A0">
      <w:pPr>
        <w:numPr>
          <w:ilvl w:val="0"/>
          <w:numId w:val="11"/>
        </w:numPr>
        <w:spacing w:after="60"/>
        <w:rPr>
          <w:lang w:val="fi-FI"/>
        </w:rPr>
      </w:pPr>
      <w:r w:rsidRPr="00A6176D">
        <w:rPr>
          <w:lang w:val="fi-FI"/>
        </w:rPr>
        <w:t>Memiliki wawasan etika veteriner dan pemahaman terhadap hak</w:t>
      </w:r>
      <w:r w:rsidR="00E74169">
        <w:rPr>
          <w:lang w:val="id-ID"/>
        </w:rPr>
        <w:t>i</w:t>
      </w:r>
      <w:r w:rsidRPr="00A6176D">
        <w:rPr>
          <w:lang w:val="fi-FI"/>
        </w:rPr>
        <w:t xml:space="preserve">kat sumpah dan kode etik profesi serta acuan dasar </w:t>
      </w:r>
      <w:r w:rsidR="00E74169">
        <w:rPr>
          <w:lang w:val="id-ID"/>
        </w:rPr>
        <w:t>k</w:t>
      </w:r>
      <w:r w:rsidRPr="00A6176D">
        <w:rPr>
          <w:lang w:val="fi-FI"/>
        </w:rPr>
        <w:t xml:space="preserve">edokteran </w:t>
      </w:r>
      <w:r w:rsidR="00E74169">
        <w:rPr>
          <w:lang w:val="id-ID"/>
        </w:rPr>
        <w:t>h</w:t>
      </w:r>
      <w:r w:rsidRPr="00A6176D">
        <w:rPr>
          <w:lang w:val="fi-FI"/>
        </w:rPr>
        <w:t>ewan;</w:t>
      </w:r>
    </w:p>
    <w:p w:rsidR="00E74169" w:rsidRPr="00EA47C6" w:rsidRDefault="00A6176D" w:rsidP="000939A0">
      <w:pPr>
        <w:numPr>
          <w:ilvl w:val="0"/>
          <w:numId w:val="11"/>
        </w:numPr>
        <w:spacing w:after="60"/>
        <w:rPr>
          <w:lang w:val="sv-SE"/>
        </w:rPr>
      </w:pPr>
      <w:r w:rsidRPr="00A6176D">
        <w:rPr>
          <w:lang w:val="sv-SE"/>
        </w:rPr>
        <w:t>Memiliki wawasan di bidang sistem kesehatan hewan nasional dan legislasi veteriner;</w:t>
      </w:r>
    </w:p>
    <w:p w:rsidR="00E74169" w:rsidRPr="00EA47C6" w:rsidRDefault="00A6176D" w:rsidP="000939A0">
      <w:pPr>
        <w:numPr>
          <w:ilvl w:val="0"/>
          <w:numId w:val="11"/>
        </w:numPr>
        <w:spacing w:after="60"/>
        <w:rPr>
          <w:lang w:val="sv-SE"/>
        </w:rPr>
      </w:pPr>
      <w:r w:rsidRPr="00A6176D">
        <w:rPr>
          <w:lang w:val="sv-SE"/>
        </w:rPr>
        <w:t xml:space="preserve">Memiliki keterampilan melakukan tindakan medis yang lege-artis; </w:t>
      </w:r>
    </w:p>
    <w:p w:rsidR="00E74169" w:rsidRPr="00EA47C6" w:rsidRDefault="00A6176D" w:rsidP="000939A0">
      <w:pPr>
        <w:numPr>
          <w:ilvl w:val="0"/>
          <w:numId w:val="11"/>
        </w:numPr>
        <w:spacing w:after="60"/>
        <w:rPr>
          <w:lang w:val="sv-SE"/>
        </w:rPr>
      </w:pPr>
      <w:r w:rsidRPr="00A6176D">
        <w:rPr>
          <w:lang w:val="sv-SE"/>
        </w:rPr>
        <w:t>Memiliki keterampilan dalam menangani sejumlah penyakit pada hewan besar, hewan kecil, unggas, hewan eksotik, satwa liar, satwa aquatik dan hewan laboratorium;</w:t>
      </w:r>
    </w:p>
    <w:p w:rsidR="00E74169" w:rsidRPr="003237BF" w:rsidRDefault="00A6176D" w:rsidP="000939A0">
      <w:pPr>
        <w:numPr>
          <w:ilvl w:val="0"/>
          <w:numId w:val="11"/>
        </w:numPr>
        <w:spacing w:after="60"/>
        <w:rPr>
          <w:lang w:val="sv-SE"/>
        </w:rPr>
      </w:pPr>
      <w:r w:rsidRPr="00A6176D">
        <w:rPr>
          <w:lang w:val="sv-SE"/>
        </w:rPr>
        <w:t>Memiliki keterampilan dalam melakukan: (a) diagnosis klinik, laboratorik, patologik, dan epidemiologik penyakit hewan; (b) penyusunan nutrisi untuk kesehatan dan gangguan medik; (c) pemeriksaan antemortem dan postmortem; (d) pemeriksaan kebuntingan, penanganan gangguan reproduksi dan aplikasi teknologi reproduksi (e) pengawasan keamanan dan mutu produk hewan; (f) pengawasan dan pengendalian mutu obat hewan dan bahan-bahan biologis, termasuk pemakaian dan peredarannya; (g) pengukuran (</w:t>
      </w:r>
      <w:r w:rsidRPr="00A6176D">
        <w:rPr>
          <w:i/>
          <w:lang w:val="sv-SE"/>
        </w:rPr>
        <w:t>assesment</w:t>
      </w:r>
      <w:r w:rsidRPr="00A6176D">
        <w:rPr>
          <w:lang w:val="sv-SE"/>
        </w:rPr>
        <w:t>) dan penyeliaan kesejahteraan hewan;</w:t>
      </w:r>
    </w:p>
    <w:p w:rsidR="002C6BD1" w:rsidRDefault="00A6176D">
      <w:pPr>
        <w:numPr>
          <w:ilvl w:val="0"/>
          <w:numId w:val="11"/>
        </w:numPr>
        <w:spacing w:after="60"/>
        <w:rPr>
          <w:lang w:val="sv-SE"/>
        </w:rPr>
      </w:pPr>
      <w:r w:rsidRPr="00A6176D">
        <w:rPr>
          <w:lang w:val="sv-SE"/>
        </w:rPr>
        <w:lastRenderedPageBreak/>
        <w:t>Memiliki</w:t>
      </w:r>
      <w:r w:rsidR="002C6BD1">
        <w:rPr>
          <w:lang w:val="sv-SE"/>
        </w:rPr>
        <w:t xml:space="preserve"> </w:t>
      </w:r>
      <w:r w:rsidRPr="00A6176D">
        <w:rPr>
          <w:lang w:val="sv-SE"/>
        </w:rPr>
        <w:t>keterampilan dalam komunikasi profesional (</w:t>
      </w:r>
      <w:r w:rsidRPr="00A6176D">
        <w:rPr>
          <w:i/>
          <w:lang w:val="sv-SE"/>
        </w:rPr>
        <w:t>professional communication/dialogue</w:t>
      </w:r>
      <w:r w:rsidRPr="00A6176D">
        <w:rPr>
          <w:lang w:val="sv-SE"/>
        </w:rPr>
        <w:t>);</w:t>
      </w:r>
    </w:p>
    <w:p w:rsidR="00E74169" w:rsidRPr="008F5CEB" w:rsidRDefault="00A6176D" w:rsidP="000939A0">
      <w:pPr>
        <w:numPr>
          <w:ilvl w:val="0"/>
          <w:numId w:val="11"/>
        </w:numPr>
        <w:spacing w:after="60"/>
        <w:rPr>
          <w:lang w:val="it-IT"/>
        </w:rPr>
      </w:pPr>
      <w:r w:rsidRPr="00A6176D">
        <w:rPr>
          <w:lang w:val="sv-SE"/>
        </w:rPr>
        <w:t>Memiliki kemampuan manajemen pengendalian dan penanggulangan penyakit strategis dan zoonosis, keamanan hayati (</w:t>
      </w:r>
      <w:r w:rsidRPr="00A6176D">
        <w:rPr>
          <w:i/>
          <w:lang w:val="sv-SE"/>
        </w:rPr>
        <w:t>biosecurity-bi</w:t>
      </w:r>
      <w:r w:rsidRPr="00A6176D">
        <w:rPr>
          <w:i/>
          <w:lang w:val="it-IT"/>
        </w:rPr>
        <w:t>osafety</w:t>
      </w:r>
      <w:r w:rsidRPr="00A6176D">
        <w:rPr>
          <w:lang w:val="it-IT"/>
        </w:rPr>
        <w:t>), serta pengendalian lingkungan;</w:t>
      </w:r>
    </w:p>
    <w:p w:rsidR="00E74169" w:rsidRPr="008F5CEB" w:rsidRDefault="00A6176D" w:rsidP="000939A0">
      <w:pPr>
        <w:numPr>
          <w:ilvl w:val="0"/>
          <w:numId w:val="11"/>
        </w:numPr>
        <w:spacing w:after="60"/>
        <w:rPr>
          <w:lang w:val="it-IT"/>
        </w:rPr>
      </w:pPr>
      <w:r w:rsidRPr="00A6176D">
        <w:rPr>
          <w:lang w:val="it-IT"/>
        </w:rPr>
        <w:t>Memiliki kemampuan dalam transaksi therapeutik, melakukan anamnese, rekam medik, persetujuan tindakan medik (</w:t>
      </w:r>
      <w:r w:rsidRPr="00A6176D">
        <w:rPr>
          <w:i/>
          <w:lang w:val="it-IT"/>
        </w:rPr>
        <w:t>informed consent</w:t>
      </w:r>
      <w:r w:rsidRPr="00A6176D">
        <w:rPr>
          <w:lang w:val="it-IT"/>
        </w:rPr>
        <w:t>)</w:t>
      </w:r>
      <w:r w:rsidRPr="00A6176D">
        <w:rPr>
          <w:i/>
          <w:lang w:val="it-IT"/>
        </w:rPr>
        <w:t xml:space="preserve">, </w:t>
      </w:r>
      <w:r w:rsidRPr="00A6176D">
        <w:rPr>
          <w:lang w:val="it-IT"/>
        </w:rPr>
        <w:t>penulisan resep, surat keterangan dokter, dan edukasi klien; serta</w:t>
      </w:r>
    </w:p>
    <w:p w:rsidR="00E74169" w:rsidRPr="008F5CEB" w:rsidRDefault="00A6176D" w:rsidP="000939A0">
      <w:pPr>
        <w:numPr>
          <w:ilvl w:val="0"/>
          <w:numId w:val="11"/>
        </w:numPr>
        <w:spacing w:after="60"/>
        <w:rPr>
          <w:lang w:val="it-IT"/>
        </w:rPr>
      </w:pPr>
      <w:r w:rsidRPr="00A6176D">
        <w:rPr>
          <w:lang w:val="it-IT"/>
        </w:rPr>
        <w:t>Memiliki dasar-dasar pengetahuan analisis r</w:t>
      </w:r>
      <w:r w:rsidR="00E74169" w:rsidRPr="008F5CEB">
        <w:rPr>
          <w:lang w:val="id-ID"/>
        </w:rPr>
        <w:t>i</w:t>
      </w:r>
      <w:r w:rsidRPr="00A6176D">
        <w:rPr>
          <w:lang w:val="it-IT"/>
        </w:rPr>
        <w:t>siko, analisis ekonomi veteriner dan jiwa kewirausahaan (</w:t>
      </w:r>
      <w:r w:rsidRPr="00A6176D">
        <w:rPr>
          <w:i/>
          <w:lang w:val="it-IT"/>
        </w:rPr>
        <w:t>entrepreunership</w:t>
      </w:r>
      <w:r w:rsidRPr="00A6176D">
        <w:rPr>
          <w:lang w:val="it-IT"/>
        </w:rPr>
        <w:t>).</w:t>
      </w:r>
    </w:p>
    <w:p w:rsidR="00E74169" w:rsidRPr="00E74169" w:rsidRDefault="00E74169" w:rsidP="001D64A2">
      <w:pPr>
        <w:rPr>
          <w:b/>
          <w:lang w:val="it-IT"/>
        </w:rPr>
      </w:pPr>
    </w:p>
    <w:p w:rsidR="002C6BD1" w:rsidRDefault="00A6176D">
      <w:pPr>
        <w:rPr>
          <w:b/>
          <w:lang w:val="id-ID"/>
        </w:rPr>
      </w:pPr>
      <w:r w:rsidRPr="00A6176D">
        <w:rPr>
          <w:lang w:val="sv-SE"/>
        </w:rPr>
        <w:t xml:space="preserve">Persyaratan </w:t>
      </w:r>
      <w:r w:rsidR="00E74169" w:rsidRPr="008F5CEB">
        <w:rPr>
          <w:lang w:val="id-ID"/>
        </w:rPr>
        <w:t>k</w:t>
      </w:r>
      <w:r w:rsidRPr="00A6176D">
        <w:rPr>
          <w:lang w:val="sv-SE"/>
        </w:rPr>
        <w:t xml:space="preserve">elulusan </w:t>
      </w:r>
      <w:r w:rsidR="00E74169" w:rsidRPr="008F5CEB">
        <w:rPr>
          <w:lang w:val="id-ID"/>
        </w:rPr>
        <w:t>p</w:t>
      </w:r>
      <w:r w:rsidRPr="00A6176D">
        <w:rPr>
          <w:lang w:val="sv-SE"/>
        </w:rPr>
        <w:t xml:space="preserve">rofesi </w:t>
      </w:r>
      <w:r w:rsidR="00E74169" w:rsidRPr="008F5CEB">
        <w:rPr>
          <w:lang w:val="id-ID"/>
        </w:rPr>
        <w:t>d</w:t>
      </w:r>
      <w:r w:rsidRPr="00A6176D">
        <w:rPr>
          <w:lang w:val="sv-SE"/>
        </w:rPr>
        <w:t xml:space="preserve">okter </w:t>
      </w:r>
      <w:r w:rsidR="00E74169" w:rsidRPr="008F5CEB">
        <w:rPr>
          <w:lang w:val="id-ID"/>
        </w:rPr>
        <w:t>h</w:t>
      </w:r>
      <w:r w:rsidRPr="00A6176D">
        <w:rPr>
          <w:lang w:val="sv-SE"/>
        </w:rPr>
        <w:t>ewan</w:t>
      </w:r>
      <w:r w:rsidRPr="00A6176D">
        <w:rPr>
          <w:lang w:val="id-ID"/>
        </w:rPr>
        <w:t xml:space="preserve"> harus d</w:t>
      </w:r>
      <w:r w:rsidRPr="00A6176D">
        <w:rPr>
          <w:lang w:val="sv-SE"/>
        </w:rPr>
        <w:t>inyatakan lulus dalam sidang yudisium</w:t>
      </w:r>
      <w:r w:rsidRPr="00A6176D">
        <w:rPr>
          <w:lang w:val="id-ID"/>
        </w:rPr>
        <w:t xml:space="preserve">, diangkat </w:t>
      </w:r>
      <w:r w:rsidR="00E74169" w:rsidRPr="008F5CEB">
        <w:rPr>
          <w:lang w:val="id-ID"/>
        </w:rPr>
        <w:t>s</w:t>
      </w:r>
      <w:r w:rsidRPr="00A6176D">
        <w:rPr>
          <w:lang w:val="id-ID"/>
        </w:rPr>
        <w:t xml:space="preserve">umpah </w:t>
      </w:r>
      <w:r w:rsidR="00E74169" w:rsidRPr="008F5CEB">
        <w:rPr>
          <w:lang w:val="id-ID"/>
        </w:rPr>
        <w:t>d</w:t>
      </w:r>
      <w:r w:rsidRPr="00A6176D">
        <w:rPr>
          <w:lang w:val="id-ID"/>
        </w:rPr>
        <w:t xml:space="preserve">okter </w:t>
      </w:r>
      <w:r w:rsidR="00E74169" w:rsidRPr="008F5CEB">
        <w:rPr>
          <w:lang w:val="id-ID"/>
        </w:rPr>
        <w:t>h</w:t>
      </w:r>
      <w:r w:rsidRPr="00A6176D">
        <w:rPr>
          <w:lang w:val="id-ID"/>
        </w:rPr>
        <w:t>ewan d</w:t>
      </w:r>
      <w:r w:rsidR="00E74169" w:rsidRPr="008F5CEB">
        <w:rPr>
          <w:lang w:val="id-ID"/>
        </w:rPr>
        <w:t>an</w:t>
      </w:r>
      <w:r w:rsidRPr="00A6176D">
        <w:rPr>
          <w:lang w:val="id-ID"/>
        </w:rPr>
        <w:t xml:space="preserve"> </w:t>
      </w:r>
      <w:r w:rsidR="00E74169" w:rsidRPr="008F5CEB">
        <w:rPr>
          <w:lang w:val="id-ID"/>
        </w:rPr>
        <w:t>k</w:t>
      </w:r>
      <w:r w:rsidRPr="00A6176D">
        <w:rPr>
          <w:lang w:val="id-ID"/>
        </w:rPr>
        <w:t xml:space="preserve">ode </w:t>
      </w:r>
      <w:r w:rsidR="00E74169" w:rsidRPr="008F5CEB">
        <w:rPr>
          <w:lang w:val="id-ID"/>
        </w:rPr>
        <w:t>e</w:t>
      </w:r>
      <w:r w:rsidRPr="00A6176D">
        <w:rPr>
          <w:lang w:val="id-ID"/>
        </w:rPr>
        <w:t xml:space="preserve">tik </w:t>
      </w:r>
      <w:r w:rsidR="00E74169" w:rsidRPr="008F5CEB">
        <w:rPr>
          <w:lang w:val="id-ID"/>
        </w:rPr>
        <w:t>d</w:t>
      </w:r>
      <w:r w:rsidRPr="00A6176D">
        <w:rPr>
          <w:lang w:val="id-ID"/>
        </w:rPr>
        <w:t xml:space="preserve">okter </w:t>
      </w:r>
      <w:r w:rsidR="00E74169" w:rsidRPr="008F5CEB">
        <w:rPr>
          <w:lang w:val="id-ID"/>
        </w:rPr>
        <w:t>h</w:t>
      </w:r>
      <w:r w:rsidRPr="00A6176D">
        <w:rPr>
          <w:lang w:val="id-ID"/>
        </w:rPr>
        <w:t>ewan</w:t>
      </w:r>
      <w:r w:rsidR="00E74169" w:rsidRPr="008F5CEB">
        <w:rPr>
          <w:lang w:val="id-ID"/>
        </w:rPr>
        <w:t xml:space="preserve"> serta</w:t>
      </w:r>
      <w:r w:rsidRPr="00A6176D">
        <w:rPr>
          <w:lang w:val="id-ID"/>
        </w:rPr>
        <w:t xml:space="preserve"> dilantik dalam upacara </w:t>
      </w:r>
      <w:r w:rsidR="00E74169" w:rsidRPr="008F5CEB">
        <w:rPr>
          <w:lang w:val="id-ID"/>
        </w:rPr>
        <w:t>p</w:t>
      </w:r>
      <w:r w:rsidRPr="00A6176D">
        <w:rPr>
          <w:lang w:val="id-ID"/>
        </w:rPr>
        <w:t xml:space="preserve">elantikan </w:t>
      </w:r>
      <w:r w:rsidR="00E74169" w:rsidRPr="008F5CEB">
        <w:rPr>
          <w:lang w:val="id-ID"/>
        </w:rPr>
        <w:t>d</w:t>
      </w:r>
      <w:r w:rsidRPr="00A6176D">
        <w:rPr>
          <w:lang w:val="id-ID"/>
        </w:rPr>
        <w:t xml:space="preserve">okter </w:t>
      </w:r>
      <w:r w:rsidR="00E74169" w:rsidRPr="008F5CEB">
        <w:rPr>
          <w:lang w:val="id-ID"/>
        </w:rPr>
        <w:t>h</w:t>
      </w:r>
      <w:r w:rsidRPr="00A6176D">
        <w:rPr>
          <w:lang w:val="id-ID"/>
        </w:rPr>
        <w:t>ewan.</w:t>
      </w:r>
    </w:p>
    <w:p w:rsidR="00E74169" w:rsidRPr="00E74169" w:rsidRDefault="00E74169" w:rsidP="001D64A2">
      <w:pPr>
        <w:rPr>
          <w:rFonts w:ascii="Arial Narrow" w:hAnsi="Arial Narrow"/>
          <w:lang w:val="id-ID"/>
        </w:rPr>
      </w:pPr>
    </w:p>
    <w:p w:rsidR="00E74169" w:rsidRPr="00E74169" w:rsidRDefault="00A6176D">
      <w:pPr>
        <w:pStyle w:val="Heading2"/>
        <w:rPr>
          <w:sz w:val="24"/>
          <w:szCs w:val="24"/>
        </w:rPr>
      </w:pPr>
      <w:bookmarkStart w:id="47" w:name="_Toc222646026"/>
      <w:r w:rsidRPr="00A6176D">
        <w:rPr>
          <w:sz w:val="24"/>
          <w:szCs w:val="24"/>
        </w:rPr>
        <w:t xml:space="preserve">1.3 Landasan Hukum Akreditasi Program </w:t>
      </w:r>
      <w:r w:rsidR="00E74169" w:rsidRPr="008F5CEB">
        <w:rPr>
          <w:sz w:val="24"/>
          <w:szCs w:val="24"/>
          <w:lang w:val="id-ID"/>
        </w:rPr>
        <w:t>S</w:t>
      </w:r>
      <w:r w:rsidRPr="00A6176D">
        <w:rPr>
          <w:sz w:val="24"/>
          <w:szCs w:val="24"/>
        </w:rPr>
        <w:t>tudi</w:t>
      </w:r>
      <w:bookmarkEnd w:id="47"/>
      <w:r w:rsidRPr="00A6176D">
        <w:rPr>
          <w:sz w:val="24"/>
          <w:szCs w:val="24"/>
        </w:rPr>
        <w:t xml:space="preserve"> Kedokteran Hewan</w:t>
      </w:r>
    </w:p>
    <w:p w:rsidR="00E74169" w:rsidRPr="00E74169" w:rsidRDefault="00E74169"/>
    <w:p w:rsidR="00E74169" w:rsidRPr="00E74169" w:rsidRDefault="00A6176D" w:rsidP="002F4316">
      <w:pPr>
        <w:ind w:firstLine="540"/>
      </w:pPr>
      <w:r w:rsidRPr="00A6176D">
        <w:t xml:space="preserve">Pengembangan akreditasi program studi merujuk kepada: </w:t>
      </w:r>
    </w:p>
    <w:p w:rsidR="00E74169" w:rsidRPr="00384A28" w:rsidRDefault="00E74169" w:rsidP="005A39BA">
      <w:pPr>
        <w:numPr>
          <w:ilvl w:val="0"/>
          <w:numId w:val="7"/>
        </w:numPr>
        <w:tabs>
          <w:tab w:val="clear" w:pos="720"/>
        </w:tabs>
        <w:ind w:left="900"/>
      </w:pPr>
      <w:r w:rsidRPr="00325764">
        <w:t xml:space="preserve">Undang-Undang </w:t>
      </w:r>
      <w:r w:rsidRPr="008F5CEB">
        <w:t>No</w:t>
      </w:r>
      <w:r>
        <w:rPr>
          <w:lang w:val="id-ID"/>
        </w:rPr>
        <w:t xml:space="preserve">mor </w:t>
      </w:r>
      <w:r w:rsidRPr="008F5CEB">
        <w:t>12 Tahun 2012 tentang Pendidikan Tinggi</w:t>
      </w:r>
      <w:r>
        <w:rPr>
          <w:lang w:val="id-ID"/>
        </w:rPr>
        <w:t xml:space="preserve"> </w:t>
      </w:r>
      <w:r w:rsidRPr="008F5CEB">
        <w:t xml:space="preserve">(Pasal </w:t>
      </w:r>
      <w:r>
        <w:t xml:space="preserve">26, 28, 29, 42, 43, 44, </w:t>
      </w:r>
      <w:r w:rsidRPr="008F5CEB">
        <w:t>55)</w:t>
      </w:r>
      <w:r>
        <w:t>.</w:t>
      </w:r>
    </w:p>
    <w:p w:rsidR="002C6BD1" w:rsidRDefault="00A6176D">
      <w:pPr>
        <w:numPr>
          <w:ilvl w:val="0"/>
          <w:numId w:val="7"/>
        </w:numPr>
        <w:tabs>
          <w:tab w:val="clear" w:pos="720"/>
        </w:tabs>
        <w:ind w:left="900"/>
      </w:pPr>
      <w:r w:rsidRPr="00A6176D">
        <w:t>Undang-Undang Nomor 14 Tahun 2005 tentang Guru</w:t>
      </w:r>
      <w:r w:rsidR="00E74169">
        <w:t xml:space="preserve"> </w:t>
      </w:r>
      <w:proofErr w:type="gramStart"/>
      <w:r w:rsidRPr="00A6176D">
        <w:t>dan</w:t>
      </w:r>
      <w:proofErr w:type="gramEnd"/>
      <w:r w:rsidRPr="00A6176D">
        <w:t xml:space="preserve"> Dosen (Pasal 47).</w:t>
      </w:r>
    </w:p>
    <w:p w:rsidR="002C6BD1" w:rsidRDefault="00A6176D">
      <w:pPr>
        <w:numPr>
          <w:ilvl w:val="0"/>
          <w:numId w:val="7"/>
        </w:numPr>
        <w:tabs>
          <w:tab w:val="clear" w:pos="720"/>
        </w:tabs>
        <w:ind w:left="900"/>
      </w:pPr>
      <w:r w:rsidRPr="00A6176D">
        <w:t>Undang-Undang No</w:t>
      </w:r>
      <w:r w:rsidR="00E74169" w:rsidRPr="008F5CEB">
        <w:rPr>
          <w:lang w:val="id-ID"/>
        </w:rPr>
        <w:t>mor</w:t>
      </w:r>
      <w:r w:rsidRPr="00A6176D">
        <w:t xml:space="preserve"> 18 Tahun 2009 tentang Peternakan dan Kesehatan Hewan</w:t>
      </w:r>
      <w:r w:rsidR="00E74169">
        <w:t>.</w:t>
      </w:r>
    </w:p>
    <w:p w:rsidR="002C6BD1" w:rsidRDefault="00A6176D">
      <w:pPr>
        <w:numPr>
          <w:ilvl w:val="0"/>
          <w:numId w:val="7"/>
        </w:numPr>
        <w:tabs>
          <w:tab w:val="clear" w:pos="720"/>
        </w:tabs>
        <w:ind w:left="900"/>
      </w:pPr>
      <w:r w:rsidRPr="00A6176D">
        <w:t xml:space="preserve">Peraturan Pemerintah Nomor 19 Tahun 2005 tentang Standar </w:t>
      </w:r>
      <w:r w:rsidR="00E74169">
        <w:rPr>
          <w:lang w:val="id-ID"/>
        </w:rPr>
        <w:t xml:space="preserve">Nasional </w:t>
      </w:r>
      <w:r w:rsidRPr="00A6176D">
        <w:t>Pendidikan (Pasal 86, 87 dan 88).</w:t>
      </w:r>
    </w:p>
    <w:p w:rsidR="002C6BD1" w:rsidRDefault="00A6176D">
      <w:pPr>
        <w:numPr>
          <w:ilvl w:val="0"/>
          <w:numId w:val="7"/>
        </w:numPr>
        <w:tabs>
          <w:tab w:val="clear" w:pos="720"/>
        </w:tabs>
        <w:ind w:left="900"/>
      </w:pPr>
      <w:r w:rsidRPr="00A6176D">
        <w:t>Peraturan Pemerintah Nomor 17 Tahun 2010 tentang Pengelolaan dan Penyelenggaraan Pendidikan (</w:t>
      </w:r>
      <w:r w:rsidR="00E74169">
        <w:rPr>
          <w:lang w:val="id-ID"/>
        </w:rPr>
        <w:t>P</w:t>
      </w:r>
      <w:r w:rsidRPr="00A6176D">
        <w:t>asal 84 dan 85)</w:t>
      </w:r>
      <w:r w:rsidR="00E74169">
        <w:t>.</w:t>
      </w:r>
    </w:p>
    <w:p w:rsidR="002C6BD1" w:rsidRDefault="00A6176D">
      <w:pPr>
        <w:numPr>
          <w:ilvl w:val="0"/>
          <w:numId w:val="7"/>
        </w:numPr>
        <w:tabs>
          <w:tab w:val="clear" w:pos="720"/>
        </w:tabs>
        <w:ind w:left="900"/>
      </w:pPr>
      <w:r w:rsidRPr="00A6176D">
        <w:t>Keputusan Menteri Pendidikan Nasional Nomor 178/U/20</w:t>
      </w:r>
      <w:r w:rsidR="00E74169" w:rsidRPr="008F5CEB">
        <w:rPr>
          <w:lang w:val="id-ID"/>
        </w:rPr>
        <w:t>0</w:t>
      </w:r>
      <w:r w:rsidRPr="00A6176D">
        <w:t>1 tentang Gelar dan Lulusan Perguruan Tinggi.</w:t>
      </w:r>
    </w:p>
    <w:p w:rsidR="002C6BD1" w:rsidRDefault="00A6176D">
      <w:pPr>
        <w:numPr>
          <w:ilvl w:val="0"/>
          <w:numId w:val="7"/>
        </w:numPr>
        <w:tabs>
          <w:tab w:val="clear" w:pos="720"/>
        </w:tabs>
        <w:ind w:left="900"/>
      </w:pPr>
      <w:r w:rsidRPr="00A6176D">
        <w:t>Peraturan Menteri Pendidikan Nasional Nomor 28 Tahun 2005 tentang Badan Akreditasi Nasional Perguruan Tinggi.</w:t>
      </w:r>
    </w:p>
    <w:p w:rsidR="002C6BD1" w:rsidRDefault="00A6176D">
      <w:pPr>
        <w:numPr>
          <w:ilvl w:val="0"/>
          <w:numId w:val="7"/>
        </w:numPr>
        <w:tabs>
          <w:tab w:val="clear" w:pos="720"/>
        </w:tabs>
        <w:ind w:left="900"/>
      </w:pPr>
      <w:r w:rsidRPr="00A6176D">
        <w:t>Peraturan Menteri Pertanian Nomor 02/Permentan/OT.140/1/2010 tentang Pedoman Pelayanan Jasa Medik Veteriner</w:t>
      </w:r>
      <w:r w:rsidR="00E74169">
        <w:t>.</w:t>
      </w:r>
      <w:r w:rsidRPr="00A6176D">
        <w:t xml:space="preserve">       </w:t>
      </w:r>
    </w:p>
    <w:p w:rsidR="00E74169" w:rsidRPr="00E74169" w:rsidRDefault="00E74169">
      <w:pPr>
        <w:ind w:left="360"/>
      </w:pPr>
    </w:p>
    <w:p w:rsidR="00E74169" w:rsidRDefault="00A6176D" w:rsidP="00EB68B3">
      <w:r w:rsidRPr="00A6176D">
        <w:t>Pasal-pasal dalam Undang-Undang</w:t>
      </w:r>
      <w:r w:rsidR="00E74169" w:rsidRPr="008F5CEB">
        <w:t xml:space="preserve"> Nomor 12 Tahun 2012 </w:t>
      </w:r>
      <w:r w:rsidRPr="00A6176D">
        <w:t xml:space="preserve">tentang </w:t>
      </w:r>
      <w:r w:rsidR="00E74169">
        <w:t>Pendidikan Tinggi</w:t>
      </w:r>
      <w:r w:rsidRPr="00A6176D">
        <w:t xml:space="preserve"> yang berkenaan dengan sistem akreditasi perguruan tinggi  adalah sebagai berikut.</w:t>
      </w:r>
    </w:p>
    <w:p w:rsidR="002C6BD1" w:rsidRDefault="00E74169">
      <w:pPr>
        <w:jc w:val="center"/>
      </w:pPr>
      <w:r>
        <w:t>Pasal 26</w:t>
      </w:r>
    </w:p>
    <w:p w:rsidR="002C6BD1" w:rsidRDefault="00E74169">
      <w:pPr>
        <w:autoSpaceDE w:val="0"/>
        <w:autoSpaceDN w:val="0"/>
        <w:adjustRightInd w:val="0"/>
        <w:ind w:left="1080" w:hanging="360"/>
        <w:rPr>
          <w:rFonts w:ascii="TT1D8t00" w:hAnsi="TT1D8t00" w:cs="TT1D8t00"/>
          <w:lang w:bidi="th-TH"/>
        </w:rPr>
      </w:pPr>
      <w:r>
        <w:rPr>
          <w:rFonts w:ascii="TT1D8t00" w:hAnsi="TT1D8t00" w:cs="TT1D8t00"/>
          <w:lang w:bidi="th-TH"/>
        </w:rPr>
        <w:t>(1) Gelar akademik diberikan oleh Perguruan Tinggi yang menyelenggarakan   pendidikan akademik.</w:t>
      </w:r>
    </w:p>
    <w:p w:rsidR="002C6BD1" w:rsidRDefault="00A6176D">
      <w:pPr>
        <w:autoSpaceDE w:val="0"/>
        <w:autoSpaceDN w:val="0"/>
        <w:adjustRightInd w:val="0"/>
        <w:ind w:left="1080" w:hanging="360"/>
        <w:rPr>
          <w:rFonts w:ascii="TT1D8t00" w:hAnsi="TT1D8t00" w:cs="TT1D8t00"/>
          <w:lang w:val="sv-SE" w:bidi="th-TH"/>
        </w:rPr>
      </w:pPr>
      <w:r w:rsidRPr="00A6176D">
        <w:rPr>
          <w:rFonts w:ascii="TT1D8t00" w:hAnsi="TT1D8t00" w:cs="TT1D8t00"/>
          <w:lang w:val="sv-SE" w:bidi="th-TH"/>
        </w:rPr>
        <w:t>(2) Gelar akademik terdiri atas:</w:t>
      </w:r>
    </w:p>
    <w:p w:rsidR="002C6BD1" w:rsidRDefault="00A6176D">
      <w:pPr>
        <w:autoSpaceDE w:val="0"/>
        <w:autoSpaceDN w:val="0"/>
        <w:adjustRightInd w:val="0"/>
        <w:ind w:left="360" w:firstLine="720"/>
        <w:rPr>
          <w:rFonts w:ascii="TT1D8t00" w:hAnsi="TT1D8t00" w:cs="TT1D8t00"/>
          <w:lang w:val="sv-SE" w:bidi="th-TH"/>
        </w:rPr>
      </w:pPr>
      <w:r w:rsidRPr="00A6176D">
        <w:rPr>
          <w:rFonts w:ascii="TT1D8t00" w:hAnsi="TT1D8t00" w:cs="TT1D8t00"/>
          <w:lang w:val="sv-SE" w:bidi="th-TH"/>
        </w:rPr>
        <w:t>a. sarjana;</w:t>
      </w:r>
    </w:p>
    <w:p w:rsidR="002C6BD1" w:rsidRDefault="00A6176D">
      <w:pPr>
        <w:autoSpaceDE w:val="0"/>
        <w:autoSpaceDN w:val="0"/>
        <w:adjustRightInd w:val="0"/>
        <w:ind w:left="360" w:firstLine="720"/>
        <w:rPr>
          <w:rFonts w:ascii="TT1D8t00" w:hAnsi="TT1D8t00" w:cs="TT1D8t00"/>
          <w:lang w:val="nl-NL" w:bidi="th-TH"/>
        </w:rPr>
      </w:pPr>
      <w:r w:rsidRPr="00A6176D">
        <w:rPr>
          <w:rFonts w:ascii="TT1D8t00" w:hAnsi="TT1D8t00" w:cs="TT1D8t00"/>
          <w:lang w:val="nl-NL" w:bidi="th-TH"/>
        </w:rPr>
        <w:t>b. magister; dan</w:t>
      </w:r>
    </w:p>
    <w:p w:rsidR="002C6BD1" w:rsidRDefault="00A6176D">
      <w:pPr>
        <w:autoSpaceDE w:val="0"/>
        <w:autoSpaceDN w:val="0"/>
        <w:adjustRightInd w:val="0"/>
        <w:ind w:left="360" w:firstLine="720"/>
        <w:rPr>
          <w:rFonts w:ascii="TT1D8t00" w:hAnsi="TT1D8t00" w:cs="TT1D8t00"/>
          <w:lang w:val="nl-NL" w:bidi="th-TH"/>
        </w:rPr>
      </w:pPr>
      <w:r w:rsidRPr="00A6176D">
        <w:rPr>
          <w:rFonts w:ascii="TT1D8t00" w:hAnsi="TT1D8t00" w:cs="TT1D8t00"/>
          <w:lang w:val="nl-NL" w:bidi="th-TH"/>
        </w:rPr>
        <w:t>c. doktor.</w:t>
      </w:r>
    </w:p>
    <w:p w:rsidR="002C6BD1" w:rsidRDefault="00A6176D">
      <w:pPr>
        <w:autoSpaceDE w:val="0"/>
        <w:autoSpaceDN w:val="0"/>
        <w:adjustRightInd w:val="0"/>
        <w:ind w:left="1080" w:hanging="360"/>
        <w:rPr>
          <w:rFonts w:ascii="TT1D8t00" w:hAnsi="TT1D8t00" w:cs="TT1D8t00"/>
          <w:lang w:val="nl-NL" w:bidi="th-TH"/>
        </w:rPr>
      </w:pPr>
      <w:r w:rsidRPr="00A6176D">
        <w:rPr>
          <w:rFonts w:ascii="TT1D8t00" w:hAnsi="TT1D8t00" w:cs="TT1D8t00"/>
          <w:lang w:val="nl-NL" w:bidi="th-TH"/>
        </w:rPr>
        <w:t>(</w:t>
      </w:r>
      <w:r w:rsidR="00E74169">
        <w:rPr>
          <w:rFonts w:ascii="TT1D8t00" w:hAnsi="TT1D8t00" w:cs="TT1D8t00"/>
          <w:lang w:val="nl-NL" w:bidi="th-TH"/>
        </w:rPr>
        <w:t>3)</w:t>
      </w:r>
      <w:r w:rsidR="00E74169">
        <w:rPr>
          <w:rFonts w:ascii="TT1D8t00" w:hAnsi="TT1D8t00" w:cs="TT1D8t00"/>
          <w:lang w:val="nl-NL" w:bidi="th-TH"/>
        </w:rPr>
        <w:tab/>
      </w:r>
      <w:r w:rsidRPr="00A6176D">
        <w:rPr>
          <w:rFonts w:ascii="TT1D8t00" w:hAnsi="TT1D8t00" w:cs="TT1D8t00"/>
          <w:lang w:val="nl-NL" w:bidi="th-TH"/>
        </w:rPr>
        <w:t>Gelar profesi diberikan oleh Perguruan Tinggi yang menyelenggarakan pendidikan profesi.</w:t>
      </w:r>
    </w:p>
    <w:p w:rsidR="002C6BD1" w:rsidRDefault="00A6176D">
      <w:pPr>
        <w:tabs>
          <w:tab w:val="left" w:pos="720"/>
        </w:tabs>
        <w:autoSpaceDE w:val="0"/>
        <w:autoSpaceDN w:val="0"/>
        <w:adjustRightInd w:val="0"/>
        <w:ind w:left="1080" w:hanging="360"/>
        <w:rPr>
          <w:rFonts w:ascii="TT1D8t00" w:hAnsi="TT1D8t00" w:cs="TT1D8t00"/>
          <w:lang w:val="id-ID" w:bidi="th-TH"/>
        </w:rPr>
      </w:pPr>
      <w:r w:rsidRPr="00A6176D">
        <w:rPr>
          <w:rFonts w:ascii="TT1D8t00" w:hAnsi="TT1D8t00" w:cs="TT1D8t00"/>
          <w:lang w:val="nl-NL" w:bidi="th-TH"/>
        </w:rPr>
        <w:t>(</w:t>
      </w:r>
      <w:r w:rsidR="00E74169">
        <w:rPr>
          <w:rFonts w:ascii="TT1D8t00" w:hAnsi="TT1D8t00" w:cs="TT1D8t00"/>
          <w:lang w:val="nl-NL" w:bidi="th-TH"/>
        </w:rPr>
        <w:t>4</w:t>
      </w:r>
      <w:r w:rsidRPr="00A6176D">
        <w:rPr>
          <w:rFonts w:ascii="TT1D8t00" w:hAnsi="TT1D8t00" w:cs="TT1D8t00"/>
          <w:lang w:val="nl-NL" w:bidi="th-TH"/>
        </w:rPr>
        <w:t>)</w:t>
      </w:r>
      <w:r w:rsidR="00E74169">
        <w:rPr>
          <w:rFonts w:ascii="TT1D8t00" w:hAnsi="TT1D8t00" w:cs="TT1D8t00"/>
          <w:lang w:val="id-ID" w:bidi="th-TH"/>
        </w:rPr>
        <w:tab/>
      </w:r>
      <w:r w:rsidRPr="00A6176D">
        <w:rPr>
          <w:rFonts w:ascii="TT1D8t00" w:hAnsi="TT1D8t00" w:cs="TT1D8t00"/>
          <w:lang w:val="nl-NL" w:bidi="th-TH"/>
        </w:rPr>
        <w:t xml:space="preserve">Gelar profesi sebagaimana dimaksud pada ayat (5) ditetapkan oleh Perguruan Tinggi bersama dengan Kementerian, Kementerian lain, LPNK </w:t>
      </w:r>
      <w:r w:rsidRPr="00A6176D">
        <w:rPr>
          <w:rFonts w:ascii="TT1D8t00" w:hAnsi="TT1D8t00" w:cs="TT1D8t00"/>
          <w:lang w:val="nl-NL" w:bidi="th-TH"/>
        </w:rPr>
        <w:lastRenderedPageBreak/>
        <w:t>dan/atau</w:t>
      </w:r>
      <w:r w:rsidR="00E74169">
        <w:rPr>
          <w:rFonts w:ascii="TT1D8t00" w:hAnsi="TT1D8t00" w:cs="TT1D8t00"/>
          <w:lang w:val="nl-NL" w:bidi="th-TH"/>
        </w:rPr>
        <w:t xml:space="preserve"> </w:t>
      </w:r>
      <w:r w:rsidRPr="00A6176D">
        <w:rPr>
          <w:rFonts w:ascii="TT1D8t00" w:hAnsi="TT1D8t00" w:cs="TT1D8t00"/>
          <w:lang w:val="nl-NL" w:bidi="th-TH"/>
        </w:rPr>
        <w:t>organisasi profesi yang bertanggung jawab terhadap mutu layanan profesi.</w:t>
      </w:r>
    </w:p>
    <w:p w:rsidR="002C6BD1" w:rsidRDefault="002C6BD1">
      <w:pPr>
        <w:tabs>
          <w:tab w:val="left" w:pos="720"/>
        </w:tabs>
        <w:autoSpaceDE w:val="0"/>
        <w:autoSpaceDN w:val="0"/>
        <w:adjustRightInd w:val="0"/>
        <w:ind w:left="1080" w:hanging="360"/>
        <w:rPr>
          <w:rFonts w:ascii="TT1D8t00" w:hAnsi="TT1D8t00" w:cs="TT1D8t00"/>
          <w:lang w:val="id-ID" w:bidi="th-TH"/>
        </w:rPr>
      </w:pPr>
    </w:p>
    <w:p w:rsidR="002C6BD1" w:rsidRDefault="00A6176D">
      <w:pPr>
        <w:autoSpaceDE w:val="0"/>
        <w:autoSpaceDN w:val="0"/>
        <w:adjustRightInd w:val="0"/>
        <w:ind w:left="1080" w:hanging="360"/>
        <w:rPr>
          <w:rFonts w:ascii="TT1D8t00" w:hAnsi="TT1D8t00" w:cs="TT1D8t00"/>
          <w:lang w:val="nl-NL" w:bidi="th-TH"/>
        </w:rPr>
      </w:pPr>
      <w:r w:rsidRPr="00A6176D">
        <w:rPr>
          <w:rFonts w:ascii="TT1D8t00" w:hAnsi="TT1D8t00" w:cs="TT1D8t00"/>
          <w:lang w:val="nl-NL" w:bidi="th-TH"/>
        </w:rPr>
        <w:t>(</w:t>
      </w:r>
      <w:r w:rsidR="00E74169">
        <w:rPr>
          <w:rFonts w:ascii="TT1D8t00" w:hAnsi="TT1D8t00" w:cs="TT1D8t00"/>
          <w:lang w:val="nl-NL" w:bidi="th-TH"/>
        </w:rPr>
        <w:t>5</w:t>
      </w:r>
      <w:r w:rsidRPr="00A6176D">
        <w:rPr>
          <w:rFonts w:ascii="TT1D8t00" w:hAnsi="TT1D8t00" w:cs="TT1D8t00"/>
          <w:lang w:val="nl-NL" w:bidi="th-TH"/>
        </w:rPr>
        <w:t>) Gelar profesi terdiri atas:</w:t>
      </w:r>
    </w:p>
    <w:p w:rsidR="002C6BD1" w:rsidRDefault="00A6176D">
      <w:pPr>
        <w:autoSpaceDE w:val="0"/>
        <w:autoSpaceDN w:val="0"/>
        <w:adjustRightInd w:val="0"/>
        <w:ind w:left="360" w:firstLine="720"/>
        <w:rPr>
          <w:rFonts w:ascii="TT1D8t00" w:hAnsi="TT1D8t00" w:cs="TT1D8t00"/>
          <w:lang w:val="nb-NO" w:bidi="th-TH"/>
        </w:rPr>
      </w:pPr>
      <w:r w:rsidRPr="00A6176D">
        <w:rPr>
          <w:rFonts w:ascii="TT1D8t00" w:hAnsi="TT1D8t00" w:cs="TT1D8t00"/>
          <w:lang w:val="nb-NO" w:bidi="th-TH"/>
        </w:rPr>
        <w:t>a. profesi; dan</w:t>
      </w:r>
    </w:p>
    <w:p w:rsidR="002C6BD1" w:rsidRDefault="00A6176D">
      <w:pPr>
        <w:ind w:left="360" w:firstLine="720"/>
        <w:rPr>
          <w:rFonts w:ascii="TT1D8t00" w:hAnsi="TT1D8t00" w:cs="TT1D8t00"/>
          <w:lang w:val="nb-NO" w:bidi="th-TH"/>
        </w:rPr>
      </w:pPr>
      <w:r w:rsidRPr="00A6176D">
        <w:rPr>
          <w:rFonts w:ascii="TT1D8t00" w:hAnsi="TT1D8t00" w:cs="TT1D8t00"/>
          <w:lang w:val="nb-NO" w:bidi="th-TH"/>
        </w:rPr>
        <w:t>b. spesialis.</w:t>
      </w:r>
    </w:p>
    <w:p w:rsidR="002C6BD1" w:rsidRDefault="002C6BD1">
      <w:pPr>
        <w:ind w:left="720" w:firstLine="720"/>
        <w:rPr>
          <w:rFonts w:ascii="TT1D8t00" w:hAnsi="TT1D8t00" w:cs="TT1D8t00"/>
          <w:lang w:val="nb-NO" w:bidi="th-TH"/>
        </w:rPr>
      </w:pPr>
    </w:p>
    <w:p w:rsidR="002C6BD1" w:rsidRDefault="00A6176D">
      <w:pPr>
        <w:autoSpaceDE w:val="0"/>
        <w:autoSpaceDN w:val="0"/>
        <w:adjustRightInd w:val="0"/>
        <w:jc w:val="center"/>
        <w:rPr>
          <w:rFonts w:ascii="TT1D8t00" w:hAnsi="TT1D8t00" w:cs="TT1D8t00"/>
          <w:lang w:val="nb-NO" w:bidi="th-TH"/>
        </w:rPr>
      </w:pPr>
      <w:r w:rsidRPr="00A6176D">
        <w:rPr>
          <w:rFonts w:ascii="TT1D8t00" w:hAnsi="TT1D8t00" w:cs="TT1D8t00"/>
          <w:lang w:val="nb-NO" w:bidi="th-TH"/>
        </w:rPr>
        <w:t>Pasal 28</w:t>
      </w:r>
    </w:p>
    <w:p w:rsidR="002C6BD1" w:rsidRDefault="00A6176D">
      <w:pPr>
        <w:autoSpaceDE w:val="0"/>
        <w:autoSpaceDN w:val="0"/>
        <w:adjustRightInd w:val="0"/>
        <w:ind w:left="1080" w:hanging="360"/>
        <w:rPr>
          <w:rFonts w:ascii="TT1D8t00" w:hAnsi="TT1D8t00" w:cs="TT1D8t00"/>
          <w:lang w:val="nb-NO" w:bidi="th-TH"/>
        </w:rPr>
      </w:pPr>
      <w:r w:rsidRPr="00A6176D">
        <w:rPr>
          <w:rFonts w:ascii="TT1D8t00" w:hAnsi="TT1D8t00" w:cs="TT1D8t00"/>
          <w:lang w:val="nb-NO" w:bidi="th-TH"/>
        </w:rPr>
        <w:t>(1)</w:t>
      </w:r>
      <w:r w:rsidR="00E74169">
        <w:rPr>
          <w:rFonts w:ascii="TT1D8t00" w:hAnsi="TT1D8t00" w:cs="TT1D8t00"/>
          <w:lang w:val="nb-NO" w:bidi="th-TH"/>
        </w:rPr>
        <w:tab/>
      </w:r>
      <w:r w:rsidRPr="00A6176D">
        <w:rPr>
          <w:rFonts w:ascii="TT1D8t00" w:hAnsi="TT1D8t00" w:cs="TT1D8t00"/>
          <w:lang w:val="nb-NO" w:bidi="th-TH"/>
        </w:rPr>
        <w:t>Gelar akademik, gelar vokasi, atau gelar profesi hanya</w:t>
      </w:r>
      <w:r w:rsidR="00E74169">
        <w:rPr>
          <w:rFonts w:ascii="TT1D8t00" w:hAnsi="TT1D8t00" w:cs="TT1D8t00"/>
          <w:lang w:val="nb-NO" w:bidi="th-TH"/>
        </w:rPr>
        <w:t xml:space="preserve"> </w:t>
      </w:r>
      <w:r w:rsidRPr="00A6176D">
        <w:rPr>
          <w:rFonts w:ascii="TT1D8t00" w:hAnsi="TT1D8t00" w:cs="TT1D8t00"/>
          <w:lang w:val="nb-NO" w:bidi="th-TH"/>
        </w:rPr>
        <w:t>digunakan oleh lulusan dari Perguruan Tinggi yang</w:t>
      </w:r>
      <w:r w:rsidR="00E74169">
        <w:rPr>
          <w:rFonts w:ascii="TT1D8t00" w:hAnsi="TT1D8t00" w:cs="TT1D8t00"/>
          <w:lang w:val="nb-NO" w:bidi="th-TH"/>
        </w:rPr>
        <w:t xml:space="preserve"> </w:t>
      </w:r>
      <w:r w:rsidRPr="00A6176D">
        <w:rPr>
          <w:rFonts w:ascii="TT1D8t00" w:hAnsi="TT1D8t00" w:cs="TT1D8t00"/>
          <w:lang w:val="nb-NO" w:bidi="th-TH"/>
        </w:rPr>
        <w:t>dinyatakan berhak memberikan gelar akademik, gelar</w:t>
      </w:r>
      <w:r w:rsidR="00E74169">
        <w:rPr>
          <w:rFonts w:ascii="TT1D8t00" w:hAnsi="TT1D8t00" w:cs="TT1D8t00"/>
          <w:lang w:val="nb-NO" w:bidi="th-TH"/>
        </w:rPr>
        <w:t xml:space="preserve"> </w:t>
      </w:r>
      <w:r w:rsidRPr="00A6176D">
        <w:rPr>
          <w:rFonts w:ascii="TT1D8t00" w:hAnsi="TT1D8t00" w:cs="TT1D8t00"/>
          <w:lang w:val="nb-NO" w:bidi="th-TH"/>
        </w:rPr>
        <w:t>vokasi, atau gelar profesi.</w:t>
      </w:r>
    </w:p>
    <w:p w:rsidR="002C6BD1" w:rsidRDefault="00A6176D">
      <w:pPr>
        <w:autoSpaceDE w:val="0"/>
        <w:autoSpaceDN w:val="0"/>
        <w:adjustRightInd w:val="0"/>
        <w:ind w:left="1080" w:hanging="360"/>
        <w:rPr>
          <w:rFonts w:ascii="TT1D8t00" w:hAnsi="TT1D8t00" w:cs="TT1D8t00"/>
          <w:lang w:val="nb-NO" w:bidi="th-TH"/>
        </w:rPr>
      </w:pPr>
      <w:r w:rsidRPr="00A6176D">
        <w:rPr>
          <w:rFonts w:ascii="TT1D8t00" w:hAnsi="TT1D8t00" w:cs="TT1D8t00"/>
          <w:lang w:val="nb-NO" w:bidi="th-TH"/>
        </w:rPr>
        <w:t>(2)</w:t>
      </w:r>
      <w:r w:rsidR="00E74169">
        <w:rPr>
          <w:rFonts w:ascii="TT1D8t00" w:hAnsi="TT1D8t00" w:cs="TT1D8t00"/>
          <w:lang w:val="nb-NO" w:bidi="th-TH"/>
        </w:rPr>
        <w:tab/>
      </w:r>
      <w:r w:rsidRPr="00A6176D">
        <w:rPr>
          <w:rFonts w:ascii="TT1D8t00" w:hAnsi="TT1D8t00" w:cs="TT1D8t00"/>
          <w:lang w:val="nb-NO" w:bidi="th-TH"/>
        </w:rPr>
        <w:t>Gelar akademik, gelar vokasi, atau gelar profesi hanya</w:t>
      </w:r>
      <w:r w:rsidR="00E74169">
        <w:rPr>
          <w:rFonts w:ascii="TT1D8t00" w:hAnsi="TT1D8t00" w:cs="TT1D8t00"/>
          <w:lang w:val="nb-NO" w:bidi="th-TH"/>
        </w:rPr>
        <w:t xml:space="preserve"> </w:t>
      </w:r>
      <w:r w:rsidRPr="00A6176D">
        <w:rPr>
          <w:rFonts w:ascii="TT1D8t00" w:hAnsi="TT1D8t00" w:cs="TT1D8t00"/>
          <w:lang w:val="nb-NO" w:bidi="th-TH"/>
        </w:rPr>
        <w:t>dibenarkan dalam bentuk dan inisial atau singkatan</w:t>
      </w:r>
      <w:r w:rsidR="00E74169">
        <w:rPr>
          <w:rFonts w:ascii="TT1D8t00" w:hAnsi="TT1D8t00" w:cs="TT1D8t00"/>
          <w:lang w:val="nb-NO" w:bidi="th-TH"/>
        </w:rPr>
        <w:t xml:space="preserve"> </w:t>
      </w:r>
      <w:r w:rsidRPr="00A6176D">
        <w:rPr>
          <w:rFonts w:ascii="TT1D8t00" w:hAnsi="TT1D8t00" w:cs="TT1D8t00"/>
          <w:lang w:val="nb-NO" w:bidi="th-TH"/>
        </w:rPr>
        <w:t>yang diterima dari Perguruan Tinggi.</w:t>
      </w:r>
    </w:p>
    <w:p w:rsidR="002C6BD1" w:rsidRDefault="00A6176D">
      <w:pPr>
        <w:autoSpaceDE w:val="0"/>
        <w:autoSpaceDN w:val="0"/>
        <w:adjustRightInd w:val="0"/>
        <w:ind w:left="1080" w:hanging="360"/>
        <w:rPr>
          <w:rFonts w:ascii="TT1D8t00" w:hAnsi="TT1D8t00" w:cs="TT1D8t00"/>
          <w:lang w:val="nb-NO" w:bidi="th-TH"/>
        </w:rPr>
      </w:pPr>
      <w:r w:rsidRPr="00A6176D">
        <w:rPr>
          <w:rFonts w:ascii="TT1D8t00" w:hAnsi="TT1D8t00" w:cs="TT1D8t00"/>
          <w:lang w:val="nb-NO" w:bidi="th-TH"/>
        </w:rPr>
        <w:t>(3)</w:t>
      </w:r>
      <w:r w:rsidR="00E74169">
        <w:rPr>
          <w:rFonts w:ascii="TT1D8t00" w:hAnsi="TT1D8t00" w:cs="TT1D8t00"/>
          <w:lang w:val="nb-NO" w:bidi="th-TH"/>
        </w:rPr>
        <w:tab/>
      </w:r>
      <w:r w:rsidRPr="00A6176D">
        <w:rPr>
          <w:rFonts w:ascii="TT1D8t00" w:hAnsi="TT1D8t00" w:cs="TT1D8t00"/>
          <w:lang w:val="nb-NO" w:bidi="th-TH"/>
        </w:rPr>
        <w:t>Gelar akademik dan gelar vokasi dinyatakan tidak sah dan dicabut oleh Menteri apabila dikeluarkan oleh:</w:t>
      </w:r>
    </w:p>
    <w:p w:rsidR="002C6BD1" w:rsidRDefault="00A6176D">
      <w:pPr>
        <w:autoSpaceDE w:val="0"/>
        <w:autoSpaceDN w:val="0"/>
        <w:adjustRightInd w:val="0"/>
        <w:ind w:left="1440" w:hanging="360"/>
        <w:rPr>
          <w:rFonts w:ascii="TT1D8t00" w:hAnsi="TT1D8t00" w:cs="TT1D8t00"/>
          <w:lang w:val="nb-NO" w:bidi="th-TH"/>
        </w:rPr>
      </w:pPr>
      <w:r w:rsidRPr="00A6176D">
        <w:rPr>
          <w:rFonts w:ascii="TT1D8t00" w:hAnsi="TT1D8t00" w:cs="TT1D8t00"/>
          <w:lang w:val="nb-NO" w:bidi="th-TH"/>
        </w:rPr>
        <w:t>a. Perguruan Tinggi dan/atau Program Studi yang tidak terakreditasi; dan/atau</w:t>
      </w:r>
    </w:p>
    <w:p w:rsidR="002C6BD1" w:rsidRDefault="00A6176D">
      <w:pPr>
        <w:autoSpaceDE w:val="0"/>
        <w:autoSpaceDN w:val="0"/>
        <w:adjustRightInd w:val="0"/>
        <w:ind w:left="1440" w:hanging="360"/>
        <w:rPr>
          <w:rFonts w:ascii="TT1D8t00" w:hAnsi="TT1D8t00" w:cs="TT1D8t00"/>
          <w:lang w:val="nb-NO" w:bidi="th-TH"/>
        </w:rPr>
      </w:pPr>
      <w:r w:rsidRPr="00A6176D">
        <w:rPr>
          <w:rFonts w:ascii="TT1D8t00" w:hAnsi="TT1D8t00" w:cs="TT1D8t00"/>
          <w:lang w:val="nb-NO" w:bidi="th-TH"/>
        </w:rPr>
        <w:t xml:space="preserve">b. </w:t>
      </w:r>
      <w:r w:rsidR="00E74169">
        <w:rPr>
          <w:rFonts w:ascii="TT1D8t00" w:hAnsi="TT1D8t00" w:cs="TT1D8t00"/>
          <w:lang w:val="nb-NO" w:bidi="th-TH"/>
        </w:rPr>
        <w:tab/>
        <w:t>P</w:t>
      </w:r>
      <w:r w:rsidRPr="00A6176D">
        <w:rPr>
          <w:rFonts w:ascii="TT1D8t00" w:hAnsi="TT1D8t00" w:cs="TT1D8t00"/>
          <w:lang w:val="nb-NO" w:bidi="th-TH"/>
        </w:rPr>
        <w:t>erseorangan, organisasi, atau penyelenggara Pendidikan Tinggi yang tanpa hak mengeluarkan</w:t>
      </w:r>
      <w:r w:rsidR="00E74169">
        <w:rPr>
          <w:rFonts w:ascii="TT1D8t00" w:hAnsi="TT1D8t00" w:cs="TT1D8t00"/>
          <w:lang w:val="nb-NO" w:bidi="th-TH"/>
        </w:rPr>
        <w:t xml:space="preserve"> </w:t>
      </w:r>
      <w:r w:rsidRPr="00A6176D">
        <w:rPr>
          <w:rFonts w:ascii="TT1D8t00" w:hAnsi="TT1D8t00" w:cs="TT1D8t00"/>
          <w:lang w:val="nb-NO" w:bidi="th-TH"/>
        </w:rPr>
        <w:t>gelar akademik dan gelar vokasi.</w:t>
      </w:r>
    </w:p>
    <w:p w:rsidR="002C6BD1" w:rsidRDefault="00A6176D">
      <w:pPr>
        <w:autoSpaceDE w:val="0"/>
        <w:autoSpaceDN w:val="0"/>
        <w:adjustRightInd w:val="0"/>
        <w:ind w:left="1080" w:hanging="360"/>
        <w:rPr>
          <w:rFonts w:ascii="TT1D8t00" w:hAnsi="TT1D8t00" w:cs="TT1D8t00"/>
          <w:lang w:val="sv-SE" w:bidi="th-TH"/>
        </w:rPr>
      </w:pPr>
      <w:r w:rsidRPr="00A6176D">
        <w:rPr>
          <w:rFonts w:ascii="TT1D8t00" w:hAnsi="TT1D8t00" w:cs="TT1D8t00"/>
          <w:lang w:val="sv-SE" w:bidi="th-TH"/>
        </w:rPr>
        <w:t>(4)</w:t>
      </w:r>
      <w:r w:rsidR="00E74169">
        <w:rPr>
          <w:rFonts w:ascii="TT1D8t00" w:hAnsi="TT1D8t00" w:cs="TT1D8t00"/>
          <w:lang w:val="sv-SE" w:bidi="th-TH"/>
        </w:rPr>
        <w:tab/>
      </w:r>
      <w:r w:rsidRPr="00A6176D">
        <w:rPr>
          <w:rFonts w:ascii="TT1D8t00" w:hAnsi="TT1D8t00" w:cs="TT1D8t00"/>
          <w:lang w:val="sv-SE" w:bidi="th-TH"/>
        </w:rPr>
        <w:t xml:space="preserve">Gelar profesi dinyatakan tidak sah dan dicabut oleh Menteri apabila dikeluarkan oleh: </w:t>
      </w:r>
    </w:p>
    <w:p w:rsidR="002C6BD1" w:rsidRDefault="00A6176D">
      <w:pPr>
        <w:autoSpaceDE w:val="0"/>
        <w:autoSpaceDN w:val="0"/>
        <w:adjustRightInd w:val="0"/>
        <w:ind w:left="1440" w:hanging="360"/>
        <w:rPr>
          <w:rFonts w:ascii="TT1D8t00" w:hAnsi="TT1D8t00" w:cs="TT1D8t00"/>
          <w:lang w:val="sv-SE" w:bidi="th-TH"/>
        </w:rPr>
      </w:pPr>
      <w:r w:rsidRPr="00A6176D">
        <w:rPr>
          <w:rFonts w:ascii="TT1D8t00" w:hAnsi="TT1D8t00" w:cs="TT1D8t00"/>
          <w:lang w:val="sv-SE" w:bidi="th-TH"/>
        </w:rPr>
        <w:t>a. Perguruan Tinggi dan/atau Program Studi yang tidak terakreditasi; dan/atau</w:t>
      </w:r>
    </w:p>
    <w:p w:rsidR="002C6BD1" w:rsidRDefault="00A6176D">
      <w:pPr>
        <w:autoSpaceDE w:val="0"/>
        <w:autoSpaceDN w:val="0"/>
        <w:adjustRightInd w:val="0"/>
        <w:ind w:left="1440" w:hanging="360"/>
        <w:rPr>
          <w:rFonts w:ascii="TT1D8t00" w:hAnsi="TT1D8t00" w:cs="TT1D8t00"/>
          <w:lang w:val="sv-SE" w:bidi="th-TH"/>
        </w:rPr>
      </w:pPr>
      <w:r w:rsidRPr="00A6176D">
        <w:rPr>
          <w:rFonts w:ascii="TT1D8t00" w:hAnsi="TT1D8t00" w:cs="TT1D8t00"/>
          <w:lang w:val="sv-SE" w:bidi="th-TH"/>
        </w:rPr>
        <w:t>b.</w:t>
      </w:r>
      <w:r w:rsidR="00E74169">
        <w:rPr>
          <w:rFonts w:ascii="TT1D8t00" w:hAnsi="TT1D8t00" w:cs="TT1D8t00"/>
          <w:lang w:val="sv-SE" w:bidi="th-TH"/>
        </w:rPr>
        <w:tab/>
        <w:t>P</w:t>
      </w:r>
      <w:r w:rsidRPr="00A6176D">
        <w:rPr>
          <w:rFonts w:ascii="TT1D8t00" w:hAnsi="TT1D8t00" w:cs="TT1D8t00"/>
          <w:lang w:val="sv-SE" w:bidi="th-TH"/>
        </w:rPr>
        <w:t>erseorangan, organisasi, atau lembaga lain yang tanpa hak mengeluarkan gelar profesi.</w:t>
      </w:r>
    </w:p>
    <w:p w:rsidR="002C6BD1" w:rsidRDefault="00A6176D">
      <w:pPr>
        <w:autoSpaceDE w:val="0"/>
        <w:autoSpaceDN w:val="0"/>
        <w:adjustRightInd w:val="0"/>
        <w:ind w:left="1080" w:hanging="360"/>
        <w:rPr>
          <w:rFonts w:ascii="TT1D8t00" w:hAnsi="TT1D8t00" w:cs="TT1D8t00"/>
          <w:lang w:val="sv-SE" w:bidi="th-TH"/>
        </w:rPr>
      </w:pPr>
      <w:r w:rsidRPr="00A6176D">
        <w:rPr>
          <w:rFonts w:ascii="TT1D8t00" w:hAnsi="TT1D8t00" w:cs="TT1D8t00"/>
          <w:lang w:val="sv-SE" w:bidi="th-TH"/>
        </w:rPr>
        <w:t>(5) Gelar akademik, gelar vokasi, atau gelar profesi dinyatakan tidak sah dan dicabut oleh Perguruan Tinggi apabila karya ilmiah yang digunakan untuk memperoleh gelar akademik, gelar vokasi, atau gelar profesi terbukti merupakan hasil jiplakan atau plagiat.</w:t>
      </w:r>
    </w:p>
    <w:p w:rsidR="002C6BD1" w:rsidRDefault="00A6176D">
      <w:pPr>
        <w:autoSpaceDE w:val="0"/>
        <w:autoSpaceDN w:val="0"/>
        <w:adjustRightInd w:val="0"/>
        <w:ind w:left="1080" w:hanging="360"/>
        <w:rPr>
          <w:rFonts w:ascii="TT1D8t00" w:hAnsi="TT1D8t00" w:cs="TT1D8t00"/>
          <w:lang w:val="sv-SE" w:bidi="th-TH"/>
        </w:rPr>
      </w:pPr>
      <w:r w:rsidRPr="00A6176D">
        <w:rPr>
          <w:rFonts w:ascii="TT1D8t00" w:hAnsi="TT1D8t00" w:cs="TT1D8t00"/>
          <w:lang w:val="sv-SE" w:bidi="th-TH"/>
        </w:rPr>
        <w:t>(6)</w:t>
      </w:r>
      <w:r w:rsidR="00E74169">
        <w:rPr>
          <w:rFonts w:ascii="TT1D8t00" w:hAnsi="TT1D8t00" w:cs="TT1D8t00"/>
          <w:lang w:val="sv-SE" w:bidi="th-TH"/>
        </w:rPr>
        <w:tab/>
      </w:r>
      <w:r w:rsidRPr="00A6176D">
        <w:rPr>
          <w:rFonts w:ascii="TT1D8t00" w:hAnsi="TT1D8t00" w:cs="TT1D8t00"/>
          <w:lang w:val="sv-SE" w:bidi="th-TH"/>
        </w:rPr>
        <w:t>Perseorangan, organisasi, atau penyelenggara Pendidikan Tinggi yang tanpa hak dilarang memberikan gelar akademik, gelar vokasi, atau gelar profesi.</w:t>
      </w:r>
    </w:p>
    <w:p w:rsidR="002C6BD1" w:rsidRDefault="00A6176D">
      <w:pPr>
        <w:autoSpaceDE w:val="0"/>
        <w:autoSpaceDN w:val="0"/>
        <w:adjustRightInd w:val="0"/>
        <w:ind w:left="1080" w:hanging="360"/>
        <w:rPr>
          <w:rFonts w:ascii="TT1D8t00" w:hAnsi="TT1D8t00" w:cs="TT1D8t00"/>
          <w:lang w:val="sv-SE" w:bidi="th-TH"/>
        </w:rPr>
      </w:pPr>
      <w:r w:rsidRPr="00A6176D">
        <w:rPr>
          <w:rFonts w:ascii="TT1D8t00" w:hAnsi="TT1D8t00" w:cs="TT1D8t00"/>
          <w:lang w:val="sv-SE" w:bidi="th-TH"/>
        </w:rPr>
        <w:t>(7)</w:t>
      </w:r>
      <w:r w:rsidR="00E74169">
        <w:rPr>
          <w:rFonts w:ascii="TT1D8t00" w:hAnsi="TT1D8t00" w:cs="TT1D8t00"/>
          <w:lang w:val="sv-SE" w:bidi="th-TH"/>
        </w:rPr>
        <w:tab/>
      </w:r>
      <w:r w:rsidRPr="00A6176D">
        <w:rPr>
          <w:rFonts w:ascii="TT1D8t00" w:hAnsi="TT1D8t00" w:cs="TT1D8t00"/>
          <w:lang w:val="sv-SE" w:bidi="th-TH"/>
        </w:rPr>
        <w:t>Perseorangan yang tanpa hak dilarang menggunakan gelar akademik, gelar vokasi, dan/atau gelar profesi.</w:t>
      </w:r>
    </w:p>
    <w:p w:rsidR="002C6BD1" w:rsidRDefault="002C6BD1">
      <w:pPr>
        <w:autoSpaceDE w:val="0"/>
        <w:autoSpaceDN w:val="0"/>
        <w:adjustRightInd w:val="0"/>
        <w:ind w:left="1080" w:hanging="360"/>
        <w:rPr>
          <w:rFonts w:ascii="TT1D8t00" w:hAnsi="TT1D8t00" w:cs="TT1D8t00"/>
          <w:lang w:val="sv-SE" w:bidi="th-TH"/>
        </w:rPr>
      </w:pPr>
    </w:p>
    <w:p w:rsidR="00E74169" w:rsidRPr="00E74169" w:rsidRDefault="00A6176D" w:rsidP="00404727">
      <w:pPr>
        <w:autoSpaceDE w:val="0"/>
        <w:autoSpaceDN w:val="0"/>
        <w:adjustRightInd w:val="0"/>
        <w:jc w:val="center"/>
        <w:rPr>
          <w:rFonts w:ascii="TT1D8t00" w:hAnsi="TT1D8t00" w:cs="TT1D8t00"/>
          <w:lang w:val="sv-SE" w:bidi="th-TH"/>
        </w:rPr>
      </w:pPr>
      <w:r w:rsidRPr="00A6176D">
        <w:rPr>
          <w:rFonts w:ascii="TT1D8t00" w:hAnsi="TT1D8t00" w:cs="TT1D8t00"/>
          <w:lang w:val="sv-SE" w:bidi="th-TH"/>
        </w:rPr>
        <w:t>Pasal 29</w:t>
      </w:r>
    </w:p>
    <w:p w:rsidR="00E74169" w:rsidRPr="00E74169" w:rsidRDefault="00A6176D" w:rsidP="00601552">
      <w:pPr>
        <w:tabs>
          <w:tab w:val="left" w:pos="1080"/>
          <w:tab w:val="left" w:pos="1134"/>
        </w:tabs>
        <w:ind w:left="1080" w:hanging="360"/>
        <w:rPr>
          <w:lang w:val="sv-SE"/>
        </w:rPr>
      </w:pPr>
      <w:r w:rsidRPr="00A6176D">
        <w:rPr>
          <w:lang w:val="sv-SE"/>
        </w:rPr>
        <w:t>(1)</w:t>
      </w:r>
      <w:r w:rsidRPr="00A6176D">
        <w:rPr>
          <w:lang w:val="sv-SE"/>
        </w:rPr>
        <w:tab/>
        <w:t>Kerangka Kualifikasi Nasional merupakan penjenjangan capaian pembelajaran yang menyetarakan luaran bidang pendidikan formal, nonformal, informal, atau pengalaman kerja dalam rangka pengakuan kompetensi kerja sesuai dengan struktur pekerjaan diberbagai sektor.</w:t>
      </w:r>
    </w:p>
    <w:p w:rsidR="00E74169" w:rsidRPr="00E74169" w:rsidRDefault="00A6176D" w:rsidP="00601552">
      <w:pPr>
        <w:tabs>
          <w:tab w:val="left" w:pos="1080"/>
          <w:tab w:val="left" w:pos="1134"/>
        </w:tabs>
        <w:autoSpaceDE w:val="0"/>
        <w:autoSpaceDN w:val="0"/>
        <w:adjustRightInd w:val="0"/>
        <w:ind w:left="1080" w:hanging="360"/>
        <w:rPr>
          <w:rFonts w:ascii="TT1D8t00" w:hAnsi="TT1D8t00" w:cs="TT1D8t00"/>
          <w:lang w:val="sv-SE" w:bidi="th-TH"/>
        </w:rPr>
      </w:pPr>
      <w:r w:rsidRPr="00A6176D">
        <w:rPr>
          <w:rFonts w:ascii="TT1D8t00" w:hAnsi="TT1D8t00" w:cs="TT1D8t00"/>
          <w:lang w:val="sv-SE" w:bidi="th-TH"/>
        </w:rPr>
        <w:t>(2)</w:t>
      </w:r>
      <w:r w:rsidRPr="00A6176D">
        <w:rPr>
          <w:rFonts w:ascii="TT1D8t00" w:hAnsi="TT1D8t00" w:cs="TT1D8t00"/>
          <w:lang w:val="sv-SE" w:bidi="th-TH"/>
        </w:rPr>
        <w:tab/>
        <w:t>Kerangka Kualifikasi Nasional sebagaimana dimaksud pada ayat (1) menjadi acuan pokok dalam penetapan kompetensi lulusan pendidikan akademik, pendidikan vokasi, dan pendidikan profesi.</w:t>
      </w:r>
    </w:p>
    <w:p w:rsidR="00E74169" w:rsidRPr="00E74169" w:rsidRDefault="00A6176D" w:rsidP="00601552">
      <w:pPr>
        <w:tabs>
          <w:tab w:val="left" w:pos="1080"/>
          <w:tab w:val="left" w:pos="1134"/>
        </w:tabs>
        <w:autoSpaceDE w:val="0"/>
        <w:autoSpaceDN w:val="0"/>
        <w:adjustRightInd w:val="0"/>
        <w:ind w:left="1080" w:hanging="360"/>
        <w:rPr>
          <w:rFonts w:ascii="TT1D8t00" w:hAnsi="TT1D8t00" w:cs="TT1D8t00"/>
          <w:lang w:val="sv-SE" w:bidi="th-TH"/>
        </w:rPr>
      </w:pPr>
      <w:r w:rsidRPr="00A6176D">
        <w:rPr>
          <w:rFonts w:ascii="TT1D8t00" w:hAnsi="TT1D8t00" w:cs="TT1D8t00"/>
          <w:lang w:val="sv-SE" w:bidi="th-TH"/>
        </w:rPr>
        <w:t>(3)</w:t>
      </w:r>
      <w:r w:rsidRPr="00A6176D">
        <w:rPr>
          <w:rFonts w:ascii="TT1D8t00" w:hAnsi="TT1D8t00" w:cs="TT1D8t00"/>
          <w:lang w:val="sv-SE" w:bidi="th-TH"/>
        </w:rPr>
        <w:tab/>
        <w:t>Penetapan kompetensi lulusan sebagaimana dimaksud pada ayat (2) ditetapkan oleh Menteri.</w:t>
      </w:r>
    </w:p>
    <w:p w:rsidR="00E74169" w:rsidRPr="00E74169" w:rsidRDefault="00E74169" w:rsidP="00EB68B3">
      <w:pPr>
        <w:rPr>
          <w:lang w:val="sv-SE"/>
        </w:rPr>
      </w:pPr>
    </w:p>
    <w:p w:rsidR="002C6BD1" w:rsidRDefault="00A6176D">
      <w:pPr>
        <w:autoSpaceDE w:val="0"/>
        <w:autoSpaceDN w:val="0"/>
        <w:adjustRightInd w:val="0"/>
        <w:jc w:val="center"/>
        <w:rPr>
          <w:rFonts w:ascii="TT1D8t00" w:hAnsi="TT1D8t00" w:cs="TT1D8t00"/>
          <w:lang w:val="sv-SE" w:bidi="th-TH"/>
        </w:rPr>
      </w:pPr>
      <w:r w:rsidRPr="00A6176D">
        <w:rPr>
          <w:rFonts w:ascii="TT1D8t00" w:hAnsi="TT1D8t00" w:cs="TT1D8t00"/>
          <w:lang w:val="sv-SE" w:bidi="th-TH"/>
        </w:rPr>
        <w:t>Pasal 42</w:t>
      </w:r>
    </w:p>
    <w:p w:rsidR="002C6BD1" w:rsidRDefault="00A6176D">
      <w:pPr>
        <w:autoSpaceDE w:val="0"/>
        <w:autoSpaceDN w:val="0"/>
        <w:adjustRightInd w:val="0"/>
        <w:ind w:left="1080" w:hanging="360"/>
        <w:rPr>
          <w:rFonts w:ascii="TT1D8t00" w:hAnsi="TT1D8t00" w:cs="TT1D8t00"/>
          <w:lang w:val="sv-SE" w:bidi="th-TH"/>
        </w:rPr>
      </w:pPr>
      <w:r w:rsidRPr="00A6176D">
        <w:rPr>
          <w:rFonts w:ascii="TT1D8t00" w:hAnsi="TT1D8t00" w:cs="TT1D8t00"/>
          <w:lang w:val="sv-SE" w:bidi="th-TH"/>
        </w:rPr>
        <w:t>(1)</w:t>
      </w:r>
      <w:r w:rsidR="00E74169">
        <w:rPr>
          <w:rFonts w:ascii="TT1D8t00" w:hAnsi="TT1D8t00" w:cs="TT1D8t00"/>
          <w:lang w:val="sv-SE" w:bidi="th-TH"/>
        </w:rPr>
        <w:tab/>
      </w:r>
      <w:r w:rsidRPr="00A6176D">
        <w:rPr>
          <w:rFonts w:ascii="TT1D8t00" w:hAnsi="TT1D8t00" w:cs="TT1D8t00"/>
          <w:lang w:val="sv-SE" w:bidi="th-TH"/>
        </w:rPr>
        <w:t>Ijazah diberikan kep</w:t>
      </w:r>
      <w:r w:rsidR="00E74169">
        <w:rPr>
          <w:rFonts w:ascii="TT1D8t00" w:hAnsi="TT1D8t00" w:cs="TT1D8t00"/>
          <w:lang w:val="sv-SE" w:bidi="th-TH"/>
        </w:rPr>
        <w:t xml:space="preserve">ada lulusan pendidikan akademik </w:t>
      </w:r>
      <w:r w:rsidRPr="00A6176D">
        <w:rPr>
          <w:rFonts w:ascii="TT1D8t00" w:hAnsi="TT1D8t00" w:cs="TT1D8t00"/>
          <w:lang w:val="sv-SE" w:bidi="th-TH"/>
        </w:rPr>
        <w:t>dan pendidikan vokasi sebagai pengakuan terhadap</w:t>
      </w:r>
      <w:r w:rsidR="00E74169">
        <w:rPr>
          <w:rFonts w:ascii="TT1D8t00" w:hAnsi="TT1D8t00" w:cs="TT1D8t00"/>
          <w:lang w:val="sv-SE" w:bidi="th-TH"/>
        </w:rPr>
        <w:t xml:space="preserve"> </w:t>
      </w:r>
      <w:r w:rsidRPr="00A6176D">
        <w:rPr>
          <w:rFonts w:ascii="TT1D8t00" w:hAnsi="TT1D8t00" w:cs="TT1D8t00"/>
          <w:lang w:val="sv-SE" w:bidi="th-TH"/>
        </w:rPr>
        <w:t xml:space="preserve">prestasi belajar dan/atau </w:t>
      </w:r>
      <w:r w:rsidRPr="00A6176D">
        <w:rPr>
          <w:rFonts w:ascii="TT1D8t00" w:hAnsi="TT1D8t00" w:cs="TT1D8t00"/>
          <w:lang w:val="sv-SE" w:bidi="th-TH"/>
        </w:rPr>
        <w:lastRenderedPageBreak/>
        <w:t>penyelesaian suatu program</w:t>
      </w:r>
      <w:r w:rsidR="00E74169">
        <w:rPr>
          <w:rFonts w:ascii="TT1D8t00" w:hAnsi="TT1D8t00" w:cs="TT1D8t00"/>
          <w:lang w:val="sv-SE" w:bidi="th-TH"/>
        </w:rPr>
        <w:t xml:space="preserve"> </w:t>
      </w:r>
      <w:r w:rsidRPr="00A6176D">
        <w:rPr>
          <w:rFonts w:ascii="TT1D8t00" w:hAnsi="TT1D8t00" w:cs="TT1D8t00"/>
          <w:lang w:val="sv-SE" w:bidi="th-TH"/>
        </w:rPr>
        <w:t>studi terakreditasi yang diselenggarakan oleh Perguruan Tinggi.</w:t>
      </w:r>
    </w:p>
    <w:p w:rsidR="002C6BD1" w:rsidRDefault="00A6176D">
      <w:pPr>
        <w:autoSpaceDE w:val="0"/>
        <w:autoSpaceDN w:val="0"/>
        <w:adjustRightInd w:val="0"/>
        <w:ind w:left="1080" w:hanging="360"/>
        <w:rPr>
          <w:rFonts w:ascii="TT1D8t00" w:hAnsi="TT1D8t00" w:cs="TT1D8t00"/>
          <w:lang w:val="sv-SE" w:bidi="th-TH"/>
        </w:rPr>
      </w:pPr>
      <w:r w:rsidRPr="00A6176D">
        <w:rPr>
          <w:rFonts w:ascii="TT1D8t00" w:hAnsi="TT1D8t00" w:cs="TT1D8t00"/>
          <w:lang w:val="sv-SE" w:bidi="th-TH"/>
        </w:rPr>
        <w:t>(2)</w:t>
      </w:r>
      <w:r w:rsidR="00E74169">
        <w:rPr>
          <w:rFonts w:ascii="TT1D8t00" w:hAnsi="TT1D8t00" w:cs="TT1D8t00"/>
          <w:lang w:val="sv-SE" w:bidi="th-TH"/>
        </w:rPr>
        <w:tab/>
      </w:r>
      <w:r w:rsidRPr="00A6176D">
        <w:rPr>
          <w:rFonts w:ascii="TT1D8t00" w:hAnsi="TT1D8t00" w:cs="TT1D8t00"/>
          <w:lang w:val="sv-SE" w:bidi="th-TH"/>
        </w:rPr>
        <w:t>Ijazah sebagaimana dimaksud pada ayat (1) diterbitkan oleh Perguruan Tinggi yang memuat</w:t>
      </w:r>
      <w:r w:rsidR="00E74169">
        <w:rPr>
          <w:rFonts w:ascii="TT1D8t00" w:hAnsi="TT1D8t00" w:cs="TT1D8t00"/>
          <w:lang w:val="sv-SE" w:bidi="th-TH"/>
        </w:rPr>
        <w:t xml:space="preserve"> </w:t>
      </w:r>
      <w:r w:rsidRPr="00A6176D">
        <w:rPr>
          <w:rFonts w:ascii="TT1D8t00" w:hAnsi="TT1D8t00" w:cs="TT1D8t00"/>
          <w:lang w:val="sv-SE" w:bidi="th-TH"/>
        </w:rPr>
        <w:t>Program Studi dan gelar yang berhak dipakai oleh</w:t>
      </w:r>
      <w:r w:rsidR="00E74169">
        <w:rPr>
          <w:rFonts w:ascii="TT1D8t00" w:hAnsi="TT1D8t00" w:cs="TT1D8t00"/>
          <w:lang w:val="sv-SE" w:bidi="th-TH"/>
        </w:rPr>
        <w:t xml:space="preserve"> </w:t>
      </w:r>
      <w:r w:rsidRPr="00A6176D">
        <w:rPr>
          <w:rFonts w:ascii="TT1D8t00" w:hAnsi="TT1D8t00" w:cs="TT1D8t00"/>
          <w:lang w:val="sv-SE" w:bidi="th-TH"/>
        </w:rPr>
        <w:t>lulusan Pendidikan Tinggi.</w:t>
      </w:r>
    </w:p>
    <w:p w:rsidR="002C6BD1" w:rsidRDefault="00A6176D">
      <w:pPr>
        <w:autoSpaceDE w:val="0"/>
        <w:autoSpaceDN w:val="0"/>
        <w:adjustRightInd w:val="0"/>
        <w:ind w:left="1080" w:hanging="360"/>
        <w:rPr>
          <w:rFonts w:ascii="TT1D8t00" w:hAnsi="TT1D8t00" w:cs="TT1D8t00"/>
          <w:lang w:val="sv-SE" w:bidi="th-TH"/>
        </w:rPr>
      </w:pPr>
      <w:r w:rsidRPr="00A6176D">
        <w:rPr>
          <w:rFonts w:ascii="TT1D8t00" w:hAnsi="TT1D8t00" w:cs="TT1D8t00"/>
          <w:lang w:val="sv-SE" w:bidi="th-TH"/>
        </w:rPr>
        <w:t>(3)</w:t>
      </w:r>
      <w:r w:rsidR="00E74169">
        <w:rPr>
          <w:rFonts w:ascii="TT1D8t00" w:hAnsi="TT1D8t00" w:cs="TT1D8t00"/>
          <w:lang w:val="sv-SE" w:bidi="th-TH"/>
        </w:rPr>
        <w:tab/>
      </w:r>
      <w:r w:rsidRPr="00A6176D">
        <w:rPr>
          <w:rFonts w:ascii="TT1D8t00" w:hAnsi="TT1D8t00" w:cs="TT1D8t00"/>
          <w:lang w:val="sv-SE" w:bidi="th-TH"/>
        </w:rPr>
        <w:t>Lulusan Pendidikan Tinggi yang menggunakan karya ilmiah untuk memperoleh ijazah dan gelar, yang</w:t>
      </w:r>
      <w:r w:rsidR="00E74169">
        <w:rPr>
          <w:rFonts w:ascii="TT1D8t00" w:hAnsi="TT1D8t00" w:cs="TT1D8t00"/>
          <w:lang w:val="sv-SE" w:bidi="th-TH"/>
        </w:rPr>
        <w:t xml:space="preserve"> </w:t>
      </w:r>
      <w:r w:rsidRPr="00A6176D">
        <w:rPr>
          <w:rFonts w:ascii="TT1D8t00" w:hAnsi="TT1D8t00" w:cs="TT1D8t00"/>
          <w:lang w:val="sv-SE" w:bidi="th-TH"/>
        </w:rPr>
        <w:t>terbukti merupakan hasil jiplakan atau plagiat,</w:t>
      </w:r>
      <w:r w:rsidR="00E74169">
        <w:rPr>
          <w:rFonts w:ascii="TT1D8t00" w:hAnsi="TT1D8t00" w:cs="TT1D8t00"/>
          <w:lang w:val="sv-SE" w:bidi="th-TH"/>
        </w:rPr>
        <w:t xml:space="preserve"> </w:t>
      </w:r>
      <w:r w:rsidRPr="00A6176D">
        <w:rPr>
          <w:rFonts w:ascii="TT1D8t00" w:hAnsi="TT1D8t00" w:cs="TT1D8t00"/>
          <w:lang w:val="sv-SE" w:bidi="th-TH"/>
        </w:rPr>
        <w:t>ijazahnya dinyatakan tidak sah dan gelarnya dicabut</w:t>
      </w:r>
      <w:r w:rsidR="00E74169">
        <w:rPr>
          <w:rFonts w:ascii="TT1D8t00" w:hAnsi="TT1D8t00" w:cs="TT1D8t00"/>
          <w:lang w:val="sv-SE" w:bidi="th-TH"/>
        </w:rPr>
        <w:t xml:space="preserve"> </w:t>
      </w:r>
      <w:r w:rsidRPr="00A6176D">
        <w:rPr>
          <w:rFonts w:ascii="TT1D8t00" w:hAnsi="TT1D8t00" w:cs="TT1D8t00"/>
          <w:lang w:val="sv-SE" w:bidi="th-TH"/>
        </w:rPr>
        <w:t>oleh Perguruan Tinggi.</w:t>
      </w:r>
    </w:p>
    <w:p w:rsidR="002C6BD1" w:rsidRDefault="00A6176D">
      <w:pPr>
        <w:autoSpaceDE w:val="0"/>
        <w:autoSpaceDN w:val="0"/>
        <w:adjustRightInd w:val="0"/>
        <w:ind w:left="1080" w:hanging="360"/>
        <w:rPr>
          <w:rFonts w:ascii="TT1D8t00" w:hAnsi="TT1D8t00" w:cs="TT1D8t00"/>
          <w:lang w:val="sv-SE" w:bidi="th-TH"/>
        </w:rPr>
      </w:pPr>
      <w:r w:rsidRPr="00A6176D">
        <w:rPr>
          <w:rFonts w:ascii="TT1D8t00" w:hAnsi="TT1D8t00" w:cs="TT1D8t00"/>
          <w:lang w:val="sv-SE" w:bidi="th-TH"/>
        </w:rPr>
        <w:t>(4)</w:t>
      </w:r>
      <w:r w:rsidR="00E74169">
        <w:rPr>
          <w:rFonts w:ascii="TT1D8t00" w:hAnsi="TT1D8t00" w:cs="TT1D8t00"/>
          <w:lang w:val="sv-SE" w:bidi="th-TH"/>
        </w:rPr>
        <w:tab/>
      </w:r>
      <w:r w:rsidRPr="00A6176D">
        <w:rPr>
          <w:rFonts w:ascii="TT1D8t00" w:hAnsi="TT1D8t00" w:cs="TT1D8t00"/>
          <w:lang w:val="sv-SE" w:bidi="th-TH"/>
        </w:rPr>
        <w:t>Perseorangan, organisasi, atau penyelenggara Pendidikan Tinggi yang tanpa hak dilarang memberikan ijazah.</w:t>
      </w:r>
    </w:p>
    <w:p w:rsidR="002C6BD1" w:rsidRDefault="002C6BD1">
      <w:pPr>
        <w:autoSpaceDE w:val="0"/>
        <w:autoSpaceDN w:val="0"/>
        <w:adjustRightInd w:val="0"/>
        <w:ind w:left="900" w:hanging="360"/>
        <w:rPr>
          <w:rFonts w:ascii="TT1D8t00" w:hAnsi="TT1D8t00" w:cs="TT1D8t00"/>
          <w:lang w:val="sv-SE" w:bidi="th-TH"/>
        </w:rPr>
      </w:pPr>
    </w:p>
    <w:p w:rsidR="002C6BD1" w:rsidRDefault="00A6176D">
      <w:pPr>
        <w:autoSpaceDE w:val="0"/>
        <w:autoSpaceDN w:val="0"/>
        <w:adjustRightInd w:val="0"/>
        <w:jc w:val="center"/>
        <w:rPr>
          <w:rFonts w:ascii="TT1D8t00" w:hAnsi="TT1D8t00" w:cs="TT1D8t00"/>
          <w:color w:val="000000"/>
          <w:lang w:val="sv-SE" w:bidi="th-TH"/>
        </w:rPr>
      </w:pPr>
      <w:r w:rsidRPr="00A6176D">
        <w:rPr>
          <w:rFonts w:ascii="TT1D8t00" w:hAnsi="TT1D8t00" w:cs="TT1D8t00"/>
          <w:color w:val="000000"/>
          <w:lang w:val="sv-SE" w:bidi="th-TH"/>
        </w:rPr>
        <w:t>Pasal 43</w:t>
      </w:r>
    </w:p>
    <w:p w:rsidR="002C6BD1" w:rsidRDefault="00A6176D">
      <w:pPr>
        <w:autoSpaceDE w:val="0"/>
        <w:autoSpaceDN w:val="0"/>
        <w:adjustRightInd w:val="0"/>
        <w:ind w:left="1080" w:hanging="360"/>
        <w:rPr>
          <w:rFonts w:ascii="TT1D8t00" w:hAnsi="TT1D8t00" w:cs="TT1D8t00"/>
          <w:color w:val="000000"/>
          <w:lang w:val="sv-SE" w:bidi="th-TH"/>
        </w:rPr>
      </w:pPr>
      <w:r w:rsidRPr="00A6176D">
        <w:rPr>
          <w:rFonts w:ascii="TT1D8t00" w:hAnsi="TT1D8t00" w:cs="TT1D8t00"/>
          <w:color w:val="000000"/>
          <w:lang w:val="sv-SE" w:bidi="th-TH"/>
        </w:rPr>
        <w:t>(1)</w:t>
      </w:r>
      <w:r w:rsidR="00E74169">
        <w:rPr>
          <w:rFonts w:ascii="TT1D8t00" w:hAnsi="TT1D8t00" w:cs="TT1D8t00"/>
          <w:color w:val="000000"/>
          <w:lang w:val="sv-SE" w:bidi="th-TH"/>
        </w:rPr>
        <w:tab/>
      </w:r>
      <w:r w:rsidRPr="00A6176D">
        <w:rPr>
          <w:rFonts w:ascii="TT1D8t00" w:hAnsi="TT1D8t00" w:cs="TT1D8t00"/>
          <w:color w:val="000000"/>
          <w:lang w:val="sv-SE" w:bidi="th-TH"/>
        </w:rPr>
        <w:t>Sertifikat profesi merupakan pengakuan untuk</w:t>
      </w:r>
      <w:r w:rsidR="00E74169">
        <w:rPr>
          <w:rFonts w:ascii="TT1D8t00" w:hAnsi="TT1D8t00" w:cs="TT1D8t00"/>
          <w:color w:val="000000"/>
          <w:lang w:val="sv-SE" w:bidi="th-TH"/>
        </w:rPr>
        <w:t xml:space="preserve"> </w:t>
      </w:r>
      <w:r w:rsidRPr="00A6176D">
        <w:rPr>
          <w:rFonts w:ascii="TT1D8t00" w:hAnsi="TT1D8t00" w:cs="TT1D8t00"/>
          <w:color w:val="000000"/>
          <w:lang w:val="sv-SE" w:bidi="th-TH"/>
        </w:rPr>
        <w:t>melakukan praktik profesi yang diperoleh lulusan</w:t>
      </w:r>
      <w:r w:rsidR="00E74169">
        <w:rPr>
          <w:rFonts w:ascii="TT1D8t00" w:hAnsi="TT1D8t00" w:cs="TT1D8t00"/>
          <w:color w:val="000000"/>
          <w:lang w:val="sv-SE" w:bidi="th-TH"/>
        </w:rPr>
        <w:t xml:space="preserve"> </w:t>
      </w:r>
      <w:r w:rsidRPr="00A6176D">
        <w:rPr>
          <w:rFonts w:ascii="TT1D8t00" w:hAnsi="TT1D8t00" w:cs="TT1D8t00"/>
          <w:color w:val="000000"/>
          <w:lang w:val="sv-SE" w:bidi="th-TH"/>
        </w:rPr>
        <w:t>pendidikan profesi yang diselenggarakan oleh</w:t>
      </w:r>
      <w:r w:rsidR="00E74169">
        <w:rPr>
          <w:rFonts w:ascii="TT1D8t00" w:hAnsi="TT1D8t00" w:cs="TT1D8t00"/>
          <w:color w:val="000000"/>
          <w:lang w:val="sv-SE" w:bidi="th-TH"/>
        </w:rPr>
        <w:t xml:space="preserve"> </w:t>
      </w:r>
      <w:r w:rsidRPr="00A6176D">
        <w:rPr>
          <w:rFonts w:ascii="TT1D8t00" w:hAnsi="TT1D8t00" w:cs="TT1D8t00"/>
          <w:color w:val="000000"/>
          <w:lang w:val="sv-SE" w:bidi="th-TH"/>
        </w:rPr>
        <w:t>Perguruan Tinggi bekerja sama dengan Kementerian,</w:t>
      </w:r>
      <w:r w:rsidR="00E74169">
        <w:rPr>
          <w:rFonts w:ascii="TT1D8t00" w:hAnsi="TT1D8t00" w:cs="TT1D8t00"/>
          <w:color w:val="000000"/>
          <w:lang w:val="sv-SE" w:bidi="th-TH"/>
        </w:rPr>
        <w:t xml:space="preserve"> </w:t>
      </w:r>
      <w:r w:rsidRPr="00A6176D">
        <w:rPr>
          <w:rFonts w:ascii="TT1D8t00" w:hAnsi="TT1D8t00" w:cs="TT1D8t00"/>
          <w:color w:val="000000"/>
          <w:lang w:val="sv-SE" w:bidi="th-TH"/>
        </w:rPr>
        <w:t>Kementerian lain, LPNK, dan/atau organisasi profesi</w:t>
      </w:r>
      <w:r w:rsidR="00E74169">
        <w:rPr>
          <w:rFonts w:ascii="TT1D8t00" w:hAnsi="TT1D8t00" w:cs="TT1D8t00"/>
          <w:color w:val="000000"/>
          <w:lang w:val="sv-SE" w:bidi="th-TH"/>
        </w:rPr>
        <w:t xml:space="preserve"> </w:t>
      </w:r>
      <w:r w:rsidRPr="00A6176D">
        <w:rPr>
          <w:rFonts w:ascii="TT1D8t00" w:hAnsi="TT1D8t00" w:cs="TT1D8t00"/>
          <w:color w:val="000000"/>
          <w:lang w:val="sv-SE" w:bidi="th-TH"/>
        </w:rPr>
        <w:t>yang bertanggung jawab atas mutu layanan profesi,</w:t>
      </w:r>
      <w:r w:rsidR="00E74169">
        <w:rPr>
          <w:rFonts w:ascii="TT1D8t00" w:hAnsi="TT1D8t00" w:cs="TT1D8t00"/>
          <w:color w:val="000000"/>
          <w:lang w:val="sv-SE" w:bidi="th-TH"/>
        </w:rPr>
        <w:t xml:space="preserve"> </w:t>
      </w:r>
      <w:r w:rsidRPr="00A6176D">
        <w:rPr>
          <w:rFonts w:ascii="TT1D8t00" w:hAnsi="TT1D8t00" w:cs="TT1D8t00"/>
          <w:color w:val="000000"/>
          <w:lang w:val="sv-SE" w:bidi="th-TH"/>
        </w:rPr>
        <w:t xml:space="preserve">dan/atau badan lain sesuai dengan </w:t>
      </w:r>
      <w:r w:rsidRPr="00A6176D">
        <w:rPr>
          <w:rFonts w:ascii="TT1D8t00" w:hAnsi="TT1D8t00" w:cs="TT1D8t00"/>
          <w:lang w:val="sv-SE" w:bidi="th-TH"/>
        </w:rPr>
        <w:t>ketentuan</w:t>
      </w:r>
      <w:r w:rsidR="00E74169">
        <w:rPr>
          <w:rFonts w:ascii="TT1D8t00" w:hAnsi="TT1D8t00" w:cs="TT1D8t00"/>
          <w:color w:val="000000"/>
          <w:lang w:val="sv-SE" w:bidi="th-TH"/>
        </w:rPr>
        <w:t xml:space="preserve"> </w:t>
      </w:r>
      <w:r w:rsidRPr="00A6176D">
        <w:rPr>
          <w:rFonts w:ascii="TT1D8t00" w:hAnsi="TT1D8t00" w:cs="TT1D8t00"/>
          <w:color w:val="000000"/>
          <w:lang w:val="sv-SE" w:bidi="th-TH"/>
        </w:rPr>
        <w:t>peraturan perundang-undangan.</w:t>
      </w:r>
    </w:p>
    <w:p w:rsidR="002C6BD1" w:rsidRDefault="00A6176D">
      <w:pPr>
        <w:autoSpaceDE w:val="0"/>
        <w:autoSpaceDN w:val="0"/>
        <w:adjustRightInd w:val="0"/>
        <w:ind w:left="1080" w:hanging="360"/>
        <w:rPr>
          <w:rFonts w:ascii="TT1D8t00" w:hAnsi="TT1D8t00" w:cs="TT1D8t00"/>
          <w:lang w:val="sv-SE" w:bidi="th-TH"/>
        </w:rPr>
      </w:pPr>
      <w:r w:rsidRPr="00A6176D">
        <w:rPr>
          <w:rFonts w:ascii="TT1D8t00" w:hAnsi="TT1D8t00" w:cs="TT1D8t00"/>
          <w:lang w:val="sv-SE" w:bidi="th-TH"/>
        </w:rPr>
        <w:t>(2)</w:t>
      </w:r>
      <w:r w:rsidR="00E74169">
        <w:rPr>
          <w:rFonts w:ascii="TT1D8t00" w:hAnsi="TT1D8t00" w:cs="TT1D8t00"/>
          <w:lang w:val="sv-SE" w:bidi="th-TH"/>
        </w:rPr>
        <w:tab/>
      </w:r>
      <w:r w:rsidRPr="00A6176D">
        <w:rPr>
          <w:rFonts w:ascii="TT1D8t00" w:hAnsi="TT1D8t00" w:cs="TT1D8t00"/>
          <w:lang w:val="sv-SE" w:bidi="th-TH"/>
        </w:rPr>
        <w:t>Sertifikat profesi sebagaimana dimaksud pada ayat (1) diterbitkan oleh Perguruan Tinggi bersama dengan</w:t>
      </w:r>
      <w:r w:rsidR="00E74169">
        <w:rPr>
          <w:rFonts w:ascii="TT1D8t00" w:hAnsi="TT1D8t00" w:cs="TT1D8t00"/>
          <w:lang w:val="sv-SE" w:bidi="th-TH"/>
        </w:rPr>
        <w:t xml:space="preserve"> </w:t>
      </w:r>
      <w:r w:rsidRPr="00A6176D">
        <w:rPr>
          <w:rFonts w:ascii="TT1D8t00" w:hAnsi="TT1D8t00" w:cs="TT1D8t00"/>
          <w:lang w:val="sv-SE" w:bidi="th-TH"/>
        </w:rPr>
        <w:t>Kementerian, Kementerian lain, LPNK, dan/atau</w:t>
      </w:r>
      <w:r w:rsidR="00E74169">
        <w:rPr>
          <w:rFonts w:ascii="TT1D8t00" w:hAnsi="TT1D8t00" w:cs="TT1D8t00"/>
          <w:lang w:val="sv-SE" w:bidi="th-TH"/>
        </w:rPr>
        <w:t xml:space="preserve"> </w:t>
      </w:r>
      <w:r w:rsidRPr="00A6176D">
        <w:rPr>
          <w:rFonts w:ascii="TT1D8t00" w:hAnsi="TT1D8t00" w:cs="TT1D8t00"/>
          <w:lang w:val="sv-SE" w:bidi="th-TH"/>
        </w:rPr>
        <w:t>organisasi profesi yang bertanggung jawab terhadap</w:t>
      </w:r>
      <w:r w:rsidR="00E74169">
        <w:rPr>
          <w:rFonts w:ascii="TT1D8t00" w:hAnsi="TT1D8t00" w:cs="TT1D8t00"/>
          <w:lang w:val="sv-SE" w:bidi="th-TH"/>
        </w:rPr>
        <w:t xml:space="preserve"> </w:t>
      </w:r>
      <w:r w:rsidRPr="00A6176D">
        <w:rPr>
          <w:rFonts w:ascii="TT1D8t00" w:hAnsi="TT1D8t00" w:cs="TT1D8t00"/>
          <w:lang w:val="sv-SE" w:bidi="th-TH"/>
        </w:rPr>
        <w:t>mutu layanan profesi, dan/atau badan lain sesuai</w:t>
      </w:r>
      <w:r w:rsidR="00E74169">
        <w:rPr>
          <w:rFonts w:ascii="TT1D8t00" w:hAnsi="TT1D8t00" w:cs="TT1D8t00"/>
          <w:lang w:val="sv-SE" w:bidi="th-TH"/>
        </w:rPr>
        <w:t xml:space="preserve"> </w:t>
      </w:r>
      <w:r w:rsidRPr="00A6176D">
        <w:rPr>
          <w:rFonts w:ascii="TT1D8t00" w:hAnsi="TT1D8t00" w:cs="TT1D8t00"/>
          <w:lang w:val="sv-SE" w:bidi="th-TH"/>
        </w:rPr>
        <w:t>dengan ketentuan peraturan perundang-undangan.</w:t>
      </w:r>
    </w:p>
    <w:p w:rsidR="002C6BD1" w:rsidRDefault="00A6176D">
      <w:pPr>
        <w:autoSpaceDE w:val="0"/>
        <w:autoSpaceDN w:val="0"/>
        <w:adjustRightInd w:val="0"/>
        <w:ind w:left="1080" w:hanging="360"/>
        <w:rPr>
          <w:rFonts w:ascii="TT1D8t00" w:hAnsi="TT1D8t00" w:cs="TT1D8t00"/>
          <w:lang w:val="sv-SE" w:bidi="th-TH"/>
        </w:rPr>
      </w:pPr>
      <w:r w:rsidRPr="00A6176D">
        <w:rPr>
          <w:rFonts w:ascii="TT1D8t00" w:hAnsi="TT1D8t00" w:cs="TT1D8t00"/>
          <w:lang w:val="sv-SE" w:bidi="th-TH"/>
        </w:rPr>
        <w:t>(3)</w:t>
      </w:r>
      <w:r w:rsidR="00E74169">
        <w:rPr>
          <w:rFonts w:ascii="TT1D8t00" w:hAnsi="TT1D8t00" w:cs="TT1D8t00"/>
          <w:lang w:val="sv-SE" w:bidi="th-TH"/>
        </w:rPr>
        <w:tab/>
      </w:r>
      <w:r w:rsidRPr="00A6176D">
        <w:rPr>
          <w:rFonts w:ascii="TT1D8t00" w:hAnsi="TT1D8t00" w:cs="TT1D8t00"/>
          <w:lang w:val="sv-SE" w:bidi="th-TH"/>
        </w:rPr>
        <w:t>Perseorangan, organisasi, atau penyelenggara</w:t>
      </w:r>
      <w:r w:rsidR="00E74169">
        <w:rPr>
          <w:rFonts w:ascii="TT1D8t00" w:hAnsi="TT1D8t00" w:cs="TT1D8t00"/>
          <w:lang w:val="sv-SE" w:bidi="th-TH"/>
        </w:rPr>
        <w:t xml:space="preserve"> </w:t>
      </w:r>
      <w:r w:rsidRPr="00A6176D">
        <w:rPr>
          <w:rFonts w:ascii="TT1D8t00" w:hAnsi="TT1D8t00" w:cs="TT1D8t00"/>
          <w:lang w:val="sv-SE" w:bidi="th-TH"/>
        </w:rPr>
        <w:t>Pendidikan Tinggi yang tanpa hak dilarang</w:t>
      </w:r>
      <w:r w:rsidR="00E74169">
        <w:rPr>
          <w:rFonts w:ascii="TT1D8t00" w:hAnsi="TT1D8t00" w:cs="TT1D8t00"/>
          <w:lang w:val="sv-SE" w:bidi="th-TH"/>
        </w:rPr>
        <w:t xml:space="preserve"> </w:t>
      </w:r>
      <w:r w:rsidRPr="00A6176D">
        <w:rPr>
          <w:rFonts w:ascii="TT1D8t00" w:hAnsi="TT1D8t00" w:cs="TT1D8t00"/>
          <w:lang w:val="sv-SE" w:bidi="th-TH"/>
        </w:rPr>
        <w:t>memberikan sertifikat profesi.</w:t>
      </w:r>
    </w:p>
    <w:p w:rsidR="002C6BD1" w:rsidRDefault="00A6176D">
      <w:pPr>
        <w:autoSpaceDE w:val="0"/>
        <w:autoSpaceDN w:val="0"/>
        <w:adjustRightInd w:val="0"/>
        <w:ind w:left="1080" w:hanging="360"/>
        <w:rPr>
          <w:rFonts w:ascii="TT1D8t00" w:hAnsi="TT1D8t00" w:cs="TT1D8t00"/>
          <w:lang w:val="sv-SE" w:bidi="th-TH"/>
        </w:rPr>
      </w:pPr>
      <w:r w:rsidRPr="00A6176D">
        <w:rPr>
          <w:rFonts w:ascii="TT1D8t00" w:hAnsi="TT1D8t00" w:cs="TT1D8t00"/>
          <w:lang w:val="sv-SE" w:bidi="th-TH"/>
        </w:rPr>
        <w:t>(4)</w:t>
      </w:r>
      <w:r w:rsidR="00E74169">
        <w:rPr>
          <w:rFonts w:ascii="TT1D8t00" w:hAnsi="TT1D8t00" w:cs="TT1D8t00"/>
          <w:lang w:val="sv-SE" w:bidi="th-TH"/>
        </w:rPr>
        <w:tab/>
      </w:r>
      <w:r w:rsidRPr="00A6176D">
        <w:rPr>
          <w:rFonts w:ascii="TT1D8t00" w:hAnsi="TT1D8t00" w:cs="TT1D8t00"/>
          <w:lang w:val="sv-SE" w:bidi="th-TH"/>
        </w:rPr>
        <w:t>Ketentuan lebih lanjut mengenai sertifikat profesi</w:t>
      </w:r>
      <w:r w:rsidR="00E74169">
        <w:rPr>
          <w:rFonts w:ascii="TT1D8t00" w:hAnsi="TT1D8t00" w:cs="TT1D8t00"/>
          <w:lang w:val="sv-SE" w:bidi="th-TH"/>
        </w:rPr>
        <w:t xml:space="preserve"> </w:t>
      </w:r>
      <w:r w:rsidRPr="00A6176D">
        <w:rPr>
          <w:rFonts w:ascii="TT1D8t00" w:hAnsi="TT1D8t00" w:cs="TT1D8t00"/>
          <w:lang w:val="sv-SE" w:bidi="th-TH"/>
        </w:rPr>
        <w:t>sebagaimana dimaksud pada ayat (1) diatur dalam</w:t>
      </w:r>
      <w:r w:rsidR="00E74169">
        <w:rPr>
          <w:rFonts w:ascii="TT1D8t00" w:hAnsi="TT1D8t00" w:cs="TT1D8t00"/>
          <w:lang w:val="sv-SE" w:bidi="th-TH"/>
        </w:rPr>
        <w:t xml:space="preserve"> </w:t>
      </w:r>
      <w:r w:rsidRPr="00A6176D">
        <w:rPr>
          <w:rFonts w:ascii="TT1D8t00" w:hAnsi="TT1D8t00" w:cs="TT1D8t00"/>
          <w:lang w:val="sv-SE" w:bidi="th-TH"/>
        </w:rPr>
        <w:t>Peraturan Pemerintah.</w:t>
      </w:r>
    </w:p>
    <w:p w:rsidR="002C6BD1" w:rsidRDefault="002C6BD1">
      <w:pPr>
        <w:autoSpaceDE w:val="0"/>
        <w:autoSpaceDN w:val="0"/>
        <w:adjustRightInd w:val="0"/>
        <w:ind w:left="900" w:hanging="360"/>
        <w:rPr>
          <w:rFonts w:ascii="TT1D8t00" w:hAnsi="TT1D8t00" w:cs="TT1D8t00"/>
          <w:lang w:val="sv-SE" w:bidi="th-TH"/>
        </w:rPr>
      </w:pPr>
    </w:p>
    <w:p w:rsidR="002C6BD1" w:rsidRDefault="00A6176D">
      <w:pPr>
        <w:autoSpaceDE w:val="0"/>
        <w:autoSpaceDN w:val="0"/>
        <w:adjustRightInd w:val="0"/>
        <w:ind w:left="900" w:hanging="360"/>
        <w:jc w:val="center"/>
        <w:rPr>
          <w:rFonts w:ascii="TT1D8t00" w:hAnsi="TT1D8t00" w:cs="TT1D8t00"/>
          <w:lang w:val="sv-SE" w:bidi="th-TH"/>
        </w:rPr>
      </w:pPr>
      <w:r w:rsidRPr="00A6176D">
        <w:rPr>
          <w:rFonts w:ascii="TT1D8t00" w:hAnsi="TT1D8t00" w:cs="TT1D8t00"/>
          <w:lang w:val="sv-SE" w:bidi="th-TH"/>
        </w:rPr>
        <w:t>Pasal 44</w:t>
      </w:r>
    </w:p>
    <w:p w:rsidR="002C6BD1" w:rsidRDefault="00E74169">
      <w:pPr>
        <w:autoSpaceDE w:val="0"/>
        <w:autoSpaceDN w:val="0"/>
        <w:adjustRightInd w:val="0"/>
        <w:ind w:left="1080" w:hanging="360"/>
        <w:rPr>
          <w:rFonts w:ascii="TT1D8t00" w:hAnsi="TT1D8t00" w:cs="TT1D8t00"/>
          <w:lang w:val="sv-SE" w:bidi="th-TH"/>
        </w:rPr>
      </w:pPr>
      <w:r>
        <w:rPr>
          <w:rFonts w:ascii="TT1D8t00" w:hAnsi="TT1D8t00" w:cs="TT1D8t00"/>
          <w:lang w:val="sv-SE" w:bidi="th-TH"/>
        </w:rPr>
        <w:t>(1)</w:t>
      </w:r>
      <w:r>
        <w:rPr>
          <w:rFonts w:ascii="TT1D8t00" w:hAnsi="TT1D8t00" w:cs="TT1D8t00"/>
          <w:lang w:val="sv-SE" w:bidi="th-TH"/>
        </w:rPr>
        <w:tab/>
      </w:r>
      <w:r w:rsidR="00A6176D" w:rsidRPr="00A6176D">
        <w:rPr>
          <w:rFonts w:ascii="TT1D8t00" w:hAnsi="TT1D8t00" w:cs="TT1D8t00"/>
          <w:lang w:val="sv-SE" w:bidi="th-TH"/>
        </w:rPr>
        <w:t>Sertifikat kompetensi merupakan pengakuan</w:t>
      </w:r>
      <w:r>
        <w:rPr>
          <w:rFonts w:ascii="TT1D8t00" w:hAnsi="TT1D8t00" w:cs="TT1D8t00"/>
          <w:lang w:val="sv-SE" w:bidi="th-TH"/>
        </w:rPr>
        <w:t xml:space="preserve"> </w:t>
      </w:r>
      <w:r w:rsidR="00A6176D" w:rsidRPr="00A6176D">
        <w:rPr>
          <w:rFonts w:ascii="TT1D8t00" w:hAnsi="TT1D8t00" w:cs="TT1D8t00"/>
          <w:lang w:val="sv-SE" w:bidi="th-TH"/>
        </w:rPr>
        <w:t>kompetensi atas prestasi lulusan yang sesuai dengan</w:t>
      </w:r>
      <w:r>
        <w:rPr>
          <w:rFonts w:ascii="TT1D8t00" w:hAnsi="TT1D8t00" w:cs="TT1D8t00"/>
          <w:lang w:val="sv-SE" w:bidi="th-TH"/>
        </w:rPr>
        <w:t xml:space="preserve"> </w:t>
      </w:r>
      <w:r w:rsidR="00A6176D" w:rsidRPr="00A6176D">
        <w:rPr>
          <w:rFonts w:ascii="TT1D8t00" w:hAnsi="TT1D8t00" w:cs="TT1D8t00"/>
          <w:lang w:val="sv-SE" w:bidi="th-TH"/>
        </w:rPr>
        <w:t>keahlian dalam cabang ilmunya dan/atau memiliki</w:t>
      </w:r>
      <w:r>
        <w:rPr>
          <w:rFonts w:ascii="TT1D8t00" w:hAnsi="TT1D8t00" w:cs="TT1D8t00"/>
          <w:lang w:val="sv-SE" w:bidi="th-TH"/>
        </w:rPr>
        <w:t xml:space="preserve"> </w:t>
      </w:r>
      <w:r w:rsidR="00A6176D" w:rsidRPr="00A6176D">
        <w:rPr>
          <w:rFonts w:ascii="TT1D8t00" w:hAnsi="TT1D8t00" w:cs="TT1D8t00"/>
          <w:lang w:val="sv-SE" w:bidi="th-TH"/>
        </w:rPr>
        <w:t>prestasi di luar program studinya.</w:t>
      </w:r>
    </w:p>
    <w:p w:rsidR="002C6BD1" w:rsidRDefault="00A6176D">
      <w:pPr>
        <w:autoSpaceDE w:val="0"/>
        <w:autoSpaceDN w:val="0"/>
        <w:adjustRightInd w:val="0"/>
        <w:ind w:left="1080" w:hanging="360"/>
        <w:rPr>
          <w:rFonts w:ascii="TT1D8t00" w:hAnsi="TT1D8t00" w:cs="TT1D8t00"/>
          <w:lang w:val="sv-SE" w:bidi="th-TH"/>
        </w:rPr>
      </w:pPr>
      <w:r w:rsidRPr="00A6176D">
        <w:rPr>
          <w:rFonts w:ascii="TT1D8t00" w:hAnsi="TT1D8t00" w:cs="TT1D8t00"/>
          <w:lang w:val="sv-SE" w:bidi="th-TH"/>
        </w:rPr>
        <w:t>(2) Serifikat kompetensi sebagaimana dimaksud pada</w:t>
      </w:r>
      <w:r w:rsidR="00E74169">
        <w:rPr>
          <w:rFonts w:ascii="TT1D8t00" w:hAnsi="TT1D8t00" w:cs="TT1D8t00"/>
          <w:lang w:val="sv-SE" w:bidi="th-TH"/>
        </w:rPr>
        <w:t xml:space="preserve"> ayat (1) diterbitkan oleh </w:t>
      </w:r>
      <w:r w:rsidRPr="00A6176D">
        <w:rPr>
          <w:rFonts w:ascii="TT1D8t00" w:hAnsi="TT1D8t00" w:cs="TT1D8t00"/>
          <w:lang w:val="sv-SE" w:bidi="th-TH"/>
        </w:rPr>
        <w:t>Perguruan Tinggi bekerja</w:t>
      </w:r>
      <w:r w:rsidR="00E74169">
        <w:rPr>
          <w:rFonts w:ascii="TT1D8t00" w:hAnsi="TT1D8t00" w:cs="TT1D8t00"/>
          <w:lang w:val="sv-SE" w:bidi="th-TH"/>
        </w:rPr>
        <w:t xml:space="preserve"> </w:t>
      </w:r>
      <w:r w:rsidRPr="00A6176D">
        <w:rPr>
          <w:rFonts w:ascii="TT1D8t00" w:hAnsi="TT1D8t00" w:cs="TT1D8t00"/>
          <w:lang w:val="sv-SE" w:bidi="th-TH"/>
        </w:rPr>
        <w:t>sama dengan organisasi profesi, lembaga pelatihan,</w:t>
      </w:r>
      <w:r w:rsidR="00E74169">
        <w:rPr>
          <w:rFonts w:ascii="TT1D8t00" w:hAnsi="TT1D8t00" w:cs="TT1D8t00"/>
          <w:lang w:val="sv-SE" w:bidi="th-TH"/>
        </w:rPr>
        <w:t xml:space="preserve"> </w:t>
      </w:r>
      <w:r w:rsidRPr="00A6176D">
        <w:rPr>
          <w:rFonts w:ascii="TT1D8t00" w:hAnsi="TT1D8t00" w:cs="TT1D8t00"/>
          <w:lang w:val="sv-SE" w:bidi="th-TH"/>
        </w:rPr>
        <w:t>atau lembaga sertifikasi yang terakreditasi kepada</w:t>
      </w:r>
      <w:r w:rsidR="00E74169">
        <w:rPr>
          <w:rFonts w:ascii="TT1D8t00" w:hAnsi="TT1D8t00" w:cs="TT1D8t00"/>
          <w:lang w:val="sv-SE" w:bidi="th-TH"/>
        </w:rPr>
        <w:t xml:space="preserve"> </w:t>
      </w:r>
      <w:r w:rsidRPr="00A6176D">
        <w:rPr>
          <w:rFonts w:ascii="TT1D8t00" w:hAnsi="TT1D8t00" w:cs="TT1D8t00"/>
          <w:lang w:val="sv-SE" w:bidi="th-TH"/>
        </w:rPr>
        <w:t>lulusan yang lulus uji kompetensi.</w:t>
      </w:r>
    </w:p>
    <w:p w:rsidR="002C6BD1" w:rsidRDefault="00A6176D">
      <w:pPr>
        <w:autoSpaceDE w:val="0"/>
        <w:autoSpaceDN w:val="0"/>
        <w:adjustRightInd w:val="0"/>
        <w:ind w:left="1080" w:hanging="360"/>
        <w:rPr>
          <w:rFonts w:ascii="TT1D8t00" w:hAnsi="TT1D8t00" w:cs="TT1D8t00"/>
          <w:lang w:val="sv-SE" w:bidi="th-TH"/>
        </w:rPr>
      </w:pPr>
      <w:r w:rsidRPr="00A6176D">
        <w:rPr>
          <w:rFonts w:ascii="TT1D8t00" w:hAnsi="TT1D8t00" w:cs="TT1D8t00"/>
          <w:lang w:val="sv-SE" w:bidi="th-TH"/>
        </w:rPr>
        <w:t>(3)</w:t>
      </w:r>
      <w:r w:rsidR="00E74169">
        <w:rPr>
          <w:rFonts w:ascii="TT1D8t00" w:hAnsi="TT1D8t00" w:cs="TT1D8t00"/>
          <w:lang w:val="sv-SE" w:bidi="th-TH"/>
        </w:rPr>
        <w:tab/>
      </w:r>
      <w:r w:rsidRPr="00A6176D">
        <w:rPr>
          <w:rFonts w:ascii="TT1D8t00" w:hAnsi="TT1D8t00" w:cs="TT1D8t00"/>
          <w:lang w:val="sv-SE" w:bidi="th-TH"/>
        </w:rPr>
        <w:t xml:space="preserve">Sertifikat kompetensi sebagaimana dimaksud pada </w:t>
      </w:r>
      <w:r w:rsidR="00E74169">
        <w:rPr>
          <w:rFonts w:ascii="TT1D8t00" w:hAnsi="TT1D8t00" w:cs="TT1D8t00"/>
          <w:lang w:val="sv-SE" w:bidi="th-TH"/>
        </w:rPr>
        <w:t xml:space="preserve">ayat (2) dapat digunakan </w:t>
      </w:r>
      <w:r w:rsidRPr="00A6176D">
        <w:rPr>
          <w:rFonts w:ascii="TT1D8t00" w:hAnsi="TT1D8t00" w:cs="TT1D8t00"/>
          <w:lang w:val="sv-SE" w:bidi="th-TH"/>
        </w:rPr>
        <w:t>sebagai syarat untuk</w:t>
      </w:r>
      <w:r w:rsidR="00E74169">
        <w:rPr>
          <w:rFonts w:ascii="TT1D8t00" w:hAnsi="TT1D8t00" w:cs="TT1D8t00"/>
          <w:lang w:val="sv-SE" w:bidi="th-TH"/>
        </w:rPr>
        <w:t xml:space="preserve"> </w:t>
      </w:r>
      <w:r w:rsidRPr="00A6176D">
        <w:rPr>
          <w:rFonts w:ascii="TT1D8t00" w:hAnsi="TT1D8t00" w:cs="TT1D8t00"/>
          <w:lang w:val="sv-SE" w:bidi="th-TH"/>
        </w:rPr>
        <w:t>memperoleh pekerjaan tertentu.</w:t>
      </w:r>
    </w:p>
    <w:p w:rsidR="002C6BD1" w:rsidRDefault="00A6176D" w:rsidP="002C6BD1">
      <w:pPr>
        <w:autoSpaceDE w:val="0"/>
        <w:autoSpaceDN w:val="0"/>
        <w:adjustRightInd w:val="0"/>
        <w:ind w:left="1080" w:hanging="360"/>
        <w:jc w:val="left"/>
        <w:rPr>
          <w:rFonts w:ascii="TT1D8t00" w:hAnsi="TT1D8t00" w:cs="TT1D8t00"/>
          <w:lang w:val="sv-SE" w:bidi="th-TH"/>
        </w:rPr>
      </w:pPr>
      <w:r w:rsidRPr="00A6176D">
        <w:rPr>
          <w:rFonts w:ascii="TT1D8t00" w:hAnsi="TT1D8t00" w:cs="TT1D8t00"/>
          <w:lang w:val="sv-SE" w:bidi="th-TH"/>
        </w:rPr>
        <w:t>(4)</w:t>
      </w:r>
      <w:r w:rsidR="002C6BD1">
        <w:rPr>
          <w:rFonts w:ascii="TT1D8t00" w:hAnsi="TT1D8t00" w:cs="TT1D8t00"/>
          <w:lang w:val="sv-SE" w:bidi="th-TH"/>
        </w:rPr>
        <w:t xml:space="preserve"> </w:t>
      </w:r>
      <w:r w:rsidRPr="00A6176D">
        <w:rPr>
          <w:rFonts w:ascii="TT1D8t00" w:hAnsi="TT1D8t00" w:cs="TT1D8t00"/>
          <w:lang w:val="sv-SE" w:bidi="th-TH"/>
        </w:rPr>
        <w:t>Perseorangan, organisasi, atau penyelenggara Pendidikan Tinggi yang tanpa hak dilarang memberikan sertifikat kompetensi.</w:t>
      </w:r>
    </w:p>
    <w:p w:rsidR="002C6BD1" w:rsidRDefault="00A6176D">
      <w:pPr>
        <w:ind w:left="1080" w:hanging="360"/>
        <w:rPr>
          <w:lang w:val="sv-SE"/>
        </w:rPr>
      </w:pPr>
      <w:r w:rsidRPr="00A6176D">
        <w:rPr>
          <w:rFonts w:ascii="TT1D8t00" w:hAnsi="TT1D8t00" w:cs="TT1D8t00"/>
          <w:lang w:val="sv-SE" w:bidi="th-TH"/>
        </w:rPr>
        <w:t>(5)</w:t>
      </w:r>
      <w:r w:rsidR="00E74169">
        <w:rPr>
          <w:rFonts w:ascii="TT1D8t00" w:hAnsi="TT1D8t00" w:cs="TT1D8t00"/>
          <w:lang w:val="sv-SE" w:bidi="th-TH"/>
        </w:rPr>
        <w:tab/>
      </w:r>
      <w:r w:rsidRPr="00A6176D">
        <w:rPr>
          <w:rFonts w:ascii="TT1D8t00" w:hAnsi="TT1D8t00" w:cs="TT1D8t00"/>
          <w:lang w:val="sv-SE" w:bidi="th-TH"/>
        </w:rPr>
        <w:t>Ketentuan lebih lanjut mengenai sertifikat kompetensi</w:t>
      </w:r>
      <w:r w:rsidR="00E74169">
        <w:rPr>
          <w:rFonts w:ascii="TT1D8t00" w:hAnsi="TT1D8t00" w:cs="TT1D8t00"/>
          <w:lang w:val="sv-SE" w:bidi="th-TH"/>
        </w:rPr>
        <w:t xml:space="preserve"> </w:t>
      </w:r>
      <w:r w:rsidRPr="00A6176D">
        <w:rPr>
          <w:rFonts w:ascii="TT1D8t00" w:hAnsi="TT1D8t00" w:cs="TT1D8t00"/>
          <w:lang w:val="sv-SE" w:bidi="th-TH"/>
        </w:rPr>
        <w:t>diatur dalam Peraturan Menteri.</w:t>
      </w:r>
    </w:p>
    <w:p w:rsidR="00E74169" w:rsidRDefault="00E74169" w:rsidP="005B1D9C">
      <w:pPr>
        <w:jc w:val="center"/>
        <w:rPr>
          <w:lang w:val="sv-SE"/>
        </w:rPr>
      </w:pPr>
    </w:p>
    <w:p w:rsidR="00E74169" w:rsidRPr="00E74169" w:rsidRDefault="00A6176D" w:rsidP="005B1D9C">
      <w:pPr>
        <w:jc w:val="center"/>
        <w:rPr>
          <w:lang w:val="sv-SE"/>
        </w:rPr>
      </w:pPr>
      <w:r w:rsidRPr="00A6176D">
        <w:rPr>
          <w:lang w:val="sv-SE"/>
        </w:rPr>
        <w:t>Pasal 55</w:t>
      </w:r>
    </w:p>
    <w:p w:rsidR="00E74169" w:rsidRPr="00F105AA" w:rsidRDefault="00E74169" w:rsidP="00F105AA">
      <w:pPr>
        <w:autoSpaceDE w:val="0"/>
        <w:autoSpaceDN w:val="0"/>
        <w:adjustRightInd w:val="0"/>
        <w:ind w:left="1080" w:hanging="360"/>
        <w:rPr>
          <w:rFonts w:ascii="TT1D8t00" w:hAnsi="TT1D8t00" w:cs="TT1D8t00"/>
          <w:lang w:val="sv-SE" w:bidi="th-TH"/>
        </w:rPr>
      </w:pPr>
      <w:r w:rsidRPr="00A40A59">
        <w:rPr>
          <w:rFonts w:ascii="TT1D8t00" w:hAnsi="TT1D8t00" w:cs="TT1D8t00"/>
          <w:lang w:val="sv-SE" w:bidi="th-TH"/>
        </w:rPr>
        <w:t>(1) Akreditasi merupakan kegiatan penilaian sesuai dengan kriteria yang telah ditetapkan berdasarkan Standar Nasiona</w:t>
      </w:r>
      <w:r w:rsidR="00A6176D" w:rsidRPr="00A6176D">
        <w:rPr>
          <w:rFonts w:ascii="TT1D8t00" w:hAnsi="TT1D8t00" w:cs="TT1D8t00"/>
          <w:lang w:val="sv-SE" w:bidi="th-TH"/>
        </w:rPr>
        <w:t>l Pendidikan Tinggi.</w:t>
      </w:r>
    </w:p>
    <w:p w:rsidR="00E74169" w:rsidRPr="00E74169" w:rsidRDefault="00A6176D" w:rsidP="00F105AA">
      <w:pPr>
        <w:autoSpaceDE w:val="0"/>
        <w:autoSpaceDN w:val="0"/>
        <w:adjustRightInd w:val="0"/>
        <w:ind w:left="1080" w:hanging="360"/>
        <w:rPr>
          <w:rFonts w:ascii="TT1D8t00" w:hAnsi="TT1D8t00" w:cs="TT1D8t00"/>
          <w:lang w:val="sv-SE" w:bidi="th-TH"/>
        </w:rPr>
      </w:pPr>
      <w:r w:rsidRPr="00A6176D">
        <w:rPr>
          <w:rFonts w:ascii="TT1D8t00" w:hAnsi="TT1D8t00" w:cs="TT1D8t00"/>
          <w:lang w:val="sv-SE" w:bidi="th-TH"/>
        </w:rPr>
        <w:lastRenderedPageBreak/>
        <w:t>(2)</w:t>
      </w:r>
      <w:r w:rsidR="00E74169">
        <w:rPr>
          <w:rFonts w:ascii="TT1D8t00" w:hAnsi="TT1D8t00" w:cs="TT1D8t00"/>
          <w:lang w:val="sv-SE" w:bidi="th-TH"/>
        </w:rPr>
        <w:tab/>
      </w:r>
      <w:r w:rsidR="00E74169" w:rsidRPr="00F105AA">
        <w:rPr>
          <w:rFonts w:ascii="TT1D8t00" w:hAnsi="TT1D8t00" w:cs="TT1D8t00"/>
          <w:lang w:val="sv-SE" w:bidi="th-TH"/>
        </w:rPr>
        <w:t>Akreditasi sebagaimana dimaksud pada ayat (1) dilakukan untuk menentukan kelayakan Program</w:t>
      </w:r>
      <w:r w:rsidRPr="00A6176D">
        <w:rPr>
          <w:rFonts w:ascii="TT1D8t00" w:hAnsi="TT1D8t00" w:cs="TT1D8t00"/>
          <w:lang w:val="sv-SE" w:bidi="th-TH"/>
        </w:rPr>
        <w:t xml:space="preserve"> </w:t>
      </w:r>
      <w:r w:rsidR="00E74169" w:rsidRPr="00F105AA">
        <w:rPr>
          <w:rFonts w:ascii="TT1D8t00" w:hAnsi="TT1D8t00" w:cs="TT1D8t00"/>
          <w:lang w:val="sv-SE" w:bidi="th-TH"/>
        </w:rPr>
        <w:t>Studi dan Perguruan Tinggi atas dasar kriteria yang</w:t>
      </w:r>
      <w:r w:rsidRPr="00A6176D">
        <w:rPr>
          <w:rFonts w:ascii="TT1D8t00" w:hAnsi="TT1D8t00" w:cs="TT1D8t00"/>
          <w:lang w:val="sv-SE" w:bidi="th-TH"/>
        </w:rPr>
        <w:t xml:space="preserve"> mengacu pada Standar Nasional Pendidikan Tinggi.</w:t>
      </w:r>
    </w:p>
    <w:p w:rsidR="00E74169" w:rsidRPr="00E74169" w:rsidRDefault="00A6176D" w:rsidP="00F105AA">
      <w:pPr>
        <w:autoSpaceDE w:val="0"/>
        <w:autoSpaceDN w:val="0"/>
        <w:adjustRightInd w:val="0"/>
        <w:ind w:left="1080" w:hanging="360"/>
        <w:rPr>
          <w:rFonts w:ascii="TT1D8t00" w:hAnsi="TT1D8t00" w:cs="TT1D8t00"/>
          <w:lang w:val="sv-SE" w:bidi="th-TH"/>
        </w:rPr>
      </w:pPr>
      <w:r w:rsidRPr="00A6176D">
        <w:rPr>
          <w:rFonts w:ascii="TT1D8t00" w:hAnsi="TT1D8t00" w:cs="TT1D8t00"/>
          <w:lang w:val="sv-SE" w:bidi="th-TH"/>
        </w:rPr>
        <w:t>(3)</w:t>
      </w:r>
      <w:r w:rsidR="00E74169">
        <w:rPr>
          <w:rFonts w:ascii="TT1D8t00" w:hAnsi="TT1D8t00" w:cs="TT1D8t00"/>
          <w:lang w:val="sv-SE" w:bidi="th-TH"/>
        </w:rPr>
        <w:tab/>
      </w:r>
      <w:r w:rsidRPr="00A6176D">
        <w:rPr>
          <w:rFonts w:ascii="TT1D8t00" w:hAnsi="TT1D8t00" w:cs="TT1D8t00"/>
          <w:lang w:val="sv-SE" w:bidi="th-TH"/>
        </w:rPr>
        <w:t>Pemerintah membentuk Badan Akreditasi Nasional Perguruan Tinggi untuk mengembangkan sistem akreditasi.</w:t>
      </w:r>
    </w:p>
    <w:p w:rsidR="00E74169" w:rsidRPr="00E74169" w:rsidRDefault="00A6176D" w:rsidP="00F105AA">
      <w:pPr>
        <w:autoSpaceDE w:val="0"/>
        <w:autoSpaceDN w:val="0"/>
        <w:adjustRightInd w:val="0"/>
        <w:ind w:left="1080" w:hanging="360"/>
        <w:rPr>
          <w:rFonts w:ascii="TT1D8t00" w:hAnsi="TT1D8t00" w:cs="TT1D8t00"/>
          <w:lang w:val="sv-SE" w:bidi="th-TH"/>
        </w:rPr>
      </w:pPr>
      <w:r w:rsidRPr="00A6176D">
        <w:rPr>
          <w:rFonts w:ascii="TT1D8t00" w:hAnsi="TT1D8t00" w:cs="TT1D8t00"/>
          <w:lang w:val="sv-SE" w:bidi="th-TH"/>
        </w:rPr>
        <w:t>(4)</w:t>
      </w:r>
      <w:r w:rsidR="00E74169">
        <w:rPr>
          <w:rFonts w:ascii="TT1D8t00" w:hAnsi="TT1D8t00" w:cs="TT1D8t00"/>
          <w:lang w:val="sv-SE" w:bidi="th-TH"/>
        </w:rPr>
        <w:tab/>
      </w:r>
      <w:r w:rsidRPr="00A6176D">
        <w:rPr>
          <w:rFonts w:ascii="TT1D8t00" w:hAnsi="TT1D8t00" w:cs="TT1D8t00"/>
          <w:lang w:val="sv-SE" w:bidi="th-TH"/>
        </w:rPr>
        <w:t>Akreditasi Perguruan Tinggi dilakukan oleh Badan Akreditasi Nasional Perguruan Tinggi.</w:t>
      </w:r>
    </w:p>
    <w:p w:rsidR="00E74169" w:rsidRPr="00E74169" w:rsidRDefault="00A6176D" w:rsidP="00F105AA">
      <w:pPr>
        <w:autoSpaceDE w:val="0"/>
        <w:autoSpaceDN w:val="0"/>
        <w:adjustRightInd w:val="0"/>
        <w:ind w:left="1080" w:hanging="360"/>
        <w:rPr>
          <w:rFonts w:ascii="TT1D8t00" w:hAnsi="TT1D8t00" w:cs="TT1D8t00"/>
          <w:lang w:val="sv-SE" w:bidi="th-TH"/>
        </w:rPr>
      </w:pPr>
      <w:r w:rsidRPr="00A6176D">
        <w:rPr>
          <w:rFonts w:ascii="TT1D8t00" w:hAnsi="TT1D8t00" w:cs="TT1D8t00"/>
          <w:lang w:val="sv-SE" w:bidi="th-TH"/>
        </w:rPr>
        <w:t>(5)</w:t>
      </w:r>
      <w:r w:rsidR="00E74169">
        <w:rPr>
          <w:rFonts w:ascii="TT1D8t00" w:hAnsi="TT1D8t00" w:cs="TT1D8t00"/>
          <w:lang w:val="sv-SE" w:bidi="th-TH"/>
        </w:rPr>
        <w:tab/>
      </w:r>
      <w:r w:rsidRPr="00A6176D">
        <w:rPr>
          <w:rFonts w:ascii="TT1D8t00" w:hAnsi="TT1D8t00" w:cs="TT1D8t00"/>
          <w:lang w:val="sv-SE" w:bidi="th-TH"/>
        </w:rPr>
        <w:t>Akreditasi Program Studi sebagai bentuk akuntabilitas publik dilakukan oleh lembaga akreditasi mandiri.</w:t>
      </w:r>
    </w:p>
    <w:p w:rsidR="002C6BD1" w:rsidRDefault="00A6176D">
      <w:pPr>
        <w:autoSpaceDE w:val="0"/>
        <w:autoSpaceDN w:val="0"/>
        <w:adjustRightInd w:val="0"/>
        <w:ind w:left="1080" w:hanging="360"/>
        <w:rPr>
          <w:rFonts w:ascii="TT1D8t00" w:hAnsi="TT1D8t00" w:cs="TT1D8t00"/>
          <w:lang w:val="sv-SE" w:bidi="th-TH"/>
        </w:rPr>
      </w:pPr>
      <w:r w:rsidRPr="00A6176D">
        <w:rPr>
          <w:rFonts w:ascii="TT1D8t00" w:hAnsi="TT1D8t00" w:cs="TT1D8t00"/>
          <w:lang w:val="sv-SE" w:bidi="th-TH"/>
        </w:rPr>
        <w:t>(6)</w:t>
      </w:r>
      <w:r w:rsidR="00E74169">
        <w:rPr>
          <w:rFonts w:ascii="TT1D8t00" w:hAnsi="TT1D8t00" w:cs="TT1D8t00"/>
          <w:lang w:val="sv-SE" w:bidi="th-TH"/>
        </w:rPr>
        <w:tab/>
      </w:r>
      <w:r w:rsidRPr="00A6176D">
        <w:rPr>
          <w:rFonts w:ascii="TT1D8t00" w:hAnsi="TT1D8t00" w:cs="TT1D8t00"/>
          <w:lang w:val="sv-SE" w:bidi="th-TH"/>
        </w:rPr>
        <w:t>Lembaga akreditasi mandiri sebagaimana dimaksud pada ayat (5) merupakan lembaga mandiri bentukan Pemerintah atau lembaga mandiri bentukan Masyarakat yang diakui oleh Pemerintah atas rekomendasi Badan Akreditasi Nasional Perguruan Tinggi.</w:t>
      </w:r>
    </w:p>
    <w:p w:rsidR="00E74169" w:rsidRPr="00E74169" w:rsidRDefault="00A6176D" w:rsidP="00F105AA">
      <w:pPr>
        <w:autoSpaceDE w:val="0"/>
        <w:autoSpaceDN w:val="0"/>
        <w:adjustRightInd w:val="0"/>
        <w:ind w:left="1080" w:hanging="360"/>
        <w:rPr>
          <w:rFonts w:ascii="TT1D8t00" w:hAnsi="TT1D8t00" w:cs="TT1D8t00"/>
          <w:lang w:val="sv-SE" w:bidi="th-TH"/>
        </w:rPr>
      </w:pPr>
      <w:r w:rsidRPr="00A6176D">
        <w:rPr>
          <w:rFonts w:ascii="TT1D8t00" w:hAnsi="TT1D8t00" w:cs="TT1D8t00"/>
          <w:lang w:val="sv-SE" w:bidi="th-TH"/>
        </w:rPr>
        <w:t>(7)</w:t>
      </w:r>
      <w:r w:rsidR="00E74169">
        <w:rPr>
          <w:rFonts w:ascii="TT1D8t00" w:hAnsi="TT1D8t00" w:cs="TT1D8t00"/>
          <w:lang w:val="sv-SE" w:bidi="th-TH"/>
        </w:rPr>
        <w:tab/>
      </w:r>
      <w:r w:rsidRPr="00A6176D">
        <w:rPr>
          <w:rFonts w:ascii="TT1D8t00" w:hAnsi="TT1D8t00" w:cs="TT1D8t00"/>
          <w:lang w:val="sv-SE" w:bidi="th-TH"/>
        </w:rPr>
        <w:t>Lembaga akreditasi mandiri sebagaimana dimaksud pada ayat (6) dibentuk berdasarkan rumpun ilmu dan/atau cabang ilmu serta dapat berdasarkan kewilayahan.</w:t>
      </w:r>
    </w:p>
    <w:p w:rsidR="002C6BD1" w:rsidRDefault="00A6176D">
      <w:pPr>
        <w:autoSpaceDE w:val="0"/>
        <w:autoSpaceDN w:val="0"/>
        <w:adjustRightInd w:val="0"/>
        <w:ind w:left="1080" w:hanging="360"/>
        <w:rPr>
          <w:rFonts w:ascii="TT1D8t00" w:hAnsi="TT1D8t00" w:cs="TT1D8t00"/>
          <w:lang w:val="sv-SE" w:bidi="th-TH"/>
        </w:rPr>
      </w:pPr>
      <w:r w:rsidRPr="00A6176D">
        <w:rPr>
          <w:rFonts w:ascii="TT1D8t00" w:hAnsi="TT1D8t00" w:cs="TT1D8t00"/>
          <w:lang w:val="sv-SE" w:bidi="th-TH"/>
        </w:rPr>
        <w:t>(8)</w:t>
      </w:r>
      <w:r w:rsidR="00E74169">
        <w:rPr>
          <w:rFonts w:ascii="TT1D8t00" w:hAnsi="TT1D8t00" w:cs="TT1D8t00"/>
          <w:lang w:val="sv-SE" w:bidi="th-TH"/>
        </w:rPr>
        <w:tab/>
      </w:r>
      <w:r w:rsidRPr="00A6176D">
        <w:rPr>
          <w:rFonts w:ascii="TT1D8t00" w:hAnsi="TT1D8t00" w:cs="TT1D8t00"/>
          <w:lang w:val="sv-SE" w:bidi="th-TH"/>
        </w:rPr>
        <w:t>Ketentuan lebih lanjut mengenai akreditasi sebagaimana dimaksud pada ayat (1), Badan Akreditasi Nasional Pendidikan Tinggi sebagaimana dimaksud pada ayat (4), dan lembaga akreditasi mandiri sebagaimana dimaksud pada ayat (5) diatur dalam Peraturan Menteri.</w:t>
      </w:r>
    </w:p>
    <w:p w:rsidR="002C6BD1" w:rsidRDefault="00A6176D">
      <w:pPr>
        <w:jc w:val="center"/>
        <w:rPr>
          <w:lang w:val="sv-SE"/>
        </w:rPr>
      </w:pPr>
      <w:r w:rsidRPr="00A6176D">
        <w:rPr>
          <w:lang w:val="sv-SE"/>
        </w:rPr>
        <w:t xml:space="preserve"> </w:t>
      </w:r>
    </w:p>
    <w:p w:rsidR="00E74169" w:rsidRPr="00E74169" w:rsidRDefault="00E74169">
      <w:pPr>
        <w:rPr>
          <w:lang w:val="sv-SE"/>
        </w:rPr>
      </w:pPr>
    </w:p>
    <w:p w:rsidR="00E74169" w:rsidRPr="00E74169" w:rsidRDefault="00A6176D">
      <w:r w:rsidRPr="00A6176D">
        <w:t>Undang-</w:t>
      </w:r>
      <w:r w:rsidR="00E74169" w:rsidRPr="008F5CEB">
        <w:rPr>
          <w:lang w:val="id-ID"/>
        </w:rPr>
        <w:t>U</w:t>
      </w:r>
      <w:r w:rsidRPr="00A6176D">
        <w:t xml:space="preserve">ndang Nomor 14 Tahun 2005 tentang Guru </w:t>
      </w:r>
      <w:proofErr w:type="gramStart"/>
      <w:r w:rsidRPr="00A6176D">
        <w:t>dan</w:t>
      </w:r>
      <w:proofErr w:type="gramEnd"/>
      <w:r w:rsidRPr="00A6176D">
        <w:t xml:space="preserve"> Dosen adalah sebagai berikut</w:t>
      </w:r>
      <w:r w:rsidR="00E74169">
        <w:rPr>
          <w:lang w:val="id-ID"/>
        </w:rPr>
        <w:t>.</w:t>
      </w:r>
    </w:p>
    <w:p w:rsidR="00E74169" w:rsidRPr="00E74169" w:rsidRDefault="00A6176D" w:rsidP="005B1D9C">
      <w:pPr>
        <w:jc w:val="center"/>
      </w:pPr>
      <w:r w:rsidRPr="00A6176D">
        <w:t>Pasal 47</w:t>
      </w:r>
    </w:p>
    <w:p w:rsidR="002C6BD1" w:rsidRDefault="00A6176D">
      <w:pPr>
        <w:numPr>
          <w:ilvl w:val="0"/>
          <w:numId w:val="8"/>
        </w:numPr>
        <w:tabs>
          <w:tab w:val="clear" w:pos="1440"/>
        </w:tabs>
        <w:ind w:left="1080" w:hanging="540"/>
      </w:pPr>
      <w:r w:rsidRPr="00A6176D">
        <w:t>Sertifikat pendidik untuk dosen sebagaimana dimaksud dalam Pasal 45 diberikan setelah memenuhi syarat sebagai berikut:</w:t>
      </w:r>
    </w:p>
    <w:p w:rsidR="002C6BD1" w:rsidRDefault="00A6176D">
      <w:pPr>
        <w:numPr>
          <w:ilvl w:val="1"/>
          <w:numId w:val="8"/>
        </w:numPr>
        <w:tabs>
          <w:tab w:val="clear" w:pos="1440"/>
        </w:tabs>
      </w:pPr>
      <w:r w:rsidRPr="00A6176D">
        <w:t>memiliki  pengalaman kerja sebagai pendidik sekurang-kurangnya 2 (dua) tahun;</w:t>
      </w:r>
    </w:p>
    <w:p w:rsidR="002C6BD1" w:rsidRDefault="00A6176D">
      <w:pPr>
        <w:numPr>
          <w:ilvl w:val="1"/>
          <w:numId w:val="8"/>
        </w:numPr>
        <w:tabs>
          <w:tab w:val="clear" w:pos="1440"/>
        </w:tabs>
      </w:pPr>
      <w:r w:rsidRPr="00A6176D">
        <w:t>memiliki jabatan akademik sekurang-kurangnya asisten ahli; dan</w:t>
      </w:r>
    </w:p>
    <w:p w:rsidR="002C6BD1" w:rsidRDefault="00A6176D">
      <w:pPr>
        <w:numPr>
          <w:ilvl w:val="1"/>
          <w:numId w:val="8"/>
        </w:numPr>
        <w:tabs>
          <w:tab w:val="clear" w:pos="1440"/>
        </w:tabs>
      </w:pPr>
      <w:r w:rsidRPr="00A6176D">
        <w:t>lulus sertifikasi yang dilakukan oleh perguruan tinggi yang menyelenggarakan program pengadaan tenaga kependidikan pada perguruan tinggi yang ditetapkan oleh pemerintah</w:t>
      </w:r>
    </w:p>
    <w:p w:rsidR="002C6BD1" w:rsidRDefault="00A6176D">
      <w:pPr>
        <w:numPr>
          <w:ilvl w:val="0"/>
          <w:numId w:val="8"/>
        </w:numPr>
        <w:tabs>
          <w:tab w:val="clear" w:pos="1440"/>
        </w:tabs>
        <w:ind w:left="1080" w:hanging="540"/>
      </w:pPr>
      <w:r w:rsidRPr="00A6176D">
        <w:t>Pemerintah menetapkan perguruan tinggi yang terakreditasi untuk menyelenggarakan program pengadaan tenaga kependidikan sesuai dengan kebutuhan.</w:t>
      </w:r>
    </w:p>
    <w:p w:rsidR="002C6BD1" w:rsidRDefault="00A6176D">
      <w:pPr>
        <w:numPr>
          <w:ilvl w:val="0"/>
          <w:numId w:val="8"/>
        </w:numPr>
        <w:tabs>
          <w:tab w:val="clear" w:pos="1440"/>
        </w:tabs>
        <w:ind w:left="1080" w:hanging="540"/>
      </w:pPr>
      <w:r w:rsidRPr="00A6176D">
        <w:t>Ketentuan lebih lanjut mengenai sertifikat pendidik untuk dosen sebagaimana dimaksud pada ayat (1) dan penetapan perguruan tinggi yang terakreditasi sebagaimana dimaksud pada ayat (2) diatur dengan Peraturan Pemerintah.</w:t>
      </w:r>
    </w:p>
    <w:p w:rsidR="002C6BD1" w:rsidRDefault="002C6BD1">
      <w:pPr>
        <w:rPr>
          <w:lang w:val="id-ID"/>
        </w:rPr>
      </w:pPr>
    </w:p>
    <w:p w:rsidR="002C6BD1" w:rsidRDefault="00A6176D">
      <w:pPr>
        <w:rPr>
          <w:lang w:val="id-ID"/>
        </w:rPr>
      </w:pPr>
      <w:r w:rsidRPr="00A6176D">
        <w:rPr>
          <w:lang w:val="id-ID"/>
        </w:rPr>
        <w:t>Undang-Undang Nomor 18 Tahun 2009 tentang Peternakan dan Kesehatan Hewan</w:t>
      </w:r>
      <w:r w:rsidR="00E74169">
        <w:rPr>
          <w:lang w:val="id-ID"/>
        </w:rPr>
        <w:t xml:space="preserve"> adalah sebagai berikut.</w:t>
      </w:r>
      <w:r w:rsidRPr="00A6176D">
        <w:rPr>
          <w:lang w:val="id-ID"/>
        </w:rPr>
        <w:t xml:space="preserve"> </w:t>
      </w:r>
    </w:p>
    <w:p w:rsidR="002C6BD1" w:rsidRDefault="00A6176D">
      <w:pPr>
        <w:widowControl w:val="0"/>
        <w:autoSpaceDE w:val="0"/>
        <w:autoSpaceDN w:val="0"/>
        <w:adjustRightInd w:val="0"/>
        <w:spacing w:line="249" w:lineRule="auto"/>
        <w:ind w:left="567" w:right="-102" w:hanging="516"/>
        <w:jc w:val="center"/>
        <w:rPr>
          <w:lang w:val="id-ID"/>
        </w:rPr>
      </w:pPr>
      <w:r w:rsidRPr="00A6176D">
        <w:rPr>
          <w:lang w:val="id-ID"/>
        </w:rPr>
        <w:t xml:space="preserve">Bab I </w:t>
      </w:r>
    </w:p>
    <w:p w:rsidR="002C6BD1" w:rsidRDefault="00A6176D">
      <w:pPr>
        <w:widowControl w:val="0"/>
        <w:autoSpaceDE w:val="0"/>
        <w:autoSpaceDN w:val="0"/>
        <w:adjustRightInd w:val="0"/>
        <w:spacing w:line="249" w:lineRule="auto"/>
        <w:ind w:left="567" w:right="-102" w:hanging="516"/>
        <w:jc w:val="center"/>
        <w:rPr>
          <w:w w:val="99"/>
          <w:lang w:val="id-ID"/>
        </w:rPr>
      </w:pPr>
      <w:r w:rsidRPr="00A6176D">
        <w:rPr>
          <w:lang w:val="id-ID"/>
        </w:rPr>
        <w:t>Pasal 1 Ayat 27</w:t>
      </w:r>
    </w:p>
    <w:p w:rsidR="002C6BD1" w:rsidRDefault="00A6176D">
      <w:pPr>
        <w:rPr>
          <w:lang w:val="id-ID"/>
        </w:rPr>
      </w:pPr>
      <w:r w:rsidRPr="00A6176D">
        <w:rPr>
          <w:lang w:val="id-ID"/>
        </w:rPr>
        <w:t>Medik</w:t>
      </w:r>
      <w:r w:rsidR="00E74169">
        <w:rPr>
          <w:lang w:val="id-ID"/>
        </w:rPr>
        <w:t xml:space="preserve"> </w:t>
      </w:r>
      <w:r w:rsidRPr="00A6176D">
        <w:rPr>
          <w:lang w:val="id-ID"/>
        </w:rPr>
        <w:t>veteriner adalah penyelenggaraan kegiatan praktik kedokteran hewan.</w:t>
      </w:r>
    </w:p>
    <w:p w:rsidR="002C6BD1" w:rsidRDefault="002C6BD1">
      <w:pPr>
        <w:rPr>
          <w:lang w:val="id-ID"/>
        </w:rPr>
      </w:pPr>
    </w:p>
    <w:p w:rsidR="002C6BD1" w:rsidRDefault="00A6176D">
      <w:pPr>
        <w:jc w:val="center"/>
        <w:rPr>
          <w:lang w:val="id-ID"/>
        </w:rPr>
      </w:pPr>
      <w:r w:rsidRPr="00A6176D">
        <w:rPr>
          <w:lang w:val="id-ID"/>
        </w:rPr>
        <w:t xml:space="preserve">Pasal 1 Ayat 29  </w:t>
      </w:r>
    </w:p>
    <w:p w:rsidR="002C6BD1" w:rsidRDefault="00A6176D">
      <w:pPr>
        <w:rPr>
          <w:lang w:val="id-ID"/>
        </w:rPr>
      </w:pPr>
      <w:r w:rsidRPr="00A6176D">
        <w:rPr>
          <w:lang w:val="id-ID"/>
        </w:rPr>
        <w:lastRenderedPageBreak/>
        <w:t>Dokter hewan adalah orang yang memiliki profesi di bidang kedokteran hewan, sertifikat kompetensi,</w:t>
      </w:r>
      <w:r w:rsidR="00E74169">
        <w:rPr>
          <w:lang w:val="id-ID"/>
        </w:rPr>
        <w:t xml:space="preserve"> </w:t>
      </w:r>
      <w:r w:rsidRPr="00A6176D">
        <w:rPr>
          <w:lang w:val="id-ID"/>
        </w:rPr>
        <w:t>dan</w:t>
      </w:r>
      <w:r w:rsidR="00E74169">
        <w:rPr>
          <w:lang w:val="id-ID"/>
        </w:rPr>
        <w:t xml:space="preserve"> </w:t>
      </w:r>
      <w:r w:rsidRPr="00A6176D">
        <w:rPr>
          <w:lang w:val="id-ID"/>
        </w:rPr>
        <w:t>kewenangan</w:t>
      </w:r>
      <w:r w:rsidR="00E74169">
        <w:rPr>
          <w:lang w:val="id-ID"/>
        </w:rPr>
        <w:t xml:space="preserve"> </w:t>
      </w:r>
      <w:r w:rsidRPr="00A6176D">
        <w:rPr>
          <w:lang w:val="id-ID"/>
        </w:rPr>
        <w:t>medik</w:t>
      </w:r>
      <w:r w:rsidR="00E74169">
        <w:rPr>
          <w:lang w:val="id-ID"/>
        </w:rPr>
        <w:t xml:space="preserve"> </w:t>
      </w:r>
      <w:r w:rsidRPr="00A6176D">
        <w:rPr>
          <w:lang w:val="id-ID"/>
        </w:rPr>
        <w:t>veterine</w:t>
      </w:r>
      <w:r w:rsidR="00E74169">
        <w:rPr>
          <w:lang w:val="id-ID"/>
        </w:rPr>
        <w:t xml:space="preserve">r </w:t>
      </w:r>
      <w:r w:rsidRPr="00A6176D">
        <w:rPr>
          <w:lang w:val="id-ID"/>
        </w:rPr>
        <w:t>dalam</w:t>
      </w:r>
      <w:r w:rsidR="00E74169">
        <w:rPr>
          <w:lang w:val="id-ID"/>
        </w:rPr>
        <w:t xml:space="preserve"> </w:t>
      </w:r>
      <w:r w:rsidRPr="00A6176D">
        <w:rPr>
          <w:lang w:val="id-ID"/>
        </w:rPr>
        <w:t>melaksanakan pelayanan kesehatan hewan.</w:t>
      </w:r>
    </w:p>
    <w:p w:rsidR="002C6BD1" w:rsidRDefault="002C6BD1">
      <w:pPr>
        <w:jc w:val="left"/>
        <w:rPr>
          <w:lang w:val="id-ID"/>
        </w:rPr>
      </w:pPr>
    </w:p>
    <w:p w:rsidR="002C6BD1" w:rsidRDefault="00A6176D">
      <w:pPr>
        <w:ind w:left="3600" w:hanging="3600"/>
        <w:jc w:val="center"/>
      </w:pPr>
      <w:r w:rsidRPr="00A6176D">
        <w:t>BAB VII</w:t>
      </w:r>
    </w:p>
    <w:p w:rsidR="002C6BD1" w:rsidRDefault="00A6176D">
      <w:pPr>
        <w:ind w:left="3600" w:hanging="3600"/>
        <w:jc w:val="center"/>
      </w:pPr>
      <w:r w:rsidRPr="00A6176D">
        <w:t>OTORITAS VETERINER</w:t>
      </w:r>
    </w:p>
    <w:p w:rsidR="002C6BD1" w:rsidRDefault="002C6BD1">
      <w:pPr>
        <w:jc w:val="center"/>
        <w:rPr>
          <w:lang w:val="id-ID"/>
        </w:rPr>
      </w:pPr>
    </w:p>
    <w:p w:rsidR="002C6BD1" w:rsidRDefault="00A6176D">
      <w:pPr>
        <w:jc w:val="center"/>
      </w:pPr>
      <w:r w:rsidRPr="00A6176D">
        <w:t>Pasal 70</w:t>
      </w:r>
    </w:p>
    <w:p w:rsidR="002C6BD1" w:rsidRDefault="00A6176D">
      <w:pPr>
        <w:ind w:left="1080" w:hanging="540"/>
      </w:pPr>
      <w:r w:rsidRPr="00A6176D">
        <w:t>(1)</w:t>
      </w:r>
      <w:r w:rsidR="00E74169">
        <w:tab/>
      </w:r>
      <w:r w:rsidRPr="00A6176D">
        <w:t>Untuk</w:t>
      </w:r>
      <w:r w:rsidR="00E74169">
        <w:t xml:space="preserve"> </w:t>
      </w:r>
      <w:r w:rsidRPr="00A6176D">
        <w:t>memenuhi</w:t>
      </w:r>
      <w:r w:rsidR="00E74169">
        <w:t xml:space="preserve"> </w:t>
      </w:r>
      <w:r w:rsidRPr="00A6176D">
        <w:t>kebutuhan</w:t>
      </w:r>
      <w:r w:rsidR="00E74169">
        <w:t xml:space="preserve"> </w:t>
      </w:r>
      <w:r w:rsidRPr="00A6176D">
        <w:t>tenaga</w:t>
      </w:r>
      <w:r w:rsidR="00E74169">
        <w:t xml:space="preserve"> </w:t>
      </w:r>
      <w:r w:rsidRPr="00A6176D">
        <w:t>kesehatan</w:t>
      </w:r>
      <w:r w:rsidR="00E74169">
        <w:t xml:space="preserve"> </w:t>
      </w:r>
      <w:r w:rsidRPr="00A6176D">
        <w:t>hewan</w:t>
      </w:r>
      <w:r w:rsidR="00E74169">
        <w:t xml:space="preserve">, </w:t>
      </w:r>
      <w:r w:rsidRPr="00A6176D">
        <w:t>Pemerintah</w:t>
      </w:r>
      <w:r w:rsidR="00E74169">
        <w:t xml:space="preserve"> </w:t>
      </w:r>
      <w:r w:rsidRPr="00A6176D">
        <w:t>mengatur</w:t>
      </w:r>
      <w:r w:rsidR="00E74169">
        <w:t xml:space="preserve"> </w:t>
      </w:r>
      <w:r w:rsidRPr="00A6176D">
        <w:t>penyediaan</w:t>
      </w:r>
      <w:r w:rsidR="00E74169">
        <w:t xml:space="preserve"> </w:t>
      </w:r>
      <w:r w:rsidRPr="00A6176D">
        <w:t>dan</w:t>
      </w:r>
      <w:r w:rsidR="00E74169">
        <w:t xml:space="preserve"> </w:t>
      </w:r>
      <w:r w:rsidRPr="00A6176D">
        <w:t>penempatan</w:t>
      </w:r>
      <w:r w:rsidR="00E74169">
        <w:t xml:space="preserve"> </w:t>
      </w:r>
      <w:r w:rsidRPr="00A6176D">
        <w:t>tenaga</w:t>
      </w:r>
      <w:r w:rsidR="00E74169">
        <w:t xml:space="preserve"> </w:t>
      </w:r>
      <w:r w:rsidRPr="00A6176D">
        <w:t>kesehatan</w:t>
      </w:r>
      <w:r w:rsidR="00E74169">
        <w:t xml:space="preserve"> </w:t>
      </w:r>
      <w:r w:rsidRPr="00A6176D">
        <w:t>hewan</w:t>
      </w:r>
      <w:r w:rsidR="00E74169">
        <w:t xml:space="preserve"> </w:t>
      </w:r>
      <w:r w:rsidRPr="00A6176D">
        <w:t>di seluruh</w:t>
      </w:r>
      <w:r w:rsidR="00E74169">
        <w:t xml:space="preserve"> </w:t>
      </w:r>
      <w:r w:rsidRPr="00A6176D">
        <w:t>wilayah</w:t>
      </w:r>
      <w:r w:rsidR="00E74169">
        <w:t xml:space="preserve"> </w:t>
      </w:r>
      <w:r w:rsidRPr="00A6176D">
        <w:t>Negara</w:t>
      </w:r>
      <w:r w:rsidR="00E74169">
        <w:t xml:space="preserve"> </w:t>
      </w:r>
      <w:r w:rsidRPr="00A6176D">
        <w:t>Kesatuan</w:t>
      </w:r>
      <w:r w:rsidR="00E74169">
        <w:t xml:space="preserve"> </w:t>
      </w:r>
      <w:r w:rsidRPr="00A6176D">
        <w:t>Republik</w:t>
      </w:r>
      <w:r w:rsidR="00E74169">
        <w:t xml:space="preserve"> </w:t>
      </w:r>
      <w:r w:rsidRPr="00A6176D">
        <w:t>Indonesia</w:t>
      </w:r>
      <w:r w:rsidR="00E74169">
        <w:t xml:space="preserve"> </w:t>
      </w:r>
      <w:r w:rsidRPr="00A6176D">
        <w:t>sesuai</w:t>
      </w:r>
      <w:r w:rsidR="00E74169">
        <w:t xml:space="preserve"> </w:t>
      </w:r>
      <w:r w:rsidRPr="00A6176D">
        <w:t>dengan kebutuhan.</w:t>
      </w:r>
    </w:p>
    <w:p w:rsidR="002C6BD1" w:rsidRDefault="00A6176D">
      <w:pPr>
        <w:ind w:left="1080" w:hanging="540"/>
      </w:pPr>
      <w:r w:rsidRPr="00A6176D">
        <w:t xml:space="preserve">(2)   </w:t>
      </w:r>
      <w:r w:rsidR="00E74169">
        <w:tab/>
      </w:r>
      <w:r w:rsidRPr="00A6176D">
        <w:t>Tenaga</w:t>
      </w:r>
      <w:r w:rsidR="00E74169">
        <w:t xml:space="preserve"> </w:t>
      </w:r>
      <w:r w:rsidRPr="00A6176D">
        <w:t>kesehatan</w:t>
      </w:r>
      <w:r w:rsidR="00E74169">
        <w:t xml:space="preserve"> </w:t>
      </w:r>
      <w:r w:rsidRPr="00A6176D">
        <w:t>hewan</w:t>
      </w:r>
      <w:r w:rsidR="00E74169">
        <w:t xml:space="preserve"> </w:t>
      </w:r>
      <w:r w:rsidRPr="00A6176D">
        <w:t>sebagaimana</w:t>
      </w:r>
      <w:r w:rsidR="00E74169">
        <w:t xml:space="preserve"> </w:t>
      </w:r>
      <w:r w:rsidRPr="00A6176D">
        <w:t>dimaksud pada</w:t>
      </w:r>
      <w:r w:rsidR="00E74169">
        <w:t xml:space="preserve"> </w:t>
      </w:r>
      <w:r w:rsidRPr="00A6176D">
        <w:t>ayat</w:t>
      </w:r>
      <w:r w:rsidR="00E74169">
        <w:t xml:space="preserve"> </w:t>
      </w:r>
      <w:r w:rsidRPr="00A6176D">
        <w:t>(1)</w:t>
      </w:r>
      <w:r w:rsidR="00E74169">
        <w:t xml:space="preserve"> </w:t>
      </w:r>
      <w:r w:rsidRPr="00A6176D">
        <w:t>terdiri</w:t>
      </w:r>
      <w:r w:rsidR="00E74169">
        <w:t xml:space="preserve"> </w:t>
      </w:r>
      <w:r w:rsidRPr="00A6176D">
        <w:t>atas</w:t>
      </w:r>
      <w:r w:rsidR="00E74169">
        <w:t xml:space="preserve"> </w:t>
      </w:r>
      <w:r w:rsidRPr="00A6176D">
        <w:t>tenaga</w:t>
      </w:r>
      <w:r w:rsidR="00E74169">
        <w:t xml:space="preserve"> </w:t>
      </w:r>
      <w:r w:rsidRPr="00A6176D">
        <w:t>medik</w:t>
      </w:r>
      <w:r w:rsidR="00E74169">
        <w:t xml:space="preserve"> </w:t>
      </w:r>
      <w:r w:rsidRPr="00A6176D">
        <w:t>veteriner,</w:t>
      </w:r>
      <w:r w:rsidR="00E74169">
        <w:t xml:space="preserve"> </w:t>
      </w:r>
      <w:r w:rsidRPr="00A6176D">
        <w:t>sarjana kedokteran</w:t>
      </w:r>
      <w:r w:rsidR="00E74169">
        <w:t xml:space="preserve"> </w:t>
      </w:r>
      <w:r w:rsidRPr="00A6176D">
        <w:t>hewan,</w:t>
      </w:r>
      <w:r w:rsidR="00E74169">
        <w:t xml:space="preserve"> </w:t>
      </w:r>
      <w:r w:rsidRPr="00A6176D">
        <w:t>dan</w:t>
      </w:r>
      <w:r w:rsidR="00E74169">
        <w:t xml:space="preserve"> </w:t>
      </w:r>
      <w:r w:rsidRPr="00A6176D">
        <w:t>tenaga paramedik veteriner.</w:t>
      </w:r>
    </w:p>
    <w:p w:rsidR="002C6BD1" w:rsidRDefault="00A6176D">
      <w:pPr>
        <w:ind w:left="1080" w:hanging="540"/>
      </w:pPr>
      <w:r w:rsidRPr="00A6176D">
        <w:t xml:space="preserve">(3)   </w:t>
      </w:r>
      <w:r w:rsidR="00E74169">
        <w:tab/>
      </w:r>
      <w:r w:rsidRPr="00A6176D">
        <w:t>Tenaga   medik   veteriner   sebagaimana   dimaksud pada ayat (2) terdiri atas dokter hewan dan dokter hewan spesialis.</w:t>
      </w:r>
    </w:p>
    <w:p w:rsidR="00E74169" w:rsidRDefault="00E74169" w:rsidP="00826928">
      <w:pPr>
        <w:widowControl w:val="0"/>
        <w:autoSpaceDE w:val="0"/>
        <w:autoSpaceDN w:val="0"/>
        <w:adjustRightInd w:val="0"/>
        <w:ind w:left="1134" w:right="4099"/>
        <w:jc w:val="center"/>
        <w:rPr>
          <w:w w:val="99"/>
          <w:lang w:val="id-ID"/>
        </w:rPr>
      </w:pPr>
    </w:p>
    <w:p w:rsidR="002C6BD1" w:rsidRDefault="00A6176D">
      <w:pPr>
        <w:jc w:val="center"/>
      </w:pPr>
      <w:r w:rsidRPr="00A6176D">
        <w:t>Pasal 71</w:t>
      </w:r>
    </w:p>
    <w:p w:rsidR="002C6BD1" w:rsidRDefault="00A6176D">
      <w:pPr>
        <w:ind w:left="1080" w:hanging="540"/>
      </w:pPr>
      <w:r w:rsidRPr="00A6176D">
        <w:t xml:space="preserve">(1) </w:t>
      </w:r>
      <w:r w:rsidR="00E74169">
        <w:tab/>
      </w:r>
      <w:r w:rsidRPr="00A6176D">
        <w:t>Tenaga</w:t>
      </w:r>
      <w:r w:rsidR="00E74169">
        <w:t xml:space="preserve"> </w:t>
      </w:r>
      <w:r w:rsidRPr="00A6176D">
        <w:t>medik</w:t>
      </w:r>
      <w:r w:rsidR="00E74169">
        <w:t xml:space="preserve"> </w:t>
      </w:r>
      <w:r w:rsidRPr="00A6176D">
        <w:t>veteriner</w:t>
      </w:r>
      <w:r w:rsidR="00E74169">
        <w:t xml:space="preserve"> </w:t>
      </w:r>
      <w:r w:rsidRPr="00A6176D">
        <w:t>melaksanakan</w:t>
      </w:r>
      <w:r w:rsidR="00E74169">
        <w:t xml:space="preserve"> </w:t>
      </w:r>
      <w:r w:rsidRPr="00A6176D">
        <w:t>segala urusan kesehatan hewan berdasarkan</w:t>
      </w:r>
      <w:r w:rsidR="00E74169">
        <w:t xml:space="preserve"> </w:t>
      </w:r>
      <w:r w:rsidRPr="00A6176D">
        <w:t>kompetensi</w:t>
      </w:r>
      <w:r w:rsidR="00E74169">
        <w:t xml:space="preserve"> </w:t>
      </w:r>
      <w:r w:rsidRPr="00A6176D">
        <w:t>medik</w:t>
      </w:r>
      <w:r w:rsidR="00E74169">
        <w:t xml:space="preserve"> </w:t>
      </w:r>
      <w:r w:rsidRPr="00A6176D">
        <w:t>veteriner</w:t>
      </w:r>
      <w:r w:rsidR="00E74169">
        <w:t xml:space="preserve"> </w:t>
      </w:r>
      <w:r w:rsidRPr="00A6176D">
        <w:t>yang</w:t>
      </w:r>
      <w:r w:rsidR="00E74169">
        <w:t xml:space="preserve"> </w:t>
      </w:r>
      <w:r w:rsidRPr="00A6176D">
        <w:t>diperolehnya</w:t>
      </w:r>
      <w:r w:rsidR="00E74169">
        <w:t xml:space="preserve"> </w:t>
      </w:r>
      <w:r w:rsidRPr="00A6176D">
        <w:t>dalam pendidikan kedokteran hewan.</w:t>
      </w:r>
    </w:p>
    <w:p w:rsidR="002C6BD1" w:rsidRDefault="00A6176D">
      <w:pPr>
        <w:ind w:left="1080" w:hanging="540"/>
      </w:pPr>
      <w:r w:rsidRPr="00A6176D">
        <w:t xml:space="preserve">(2)  </w:t>
      </w:r>
      <w:r w:rsidR="00E74169">
        <w:tab/>
      </w:r>
      <w:r w:rsidRPr="00A6176D">
        <w:t>Tenaga</w:t>
      </w:r>
      <w:r w:rsidR="00E74169">
        <w:t xml:space="preserve"> </w:t>
      </w:r>
      <w:r w:rsidRPr="00A6176D">
        <w:t>paramedik</w:t>
      </w:r>
      <w:r w:rsidR="00E74169">
        <w:t xml:space="preserve"> </w:t>
      </w:r>
      <w:r w:rsidRPr="00A6176D">
        <w:t>veteriner</w:t>
      </w:r>
      <w:r w:rsidR="00E74169">
        <w:t xml:space="preserve"> </w:t>
      </w:r>
      <w:r w:rsidRPr="00A6176D">
        <w:t>dan</w:t>
      </w:r>
      <w:r w:rsidR="00E74169">
        <w:t xml:space="preserve"> </w:t>
      </w:r>
      <w:r w:rsidRPr="00A6176D">
        <w:t>sarjana</w:t>
      </w:r>
      <w:r w:rsidR="00E74169">
        <w:t xml:space="preserve"> </w:t>
      </w:r>
      <w:r w:rsidRPr="00A6176D">
        <w:t>kedokteran</w:t>
      </w:r>
      <w:r w:rsidR="00E74169">
        <w:t xml:space="preserve"> </w:t>
      </w:r>
      <w:r w:rsidRPr="00A6176D">
        <w:t>hewan melaksanakan</w:t>
      </w:r>
      <w:r w:rsidR="00E74169">
        <w:t xml:space="preserve"> </w:t>
      </w:r>
      <w:r w:rsidRPr="00A6176D">
        <w:t>urusan</w:t>
      </w:r>
      <w:r w:rsidR="00E74169">
        <w:t xml:space="preserve"> </w:t>
      </w:r>
      <w:r w:rsidRPr="00A6176D">
        <w:t>kesehatan</w:t>
      </w:r>
      <w:r w:rsidR="00E74169">
        <w:t xml:space="preserve"> </w:t>
      </w:r>
      <w:r w:rsidRPr="00A6176D">
        <w:t>hewan</w:t>
      </w:r>
      <w:r w:rsidR="00E74169">
        <w:t xml:space="preserve"> </w:t>
      </w:r>
      <w:r w:rsidRPr="00A6176D">
        <w:t>yang</w:t>
      </w:r>
      <w:r w:rsidR="00E74169">
        <w:t xml:space="preserve"> </w:t>
      </w:r>
      <w:r w:rsidRPr="00A6176D">
        <w:t>menjadi</w:t>
      </w:r>
      <w:r w:rsidR="00E74169">
        <w:t xml:space="preserve"> </w:t>
      </w:r>
      <w:r w:rsidRPr="00A6176D">
        <w:t>kompetensinya dan dilakukan di bawah penyeliaan dokter hewan.</w:t>
      </w:r>
    </w:p>
    <w:p w:rsidR="002C6BD1" w:rsidRDefault="00A6176D">
      <w:pPr>
        <w:ind w:left="1080" w:hanging="540"/>
      </w:pPr>
      <w:r w:rsidRPr="00A6176D">
        <w:t xml:space="preserve">(3)  </w:t>
      </w:r>
      <w:r w:rsidR="00E74169">
        <w:tab/>
      </w:r>
      <w:r w:rsidRPr="00A6176D">
        <w:t>Dokter</w:t>
      </w:r>
      <w:r w:rsidR="00E74169">
        <w:t xml:space="preserve"> </w:t>
      </w:r>
      <w:r w:rsidRPr="00A6176D">
        <w:t>hewan</w:t>
      </w:r>
      <w:r w:rsidR="00E74169">
        <w:t xml:space="preserve"> </w:t>
      </w:r>
      <w:r w:rsidRPr="00A6176D">
        <w:t>spesialis</w:t>
      </w:r>
      <w:r w:rsidR="00E74169">
        <w:t xml:space="preserve"> </w:t>
      </w:r>
      <w:r w:rsidRPr="00A6176D">
        <w:t>dan/atau</w:t>
      </w:r>
      <w:r w:rsidR="00E74169">
        <w:t xml:space="preserve"> </w:t>
      </w:r>
      <w:r w:rsidRPr="00A6176D">
        <w:t>dokter</w:t>
      </w:r>
      <w:r w:rsidR="00E74169">
        <w:t xml:space="preserve"> </w:t>
      </w:r>
      <w:r w:rsidRPr="00A6176D">
        <w:t>hewan</w:t>
      </w:r>
      <w:r w:rsidR="00E74169">
        <w:t xml:space="preserve"> </w:t>
      </w:r>
      <w:r w:rsidRPr="00A6176D">
        <w:t>yang</w:t>
      </w:r>
      <w:r w:rsidR="00E74169">
        <w:t xml:space="preserve"> </w:t>
      </w:r>
      <w:r w:rsidRPr="00A6176D">
        <w:t>memperoleh    sertifikat</w:t>
      </w:r>
      <w:r w:rsidR="00E74169">
        <w:t xml:space="preserve"> </w:t>
      </w:r>
      <w:r w:rsidRPr="00A6176D">
        <w:t>kompetensi</w:t>
      </w:r>
      <w:r w:rsidR="00E74169">
        <w:t xml:space="preserve"> </w:t>
      </w:r>
      <w:r w:rsidRPr="00A6176D">
        <w:t>dar</w:t>
      </w:r>
      <w:r w:rsidR="00E74169">
        <w:t xml:space="preserve">i </w:t>
      </w:r>
      <w:r w:rsidRPr="00A6176D">
        <w:t>organisasi</w:t>
      </w:r>
      <w:r w:rsidR="00E74169">
        <w:t xml:space="preserve"> </w:t>
      </w:r>
      <w:r w:rsidRPr="00A6176D">
        <w:t>profesi</w:t>
      </w:r>
      <w:r w:rsidR="00E74169">
        <w:t xml:space="preserve"> </w:t>
      </w:r>
      <w:r w:rsidRPr="00A6176D">
        <w:t>kedokteran</w:t>
      </w:r>
      <w:r w:rsidR="00E74169">
        <w:t xml:space="preserve"> </w:t>
      </w:r>
      <w:r w:rsidRPr="00A6176D">
        <w:t>hewan</w:t>
      </w:r>
      <w:r w:rsidR="00E74169">
        <w:t xml:space="preserve"> </w:t>
      </w:r>
      <w:r w:rsidRPr="00A6176D">
        <w:t>dan/atau sertifikat</w:t>
      </w:r>
      <w:r w:rsidR="00E74169">
        <w:t xml:space="preserve"> </w:t>
      </w:r>
      <w:r w:rsidRPr="00A6176D">
        <w:t>yang</w:t>
      </w:r>
      <w:r w:rsidR="00E74169">
        <w:t xml:space="preserve"> </w:t>
      </w:r>
      <w:r w:rsidRPr="00A6176D">
        <w:t>diakui</w:t>
      </w:r>
      <w:r w:rsidR="00E74169">
        <w:t xml:space="preserve"> </w:t>
      </w:r>
      <w:r w:rsidRPr="00A6176D">
        <w:t>oleh</w:t>
      </w:r>
      <w:r w:rsidR="00E74169">
        <w:t xml:space="preserve"> </w:t>
      </w:r>
      <w:r w:rsidRPr="00A6176D">
        <w:t>Pemerinta</w:t>
      </w:r>
      <w:r w:rsidR="00E74169">
        <w:t xml:space="preserve">h </w:t>
      </w:r>
      <w:r w:rsidRPr="00A6176D">
        <w:t>dapat</w:t>
      </w:r>
      <w:r w:rsidR="00E74169">
        <w:t xml:space="preserve"> </w:t>
      </w:r>
      <w:r w:rsidRPr="00A6176D">
        <w:t>melaksanakan</w:t>
      </w:r>
      <w:r w:rsidR="00E74169">
        <w:t xml:space="preserve"> </w:t>
      </w:r>
      <w:r w:rsidRPr="00A6176D">
        <w:t>urusan kesehatan hewan.</w:t>
      </w:r>
    </w:p>
    <w:p w:rsidR="002C6BD1" w:rsidRDefault="00A6176D">
      <w:pPr>
        <w:ind w:left="1080" w:hanging="540"/>
      </w:pPr>
      <w:proofErr w:type="gramStart"/>
      <w:r w:rsidRPr="00A6176D">
        <w:t>(4)</w:t>
      </w:r>
      <w:r w:rsidR="00E74169">
        <w:tab/>
      </w:r>
      <w:r w:rsidRPr="00A6176D">
        <w:t>Dalam</w:t>
      </w:r>
      <w:r w:rsidR="00E74169">
        <w:t xml:space="preserve"> </w:t>
      </w:r>
      <w:r w:rsidRPr="00A6176D">
        <w:t>menjalankan</w:t>
      </w:r>
      <w:r w:rsidR="00E74169">
        <w:t xml:space="preserve"> </w:t>
      </w:r>
      <w:r w:rsidRPr="00A6176D">
        <w:t>urusan</w:t>
      </w:r>
      <w:r w:rsidR="00E74169">
        <w:t xml:space="preserve"> </w:t>
      </w:r>
      <w:r w:rsidRPr="00A6176D">
        <w:t>sebagaimana</w:t>
      </w:r>
      <w:r w:rsidR="00E74169">
        <w:t xml:space="preserve"> </w:t>
      </w:r>
      <w:r w:rsidRPr="00A6176D">
        <w:t>dimaksud</w:t>
      </w:r>
      <w:r w:rsidR="00E74169">
        <w:t xml:space="preserve"> </w:t>
      </w:r>
      <w:r w:rsidRPr="00A6176D">
        <w:t>pada</w:t>
      </w:r>
      <w:r w:rsidR="00E74169">
        <w:t xml:space="preserve"> </w:t>
      </w:r>
      <w:r w:rsidRPr="00A6176D">
        <w:t>ayat</w:t>
      </w:r>
      <w:r w:rsidR="00E74169">
        <w:t xml:space="preserve"> </w:t>
      </w:r>
      <w:r w:rsidRPr="00A6176D">
        <w:t>(1</w:t>
      </w:r>
      <w:r w:rsidR="00E74169">
        <w:t xml:space="preserve">) </w:t>
      </w:r>
      <w:r w:rsidRPr="00A6176D">
        <w:t>dan</w:t>
      </w:r>
      <w:r w:rsidR="00E74169">
        <w:t xml:space="preserve"> </w:t>
      </w:r>
      <w:r w:rsidRPr="00A6176D">
        <w:t>ayat</w:t>
      </w:r>
      <w:r w:rsidR="00E74169">
        <w:t xml:space="preserve"> </w:t>
      </w:r>
      <w:r w:rsidRPr="00A6176D">
        <w:t>(2),</w:t>
      </w:r>
      <w:r w:rsidR="00E74169">
        <w:t xml:space="preserve"> </w:t>
      </w:r>
      <w:r w:rsidRPr="00A6176D">
        <w:t>tenaga</w:t>
      </w:r>
      <w:r w:rsidR="00E74169">
        <w:t xml:space="preserve"> </w:t>
      </w:r>
      <w:r w:rsidRPr="00A6176D">
        <w:t>kesehata</w:t>
      </w:r>
      <w:r w:rsidR="00E74169">
        <w:t xml:space="preserve">n </w:t>
      </w:r>
      <w:r w:rsidRPr="00A6176D">
        <w:t>hewan</w:t>
      </w:r>
      <w:r w:rsidR="00E74169">
        <w:t xml:space="preserve"> </w:t>
      </w:r>
      <w:r w:rsidRPr="00A6176D">
        <w:t>wajib</w:t>
      </w:r>
      <w:r w:rsidR="00E74169">
        <w:t xml:space="preserve"> </w:t>
      </w:r>
      <w:r w:rsidRPr="00A6176D">
        <w:t>mematuh</w:t>
      </w:r>
      <w:r w:rsidR="00E74169">
        <w:t xml:space="preserve">i </w:t>
      </w:r>
      <w:r w:rsidRPr="00A6176D">
        <w:t>kode</w:t>
      </w:r>
      <w:r w:rsidR="00E74169">
        <w:t xml:space="preserve"> </w:t>
      </w:r>
      <w:r w:rsidRPr="00A6176D">
        <w:t>etik</w:t>
      </w:r>
      <w:r w:rsidR="00E74169">
        <w:t xml:space="preserve"> </w:t>
      </w:r>
      <w:r w:rsidRPr="00A6176D">
        <w:t>dan</w:t>
      </w:r>
      <w:r w:rsidR="00E74169">
        <w:t xml:space="preserve"> </w:t>
      </w:r>
      <w:r w:rsidRPr="00A6176D">
        <w:t>memegang teguh sumpah atau janji profesinya.</w:t>
      </w:r>
      <w:proofErr w:type="gramEnd"/>
    </w:p>
    <w:p w:rsidR="00E74169" w:rsidRPr="00E74169" w:rsidRDefault="00E74169" w:rsidP="00826928">
      <w:pPr>
        <w:ind w:left="1134"/>
        <w:jc w:val="left"/>
        <w:rPr>
          <w:lang w:val="id-ID"/>
        </w:rPr>
      </w:pPr>
    </w:p>
    <w:p w:rsidR="00E74169" w:rsidRDefault="00E74169" w:rsidP="00EB68B3">
      <w:pPr>
        <w:rPr>
          <w:lang w:val="id-ID"/>
        </w:rPr>
      </w:pPr>
    </w:p>
    <w:p w:rsidR="00E74169" w:rsidRPr="00E74169" w:rsidRDefault="00A6176D" w:rsidP="00EB68B3">
      <w:r w:rsidRPr="00A6176D">
        <w:t>Selanjutnya, Peraturan Pemerintah Republik Indonesia Nomor 19 Tahun 2005 tentang Standar Nasional Pendidikan yang berkaitan dengan akreditasi adalah sebagai berikut.</w:t>
      </w:r>
    </w:p>
    <w:p w:rsidR="00E74169" w:rsidRPr="00E74169" w:rsidRDefault="00E74169"/>
    <w:p w:rsidR="00E74169" w:rsidRPr="00E74169" w:rsidRDefault="00A6176D" w:rsidP="006E5DBF">
      <w:pPr>
        <w:jc w:val="center"/>
      </w:pPr>
      <w:r w:rsidRPr="00A6176D">
        <w:t>Pasal 86</w:t>
      </w:r>
    </w:p>
    <w:p w:rsidR="002C6BD1" w:rsidRDefault="00A6176D">
      <w:pPr>
        <w:numPr>
          <w:ilvl w:val="0"/>
          <w:numId w:val="4"/>
        </w:numPr>
        <w:tabs>
          <w:tab w:val="clear" w:pos="732"/>
        </w:tabs>
        <w:ind w:left="1080" w:hanging="540"/>
      </w:pPr>
      <w:r w:rsidRPr="00A6176D">
        <w:t>Pemerintah melakukan akreditasi pada setiap jenjang dan satuan pendidikan untuk menentukan kelayakan program dan/atau satuan pendidikan.</w:t>
      </w:r>
    </w:p>
    <w:p w:rsidR="002C6BD1" w:rsidRDefault="00A6176D">
      <w:pPr>
        <w:numPr>
          <w:ilvl w:val="0"/>
          <w:numId w:val="4"/>
        </w:numPr>
        <w:tabs>
          <w:tab w:val="clear" w:pos="732"/>
        </w:tabs>
        <w:ind w:left="1080" w:hanging="540"/>
      </w:pPr>
      <w:r w:rsidRPr="00A6176D">
        <w:t>Kewenangan akreditasi sebagaimana dimaksud pada ayat (1) dapat pula dilakukan oleh lembaga mandiri yang diberi kewenangan oleh Pemerintah untuk melakukan akreditasi.</w:t>
      </w:r>
    </w:p>
    <w:p w:rsidR="002C6BD1" w:rsidRDefault="00A6176D">
      <w:pPr>
        <w:numPr>
          <w:ilvl w:val="0"/>
          <w:numId w:val="4"/>
        </w:numPr>
        <w:tabs>
          <w:tab w:val="clear" w:pos="732"/>
        </w:tabs>
        <w:ind w:left="1080" w:hanging="540"/>
      </w:pPr>
      <w:r w:rsidRPr="00A6176D">
        <w:t xml:space="preserve">Akreditasi sebagaimana dimaksud pada ayat (1) dan ayat (2) sebagai bentuk akuntabilitas kepada publik dilakukan secara obyektif, adil, transparan, dan komprehensif dengan menggunakan instrumen dan kriteria yang mengacu kepada Standar Nasional Pendidikan. </w:t>
      </w:r>
    </w:p>
    <w:p w:rsidR="00E74169" w:rsidRPr="00E74169" w:rsidRDefault="00E74169"/>
    <w:p w:rsidR="00E74169" w:rsidRDefault="00E74169" w:rsidP="006E5DBF">
      <w:pPr>
        <w:jc w:val="center"/>
        <w:rPr>
          <w:lang w:val="id-ID"/>
        </w:rPr>
      </w:pPr>
    </w:p>
    <w:p w:rsidR="001930A4" w:rsidRPr="001930A4" w:rsidRDefault="001930A4" w:rsidP="006E5DBF">
      <w:pPr>
        <w:jc w:val="center"/>
        <w:rPr>
          <w:lang w:val="id-ID"/>
        </w:rPr>
      </w:pPr>
    </w:p>
    <w:p w:rsidR="00EB6C74" w:rsidRDefault="00EB6C74" w:rsidP="006E5DBF">
      <w:pPr>
        <w:jc w:val="center"/>
      </w:pPr>
    </w:p>
    <w:p w:rsidR="00E74169" w:rsidRPr="00E74169" w:rsidRDefault="00A6176D" w:rsidP="006E5DBF">
      <w:pPr>
        <w:jc w:val="center"/>
      </w:pPr>
      <w:r w:rsidRPr="00A6176D">
        <w:t>Pasal 87</w:t>
      </w:r>
    </w:p>
    <w:p w:rsidR="002C6BD1" w:rsidRDefault="00A6176D">
      <w:pPr>
        <w:numPr>
          <w:ilvl w:val="0"/>
          <w:numId w:val="5"/>
        </w:numPr>
        <w:tabs>
          <w:tab w:val="clear" w:pos="732"/>
        </w:tabs>
        <w:ind w:left="1080" w:hanging="540"/>
        <w:jc w:val="left"/>
      </w:pPr>
      <w:r w:rsidRPr="00A6176D">
        <w:t>Akreditasi oleh Pemerintah sebagaimana dimaksud dalam Pasal 86 ayat (1) dilakukan oleh:</w:t>
      </w:r>
    </w:p>
    <w:p w:rsidR="002C6BD1" w:rsidRDefault="00A6176D">
      <w:pPr>
        <w:numPr>
          <w:ilvl w:val="2"/>
          <w:numId w:val="3"/>
        </w:numPr>
        <w:tabs>
          <w:tab w:val="clear" w:pos="3510"/>
        </w:tabs>
        <w:ind w:left="1440" w:hanging="360"/>
        <w:jc w:val="left"/>
      </w:pPr>
      <w:r w:rsidRPr="00A6176D">
        <w:t>Badan Akreditasi Nasional Sekolah/Madrasah (BAN-S/M) terhadap program dan/atau satuan pendidikan pendidikan jalur formal pada jenjang pendidikan dasar dan menengah;</w:t>
      </w:r>
    </w:p>
    <w:p w:rsidR="002C6BD1" w:rsidRDefault="00A6176D">
      <w:pPr>
        <w:numPr>
          <w:ilvl w:val="2"/>
          <w:numId w:val="3"/>
        </w:numPr>
        <w:tabs>
          <w:tab w:val="clear" w:pos="3510"/>
        </w:tabs>
        <w:ind w:left="1440" w:hanging="360"/>
      </w:pPr>
      <w:r w:rsidRPr="00A6176D">
        <w:t>Badan Akreditasi Nasional Perguruan Tinggi (BAN-PT) terhadap program dan/atau satuan pendidi</w:t>
      </w:r>
      <w:r w:rsidR="00E74169">
        <w:rPr>
          <w:lang w:val="id-ID"/>
        </w:rPr>
        <w:t>k</w:t>
      </w:r>
      <w:r w:rsidRPr="00A6176D">
        <w:t>an jenjang pendidikan Tinggi; dan</w:t>
      </w:r>
    </w:p>
    <w:p w:rsidR="002C6BD1" w:rsidRDefault="00A6176D">
      <w:pPr>
        <w:numPr>
          <w:ilvl w:val="2"/>
          <w:numId w:val="3"/>
        </w:numPr>
        <w:tabs>
          <w:tab w:val="clear" w:pos="3510"/>
        </w:tabs>
        <w:ind w:left="1440" w:hanging="360"/>
      </w:pPr>
      <w:r w:rsidRPr="00A6176D">
        <w:t>Badan Akreditasi Nasional Pendidikan Non Formal (BAN-PNF) terhadap program dan/atau satuan pendidikan jalur nonformal</w:t>
      </w:r>
      <w:r w:rsidR="00E74169">
        <w:rPr>
          <w:lang w:val="id-ID"/>
        </w:rPr>
        <w:t>.</w:t>
      </w:r>
    </w:p>
    <w:p w:rsidR="002C6BD1" w:rsidRDefault="00A6176D">
      <w:pPr>
        <w:numPr>
          <w:ilvl w:val="0"/>
          <w:numId w:val="5"/>
        </w:numPr>
        <w:tabs>
          <w:tab w:val="clear" w:pos="732"/>
          <w:tab w:val="left" w:pos="1080"/>
          <w:tab w:val="left" w:pos="3420"/>
        </w:tabs>
        <w:ind w:left="1080" w:hanging="540"/>
      </w:pPr>
      <w:r w:rsidRPr="00A6176D">
        <w:t>Dalam melaksanakan akreditasi sebagaimana dimaksud pada ayat (1), BAN-S/M dibantu oleh badan akreditasi provinsi yang dibentuk oleh Gubernur.</w:t>
      </w:r>
    </w:p>
    <w:p w:rsidR="002C6BD1" w:rsidRDefault="00A6176D">
      <w:pPr>
        <w:numPr>
          <w:ilvl w:val="0"/>
          <w:numId w:val="5"/>
        </w:numPr>
        <w:tabs>
          <w:tab w:val="clear" w:pos="732"/>
          <w:tab w:val="left" w:pos="1080"/>
          <w:tab w:val="left" w:pos="3420"/>
        </w:tabs>
        <w:ind w:left="1080" w:hanging="540"/>
      </w:pPr>
      <w:r w:rsidRPr="00A6176D">
        <w:t>Badan akreditasi sebagaimana dimaksud pada ayat (1) berada di bawah dan bertanggung jawab kepada Menteri.</w:t>
      </w:r>
    </w:p>
    <w:p w:rsidR="002C6BD1" w:rsidRDefault="00A6176D">
      <w:pPr>
        <w:numPr>
          <w:ilvl w:val="0"/>
          <w:numId w:val="5"/>
        </w:numPr>
        <w:tabs>
          <w:tab w:val="clear" w:pos="732"/>
          <w:tab w:val="left" w:pos="1080"/>
          <w:tab w:val="left" w:pos="3420"/>
        </w:tabs>
        <w:ind w:left="1080" w:hanging="540"/>
      </w:pPr>
      <w:r w:rsidRPr="00A6176D">
        <w:t>Dalam melaksanakan tugas dan fungsinya badan akreditasi sebagaimana dimaksud pada ayat (1) bersifat mandiri.</w:t>
      </w:r>
    </w:p>
    <w:p w:rsidR="002C6BD1" w:rsidRDefault="00A6176D">
      <w:pPr>
        <w:numPr>
          <w:ilvl w:val="0"/>
          <w:numId w:val="5"/>
        </w:numPr>
        <w:tabs>
          <w:tab w:val="clear" w:pos="732"/>
          <w:tab w:val="left" w:pos="1080"/>
          <w:tab w:val="left" w:pos="3420"/>
        </w:tabs>
        <w:ind w:left="1080" w:hanging="540"/>
      </w:pPr>
      <w:r w:rsidRPr="00A6176D">
        <w:t>Ketentuan mengenai badan akreditasi sebagaimana dimaksud pada ayat (2) diatur lebih lanjut dengan Peraturan Menteri.</w:t>
      </w:r>
    </w:p>
    <w:p w:rsidR="00E74169" w:rsidRPr="00E74169" w:rsidRDefault="00E74169">
      <w:pPr>
        <w:tabs>
          <w:tab w:val="left" w:pos="1080"/>
          <w:tab w:val="left" w:pos="3420"/>
        </w:tabs>
        <w:jc w:val="left"/>
      </w:pPr>
    </w:p>
    <w:p w:rsidR="00E74169" w:rsidRPr="00E74169" w:rsidRDefault="00A6176D" w:rsidP="006E5DBF">
      <w:pPr>
        <w:jc w:val="center"/>
      </w:pPr>
      <w:r w:rsidRPr="00A6176D">
        <w:t>Pasal 88</w:t>
      </w:r>
    </w:p>
    <w:p w:rsidR="002C6BD1" w:rsidRDefault="00A6176D">
      <w:pPr>
        <w:numPr>
          <w:ilvl w:val="0"/>
          <w:numId w:val="6"/>
        </w:numPr>
        <w:tabs>
          <w:tab w:val="clear" w:pos="720"/>
        </w:tabs>
        <w:ind w:left="1080" w:hanging="540"/>
      </w:pPr>
      <w:r w:rsidRPr="00A6176D">
        <w:t>Lembaga mandiri sebagaimana dimaksud dalam Pasal 86 ayat (2) dapat melakukan fungsinya setelah mendapat pengakuan dari Menteri.</w:t>
      </w:r>
    </w:p>
    <w:p w:rsidR="002C6BD1" w:rsidRDefault="00A6176D">
      <w:pPr>
        <w:numPr>
          <w:ilvl w:val="0"/>
          <w:numId w:val="6"/>
        </w:numPr>
        <w:tabs>
          <w:tab w:val="clear" w:pos="720"/>
        </w:tabs>
        <w:ind w:left="1080" w:hanging="540"/>
      </w:pPr>
      <w:r w:rsidRPr="00A6176D">
        <w:t>Untuk memperoleh pengakuan sebagaimana dimaksud pada ayat (1) lembaga mandiri wajib memenuhi persyaratan sekurang-kurangnya:</w:t>
      </w:r>
    </w:p>
    <w:p w:rsidR="002C6BD1" w:rsidRDefault="00A6176D">
      <w:pPr>
        <w:ind w:left="1440" w:hanging="360"/>
        <w:jc w:val="left"/>
      </w:pPr>
      <w:r w:rsidRPr="00A6176D">
        <w:t xml:space="preserve">a. </w:t>
      </w:r>
      <w:r w:rsidR="00E74169">
        <w:tab/>
        <w:t>B</w:t>
      </w:r>
      <w:r w:rsidRPr="00A6176D">
        <w:t>erbadan hukum Indonesia yang bersifat nirlaba.</w:t>
      </w:r>
    </w:p>
    <w:p w:rsidR="002C6BD1" w:rsidRDefault="00A6176D">
      <w:pPr>
        <w:ind w:left="1440" w:hanging="360"/>
      </w:pPr>
      <w:r w:rsidRPr="00A6176D">
        <w:t>b.</w:t>
      </w:r>
      <w:r w:rsidR="00E74169">
        <w:tab/>
        <w:t>M</w:t>
      </w:r>
      <w:r w:rsidRPr="00A6176D">
        <w:t>emiliki tenaga ahli yang berpengalaman di bidang evaluasi</w:t>
      </w:r>
    </w:p>
    <w:p w:rsidR="002C6BD1" w:rsidRDefault="00E74169">
      <w:pPr>
        <w:ind w:left="1440" w:hanging="360"/>
      </w:pPr>
      <w:r>
        <w:tab/>
      </w:r>
      <w:proofErr w:type="gramStart"/>
      <w:r>
        <w:t>p</w:t>
      </w:r>
      <w:r w:rsidR="00A6176D" w:rsidRPr="00A6176D">
        <w:t>endidikan</w:t>
      </w:r>
      <w:proofErr w:type="gramEnd"/>
      <w:r>
        <w:t>.</w:t>
      </w:r>
    </w:p>
    <w:p w:rsidR="002C6BD1" w:rsidRDefault="00A6176D">
      <w:pPr>
        <w:numPr>
          <w:ilvl w:val="0"/>
          <w:numId w:val="6"/>
        </w:numPr>
        <w:tabs>
          <w:tab w:val="clear" w:pos="720"/>
        </w:tabs>
        <w:ind w:left="1080" w:hanging="540"/>
        <w:rPr>
          <w:lang w:val="id-ID"/>
        </w:rPr>
      </w:pPr>
      <w:r w:rsidRPr="00A6176D">
        <w:t>Ketentuan lebih lanjut mengenai lembaga mandiri sebagaimana dimaksud pada ayat (1) dan (2) diatur dengan Peraturan Menteri.</w:t>
      </w:r>
    </w:p>
    <w:p w:rsidR="00E74169" w:rsidRPr="00E74169" w:rsidRDefault="00E74169" w:rsidP="008829F0">
      <w:pPr>
        <w:rPr>
          <w:lang w:val="id-ID"/>
        </w:rPr>
      </w:pPr>
    </w:p>
    <w:p w:rsidR="00E74169" w:rsidRPr="00E74169" w:rsidRDefault="00A6176D" w:rsidP="008829F0">
      <w:pPr>
        <w:rPr>
          <w:b/>
          <w:lang w:val="sv-SE"/>
        </w:rPr>
      </w:pPr>
      <w:r w:rsidRPr="00A6176D">
        <w:rPr>
          <w:b/>
          <w:lang w:val="sv-SE"/>
        </w:rPr>
        <w:t>1.4 Landasan Filosofis Profesi Dokter Hewan</w:t>
      </w:r>
    </w:p>
    <w:p w:rsidR="00E74169" w:rsidRPr="00E74169" w:rsidRDefault="00E74169" w:rsidP="008829F0">
      <w:pPr>
        <w:rPr>
          <w:lang w:val="sv-SE"/>
        </w:rPr>
      </w:pPr>
    </w:p>
    <w:p w:rsidR="00E74169" w:rsidRPr="00E74169" w:rsidRDefault="00A6176D" w:rsidP="00D010D3">
      <w:pPr>
        <w:spacing w:before="120" w:after="120"/>
        <w:rPr>
          <w:lang w:val="sv-SE"/>
        </w:rPr>
      </w:pPr>
      <w:r w:rsidRPr="00A6176D">
        <w:rPr>
          <w:lang w:val="sv-SE"/>
        </w:rPr>
        <w:t>Secara filosofis, keilmuan kedokteran hewan berada dalam ranah keilmuan  kesehatan/kedokteran.</w:t>
      </w:r>
    </w:p>
    <w:p w:rsidR="00E74169" w:rsidRPr="00E74169" w:rsidRDefault="00A6176D" w:rsidP="00D010D3">
      <w:pPr>
        <w:numPr>
          <w:ilvl w:val="0"/>
          <w:numId w:val="12"/>
        </w:numPr>
        <w:spacing w:before="120" w:after="120"/>
        <w:rPr>
          <w:lang w:val="sv-SE"/>
        </w:rPr>
      </w:pPr>
      <w:r w:rsidRPr="00A6176D">
        <w:rPr>
          <w:lang w:val="sv-SE"/>
        </w:rPr>
        <w:t xml:space="preserve">Secara umum bidang </w:t>
      </w:r>
      <w:r w:rsidR="00E74169">
        <w:rPr>
          <w:lang w:val="id-ID"/>
        </w:rPr>
        <w:t>k</w:t>
      </w:r>
      <w:r w:rsidRPr="00A6176D">
        <w:rPr>
          <w:lang w:val="sv-SE"/>
        </w:rPr>
        <w:t xml:space="preserve">edokteran </w:t>
      </w:r>
      <w:r w:rsidR="00E74169">
        <w:rPr>
          <w:lang w:val="id-ID"/>
        </w:rPr>
        <w:t>h</w:t>
      </w:r>
      <w:r w:rsidRPr="00A6176D">
        <w:rPr>
          <w:lang w:val="sv-SE"/>
        </w:rPr>
        <w:t>ewan berada dalam ranah keilmuan medis, hal</w:t>
      </w:r>
      <w:r w:rsidR="00E74169">
        <w:rPr>
          <w:lang w:val="sv-SE"/>
        </w:rPr>
        <w:t xml:space="preserve"> ini</w:t>
      </w:r>
      <w:r w:rsidRPr="00A6176D">
        <w:rPr>
          <w:lang w:val="sv-SE"/>
        </w:rPr>
        <w:t xml:space="preserve"> tercermin secara nyata karena dasar ilmu yang diampu, dikembangkan serta diajarkan adalah </w:t>
      </w:r>
      <w:r w:rsidR="00E74169">
        <w:rPr>
          <w:lang w:val="id-ID"/>
        </w:rPr>
        <w:t>ilmu medik</w:t>
      </w:r>
      <w:r w:rsidRPr="00A6176D">
        <w:rPr>
          <w:lang w:val="sv-SE"/>
        </w:rPr>
        <w:t>/</w:t>
      </w:r>
      <w:r w:rsidR="00E74169">
        <w:rPr>
          <w:lang w:val="id-ID"/>
        </w:rPr>
        <w:t>kedokteran</w:t>
      </w:r>
      <w:r w:rsidRPr="00A6176D">
        <w:rPr>
          <w:lang w:val="sv-SE"/>
        </w:rPr>
        <w:t xml:space="preserve"> sehingga sangat terkait dengan bidang kedokteran manusia.</w:t>
      </w:r>
    </w:p>
    <w:p w:rsidR="00E74169" w:rsidRPr="00E74169" w:rsidRDefault="00A6176D" w:rsidP="00D010D3">
      <w:pPr>
        <w:numPr>
          <w:ilvl w:val="0"/>
          <w:numId w:val="12"/>
        </w:numPr>
        <w:spacing w:before="120" w:after="120"/>
        <w:rPr>
          <w:lang w:val="sv-SE"/>
        </w:rPr>
      </w:pPr>
      <w:r w:rsidRPr="00A6176D">
        <w:rPr>
          <w:lang w:val="sv-SE"/>
        </w:rPr>
        <w:t xml:space="preserve">Beberapa fasilitas fisik (laboratorium diagnostik, laboratorium pendidikan), </w:t>
      </w:r>
      <w:r w:rsidR="00E74169" w:rsidRPr="00AF2512">
        <w:rPr>
          <w:lang w:val="sv-SE"/>
        </w:rPr>
        <w:t xml:space="preserve">sumber daya manusia (dokter, paramedik, jejaring, dosen dan tenaga penunjang), </w:t>
      </w:r>
      <w:r w:rsidRPr="00A6176D">
        <w:rPr>
          <w:lang w:val="sv-SE"/>
        </w:rPr>
        <w:t xml:space="preserve">aplikasi penanganan penyakit zoonotik,  penelitian kesehatan dan biomedik serta proses pendidikan yang diajarkan kepada para </w:t>
      </w:r>
      <w:r w:rsidRPr="00A6176D">
        <w:rPr>
          <w:lang w:val="sv-SE"/>
        </w:rPr>
        <w:lastRenderedPageBreak/>
        <w:t>mahasiswa secara umum memiliki kesamaan antara keilmuan kedokteran hewan dengan keilmuan kedokteran manusia</w:t>
      </w:r>
      <w:r w:rsidR="00E74169">
        <w:rPr>
          <w:lang w:val="id-ID"/>
        </w:rPr>
        <w:t>.</w:t>
      </w:r>
      <w:r w:rsidRPr="00A6176D">
        <w:rPr>
          <w:lang w:val="sv-SE"/>
        </w:rPr>
        <w:t xml:space="preserve"> </w:t>
      </w:r>
    </w:p>
    <w:p w:rsidR="00E74169" w:rsidRPr="00E74169" w:rsidRDefault="00A6176D" w:rsidP="00D010D3">
      <w:pPr>
        <w:numPr>
          <w:ilvl w:val="0"/>
          <w:numId w:val="12"/>
        </w:numPr>
        <w:spacing w:before="120" w:after="120"/>
        <w:rPr>
          <w:lang w:val="sv-SE"/>
        </w:rPr>
      </w:pPr>
      <w:r w:rsidRPr="00A6176D">
        <w:rPr>
          <w:lang w:val="sv-SE"/>
        </w:rPr>
        <w:t xml:space="preserve">Sinergi </w:t>
      </w:r>
      <w:r w:rsidR="00E74169">
        <w:rPr>
          <w:lang w:val="id-ID"/>
        </w:rPr>
        <w:t>antara bidang kedokteran manusia dan kedokteran hewan</w:t>
      </w:r>
      <w:r w:rsidRPr="00A6176D">
        <w:rPr>
          <w:lang w:val="sv-SE"/>
        </w:rPr>
        <w:t xml:space="preserve"> akan memberikan keutuhan keilmuan dan aplikasi</w:t>
      </w:r>
      <w:r w:rsidR="00E74169">
        <w:rPr>
          <w:lang w:val="id-ID"/>
        </w:rPr>
        <w:t>nya.</w:t>
      </w:r>
      <w:r w:rsidRPr="00A6176D">
        <w:rPr>
          <w:lang w:val="sv-SE"/>
        </w:rPr>
        <w:t xml:space="preserve"> </w:t>
      </w:r>
    </w:p>
    <w:p w:rsidR="002C6BD1" w:rsidRDefault="00A6176D">
      <w:pPr>
        <w:spacing w:before="120" w:after="120"/>
        <w:rPr>
          <w:lang w:val="id-ID"/>
        </w:rPr>
      </w:pPr>
      <w:r w:rsidRPr="00A6176D">
        <w:rPr>
          <w:lang w:val="id-ID"/>
        </w:rPr>
        <w:t xml:space="preserve">Beberapa bidang keilmuan dasar </w:t>
      </w:r>
      <w:r w:rsidR="00E74169">
        <w:rPr>
          <w:lang w:val="id-ID"/>
        </w:rPr>
        <w:t xml:space="preserve">dan </w:t>
      </w:r>
      <w:r w:rsidRPr="00A6176D">
        <w:rPr>
          <w:lang w:val="id-ID"/>
        </w:rPr>
        <w:t>tenaga SDM yang dapat disinergikan antara Ilmu Kedokteran Hewan dan Ilmu Kedokteran Manusia antara lain: Fisiologi, Farmakologi, Histologi, Biokimia, Mikrobiologi (Bakteriologi, Virologi, Mikologi), Imunologi, Parasitologi, Embriologi, Patologi Klinik</w:t>
      </w:r>
      <w:r w:rsidR="00E74169">
        <w:rPr>
          <w:lang w:val="id-ID"/>
        </w:rPr>
        <w:t>,</w:t>
      </w:r>
      <w:r w:rsidRPr="00A6176D">
        <w:rPr>
          <w:lang w:val="id-ID"/>
        </w:rPr>
        <w:t xml:space="preserve"> Bedah, Reproduksi,  Kesehatan Masyarakat Veteriner</w:t>
      </w:r>
      <w:r w:rsidR="00E74169">
        <w:rPr>
          <w:lang w:val="id-ID"/>
        </w:rPr>
        <w:t>, Epidemiologi,</w:t>
      </w:r>
      <w:r w:rsidRPr="00A6176D">
        <w:rPr>
          <w:lang w:val="id-ID"/>
        </w:rPr>
        <w:t xml:space="preserve"> Farmasi</w:t>
      </w:r>
      <w:r w:rsidR="00E74169">
        <w:rPr>
          <w:lang w:val="id-ID"/>
        </w:rPr>
        <w:t>.</w:t>
      </w:r>
      <w:r w:rsidRPr="00A6176D">
        <w:rPr>
          <w:lang w:val="id-ID"/>
        </w:rPr>
        <w:t xml:space="preserve">  </w:t>
      </w:r>
      <w:r w:rsidR="00E74169">
        <w:rPr>
          <w:lang w:val="id-ID"/>
        </w:rPr>
        <w:t>F</w:t>
      </w:r>
      <w:r w:rsidRPr="00A6176D">
        <w:rPr>
          <w:lang w:val="id-ID"/>
        </w:rPr>
        <w:t>asilitas laboratorium yang dapat dipergunakan secara bersama antara lain laboratorium: Kimia, Biokimia, Mikrobiologi, Imunologi, Parasitologi, Embriologi, Histologi, Histopatologi, Farmakologi, Farmasi, Fisiologi, Anatomi.</w:t>
      </w:r>
    </w:p>
    <w:p w:rsidR="00E74169" w:rsidRPr="00E74169" w:rsidRDefault="00A6176D" w:rsidP="00D010D3">
      <w:pPr>
        <w:spacing w:before="120" w:after="120"/>
        <w:rPr>
          <w:lang w:val="id-ID"/>
        </w:rPr>
      </w:pPr>
      <w:r w:rsidRPr="00A6176D">
        <w:rPr>
          <w:lang w:val="id-ID"/>
        </w:rPr>
        <w:t>Sebagai suatu pendidikan keprofesian</w:t>
      </w:r>
      <w:r w:rsidR="00E74169">
        <w:rPr>
          <w:lang w:val="id-ID"/>
        </w:rPr>
        <w:t>,</w:t>
      </w:r>
      <w:r w:rsidRPr="00A6176D">
        <w:rPr>
          <w:lang w:val="id-ID"/>
        </w:rPr>
        <w:t xml:space="preserve"> </w:t>
      </w:r>
      <w:r w:rsidR="00E74169">
        <w:rPr>
          <w:lang w:val="id-ID"/>
        </w:rPr>
        <w:t xml:space="preserve">program studi </w:t>
      </w:r>
      <w:r w:rsidRPr="00A6176D">
        <w:rPr>
          <w:lang w:val="id-ID"/>
        </w:rPr>
        <w:t xml:space="preserve">kedokteran hewan  menghasilkan seorang </w:t>
      </w:r>
      <w:r w:rsidR="00E74169">
        <w:rPr>
          <w:lang w:val="id-ID"/>
        </w:rPr>
        <w:t>d</w:t>
      </w:r>
      <w:r w:rsidRPr="00A6176D">
        <w:rPr>
          <w:lang w:val="id-ID"/>
        </w:rPr>
        <w:t xml:space="preserve">okter </w:t>
      </w:r>
      <w:r w:rsidR="00E74169">
        <w:rPr>
          <w:lang w:val="id-ID"/>
        </w:rPr>
        <w:t>h</w:t>
      </w:r>
      <w:r w:rsidRPr="00A6176D">
        <w:rPr>
          <w:lang w:val="id-ID"/>
        </w:rPr>
        <w:t>ewan</w:t>
      </w:r>
      <w:r w:rsidRPr="00A6176D">
        <w:rPr>
          <w:b/>
          <w:i/>
          <w:lang w:val="id-ID"/>
        </w:rPr>
        <w:t xml:space="preserve"> </w:t>
      </w:r>
      <w:r w:rsidRPr="00A6176D">
        <w:rPr>
          <w:lang w:val="id-ID"/>
        </w:rPr>
        <w:t xml:space="preserve">yang dapat </w:t>
      </w:r>
      <w:r w:rsidR="00E74169">
        <w:rPr>
          <w:lang w:val="id-ID"/>
        </w:rPr>
        <w:t>me</w:t>
      </w:r>
      <w:r w:rsidRPr="00A6176D">
        <w:rPr>
          <w:lang w:val="id-ID"/>
        </w:rPr>
        <w:t xml:space="preserve">lanjutkan ke tingkat yang lebih tinggi/lanjut </w:t>
      </w:r>
      <w:r w:rsidR="00E74169">
        <w:rPr>
          <w:lang w:val="id-ID"/>
        </w:rPr>
        <w:t xml:space="preserve">melalui jenis pendidikan </w:t>
      </w:r>
      <w:r w:rsidRPr="00A6176D">
        <w:rPr>
          <w:lang w:val="id-ID"/>
        </w:rPr>
        <w:t xml:space="preserve">akademik (magister dan doktor) atau </w:t>
      </w:r>
      <w:r w:rsidR="00E74169">
        <w:rPr>
          <w:lang w:val="id-ID"/>
        </w:rPr>
        <w:t>jenis pendidikan</w:t>
      </w:r>
      <w:r w:rsidRPr="00A6176D">
        <w:rPr>
          <w:lang w:val="id-ID"/>
        </w:rPr>
        <w:t xml:space="preserve"> profesi (spesialis </w:t>
      </w:r>
      <w:r w:rsidR="00E74169">
        <w:rPr>
          <w:lang w:val="id-ID"/>
        </w:rPr>
        <w:t xml:space="preserve">1 </w:t>
      </w:r>
      <w:r w:rsidRPr="00A6176D">
        <w:rPr>
          <w:lang w:val="id-ID"/>
        </w:rPr>
        <w:t>dan spesialis</w:t>
      </w:r>
      <w:r w:rsidR="00E74169">
        <w:rPr>
          <w:lang w:val="id-ID"/>
        </w:rPr>
        <w:t xml:space="preserve"> 2</w:t>
      </w:r>
      <w:r w:rsidRPr="00A6176D">
        <w:rPr>
          <w:lang w:val="id-ID"/>
        </w:rPr>
        <w:t xml:space="preserve">). </w:t>
      </w:r>
    </w:p>
    <w:p w:rsidR="00E74169" w:rsidRPr="00E74169" w:rsidRDefault="00A6176D" w:rsidP="00D010D3">
      <w:pPr>
        <w:spacing w:before="120"/>
        <w:rPr>
          <w:lang w:val="sv-SE"/>
        </w:rPr>
      </w:pPr>
      <w:r w:rsidRPr="00A6176D">
        <w:rPr>
          <w:lang w:val="id-ID"/>
        </w:rPr>
        <w:t>P</w:t>
      </w:r>
      <w:r w:rsidRPr="00A6176D">
        <w:rPr>
          <w:lang w:val="sv-SE"/>
        </w:rPr>
        <w:t xml:space="preserve">rofesi dokter hewan </w:t>
      </w:r>
      <w:r w:rsidR="00E74169">
        <w:rPr>
          <w:lang w:val="id-ID"/>
        </w:rPr>
        <w:t>merupakan</w:t>
      </w:r>
      <w:r w:rsidRPr="00A6176D">
        <w:rPr>
          <w:lang w:val="sv-SE"/>
        </w:rPr>
        <w:t xml:space="preserve"> keahlian khusus yang dituntut profesiona</w:t>
      </w:r>
      <w:r w:rsidR="00E74169">
        <w:rPr>
          <w:lang w:val="id-ID"/>
        </w:rPr>
        <w:t>lismenya</w:t>
      </w:r>
      <w:r w:rsidRPr="00A6176D">
        <w:rPr>
          <w:lang w:val="sv-SE"/>
        </w:rPr>
        <w:t xml:space="preserve">  </w:t>
      </w:r>
      <w:r w:rsidR="00E74169">
        <w:rPr>
          <w:lang w:val="id-ID"/>
        </w:rPr>
        <w:t>melalui</w:t>
      </w:r>
      <w:r w:rsidRPr="00A6176D">
        <w:rPr>
          <w:lang w:val="sv-SE"/>
        </w:rPr>
        <w:t xml:space="preserve"> tindakan </w:t>
      </w:r>
      <w:r w:rsidR="00E74169">
        <w:rPr>
          <w:lang w:val="id-ID"/>
        </w:rPr>
        <w:t>dan</w:t>
      </w:r>
      <w:r w:rsidRPr="00A6176D">
        <w:rPr>
          <w:lang w:val="sv-SE"/>
        </w:rPr>
        <w:t xml:space="preserve"> keputusan medik</w:t>
      </w:r>
      <w:r w:rsidR="00E74169">
        <w:rPr>
          <w:lang w:val="id-ID"/>
        </w:rPr>
        <w:t xml:space="preserve">, </w:t>
      </w:r>
      <w:r w:rsidRPr="00A6176D">
        <w:rPr>
          <w:lang w:val="sv-SE"/>
        </w:rPr>
        <w:t>memperoleh imbal jasa dan harus dapat dipercaya</w:t>
      </w:r>
      <w:r w:rsidR="00E74169">
        <w:rPr>
          <w:lang w:val="id-ID"/>
        </w:rPr>
        <w:t>,</w:t>
      </w:r>
      <w:r w:rsidRPr="00A6176D">
        <w:rPr>
          <w:lang w:val="sv-SE"/>
        </w:rPr>
        <w:t xml:space="preserve">  </w:t>
      </w:r>
      <w:r w:rsidR="00E74169">
        <w:rPr>
          <w:lang w:val="id-ID"/>
        </w:rPr>
        <w:t>yang</w:t>
      </w:r>
      <w:r w:rsidRPr="00A6176D">
        <w:rPr>
          <w:lang w:val="sv-SE"/>
        </w:rPr>
        <w:t xml:space="preserve"> dijamin dengan sumpah, kode etik dan peri</w:t>
      </w:r>
      <w:r w:rsidR="00E74169">
        <w:rPr>
          <w:lang w:val="id-ID"/>
        </w:rPr>
        <w:t>z</w:t>
      </w:r>
      <w:r w:rsidRPr="00A6176D">
        <w:rPr>
          <w:lang w:val="sv-SE"/>
        </w:rPr>
        <w:t>inan dalam layananny</w:t>
      </w:r>
      <w:r w:rsidR="00E74169">
        <w:rPr>
          <w:lang w:val="id-ID"/>
        </w:rPr>
        <w:t>a.</w:t>
      </w:r>
      <w:r w:rsidRPr="00A6176D">
        <w:rPr>
          <w:lang w:val="sv-SE"/>
        </w:rPr>
        <w:t xml:space="preserve">  </w:t>
      </w:r>
    </w:p>
    <w:p w:rsidR="002C6BD1" w:rsidRDefault="00A6176D">
      <w:pPr>
        <w:spacing w:before="120"/>
        <w:rPr>
          <w:lang w:val="id-ID"/>
        </w:rPr>
      </w:pPr>
      <w:r w:rsidRPr="00A6176D">
        <w:rPr>
          <w:lang w:val="sv-SE"/>
        </w:rPr>
        <w:t xml:space="preserve">Ilmu </w:t>
      </w:r>
      <w:r w:rsidR="00E74169">
        <w:rPr>
          <w:lang w:val="id-ID"/>
        </w:rPr>
        <w:t>k</w:t>
      </w:r>
      <w:r w:rsidRPr="00A6176D">
        <w:rPr>
          <w:lang w:val="sv-SE"/>
        </w:rPr>
        <w:t xml:space="preserve">edokteran </w:t>
      </w:r>
      <w:r w:rsidR="00E74169">
        <w:rPr>
          <w:lang w:val="id-ID"/>
        </w:rPr>
        <w:t>h</w:t>
      </w:r>
      <w:r w:rsidRPr="00A6176D">
        <w:rPr>
          <w:lang w:val="sv-SE"/>
        </w:rPr>
        <w:t>ewan di</w:t>
      </w:r>
      <w:r w:rsidR="00E74169">
        <w:rPr>
          <w:lang w:val="id-ID"/>
        </w:rPr>
        <w:t>gunakan</w:t>
      </w:r>
      <w:r w:rsidRPr="00A6176D">
        <w:rPr>
          <w:lang w:val="sv-SE"/>
        </w:rPr>
        <w:t xml:space="preserve"> untuk menangani urusan mengenai hewan dan penyakit-penyakitnya (fungsi veteriner) </w:t>
      </w:r>
      <w:r w:rsidR="00E74169">
        <w:rPr>
          <w:lang w:val="id-ID"/>
        </w:rPr>
        <w:t xml:space="preserve">yang </w:t>
      </w:r>
      <w:r w:rsidRPr="00A6176D">
        <w:rPr>
          <w:lang w:val="sv-SE"/>
        </w:rPr>
        <w:t xml:space="preserve">berkaitan dengan jaminan keamanan </w:t>
      </w:r>
      <w:r w:rsidRPr="00A6176D">
        <w:rPr>
          <w:i/>
          <w:lang w:val="sv-SE"/>
        </w:rPr>
        <w:t>(security</w:t>
      </w:r>
      <w:r w:rsidR="00E74169">
        <w:rPr>
          <w:lang w:val="id-ID"/>
        </w:rPr>
        <w:t>),</w:t>
      </w:r>
      <w:r w:rsidRPr="00A6176D">
        <w:rPr>
          <w:lang w:val="sv-SE"/>
        </w:rPr>
        <w:t xml:space="preserve"> r</w:t>
      </w:r>
      <w:r w:rsidRPr="00A6176D">
        <w:rPr>
          <w:lang w:val="id-ID"/>
        </w:rPr>
        <w:t>i</w:t>
      </w:r>
      <w:r w:rsidRPr="00A6176D">
        <w:rPr>
          <w:lang w:val="sv-SE"/>
        </w:rPr>
        <w:t xml:space="preserve">siko </w:t>
      </w:r>
      <w:r w:rsidR="00E74169">
        <w:rPr>
          <w:lang w:val="id-ID"/>
        </w:rPr>
        <w:t xml:space="preserve">yang </w:t>
      </w:r>
      <w:r w:rsidRPr="00A6176D">
        <w:rPr>
          <w:lang w:val="sv-SE"/>
        </w:rPr>
        <w:t xml:space="preserve">dapat mengganggu kesehatan </w:t>
      </w:r>
      <w:r w:rsidRPr="00A6176D">
        <w:rPr>
          <w:i/>
          <w:lang w:val="sv-SE"/>
        </w:rPr>
        <w:t>(safety)</w:t>
      </w:r>
      <w:r w:rsidRPr="00A6176D">
        <w:rPr>
          <w:lang w:val="sv-SE"/>
        </w:rPr>
        <w:t xml:space="preserve"> dari hewan ke hewan dan dari hewan ke manusia yang bertujuan untuk menjamin kesehatan manusia, kesehatan masyarakat dan kesehatan lingkungan</w:t>
      </w:r>
      <w:r w:rsidRPr="00A6176D">
        <w:rPr>
          <w:i/>
          <w:lang w:val="id-ID"/>
        </w:rPr>
        <w:t xml:space="preserve"> </w:t>
      </w:r>
      <w:r w:rsidR="00E74169" w:rsidRPr="00E139C8">
        <w:rPr>
          <w:i/>
          <w:lang w:val="id-ID"/>
        </w:rPr>
        <w:t xml:space="preserve">(assurance) </w:t>
      </w:r>
      <w:r w:rsidRPr="00A6176D">
        <w:rPr>
          <w:lang w:val="sv-SE"/>
        </w:rPr>
        <w:t>dengan mengacu kepada pedoman dan informasi internasional</w:t>
      </w:r>
      <w:r w:rsidRPr="00A6176D">
        <w:rPr>
          <w:lang w:val="id-ID"/>
        </w:rPr>
        <w:t>, serta memperhatikan</w:t>
      </w:r>
      <w:r w:rsidRPr="00A6176D">
        <w:rPr>
          <w:i/>
          <w:lang w:val="id-ID"/>
        </w:rPr>
        <w:t xml:space="preserve"> </w:t>
      </w:r>
      <w:r w:rsidRPr="00A6176D">
        <w:rPr>
          <w:lang w:val="id-ID"/>
        </w:rPr>
        <w:t xml:space="preserve">aspek kesejahteraan hewan </w:t>
      </w:r>
      <w:r w:rsidRPr="00A6176D">
        <w:rPr>
          <w:i/>
          <w:lang w:val="id-ID"/>
        </w:rPr>
        <w:t xml:space="preserve">(animal </w:t>
      </w:r>
      <w:r w:rsidR="00E74169">
        <w:rPr>
          <w:i/>
          <w:lang w:val="id-ID"/>
        </w:rPr>
        <w:t>w</w:t>
      </w:r>
      <w:r w:rsidRPr="00A6176D">
        <w:rPr>
          <w:i/>
          <w:lang w:val="id-ID"/>
        </w:rPr>
        <w:t>elfare)</w:t>
      </w:r>
      <w:r w:rsidRPr="00A6176D">
        <w:rPr>
          <w:lang w:val="sv-SE"/>
        </w:rPr>
        <w:t xml:space="preserve">. </w:t>
      </w:r>
      <w:r w:rsidR="00E74169">
        <w:rPr>
          <w:lang w:val="id-ID"/>
        </w:rPr>
        <w:t xml:space="preserve">Ilmu kedokteran hewan juga mencakup </w:t>
      </w:r>
      <w:r w:rsidRPr="00A6176D">
        <w:rPr>
          <w:lang w:val="sv-SE"/>
        </w:rPr>
        <w:t xml:space="preserve"> penerapan ilmu medik (promotif, preventif, kuratif  dan rehabilitatif) </w:t>
      </w:r>
      <w:r w:rsidR="00E74169">
        <w:rPr>
          <w:lang w:val="id-ID"/>
        </w:rPr>
        <w:t>dan</w:t>
      </w:r>
      <w:r w:rsidRPr="00A6176D">
        <w:rPr>
          <w:lang w:val="sv-SE"/>
        </w:rPr>
        <w:t xml:space="preserve"> rambu-rambu profesi kedokteran</w:t>
      </w:r>
      <w:r w:rsidR="00E74169">
        <w:rPr>
          <w:lang w:val="id-ID"/>
        </w:rPr>
        <w:t xml:space="preserve"> hewan </w:t>
      </w:r>
      <w:r w:rsidRPr="00A6176D">
        <w:rPr>
          <w:lang w:val="sv-SE"/>
        </w:rPr>
        <w:t xml:space="preserve"> (kode etik dan sumpah dokter</w:t>
      </w:r>
      <w:r w:rsidR="00E74169">
        <w:rPr>
          <w:lang w:val="id-ID"/>
        </w:rPr>
        <w:t xml:space="preserve"> hewan</w:t>
      </w:r>
      <w:r w:rsidRPr="00A6176D">
        <w:rPr>
          <w:lang w:val="sv-SE"/>
        </w:rPr>
        <w:t xml:space="preserve">). </w:t>
      </w:r>
    </w:p>
    <w:p w:rsidR="00E74169" w:rsidRPr="00E74169" w:rsidRDefault="00E74169" w:rsidP="00B93A87">
      <w:pPr>
        <w:spacing w:before="120"/>
        <w:ind w:firstLine="720"/>
        <w:rPr>
          <w:lang w:val="id-ID"/>
        </w:rPr>
      </w:pPr>
    </w:p>
    <w:p w:rsidR="002C6BD1" w:rsidRDefault="00A6176D">
      <w:pPr>
        <w:spacing w:before="120"/>
        <w:rPr>
          <w:b/>
          <w:lang w:val="id-ID"/>
        </w:rPr>
      </w:pPr>
      <w:r w:rsidRPr="00A6176D">
        <w:rPr>
          <w:b/>
          <w:lang w:val="id-ID"/>
        </w:rPr>
        <w:t>1.5 Landasan Sosiologis Kedokteran Hewan</w:t>
      </w:r>
    </w:p>
    <w:p w:rsidR="002C6BD1" w:rsidRDefault="002C6BD1">
      <w:pPr>
        <w:spacing w:before="120"/>
        <w:rPr>
          <w:b/>
          <w:lang w:val="id-ID"/>
        </w:rPr>
      </w:pPr>
    </w:p>
    <w:p w:rsidR="00E74169" w:rsidRDefault="00E74169">
      <w:pPr>
        <w:spacing w:after="120"/>
      </w:pPr>
      <w:r>
        <w:rPr>
          <w:lang w:val="id-ID"/>
        </w:rPr>
        <w:t>J</w:t>
      </w:r>
      <w:r w:rsidR="00A6176D" w:rsidRPr="00A6176D">
        <w:rPr>
          <w:lang w:val="id-ID"/>
        </w:rPr>
        <w:t xml:space="preserve">umlah dokter hewan di Indonesia </w:t>
      </w:r>
      <w:r>
        <w:rPr>
          <w:lang w:val="id-ID"/>
        </w:rPr>
        <w:t>s</w:t>
      </w:r>
      <w:r w:rsidR="00A6176D" w:rsidRPr="00A6176D">
        <w:rPr>
          <w:lang w:val="id-ID"/>
        </w:rPr>
        <w:t xml:space="preserve">aat ini </w:t>
      </w:r>
      <w:r>
        <w:rPr>
          <w:lang w:val="id-ID"/>
        </w:rPr>
        <w:t>sekitar</w:t>
      </w:r>
      <w:r w:rsidR="00A6176D" w:rsidRPr="00A6176D">
        <w:rPr>
          <w:lang w:val="id-ID"/>
        </w:rPr>
        <w:t xml:space="preserve"> 16000 orang di berbagai bidang kerja</w:t>
      </w:r>
      <w:r>
        <w:rPr>
          <w:lang w:val="id-ID"/>
        </w:rPr>
        <w:t xml:space="preserve"> dengan sebaran yang tidak merata. </w:t>
      </w:r>
      <w:r w:rsidR="00A6176D" w:rsidRPr="00A6176D">
        <w:rPr>
          <w:lang w:val="id-ID"/>
        </w:rPr>
        <w:t>Jumlah ini masih</w:t>
      </w:r>
      <w:r>
        <w:rPr>
          <w:lang w:val="id-ID"/>
        </w:rPr>
        <w:t xml:space="preserve"> belum</w:t>
      </w:r>
      <w:r w:rsidR="00A6176D" w:rsidRPr="00A6176D">
        <w:rPr>
          <w:lang w:val="id-ID"/>
        </w:rPr>
        <w:t xml:space="preserve"> mencukupi</w:t>
      </w:r>
      <w:r>
        <w:rPr>
          <w:lang w:val="id-ID"/>
        </w:rPr>
        <w:t xml:space="preserve"> dan </w:t>
      </w:r>
      <w:r w:rsidR="00A6176D" w:rsidRPr="00A6176D">
        <w:t xml:space="preserve">terkonsentrasi di Pulau Jawa. Melihat </w:t>
      </w:r>
      <w:proofErr w:type="gramStart"/>
      <w:r w:rsidR="00A6176D" w:rsidRPr="00A6176D">
        <w:t>kenyataan  ini</w:t>
      </w:r>
      <w:proofErr w:type="gramEnd"/>
      <w:r w:rsidR="00A6176D" w:rsidRPr="00A6176D">
        <w:t xml:space="preserve"> maka  problematika  yang berkaitan dengan penyakit hewan termasuk penyakit zoonotik, kesehatan hewan, keamanan pangan asal hewan dan hal lain yang terkait dengan perlindungan dan kepentingan masyarakat yang memerlukan tenaga bidang kedokteran hewan</w:t>
      </w:r>
      <w:r>
        <w:rPr>
          <w:lang w:val="id-ID"/>
        </w:rPr>
        <w:t xml:space="preserve">  merupakan tantangan bagi bidang kedokteran hewan. Selanjutnya, k</w:t>
      </w:r>
      <w:r w:rsidR="00A6176D" w:rsidRPr="00A6176D">
        <w:t>ebutuhan tenaga dokter hewan</w:t>
      </w:r>
      <w:r w:rsidR="00A6176D" w:rsidRPr="00A6176D">
        <w:rPr>
          <w:lang w:val="id-ID"/>
        </w:rPr>
        <w:t xml:space="preserve"> yang mampu untuk mendukung terselenggaranya fungsi veteriner</w:t>
      </w:r>
      <w:r w:rsidR="00A6176D" w:rsidRPr="00A6176D">
        <w:t xml:space="preserve"> di Indonesia saat ini sangat mendesak</w:t>
      </w:r>
      <w:r w:rsidR="00A6176D" w:rsidRPr="00A6176D">
        <w:rPr>
          <w:lang w:val="id-ID"/>
        </w:rPr>
        <w:t>.</w:t>
      </w:r>
      <w:r w:rsidR="00A6176D" w:rsidRPr="00A6176D">
        <w:t xml:space="preserve"> </w:t>
      </w:r>
      <w:r w:rsidR="00A6176D" w:rsidRPr="00A6176D">
        <w:rPr>
          <w:lang w:val="id-ID"/>
        </w:rPr>
        <w:t>Selain itu s</w:t>
      </w:r>
      <w:r w:rsidR="00A6176D" w:rsidRPr="00A6176D">
        <w:t xml:space="preserve">ebagai usaha guna mengejar target waktu sesuai perjanjian GATT/WTO </w:t>
      </w:r>
      <w:r>
        <w:rPr>
          <w:lang w:val="id-ID"/>
        </w:rPr>
        <w:t xml:space="preserve">pada </w:t>
      </w:r>
      <w:r w:rsidR="00A6176D" w:rsidRPr="00A6176D">
        <w:t xml:space="preserve">tahun 2020 </w:t>
      </w:r>
      <w:r>
        <w:rPr>
          <w:lang w:val="id-ID"/>
        </w:rPr>
        <w:t>(</w:t>
      </w:r>
      <w:r w:rsidR="00A6176D" w:rsidRPr="00A6176D">
        <w:t>persaingan bebas</w:t>
      </w:r>
      <w:r>
        <w:rPr>
          <w:lang w:val="id-ID"/>
        </w:rPr>
        <w:t xml:space="preserve">), </w:t>
      </w:r>
      <w:r w:rsidR="00A6176D" w:rsidRPr="00A6176D">
        <w:t xml:space="preserve">maka percepatan dalam menghasilkan dokter hewan di Indonesia mutlak diperlukan. </w:t>
      </w:r>
    </w:p>
    <w:p w:rsidR="00E74169" w:rsidRPr="00E74169" w:rsidRDefault="00A6176D">
      <w:pPr>
        <w:spacing w:after="120"/>
        <w:rPr>
          <w:lang w:val="id-ID"/>
        </w:rPr>
      </w:pPr>
      <w:r w:rsidRPr="00A6176D">
        <w:rPr>
          <w:lang w:val="id-ID"/>
        </w:rPr>
        <w:lastRenderedPageBreak/>
        <w:t xml:space="preserve">Berbagai </w:t>
      </w:r>
      <w:r w:rsidR="00E74169">
        <w:rPr>
          <w:lang w:val="id-ID"/>
        </w:rPr>
        <w:t>upaya</w:t>
      </w:r>
      <w:r w:rsidRPr="00A6176D">
        <w:rPr>
          <w:lang w:val="id-ID"/>
        </w:rPr>
        <w:t xml:space="preserve"> telah dilakukan </w:t>
      </w:r>
      <w:r w:rsidR="00E74169">
        <w:rPr>
          <w:lang w:val="id-ID"/>
        </w:rPr>
        <w:t>untuk</w:t>
      </w:r>
      <w:r w:rsidRPr="00A6176D">
        <w:rPr>
          <w:lang w:val="id-ID"/>
        </w:rPr>
        <w:t xml:space="preserve"> meningkatkan jumlah lulusan dokter hewan dari </w:t>
      </w:r>
      <w:r w:rsidR="00E74169">
        <w:rPr>
          <w:lang w:val="id-ID"/>
        </w:rPr>
        <w:t xml:space="preserve">program studi kedokteran hewan antara lain dengan </w:t>
      </w:r>
      <w:r w:rsidRPr="00A6176D">
        <w:rPr>
          <w:lang w:val="id-ID"/>
        </w:rPr>
        <w:t xml:space="preserve">meningkatkan </w:t>
      </w:r>
      <w:r w:rsidR="00E74169">
        <w:rPr>
          <w:lang w:val="id-ID"/>
        </w:rPr>
        <w:t xml:space="preserve">daya tampung,  kualitas pendidikan, dan kompetensi lulusan. </w:t>
      </w:r>
    </w:p>
    <w:p w:rsidR="002C6BD1" w:rsidRDefault="002C6BD1">
      <w:pPr>
        <w:spacing w:after="120"/>
        <w:rPr>
          <w:lang w:val="id-ID"/>
        </w:rPr>
      </w:pPr>
    </w:p>
    <w:p w:rsidR="002C6BD1" w:rsidRDefault="002C6BD1">
      <w:pPr>
        <w:spacing w:after="120"/>
        <w:rPr>
          <w:lang w:val="id-ID"/>
        </w:rPr>
      </w:pPr>
    </w:p>
    <w:p w:rsidR="00E74169" w:rsidRPr="00E74169" w:rsidRDefault="00A6176D" w:rsidP="000C07D8">
      <w:pPr>
        <w:ind w:left="540" w:hanging="540"/>
        <w:rPr>
          <w:b/>
          <w:lang w:val="id-ID"/>
        </w:rPr>
      </w:pPr>
      <w:r w:rsidRPr="00A6176D">
        <w:rPr>
          <w:b/>
          <w:lang w:val="id-ID"/>
        </w:rPr>
        <w:t>1.6 Upaya Peningkatan Profesionalisme dan Mutu Pendidikan Kedokteran Hewan di Indonesia</w:t>
      </w:r>
    </w:p>
    <w:p w:rsidR="00E74169" w:rsidRPr="00E74169" w:rsidRDefault="00E74169" w:rsidP="008829F0">
      <w:pPr>
        <w:rPr>
          <w:lang w:val="id-ID"/>
        </w:rPr>
      </w:pPr>
    </w:p>
    <w:p w:rsidR="00E74169" w:rsidRPr="00E74169" w:rsidRDefault="00A6176D">
      <w:pPr>
        <w:rPr>
          <w:lang w:val="id-ID"/>
        </w:rPr>
      </w:pPr>
      <w:bookmarkStart w:id="48" w:name="_Toc222646027"/>
      <w:r w:rsidRPr="00A6176D">
        <w:rPr>
          <w:lang w:val="id-ID"/>
        </w:rPr>
        <w:t>Dalam upaya meningkatkan mutu pendidikan kedokteran hewan,  PDHI bersama FKH se Indonesia membangun satu kerjasama dan aliansi strategis melalui berbagai kesepakatan seperti disebut di bawah ini:</w:t>
      </w:r>
    </w:p>
    <w:p w:rsidR="002C6BD1" w:rsidRDefault="00A6176D">
      <w:pPr>
        <w:numPr>
          <w:ilvl w:val="0"/>
          <w:numId w:val="15"/>
        </w:numPr>
        <w:tabs>
          <w:tab w:val="clear" w:pos="737"/>
        </w:tabs>
        <w:ind w:left="900" w:hanging="360"/>
        <w:rPr>
          <w:lang w:val="id-ID"/>
        </w:rPr>
      </w:pPr>
      <w:r w:rsidRPr="00A6176D">
        <w:rPr>
          <w:lang w:val="id-ID"/>
        </w:rPr>
        <w:t>Lokakarya Kurikulum Nasional Pendidikan Tinggi Kedokteran Hewan se</w:t>
      </w:r>
      <w:r w:rsidR="00E74169">
        <w:rPr>
          <w:lang w:val="id-ID"/>
        </w:rPr>
        <w:t xml:space="preserve"> </w:t>
      </w:r>
      <w:r w:rsidRPr="00A6176D">
        <w:rPr>
          <w:lang w:val="id-ID"/>
        </w:rPr>
        <w:t>Indonesia tanggal 6-7 Juni 2000 di Surabaya.</w:t>
      </w:r>
    </w:p>
    <w:p w:rsidR="002C6BD1" w:rsidRDefault="00A6176D">
      <w:pPr>
        <w:numPr>
          <w:ilvl w:val="0"/>
          <w:numId w:val="15"/>
        </w:numPr>
        <w:tabs>
          <w:tab w:val="clear" w:pos="737"/>
        </w:tabs>
        <w:ind w:left="900" w:hanging="360"/>
        <w:rPr>
          <w:lang w:val="id-ID"/>
        </w:rPr>
      </w:pPr>
      <w:r w:rsidRPr="00A6176D">
        <w:rPr>
          <w:lang w:val="id-ID"/>
        </w:rPr>
        <w:t xml:space="preserve">Perjanjian </w:t>
      </w:r>
      <w:r w:rsidR="00E74169">
        <w:rPr>
          <w:lang w:val="id-ID"/>
        </w:rPr>
        <w:t>k</w:t>
      </w:r>
      <w:r w:rsidRPr="00A6176D">
        <w:rPr>
          <w:lang w:val="id-ID"/>
        </w:rPr>
        <w:t xml:space="preserve">erjasama </w:t>
      </w:r>
      <w:r w:rsidR="00E74169">
        <w:rPr>
          <w:lang w:val="id-ID"/>
        </w:rPr>
        <w:t>a</w:t>
      </w:r>
      <w:r w:rsidRPr="00A6176D">
        <w:rPr>
          <w:lang w:val="id-ID"/>
        </w:rPr>
        <w:t xml:space="preserve">ntara </w:t>
      </w:r>
      <w:r w:rsidR="00E74169">
        <w:rPr>
          <w:lang w:val="id-ID"/>
        </w:rPr>
        <w:t>PDHI dan</w:t>
      </w:r>
      <w:r w:rsidRPr="00A6176D">
        <w:rPr>
          <w:lang w:val="id-ID"/>
        </w:rPr>
        <w:t xml:space="preserve"> Fakultas Kedokteran Hewan Institut Pertanian Bogor, Universitas Airlan</w:t>
      </w:r>
      <w:r w:rsidR="00E74169">
        <w:rPr>
          <w:lang w:val="id-ID"/>
        </w:rPr>
        <w:t>g</w:t>
      </w:r>
      <w:r w:rsidRPr="00A6176D">
        <w:rPr>
          <w:lang w:val="id-ID"/>
        </w:rPr>
        <w:t xml:space="preserve">ga, Universitas Gadjah Mada, Universitas Udayana dan Universitas Syiah Kuala tentang Penyelenggaraan </w:t>
      </w:r>
      <w:r w:rsidR="00E74169">
        <w:rPr>
          <w:lang w:val="id-ID"/>
        </w:rPr>
        <w:t>P</w:t>
      </w:r>
      <w:r w:rsidRPr="00A6176D">
        <w:rPr>
          <w:lang w:val="id-ID"/>
        </w:rPr>
        <w:t xml:space="preserve">endidikan </w:t>
      </w:r>
      <w:r w:rsidR="00E74169">
        <w:rPr>
          <w:lang w:val="id-ID"/>
        </w:rPr>
        <w:t>P</w:t>
      </w:r>
      <w:r w:rsidRPr="00A6176D">
        <w:rPr>
          <w:lang w:val="id-ID"/>
        </w:rPr>
        <w:t>rofesi Dokter Hewan tanggal 7 Juni 2000 di Surabaya.</w:t>
      </w:r>
    </w:p>
    <w:p w:rsidR="002C6BD1" w:rsidRDefault="00A6176D">
      <w:pPr>
        <w:numPr>
          <w:ilvl w:val="0"/>
          <w:numId w:val="15"/>
        </w:numPr>
        <w:tabs>
          <w:tab w:val="clear" w:pos="737"/>
        </w:tabs>
        <w:ind w:left="900" w:hanging="360"/>
        <w:rPr>
          <w:lang w:val="sv-SE"/>
        </w:rPr>
      </w:pPr>
      <w:r w:rsidRPr="00A6176D">
        <w:rPr>
          <w:lang w:val="sv-SE"/>
        </w:rPr>
        <w:t>Lokakarya Nasional Pendidikan Profesi Dokter Hewan tanggal 13 Agustus 2002 di Yogyakarta.</w:t>
      </w:r>
    </w:p>
    <w:p w:rsidR="002C6BD1" w:rsidRDefault="00A6176D">
      <w:pPr>
        <w:numPr>
          <w:ilvl w:val="0"/>
          <w:numId w:val="15"/>
        </w:numPr>
        <w:tabs>
          <w:tab w:val="clear" w:pos="737"/>
        </w:tabs>
        <w:ind w:left="900" w:hanging="360"/>
        <w:rPr>
          <w:lang w:val="sv-SE"/>
        </w:rPr>
      </w:pPr>
      <w:r w:rsidRPr="00A6176D">
        <w:rPr>
          <w:lang w:val="sv-SE"/>
        </w:rPr>
        <w:t>Lokakarya Pendidikan Kedokteran Hewan Indonesia pada tanggal 4 Februari 2005 di Bogor.</w:t>
      </w:r>
    </w:p>
    <w:p w:rsidR="002C6BD1" w:rsidRDefault="00A6176D">
      <w:pPr>
        <w:numPr>
          <w:ilvl w:val="0"/>
          <w:numId w:val="15"/>
        </w:numPr>
        <w:tabs>
          <w:tab w:val="clear" w:pos="737"/>
        </w:tabs>
        <w:ind w:left="900" w:hanging="360"/>
        <w:rPr>
          <w:lang w:val="sv-SE"/>
        </w:rPr>
      </w:pPr>
      <w:r w:rsidRPr="00A6176D">
        <w:rPr>
          <w:lang w:val="sv-SE"/>
        </w:rPr>
        <w:t>Ketetapan Kongres XV Perhimpunan Dokter Hewan Indonesia tahun 2006 Nomor 08/Kongres XV/PDHI</w:t>
      </w:r>
      <w:r w:rsidR="00E74169">
        <w:rPr>
          <w:lang w:val="id-ID"/>
        </w:rPr>
        <w:t>/</w:t>
      </w:r>
      <w:r w:rsidRPr="00A6176D">
        <w:rPr>
          <w:lang w:val="sv-SE"/>
        </w:rPr>
        <w:t>2006 tentang Standar Kompetensi dan Pendidikan Berkelanjutan.</w:t>
      </w:r>
    </w:p>
    <w:p w:rsidR="002C6BD1" w:rsidRDefault="00A6176D">
      <w:pPr>
        <w:numPr>
          <w:ilvl w:val="0"/>
          <w:numId w:val="15"/>
        </w:numPr>
        <w:tabs>
          <w:tab w:val="clear" w:pos="737"/>
        </w:tabs>
        <w:spacing w:before="120"/>
        <w:ind w:left="900" w:hanging="360"/>
        <w:rPr>
          <w:lang w:val="sv-SE"/>
        </w:rPr>
      </w:pPr>
      <w:r w:rsidRPr="00A6176D">
        <w:rPr>
          <w:lang w:val="sv-SE"/>
        </w:rPr>
        <w:t xml:space="preserve">Kesepakatan Bersama antara </w:t>
      </w:r>
      <w:r w:rsidR="00E74169">
        <w:rPr>
          <w:lang w:val="id-ID"/>
        </w:rPr>
        <w:t>PDHI dan</w:t>
      </w:r>
      <w:r w:rsidRPr="00A6176D">
        <w:rPr>
          <w:lang w:val="sv-SE"/>
        </w:rPr>
        <w:t xml:space="preserve"> Fakultas Kedokteran Hewan Institut Pertanian Bogor, Universitas Airlangga, Universitas Gadjah Mada, Universitas Udayana, dan Universitas Syiah Kuala</w:t>
      </w:r>
      <w:r w:rsidR="00E74169">
        <w:rPr>
          <w:lang w:val="id-ID"/>
        </w:rPr>
        <w:t xml:space="preserve"> t</w:t>
      </w:r>
      <w:r w:rsidRPr="00A6176D">
        <w:rPr>
          <w:lang w:val="sv-SE"/>
        </w:rPr>
        <w:t>anggal 20 Desember 2006 di Surabaya tentang:</w:t>
      </w:r>
    </w:p>
    <w:p w:rsidR="00E74169" w:rsidRPr="00E74169" w:rsidRDefault="00A6176D" w:rsidP="0094068C">
      <w:pPr>
        <w:numPr>
          <w:ilvl w:val="1"/>
          <w:numId w:val="16"/>
        </w:numPr>
        <w:rPr>
          <w:lang w:val="sv-SE"/>
        </w:rPr>
      </w:pPr>
      <w:r w:rsidRPr="00A6176D">
        <w:rPr>
          <w:lang w:val="sv-SE"/>
        </w:rPr>
        <w:t>Majelis Pendidikan Kedokteran Hewan</w:t>
      </w:r>
    </w:p>
    <w:p w:rsidR="00E74169" w:rsidRPr="00E74169" w:rsidRDefault="00A6176D" w:rsidP="0094068C">
      <w:pPr>
        <w:numPr>
          <w:ilvl w:val="1"/>
          <w:numId w:val="16"/>
        </w:numPr>
      </w:pPr>
      <w:r w:rsidRPr="00A6176D">
        <w:t>Standar Kompetensi Dokter Hewan</w:t>
      </w:r>
    </w:p>
    <w:p w:rsidR="00E74169" w:rsidRPr="00E74169" w:rsidRDefault="00A6176D" w:rsidP="0094068C">
      <w:pPr>
        <w:numPr>
          <w:ilvl w:val="1"/>
          <w:numId w:val="16"/>
        </w:numPr>
      </w:pPr>
      <w:r w:rsidRPr="00A6176D">
        <w:t>Standar Kompetensi Para</w:t>
      </w:r>
      <w:r w:rsidRPr="00A6176D">
        <w:rPr>
          <w:lang w:val="id-ID"/>
        </w:rPr>
        <w:t>p</w:t>
      </w:r>
      <w:r w:rsidRPr="00A6176D">
        <w:t>rofesional Veteriner</w:t>
      </w:r>
    </w:p>
    <w:p w:rsidR="00E74169" w:rsidRPr="00E74169" w:rsidRDefault="00A6176D" w:rsidP="0094068C">
      <w:pPr>
        <w:numPr>
          <w:ilvl w:val="1"/>
          <w:numId w:val="16"/>
        </w:numPr>
      </w:pPr>
      <w:r w:rsidRPr="00A6176D">
        <w:t>Pendidikan Berkelanjutan</w:t>
      </w:r>
    </w:p>
    <w:p w:rsidR="00E74169" w:rsidRPr="00E74169" w:rsidRDefault="00A6176D" w:rsidP="0094068C">
      <w:pPr>
        <w:numPr>
          <w:ilvl w:val="1"/>
          <w:numId w:val="16"/>
        </w:numPr>
      </w:pPr>
      <w:r w:rsidRPr="00A6176D">
        <w:t>Deklarasi Dekan Fakultas Kedokteran Hewan Institut Pertanian Bogor, Universitas Airlangga, Universitas Gadjah Mada, Universitas Udayana, dan Universitas Syiah Kuala tanggal 20 Desember 2006 di Surabaya tentang: Perhimpunan Dokter Hewan Indonesia (P</w:t>
      </w:r>
      <w:r w:rsidR="00E74169">
        <w:rPr>
          <w:lang w:val="id-ID"/>
        </w:rPr>
        <w:t>D</w:t>
      </w:r>
      <w:r w:rsidRPr="00A6176D">
        <w:t>HI) sebagai satu-satunya Organisasi Induk Profesi Dokter Hewan di Indonesia.</w:t>
      </w:r>
    </w:p>
    <w:p w:rsidR="002C6BD1" w:rsidRDefault="00E74169">
      <w:pPr>
        <w:pStyle w:val="ListParagraph"/>
        <w:numPr>
          <w:ilvl w:val="0"/>
          <w:numId w:val="15"/>
        </w:numPr>
        <w:jc w:val="both"/>
      </w:pPr>
      <w:r>
        <w:rPr>
          <w:lang w:val="id-ID"/>
        </w:rPr>
        <w:t>Lokakarya Konsorsium Ilmu-Ilmu Kedokteran Hewan dan Majelis Pendidikan Profesi Kedokteran Hewan  pada tanggal 18-19 Juli 2007 di Denpasar yang menetapkan Standar Pendidikan Profesi Dokter Hewan.</w:t>
      </w:r>
    </w:p>
    <w:p w:rsidR="002C6BD1" w:rsidRDefault="00A6176D">
      <w:pPr>
        <w:pStyle w:val="ListParagraph"/>
        <w:numPr>
          <w:ilvl w:val="0"/>
          <w:numId w:val="15"/>
        </w:numPr>
        <w:jc w:val="both"/>
      </w:pPr>
      <w:r w:rsidRPr="00A6176D">
        <w:rPr>
          <w:lang w:val="id-ID"/>
        </w:rPr>
        <w:t xml:space="preserve">Pendirian Asosiasi Fakultas Kedokteran Hewan Indonesia (AFKHI), </w:t>
      </w:r>
      <w:r w:rsidR="00E74169">
        <w:rPr>
          <w:lang w:val="id-ID"/>
        </w:rPr>
        <w:t>p</w:t>
      </w:r>
      <w:r w:rsidRPr="00A6176D">
        <w:rPr>
          <w:lang w:val="id-ID"/>
        </w:rPr>
        <w:t xml:space="preserve">enetapan Ujian Nasional Kompetensi Dokter Hewan Indonesia (Ujinas KDHI) serta </w:t>
      </w:r>
      <w:r w:rsidR="00E74169">
        <w:rPr>
          <w:lang w:val="id-ID"/>
        </w:rPr>
        <w:t>p</w:t>
      </w:r>
      <w:r w:rsidRPr="00A6176D">
        <w:rPr>
          <w:lang w:val="id-ID"/>
        </w:rPr>
        <w:t>endirian Asosiasi Rumah Sakit Hewan Indonesia (ARSHI) pada tanggal 18 Februari 2010 di Surabaya</w:t>
      </w:r>
      <w:r w:rsidR="00E74169">
        <w:rPr>
          <w:lang w:val="id-ID"/>
        </w:rPr>
        <w:t>.</w:t>
      </w:r>
    </w:p>
    <w:p w:rsidR="002C6BD1" w:rsidRDefault="00A6176D">
      <w:pPr>
        <w:pStyle w:val="ListParagraph"/>
        <w:numPr>
          <w:ilvl w:val="0"/>
          <w:numId w:val="15"/>
        </w:numPr>
        <w:jc w:val="both"/>
      </w:pPr>
      <w:r w:rsidRPr="00A6176D">
        <w:t>Ketetapan Kongres XV</w:t>
      </w:r>
      <w:r w:rsidR="00E74169">
        <w:rPr>
          <w:lang w:val="id-ID"/>
        </w:rPr>
        <w:t>I</w:t>
      </w:r>
      <w:r w:rsidRPr="00A6176D">
        <w:t xml:space="preserve"> </w:t>
      </w:r>
      <w:r w:rsidR="00E74169">
        <w:rPr>
          <w:lang w:val="id-ID"/>
        </w:rPr>
        <w:t>PDHI</w:t>
      </w:r>
      <w:r w:rsidRPr="00A6176D">
        <w:t xml:space="preserve"> tahun 20</w:t>
      </w:r>
      <w:r w:rsidR="00E74169">
        <w:rPr>
          <w:lang w:val="id-ID"/>
        </w:rPr>
        <w:t>10</w:t>
      </w:r>
      <w:r w:rsidRPr="00A6176D">
        <w:t xml:space="preserve"> </w:t>
      </w:r>
      <w:r w:rsidR="00E74169">
        <w:rPr>
          <w:lang w:val="id-ID"/>
        </w:rPr>
        <w:t>di Semarang, N</w:t>
      </w:r>
      <w:r w:rsidRPr="00A6176D">
        <w:t xml:space="preserve">omor </w:t>
      </w:r>
      <w:r w:rsidR="00E74169">
        <w:rPr>
          <w:lang w:val="id-ID"/>
        </w:rPr>
        <w:t>16</w:t>
      </w:r>
      <w:r w:rsidRPr="00A6176D">
        <w:t>/Kongres XV</w:t>
      </w:r>
      <w:r w:rsidR="00E74169">
        <w:rPr>
          <w:lang w:val="id-ID"/>
        </w:rPr>
        <w:t>I</w:t>
      </w:r>
      <w:r w:rsidRPr="00A6176D">
        <w:t>/PDHI</w:t>
      </w:r>
      <w:r w:rsidRPr="00A6176D">
        <w:rPr>
          <w:lang w:val="id-ID"/>
        </w:rPr>
        <w:t>/</w:t>
      </w:r>
      <w:r w:rsidRPr="00A6176D">
        <w:t>20</w:t>
      </w:r>
      <w:r w:rsidR="00E74169">
        <w:rPr>
          <w:lang w:val="id-ID"/>
        </w:rPr>
        <w:t>10</w:t>
      </w:r>
      <w:r w:rsidRPr="00A6176D">
        <w:t xml:space="preserve"> tentang Standar Kompetensi </w:t>
      </w:r>
      <w:r w:rsidR="00E74169">
        <w:rPr>
          <w:lang w:val="id-ID"/>
        </w:rPr>
        <w:t>Dokter Hewan Indonesia.</w:t>
      </w:r>
    </w:p>
    <w:p w:rsidR="002C6BD1" w:rsidRDefault="002C6BD1">
      <w:pPr>
        <w:pStyle w:val="ListParagraph"/>
        <w:ind w:left="851"/>
      </w:pPr>
    </w:p>
    <w:p w:rsidR="002C6BD1" w:rsidRDefault="00E74169">
      <w:pPr>
        <w:rPr>
          <w:lang w:val="id-ID"/>
        </w:rPr>
      </w:pPr>
      <w:r>
        <w:rPr>
          <w:lang w:val="id-ID"/>
        </w:rPr>
        <w:lastRenderedPageBreak/>
        <w:t>Hasil-hasil dari kerjasama tersebut di at</w:t>
      </w:r>
      <w:r w:rsidR="00A6176D" w:rsidRPr="00A6176D">
        <w:rPr>
          <w:lang w:val="id-ID"/>
        </w:rPr>
        <w:t>as telah diimplementasikan oleh penyelenggara pendidikan kedokteran hewan yang ada di Indonesia, dengan demikian diharapkan bahwa standar pendidikan kedokteran hewan dapat dicapai  dan  dokter hewan yang dihasilkan memenuhi standar  kompetensi yang  ditetapkan.</w:t>
      </w:r>
    </w:p>
    <w:p w:rsidR="00E74169" w:rsidRDefault="00E74169" w:rsidP="00E4595B">
      <w:pPr>
        <w:spacing w:before="120" w:after="120"/>
        <w:rPr>
          <w:lang w:val="id-ID"/>
        </w:rPr>
      </w:pPr>
      <w:r w:rsidRPr="003654A9">
        <w:rPr>
          <w:lang w:val="id-ID"/>
        </w:rPr>
        <w:tab/>
      </w:r>
    </w:p>
    <w:p w:rsidR="00E74169" w:rsidRDefault="00E74169" w:rsidP="00E4595B">
      <w:pPr>
        <w:spacing w:before="120" w:after="120"/>
        <w:rPr>
          <w:lang w:val="id-ID"/>
        </w:rPr>
      </w:pPr>
    </w:p>
    <w:p w:rsidR="00E74169" w:rsidRPr="00E74169" w:rsidRDefault="00A6176D" w:rsidP="00E4595B">
      <w:pPr>
        <w:spacing w:before="120" w:after="120"/>
        <w:rPr>
          <w:b/>
          <w:lang w:val="id-ID"/>
        </w:rPr>
      </w:pPr>
      <w:r w:rsidRPr="00A6176D">
        <w:rPr>
          <w:b/>
          <w:lang w:val="id-ID"/>
        </w:rPr>
        <w:t>1.7 Baku Mutu</w:t>
      </w:r>
      <w:r w:rsidRPr="00A6176D">
        <w:rPr>
          <w:b/>
          <w:lang w:val="pl-PL"/>
        </w:rPr>
        <w:t xml:space="preserve"> </w:t>
      </w:r>
      <w:r w:rsidRPr="00A6176D">
        <w:rPr>
          <w:b/>
          <w:lang w:val="id-ID"/>
        </w:rPr>
        <w:t>Program Studi Kedokteran Hewan</w:t>
      </w:r>
    </w:p>
    <w:p w:rsidR="00E74169" w:rsidRPr="00E74169" w:rsidRDefault="00A6176D">
      <w:pPr>
        <w:spacing w:before="120" w:after="120"/>
        <w:rPr>
          <w:lang w:val="id-ID"/>
        </w:rPr>
      </w:pPr>
      <w:r w:rsidRPr="00A6176D">
        <w:rPr>
          <w:lang w:val="id-ID"/>
        </w:rPr>
        <w:t>Organisation Mondiale de la Sant</w:t>
      </w:r>
      <w:r w:rsidR="00E74169">
        <w:rPr>
          <w:lang w:val="id-ID"/>
        </w:rPr>
        <w:t>é</w:t>
      </w:r>
      <w:r w:rsidRPr="00A6176D">
        <w:rPr>
          <w:lang w:val="id-ID"/>
        </w:rPr>
        <w:t xml:space="preserve"> Animale (O</w:t>
      </w:r>
      <w:r w:rsidR="00E74169">
        <w:rPr>
          <w:lang w:val="id-ID"/>
        </w:rPr>
        <w:t xml:space="preserve">ffice </w:t>
      </w:r>
      <w:r w:rsidRPr="00A6176D">
        <w:rPr>
          <w:lang w:val="id-ID"/>
        </w:rPr>
        <w:t>I</w:t>
      </w:r>
      <w:r w:rsidR="00E74169">
        <w:rPr>
          <w:lang w:val="id-ID"/>
        </w:rPr>
        <w:t xml:space="preserve">nternationale des </w:t>
      </w:r>
      <w:r w:rsidRPr="00A6176D">
        <w:rPr>
          <w:lang w:val="id-ID"/>
        </w:rPr>
        <w:t>E</w:t>
      </w:r>
      <w:r w:rsidR="00E74169">
        <w:rPr>
          <w:lang w:val="id-ID"/>
        </w:rPr>
        <w:t>pizootique, OIE</w:t>
      </w:r>
      <w:r w:rsidRPr="00A6176D">
        <w:rPr>
          <w:lang w:val="id-ID"/>
        </w:rPr>
        <w:t>) atau World Organization for Animal Health me</w:t>
      </w:r>
      <w:r w:rsidR="00E74169">
        <w:rPr>
          <w:lang w:val="id-ID"/>
        </w:rPr>
        <w:t xml:space="preserve">mberi </w:t>
      </w:r>
      <w:r w:rsidRPr="00A6176D">
        <w:rPr>
          <w:lang w:val="id-ID"/>
        </w:rPr>
        <w:t>kontribusi</w:t>
      </w:r>
      <w:r w:rsidR="00E74169">
        <w:rPr>
          <w:lang w:val="id-ID"/>
        </w:rPr>
        <w:t xml:space="preserve"> penting </w:t>
      </w:r>
      <w:r w:rsidRPr="00A6176D">
        <w:rPr>
          <w:lang w:val="id-ID"/>
        </w:rPr>
        <w:t xml:space="preserve"> terhadap jaminan kesehatan hewan</w:t>
      </w:r>
      <w:r w:rsidR="00E74169">
        <w:rPr>
          <w:lang w:val="id-ID"/>
        </w:rPr>
        <w:t xml:space="preserve">, memperbaiki </w:t>
      </w:r>
      <w:r w:rsidRPr="00A6176D">
        <w:rPr>
          <w:lang w:val="id-ID"/>
        </w:rPr>
        <w:t>kondisi kehidupan hewan</w:t>
      </w:r>
      <w:r w:rsidR="00E74169">
        <w:rPr>
          <w:lang w:val="id-ID"/>
        </w:rPr>
        <w:t xml:space="preserve">, </w:t>
      </w:r>
      <w:r w:rsidRPr="00A6176D">
        <w:rPr>
          <w:lang w:val="id-ID"/>
        </w:rPr>
        <w:t xml:space="preserve"> manusia</w:t>
      </w:r>
      <w:r w:rsidR="00E74169">
        <w:rPr>
          <w:lang w:val="id-ID"/>
        </w:rPr>
        <w:t>,</w:t>
      </w:r>
      <w:r w:rsidRPr="00A6176D">
        <w:rPr>
          <w:lang w:val="id-ID"/>
        </w:rPr>
        <w:t xml:space="preserve"> </w:t>
      </w:r>
      <w:r w:rsidR="00E74169">
        <w:rPr>
          <w:lang w:val="id-ID"/>
        </w:rPr>
        <w:t>dan</w:t>
      </w:r>
      <w:r w:rsidRPr="00A6176D">
        <w:rPr>
          <w:lang w:val="id-ID"/>
        </w:rPr>
        <w:t xml:space="preserve"> ekosistem. O</w:t>
      </w:r>
      <w:r w:rsidR="00E74169">
        <w:rPr>
          <w:lang w:val="id-ID"/>
        </w:rPr>
        <w:t xml:space="preserve">ffice </w:t>
      </w:r>
      <w:r w:rsidRPr="00A6176D">
        <w:rPr>
          <w:lang w:val="id-ID"/>
        </w:rPr>
        <w:t>I</w:t>
      </w:r>
      <w:r w:rsidR="00E74169">
        <w:rPr>
          <w:lang w:val="id-ID"/>
        </w:rPr>
        <w:t xml:space="preserve">nternationale des </w:t>
      </w:r>
      <w:r w:rsidRPr="00A6176D">
        <w:rPr>
          <w:lang w:val="id-ID"/>
        </w:rPr>
        <w:t>E</w:t>
      </w:r>
      <w:r w:rsidR="00E74169">
        <w:rPr>
          <w:lang w:val="id-ID"/>
        </w:rPr>
        <w:t>pizootique</w:t>
      </w:r>
      <w:r w:rsidRPr="00A6176D">
        <w:rPr>
          <w:lang w:val="id-ID"/>
        </w:rPr>
        <w:t xml:space="preserve"> juga memberikan </w:t>
      </w:r>
      <w:r w:rsidR="00E74169">
        <w:rPr>
          <w:lang w:val="id-ID"/>
        </w:rPr>
        <w:t>pendampingan</w:t>
      </w:r>
      <w:r w:rsidRPr="00A6176D">
        <w:rPr>
          <w:lang w:val="id-ID"/>
        </w:rPr>
        <w:t xml:space="preserve"> pada </w:t>
      </w:r>
      <w:r w:rsidR="00E74169">
        <w:rPr>
          <w:lang w:val="id-ID"/>
        </w:rPr>
        <w:t xml:space="preserve">upaya peningkatan </w:t>
      </w:r>
      <w:r w:rsidRPr="00A6176D">
        <w:rPr>
          <w:lang w:val="id-ID"/>
        </w:rPr>
        <w:t>kualitas pendidikan kedokter</w:t>
      </w:r>
      <w:r w:rsidR="00E74169">
        <w:rPr>
          <w:lang w:val="id-ID"/>
        </w:rPr>
        <w:t>a</w:t>
      </w:r>
      <w:r w:rsidRPr="00A6176D">
        <w:rPr>
          <w:lang w:val="id-ID"/>
        </w:rPr>
        <w:t>n</w:t>
      </w:r>
      <w:r w:rsidR="00E74169">
        <w:rPr>
          <w:lang w:val="id-ID"/>
        </w:rPr>
        <w:t xml:space="preserve"> hewan</w:t>
      </w:r>
      <w:r w:rsidRPr="00A6176D">
        <w:rPr>
          <w:lang w:val="id-ID"/>
        </w:rPr>
        <w:t>.</w:t>
      </w:r>
      <w:r w:rsidR="00E74169">
        <w:rPr>
          <w:lang w:val="id-ID"/>
        </w:rPr>
        <w:t xml:space="preserve"> Menyadari </w:t>
      </w:r>
      <w:r w:rsidRPr="00A6176D">
        <w:rPr>
          <w:lang w:val="id-ID"/>
        </w:rPr>
        <w:t>variasi yang cukup luas pada penyelenggaraan pendidikan kedokteran hewan di</w:t>
      </w:r>
      <w:r w:rsidR="00E74169">
        <w:rPr>
          <w:lang w:val="id-ID"/>
        </w:rPr>
        <w:t xml:space="preserve"> </w:t>
      </w:r>
      <w:r w:rsidRPr="00A6176D">
        <w:rPr>
          <w:lang w:val="id-ID"/>
        </w:rPr>
        <w:t>seluruh dunia</w:t>
      </w:r>
      <w:r w:rsidR="00E74169">
        <w:rPr>
          <w:lang w:val="id-ID"/>
        </w:rPr>
        <w:t xml:space="preserve"> maka p</w:t>
      </w:r>
      <w:r w:rsidRPr="00A6176D">
        <w:rPr>
          <w:lang w:val="id-ID"/>
        </w:rPr>
        <w:t xml:space="preserve">ada tahun 2009 OIE </w:t>
      </w:r>
      <w:r w:rsidR="00E74169">
        <w:rPr>
          <w:lang w:val="id-ID"/>
        </w:rPr>
        <w:t xml:space="preserve">menetapkan </w:t>
      </w:r>
      <w:r w:rsidRPr="00A6176D">
        <w:rPr>
          <w:lang w:val="id-ID"/>
        </w:rPr>
        <w:t>standar minim</w:t>
      </w:r>
      <w:r w:rsidR="00E74169">
        <w:rPr>
          <w:lang w:val="id-ID"/>
        </w:rPr>
        <w:t>al</w:t>
      </w:r>
      <w:r w:rsidRPr="00A6176D">
        <w:rPr>
          <w:lang w:val="id-ID"/>
        </w:rPr>
        <w:t xml:space="preserve">  kurikulum</w:t>
      </w:r>
      <w:r w:rsidR="00E74169">
        <w:rPr>
          <w:lang w:val="id-ID"/>
        </w:rPr>
        <w:t xml:space="preserve"> inti</w:t>
      </w:r>
      <w:r w:rsidRPr="00A6176D">
        <w:rPr>
          <w:lang w:val="id-ID"/>
        </w:rPr>
        <w:t>, standar minim</w:t>
      </w:r>
      <w:r w:rsidR="00E74169">
        <w:rPr>
          <w:lang w:val="id-ID"/>
        </w:rPr>
        <w:t>al</w:t>
      </w:r>
      <w:r w:rsidRPr="00A6176D">
        <w:rPr>
          <w:lang w:val="id-ID"/>
        </w:rPr>
        <w:t xml:space="preserve"> kompetensi lulusan </w:t>
      </w:r>
      <w:r w:rsidR="00E74169">
        <w:rPr>
          <w:lang w:val="id-ID"/>
        </w:rPr>
        <w:t>d</w:t>
      </w:r>
      <w:r w:rsidRPr="00A6176D">
        <w:rPr>
          <w:lang w:val="id-ID"/>
        </w:rPr>
        <w:t xml:space="preserve">okter hewan </w:t>
      </w:r>
      <w:r w:rsidR="00E74169">
        <w:rPr>
          <w:lang w:val="id-ID"/>
        </w:rPr>
        <w:t>baru</w:t>
      </w:r>
      <w:r w:rsidRPr="00A6176D">
        <w:rPr>
          <w:lang w:val="id-ID"/>
        </w:rPr>
        <w:t xml:space="preserve"> (</w:t>
      </w:r>
      <w:r w:rsidRPr="00A6176D">
        <w:rPr>
          <w:i/>
          <w:lang w:val="id-ID"/>
        </w:rPr>
        <w:t>the</w:t>
      </w:r>
      <w:r w:rsidRPr="00A6176D">
        <w:rPr>
          <w:lang w:val="id-ID"/>
        </w:rPr>
        <w:t xml:space="preserve"> </w:t>
      </w:r>
      <w:r w:rsidRPr="00A6176D">
        <w:rPr>
          <w:i/>
          <w:lang w:val="id-ID"/>
        </w:rPr>
        <w:t>day one Veterinarian</w:t>
      </w:r>
      <w:r w:rsidRPr="00A6176D">
        <w:rPr>
          <w:lang w:val="id-ID"/>
        </w:rPr>
        <w:t>) dan standar minim</w:t>
      </w:r>
      <w:r w:rsidR="00E74169">
        <w:rPr>
          <w:lang w:val="id-ID"/>
        </w:rPr>
        <w:t>al</w:t>
      </w:r>
      <w:r w:rsidRPr="00A6176D">
        <w:rPr>
          <w:lang w:val="id-ID"/>
        </w:rPr>
        <w:t xml:space="preserve"> untuk akreditasi pendidikan kedokteran hewan.  </w:t>
      </w:r>
    </w:p>
    <w:p w:rsidR="00E74169" w:rsidRDefault="00A6176D">
      <w:pPr>
        <w:spacing w:before="120" w:after="120"/>
        <w:rPr>
          <w:lang w:val="id-ID"/>
        </w:rPr>
      </w:pPr>
      <w:r w:rsidRPr="00A6176D">
        <w:rPr>
          <w:lang w:val="id-ID"/>
        </w:rPr>
        <w:t>Standar minim</w:t>
      </w:r>
      <w:r w:rsidR="00E74169">
        <w:rPr>
          <w:lang w:val="id-ID"/>
        </w:rPr>
        <w:t xml:space="preserve">al dokter hewan baru menurut OIE adalah </w:t>
      </w:r>
      <w:r w:rsidRPr="00A6176D">
        <w:rPr>
          <w:lang w:val="id-ID"/>
        </w:rPr>
        <w:t>memahami, mengerti</w:t>
      </w:r>
      <w:r w:rsidR="00E74169">
        <w:rPr>
          <w:lang w:val="id-ID"/>
        </w:rPr>
        <w:t>,</w:t>
      </w:r>
      <w:r w:rsidRPr="00A6176D">
        <w:rPr>
          <w:lang w:val="id-ID"/>
        </w:rPr>
        <w:t xml:space="preserve"> dan mampu mengaplikasikan tindakan medik veteriner yang </w:t>
      </w:r>
      <w:r w:rsidR="00E74169">
        <w:rPr>
          <w:lang w:val="id-ID"/>
        </w:rPr>
        <w:t>terdiri dari:</w:t>
      </w:r>
      <w:r w:rsidRPr="00A6176D">
        <w:rPr>
          <w:lang w:val="id-ID"/>
        </w:rPr>
        <w:t xml:space="preserve"> 1) </w:t>
      </w:r>
      <w:r w:rsidR="00E74169">
        <w:rPr>
          <w:lang w:val="id-ID"/>
        </w:rPr>
        <w:t>p</w:t>
      </w:r>
      <w:r w:rsidRPr="00A6176D">
        <w:rPr>
          <w:lang w:val="id-ID"/>
        </w:rPr>
        <w:t>rinsip dan mekanisme biologi</w:t>
      </w:r>
      <w:r w:rsidR="00E74169">
        <w:rPr>
          <w:lang w:val="id-ID"/>
        </w:rPr>
        <w:t>s</w:t>
      </w:r>
      <w:r w:rsidRPr="00A6176D">
        <w:rPr>
          <w:lang w:val="id-ID"/>
        </w:rPr>
        <w:t xml:space="preserve"> kesehatan hewan dan penyakit mulai dari </w:t>
      </w:r>
      <w:r w:rsidR="00E74169">
        <w:rPr>
          <w:lang w:val="id-ID"/>
        </w:rPr>
        <w:t>tingkat</w:t>
      </w:r>
      <w:r w:rsidRPr="00A6176D">
        <w:rPr>
          <w:lang w:val="id-ID"/>
        </w:rPr>
        <w:t xml:space="preserve"> molekuler</w:t>
      </w:r>
      <w:r w:rsidR="00E74169">
        <w:rPr>
          <w:lang w:val="id-ID"/>
        </w:rPr>
        <w:t>,</w:t>
      </w:r>
      <w:r w:rsidRPr="00A6176D">
        <w:rPr>
          <w:lang w:val="id-ID"/>
        </w:rPr>
        <w:t xml:space="preserve"> seluler</w:t>
      </w:r>
      <w:r w:rsidR="00E74169">
        <w:rPr>
          <w:lang w:val="id-ID"/>
        </w:rPr>
        <w:t>,</w:t>
      </w:r>
      <w:r w:rsidRPr="00A6176D">
        <w:rPr>
          <w:lang w:val="id-ID"/>
        </w:rPr>
        <w:t xml:space="preserve"> dan manifestasinya dalam populasi</w:t>
      </w:r>
      <w:r w:rsidR="00E74169">
        <w:rPr>
          <w:lang w:val="id-ID"/>
        </w:rPr>
        <w:t xml:space="preserve">; </w:t>
      </w:r>
      <w:r w:rsidRPr="00A6176D">
        <w:rPr>
          <w:lang w:val="id-ID"/>
        </w:rPr>
        <w:t>2) fungsi fisiologis, h</w:t>
      </w:r>
      <w:r w:rsidR="00E74169">
        <w:rPr>
          <w:lang w:val="id-ID"/>
        </w:rPr>
        <w:t>o</w:t>
      </w:r>
      <w:r w:rsidRPr="00A6176D">
        <w:rPr>
          <w:lang w:val="id-ID"/>
        </w:rPr>
        <w:t>m</w:t>
      </w:r>
      <w:r w:rsidR="00E74169">
        <w:rPr>
          <w:lang w:val="id-ID"/>
        </w:rPr>
        <w:t>e</w:t>
      </w:r>
      <w:r w:rsidRPr="00A6176D">
        <w:rPr>
          <w:lang w:val="id-ID"/>
        </w:rPr>
        <w:t>osta</w:t>
      </w:r>
      <w:r w:rsidR="00E74169">
        <w:rPr>
          <w:lang w:val="id-ID"/>
        </w:rPr>
        <w:t>s</w:t>
      </w:r>
      <w:r w:rsidRPr="00A6176D">
        <w:rPr>
          <w:lang w:val="id-ID"/>
        </w:rPr>
        <w:t>is, patobiologi</w:t>
      </w:r>
      <w:r w:rsidR="00E74169">
        <w:rPr>
          <w:lang w:val="id-ID"/>
        </w:rPr>
        <w:t>s,</w:t>
      </w:r>
      <w:r w:rsidRPr="00A6176D">
        <w:rPr>
          <w:lang w:val="id-ID"/>
        </w:rPr>
        <w:t xml:space="preserve"> </w:t>
      </w:r>
      <w:r w:rsidR="00E74169">
        <w:rPr>
          <w:lang w:val="id-ID"/>
        </w:rPr>
        <w:t>riwayat alamiah,</w:t>
      </w:r>
      <w:r w:rsidRPr="00A6176D">
        <w:rPr>
          <w:lang w:val="id-ID"/>
        </w:rPr>
        <w:t xml:space="preserve"> manifestasi pentingnya penyakit hewan </w:t>
      </w:r>
      <w:r w:rsidR="00E74169">
        <w:rPr>
          <w:lang w:val="id-ID"/>
        </w:rPr>
        <w:t>domestik</w:t>
      </w:r>
      <w:r w:rsidRPr="00A6176D">
        <w:rPr>
          <w:lang w:val="id-ID"/>
        </w:rPr>
        <w:t xml:space="preserve"> dan  </w:t>
      </w:r>
      <w:r w:rsidR="00E74169">
        <w:rPr>
          <w:lang w:val="id-ID"/>
        </w:rPr>
        <w:t>eksotik;</w:t>
      </w:r>
      <w:r w:rsidRPr="00A6176D">
        <w:rPr>
          <w:lang w:val="id-ID"/>
        </w:rPr>
        <w:t xml:space="preserve"> 3) </w:t>
      </w:r>
      <w:r w:rsidR="00E74169">
        <w:rPr>
          <w:lang w:val="id-ID"/>
        </w:rPr>
        <w:t>mendapatkan</w:t>
      </w:r>
      <w:r w:rsidRPr="00A6176D">
        <w:rPr>
          <w:lang w:val="id-ID"/>
        </w:rPr>
        <w:t xml:space="preserve"> </w:t>
      </w:r>
      <w:r w:rsidR="00E74169">
        <w:rPr>
          <w:lang w:val="id-ID"/>
        </w:rPr>
        <w:t xml:space="preserve">riwayat </w:t>
      </w:r>
      <w:r w:rsidRPr="00A6176D">
        <w:rPr>
          <w:lang w:val="id-ID"/>
        </w:rPr>
        <w:t>penyakit</w:t>
      </w:r>
      <w:r w:rsidR="00E74169">
        <w:rPr>
          <w:lang w:val="id-ID"/>
        </w:rPr>
        <w:t xml:space="preserve"> yang memadai</w:t>
      </w:r>
      <w:r w:rsidRPr="00A6176D">
        <w:rPr>
          <w:lang w:val="id-ID"/>
        </w:rPr>
        <w:t xml:space="preserve">, </w:t>
      </w:r>
      <w:r w:rsidR="00E74169">
        <w:rPr>
          <w:lang w:val="id-ID"/>
        </w:rPr>
        <w:t>pencatatan,</w:t>
      </w:r>
      <w:r w:rsidRPr="00A6176D">
        <w:rPr>
          <w:lang w:val="id-ID"/>
        </w:rPr>
        <w:t xml:space="preserve"> penyimpanan</w:t>
      </w:r>
      <w:r w:rsidR="00E74169">
        <w:rPr>
          <w:lang w:val="id-ID"/>
        </w:rPr>
        <w:t>, dan pemanfaatan informasi medis;</w:t>
      </w:r>
      <w:r w:rsidRPr="00A6176D">
        <w:rPr>
          <w:lang w:val="id-ID"/>
        </w:rPr>
        <w:t xml:space="preserve"> 4) komunikasi yang efektif dengan klien, </w:t>
      </w:r>
      <w:r w:rsidR="00E74169">
        <w:rPr>
          <w:lang w:val="id-ID"/>
        </w:rPr>
        <w:t>sejawat,</w:t>
      </w:r>
      <w:r w:rsidRPr="00A6176D">
        <w:rPr>
          <w:lang w:val="id-ID"/>
        </w:rPr>
        <w:t xml:space="preserve"> dan </w:t>
      </w:r>
      <w:r w:rsidR="00E74169">
        <w:rPr>
          <w:lang w:val="id-ID"/>
        </w:rPr>
        <w:t>pihak berwenang;</w:t>
      </w:r>
      <w:r w:rsidRPr="00A6176D">
        <w:rPr>
          <w:lang w:val="id-ID"/>
        </w:rPr>
        <w:t xml:space="preserve"> 5) aplikasi teori</w:t>
      </w:r>
      <w:r w:rsidR="00E74169">
        <w:rPr>
          <w:lang w:val="id-ID"/>
        </w:rPr>
        <w:t xml:space="preserve"> dan </w:t>
      </w:r>
      <w:r w:rsidRPr="00A6176D">
        <w:rPr>
          <w:lang w:val="id-ID"/>
        </w:rPr>
        <w:t>prakt</w:t>
      </w:r>
      <w:r w:rsidR="00E74169">
        <w:rPr>
          <w:lang w:val="id-ID"/>
        </w:rPr>
        <w:t>i</w:t>
      </w:r>
      <w:r w:rsidRPr="00A6176D">
        <w:rPr>
          <w:lang w:val="id-ID"/>
        </w:rPr>
        <w:t xml:space="preserve">k </w:t>
      </w:r>
      <w:r w:rsidR="00E74169">
        <w:rPr>
          <w:lang w:val="id-ID"/>
        </w:rPr>
        <w:t>penyakit dalam</w:t>
      </w:r>
      <w:r w:rsidRPr="00A6176D">
        <w:rPr>
          <w:lang w:val="id-ID"/>
        </w:rPr>
        <w:t xml:space="preserve"> dan bedah veteriner pada berbagai jenis spe</w:t>
      </w:r>
      <w:r w:rsidR="00E74169">
        <w:rPr>
          <w:lang w:val="id-ID"/>
        </w:rPr>
        <w:t>s</w:t>
      </w:r>
      <w:r w:rsidRPr="00A6176D">
        <w:rPr>
          <w:lang w:val="id-ID"/>
        </w:rPr>
        <w:t>ies hewan</w:t>
      </w:r>
      <w:r w:rsidR="00E74169">
        <w:rPr>
          <w:lang w:val="id-ID"/>
        </w:rPr>
        <w:t xml:space="preserve">. Aplikasi ini harus mencakup pencegahan </w:t>
      </w:r>
      <w:r w:rsidRPr="00A6176D">
        <w:rPr>
          <w:lang w:val="id-ID"/>
        </w:rPr>
        <w:t xml:space="preserve">penyakit, kemampuan untuk mengaplikasikan dan </w:t>
      </w:r>
      <w:r w:rsidR="00E74169">
        <w:rPr>
          <w:lang w:val="id-ID"/>
        </w:rPr>
        <w:t>meng</w:t>
      </w:r>
      <w:r w:rsidRPr="00A6176D">
        <w:rPr>
          <w:lang w:val="id-ID"/>
        </w:rPr>
        <w:t>interpretasi</w:t>
      </w:r>
      <w:r w:rsidR="00E74169">
        <w:rPr>
          <w:lang w:val="id-ID"/>
        </w:rPr>
        <w:t xml:space="preserve">kan metode diagnosa fisik dan </w:t>
      </w:r>
      <w:r w:rsidRPr="00A6176D">
        <w:rPr>
          <w:lang w:val="id-ID"/>
        </w:rPr>
        <w:t xml:space="preserve">laboratorium, termasuk </w:t>
      </w:r>
      <w:r w:rsidRPr="00A6176D">
        <w:rPr>
          <w:i/>
          <w:lang w:val="id-ID"/>
        </w:rPr>
        <w:t>imaging diagnostic</w:t>
      </w:r>
      <w:r w:rsidRPr="00A6176D">
        <w:rPr>
          <w:lang w:val="id-ID"/>
        </w:rPr>
        <w:t>, diagnos</w:t>
      </w:r>
      <w:r w:rsidR="00E74169">
        <w:rPr>
          <w:lang w:val="id-ID"/>
        </w:rPr>
        <w:t>a</w:t>
      </w:r>
      <w:r w:rsidRPr="00A6176D">
        <w:rPr>
          <w:lang w:val="id-ID"/>
        </w:rPr>
        <w:t xml:space="preserve"> patologi, biosekuriti, </w:t>
      </w:r>
      <w:r w:rsidR="00E74169">
        <w:rPr>
          <w:lang w:val="id-ID"/>
        </w:rPr>
        <w:t xml:space="preserve">tindakan </w:t>
      </w:r>
      <w:r w:rsidRPr="00A6176D">
        <w:rPr>
          <w:lang w:val="id-ID"/>
        </w:rPr>
        <w:t>terap</w:t>
      </w:r>
      <w:r w:rsidR="00E74169">
        <w:rPr>
          <w:lang w:val="id-ID"/>
        </w:rPr>
        <w:t>i</w:t>
      </w:r>
      <w:r w:rsidRPr="00A6176D">
        <w:rPr>
          <w:lang w:val="id-ID"/>
        </w:rPr>
        <w:t xml:space="preserve"> </w:t>
      </w:r>
      <w:r w:rsidR="00E74169">
        <w:rPr>
          <w:lang w:val="id-ID"/>
        </w:rPr>
        <w:t>termasuk</w:t>
      </w:r>
      <w:r w:rsidRPr="00A6176D">
        <w:rPr>
          <w:lang w:val="id-ID"/>
        </w:rPr>
        <w:t xml:space="preserve"> pembedahan, manajemen pasien</w:t>
      </w:r>
      <w:r w:rsidR="00E74169">
        <w:rPr>
          <w:lang w:val="id-ID"/>
        </w:rPr>
        <w:t xml:space="preserve">, dan </w:t>
      </w:r>
      <w:r w:rsidRPr="00A6176D">
        <w:rPr>
          <w:lang w:val="id-ID"/>
        </w:rPr>
        <w:t xml:space="preserve"> perawatan individu</w:t>
      </w:r>
      <w:r w:rsidR="00E74169">
        <w:rPr>
          <w:lang w:val="id-ID"/>
        </w:rPr>
        <w:t xml:space="preserve"> dan  </w:t>
      </w:r>
      <w:r w:rsidRPr="00A6176D">
        <w:rPr>
          <w:lang w:val="id-ID"/>
        </w:rPr>
        <w:t>populasi</w:t>
      </w:r>
      <w:r w:rsidR="00E74169">
        <w:rPr>
          <w:lang w:val="id-ID"/>
        </w:rPr>
        <w:t xml:space="preserve">; </w:t>
      </w:r>
      <w:r w:rsidRPr="00A6176D">
        <w:rPr>
          <w:lang w:val="id-ID"/>
        </w:rPr>
        <w:t xml:space="preserve">6) </w:t>
      </w:r>
      <w:r w:rsidR="00E74169">
        <w:rPr>
          <w:lang w:val="id-ID"/>
        </w:rPr>
        <w:t>p</w:t>
      </w:r>
      <w:r w:rsidRPr="00A6176D">
        <w:rPr>
          <w:lang w:val="id-ID"/>
        </w:rPr>
        <w:t>rinsip</w:t>
      </w:r>
      <w:r w:rsidR="00E74169">
        <w:rPr>
          <w:lang w:val="id-ID"/>
        </w:rPr>
        <w:t>-prinsip</w:t>
      </w:r>
      <w:r w:rsidRPr="00A6176D">
        <w:rPr>
          <w:lang w:val="id-ID"/>
        </w:rPr>
        <w:t xml:space="preserve"> epidemiologi, zoonosis, </w:t>
      </w:r>
      <w:r w:rsidR="00E74169">
        <w:rPr>
          <w:lang w:val="id-ID"/>
        </w:rPr>
        <w:t>keamanan pangan</w:t>
      </w:r>
      <w:r w:rsidRPr="00A6176D">
        <w:rPr>
          <w:lang w:val="id-ID"/>
        </w:rPr>
        <w:t>, hubungan</w:t>
      </w:r>
      <w:r w:rsidR="00E74169">
        <w:rPr>
          <w:lang w:val="id-ID"/>
        </w:rPr>
        <w:t xml:space="preserve"> timbal balik</w:t>
      </w:r>
      <w:r w:rsidRPr="00A6176D">
        <w:rPr>
          <w:lang w:val="id-ID"/>
        </w:rPr>
        <w:t xml:space="preserve"> antara hewan </w:t>
      </w:r>
      <w:r w:rsidR="00E74169">
        <w:rPr>
          <w:lang w:val="id-ID"/>
        </w:rPr>
        <w:t>dan</w:t>
      </w:r>
      <w:r w:rsidRPr="00A6176D">
        <w:rPr>
          <w:lang w:val="id-ID"/>
        </w:rPr>
        <w:t xml:space="preserve"> lingku</w:t>
      </w:r>
      <w:r w:rsidR="00E74169">
        <w:rPr>
          <w:lang w:val="id-ID"/>
        </w:rPr>
        <w:t>n</w:t>
      </w:r>
      <w:r w:rsidRPr="00A6176D">
        <w:rPr>
          <w:lang w:val="id-ID"/>
        </w:rPr>
        <w:t xml:space="preserve">gan, serta kontribusi dokter hewan </w:t>
      </w:r>
      <w:r w:rsidR="00E74169">
        <w:rPr>
          <w:lang w:val="id-ID"/>
        </w:rPr>
        <w:t>terhadap</w:t>
      </w:r>
      <w:r w:rsidRPr="00A6176D">
        <w:rPr>
          <w:lang w:val="id-ID"/>
        </w:rPr>
        <w:t xml:space="preserve"> kesehatan masyarakat</w:t>
      </w:r>
      <w:r w:rsidR="00E74169">
        <w:rPr>
          <w:lang w:val="id-ID"/>
        </w:rPr>
        <w:t xml:space="preserve">; </w:t>
      </w:r>
      <w:r w:rsidRPr="00A6176D">
        <w:rPr>
          <w:lang w:val="id-ID"/>
        </w:rPr>
        <w:t xml:space="preserve">7) </w:t>
      </w:r>
      <w:r w:rsidR="00E74169">
        <w:rPr>
          <w:lang w:val="id-ID"/>
        </w:rPr>
        <w:t>pemahaman terhadap</w:t>
      </w:r>
      <w:r w:rsidRPr="00A6176D">
        <w:rPr>
          <w:lang w:val="id-ID"/>
        </w:rPr>
        <w:t xml:space="preserve"> s</w:t>
      </w:r>
      <w:r w:rsidR="00E74169">
        <w:rPr>
          <w:lang w:val="id-ID"/>
        </w:rPr>
        <w:t>i</w:t>
      </w:r>
      <w:r w:rsidRPr="00A6176D">
        <w:rPr>
          <w:lang w:val="id-ID"/>
        </w:rPr>
        <w:t xml:space="preserve">stem peternakan tempat bekerja, </w:t>
      </w:r>
      <w:r w:rsidR="00E74169">
        <w:rPr>
          <w:lang w:val="id-ID"/>
        </w:rPr>
        <w:t>terutama pe</w:t>
      </w:r>
      <w:r w:rsidRPr="00A6176D">
        <w:rPr>
          <w:lang w:val="id-ID"/>
        </w:rPr>
        <w:t>m</w:t>
      </w:r>
      <w:r w:rsidR="00E74169">
        <w:rPr>
          <w:lang w:val="id-ID"/>
        </w:rPr>
        <w:t>ahaman komprehensif terhadap faktor-faktor</w:t>
      </w:r>
      <w:r w:rsidRPr="00A6176D">
        <w:rPr>
          <w:lang w:val="id-ID"/>
        </w:rPr>
        <w:t xml:space="preserve"> yang </w:t>
      </w:r>
      <w:r w:rsidR="00E74169">
        <w:rPr>
          <w:lang w:val="id-ID"/>
        </w:rPr>
        <w:t xml:space="preserve">menurunkan kualitas </w:t>
      </w:r>
      <w:r w:rsidRPr="00A6176D">
        <w:rPr>
          <w:lang w:val="id-ID"/>
        </w:rPr>
        <w:t xml:space="preserve">kesehatan, kesejahteraan dan produksi </w:t>
      </w:r>
      <w:r w:rsidR="00E74169">
        <w:rPr>
          <w:lang w:val="id-ID"/>
        </w:rPr>
        <w:t xml:space="preserve">ternak; </w:t>
      </w:r>
      <w:r w:rsidRPr="00A6176D">
        <w:rPr>
          <w:lang w:val="id-ID"/>
        </w:rPr>
        <w:t>8), etika profesi dan pelayanan kepada masyarakat</w:t>
      </w:r>
      <w:r w:rsidR="00E74169">
        <w:rPr>
          <w:lang w:val="id-ID"/>
        </w:rPr>
        <w:t xml:space="preserve">; </w:t>
      </w:r>
      <w:r w:rsidRPr="00A6176D">
        <w:rPr>
          <w:lang w:val="id-ID"/>
        </w:rPr>
        <w:t>9) pengetahuan, ket</w:t>
      </w:r>
      <w:r w:rsidR="00E74169">
        <w:rPr>
          <w:lang w:val="id-ID"/>
        </w:rPr>
        <w:t>e</w:t>
      </w:r>
      <w:r w:rsidRPr="00A6176D">
        <w:rPr>
          <w:lang w:val="id-ID"/>
        </w:rPr>
        <w:t xml:space="preserve">rampilan, nilai, </w:t>
      </w:r>
      <w:r w:rsidR="00E74169">
        <w:rPr>
          <w:lang w:val="id-ID"/>
        </w:rPr>
        <w:t>sikap</w:t>
      </w:r>
      <w:r w:rsidRPr="00A6176D">
        <w:rPr>
          <w:lang w:val="id-ID"/>
        </w:rPr>
        <w:t xml:space="preserve"> dan perilaku </w:t>
      </w:r>
      <w:r w:rsidR="00E74169">
        <w:rPr>
          <w:lang w:val="id-ID"/>
        </w:rPr>
        <w:t xml:space="preserve">yang dibutuhkan sebagai pertanggungjawaban terhadap </w:t>
      </w:r>
      <w:r w:rsidRPr="00A6176D">
        <w:rPr>
          <w:lang w:val="id-ID"/>
        </w:rPr>
        <w:t>kesehatan</w:t>
      </w:r>
      <w:r w:rsidR="00E74169">
        <w:rPr>
          <w:lang w:val="id-ID"/>
        </w:rPr>
        <w:t xml:space="preserve"> dan kesejahteraan hewan dalam konteks mengikuti perubahan sosial kemasyarakatan yang dinamis;</w:t>
      </w:r>
      <w:r w:rsidR="000C07D8">
        <w:t xml:space="preserve"> </w:t>
      </w:r>
      <w:r w:rsidRPr="00A6176D">
        <w:rPr>
          <w:lang w:val="id-ID"/>
        </w:rPr>
        <w:t>10) kemampuan dalam menggunakan keilmuannya untuk meny</w:t>
      </w:r>
      <w:r w:rsidR="00E74169">
        <w:rPr>
          <w:lang w:val="id-ID"/>
        </w:rPr>
        <w:t>i</w:t>
      </w:r>
      <w:r w:rsidRPr="00A6176D">
        <w:rPr>
          <w:lang w:val="id-ID"/>
        </w:rPr>
        <w:t xml:space="preserve">dik </w:t>
      </w:r>
      <w:r w:rsidR="00E74169">
        <w:rPr>
          <w:lang w:val="id-ID"/>
        </w:rPr>
        <w:t xml:space="preserve">masalah  terkait </w:t>
      </w:r>
      <w:r w:rsidRPr="00A6176D">
        <w:rPr>
          <w:lang w:val="id-ID"/>
        </w:rPr>
        <w:t xml:space="preserve"> kesehatan</w:t>
      </w:r>
      <w:r w:rsidR="00E74169">
        <w:rPr>
          <w:lang w:val="id-ID"/>
        </w:rPr>
        <w:t xml:space="preserve"> dan </w:t>
      </w:r>
      <w:r w:rsidRPr="00A6176D">
        <w:rPr>
          <w:lang w:val="id-ID"/>
        </w:rPr>
        <w:t>produksi</w:t>
      </w:r>
      <w:r w:rsidR="00E74169">
        <w:rPr>
          <w:lang w:val="id-ID"/>
        </w:rPr>
        <w:t xml:space="preserve"> hewan, serta </w:t>
      </w:r>
      <w:r w:rsidRPr="00A6176D">
        <w:rPr>
          <w:lang w:val="id-ID"/>
        </w:rPr>
        <w:t>meningkatkan pengetahuan</w:t>
      </w:r>
      <w:r w:rsidR="00E74169">
        <w:rPr>
          <w:lang w:val="id-ID"/>
        </w:rPr>
        <w:t xml:space="preserve"> terkini dan kemampuan profesional</w:t>
      </w:r>
      <w:r w:rsidRPr="00A6176D">
        <w:rPr>
          <w:lang w:val="id-ID"/>
        </w:rPr>
        <w:t xml:space="preserve"> </w:t>
      </w:r>
      <w:r w:rsidR="00E74169">
        <w:rPr>
          <w:lang w:val="id-ID"/>
        </w:rPr>
        <w:t>untuk meningkatkan k</w:t>
      </w:r>
      <w:r w:rsidRPr="00A6176D">
        <w:rPr>
          <w:lang w:val="id-ID"/>
        </w:rPr>
        <w:t xml:space="preserve">ualitas </w:t>
      </w:r>
      <w:r w:rsidR="00E74169">
        <w:rPr>
          <w:lang w:val="id-ID"/>
        </w:rPr>
        <w:t>pelayanan kesehatan</w:t>
      </w:r>
      <w:r w:rsidRPr="00A6176D">
        <w:rPr>
          <w:lang w:val="id-ID"/>
        </w:rPr>
        <w:t xml:space="preserve"> hewan secara berkesinambungan. </w:t>
      </w:r>
    </w:p>
    <w:p w:rsidR="000C07D8" w:rsidRDefault="00A6176D">
      <w:pPr>
        <w:spacing w:before="120" w:after="120"/>
        <w:rPr>
          <w:color w:val="000000"/>
        </w:rPr>
      </w:pPr>
      <w:r w:rsidRPr="00A6176D">
        <w:rPr>
          <w:color w:val="000000"/>
          <w:lang w:val="id-ID"/>
        </w:rPr>
        <w:t xml:space="preserve">Penyelenggaraan pendidikan kedokteran hewan di Indonesia mengacu pada standar internasional sebagaimana yang telah ditetapkan oleh OIE, World Veterinary Association (WVA), Federation of Asia Veterinary Association (FAVA), Asia Association Veterinary School (AAVS) and South East Asia Veterinary School Association (SEAVSA). Evaluasi penilaian standar mutu internasional pendidikan kedokteran hewan yang ada di dunia dilakukan oleh beberapa lembaga  independen seperti: American Veterinary Accreditation Board, European </w:t>
      </w:r>
      <w:r w:rsidR="00E74169">
        <w:rPr>
          <w:color w:val="000000"/>
          <w:lang w:val="id-ID"/>
        </w:rPr>
        <w:t xml:space="preserve">Association of </w:t>
      </w:r>
      <w:r w:rsidR="00E74169">
        <w:rPr>
          <w:color w:val="000000"/>
          <w:lang w:val="id-ID"/>
        </w:rPr>
        <w:lastRenderedPageBreak/>
        <w:t xml:space="preserve">Establishments for </w:t>
      </w:r>
      <w:r w:rsidRPr="00A6176D">
        <w:rPr>
          <w:color w:val="000000"/>
          <w:lang w:val="id-ID"/>
        </w:rPr>
        <w:t xml:space="preserve">Veterinary </w:t>
      </w:r>
      <w:r w:rsidR="00E74169">
        <w:rPr>
          <w:color w:val="000000"/>
          <w:lang w:val="id-ID"/>
        </w:rPr>
        <w:t>Education (EAEVE)</w:t>
      </w:r>
      <w:r w:rsidRPr="00A6176D">
        <w:rPr>
          <w:color w:val="000000"/>
          <w:lang w:val="id-ID"/>
        </w:rPr>
        <w:t xml:space="preserve">, </w:t>
      </w:r>
      <w:r w:rsidRPr="00A6176D">
        <w:rPr>
          <w:lang w:val="id-ID"/>
        </w:rPr>
        <w:t>Austral</w:t>
      </w:r>
      <w:r w:rsidR="00E74169">
        <w:rPr>
          <w:lang w:val="id-ID"/>
        </w:rPr>
        <w:t>asian</w:t>
      </w:r>
      <w:r w:rsidRPr="00A6176D">
        <w:rPr>
          <w:lang w:val="id-ID"/>
        </w:rPr>
        <w:t xml:space="preserve"> Veterinary Board</w:t>
      </w:r>
      <w:r w:rsidR="00E74169" w:rsidRPr="00613E68">
        <w:rPr>
          <w:lang w:val="id-ID"/>
        </w:rPr>
        <w:t>s  Council (AVBC)</w:t>
      </w:r>
      <w:r w:rsidRPr="00A6176D">
        <w:rPr>
          <w:color w:val="000000"/>
          <w:lang w:val="id-ID"/>
        </w:rPr>
        <w:t xml:space="preserve">.  Di wilayah regional ASEAN sudah terbentuk lembaga akreditasi internasional, yaitu ASEAN University Network (AUN). </w:t>
      </w:r>
    </w:p>
    <w:p w:rsidR="000C07D8" w:rsidRDefault="000C07D8">
      <w:pPr>
        <w:spacing w:before="120" w:after="120"/>
        <w:rPr>
          <w:color w:val="000000"/>
        </w:rPr>
      </w:pPr>
    </w:p>
    <w:p w:rsidR="000C07D8" w:rsidRDefault="000C07D8">
      <w:pPr>
        <w:spacing w:before="120" w:after="120"/>
        <w:rPr>
          <w:color w:val="000000"/>
        </w:rPr>
      </w:pPr>
    </w:p>
    <w:p w:rsidR="00E74169" w:rsidRPr="00E74169" w:rsidRDefault="00A6176D">
      <w:pPr>
        <w:spacing w:before="120" w:after="120"/>
        <w:rPr>
          <w:i/>
          <w:color w:val="000000"/>
          <w:lang w:val="id-ID"/>
        </w:rPr>
      </w:pPr>
      <w:r w:rsidRPr="00A6176D">
        <w:rPr>
          <w:color w:val="000000"/>
          <w:lang w:val="id-ID"/>
        </w:rPr>
        <w:t xml:space="preserve">Tinjauan terhadap fokus area evaluasi penilaian standar mutu pendidikan kedokteran hewan internasional meliputi: 1) standar organisasi; 2) finansial; 3) fasilitas; 4) sumber daya klinik (klinik, rumah sakit hewan, tempat </w:t>
      </w:r>
      <w:r w:rsidR="00E74169">
        <w:rPr>
          <w:color w:val="000000"/>
          <w:lang w:val="id-ID"/>
        </w:rPr>
        <w:t>praktik</w:t>
      </w:r>
      <w:r w:rsidRPr="00A6176D">
        <w:rPr>
          <w:color w:val="000000"/>
          <w:lang w:val="id-ID"/>
        </w:rPr>
        <w:t xml:space="preserve">, puskeswan, </w:t>
      </w:r>
      <w:r w:rsidRPr="00A6176D">
        <w:rPr>
          <w:i/>
          <w:color w:val="000000"/>
          <w:lang w:val="id-ID"/>
        </w:rPr>
        <w:t>teaching farm</w:t>
      </w:r>
      <w:r w:rsidRPr="00A6176D">
        <w:rPr>
          <w:color w:val="000000"/>
          <w:lang w:val="id-ID"/>
        </w:rPr>
        <w:t>, dll.); 5) perpustakaan dan sistim informasi; 6) mahasiswa; 7) sistem penerimaan staf dan mahasiswa baru; 8) fakultas; 9) kurikulum; 10) program penelitian; 11) asesmen hasil</w:t>
      </w:r>
      <w:r w:rsidRPr="00A6176D">
        <w:rPr>
          <w:i/>
          <w:color w:val="000000"/>
          <w:lang w:val="id-ID"/>
        </w:rPr>
        <w:t xml:space="preserve"> (outcomes assesment).    </w:t>
      </w:r>
    </w:p>
    <w:p w:rsidR="00E74169" w:rsidRPr="00E74169" w:rsidRDefault="00E74169" w:rsidP="0097087A">
      <w:pPr>
        <w:pStyle w:val="TOC1"/>
        <w:rPr>
          <w:lang w:val="id-ID"/>
        </w:rPr>
      </w:pPr>
    </w:p>
    <w:p w:rsidR="00E74169" w:rsidRPr="00E74169" w:rsidRDefault="00E74169" w:rsidP="0097087A">
      <w:pPr>
        <w:pStyle w:val="TOC1"/>
        <w:rPr>
          <w:lang w:val="id-ID"/>
        </w:rPr>
      </w:pPr>
    </w:p>
    <w:p w:rsidR="00E74169" w:rsidRPr="00E74169" w:rsidRDefault="00E74169" w:rsidP="0097087A">
      <w:pPr>
        <w:pStyle w:val="TOC1"/>
        <w:rPr>
          <w:lang w:val="id-ID"/>
        </w:rPr>
      </w:pPr>
    </w:p>
    <w:p w:rsidR="00E74169" w:rsidRPr="00E74169" w:rsidRDefault="00E74169" w:rsidP="0097087A">
      <w:pPr>
        <w:pStyle w:val="TOC1"/>
        <w:rPr>
          <w:lang w:val="id-ID"/>
        </w:rPr>
      </w:pPr>
    </w:p>
    <w:p w:rsidR="00E74169" w:rsidRPr="00E74169" w:rsidRDefault="00E74169" w:rsidP="0097087A">
      <w:pPr>
        <w:pStyle w:val="TOC1"/>
        <w:rPr>
          <w:lang w:val="id-ID"/>
        </w:rPr>
      </w:pPr>
    </w:p>
    <w:p w:rsidR="00E74169" w:rsidRPr="00E74169" w:rsidRDefault="00E74169" w:rsidP="0097087A">
      <w:pPr>
        <w:pStyle w:val="TOC1"/>
        <w:rPr>
          <w:lang w:val="id-ID"/>
        </w:rPr>
      </w:pPr>
    </w:p>
    <w:p w:rsidR="00E74169" w:rsidRPr="00E74169" w:rsidRDefault="00E74169" w:rsidP="0097087A">
      <w:pPr>
        <w:pStyle w:val="TOC1"/>
        <w:rPr>
          <w:lang w:val="id-ID"/>
        </w:rPr>
      </w:pPr>
    </w:p>
    <w:p w:rsidR="00E74169" w:rsidRPr="00E74169" w:rsidRDefault="00E74169" w:rsidP="0097087A">
      <w:pPr>
        <w:pStyle w:val="TOC1"/>
        <w:rPr>
          <w:lang w:val="id-ID"/>
        </w:rPr>
      </w:pPr>
    </w:p>
    <w:p w:rsidR="00E74169" w:rsidRPr="00E74169" w:rsidRDefault="00E74169" w:rsidP="0097087A">
      <w:pPr>
        <w:pStyle w:val="TOC1"/>
        <w:rPr>
          <w:lang w:val="id-ID"/>
        </w:rPr>
      </w:pPr>
    </w:p>
    <w:p w:rsidR="00E74169" w:rsidRPr="00E74169" w:rsidRDefault="00E74169" w:rsidP="0097087A">
      <w:pPr>
        <w:pStyle w:val="TOC1"/>
        <w:rPr>
          <w:lang w:val="id-ID"/>
        </w:rPr>
      </w:pPr>
    </w:p>
    <w:p w:rsidR="00E74169" w:rsidRPr="00E74169" w:rsidRDefault="00E74169" w:rsidP="00623808">
      <w:pPr>
        <w:rPr>
          <w:color w:val="000000"/>
          <w:lang w:val="id-ID"/>
        </w:rPr>
      </w:pPr>
    </w:p>
    <w:p w:rsidR="00E74169" w:rsidRDefault="00E74169" w:rsidP="00623808">
      <w:pPr>
        <w:rPr>
          <w:lang w:val="id-ID"/>
        </w:rPr>
      </w:pPr>
    </w:p>
    <w:p w:rsidR="00E74169" w:rsidRDefault="00E74169" w:rsidP="00623808">
      <w:pPr>
        <w:rPr>
          <w:lang w:val="id-ID"/>
        </w:rPr>
      </w:pPr>
    </w:p>
    <w:p w:rsidR="00E74169" w:rsidRDefault="00E74169" w:rsidP="00623808">
      <w:pPr>
        <w:rPr>
          <w:lang w:val="id-ID"/>
        </w:rPr>
      </w:pPr>
    </w:p>
    <w:p w:rsidR="00E74169" w:rsidRDefault="00E74169" w:rsidP="00623808">
      <w:pPr>
        <w:rPr>
          <w:lang w:val="id-ID"/>
        </w:rPr>
      </w:pPr>
    </w:p>
    <w:p w:rsidR="00E74169" w:rsidRDefault="00E74169" w:rsidP="00623808">
      <w:pPr>
        <w:rPr>
          <w:lang w:val="id-ID"/>
        </w:rPr>
      </w:pPr>
    </w:p>
    <w:p w:rsidR="00E74169" w:rsidRDefault="00E74169" w:rsidP="00623808">
      <w:pPr>
        <w:rPr>
          <w:lang w:val="id-ID"/>
        </w:rPr>
      </w:pPr>
    </w:p>
    <w:p w:rsidR="00E74169" w:rsidRDefault="00E74169" w:rsidP="00623808">
      <w:pPr>
        <w:rPr>
          <w:lang w:val="id-ID"/>
        </w:rPr>
      </w:pPr>
    </w:p>
    <w:p w:rsidR="00E74169" w:rsidRDefault="00E74169" w:rsidP="00623808">
      <w:pPr>
        <w:rPr>
          <w:lang w:val="id-ID"/>
        </w:rPr>
      </w:pPr>
    </w:p>
    <w:p w:rsidR="00E74169" w:rsidRDefault="00E74169" w:rsidP="00623808">
      <w:pPr>
        <w:rPr>
          <w:lang w:val="id-ID"/>
        </w:rPr>
      </w:pPr>
    </w:p>
    <w:p w:rsidR="00E74169" w:rsidRDefault="00E74169" w:rsidP="00623808">
      <w:pPr>
        <w:rPr>
          <w:lang w:val="id-ID"/>
        </w:rPr>
      </w:pPr>
    </w:p>
    <w:p w:rsidR="00E74169" w:rsidRDefault="00E74169" w:rsidP="00623808">
      <w:pPr>
        <w:rPr>
          <w:lang w:val="id-ID"/>
        </w:rPr>
      </w:pPr>
    </w:p>
    <w:p w:rsidR="00E74169" w:rsidRDefault="00E74169" w:rsidP="00623808">
      <w:pPr>
        <w:rPr>
          <w:lang w:val="id-ID"/>
        </w:rPr>
      </w:pPr>
    </w:p>
    <w:p w:rsidR="00E74169" w:rsidRDefault="00E74169" w:rsidP="00623808">
      <w:pPr>
        <w:rPr>
          <w:lang w:val="id-ID"/>
        </w:rPr>
      </w:pPr>
    </w:p>
    <w:p w:rsidR="00E74169" w:rsidRDefault="00E74169" w:rsidP="00623808">
      <w:pPr>
        <w:rPr>
          <w:lang w:val="id-ID"/>
        </w:rPr>
      </w:pPr>
    </w:p>
    <w:p w:rsidR="00E74169" w:rsidRDefault="00E74169" w:rsidP="00623808">
      <w:pPr>
        <w:rPr>
          <w:lang w:val="id-ID"/>
        </w:rPr>
      </w:pPr>
    </w:p>
    <w:p w:rsidR="00E74169" w:rsidRDefault="00E74169" w:rsidP="00623808">
      <w:pPr>
        <w:rPr>
          <w:lang w:val="id-ID"/>
        </w:rPr>
      </w:pPr>
    </w:p>
    <w:p w:rsidR="00E74169" w:rsidRDefault="00E74169" w:rsidP="00623808">
      <w:pPr>
        <w:rPr>
          <w:lang w:val="id-ID"/>
        </w:rPr>
      </w:pPr>
    </w:p>
    <w:p w:rsidR="00E74169" w:rsidRDefault="00E74169" w:rsidP="00623808">
      <w:pPr>
        <w:rPr>
          <w:lang w:val="id-ID"/>
        </w:rPr>
      </w:pPr>
    </w:p>
    <w:p w:rsidR="00E74169" w:rsidRDefault="00E74169" w:rsidP="00623808">
      <w:pPr>
        <w:rPr>
          <w:lang w:val="id-ID"/>
        </w:rPr>
      </w:pPr>
    </w:p>
    <w:p w:rsidR="00E74169" w:rsidRDefault="00E74169" w:rsidP="00623808">
      <w:pPr>
        <w:rPr>
          <w:lang w:val="id-ID"/>
        </w:rPr>
      </w:pPr>
    </w:p>
    <w:p w:rsidR="00E74169" w:rsidRDefault="00E74169" w:rsidP="00623808">
      <w:pPr>
        <w:rPr>
          <w:lang w:val="id-ID"/>
        </w:rPr>
      </w:pPr>
    </w:p>
    <w:p w:rsidR="00E74169" w:rsidRPr="00E74169" w:rsidRDefault="00E74169" w:rsidP="00623808">
      <w:pPr>
        <w:rPr>
          <w:lang w:val="id-ID"/>
        </w:rPr>
      </w:pPr>
    </w:p>
    <w:p w:rsidR="00E74169" w:rsidRDefault="00E74169" w:rsidP="00623808">
      <w:pPr>
        <w:rPr>
          <w:lang w:val="id-ID"/>
        </w:rPr>
      </w:pPr>
    </w:p>
    <w:p w:rsidR="00E74169" w:rsidRDefault="00E74169" w:rsidP="00623808">
      <w:pPr>
        <w:rPr>
          <w:lang w:val="id-ID"/>
        </w:rPr>
      </w:pPr>
    </w:p>
    <w:p w:rsidR="00E74169" w:rsidRDefault="00E74169" w:rsidP="00623808">
      <w:pPr>
        <w:rPr>
          <w:lang w:val="id-ID"/>
        </w:rPr>
      </w:pPr>
    </w:p>
    <w:p w:rsidR="00E74169" w:rsidRDefault="00E74169" w:rsidP="00623808">
      <w:pPr>
        <w:rPr>
          <w:lang w:val="id-ID"/>
        </w:rPr>
      </w:pPr>
    </w:p>
    <w:p w:rsidR="00E74169" w:rsidRDefault="00E74169" w:rsidP="00623808">
      <w:pPr>
        <w:rPr>
          <w:lang w:val="id-ID"/>
        </w:rPr>
      </w:pPr>
    </w:p>
    <w:p w:rsidR="00E74169" w:rsidRDefault="00E74169" w:rsidP="00623808">
      <w:pPr>
        <w:rPr>
          <w:lang w:val="id-ID"/>
        </w:rPr>
      </w:pPr>
    </w:p>
    <w:p w:rsidR="00E74169" w:rsidRDefault="00E74169" w:rsidP="00623808">
      <w:pPr>
        <w:rPr>
          <w:lang w:val="id-ID"/>
        </w:rPr>
      </w:pPr>
    </w:p>
    <w:p w:rsidR="00AC5954" w:rsidRPr="00AC5954" w:rsidRDefault="00AC5954" w:rsidP="00AC5954"/>
    <w:p w:rsidR="00E74169" w:rsidRPr="00E74169" w:rsidRDefault="00A6176D" w:rsidP="004D1521">
      <w:pPr>
        <w:pStyle w:val="TOC1"/>
        <w:rPr>
          <w:color w:val="auto"/>
          <w:sz w:val="24"/>
          <w:szCs w:val="24"/>
          <w:lang w:val="id-ID"/>
        </w:rPr>
      </w:pPr>
      <w:r w:rsidRPr="00A6176D">
        <w:rPr>
          <w:sz w:val="24"/>
          <w:szCs w:val="24"/>
          <w:lang w:val="id-ID"/>
        </w:rPr>
        <w:t>BAB II</w:t>
      </w:r>
    </w:p>
    <w:p w:rsidR="00E74169" w:rsidRPr="00E74169" w:rsidRDefault="00A6176D" w:rsidP="0097087A">
      <w:pPr>
        <w:pStyle w:val="TOC1"/>
        <w:rPr>
          <w:color w:val="auto"/>
          <w:sz w:val="24"/>
          <w:szCs w:val="24"/>
          <w:lang w:val="id-ID"/>
        </w:rPr>
      </w:pPr>
      <w:r w:rsidRPr="00A6176D">
        <w:rPr>
          <w:color w:val="auto"/>
          <w:sz w:val="24"/>
          <w:szCs w:val="24"/>
          <w:lang w:val="id-ID"/>
        </w:rPr>
        <w:t>Karakteristik, Kualifikasi, dan Kurun Waktu Penyelesaian STUDI</w:t>
      </w:r>
    </w:p>
    <w:bookmarkEnd w:id="48"/>
    <w:p w:rsidR="00E74169" w:rsidRPr="00E74169" w:rsidRDefault="00E74169" w:rsidP="00EB68B3">
      <w:pPr>
        <w:rPr>
          <w:lang w:val="id-ID"/>
        </w:rPr>
      </w:pPr>
    </w:p>
    <w:p w:rsidR="00E74169" w:rsidRPr="00E74169" w:rsidRDefault="00E74169" w:rsidP="00EB68B3">
      <w:pPr>
        <w:rPr>
          <w:b/>
          <w:bCs/>
          <w:lang w:val="id-ID"/>
        </w:rPr>
      </w:pPr>
      <w:r>
        <w:rPr>
          <w:b/>
          <w:bCs/>
          <w:lang w:val="id-ID"/>
        </w:rPr>
        <w:t>2.</w:t>
      </w:r>
      <w:r w:rsidR="00A6176D" w:rsidRPr="00A6176D">
        <w:rPr>
          <w:b/>
          <w:bCs/>
          <w:lang w:val="id-ID"/>
        </w:rPr>
        <w:t>1 K</w:t>
      </w:r>
      <w:r>
        <w:rPr>
          <w:b/>
          <w:bCs/>
          <w:lang w:val="id-ID"/>
        </w:rPr>
        <w:t>arakteristik</w:t>
      </w:r>
    </w:p>
    <w:p w:rsidR="00E74169" w:rsidRPr="00E74169" w:rsidRDefault="00E74169" w:rsidP="00EB68B3">
      <w:pPr>
        <w:rPr>
          <w:lang w:val="id-ID"/>
        </w:rPr>
      </w:pPr>
    </w:p>
    <w:p w:rsidR="00E74169" w:rsidRPr="00E74169" w:rsidRDefault="00A6176D">
      <w:pPr>
        <w:rPr>
          <w:lang w:val="id-ID"/>
        </w:rPr>
      </w:pPr>
      <w:r w:rsidRPr="00A6176D">
        <w:rPr>
          <w:lang w:val="id-ID"/>
        </w:rPr>
        <w:t>Program studi kedokteran hewan terdiri atas program akademik dan profesi kedokteran hewan yang didedikasikan untuk: 1) menguasai, memanfaatkan, mendiseminasikan, mentransformasikan dan mengembangkan ilmu pengetahuan, teknologi, dan seni (</w:t>
      </w:r>
      <w:r w:rsidR="00E74169">
        <w:rPr>
          <w:lang w:val="id-ID"/>
        </w:rPr>
        <w:t>i</w:t>
      </w:r>
      <w:r w:rsidRPr="00A6176D">
        <w:rPr>
          <w:lang w:val="id-ID"/>
        </w:rPr>
        <w:t xml:space="preserve">pteks) dalam bidang studi </w:t>
      </w:r>
      <w:r w:rsidR="00E74169">
        <w:rPr>
          <w:lang w:val="id-ID"/>
        </w:rPr>
        <w:t>k</w:t>
      </w:r>
      <w:r w:rsidRPr="00A6176D">
        <w:rPr>
          <w:lang w:val="id-ID"/>
        </w:rPr>
        <w:t xml:space="preserve">edokteran </w:t>
      </w:r>
      <w:r w:rsidR="00E74169">
        <w:rPr>
          <w:lang w:val="id-ID"/>
        </w:rPr>
        <w:t>h</w:t>
      </w:r>
      <w:r w:rsidRPr="00A6176D">
        <w:rPr>
          <w:lang w:val="id-ID"/>
        </w:rPr>
        <w:t xml:space="preserve">ewan; 2) mempelajari, mengklarifikasikan dan melestarikan budaya yang berkaitan dengan bidang studi </w:t>
      </w:r>
      <w:r w:rsidR="00E74169">
        <w:rPr>
          <w:lang w:val="id-ID"/>
        </w:rPr>
        <w:t>k</w:t>
      </w:r>
      <w:r w:rsidRPr="00A6176D">
        <w:rPr>
          <w:lang w:val="id-ID"/>
        </w:rPr>
        <w:t xml:space="preserve">edokteran </w:t>
      </w:r>
      <w:r w:rsidR="00E74169">
        <w:rPr>
          <w:lang w:val="id-ID"/>
        </w:rPr>
        <w:t>h</w:t>
      </w:r>
      <w:r w:rsidRPr="00A6176D">
        <w:rPr>
          <w:lang w:val="id-ID"/>
        </w:rPr>
        <w:t xml:space="preserve">ewan; 3) meningkatkan mutu kehidupan masyarakat dalam kaitannya dengan bidang kedokteran hewan. Oleh karena itu, program studi kedokteran hewan  melaksanakan fungsi Tridharma Perguruan Tinggi. Untuk menopang dedikasi dan fungsi tersebut, program studi harus mampu mengatur diri sendiri dalam upaya meningkatkan dan menjamin mutu secara berkelanjutan, baik yang berkenaan dengan masukan, proses maupun keluaran program akademik dan profesi serta layanan yang diberikan kepada masyarakat selaras dengan bidang studi yang dikelolanya. </w:t>
      </w:r>
    </w:p>
    <w:p w:rsidR="00E74169" w:rsidRPr="00E74169" w:rsidRDefault="00E74169" w:rsidP="007F75B9">
      <w:pPr>
        <w:ind w:firstLine="720"/>
        <w:rPr>
          <w:lang w:val="id-ID"/>
        </w:rPr>
      </w:pPr>
    </w:p>
    <w:p w:rsidR="00E74169" w:rsidRPr="00E74169" w:rsidRDefault="00A6176D" w:rsidP="00EB68B3">
      <w:pPr>
        <w:rPr>
          <w:lang w:val="id-ID"/>
        </w:rPr>
      </w:pPr>
      <w:r w:rsidRPr="00A6176D">
        <w:rPr>
          <w:lang w:val="id-ID"/>
        </w:rPr>
        <w:t>Dalam rangka mewujudkan akuntabilitas publik, program studi kedokteran hewan harus secara aktif membangun sistem penjaminan mutu internal. Untuk membuktikan bahwa sistem penjaminan mutu internal telah dilaksanakan dengan baik dan benar, program studi harus diakreditasi oleh lembaga penjaminan mutu eksternal. Dengan sistem penjaminan mutu yang baik dan benar, program studi akan mampu meningkatkan mutu, mengembangkan diri sebagai penyelenggara pendidikan akademik dan profesi yang dikelolanya, serta meningkatkan kesejahteraan masyarakat secara berkelanjutan.</w:t>
      </w:r>
    </w:p>
    <w:p w:rsidR="00E74169" w:rsidRPr="00E74169" w:rsidRDefault="00E74169">
      <w:pPr>
        <w:rPr>
          <w:b/>
          <w:bCs/>
          <w:lang w:val="id-ID"/>
        </w:rPr>
      </w:pPr>
    </w:p>
    <w:p w:rsidR="00E74169" w:rsidRPr="00E74169" w:rsidRDefault="00A6176D">
      <w:pPr>
        <w:rPr>
          <w:lang w:val="id-ID"/>
        </w:rPr>
      </w:pPr>
      <w:r w:rsidRPr="00A6176D">
        <w:rPr>
          <w:lang w:val="id-ID"/>
        </w:rPr>
        <w:t xml:space="preserve">Berdasarkan aturan perundang-undangan yang berlaku dan berbagai pertimbangan tersebut di atas, BAN-PT melakukan akreditasi bagi semua program studi kedokteran hewan di seluruh Indonesia. Akreditasi program studi kedokteran hewan merupakan proses evaluasi dan penilaian secara komprehensif atas komitmen program studi terhadap mutu dan kapasitas penyelenggaraan program Tridharma Perguruan Tinggi, guna menentukan kelayakan penyelenggaraan program studi. Kriteria untuk mengevaluasi dan menilai komitmen tersebut dijabarkan dalam sejumlah standar akreditasi  </w:t>
      </w:r>
      <w:r w:rsidR="00E74169">
        <w:rPr>
          <w:lang w:val="id-ID"/>
        </w:rPr>
        <w:t>p</w:t>
      </w:r>
      <w:r w:rsidRPr="00A6176D">
        <w:rPr>
          <w:lang w:val="id-ID"/>
        </w:rPr>
        <w:t xml:space="preserve">rogram </w:t>
      </w:r>
      <w:r w:rsidR="00E74169">
        <w:rPr>
          <w:lang w:val="id-ID"/>
        </w:rPr>
        <w:t>s</w:t>
      </w:r>
      <w:r w:rsidRPr="00A6176D">
        <w:rPr>
          <w:lang w:val="id-ID"/>
        </w:rPr>
        <w:t xml:space="preserve">tudi </w:t>
      </w:r>
      <w:r w:rsidR="00E74169">
        <w:rPr>
          <w:lang w:val="id-ID"/>
        </w:rPr>
        <w:t>k</w:t>
      </w:r>
      <w:r w:rsidRPr="00A6176D">
        <w:rPr>
          <w:lang w:val="id-ID"/>
        </w:rPr>
        <w:t xml:space="preserve">edokteran </w:t>
      </w:r>
      <w:r w:rsidR="00E74169">
        <w:rPr>
          <w:lang w:val="id-ID"/>
        </w:rPr>
        <w:t>h</w:t>
      </w:r>
      <w:r w:rsidRPr="00A6176D">
        <w:rPr>
          <w:lang w:val="id-ID"/>
        </w:rPr>
        <w:t xml:space="preserve">ewan beserta parameternya. </w:t>
      </w:r>
    </w:p>
    <w:p w:rsidR="00E74169" w:rsidRPr="00E74169" w:rsidRDefault="00E74169">
      <w:pPr>
        <w:rPr>
          <w:lang w:val="id-ID"/>
        </w:rPr>
      </w:pPr>
    </w:p>
    <w:p w:rsidR="00E74169" w:rsidRPr="00E74169" w:rsidRDefault="00E74169">
      <w:pPr>
        <w:rPr>
          <w:lang w:val="id-ID"/>
        </w:rPr>
      </w:pPr>
    </w:p>
    <w:p w:rsidR="002C6BD1" w:rsidRDefault="00E74169">
      <w:pPr>
        <w:rPr>
          <w:b/>
          <w:bCs/>
          <w:lang w:val="id-ID"/>
        </w:rPr>
      </w:pPr>
      <w:r>
        <w:rPr>
          <w:b/>
          <w:bCs/>
          <w:lang w:val="id-ID"/>
        </w:rPr>
        <w:t xml:space="preserve">2.2 </w:t>
      </w:r>
      <w:r w:rsidR="00A6176D" w:rsidRPr="00A6176D">
        <w:rPr>
          <w:b/>
          <w:bCs/>
          <w:lang w:val="id-ID"/>
        </w:rPr>
        <w:t>Kualifikasi</w:t>
      </w:r>
    </w:p>
    <w:p w:rsidR="002C6BD1" w:rsidRDefault="002C6BD1">
      <w:pPr>
        <w:pStyle w:val="ListParagraph"/>
        <w:ind w:left="0"/>
        <w:rPr>
          <w:lang w:val="id-ID"/>
        </w:rPr>
      </w:pPr>
    </w:p>
    <w:p w:rsidR="00E74169" w:rsidRPr="00E74169" w:rsidRDefault="00A6176D">
      <w:pPr>
        <w:pStyle w:val="ListParagraph"/>
        <w:ind w:left="0"/>
        <w:jc w:val="both"/>
        <w:rPr>
          <w:lang w:val="id-ID"/>
        </w:rPr>
      </w:pPr>
      <w:r w:rsidRPr="00A6176D">
        <w:rPr>
          <w:lang w:val="id-ID"/>
        </w:rPr>
        <w:lastRenderedPageBreak/>
        <w:t>Peningkatan kese</w:t>
      </w:r>
      <w:r w:rsidR="00E74169">
        <w:rPr>
          <w:lang w:val="id-ID"/>
        </w:rPr>
        <w:t xml:space="preserve">jahteraan </w:t>
      </w:r>
      <w:r w:rsidRPr="00A6176D">
        <w:rPr>
          <w:lang w:val="id-ID"/>
        </w:rPr>
        <w:t xml:space="preserve">masyarakat melalui </w:t>
      </w:r>
      <w:r w:rsidR="00E74169">
        <w:rPr>
          <w:lang w:val="id-ID"/>
        </w:rPr>
        <w:t>motto</w:t>
      </w:r>
      <w:r w:rsidRPr="00A6176D">
        <w:rPr>
          <w:lang w:val="id-ID"/>
        </w:rPr>
        <w:t xml:space="preserve"> </w:t>
      </w:r>
      <w:r w:rsidRPr="00A6176D">
        <w:rPr>
          <w:i/>
          <w:lang w:val="id-ID"/>
        </w:rPr>
        <w:t>Manusya Mriga Satwa Sewaka</w:t>
      </w:r>
      <w:r w:rsidRPr="00A6176D">
        <w:rPr>
          <w:lang w:val="id-ID"/>
        </w:rPr>
        <w:t xml:space="preserve"> </w:t>
      </w:r>
      <w:r w:rsidR="00E74169">
        <w:rPr>
          <w:lang w:val="id-ID"/>
        </w:rPr>
        <w:t xml:space="preserve">(peningkatan kesejahteraan manusia melalui kesejahteraan hewan) </w:t>
      </w:r>
      <w:r w:rsidRPr="00A6176D">
        <w:rPr>
          <w:lang w:val="id-ID"/>
        </w:rPr>
        <w:t>merupakan tujuan utama pendidikan kedokteran hewan</w:t>
      </w:r>
      <w:r w:rsidR="00E74169">
        <w:rPr>
          <w:lang w:val="id-ID"/>
        </w:rPr>
        <w:t xml:space="preserve"> di Indonesia</w:t>
      </w:r>
      <w:r w:rsidRPr="00A6176D">
        <w:rPr>
          <w:lang w:val="id-ID"/>
        </w:rPr>
        <w:t xml:space="preserve">. Menurut Standar  </w:t>
      </w:r>
      <w:r w:rsidR="00E74169">
        <w:rPr>
          <w:lang w:val="id-ID"/>
        </w:rPr>
        <w:t>P</w:t>
      </w:r>
      <w:r w:rsidRPr="00A6176D">
        <w:rPr>
          <w:lang w:val="id-ID"/>
        </w:rPr>
        <w:t xml:space="preserve">endidikan </w:t>
      </w:r>
      <w:r w:rsidR="00E74169">
        <w:rPr>
          <w:lang w:val="id-ID"/>
        </w:rPr>
        <w:t>K</w:t>
      </w:r>
      <w:r w:rsidRPr="00A6176D">
        <w:rPr>
          <w:lang w:val="id-ID"/>
        </w:rPr>
        <w:t xml:space="preserve">edokteran </w:t>
      </w:r>
      <w:r w:rsidR="00E74169">
        <w:rPr>
          <w:lang w:val="id-ID"/>
        </w:rPr>
        <w:t>H</w:t>
      </w:r>
      <w:r w:rsidRPr="00A6176D">
        <w:rPr>
          <w:lang w:val="id-ID"/>
        </w:rPr>
        <w:t xml:space="preserve">ewan Indonesia, program </w:t>
      </w:r>
      <w:r w:rsidR="00E74169">
        <w:rPr>
          <w:lang w:val="id-ID"/>
        </w:rPr>
        <w:t>studi ke</w:t>
      </w:r>
      <w:r w:rsidRPr="00A6176D">
        <w:rPr>
          <w:lang w:val="id-ID"/>
        </w:rPr>
        <w:t>dokter</w:t>
      </w:r>
      <w:r w:rsidR="00E74169">
        <w:rPr>
          <w:lang w:val="id-ID"/>
        </w:rPr>
        <w:t>an</w:t>
      </w:r>
      <w:r w:rsidRPr="00A6176D">
        <w:rPr>
          <w:lang w:val="id-ID"/>
        </w:rPr>
        <w:t xml:space="preserve"> hewan </w:t>
      </w:r>
      <w:r w:rsidR="00E74169">
        <w:rPr>
          <w:lang w:val="id-ID"/>
        </w:rPr>
        <w:t>merupakan</w:t>
      </w:r>
      <w:r w:rsidRPr="00A6176D">
        <w:rPr>
          <w:lang w:val="id-ID"/>
        </w:rPr>
        <w:t xml:space="preserve"> pendidikan yang diselenggarakan untuk  menghasilkan dokter hewan yang memiliki kompetensi sesuai standar. </w:t>
      </w:r>
    </w:p>
    <w:p w:rsidR="00E74169" w:rsidRPr="00E74169" w:rsidRDefault="00E74169" w:rsidP="00BA5BFD">
      <w:pPr>
        <w:pStyle w:val="ListParagraph"/>
        <w:ind w:left="0"/>
        <w:jc w:val="both"/>
        <w:rPr>
          <w:lang w:val="id-ID"/>
        </w:rPr>
      </w:pPr>
    </w:p>
    <w:p w:rsidR="00E74169" w:rsidRPr="00E74169" w:rsidRDefault="00A6176D" w:rsidP="006737F7">
      <w:pPr>
        <w:pStyle w:val="ListParagraph"/>
        <w:ind w:left="0"/>
        <w:jc w:val="both"/>
        <w:rPr>
          <w:lang w:val="id-ID"/>
        </w:rPr>
      </w:pPr>
      <w:r w:rsidRPr="00A6176D">
        <w:rPr>
          <w:lang w:val="id-ID"/>
        </w:rPr>
        <w:t xml:space="preserve">Standar </w:t>
      </w:r>
      <w:r w:rsidR="00E74169">
        <w:rPr>
          <w:lang w:val="id-ID"/>
        </w:rPr>
        <w:t>P</w:t>
      </w:r>
      <w:r w:rsidRPr="00A6176D">
        <w:rPr>
          <w:lang w:val="id-ID"/>
        </w:rPr>
        <w:t xml:space="preserve">endidikan </w:t>
      </w:r>
      <w:r w:rsidR="00E74169">
        <w:rPr>
          <w:lang w:val="id-ID"/>
        </w:rPr>
        <w:t>K</w:t>
      </w:r>
      <w:r w:rsidRPr="00A6176D">
        <w:rPr>
          <w:lang w:val="id-ID"/>
        </w:rPr>
        <w:t xml:space="preserve">edokteran </w:t>
      </w:r>
      <w:r w:rsidR="00E74169">
        <w:rPr>
          <w:lang w:val="id-ID"/>
        </w:rPr>
        <w:t>H</w:t>
      </w:r>
      <w:r w:rsidRPr="00A6176D">
        <w:rPr>
          <w:lang w:val="id-ID"/>
        </w:rPr>
        <w:t xml:space="preserve">ewan </w:t>
      </w:r>
      <w:r w:rsidR="00E74169">
        <w:rPr>
          <w:lang w:val="id-ID"/>
        </w:rPr>
        <w:t>I</w:t>
      </w:r>
      <w:r w:rsidRPr="00A6176D">
        <w:rPr>
          <w:lang w:val="id-ID"/>
        </w:rPr>
        <w:t>ndonesia ditetapkan dengan mengacu pada Kerangka Kualifikasi Kedokteran Hewan Indonesia berdasarkan pada Per</w:t>
      </w:r>
      <w:r w:rsidR="00E74169">
        <w:rPr>
          <w:lang w:val="id-ID"/>
        </w:rPr>
        <w:t>aturan P</w:t>
      </w:r>
      <w:r w:rsidRPr="00A6176D">
        <w:rPr>
          <w:lang w:val="id-ID"/>
        </w:rPr>
        <w:t>res</w:t>
      </w:r>
      <w:r w:rsidR="00E74169">
        <w:rPr>
          <w:lang w:val="id-ID"/>
        </w:rPr>
        <w:t xml:space="preserve">iden </w:t>
      </w:r>
      <w:r w:rsidRPr="00A6176D">
        <w:rPr>
          <w:lang w:val="id-ID"/>
        </w:rPr>
        <w:t xml:space="preserve"> No</w:t>
      </w:r>
      <w:r w:rsidR="00E74169">
        <w:rPr>
          <w:lang w:val="id-ID"/>
        </w:rPr>
        <w:t>mor</w:t>
      </w:r>
      <w:r w:rsidRPr="00A6176D">
        <w:rPr>
          <w:lang w:val="id-ID"/>
        </w:rPr>
        <w:t xml:space="preserve"> 08 Tahun 2012 tentang Kerangka Kualifikasi Nasional Indonesia yang meliputi landasan kepribadian, penguasaan ilmu dan ket</w:t>
      </w:r>
      <w:r w:rsidR="00E74169">
        <w:rPr>
          <w:lang w:val="id-ID"/>
        </w:rPr>
        <w:t>e</w:t>
      </w:r>
      <w:r w:rsidRPr="00A6176D">
        <w:rPr>
          <w:lang w:val="id-ID"/>
        </w:rPr>
        <w:t>rampilan, kemampuan berkarya</w:t>
      </w:r>
      <w:r w:rsidR="00E74169">
        <w:rPr>
          <w:lang w:val="id-ID"/>
        </w:rPr>
        <w:t xml:space="preserve">, </w:t>
      </w:r>
      <w:r w:rsidRPr="00A6176D">
        <w:rPr>
          <w:lang w:val="id-ID"/>
        </w:rPr>
        <w:t xml:space="preserve"> </w:t>
      </w:r>
      <w:r w:rsidR="00E74169">
        <w:rPr>
          <w:lang w:val="id-ID"/>
        </w:rPr>
        <w:t xml:space="preserve">serta </w:t>
      </w:r>
      <w:r w:rsidRPr="00A6176D">
        <w:rPr>
          <w:lang w:val="id-ID"/>
        </w:rPr>
        <w:t xml:space="preserve"> sikap dan perilaku berkarya.</w:t>
      </w:r>
    </w:p>
    <w:p w:rsidR="002C6BD1" w:rsidRDefault="002C6BD1">
      <w:pPr>
        <w:pStyle w:val="ListParagraph"/>
        <w:ind w:left="1080"/>
        <w:rPr>
          <w:lang w:val="id-ID"/>
        </w:rPr>
      </w:pPr>
    </w:p>
    <w:p w:rsidR="002C6BD1" w:rsidRDefault="00E74169">
      <w:pPr>
        <w:rPr>
          <w:b/>
          <w:bCs/>
          <w:lang w:val="id-ID"/>
        </w:rPr>
      </w:pPr>
      <w:r>
        <w:rPr>
          <w:b/>
          <w:bCs/>
          <w:lang w:val="id-ID"/>
        </w:rPr>
        <w:t>2.3 Kurun Waktu Penyelesaian Studi</w:t>
      </w:r>
    </w:p>
    <w:p w:rsidR="00E74169" w:rsidRPr="00E74169" w:rsidRDefault="00E74169" w:rsidP="00C00916">
      <w:pPr>
        <w:rPr>
          <w:lang w:val="id-ID"/>
        </w:rPr>
      </w:pPr>
    </w:p>
    <w:p w:rsidR="00E74169" w:rsidRDefault="00A6176D">
      <w:pPr>
        <w:rPr>
          <w:color w:val="000000"/>
          <w:lang w:val="id-ID"/>
        </w:rPr>
      </w:pPr>
      <w:r w:rsidRPr="00A6176D">
        <w:rPr>
          <w:lang w:val="id-ID"/>
        </w:rPr>
        <w:t xml:space="preserve">Kurikulum pendidikan kedokteran hewan terdiri </w:t>
      </w:r>
      <w:r w:rsidR="00E74169">
        <w:rPr>
          <w:lang w:val="id-ID"/>
        </w:rPr>
        <w:t xml:space="preserve">atas </w:t>
      </w:r>
      <w:r w:rsidRPr="00A6176D">
        <w:rPr>
          <w:lang w:val="id-ID"/>
        </w:rPr>
        <w:t xml:space="preserve">kurikulum </w:t>
      </w:r>
      <w:r w:rsidR="00E74169">
        <w:rPr>
          <w:lang w:val="id-ID"/>
        </w:rPr>
        <w:t xml:space="preserve">pendidikan </w:t>
      </w:r>
      <w:r w:rsidRPr="00A6176D">
        <w:rPr>
          <w:lang w:val="id-ID"/>
        </w:rPr>
        <w:t xml:space="preserve"> akademik dan  profesi. Kurikulum </w:t>
      </w:r>
      <w:r w:rsidR="00E74169">
        <w:rPr>
          <w:lang w:val="id-ID"/>
        </w:rPr>
        <w:t>pendidikan</w:t>
      </w:r>
      <w:r w:rsidRPr="00A6176D">
        <w:rPr>
          <w:lang w:val="id-ID"/>
        </w:rPr>
        <w:t xml:space="preserve"> akademik (sarjana)  dilaksanakan dalam waktu 8 semester dengan jumlah</w:t>
      </w:r>
      <w:r w:rsidR="00E74169">
        <w:rPr>
          <w:lang w:val="id-ID"/>
        </w:rPr>
        <w:t xml:space="preserve"> </w:t>
      </w:r>
      <w:r w:rsidRPr="00A6176D">
        <w:rPr>
          <w:color w:val="000000"/>
          <w:lang w:val="id-ID"/>
        </w:rPr>
        <w:t>minimal 144 sks dan diakhiri dengan pemberian gelar Sarjana Kedokteran Hewan (SKH). Pendidikan profesi dilakukan antara  12  sampai 15 bulan dengan jumlah minimal 36 sks diakhiri dengan pemberian gelar Dokter Hewan (Drh).</w:t>
      </w:r>
    </w:p>
    <w:p w:rsidR="00E74169" w:rsidRPr="00E74169" w:rsidRDefault="00E74169" w:rsidP="006737F7">
      <w:pPr>
        <w:rPr>
          <w:lang w:val="id-ID"/>
        </w:rPr>
      </w:pPr>
    </w:p>
    <w:p w:rsidR="00E74169" w:rsidRPr="00E74169" w:rsidRDefault="00E74169">
      <w:pPr>
        <w:rPr>
          <w:lang w:val="id-ID"/>
        </w:rPr>
      </w:pPr>
      <w:r>
        <w:rPr>
          <w:lang w:val="id-ID"/>
        </w:rPr>
        <w:t xml:space="preserve">Proses pembelajaran </w:t>
      </w:r>
      <w:r w:rsidR="00A6176D" w:rsidRPr="00A6176D">
        <w:rPr>
          <w:lang w:val="id-ID"/>
        </w:rPr>
        <w:t xml:space="preserve">dilaksanakan dengan pendekatan berbasis kompetensi dan </w:t>
      </w:r>
      <w:r w:rsidR="00A6176D" w:rsidRPr="00A6176D">
        <w:rPr>
          <w:i/>
          <w:lang w:val="id-ID"/>
        </w:rPr>
        <w:t>Student Centered Learning</w:t>
      </w:r>
      <w:r>
        <w:rPr>
          <w:lang w:val="id-ID"/>
        </w:rPr>
        <w:t xml:space="preserve"> yang terdiri atas berbagai macam metode pembelajaran</w:t>
      </w:r>
      <w:r w:rsidR="00A6176D" w:rsidRPr="00A6176D">
        <w:rPr>
          <w:lang w:val="id-ID"/>
        </w:rPr>
        <w:t>.</w:t>
      </w:r>
    </w:p>
    <w:p w:rsidR="00E74169" w:rsidRPr="00E74169" w:rsidRDefault="00E74169" w:rsidP="006737F7">
      <w:pPr>
        <w:rPr>
          <w:lang w:val="id-ID"/>
        </w:rPr>
      </w:pPr>
    </w:p>
    <w:p w:rsidR="00E74169" w:rsidRPr="00E74169" w:rsidRDefault="00A6176D">
      <w:pPr>
        <w:rPr>
          <w:lang w:val="id-ID"/>
        </w:rPr>
      </w:pPr>
      <w:r w:rsidRPr="00A6176D">
        <w:rPr>
          <w:lang w:val="id-ID"/>
        </w:rPr>
        <w:t xml:space="preserve">Kurikulum pendidikan kedokteran hewan terdiri dari muatan yang disusun berdasarkan standar kompetensi dokter hewan Indonesia </w:t>
      </w:r>
      <w:r w:rsidRPr="00A6176D">
        <w:rPr>
          <w:color w:val="000000"/>
          <w:lang w:val="id-ID"/>
        </w:rPr>
        <w:t>(terdiri atas kurikulum wajib umum dan kurikulum wajib bidang ilmu) dan muata</w:t>
      </w:r>
      <w:r w:rsidRPr="00A6176D">
        <w:rPr>
          <w:lang w:val="id-ID"/>
        </w:rPr>
        <w:t xml:space="preserve">n </w:t>
      </w:r>
      <w:r w:rsidR="00E74169">
        <w:rPr>
          <w:lang w:val="id-ID"/>
        </w:rPr>
        <w:t>institusional</w:t>
      </w:r>
      <w:r w:rsidRPr="00A6176D">
        <w:rPr>
          <w:lang w:val="id-ID"/>
        </w:rPr>
        <w:t xml:space="preserve">. Beban muatan </w:t>
      </w:r>
      <w:r w:rsidR="00E74169">
        <w:rPr>
          <w:lang w:val="id-ID"/>
        </w:rPr>
        <w:t>institusional</w:t>
      </w:r>
      <w:r w:rsidRPr="00A6176D">
        <w:rPr>
          <w:lang w:val="id-ID"/>
        </w:rPr>
        <w:t xml:space="preserve"> maksimal 40% dari seluruh kurikulum. </w:t>
      </w:r>
      <w:r w:rsidR="00E74169">
        <w:rPr>
          <w:lang w:val="id-ID"/>
        </w:rPr>
        <w:t>K</w:t>
      </w:r>
      <w:r w:rsidRPr="00A6176D">
        <w:rPr>
          <w:lang w:val="id-ID"/>
        </w:rPr>
        <w:t>urikulum institusi</w:t>
      </w:r>
      <w:r w:rsidR="00E74169">
        <w:rPr>
          <w:lang w:val="id-ID"/>
        </w:rPr>
        <w:t>onal</w:t>
      </w:r>
      <w:r w:rsidRPr="00A6176D">
        <w:rPr>
          <w:lang w:val="id-ID"/>
        </w:rPr>
        <w:t xml:space="preserve"> dikembangkan sesuai dengan visi, misi dan kondisi lokal yang dapat me</w:t>
      </w:r>
      <w:r w:rsidR="00E74169">
        <w:rPr>
          <w:lang w:val="id-ID"/>
        </w:rPr>
        <w:t>njadi</w:t>
      </w:r>
      <w:r w:rsidRPr="00A6176D">
        <w:rPr>
          <w:lang w:val="id-ID"/>
        </w:rPr>
        <w:t xml:space="preserve"> materi wajib dan atau materi elektif. Materi elektif memberikan kesempatan kepada mahasiswa untuk mengembangkan minat khusus.</w:t>
      </w:r>
    </w:p>
    <w:p w:rsidR="00E74169" w:rsidRPr="00E74169" w:rsidRDefault="00E74169">
      <w:pPr>
        <w:rPr>
          <w:lang w:val="id-ID"/>
        </w:rPr>
      </w:pPr>
      <w:r w:rsidRPr="004D3D4C">
        <w:rPr>
          <w:lang w:val="id-ID"/>
        </w:rPr>
        <w:br w:type="page"/>
      </w:r>
    </w:p>
    <w:p w:rsidR="00E74169" w:rsidRPr="00E74169" w:rsidRDefault="00A6176D" w:rsidP="007A7EA9">
      <w:pPr>
        <w:pStyle w:val="Heading1"/>
        <w:rPr>
          <w:sz w:val="24"/>
          <w:szCs w:val="24"/>
          <w:lang w:val="id-ID"/>
        </w:rPr>
      </w:pPr>
      <w:bookmarkStart w:id="49" w:name="_Toc222646028"/>
      <w:r w:rsidRPr="00A6176D">
        <w:rPr>
          <w:sz w:val="24"/>
          <w:szCs w:val="24"/>
          <w:lang w:val="id-ID"/>
        </w:rPr>
        <w:lastRenderedPageBreak/>
        <w:t>BAB III</w:t>
      </w:r>
    </w:p>
    <w:p w:rsidR="00E74169" w:rsidRPr="00E74169" w:rsidRDefault="00A6176D" w:rsidP="005E5A09">
      <w:pPr>
        <w:pStyle w:val="Heading1"/>
        <w:ind w:left="900" w:right="929"/>
        <w:rPr>
          <w:sz w:val="24"/>
          <w:szCs w:val="24"/>
          <w:lang w:val="id-ID"/>
        </w:rPr>
      </w:pPr>
      <w:r w:rsidRPr="00A6176D">
        <w:rPr>
          <w:sz w:val="24"/>
          <w:szCs w:val="24"/>
          <w:lang w:val="id-ID"/>
        </w:rPr>
        <w:t xml:space="preserve">TUJUAN DAN MANFAAT AKREDITASI PROGRAM STUDI </w:t>
      </w:r>
      <w:bookmarkEnd w:id="49"/>
      <w:r w:rsidRPr="00A6176D">
        <w:rPr>
          <w:sz w:val="24"/>
          <w:szCs w:val="24"/>
          <w:lang w:val="id-ID"/>
        </w:rPr>
        <w:t>KEDOKTERAN HEWAN</w:t>
      </w:r>
    </w:p>
    <w:p w:rsidR="00E74169" w:rsidRPr="00E74169" w:rsidRDefault="00E74169">
      <w:pPr>
        <w:rPr>
          <w:lang w:val="id-ID"/>
        </w:rPr>
      </w:pPr>
    </w:p>
    <w:p w:rsidR="00E74169" w:rsidRPr="00E74169" w:rsidRDefault="00A6176D">
      <w:pPr>
        <w:rPr>
          <w:lang w:val="id-ID"/>
        </w:rPr>
      </w:pPr>
      <w:r w:rsidRPr="00A6176D">
        <w:rPr>
          <w:lang w:val="id-ID"/>
        </w:rPr>
        <w:t xml:space="preserve">Akreditasi program studi kedokteran hewan adalah proses evaluasi dan penilaian secara komprehensif atas komitmen program studi terhadap mutu dan kapasitas penyelenggaraan program Tridharma Perguruan Tinggi, untuk menentukan kelayakan pendidikan akademik dan profesi. Evaluasi dan penilaian dalam rangka akreditasi program studi dilakukan oleh tim asesor yang terdiri atas pakar sejawat dan/atau pakar yang memahami penyelenggaraan pendidikan akademik dan profesi program studi </w:t>
      </w:r>
      <w:r w:rsidR="00E74169">
        <w:rPr>
          <w:lang w:val="id-ID"/>
        </w:rPr>
        <w:t>k</w:t>
      </w:r>
      <w:r w:rsidRPr="00A6176D">
        <w:rPr>
          <w:lang w:val="id-ID"/>
        </w:rPr>
        <w:t xml:space="preserve">edokteran </w:t>
      </w:r>
      <w:r w:rsidR="00E74169">
        <w:rPr>
          <w:lang w:val="id-ID"/>
        </w:rPr>
        <w:t>h</w:t>
      </w:r>
      <w:r w:rsidRPr="00A6176D">
        <w:rPr>
          <w:lang w:val="id-ID"/>
        </w:rPr>
        <w:t>ewan. Keputusan mengenai mutu didasarkan pada evaluasi dan penilaian terhadap berbagai bukti yang terkait dengan standar yang ditetapkan dan berdasarkan nalar dan pertimbangan para pakar sejawat. Bukti-bukti yang diperlukan termasuk laporan tertulis yang disiapkan oleh program studi yang diakreditasi, diverifikasi dan divalidasi melalui kunjungan atau asesmen lapangan tim asesor ke lokasi program studi.</w:t>
      </w:r>
    </w:p>
    <w:p w:rsidR="00E74169" w:rsidRPr="00E74169" w:rsidRDefault="00A6176D">
      <w:pPr>
        <w:rPr>
          <w:lang w:val="id-ID"/>
        </w:rPr>
      </w:pPr>
      <w:r w:rsidRPr="00A6176D">
        <w:rPr>
          <w:lang w:val="id-ID"/>
        </w:rPr>
        <w:t xml:space="preserve"> </w:t>
      </w:r>
    </w:p>
    <w:p w:rsidR="00E74169" w:rsidRPr="00E74169" w:rsidRDefault="00A6176D">
      <w:pPr>
        <w:rPr>
          <w:lang w:val="id-ID"/>
        </w:rPr>
      </w:pPr>
      <w:r w:rsidRPr="00A6176D">
        <w:rPr>
          <w:lang w:val="id-ID"/>
        </w:rPr>
        <w:t>BAN-PT adalah lembaga yang memiliki kewenangan untuk mengevaluasi dan menilai, serta menetapkan status dan peringkat mutu program studi berdasarkan standar mutu yang telah ditetapkan. Dengan demikian, tujuan dan manfaat akreditasi program studi adalah sebagai berikut:</w:t>
      </w:r>
    </w:p>
    <w:p w:rsidR="00E74169" w:rsidRPr="00E74169" w:rsidRDefault="00E74169">
      <w:pPr>
        <w:rPr>
          <w:lang w:val="id-ID"/>
        </w:rPr>
      </w:pPr>
    </w:p>
    <w:p w:rsidR="00E74169" w:rsidRPr="00E74169" w:rsidRDefault="00A6176D">
      <w:pPr>
        <w:numPr>
          <w:ilvl w:val="0"/>
          <w:numId w:val="1"/>
        </w:numPr>
        <w:rPr>
          <w:lang w:val="id-ID"/>
        </w:rPr>
      </w:pPr>
      <w:r w:rsidRPr="00A6176D">
        <w:rPr>
          <w:lang w:val="id-ID"/>
        </w:rPr>
        <w:t>Memberikan jaminan bahwa program studi yang terakreditasi telah memenuhi standar mutu yang ditetapkan oleh BAN-PT dengan merujuk pada standar nasional pendidikan yang termaktub dalam Peraturan Pemerintah Nomor 19 Tahun 2005 tentang Standar Nasional Pendidikan, sehingga mampu memberikan perlindungan bagi masyarakat dari penyelenggaraan program studi yang tidak memenuhi standar yang ditetapkan itu.</w:t>
      </w:r>
    </w:p>
    <w:p w:rsidR="00E74169" w:rsidRPr="00E74169" w:rsidRDefault="00A6176D">
      <w:pPr>
        <w:numPr>
          <w:ilvl w:val="0"/>
          <w:numId w:val="1"/>
        </w:numPr>
      </w:pPr>
      <w:r w:rsidRPr="00A6176D">
        <w:t xml:space="preserve">Mendorong program </w:t>
      </w:r>
      <w:proofErr w:type="gramStart"/>
      <w:r w:rsidRPr="00A6176D">
        <w:t>studi  untuk</w:t>
      </w:r>
      <w:proofErr w:type="gramEnd"/>
      <w:r w:rsidRPr="00A6176D">
        <w:t xml:space="preserve"> terus menerus melakukan perbaikan dan mempertahankan mutu yang tinggi</w:t>
      </w:r>
      <w:r w:rsidRPr="00A6176D">
        <w:rPr>
          <w:lang w:val="id-ID"/>
        </w:rPr>
        <w:t>.</w:t>
      </w:r>
    </w:p>
    <w:p w:rsidR="00E74169" w:rsidRPr="00E74169" w:rsidRDefault="00A6176D">
      <w:pPr>
        <w:numPr>
          <w:ilvl w:val="0"/>
          <w:numId w:val="1"/>
        </w:numPr>
      </w:pPr>
      <w:r w:rsidRPr="00A6176D">
        <w:t xml:space="preserve">Hasil akreditasi </w:t>
      </w:r>
      <w:r w:rsidRPr="00A6176D">
        <w:rPr>
          <w:lang w:val="id-ID"/>
        </w:rPr>
        <w:t>program studi</w:t>
      </w:r>
      <w:r w:rsidRPr="00A6176D">
        <w:t xml:space="preserve"> dapat dimanfaatkan sebagai dasar pertimbangan dalam transfer kredit perguruan tinggi, pemberian bantuan dan alokasi </w:t>
      </w:r>
      <w:proofErr w:type="gramStart"/>
      <w:r w:rsidRPr="00A6176D">
        <w:t>dana</w:t>
      </w:r>
      <w:proofErr w:type="gramEnd"/>
      <w:r w:rsidRPr="00A6176D">
        <w:t>, serta pengakuan dari badan atau instansi yang lain.</w:t>
      </w:r>
    </w:p>
    <w:p w:rsidR="00E74169" w:rsidRPr="00E74169" w:rsidRDefault="00E74169"/>
    <w:p w:rsidR="00C354BB" w:rsidRPr="00D85E49" w:rsidRDefault="00A6176D" w:rsidP="00C354BB">
      <w:pPr>
        <w:rPr>
          <w:ins w:id="50" w:author="USER" w:date="2013-06-28T23:28:00Z"/>
        </w:rPr>
      </w:pPr>
      <w:proofErr w:type="gramStart"/>
      <w:r w:rsidRPr="00A6176D">
        <w:t>Mutu program studi merupakan cerminan dari totalitas keadaan dan karakteristik masukan, proses, keluaran, hasil, dan dampak, atau layanan/kinerja program studi yang diukur berdasarkan sejumlah standar yang ditetapkan.</w:t>
      </w:r>
      <w:proofErr w:type="gramEnd"/>
      <w:r w:rsidRPr="00A6176D">
        <w:t xml:space="preserve"> </w:t>
      </w:r>
      <w:ins w:id="51" w:author="USER" w:date="2013-06-28T23:28:00Z">
        <w:r w:rsidR="00C354BB" w:rsidRPr="00D85E49">
          <w:t>Proses akre</w:t>
        </w:r>
        <w:r w:rsidR="0094554B">
          <w:t xml:space="preserve">ditasi program studi yang selama ini telah dilakukan baru </w:t>
        </w:r>
      </w:ins>
      <w:ins w:id="52" w:author="USER" w:date="2013-06-29T08:39:00Z">
        <w:r w:rsidR="00EC78A7" w:rsidRPr="00EC78A7">
          <w:rPr>
            <w:lang w:val="id-ID"/>
            <w:rPrChange w:id="53" w:author="USER" w:date="2013-06-29T08:39:00Z">
              <w:rPr>
                <w:color w:val="FF0000"/>
                <w:u w:val="single"/>
                <w:lang w:val="id-ID"/>
              </w:rPr>
            </w:rPrChange>
          </w:rPr>
          <w:t xml:space="preserve">pada </w:t>
        </w:r>
      </w:ins>
      <w:ins w:id="54" w:author="USER" w:date="2013-06-28T23:28:00Z">
        <w:r w:rsidR="0094554B">
          <w:t>program pendidikan akademik (sarjana kedokteran hewan), sedangkan untuk program pendidikan profesi dokter hewan belum dilakukan dan belum ada instrumen akreditasinya.</w:t>
        </w:r>
        <w:r w:rsidR="0094554B">
          <w:rPr>
            <w:b/>
          </w:rPr>
          <w:t xml:space="preserve"> </w:t>
        </w:r>
        <w:proofErr w:type="gramStart"/>
        <w:r w:rsidR="0094554B">
          <w:t>Sementara itu dengan bertambahnya jumlah penyelenggara program studi kedokteran hewan, perlu kembali diadakan penyelarasan kurikulum pendidikan kedokteran hewan dengan standar kompetensi dokter hewan Indonesia.</w:t>
        </w:r>
        <w:proofErr w:type="gramEnd"/>
      </w:ins>
    </w:p>
    <w:p w:rsidR="00C354BB" w:rsidRPr="00D85E49" w:rsidRDefault="00C354BB" w:rsidP="00C354BB">
      <w:pPr>
        <w:rPr>
          <w:ins w:id="55" w:author="USER" w:date="2013-06-28T23:28:00Z"/>
          <w:color w:val="FF0000"/>
          <w:u w:val="single"/>
          <w:lang w:val="id-ID"/>
          <w:rPrChange w:id="56" w:author="USER" w:date="2013-06-29T08:38:00Z">
            <w:rPr>
              <w:ins w:id="57" w:author="USER" w:date="2013-06-28T23:28:00Z"/>
              <w:lang w:val="id-ID"/>
            </w:rPr>
          </w:rPrChange>
        </w:rPr>
      </w:pPr>
    </w:p>
    <w:p w:rsidR="00C354BB" w:rsidRPr="00D85E49" w:rsidRDefault="0094554B" w:rsidP="00C354BB">
      <w:pPr>
        <w:rPr>
          <w:ins w:id="58" w:author="USER" w:date="2013-06-28T23:28:00Z"/>
        </w:rPr>
      </w:pPr>
      <w:ins w:id="59" w:author="USER" w:date="2013-06-28T23:28:00Z">
        <w:r>
          <w:rPr>
            <w:lang w:val="id-ID"/>
          </w:rPr>
          <w:t xml:space="preserve">Program Studi </w:t>
        </w:r>
        <w:r>
          <w:rPr>
            <w:lang w:val="sv-SE"/>
          </w:rPr>
          <w:t>Kedokteran Hewan dalam melaksanakan tugas dan tanggung jawab</w:t>
        </w:r>
        <w:r>
          <w:rPr>
            <w:lang w:val="id-ID"/>
          </w:rPr>
          <w:t>nya</w:t>
        </w:r>
        <w:r>
          <w:rPr>
            <w:lang w:val="sv-SE"/>
          </w:rPr>
          <w:t xml:space="preserve">  </w:t>
        </w:r>
        <w:r>
          <w:rPr>
            <w:lang w:val="id-ID"/>
          </w:rPr>
          <w:t>men</w:t>
        </w:r>
        <w:r>
          <w:rPr>
            <w:lang w:val="sv-SE"/>
          </w:rPr>
          <w:t>yelenggara</w:t>
        </w:r>
        <w:r>
          <w:rPr>
            <w:lang w:val="id-ID"/>
          </w:rPr>
          <w:t xml:space="preserve">kan </w:t>
        </w:r>
        <w:r>
          <w:rPr>
            <w:lang w:val="sv-SE"/>
          </w:rPr>
          <w:t xml:space="preserve"> proses pendidikan </w:t>
        </w:r>
        <w:r>
          <w:rPr>
            <w:lang w:val="id-ID"/>
          </w:rPr>
          <w:t xml:space="preserve">melalui jenjang pendidikan </w:t>
        </w:r>
        <w:r>
          <w:rPr>
            <w:lang w:val="sv-SE"/>
          </w:rPr>
          <w:t xml:space="preserve">akademik  dengan masa studi delapan semester dan </w:t>
        </w:r>
        <w:r>
          <w:rPr>
            <w:lang w:val="id-ID"/>
          </w:rPr>
          <w:t>jenjang</w:t>
        </w:r>
        <w:r>
          <w:rPr>
            <w:lang w:val="sv-SE"/>
          </w:rPr>
          <w:t xml:space="preserve"> </w:t>
        </w:r>
        <w:r>
          <w:rPr>
            <w:lang w:val="id-ID"/>
          </w:rPr>
          <w:t xml:space="preserve">pendidikan </w:t>
        </w:r>
        <w:r>
          <w:rPr>
            <w:lang w:val="sv-SE"/>
          </w:rPr>
          <w:t>profesi (ko</w:t>
        </w:r>
        <w:r>
          <w:rPr>
            <w:lang w:val="id-ID"/>
          </w:rPr>
          <w:t>-</w:t>
        </w:r>
        <w:r>
          <w:rPr>
            <w:lang w:val="sv-SE"/>
          </w:rPr>
          <w:t xml:space="preserve">asistensi) selama </w:t>
        </w:r>
        <w:r>
          <w:rPr>
            <w:lang w:val="id-ID"/>
          </w:rPr>
          <w:t>1</w:t>
        </w:r>
        <w:r>
          <w:rPr>
            <w:lang w:val="sv-SE"/>
          </w:rPr>
          <w:t>2</w:t>
        </w:r>
        <w:r>
          <w:rPr>
            <w:lang w:val="id-ID"/>
          </w:rPr>
          <w:t xml:space="preserve"> hingga 15 </w:t>
        </w:r>
        <w:r>
          <w:rPr>
            <w:lang w:val="sv-SE"/>
          </w:rPr>
          <w:t xml:space="preserve"> </w:t>
        </w:r>
        <w:r>
          <w:rPr>
            <w:lang w:val="id-ID"/>
          </w:rPr>
          <w:t>bulan</w:t>
        </w:r>
        <w:r>
          <w:rPr>
            <w:lang w:val="sv-SE"/>
          </w:rPr>
          <w:t xml:space="preserve">. </w:t>
        </w:r>
        <w:r>
          <w:rPr>
            <w:lang w:val="id-ID"/>
          </w:rPr>
          <w:t>K</w:t>
        </w:r>
        <w:r>
          <w:rPr>
            <w:lang w:val="sv-SE"/>
          </w:rPr>
          <w:t xml:space="preserve">edua </w:t>
        </w:r>
        <w:r>
          <w:rPr>
            <w:lang w:val="id-ID"/>
          </w:rPr>
          <w:t xml:space="preserve">jenjang pendidikan </w:t>
        </w:r>
        <w:r>
          <w:rPr>
            <w:lang w:val="sv-SE"/>
          </w:rPr>
          <w:t>tersebut merupakan rangkaian yang tidak dapat dipisahkan, karena hasil akhir at</w:t>
        </w:r>
        <w:r>
          <w:rPr>
            <w:lang w:val="id-ID"/>
          </w:rPr>
          <w:t>a</w:t>
        </w:r>
        <w:r>
          <w:rPr>
            <w:lang w:val="sv-SE"/>
          </w:rPr>
          <w:t xml:space="preserve">u </w:t>
        </w:r>
        <w:r>
          <w:rPr>
            <w:i/>
            <w:lang w:val="sv-SE"/>
          </w:rPr>
          <w:t xml:space="preserve">output </w:t>
        </w:r>
        <w:r>
          <w:rPr>
            <w:lang w:val="id-ID"/>
          </w:rPr>
          <w:lastRenderedPageBreak/>
          <w:t xml:space="preserve">pendidikannya </w:t>
        </w:r>
        <w:r>
          <w:rPr>
            <w:lang w:val="sv-SE"/>
          </w:rPr>
          <w:t xml:space="preserve">adalah </w:t>
        </w:r>
        <w:r>
          <w:rPr>
            <w:lang w:val="id-ID"/>
          </w:rPr>
          <w:t>d</w:t>
        </w:r>
        <w:r>
          <w:rPr>
            <w:lang w:val="sv-SE"/>
          </w:rPr>
          <w:t xml:space="preserve">okter </w:t>
        </w:r>
        <w:r>
          <w:rPr>
            <w:lang w:val="id-ID"/>
          </w:rPr>
          <w:t>h</w:t>
        </w:r>
        <w:r>
          <w:rPr>
            <w:lang w:val="sv-SE"/>
          </w:rPr>
          <w:t>ewan</w:t>
        </w:r>
        <w:r>
          <w:rPr>
            <w:lang w:val="id-ID"/>
          </w:rPr>
          <w:t>.</w:t>
        </w:r>
        <w:r>
          <w:rPr>
            <w:lang w:val="sv-SE"/>
          </w:rPr>
          <w:t xml:space="preserve"> Dengan demikian proses akreditasi kedua </w:t>
        </w:r>
        <w:r>
          <w:rPr>
            <w:lang w:val="id-ID"/>
          </w:rPr>
          <w:t>jenjang pendidikan</w:t>
        </w:r>
        <w:r>
          <w:rPr>
            <w:lang w:val="sv-SE"/>
          </w:rPr>
          <w:t xml:space="preserve"> tersebut harus dilakukan secara bersamaan.</w:t>
        </w:r>
        <w:r>
          <w:rPr>
            <w:lang w:val="id-ID"/>
          </w:rPr>
          <w:t xml:space="preserve"> </w:t>
        </w:r>
        <w:proofErr w:type="gramStart"/>
        <w:r>
          <w:t xml:space="preserve">Oleh karena itu perlu dikembangkan instrumen akreditasi program studi kedokteran hewan yang mencakup program pendidikan akademik dan program pendidikan profesi sebagai </w:t>
        </w:r>
      </w:ins>
      <w:ins w:id="60" w:author="USER" w:date="2013-06-29T08:37:00Z">
        <w:r>
          <w:rPr>
            <w:lang w:val="id-ID"/>
          </w:rPr>
          <w:t>satu</w:t>
        </w:r>
      </w:ins>
      <w:ins w:id="61" w:author="USER" w:date="2013-06-28T23:28:00Z">
        <w:r>
          <w:t xml:space="preserve"> kesatuan.</w:t>
        </w:r>
        <w:proofErr w:type="gramEnd"/>
      </w:ins>
    </w:p>
    <w:p w:rsidR="00C354BB" w:rsidRPr="00D85E49" w:rsidRDefault="0094554B" w:rsidP="00C354BB">
      <w:pPr>
        <w:rPr>
          <w:ins w:id="62" w:author="USER" w:date="2013-06-28T23:28:00Z"/>
          <w:lang w:val="sv-SE"/>
        </w:rPr>
      </w:pPr>
      <w:ins w:id="63" w:author="USER" w:date="2013-06-28T23:28:00Z">
        <w:r>
          <w:rPr>
            <w:lang w:val="sv-SE"/>
          </w:rPr>
          <w:t xml:space="preserve">Persyaratan yang harus dipenuhi untuk meluluskan </w:t>
        </w:r>
        <w:r>
          <w:rPr>
            <w:lang w:val="id-ID"/>
          </w:rPr>
          <w:t>d</w:t>
        </w:r>
        <w:r>
          <w:rPr>
            <w:lang w:val="sv-SE"/>
          </w:rPr>
          <w:t xml:space="preserve">okter </w:t>
        </w:r>
        <w:r>
          <w:rPr>
            <w:lang w:val="id-ID"/>
          </w:rPr>
          <w:t>h</w:t>
        </w:r>
        <w:r>
          <w:rPr>
            <w:lang w:val="sv-SE"/>
          </w:rPr>
          <w:t xml:space="preserve">ewan adalah menyelenggarakan </w:t>
        </w:r>
        <w:r>
          <w:rPr>
            <w:lang w:val="id-ID"/>
          </w:rPr>
          <w:t>p</w:t>
        </w:r>
        <w:r>
          <w:rPr>
            <w:lang w:val="sv-SE"/>
          </w:rPr>
          <w:t xml:space="preserve">endidikan </w:t>
        </w:r>
        <w:r>
          <w:rPr>
            <w:lang w:val="id-ID"/>
          </w:rPr>
          <w:t>k</w:t>
        </w:r>
        <w:r>
          <w:rPr>
            <w:lang w:val="sv-SE"/>
          </w:rPr>
          <w:t xml:space="preserve">edokteran </w:t>
        </w:r>
        <w:r>
          <w:rPr>
            <w:lang w:val="id-ID"/>
          </w:rPr>
          <w:t>h</w:t>
        </w:r>
        <w:r>
          <w:rPr>
            <w:lang w:val="sv-SE"/>
          </w:rPr>
          <w:t xml:space="preserve">ewan berdasarkan  kurikulum nasional dan kurikulum </w:t>
        </w:r>
        <w:r>
          <w:rPr>
            <w:lang w:val="id-ID"/>
          </w:rPr>
          <w:t>institusional. K</w:t>
        </w:r>
        <w:r>
          <w:rPr>
            <w:lang w:val="sv-SE"/>
          </w:rPr>
          <w:t xml:space="preserve">riteria lulusan </w:t>
        </w:r>
        <w:r>
          <w:rPr>
            <w:lang w:val="id-ID"/>
          </w:rPr>
          <w:t xml:space="preserve">harus </w:t>
        </w:r>
        <w:r>
          <w:rPr>
            <w:lang w:val="sv-SE"/>
          </w:rPr>
          <w:t xml:space="preserve">memiliki </w:t>
        </w:r>
        <w:r>
          <w:rPr>
            <w:lang w:val="id-ID"/>
          </w:rPr>
          <w:t>Standar K</w:t>
        </w:r>
        <w:r>
          <w:rPr>
            <w:lang w:val="sv-SE"/>
          </w:rPr>
          <w:t xml:space="preserve">ompetensi  Dokter Hewan </w:t>
        </w:r>
        <w:r>
          <w:rPr>
            <w:lang w:val="id-ID"/>
          </w:rPr>
          <w:t xml:space="preserve">Indonesia  </w:t>
        </w:r>
        <w:r>
          <w:rPr>
            <w:lang w:val="sv-SE"/>
          </w:rPr>
          <w:t xml:space="preserve">yang sudah </w:t>
        </w:r>
        <w:r>
          <w:rPr>
            <w:lang w:val="id-ID"/>
          </w:rPr>
          <w:t xml:space="preserve">ditetapkan </w:t>
        </w:r>
        <w:r>
          <w:rPr>
            <w:lang w:val="sv-SE"/>
          </w:rPr>
          <w:t xml:space="preserve"> </w:t>
        </w:r>
        <w:r>
          <w:rPr>
            <w:lang w:val="id-ID"/>
          </w:rPr>
          <w:t xml:space="preserve">oleh PDHI </w:t>
        </w:r>
        <w:r>
          <w:rPr>
            <w:lang w:val="sv-SE"/>
          </w:rPr>
          <w:t xml:space="preserve">pada tahun 2000 </w:t>
        </w:r>
        <w:r>
          <w:rPr>
            <w:lang w:val="id-ID"/>
          </w:rPr>
          <w:t xml:space="preserve">dan diperbarui </w:t>
        </w:r>
        <w:r>
          <w:rPr>
            <w:lang w:val="sv-SE"/>
          </w:rPr>
          <w:t xml:space="preserve">tahun 2007.  </w:t>
        </w:r>
        <w:r>
          <w:rPr>
            <w:lang w:val="id-ID"/>
          </w:rPr>
          <w:t>P</w:t>
        </w:r>
        <w:r>
          <w:rPr>
            <w:lang w:val="sv-SE"/>
          </w:rPr>
          <w:t xml:space="preserve">endidikan </w:t>
        </w:r>
        <w:r>
          <w:rPr>
            <w:lang w:val="id-ID"/>
          </w:rPr>
          <w:t>k</w:t>
        </w:r>
        <w:r>
          <w:rPr>
            <w:lang w:val="sv-SE"/>
          </w:rPr>
          <w:t xml:space="preserve">edokteran </w:t>
        </w:r>
        <w:r>
          <w:rPr>
            <w:lang w:val="id-ID"/>
          </w:rPr>
          <w:t>h</w:t>
        </w:r>
        <w:r>
          <w:rPr>
            <w:lang w:val="sv-SE"/>
          </w:rPr>
          <w:t>ewan terus ditingkatkan untuk mengikuti perkembangan di</w:t>
        </w:r>
        <w:r>
          <w:rPr>
            <w:lang w:val="id-ID"/>
          </w:rPr>
          <w:t xml:space="preserve"> </w:t>
        </w:r>
        <w:r>
          <w:rPr>
            <w:lang w:val="sv-SE"/>
          </w:rPr>
          <w:t xml:space="preserve">tingkat internasional yang meliputi sistem pendidikan, kurikulum, fasilitas, laboratorium, klinik hewan, rumah sakit hewan, </w:t>
        </w:r>
        <w:r>
          <w:rPr>
            <w:i/>
            <w:lang w:val="sv-SE"/>
          </w:rPr>
          <w:t>teac</w:t>
        </w:r>
        <w:r>
          <w:rPr>
            <w:i/>
            <w:lang w:val="id-ID"/>
          </w:rPr>
          <w:t>h</w:t>
        </w:r>
        <w:r>
          <w:rPr>
            <w:i/>
            <w:lang w:val="sv-SE"/>
          </w:rPr>
          <w:t xml:space="preserve">ing farm, </w:t>
        </w:r>
        <w:r>
          <w:rPr>
            <w:lang w:val="sv-SE"/>
          </w:rPr>
          <w:t xml:space="preserve">jenis hewan yang </w:t>
        </w:r>
        <w:r>
          <w:rPr>
            <w:lang w:val="id-ID"/>
          </w:rPr>
          <w:t>di</w:t>
        </w:r>
        <w:r>
          <w:rPr>
            <w:lang w:val="sv-SE"/>
          </w:rPr>
          <w:t>gunakan untuk pendidikan, serta teknol</w:t>
        </w:r>
        <w:r>
          <w:rPr>
            <w:lang w:val="id-ID"/>
          </w:rPr>
          <w:t>o</w:t>
        </w:r>
        <w:r>
          <w:rPr>
            <w:lang w:val="sv-SE"/>
          </w:rPr>
          <w:t xml:space="preserve">gi bidang kedokteran hewan, </w:t>
        </w:r>
        <w:r>
          <w:rPr>
            <w:lang w:val="id-ID"/>
          </w:rPr>
          <w:t xml:space="preserve">dengan mengacu pada </w:t>
        </w:r>
        <w:r>
          <w:rPr>
            <w:lang w:val="sv-SE"/>
          </w:rPr>
          <w:t xml:space="preserve">sistem akreditasi pendidikan </w:t>
        </w:r>
        <w:r>
          <w:rPr>
            <w:lang w:val="id-ID"/>
          </w:rPr>
          <w:t>k</w:t>
        </w:r>
        <w:r>
          <w:rPr>
            <w:lang w:val="sv-SE"/>
          </w:rPr>
          <w:t xml:space="preserve">edokteran </w:t>
        </w:r>
        <w:r>
          <w:rPr>
            <w:lang w:val="id-ID"/>
          </w:rPr>
          <w:t>h</w:t>
        </w:r>
        <w:r>
          <w:rPr>
            <w:lang w:val="sv-SE"/>
          </w:rPr>
          <w:t xml:space="preserve">ewan.  </w:t>
        </w:r>
      </w:ins>
    </w:p>
    <w:p w:rsidR="00E74169" w:rsidRPr="00D85E49" w:rsidRDefault="00E74169"/>
    <w:p w:rsidR="00E74169" w:rsidRPr="00E74169" w:rsidRDefault="00E74169">
      <w:pPr>
        <w:ind w:right="2189"/>
      </w:pPr>
    </w:p>
    <w:p w:rsidR="00E74169" w:rsidRPr="00EA47C6" w:rsidRDefault="00E74169">
      <w:pPr>
        <w:pStyle w:val="Heading1"/>
        <w:sectPr w:rsidR="00E74169" w:rsidRPr="00EA47C6" w:rsidSect="0079566D">
          <w:headerReference w:type="default" r:id="rId16"/>
          <w:pgSz w:w="11909" w:h="16834" w:code="9"/>
          <w:pgMar w:top="1701" w:right="1134" w:bottom="1134" w:left="1701" w:header="1224" w:footer="881" w:gutter="0"/>
          <w:pgNumType w:start="1"/>
          <w:cols w:space="720"/>
          <w:docGrid w:linePitch="360"/>
        </w:sectPr>
      </w:pPr>
    </w:p>
    <w:p w:rsidR="00E74169" w:rsidRPr="00E74169" w:rsidRDefault="00A6176D" w:rsidP="007A7EA9">
      <w:pPr>
        <w:pStyle w:val="Heading1"/>
        <w:rPr>
          <w:sz w:val="24"/>
          <w:szCs w:val="24"/>
          <w:lang w:val="it-IT"/>
        </w:rPr>
      </w:pPr>
      <w:bookmarkStart w:id="64" w:name="_Toc222646029"/>
      <w:r w:rsidRPr="00A6176D">
        <w:rPr>
          <w:sz w:val="24"/>
          <w:szCs w:val="24"/>
          <w:lang w:val="it-IT"/>
        </w:rPr>
        <w:lastRenderedPageBreak/>
        <w:t>BAB IV</w:t>
      </w:r>
    </w:p>
    <w:p w:rsidR="00E74169" w:rsidRPr="00E74169" w:rsidRDefault="00A6176D" w:rsidP="007A7EA9">
      <w:pPr>
        <w:pStyle w:val="Heading1"/>
        <w:rPr>
          <w:sz w:val="24"/>
          <w:szCs w:val="24"/>
          <w:lang w:val="id-ID"/>
        </w:rPr>
      </w:pPr>
      <w:r w:rsidRPr="00A6176D">
        <w:rPr>
          <w:sz w:val="24"/>
          <w:szCs w:val="24"/>
          <w:lang w:val="it-IT"/>
        </w:rPr>
        <w:t xml:space="preserve">ASPEK PELAKSANAAN AKREDITASI </w:t>
      </w:r>
    </w:p>
    <w:p w:rsidR="002C6BD1" w:rsidRDefault="00A6176D">
      <w:pPr>
        <w:pStyle w:val="Heading1"/>
        <w:rPr>
          <w:sz w:val="28"/>
          <w:lang w:val="id-ID"/>
        </w:rPr>
      </w:pPr>
      <w:r w:rsidRPr="00A6176D">
        <w:rPr>
          <w:sz w:val="24"/>
          <w:szCs w:val="24"/>
          <w:lang w:val="it-IT"/>
        </w:rPr>
        <w:t>PROGRAM STUDI</w:t>
      </w:r>
      <w:r w:rsidRPr="00A6176D">
        <w:rPr>
          <w:sz w:val="28"/>
          <w:lang w:val="it-IT"/>
        </w:rPr>
        <w:t xml:space="preserve"> </w:t>
      </w:r>
      <w:bookmarkEnd w:id="64"/>
    </w:p>
    <w:p w:rsidR="000207DF" w:rsidRPr="000207DF" w:rsidRDefault="000207DF">
      <w:pPr>
        <w:pStyle w:val="Heading1"/>
        <w:jc w:val="both"/>
        <w:rPr>
          <w:bCs w:val="0"/>
          <w:lang w:val="it-IT"/>
        </w:rPr>
      </w:pPr>
    </w:p>
    <w:p w:rsidR="00E74169" w:rsidRPr="00E74169" w:rsidRDefault="00A6176D">
      <w:pPr>
        <w:rPr>
          <w:lang w:val="it-IT"/>
        </w:rPr>
      </w:pPr>
      <w:r w:rsidRPr="00A6176D">
        <w:rPr>
          <w:lang w:val="it-IT"/>
        </w:rPr>
        <w:t>Dalam melaksanakan keseluruhan proses akreditasi pogram studi terdapat beberapa aspek</w:t>
      </w:r>
      <w:r w:rsidRPr="00A6176D">
        <w:rPr>
          <w:lang w:val="id-ID"/>
        </w:rPr>
        <w:t xml:space="preserve"> pelaksanaan akreditasi  program studi</w:t>
      </w:r>
      <w:r w:rsidRPr="00A6176D">
        <w:rPr>
          <w:lang w:val="it-IT"/>
        </w:rPr>
        <w:t xml:space="preserve"> yang perlu diperhatikan oleh setiap pihak yang terkait, yaitu asesor, program studi yang diakreditasi, dan BAN-PT. Aspek tersebut yaitu: 1) </w:t>
      </w:r>
      <w:r w:rsidRPr="00A6176D">
        <w:rPr>
          <w:b/>
          <w:lang w:val="it-IT"/>
        </w:rPr>
        <w:t>standar akreditasi</w:t>
      </w:r>
      <w:r w:rsidRPr="00A6176D">
        <w:rPr>
          <w:lang w:val="it-IT"/>
        </w:rPr>
        <w:t xml:space="preserve"> program studi yang digunakan sebagai tolok ukur dalam mengevaluasi dan menilai mutu kinerja, keadaan dan perangkat kependidikan  program studi; 2) </w:t>
      </w:r>
      <w:r w:rsidRPr="00A6176D">
        <w:rPr>
          <w:b/>
          <w:lang w:val="it-IT"/>
        </w:rPr>
        <w:t>prosedur akreditasi</w:t>
      </w:r>
      <w:r w:rsidRPr="00A6176D">
        <w:rPr>
          <w:lang w:val="it-IT"/>
        </w:rPr>
        <w:t xml:space="preserve">  program studi  yang merupakan tahap dan langkah yang harus dilakukan dalam rangka akreditasi  program studi</w:t>
      </w:r>
      <w:r w:rsidRPr="00A6176D">
        <w:rPr>
          <w:lang w:val="id-ID"/>
        </w:rPr>
        <w:t xml:space="preserve">; </w:t>
      </w:r>
      <w:r w:rsidRPr="00A6176D">
        <w:rPr>
          <w:lang w:val="it-IT"/>
        </w:rPr>
        <w:t>3) i</w:t>
      </w:r>
      <w:r w:rsidRPr="00A6176D">
        <w:rPr>
          <w:b/>
          <w:lang w:val="it-IT"/>
        </w:rPr>
        <w:t>nstrumen akreditasi</w:t>
      </w:r>
      <w:r w:rsidRPr="00A6176D">
        <w:rPr>
          <w:lang w:val="it-IT"/>
        </w:rPr>
        <w:t xml:space="preserve">  program studi yang digunakan untuk menyajikan data dan informasi sebagai bahan dalam mengevaluasi dan menilai mutu  program stud</w:t>
      </w:r>
      <w:r w:rsidRPr="00A6176D">
        <w:rPr>
          <w:lang w:val="id-ID"/>
        </w:rPr>
        <w:t>i</w:t>
      </w:r>
      <w:r w:rsidRPr="00A6176D">
        <w:rPr>
          <w:lang w:val="it-IT"/>
        </w:rPr>
        <w:t xml:space="preserve">, disusun berdasarkan standar akreditasi yang ditetapkan; dan 4) </w:t>
      </w:r>
      <w:r w:rsidRPr="00A6176D">
        <w:rPr>
          <w:b/>
          <w:lang w:val="it-IT"/>
        </w:rPr>
        <w:t xml:space="preserve">kode etik </w:t>
      </w:r>
      <w:r w:rsidRPr="00A6176D">
        <w:rPr>
          <w:lang w:val="it-IT"/>
        </w:rPr>
        <w:t xml:space="preserve">akreditasi  program studi </w:t>
      </w:r>
      <w:r w:rsidRPr="00A6176D">
        <w:rPr>
          <w:lang w:val="id-ID"/>
        </w:rPr>
        <w:t>merupakan aturan untuk</w:t>
      </w:r>
      <w:r w:rsidRPr="00A6176D">
        <w:rPr>
          <w:lang w:val="it-IT"/>
        </w:rPr>
        <w:t xml:space="preserve"> menjamin kelancaran dan obyektivitas proses dan hasil akreditasi  program studi.</w:t>
      </w:r>
    </w:p>
    <w:p w:rsidR="00E74169" w:rsidRPr="00E74169" w:rsidRDefault="00E74169" w:rsidP="00F96F21">
      <w:pPr>
        <w:ind w:firstLine="720"/>
        <w:rPr>
          <w:lang w:val="it-IT"/>
        </w:rPr>
      </w:pPr>
    </w:p>
    <w:p w:rsidR="00E74169" w:rsidRPr="00E74169" w:rsidRDefault="00A6176D">
      <w:pPr>
        <w:rPr>
          <w:color w:val="000000"/>
          <w:lang w:val="it-IT"/>
        </w:rPr>
      </w:pPr>
      <w:r w:rsidRPr="00A6176D">
        <w:rPr>
          <w:color w:val="000000"/>
          <w:lang w:val="it-IT"/>
        </w:rPr>
        <w:t xml:space="preserve">Bab </w:t>
      </w:r>
      <w:r w:rsidR="00E74169">
        <w:rPr>
          <w:color w:val="000000"/>
          <w:lang w:val="id-ID"/>
        </w:rPr>
        <w:t>IV</w:t>
      </w:r>
      <w:r w:rsidRPr="00A6176D">
        <w:rPr>
          <w:color w:val="000000"/>
          <w:lang w:val="it-IT"/>
        </w:rPr>
        <w:t xml:space="preserve"> menyajikan uraian singkat mengenai keempat aspek </w:t>
      </w:r>
      <w:r w:rsidR="00E74169">
        <w:rPr>
          <w:color w:val="000000"/>
          <w:lang w:val="id-ID"/>
        </w:rPr>
        <w:t>p</w:t>
      </w:r>
      <w:r w:rsidR="00E74169">
        <w:rPr>
          <w:lang w:val="id-ID"/>
        </w:rPr>
        <w:t>elaksanaan akreditasi.</w:t>
      </w:r>
      <w:r w:rsidRPr="00A6176D">
        <w:rPr>
          <w:color w:val="000000"/>
          <w:lang w:val="it-IT"/>
        </w:rPr>
        <w:t xml:space="preserve"> </w:t>
      </w:r>
      <w:r w:rsidR="00E74169">
        <w:rPr>
          <w:color w:val="000000"/>
          <w:lang w:val="id-ID"/>
        </w:rPr>
        <w:t>U</w:t>
      </w:r>
      <w:r w:rsidRPr="00A6176D">
        <w:rPr>
          <w:color w:val="000000"/>
          <w:lang w:val="it-IT"/>
        </w:rPr>
        <w:t xml:space="preserve">raian lengkap dan rinci setiap aspek disajikan dalam Buku II yang membahas standar dan prosedur akreditasi program studi </w:t>
      </w:r>
      <w:r w:rsidR="00E74169">
        <w:rPr>
          <w:color w:val="000000"/>
          <w:lang w:val="id-ID"/>
        </w:rPr>
        <w:t>kedok</w:t>
      </w:r>
      <w:r w:rsidRPr="00A6176D">
        <w:rPr>
          <w:color w:val="000000"/>
          <w:lang w:val="it-IT"/>
        </w:rPr>
        <w:t>ter</w:t>
      </w:r>
      <w:r w:rsidR="00E74169">
        <w:rPr>
          <w:color w:val="000000"/>
          <w:lang w:val="id-ID"/>
        </w:rPr>
        <w:t>an hewan</w:t>
      </w:r>
      <w:r w:rsidRPr="00A6176D">
        <w:rPr>
          <w:color w:val="000000"/>
          <w:lang w:val="it-IT"/>
        </w:rPr>
        <w:t>; Buku III tentang instrumen akreditasi program studi dan unit pengelola program studi dalam bentuk bor</w:t>
      </w:r>
      <w:r w:rsidR="00E74169">
        <w:rPr>
          <w:color w:val="000000"/>
          <w:lang w:val="id-ID"/>
        </w:rPr>
        <w:t>a</w:t>
      </w:r>
      <w:r w:rsidRPr="00A6176D">
        <w:rPr>
          <w:color w:val="000000"/>
          <w:lang w:val="it-IT"/>
        </w:rPr>
        <w:t>ng</w:t>
      </w:r>
      <w:r w:rsidR="00E74169">
        <w:rPr>
          <w:color w:val="000000"/>
          <w:lang w:val="id-ID"/>
        </w:rPr>
        <w:t xml:space="preserve"> dan </w:t>
      </w:r>
      <w:r w:rsidRPr="00A6176D">
        <w:rPr>
          <w:color w:val="000000"/>
          <w:lang w:val="it-IT"/>
        </w:rPr>
        <w:t xml:space="preserve">kode etik akreditasi </w:t>
      </w:r>
      <w:r w:rsidR="00E74169">
        <w:rPr>
          <w:color w:val="000000"/>
          <w:lang w:val="id-ID"/>
        </w:rPr>
        <w:t xml:space="preserve">yang </w:t>
      </w:r>
      <w:r w:rsidRPr="00A6176D">
        <w:rPr>
          <w:color w:val="000000"/>
          <w:lang w:val="it-IT"/>
        </w:rPr>
        <w:t xml:space="preserve">dituangkan dalam </w:t>
      </w:r>
      <w:r w:rsidR="00E74169">
        <w:rPr>
          <w:color w:val="000000"/>
          <w:lang w:val="id-ID"/>
        </w:rPr>
        <w:t>B</w:t>
      </w:r>
      <w:r w:rsidRPr="00A6176D">
        <w:rPr>
          <w:color w:val="000000"/>
          <w:lang w:val="it-IT"/>
        </w:rPr>
        <w:t>uku Kode Etik Akreditasi.</w:t>
      </w:r>
    </w:p>
    <w:p w:rsidR="00E74169" w:rsidRPr="00E74169" w:rsidRDefault="00E74169" w:rsidP="00F96F21">
      <w:pPr>
        <w:rPr>
          <w:lang w:val="it-IT"/>
        </w:rPr>
      </w:pPr>
    </w:p>
    <w:p w:rsidR="00E74169" w:rsidRPr="00E74169" w:rsidRDefault="00A6176D">
      <w:pPr>
        <w:pStyle w:val="Heading2"/>
        <w:rPr>
          <w:sz w:val="24"/>
          <w:szCs w:val="24"/>
          <w:lang w:val="id-ID"/>
        </w:rPr>
      </w:pPr>
      <w:bookmarkStart w:id="65" w:name="_Toc222646030"/>
      <w:r w:rsidRPr="00A6176D">
        <w:rPr>
          <w:sz w:val="24"/>
          <w:szCs w:val="24"/>
          <w:lang w:val="sv-SE"/>
        </w:rPr>
        <w:t>4.</w:t>
      </w:r>
      <w:r w:rsidRPr="00A6176D">
        <w:rPr>
          <w:sz w:val="24"/>
          <w:szCs w:val="24"/>
          <w:lang w:val="id-ID"/>
        </w:rPr>
        <w:t>1</w:t>
      </w:r>
      <w:r w:rsidRPr="00A6176D">
        <w:rPr>
          <w:sz w:val="24"/>
          <w:szCs w:val="24"/>
          <w:lang w:val="sv-SE"/>
        </w:rPr>
        <w:t xml:space="preserve"> Standar Akreditasi Program </w:t>
      </w:r>
      <w:r w:rsidRPr="00A6176D">
        <w:rPr>
          <w:sz w:val="24"/>
          <w:szCs w:val="24"/>
          <w:lang w:val="id-ID"/>
        </w:rPr>
        <w:t>S</w:t>
      </w:r>
      <w:r w:rsidRPr="00A6176D">
        <w:rPr>
          <w:sz w:val="24"/>
          <w:szCs w:val="24"/>
          <w:lang w:val="sv-SE"/>
        </w:rPr>
        <w:t xml:space="preserve">tudi </w:t>
      </w:r>
      <w:bookmarkEnd w:id="65"/>
    </w:p>
    <w:p w:rsidR="00E74169" w:rsidRPr="00E74169" w:rsidRDefault="00E74169" w:rsidP="00F96F21">
      <w:pPr>
        <w:rPr>
          <w:lang w:val="sv-SE"/>
        </w:rPr>
      </w:pPr>
    </w:p>
    <w:p w:rsidR="00E74169" w:rsidRDefault="00A6176D">
      <w:pPr>
        <w:rPr>
          <w:color w:val="000000"/>
          <w:lang w:val="id-ID"/>
        </w:rPr>
      </w:pPr>
      <w:r w:rsidRPr="00A6176D">
        <w:rPr>
          <w:color w:val="000000"/>
          <w:lang w:val="sv-SE"/>
        </w:rPr>
        <w:t>Standar akreditasi adalah tolok ukur yang harus dipenuhi oleh program studi. Standar akreditasi terdiri atas beberapa parameter (indikator kunci) yang dapat digunakan sebagai dasar (1) penyajian data dan informasi mengenai kinerja, keadaan dan perangkat kependidikan program studi, yang dituangkan dalam instrumen akreditasi; (2) evaluasi dan penilaian mutu kinerja, keadaan dan perangkat kependidikan program studi, (3) penetapan kelayakan program studi untuk menyelenggarakan program-programnya; dan (4) perumusan rekomendasi perbaikan dan pembinaan mutu program studi.</w:t>
      </w:r>
    </w:p>
    <w:p w:rsidR="00E74169" w:rsidRPr="000D2ADA" w:rsidRDefault="00E74169" w:rsidP="00EB68B3">
      <w:pPr>
        <w:rPr>
          <w:color w:val="000000"/>
          <w:lang w:val="id-ID"/>
        </w:rPr>
      </w:pPr>
    </w:p>
    <w:p w:rsidR="00E74169" w:rsidRPr="00E74169" w:rsidRDefault="00A6176D">
      <w:pPr>
        <w:rPr>
          <w:lang w:val="sv-SE"/>
        </w:rPr>
      </w:pPr>
      <w:r w:rsidRPr="00A6176D">
        <w:rPr>
          <w:lang w:val="sv-SE"/>
        </w:rPr>
        <w:t>Standar</w:t>
      </w:r>
      <w:r w:rsidR="00AC5954">
        <w:rPr>
          <w:lang w:val="sv-SE"/>
        </w:rPr>
        <w:t xml:space="preserve"> </w:t>
      </w:r>
      <w:r w:rsidRPr="00A6176D">
        <w:rPr>
          <w:lang w:val="sv-SE"/>
        </w:rPr>
        <w:t>akreditasi program studi</w:t>
      </w:r>
      <w:r w:rsidR="00AC5954">
        <w:rPr>
          <w:lang w:val="sv-SE"/>
        </w:rPr>
        <w:t xml:space="preserve"> </w:t>
      </w:r>
      <w:r w:rsidRPr="00A6176D">
        <w:rPr>
          <w:lang w:val="id-ID"/>
        </w:rPr>
        <w:t>k</w:t>
      </w:r>
      <w:r w:rsidRPr="00A6176D">
        <w:rPr>
          <w:lang w:val="sv-SE"/>
        </w:rPr>
        <w:t xml:space="preserve">edokteran </w:t>
      </w:r>
      <w:r w:rsidRPr="00A6176D">
        <w:rPr>
          <w:lang w:val="id-ID"/>
        </w:rPr>
        <w:t>h</w:t>
      </w:r>
      <w:r w:rsidRPr="00A6176D">
        <w:rPr>
          <w:lang w:val="sv-SE"/>
        </w:rPr>
        <w:t xml:space="preserve">ewan mencakup standar tentang komitmen program studi </w:t>
      </w:r>
      <w:r w:rsidRPr="00A6176D">
        <w:rPr>
          <w:lang w:val="id-ID"/>
        </w:rPr>
        <w:t>k</w:t>
      </w:r>
      <w:r w:rsidRPr="00A6176D">
        <w:rPr>
          <w:lang w:val="sv-SE"/>
        </w:rPr>
        <w:t xml:space="preserve">edokteran </w:t>
      </w:r>
      <w:r w:rsidRPr="00A6176D">
        <w:rPr>
          <w:lang w:val="id-ID"/>
        </w:rPr>
        <w:t>h</w:t>
      </w:r>
      <w:r w:rsidRPr="00A6176D">
        <w:rPr>
          <w:lang w:val="sv-SE"/>
        </w:rPr>
        <w:t>ewan</w:t>
      </w:r>
      <w:r w:rsidR="00AC5954">
        <w:rPr>
          <w:lang w:val="sv-SE"/>
        </w:rPr>
        <w:t xml:space="preserve"> </w:t>
      </w:r>
      <w:r w:rsidRPr="00A6176D">
        <w:rPr>
          <w:lang w:val="sv-SE"/>
        </w:rPr>
        <w:t xml:space="preserve">terhadap kapasitas institusional </w:t>
      </w:r>
      <w:r w:rsidRPr="00A6176D">
        <w:rPr>
          <w:i/>
          <w:lang w:val="sv-SE"/>
        </w:rPr>
        <w:t>(</w:t>
      </w:r>
      <w:r w:rsidRPr="00A6176D">
        <w:rPr>
          <w:i/>
          <w:iCs/>
          <w:lang w:val="sv-SE"/>
        </w:rPr>
        <w:t>institutional capacity</w:t>
      </w:r>
      <w:r w:rsidRPr="00A6176D">
        <w:rPr>
          <w:i/>
          <w:lang w:val="sv-SE"/>
        </w:rPr>
        <w:t xml:space="preserve">) </w:t>
      </w:r>
      <w:r w:rsidRPr="00A6176D">
        <w:rPr>
          <w:lang w:val="sv-SE"/>
        </w:rPr>
        <w:t>dan komitmen terhadap efektivitas program pendidikan</w:t>
      </w:r>
      <w:r w:rsidRPr="00A6176D">
        <w:rPr>
          <w:b/>
          <w:lang w:val="sv-SE"/>
        </w:rPr>
        <w:t xml:space="preserve"> </w:t>
      </w:r>
      <w:r w:rsidRPr="00A6176D">
        <w:rPr>
          <w:i/>
          <w:lang w:val="sv-SE"/>
        </w:rPr>
        <w:t>(</w:t>
      </w:r>
      <w:r w:rsidRPr="00A6176D">
        <w:rPr>
          <w:i/>
          <w:iCs/>
          <w:lang w:val="sv-SE"/>
        </w:rPr>
        <w:t>educational effectiveness</w:t>
      </w:r>
      <w:r w:rsidRPr="00A6176D">
        <w:rPr>
          <w:i/>
          <w:lang w:val="sv-SE"/>
        </w:rPr>
        <w:t>),</w:t>
      </w:r>
      <w:r w:rsidRPr="00A6176D">
        <w:rPr>
          <w:lang w:val="sv-SE"/>
        </w:rPr>
        <w:t xml:space="preserve"> yang dikemas dalam tujuh standar akreditasi, yaitu: </w:t>
      </w:r>
    </w:p>
    <w:p w:rsidR="00E74169" w:rsidRPr="00E74169" w:rsidRDefault="00E74169" w:rsidP="00F96F21">
      <w:pPr>
        <w:ind w:firstLine="720"/>
        <w:rPr>
          <w:lang w:val="sv-SE"/>
        </w:rPr>
      </w:pPr>
    </w:p>
    <w:p w:rsidR="00E74169" w:rsidRPr="00E74169" w:rsidRDefault="00A6176D" w:rsidP="00AC5954">
      <w:pPr>
        <w:pStyle w:val="BodyTextIndent"/>
        <w:tabs>
          <w:tab w:val="left" w:pos="1985"/>
        </w:tabs>
        <w:ind w:left="2160" w:hanging="1440"/>
        <w:rPr>
          <w:b w:val="0"/>
          <w:color w:val="000000"/>
          <w:sz w:val="24"/>
          <w:szCs w:val="24"/>
          <w:lang w:val="id-ID"/>
        </w:rPr>
      </w:pPr>
      <w:r w:rsidRPr="00A6176D">
        <w:rPr>
          <w:b w:val="0"/>
          <w:color w:val="000000"/>
          <w:sz w:val="24"/>
          <w:szCs w:val="24"/>
          <w:lang w:val="id-ID"/>
        </w:rPr>
        <w:t>Standar 1.     Visi</w:t>
      </w:r>
      <w:r w:rsidRPr="00A6176D">
        <w:rPr>
          <w:b w:val="0"/>
          <w:color w:val="000000"/>
          <w:sz w:val="24"/>
          <w:szCs w:val="24"/>
          <w:lang w:val="it-IT"/>
        </w:rPr>
        <w:t>, misi, tujuan dan sasaran, serta strategi</w:t>
      </w:r>
      <w:r w:rsidR="00AC5954">
        <w:rPr>
          <w:b w:val="0"/>
          <w:color w:val="000000"/>
          <w:sz w:val="24"/>
          <w:szCs w:val="24"/>
          <w:lang w:val="en-US"/>
        </w:rPr>
        <w:t xml:space="preserve"> </w:t>
      </w:r>
      <w:r w:rsidRPr="00A6176D">
        <w:rPr>
          <w:b w:val="0"/>
          <w:color w:val="000000"/>
          <w:sz w:val="24"/>
          <w:szCs w:val="24"/>
          <w:lang w:val="it-IT"/>
        </w:rPr>
        <w:t>pencapaian</w:t>
      </w:r>
      <w:r w:rsidRPr="00A6176D">
        <w:rPr>
          <w:b w:val="0"/>
          <w:color w:val="000000"/>
          <w:sz w:val="24"/>
          <w:szCs w:val="24"/>
          <w:lang w:val="id-ID"/>
        </w:rPr>
        <w:t xml:space="preserve"> </w:t>
      </w:r>
    </w:p>
    <w:p w:rsidR="00E74169" w:rsidRPr="00E74169" w:rsidRDefault="00A6176D" w:rsidP="00131CA2">
      <w:pPr>
        <w:pStyle w:val="BodyTextIndent"/>
        <w:tabs>
          <w:tab w:val="left" w:pos="1985"/>
        </w:tabs>
        <w:ind w:left="2160" w:hanging="1440"/>
        <w:jc w:val="left"/>
        <w:rPr>
          <w:b w:val="0"/>
          <w:color w:val="000000"/>
          <w:sz w:val="24"/>
          <w:szCs w:val="24"/>
          <w:lang w:val="id-ID"/>
        </w:rPr>
      </w:pPr>
      <w:r w:rsidRPr="00A6176D">
        <w:rPr>
          <w:b w:val="0"/>
          <w:color w:val="000000"/>
          <w:sz w:val="24"/>
          <w:szCs w:val="24"/>
          <w:lang w:val="id-ID"/>
        </w:rPr>
        <w:t>Standar 2.     Tata pamong, kepemimpinan, sistem pengelolaan, dan penjaminan mutu</w:t>
      </w:r>
    </w:p>
    <w:p w:rsidR="00E74169" w:rsidRPr="00E74169" w:rsidRDefault="00A6176D" w:rsidP="00131CA2">
      <w:pPr>
        <w:pStyle w:val="BodyTextIndent"/>
        <w:tabs>
          <w:tab w:val="left" w:pos="1985"/>
        </w:tabs>
        <w:ind w:left="2160" w:hanging="1440"/>
        <w:rPr>
          <w:b w:val="0"/>
          <w:color w:val="000000"/>
          <w:sz w:val="24"/>
          <w:szCs w:val="24"/>
          <w:lang w:val="id-ID"/>
        </w:rPr>
      </w:pPr>
      <w:r w:rsidRPr="00A6176D">
        <w:rPr>
          <w:b w:val="0"/>
          <w:color w:val="000000"/>
          <w:sz w:val="24"/>
          <w:szCs w:val="24"/>
          <w:lang w:val="id-ID"/>
        </w:rPr>
        <w:t xml:space="preserve">Standar 3.     </w:t>
      </w:r>
      <w:r w:rsidRPr="00A6176D">
        <w:rPr>
          <w:b w:val="0"/>
          <w:color w:val="000000"/>
          <w:sz w:val="24"/>
          <w:szCs w:val="24"/>
          <w:lang w:val="sv-SE"/>
        </w:rPr>
        <w:t>M</w:t>
      </w:r>
      <w:r w:rsidRPr="00A6176D">
        <w:rPr>
          <w:b w:val="0"/>
          <w:color w:val="000000"/>
          <w:sz w:val="24"/>
          <w:szCs w:val="24"/>
          <w:lang w:val="id-ID"/>
        </w:rPr>
        <w:t xml:space="preserve">ahasiswa dan </w:t>
      </w:r>
      <w:r w:rsidRPr="00A6176D">
        <w:rPr>
          <w:b w:val="0"/>
          <w:color w:val="000000"/>
          <w:sz w:val="24"/>
          <w:szCs w:val="24"/>
          <w:lang w:val="sv-SE"/>
        </w:rPr>
        <w:t>l</w:t>
      </w:r>
      <w:r w:rsidRPr="00A6176D">
        <w:rPr>
          <w:b w:val="0"/>
          <w:color w:val="000000"/>
          <w:sz w:val="24"/>
          <w:szCs w:val="24"/>
          <w:lang w:val="id-ID"/>
        </w:rPr>
        <w:t xml:space="preserve">ulusan </w:t>
      </w:r>
    </w:p>
    <w:p w:rsidR="00E74169" w:rsidRPr="00E74169" w:rsidRDefault="00A6176D" w:rsidP="00131CA2">
      <w:pPr>
        <w:pStyle w:val="BodyTextIndent"/>
        <w:tabs>
          <w:tab w:val="left" w:pos="1985"/>
        </w:tabs>
        <w:ind w:left="2160" w:hanging="1440"/>
        <w:rPr>
          <w:b w:val="0"/>
          <w:color w:val="000000"/>
          <w:sz w:val="24"/>
          <w:szCs w:val="24"/>
          <w:lang w:val="id-ID"/>
        </w:rPr>
      </w:pPr>
      <w:r w:rsidRPr="00A6176D">
        <w:rPr>
          <w:b w:val="0"/>
          <w:color w:val="000000"/>
          <w:sz w:val="24"/>
          <w:szCs w:val="24"/>
          <w:lang w:val="id-ID"/>
        </w:rPr>
        <w:t xml:space="preserve">Standar 4.     Sumber daya manusia </w:t>
      </w:r>
    </w:p>
    <w:p w:rsidR="00E74169" w:rsidRPr="00E74169" w:rsidRDefault="00A6176D" w:rsidP="00131CA2">
      <w:pPr>
        <w:pStyle w:val="BodyTextIndent"/>
        <w:tabs>
          <w:tab w:val="left" w:pos="1985"/>
        </w:tabs>
        <w:ind w:left="2160" w:hanging="1440"/>
        <w:jc w:val="left"/>
        <w:rPr>
          <w:b w:val="0"/>
          <w:color w:val="000000"/>
          <w:sz w:val="24"/>
          <w:szCs w:val="24"/>
          <w:lang w:val="id-ID"/>
        </w:rPr>
      </w:pPr>
      <w:r w:rsidRPr="00A6176D">
        <w:rPr>
          <w:b w:val="0"/>
          <w:color w:val="000000"/>
          <w:sz w:val="24"/>
          <w:szCs w:val="24"/>
          <w:lang w:val="id-ID"/>
        </w:rPr>
        <w:t>Standar 5.     Kurikulum, pembelajaran, dan suasana akademik</w:t>
      </w:r>
    </w:p>
    <w:p w:rsidR="00E74169" w:rsidRPr="00E74169" w:rsidRDefault="00A6176D" w:rsidP="00131CA2">
      <w:pPr>
        <w:pStyle w:val="BodyTextIndent"/>
        <w:tabs>
          <w:tab w:val="left" w:pos="1985"/>
        </w:tabs>
        <w:ind w:left="2160" w:hanging="1440"/>
        <w:jc w:val="left"/>
        <w:rPr>
          <w:b w:val="0"/>
          <w:color w:val="000000"/>
          <w:sz w:val="24"/>
          <w:szCs w:val="24"/>
          <w:lang w:val="id-ID"/>
        </w:rPr>
      </w:pPr>
      <w:r w:rsidRPr="00A6176D">
        <w:rPr>
          <w:b w:val="0"/>
          <w:color w:val="000000"/>
          <w:sz w:val="24"/>
          <w:szCs w:val="24"/>
          <w:lang w:val="id-ID"/>
        </w:rPr>
        <w:t xml:space="preserve">Standar 6.     </w:t>
      </w:r>
      <w:r w:rsidRPr="00A6176D">
        <w:rPr>
          <w:b w:val="0"/>
          <w:color w:val="000000"/>
          <w:sz w:val="24"/>
          <w:szCs w:val="24"/>
          <w:lang w:val="sv-SE"/>
        </w:rPr>
        <w:t>Pembiayaan, sarana dan prasarana, serta sistem informasi</w:t>
      </w:r>
    </w:p>
    <w:p w:rsidR="002C6BD1" w:rsidRDefault="00A6176D" w:rsidP="00AC5954">
      <w:pPr>
        <w:pStyle w:val="Heading3"/>
        <w:ind w:left="2127" w:hanging="1418"/>
        <w:jc w:val="left"/>
        <w:rPr>
          <w:b w:val="0"/>
          <w:color w:val="000000"/>
          <w:lang w:val="id-ID"/>
        </w:rPr>
      </w:pPr>
      <w:r w:rsidRPr="00A6176D">
        <w:rPr>
          <w:b w:val="0"/>
          <w:color w:val="000000"/>
          <w:lang w:val="id-ID"/>
        </w:rPr>
        <w:lastRenderedPageBreak/>
        <w:t>Standar 7.</w:t>
      </w:r>
      <w:r w:rsidR="00AC5954">
        <w:rPr>
          <w:b w:val="0"/>
          <w:color w:val="000000"/>
        </w:rPr>
        <w:t xml:space="preserve">     </w:t>
      </w:r>
      <w:r w:rsidRPr="00A6176D">
        <w:rPr>
          <w:b w:val="0"/>
          <w:color w:val="000000"/>
          <w:lang w:val="sv-SE"/>
        </w:rPr>
        <w:t>Penelitian</w:t>
      </w:r>
      <w:r w:rsidRPr="00A6176D">
        <w:rPr>
          <w:b w:val="0"/>
          <w:color w:val="000000"/>
          <w:lang w:val="id-ID"/>
        </w:rPr>
        <w:t xml:space="preserve">, </w:t>
      </w:r>
      <w:r w:rsidRPr="00A6176D">
        <w:rPr>
          <w:b w:val="0"/>
          <w:color w:val="000000"/>
          <w:lang w:val="sv-SE"/>
        </w:rPr>
        <w:t xml:space="preserve">pelayanan/pengabdian kepada masyarakat, </w:t>
      </w:r>
      <w:r w:rsidRPr="00A6176D">
        <w:rPr>
          <w:b w:val="0"/>
          <w:bCs w:val="0"/>
          <w:color w:val="000000"/>
          <w:lang w:val="sv-SE"/>
        </w:rPr>
        <w:t>dan kerjasama</w:t>
      </w:r>
    </w:p>
    <w:p w:rsidR="002C6BD1" w:rsidRDefault="002C6BD1">
      <w:pPr>
        <w:pStyle w:val="Heading3"/>
        <w:ind w:left="2127" w:hanging="1418"/>
        <w:rPr>
          <w:b w:val="0"/>
          <w:lang w:val="id-ID"/>
        </w:rPr>
      </w:pPr>
    </w:p>
    <w:p w:rsidR="002C6BD1" w:rsidRDefault="00A6176D">
      <w:pPr>
        <w:rPr>
          <w:lang w:val="id-ID"/>
        </w:rPr>
      </w:pPr>
      <w:r w:rsidRPr="00A6176D">
        <w:rPr>
          <w:lang w:val="id-ID"/>
        </w:rPr>
        <w:t>Standar tersebut di atas diintegrasikan dengan standar pendidikan dokter hewan Indonesia yang terdiri dari 9 standar kompetensi dokter hewan Indonesia, yang mengacu pada standar kompetensi OIE serta standar akreditasi American Veterinary Medical Association Council on Education (AVMA COE), European Association of Establishments for Veterinary Education (EAEVE), dan Australasian Veterinary Boards Council (AVBC).</w:t>
      </w:r>
    </w:p>
    <w:p w:rsidR="002C6BD1" w:rsidRDefault="002C6BD1">
      <w:pPr>
        <w:rPr>
          <w:lang w:val="id-ID"/>
        </w:rPr>
      </w:pPr>
    </w:p>
    <w:p w:rsidR="00E74169" w:rsidRPr="00E74169" w:rsidRDefault="00A6176D">
      <w:pPr>
        <w:rPr>
          <w:noProof/>
          <w:lang w:val="id-ID"/>
        </w:rPr>
      </w:pPr>
      <w:r w:rsidRPr="00A6176D">
        <w:rPr>
          <w:lang w:val="id-ID"/>
        </w:rPr>
        <w:t>Asesmen kinerja program studi didasarkan pada pemenuhan tuntutan standar akreditasi. Dokumen akreditasi program studi yang dapat diproses harus telah memenuhi persyaratan awal (eligibilitas) yang ditandai dengan adanya izin yang sah dan berlaku dalam penyelenggaraan program studi dari pejabat yang berwenang; memiliki anggaran dasar dan anggaran rumah tangga/statuta dan dokumen-dokumen rencana strategis atau rencana induk pengembangan yang menunjukkan dengan jelas visi, misi, tujuan dan sasaran program studi; nilai-nilai dasar yang dianut dan berbagai aspek mengenai organisasi dan pengelolaan program studi, proses pengambilan keputusan penyelenggaraan program studi, dan sistem jaminan mutu</w:t>
      </w:r>
      <w:r w:rsidRPr="00A6176D">
        <w:rPr>
          <w:noProof/>
          <w:lang w:val="id-ID"/>
        </w:rPr>
        <w:t>.</w:t>
      </w:r>
    </w:p>
    <w:p w:rsidR="00E74169" w:rsidRPr="00E74169" w:rsidRDefault="00E74169" w:rsidP="008F13FF">
      <w:pPr>
        <w:rPr>
          <w:lang w:val="id-ID"/>
        </w:rPr>
      </w:pPr>
    </w:p>
    <w:p w:rsidR="00E74169" w:rsidRPr="00E74169" w:rsidRDefault="00A6176D" w:rsidP="008F13FF">
      <w:pPr>
        <w:rPr>
          <w:lang w:val="sv-SE"/>
        </w:rPr>
      </w:pPr>
      <w:r w:rsidRPr="00A6176D">
        <w:rPr>
          <w:lang w:val="sv-SE"/>
        </w:rPr>
        <w:t>Deskripsi setiap standar akreditasi itu adalah sebagai berikut.</w:t>
      </w:r>
    </w:p>
    <w:p w:rsidR="00E74169" w:rsidRPr="00E74169" w:rsidRDefault="00E74169" w:rsidP="000D411F">
      <w:pPr>
        <w:rPr>
          <w:lang w:val="sv-SE"/>
        </w:rPr>
      </w:pPr>
    </w:p>
    <w:p w:rsidR="00E74169" w:rsidRPr="00E74169" w:rsidRDefault="00A6176D" w:rsidP="00B056A9">
      <w:pPr>
        <w:pStyle w:val="Heading3"/>
        <w:rPr>
          <w:lang w:val="it-IT"/>
        </w:rPr>
      </w:pPr>
      <w:bookmarkStart w:id="66" w:name="_Toc206386952"/>
      <w:bookmarkStart w:id="67" w:name="_Toc222646031"/>
      <w:r w:rsidRPr="00A6176D">
        <w:rPr>
          <w:lang w:val="it-IT"/>
        </w:rPr>
        <w:t>Standar 1</w:t>
      </w:r>
      <w:r w:rsidR="00E74169">
        <w:rPr>
          <w:lang w:val="id-ID"/>
        </w:rPr>
        <w:t>.</w:t>
      </w:r>
      <w:r w:rsidRPr="00A6176D">
        <w:rPr>
          <w:lang w:val="it-IT"/>
        </w:rPr>
        <w:t xml:space="preserve"> Visi, misi, tujuan dan sasaran, serta strategi pencapaian</w:t>
      </w:r>
    </w:p>
    <w:p w:rsidR="00E74169" w:rsidRPr="00E74169" w:rsidRDefault="00E74169" w:rsidP="00B056A9">
      <w:pPr>
        <w:rPr>
          <w:lang w:val="it-IT"/>
        </w:rPr>
      </w:pPr>
    </w:p>
    <w:p w:rsidR="00E74169" w:rsidRPr="00E74169" w:rsidRDefault="00E74169">
      <w:pPr>
        <w:rPr>
          <w:color w:val="0D0D0D"/>
          <w:lang w:val="id-ID"/>
        </w:rPr>
      </w:pPr>
      <w:r w:rsidRPr="00917F3B">
        <w:rPr>
          <w:color w:val="0D0D0D"/>
          <w:lang w:val="id-ID"/>
        </w:rPr>
        <w:t xml:space="preserve">Standar ini adalah acuan keunggulan mutu penyelenggaraan dan strategi </w:t>
      </w:r>
      <w:r w:rsidR="00A6176D" w:rsidRPr="00A6176D">
        <w:rPr>
          <w:color w:val="0D0D0D"/>
          <w:lang w:val="it-IT"/>
        </w:rPr>
        <w:t xml:space="preserve">program studi </w:t>
      </w:r>
      <w:r w:rsidRPr="00917F3B">
        <w:rPr>
          <w:color w:val="0D0D0D"/>
          <w:lang w:val="id-ID"/>
        </w:rPr>
        <w:t xml:space="preserve">untuk meraih </w:t>
      </w:r>
      <w:r w:rsidR="00A6176D" w:rsidRPr="00A6176D">
        <w:rPr>
          <w:color w:val="0D0D0D"/>
          <w:lang w:val="it-IT"/>
        </w:rPr>
        <w:t xml:space="preserve">cita-cita di </w:t>
      </w:r>
      <w:r w:rsidRPr="00917F3B">
        <w:rPr>
          <w:color w:val="0D0D0D"/>
          <w:lang w:val="id-ID"/>
        </w:rPr>
        <w:t>masa depan. Stra</w:t>
      </w:r>
      <w:r>
        <w:rPr>
          <w:color w:val="0D0D0D"/>
          <w:lang w:val="id-ID"/>
        </w:rPr>
        <w:t>tegi dan upaya pe</w:t>
      </w:r>
      <w:r w:rsidR="00A6176D" w:rsidRPr="00A6176D">
        <w:rPr>
          <w:color w:val="0D0D0D"/>
          <w:lang w:val="id-ID"/>
        </w:rPr>
        <w:t>r</w:t>
      </w:r>
      <w:r>
        <w:rPr>
          <w:color w:val="0D0D0D"/>
          <w:lang w:val="id-ID"/>
        </w:rPr>
        <w:t>wujudan</w:t>
      </w:r>
      <w:r w:rsidR="00A6176D" w:rsidRPr="00A6176D">
        <w:rPr>
          <w:color w:val="0D0D0D"/>
          <w:lang w:val="id-ID"/>
        </w:rPr>
        <w:t xml:space="preserve"> visi, </w:t>
      </w:r>
      <w:r>
        <w:rPr>
          <w:color w:val="0D0D0D"/>
          <w:lang w:val="id-ID"/>
        </w:rPr>
        <w:t>pelaksanaan</w:t>
      </w:r>
      <w:r w:rsidR="00A6176D" w:rsidRPr="00A6176D">
        <w:rPr>
          <w:color w:val="0D0D0D"/>
          <w:lang w:val="id-ID"/>
        </w:rPr>
        <w:t xml:space="preserve"> misi, dan pencapaian tujuannya</w:t>
      </w:r>
      <w:r>
        <w:rPr>
          <w:color w:val="0D0D0D"/>
          <w:lang w:val="id-ID"/>
        </w:rPr>
        <w:t>, dipahami</w:t>
      </w:r>
      <w:r w:rsidRPr="00917F3B">
        <w:rPr>
          <w:color w:val="0D0D0D"/>
          <w:lang w:val="id-ID"/>
        </w:rPr>
        <w:t xml:space="preserve"> dan didukung dengan penuh ko</w:t>
      </w:r>
      <w:r>
        <w:rPr>
          <w:color w:val="0D0D0D"/>
          <w:lang w:val="id-ID"/>
        </w:rPr>
        <w:t xml:space="preserve">mitmen serta </w:t>
      </w:r>
      <w:r w:rsidR="00A6176D" w:rsidRPr="00A6176D">
        <w:rPr>
          <w:color w:val="0D0D0D"/>
          <w:lang w:val="id-ID"/>
        </w:rPr>
        <w:t xml:space="preserve">melibatkan </w:t>
      </w:r>
      <w:r>
        <w:rPr>
          <w:color w:val="0D0D0D"/>
          <w:lang w:val="id-ID"/>
        </w:rPr>
        <w:t xml:space="preserve">partisipasi </w:t>
      </w:r>
      <w:r w:rsidRPr="00917F3B">
        <w:rPr>
          <w:color w:val="0D0D0D"/>
          <w:lang w:val="id-ID"/>
        </w:rPr>
        <w:t xml:space="preserve">seluruh pemangku kepentingannya. Seluruh rumusan yang ada mudah </w:t>
      </w:r>
      <w:r>
        <w:rPr>
          <w:color w:val="0D0D0D"/>
          <w:lang w:val="id-ID"/>
        </w:rPr>
        <w:t>dipahami</w:t>
      </w:r>
      <w:r w:rsidRPr="00917F3B">
        <w:rPr>
          <w:color w:val="0D0D0D"/>
          <w:lang w:val="id-ID"/>
        </w:rPr>
        <w:t>,</w:t>
      </w:r>
      <w:r>
        <w:rPr>
          <w:color w:val="0D0D0D"/>
          <w:lang w:val="id-ID"/>
        </w:rPr>
        <w:t xml:space="preserve"> dijabarkan secara logis, </w:t>
      </w:r>
      <w:r w:rsidR="00A6176D" w:rsidRPr="00A6176D">
        <w:rPr>
          <w:color w:val="0D0D0D"/>
          <w:lang w:val="id-ID"/>
        </w:rPr>
        <w:t>berurutan</w:t>
      </w:r>
      <w:r w:rsidRPr="00917F3B">
        <w:rPr>
          <w:color w:val="0D0D0D"/>
          <w:lang w:val="id-ID"/>
        </w:rPr>
        <w:t xml:space="preserve"> dan pengaturan langkah-langkahnya mengikuti alur </w:t>
      </w:r>
      <w:r>
        <w:rPr>
          <w:color w:val="0D0D0D"/>
          <w:lang w:val="id-ID"/>
        </w:rPr>
        <w:t>pikir</w:t>
      </w:r>
      <w:r w:rsidRPr="00917F3B">
        <w:rPr>
          <w:color w:val="0D0D0D"/>
          <w:lang w:val="id-ID"/>
        </w:rPr>
        <w:t xml:space="preserve"> (logika) yang secara akademik wajar. </w:t>
      </w:r>
    </w:p>
    <w:p w:rsidR="00E74169" w:rsidRPr="00E74169" w:rsidRDefault="00E74169" w:rsidP="00B056A9">
      <w:pPr>
        <w:rPr>
          <w:color w:val="0D0D0D"/>
          <w:lang w:val="id-ID"/>
        </w:rPr>
      </w:pPr>
    </w:p>
    <w:p w:rsidR="00E74169" w:rsidRPr="00E74169" w:rsidRDefault="00E74169">
      <w:pPr>
        <w:rPr>
          <w:color w:val="0D0D0D"/>
          <w:lang w:val="id-ID"/>
        </w:rPr>
      </w:pPr>
      <w:r w:rsidRPr="00917F3B">
        <w:rPr>
          <w:color w:val="0D0D0D"/>
          <w:lang w:val="id-ID"/>
        </w:rPr>
        <w:t xml:space="preserve">Strategi yang dirumuskan </w:t>
      </w:r>
      <w:r w:rsidR="00A6176D" w:rsidRPr="00A6176D">
        <w:rPr>
          <w:color w:val="0D0D0D"/>
          <w:lang w:val="id-ID"/>
        </w:rPr>
        <w:t>berdasarkan</w:t>
      </w:r>
      <w:r w:rsidRPr="00917F3B">
        <w:rPr>
          <w:color w:val="0D0D0D"/>
          <w:lang w:val="id-ID"/>
        </w:rPr>
        <w:t xml:space="preserve"> analisis kondisi yang komprehensif, menggunakan metode dan instrumen yang sahih dan andal, sehingga menghasilkan landasan langkah-langkah pelaksanaan dan kinerja yang urut-urutannya sistematis, saling berkontribusi dan berkesinambungan. Kesuksesan di salah satu sub-sistem berkontribusi dan ditindaklanjuti oleh sub-sistem yang seharusnya menindaklanjuti. Strategi serta keberhasilan pelaksanaannya diukur dengan ukuran-ukuran yang mudah </w:t>
      </w:r>
      <w:r>
        <w:rPr>
          <w:color w:val="0D0D0D"/>
          <w:lang w:val="id-ID"/>
        </w:rPr>
        <w:t>dipahami</w:t>
      </w:r>
      <w:r w:rsidRPr="00917F3B">
        <w:rPr>
          <w:color w:val="0D0D0D"/>
          <w:lang w:val="id-ID"/>
        </w:rPr>
        <w:t xml:space="preserve"> seluruh pemangku kepentingan, sehingga visi yang diajukan benar-benar visi, bukan mimpi dan </w:t>
      </w:r>
      <w:r w:rsidR="00A6176D" w:rsidRPr="00A6176D">
        <w:rPr>
          <w:color w:val="0D0D0D"/>
          <w:lang w:val="id-ID"/>
        </w:rPr>
        <w:t>k</w:t>
      </w:r>
      <w:r w:rsidRPr="00917F3B">
        <w:rPr>
          <w:color w:val="0D0D0D"/>
          <w:lang w:val="id-ID"/>
        </w:rPr>
        <w:t>iasan (</w:t>
      </w:r>
      <w:r w:rsidRPr="00917F3B">
        <w:rPr>
          <w:i/>
          <w:color w:val="0D0D0D"/>
          <w:lang w:val="id-ID"/>
        </w:rPr>
        <w:t>platitude</w:t>
      </w:r>
      <w:r w:rsidRPr="00917F3B">
        <w:rPr>
          <w:color w:val="0D0D0D"/>
          <w:lang w:val="id-ID"/>
        </w:rPr>
        <w:t xml:space="preserve">). </w:t>
      </w:r>
    </w:p>
    <w:p w:rsidR="00E74169" w:rsidRPr="00E74169" w:rsidRDefault="00E74169" w:rsidP="00B056A9">
      <w:pPr>
        <w:rPr>
          <w:color w:val="0D0D0D"/>
          <w:lang w:val="id-ID"/>
        </w:rPr>
      </w:pPr>
    </w:p>
    <w:p w:rsidR="00E74169" w:rsidRDefault="00E74169">
      <w:pPr>
        <w:rPr>
          <w:color w:val="0D0D0D"/>
          <w:lang w:val="id-ID"/>
        </w:rPr>
      </w:pPr>
      <w:r w:rsidRPr="00917F3B">
        <w:rPr>
          <w:color w:val="0D0D0D"/>
          <w:lang w:val="id-ID"/>
        </w:rPr>
        <w:t>Keberhasilan pelaksanaan misi menjadi cerminan pe</w:t>
      </w:r>
      <w:r w:rsidR="00A6176D" w:rsidRPr="00A6176D">
        <w:rPr>
          <w:color w:val="0D0D0D"/>
          <w:lang w:val="fi-FI"/>
        </w:rPr>
        <w:t>r</w:t>
      </w:r>
      <w:r w:rsidRPr="00917F3B">
        <w:rPr>
          <w:color w:val="0D0D0D"/>
          <w:lang w:val="id-ID"/>
        </w:rPr>
        <w:t xml:space="preserve">wujudan visi. Keberhasilan pencapaian tujuan dengan sasaran yang memenuhi syarat rumusan yang baik, menjadi cerminan keterlaksanaan misi dan strategi dengan baik. Dengan demikian, rumusan visi, misi, tujuan dan strategi merupakan satu kesatuan wujud cerminan integritas yang terintegrasi dari </w:t>
      </w:r>
      <w:r>
        <w:rPr>
          <w:color w:val="0D0D0D"/>
          <w:lang w:val="id-ID"/>
        </w:rPr>
        <w:t xml:space="preserve">program studi </w:t>
      </w:r>
      <w:r w:rsidRPr="00917F3B">
        <w:rPr>
          <w:color w:val="0D0D0D"/>
          <w:lang w:val="id-ID"/>
        </w:rPr>
        <w:t>yang bersangkutan.</w:t>
      </w:r>
    </w:p>
    <w:p w:rsidR="00E74169" w:rsidRPr="00E74169" w:rsidRDefault="00E74169" w:rsidP="00B056A9">
      <w:pPr>
        <w:rPr>
          <w:rFonts w:ascii="Calibri" w:hAnsi="Calibri"/>
          <w:color w:val="0D0D0D"/>
          <w:lang w:val="id-ID"/>
        </w:rPr>
      </w:pPr>
    </w:p>
    <w:p w:rsidR="00E74169" w:rsidRPr="00E74169" w:rsidRDefault="00A6176D" w:rsidP="00B056A9">
      <w:pPr>
        <w:pStyle w:val="Heading3"/>
        <w:ind w:left="1260" w:hanging="1260"/>
        <w:jc w:val="left"/>
        <w:rPr>
          <w:lang w:val="id-ID"/>
        </w:rPr>
      </w:pPr>
      <w:r w:rsidRPr="00A6176D">
        <w:rPr>
          <w:lang w:val="id-ID"/>
        </w:rPr>
        <w:lastRenderedPageBreak/>
        <w:t>Standar 2</w:t>
      </w:r>
      <w:r w:rsidR="00E74169">
        <w:rPr>
          <w:lang w:val="id-ID"/>
        </w:rPr>
        <w:t>.</w:t>
      </w:r>
      <w:r w:rsidRPr="00A6176D">
        <w:rPr>
          <w:lang w:val="id-ID"/>
        </w:rPr>
        <w:t xml:space="preserve"> </w:t>
      </w:r>
      <w:r w:rsidR="00E74169" w:rsidRPr="00E66382">
        <w:rPr>
          <w:lang w:val="id-ID"/>
        </w:rPr>
        <w:t>Tata</w:t>
      </w:r>
      <w:r w:rsidRPr="00A6176D">
        <w:rPr>
          <w:lang w:val="id-ID"/>
        </w:rPr>
        <w:t xml:space="preserve"> </w:t>
      </w:r>
      <w:r w:rsidR="00E74169" w:rsidRPr="00E66382">
        <w:rPr>
          <w:lang w:val="id-ID"/>
        </w:rPr>
        <w:t>pamong</w:t>
      </w:r>
      <w:r w:rsidRPr="00A6176D">
        <w:rPr>
          <w:lang w:val="id-ID"/>
        </w:rPr>
        <w:t xml:space="preserve">, </w:t>
      </w:r>
      <w:r w:rsidR="00E74169" w:rsidRPr="00E66382">
        <w:rPr>
          <w:lang w:val="id-ID"/>
        </w:rPr>
        <w:t>kepemimpinan</w:t>
      </w:r>
      <w:r w:rsidRPr="00A6176D">
        <w:rPr>
          <w:lang w:val="id-ID"/>
        </w:rPr>
        <w:t>, sistem pengelolaan, dan penjaminan mutu</w:t>
      </w:r>
    </w:p>
    <w:p w:rsidR="00E74169" w:rsidRPr="00E74169" w:rsidRDefault="00E74169" w:rsidP="00B056A9">
      <w:pPr>
        <w:rPr>
          <w:lang w:val="id-ID"/>
        </w:rPr>
      </w:pPr>
    </w:p>
    <w:p w:rsidR="00E74169" w:rsidRPr="00E74169" w:rsidRDefault="00A6176D">
      <w:pPr>
        <w:rPr>
          <w:noProof/>
          <w:color w:val="000000"/>
          <w:lang w:val="id-ID"/>
        </w:rPr>
      </w:pPr>
      <w:r w:rsidRPr="00A6176D">
        <w:rPr>
          <w:bCs/>
          <w:color w:val="000000"/>
          <w:lang w:val="id-ID"/>
        </w:rPr>
        <w:t xml:space="preserve">Standar ini adalah acuan keunggulan mutu tata pamong </w:t>
      </w:r>
      <w:r w:rsidRPr="00A6176D">
        <w:rPr>
          <w:bCs/>
          <w:i/>
          <w:color w:val="000000"/>
          <w:lang w:val="id-ID"/>
        </w:rPr>
        <w:t>(governance)</w:t>
      </w:r>
      <w:r w:rsidRPr="00A6176D">
        <w:rPr>
          <w:bCs/>
          <w:color w:val="000000"/>
          <w:lang w:val="id-ID"/>
        </w:rPr>
        <w:t xml:space="preserve">, kepemimpinan, sistem pengelolaan, dan sistem penjaminan mutu program studi  sebagai satu kesatuan yang terintegrasi yang menjadi kunci penting bagi keberhasilan  dalam </w:t>
      </w:r>
      <w:r w:rsidRPr="00A6176D">
        <w:rPr>
          <w:noProof/>
          <w:color w:val="000000"/>
          <w:lang w:val="id-ID"/>
        </w:rPr>
        <w:t>mewujudkan visi, melaksanakan misi, dan mencapai tujuan yang dicita-citakan.</w:t>
      </w:r>
    </w:p>
    <w:p w:rsidR="00E74169" w:rsidRPr="00E74169" w:rsidRDefault="00E74169" w:rsidP="00B056A9">
      <w:pPr>
        <w:rPr>
          <w:noProof/>
          <w:color w:val="000000"/>
          <w:lang w:val="id-ID"/>
        </w:rPr>
      </w:pPr>
    </w:p>
    <w:p w:rsidR="00E74169" w:rsidRPr="00E74169" w:rsidRDefault="00A6176D">
      <w:pPr>
        <w:rPr>
          <w:noProof/>
          <w:color w:val="000000"/>
          <w:lang w:val="id-ID"/>
        </w:rPr>
      </w:pPr>
      <w:r w:rsidRPr="00A6176D">
        <w:rPr>
          <w:noProof/>
          <w:color w:val="000000"/>
          <w:lang w:val="id-ID"/>
        </w:rPr>
        <w:t xml:space="preserve">Tata pamong adalah sistem yang menjamin penyelenggaraan program studi  dalam memenuhi prinsip-prinsip kredibilitas, transparansi, akuntabilitas, tanggung jawab, dan keadilan. Tata pamong dikembangkan berdasarkan nilai-nilai moral dan etika, serta norma-norma dan nilai akademik. Dalam hubungannya dengan lingkungan eksternal, tata pamong yang baik mampu menciptakan hubungan saling membutuhkan dan saling menguntungkan antara program studi dengan para pemangku kepentingan. Tata pamong dan kepemimpinan yang baik memerlukan dukungan sistem pengelolaan yang baik. </w:t>
      </w:r>
    </w:p>
    <w:p w:rsidR="00E74169" w:rsidRPr="00E74169" w:rsidRDefault="00E74169" w:rsidP="00B056A9">
      <w:pPr>
        <w:autoSpaceDE w:val="0"/>
        <w:autoSpaceDN w:val="0"/>
        <w:adjustRightInd w:val="0"/>
        <w:rPr>
          <w:color w:val="000000"/>
          <w:lang w:val="id-ID"/>
        </w:rPr>
      </w:pPr>
    </w:p>
    <w:p w:rsidR="00E74169" w:rsidRPr="00E74169" w:rsidRDefault="00A6176D">
      <w:pPr>
        <w:autoSpaceDE w:val="0"/>
        <w:autoSpaceDN w:val="0"/>
        <w:adjustRightInd w:val="0"/>
        <w:rPr>
          <w:color w:val="000000"/>
          <w:lang w:val="id-ID"/>
        </w:rPr>
      </w:pPr>
      <w:r w:rsidRPr="00A6176D">
        <w:rPr>
          <w:color w:val="000000"/>
          <w:lang w:val="id-ID"/>
        </w:rPr>
        <w:t>Sistem  pengelolaan adalah suatu pendekatan sistematik untuk mengelola: sumber daya, infrastruktur, proses, kegiatan, dan manusia.  Manajemen mutu adalah kegiatan untuk memenuhi kebutuhan dan permintaan pemangku kepentingan serta memenuhi persyaratan peraturan perundang-undangan serta upaya-upaya untuk meningkatkan kinerja organisasi.  Termasuk di dalamnya langkah-langkah yang harus diambil untuk meminimalkan akibat dari kelemahan mutu produk dan untuk meningkatkan mutu secara berkelanjutan.</w:t>
      </w:r>
    </w:p>
    <w:p w:rsidR="00E74169" w:rsidRPr="00E74169" w:rsidRDefault="00E74169" w:rsidP="00B056A9">
      <w:pPr>
        <w:autoSpaceDE w:val="0"/>
        <w:autoSpaceDN w:val="0"/>
        <w:adjustRightInd w:val="0"/>
        <w:rPr>
          <w:color w:val="000000"/>
          <w:lang w:val="id-ID"/>
        </w:rPr>
      </w:pPr>
    </w:p>
    <w:p w:rsidR="00E74169" w:rsidRPr="00E74169" w:rsidRDefault="00A6176D">
      <w:pPr>
        <w:autoSpaceDE w:val="0"/>
        <w:autoSpaceDN w:val="0"/>
        <w:adjustRightInd w:val="0"/>
        <w:rPr>
          <w:color w:val="000000"/>
          <w:lang w:val="id-ID"/>
        </w:rPr>
      </w:pPr>
      <w:r w:rsidRPr="00A6176D">
        <w:rPr>
          <w:color w:val="000000"/>
          <w:lang w:val="id-ID"/>
        </w:rPr>
        <w:t xml:space="preserve">Penjaminan mutu adalah proses penetapan dan pemenuhan  standar mutu pengelolaan program studi secara konsisten dan berkelanjutan, sehingga semua pemangku kepentingan memperoleh kepuasan. Sistem penjaminan mutu   pada umumnya merupakan cerminan sistem pengelolaan masukan, proses, keluaran, hasil, dampak, umpan, dan balikan untuk menjamin mutu penyelenggaraan akademik. </w:t>
      </w:r>
      <w:r w:rsidR="00E74169" w:rsidRPr="00B93CF1">
        <w:rPr>
          <w:bCs/>
          <w:color w:val="0D0D0D"/>
          <w:lang w:val="id-ID"/>
        </w:rPr>
        <w:t xml:space="preserve">Sistem penjaminan mutu harus mencerminkan pelaksanaan </w:t>
      </w:r>
      <w:r w:rsidR="00E74169" w:rsidRPr="00B93CF1">
        <w:rPr>
          <w:bCs/>
          <w:i/>
          <w:color w:val="0D0D0D"/>
          <w:lang w:val="id-ID"/>
        </w:rPr>
        <w:t>continuous quality improvement</w:t>
      </w:r>
      <w:r w:rsidR="00E74169" w:rsidRPr="00B93CF1">
        <w:rPr>
          <w:bCs/>
          <w:color w:val="0D0D0D"/>
          <w:lang w:val="id-ID"/>
        </w:rPr>
        <w:t xml:space="preserve"> pada semua rangkaian sistem manajemen mutu (</w:t>
      </w:r>
      <w:r w:rsidR="00E74169" w:rsidRPr="00B93CF1">
        <w:rPr>
          <w:bCs/>
          <w:i/>
          <w:iCs/>
          <w:color w:val="0D0D0D"/>
          <w:lang w:val="id-ID"/>
        </w:rPr>
        <w:t xml:space="preserve">quality management </w:t>
      </w:r>
      <w:r w:rsidR="00E74169">
        <w:rPr>
          <w:bCs/>
          <w:i/>
          <w:iCs/>
          <w:color w:val="0D0D0D"/>
          <w:lang w:val="id-ID"/>
        </w:rPr>
        <w:t>s</w:t>
      </w:r>
      <w:r w:rsidRPr="00A6176D">
        <w:rPr>
          <w:bCs/>
          <w:i/>
          <w:iCs/>
          <w:color w:val="0D0D0D"/>
          <w:lang w:val="id-ID"/>
        </w:rPr>
        <w:t>y</w:t>
      </w:r>
      <w:r w:rsidR="00E74169">
        <w:rPr>
          <w:bCs/>
          <w:i/>
          <w:iCs/>
          <w:color w:val="0D0D0D"/>
          <w:lang w:val="id-ID"/>
        </w:rPr>
        <w:t>stem</w:t>
      </w:r>
      <w:r w:rsidR="00E74169" w:rsidRPr="00B93CF1">
        <w:rPr>
          <w:bCs/>
          <w:i/>
          <w:iCs/>
          <w:color w:val="0D0D0D"/>
          <w:lang w:val="id-ID"/>
        </w:rPr>
        <w:t>)</w:t>
      </w:r>
      <w:r w:rsidR="00E74169">
        <w:rPr>
          <w:bCs/>
          <w:color w:val="0D0D0D"/>
          <w:lang w:val="id-ID"/>
        </w:rPr>
        <w:t xml:space="preserve"> dalam rangka memenuhi kepuasan pe</w:t>
      </w:r>
      <w:r w:rsidRPr="00A6176D">
        <w:rPr>
          <w:bCs/>
          <w:color w:val="0D0D0D"/>
          <w:lang w:val="id-ID"/>
        </w:rPr>
        <w:t>langgan</w:t>
      </w:r>
      <w:r w:rsidR="00E74169" w:rsidRPr="00B93CF1">
        <w:rPr>
          <w:bCs/>
          <w:color w:val="0D0D0D"/>
          <w:lang w:val="id-ID"/>
        </w:rPr>
        <w:t xml:space="preserve"> (</w:t>
      </w:r>
      <w:r w:rsidR="00E74169" w:rsidRPr="00B93CF1">
        <w:rPr>
          <w:bCs/>
          <w:i/>
          <w:color w:val="0D0D0D"/>
          <w:lang w:val="id-ID"/>
        </w:rPr>
        <w:t>customer satisfaction</w:t>
      </w:r>
      <w:r w:rsidR="00E74169" w:rsidRPr="00B93CF1">
        <w:rPr>
          <w:bCs/>
          <w:color w:val="0D0D0D"/>
          <w:lang w:val="id-ID"/>
        </w:rPr>
        <w:t xml:space="preserve">). </w:t>
      </w:r>
    </w:p>
    <w:p w:rsidR="00E74169" w:rsidRPr="00E74169" w:rsidRDefault="00E74169" w:rsidP="00B056A9">
      <w:pPr>
        <w:ind w:left="540"/>
        <w:rPr>
          <w:lang w:val="id-ID"/>
        </w:rPr>
      </w:pPr>
    </w:p>
    <w:p w:rsidR="00E74169" w:rsidRPr="00E74169" w:rsidRDefault="00A6176D" w:rsidP="00B056A9">
      <w:pPr>
        <w:pStyle w:val="Heading3"/>
        <w:rPr>
          <w:lang w:val="id-ID"/>
        </w:rPr>
      </w:pPr>
      <w:r w:rsidRPr="00A6176D">
        <w:rPr>
          <w:lang w:val="id-ID"/>
        </w:rPr>
        <w:t>Standar 3</w:t>
      </w:r>
      <w:r w:rsidR="00E74169">
        <w:rPr>
          <w:lang w:val="id-ID"/>
        </w:rPr>
        <w:t>.</w:t>
      </w:r>
      <w:r w:rsidRPr="00A6176D">
        <w:rPr>
          <w:lang w:val="id-ID"/>
        </w:rPr>
        <w:t xml:space="preserve"> M</w:t>
      </w:r>
      <w:r w:rsidR="00E74169" w:rsidRPr="00E66382">
        <w:rPr>
          <w:lang w:val="id-ID"/>
        </w:rPr>
        <w:t xml:space="preserve">ahasiswa dan </w:t>
      </w:r>
      <w:r w:rsidRPr="00A6176D">
        <w:rPr>
          <w:lang w:val="id-ID"/>
        </w:rPr>
        <w:t>l</w:t>
      </w:r>
      <w:r w:rsidR="00E74169" w:rsidRPr="00E66382">
        <w:rPr>
          <w:lang w:val="id-ID"/>
        </w:rPr>
        <w:t>ulusan</w:t>
      </w:r>
    </w:p>
    <w:p w:rsidR="00E74169" w:rsidRPr="00E74169" w:rsidRDefault="00E74169" w:rsidP="00B056A9">
      <w:pPr>
        <w:widowControl w:val="0"/>
        <w:autoSpaceDE w:val="0"/>
        <w:autoSpaceDN w:val="0"/>
        <w:adjustRightInd w:val="0"/>
        <w:rPr>
          <w:lang w:val="id-ID"/>
        </w:rPr>
      </w:pPr>
    </w:p>
    <w:p w:rsidR="00E74169" w:rsidRPr="00E74169" w:rsidRDefault="00A6176D">
      <w:pPr>
        <w:widowControl w:val="0"/>
        <w:autoSpaceDE w:val="0"/>
        <w:autoSpaceDN w:val="0"/>
        <w:adjustRightInd w:val="0"/>
        <w:rPr>
          <w:color w:val="000000"/>
          <w:lang w:val="id-ID"/>
        </w:rPr>
      </w:pPr>
      <w:r w:rsidRPr="00A6176D">
        <w:rPr>
          <w:color w:val="000000"/>
          <w:lang w:val="id-ID"/>
        </w:rPr>
        <w:t>Standar ini merupakan acuan keunggulan mutu mahasiswa dan lulusan yang terkait erat dengan mutu calon mahasiswa. Program studi harus memiliki sistem seleksi yang andal, akuntabel, transparan, dapat dipertanggungjawabkan, dan adil kepada seluruh pemangku kepentingan (</w:t>
      </w:r>
      <w:r w:rsidRPr="00A6176D">
        <w:rPr>
          <w:i/>
          <w:color w:val="000000"/>
          <w:lang w:val="id-ID"/>
        </w:rPr>
        <w:t>stakeholders</w:t>
      </w:r>
      <w:r w:rsidRPr="00A6176D">
        <w:rPr>
          <w:color w:val="000000"/>
          <w:lang w:val="id-ID"/>
        </w:rPr>
        <w:t xml:space="preserve">).  </w:t>
      </w:r>
    </w:p>
    <w:p w:rsidR="00E74169" w:rsidRPr="00E74169" w:rsidRDefault="00E74169" w:rsidP="00B056A9">
      <w:pPr>
        <w:widowControl w:val="0"/>
        <w:autoSpaceDE w:val="0"/>
        <w:autoSpaceDN w:val="0"/>
        <w:adjustRightInd w:val="0"/>
        <w:rPr>
          <w:color w:val="000000"/>
          <w:lang w:val="id-ID"/>
        </w:rPr>
      </w:pPr>
    </w:p>
    <w:p w:rsidR="00E74169" w:rsidRPr="00E74169" w:rsidRDefault="00A6176D">
      <w:pPr>
        <w:widowControl w:val="0"/>
        <w:autoSpaceDE w:val="0"/>
        <w:autoSpaceDN w:val="0"/>
        <w:adjustRightInd w:val="0"/>
        <w:rPr>
          <w:noProof/>
          <w:color w:val="000000"/>
          <w:lang w:val="id-ID"/>
        </w:rPr>
      </w:pPr>
      <w:r w:rsidRPr="00A6176D">
        <w:rPr>
          <w:color w:val="000000"/>
          <w:lang w:val="id-ID"/>
        </w:rPr>
        <w:t xml:space="preserve">Di dalam standar ini program studi harus memiliki fokus dan komitmen yang tinggi terhadap mutu penyelenggaraan proses tahap akademik dan tahap profesi (pendidikan, penelitian, dan pelayanan/pengabdian kepada masyarakat) dalam rangka memberikan kompetensi yang dibutuhkan mahasiswa untuk menjadi lulusan yang mampu bersaing. Standar ini juga mencakup bagaimana seharusnya program studi memperlakukan dan memberikan layanan prima kepada mahasiswa dan lulusannya, termasuk di dalamnya </w:t>
      </w:r>
      <w:r w:rsidRPr="00A6176D">
        <w:rPr>
          <w:noProof/>
          <w:color w:val="000000"/>
          <w:lang w:val="id-ID"/>
        </w:rPr>
        <w:t xml:space="preserve">segala sesuatu yang berkenaan dengan upaya </w:t>
      </w:r>
      <w:r w:rsidRPr="00A6176D">
        <w:rPr>
          <w:noProof/>
          <w:color w:val="000000"/>
          <w:lang w:val="id-ID"/>
        </w:rPr>
        <w:lastRenderedPageBreak/>
        <w:t>untuk memperoleh mahasiswa yang bermutu tinggi melalui sistem dan program rekrutmen, seleksi, pemberian layanan akademik/fisik/sosial-pribadi, monitoring dan evaluasi keberhasilan mahasiswa (</w:t>
      </w:r>
      <w:r w:rsidRPr="00A6176D">
        <w:rPr>
          <w:i/>
          <w:noProof/>
          <w:color w:val="000000"/>
          <w:lang w:val="id-ID"/>
        </w:rPr>
        <w:t>outcome</w:t>
      </w:r>
      <w:r w:rsidRPr="00A6176D">
        <w:rPr>
          <w:noProof/>
          <w:color w:val="000000"/>
          <w:lang w:val="id-ID"/>
        </w:rPr>
        <w:t>) dalam menempuh, penelaahan kebutuhan dan kepuasan mahasiswa serta pemangku kepentingan. Dengan demikian mampu menghasilkan lulusan yang bermutu tinggi, dan memiliki kompetensi yang sesuai dengan kebutuhan dan tuntutan pemangku kepentingan.</w:t>
      </w:r>
    </w:p>
    <w:p w:rsidR="00E74169" w:rsidRPr="00E74169" w:rsidRDefault="00E74169" w:rsidP="00B056A9">
      <w:pPr>
        <w:widowControl w:val="0"/>
        <w:autoSpaceDE w:val="0"/>
        <w:autoSpaceDN w:val="0"/>
        <w:adjustRightInd w:val="0"/>
        <w:rPr>
          <w:noProof/>
          <w:color w:val="000000"/>
          <w:lang w:val="id-ID"/>
        </w:rPr>
      </w:pPr>
    </w:p>
    <w:p w:rsidR="00E74169" w:rsidRPr="00E74169" w:rsidRDefault="00A6176D">
      <w:pPr>
        <w:widowControl w:val="0"/>
        <w:autoSpaceDE w:val="0"/>
        <w:autoSpaceDN w:val="0"/>
        <w:adjustRightInd w:val="0"/>
        <w:rPr>
          <w:noProof/>
          <w:color w:val="000000"/>
          <w:lang w:val="id-ID"/>
        </w:rPr>
      </w:pPr>
      <w:r w:rsidRPr="00A6176D">
        <w:rPr>
          <w:noProof/>
          <w:color w:val="000000"/>
          <w:lang w:val="id-ID"/>
        </w:rPr>
        <w:t>Mahasiswa adalah kelompok pemangku kepentingan internal yang harus mendapatkan manfaat, dan sekaligus sebagai pelaku proses pembentukan nilai tambah dalam penyelenggaraan kegiatan/program akademik dan profesi yang bermutu tinggi. Mahasiswa merupakan pembelajar yang membutuhkan pengembangan diri secara holistik yang mencakup unsur fisik, mental, dan kepribadian sebagai sumber daya manusia yang bermutu di masa depan. Oleh karena itu, selain layanan akademik, mahasiswa perlu mendapatkan layanan pengembangan minat dan bakat dalam bidang spiritual, seni budaya, olahraga, kepekaan sosial, pelestarian lingkungan hidup, serta bidang kreativitas lainnya. Mahasiswa perlu memiliki nilai-nilai profesionalisme, kemampuan adaptif, kreatif dan inovatif dalam mempersiapkan diri memasuki dunia profesi dan atau dunia kerja.</w:t>
      </w:r>
    </w:p>
    <w:p w:rsidR="00E74169" w:rsidRPr="00E74169" w:rsidRDefault="00E74169" w:rsidP="00B056A9">
      <w:pPr>
        <w:rPr>
          <w:bCs/>
          <w:iCs/>
          <w:color w:val="000000"/>
          <w:lang w:val="id-ID"/>
        </w:rPr>
      </w:pPr>
    </w:p>
    <w:p w:rsidR="00E74169" w:rsidRPr="00E74169" w:rsidRDefault="00A6176D">
      <w:pPr>
        <w:rPr>
          <w:color w:val="000000"/>
          <w:lang w:val="id-ID"/>
        </w:rPr>
      </w:pPr>
      <w:r w:rsidRPr="00A6176D">
        <w:rPr>
          <w:bCs/>
          <w:iCs/>
          <w:color w:val="000000"/>
          <w:lang w:val="id-ID"/>
        </w:rPr>
        <w:t xml:space="preserve">Lulusan adalah status yang dicapai mahasiswa setelah menyelesaikan proses pendidikan sesuai dengan persyaratan kelulusan yang ditetapkan. Sebagai salah satu keluaran langsung dari proses pendidikan yang dilakukan oleh program studi, lulusan yang bermutu memiliki ciri penguasaan kompetensi akademik termasuk </w:t>
      </w:r>
      <w:r w:rsidRPr="00A6176D">
        <w:rPr>
          <w:bCs/>
          <w:i/>
          <w:iCs/>
          <w:color w:val="000000"/>
          <w:lang w:val="id-ID"/>
        </w:rPr>
        <w:t>hard skills</w:t>
      </w:r>
      <w:r w:rsidRPr="00A6176D">
        <w:rPr>
          <w:bCs/>
          <w:iCs/>
          <w:color w:val="000000"/>
          <w:lang w:val="id-ID"/>
        </w:rPr>
        <w:t xml:space="preserve"> dan </w:t>
      </w:r>
      <w:r w:rsidRPr="00A6176D">
        <w:rPr>
          <w:bCs/>
          <w:i/>
          <w:iCs/>
          <w:color w:val="000000"/>
          <w:lang w:val="id-ID"/>
        </w:rPr>
        <w:t>soft skills</w:t>
      </w:r>
      <w:r w:rsidRPr="00A6176D">
        <w:rPr>
          <w:bCs/>
          <w:iCs/>
          <w:color w:val="000000"/>
          <w:lang w:val="id-ID"/>
        </w:rPr>
        <w:t xml:space="preserve"> sebagaimana dinyatakan dalam sasaran mutu serta dibuktikan dengan kinerja lulusan di masyarakat sesuai dengan profesi dan bidang ilmu.</w:t>
      </w:r>
      <w:r w:rsidR="00E74169">
        <w:rPr>
          <w:bCs/>
          <w:iCs/>
          <w:color w:val="000000"/>
          <w:lang w:val="id-ID"/>
        </w:rPr>
        <w:t xml:space="preserve"> </w:t>
      </w:r>
      <w:r w:rsidRPr="00A6176D">
        <w:rPr>
          <w:bCs/>
          <w:iCs/>
          <w:color w:val="000000"/>
          <w:lang w:val="id-ID"/>
        </w:rPr>
        <w:t xml:space="preserve">Program studi yang bermutu memiliki sistem pengelolaan lulusan yang baik sehingga mampu menjadikannya sebagai </w:t>
      </w:r>
      <w:r w:rsidRPr="00A6176D">
        <w:rPr>
          <w:bCs/>
          <w:i/>
          <w:iCs/>
          <w:color w:val="000000"/>
          <w:lang w:val="id-ID"/>
        </w:rPr>
        <w:t>human capital</w:t>
      </w:r>
      <w:r w:rsidRPr="00A6176D">
        <w:rPr>
          <w:bCs/>
          <w:iCs/>
          <w:color w:val="000000"/>
          <w:lang w:val="id-ID"/>
        </w:rPr>
        <w:t xml:space="preserve"> bagi program studi yang bersangkutan. </w:t>
      </w:r>
    </w:p>
    <w:p w:rsidR="00E74169" w:rsidRPr="00E74169" w:rsidRDefault="00E74169" w:rsidP="00B056A9">
      <w:pPr>
        <w:rPr>
          <w:rFonts w:ascii="Calibri" w:hAnsi="Calibri"/>
          <w:color w:val="000000"/>
          <w:lang w:val="id-ID"/>
        </w:rPr>
      </w:pPr>
    </w:p>
    <w:p w:rsidR="00E74169" w:rsidRPr="00E74169" w:rsidRDefault="00A6176D" w:rsidP="00B056A9">
      <w:pPr>
        <w:pStyle w:val="Heading3"/>
        <w:rPr>
          <w:lang w:val="id-ID"/>
        </w:rPr>
      </w:pPr>
      <w:r w:rsidRPr="00A6176D">
        <w:rPr>
          <w:lang w:val="id-ID"/>
        </w:rPr>
        <w:t>Standar 4</w:t>
      </w:r>
      <w:r w:rsidR="00E74169">
        <w:rPr>
          <w:lang w:val="id-ID"/>
        </w:rPr>
        <w:t>.</w:t>
      </w:r>
      <w:r w:rsidRPr="00A6176D">
        <w:rPr>
          <w:lang w:val="id-ID"/>
        </w:rPr>
        <w:t xml:space="preserve"> Sumber daya manusia</w:t>
      </w:r>
    </w:p>
    <w:p w:rsidR="00E74169" w:rsidRPr="00E74169" w:rsidRDefault="00E74169" w:rsidP="00B056A9">
      <w:pPr>
        <w:widowControl w:val="0"/>
        <w:autoSpaceDE w:val="0"/>
        <w:autoSpaceDN w:val="0"/>
        <w:adjustRightInd w:val="0"/>
        <w:rPr>
          <w:lang w:val="id-ID"/>
        </w:rPr>
      </w:pPr>
    </w:p>
    <w:p w:rsidR="00E74169" w:rsidRDefault="00A6176D">
      <w:pPr>
        <w:widowControl w:val="0"/>
        <w:autoSpaceDE w:val="0"/>
        <w:autoSpaceDN w:val="0"/>
        <w:adjustRightInd w:val="0"/>
        <w:rPr>
          <w:noProof/>
          <w:color w:val="000000"/>
        </w:rPr>
      </w:pPr>
      <w:r w:rsidRPr="00A6176D">
        <w:rPr>
          <w:color w:val="000000"/>
          <w:lang w:val="id-ID"/>
        </w:rPr>
        <w:t xml:space="preserve">Standar ini merupakan acuan keunggulan mutu sumber daya manusia, serta bagaimana seharusnya program studi  memperoleh dan mendayagunakan sumber daya manusia yang bermutu tinggi. Di samping itu untuk memberikan layanan prima kepada sumber daya manusianya untuk mewujudkan visi, melaksanakan misi, dan mencapai tujuan yang dicita-citakan. </w:t>
      </w:r>
      <w:r w:rsidRPr="00A6176D">
        <w:rPr>
          <w:noProof/>
          <w:color w:val="000000"/>
          <w:lang w:val="id-ID"/>
        </w:rPr>
        <w:t>Sumber daya manusia adalah dosen (tenaga pendidik) dan tenaga kependidikan yang mencakup pustakawan, laboran, teknisi, dan tenaga kependidikan lainnya yang bertanggung jawab atas pencapaian sasaran mutu keseluruhan program trid</w:t>
      </w:r>
      <w:r w:rsidR="00E74169">
        <w:rPr>
          <w:noProof/>
          <w:color w:val="000000"/>
          <w:lang w:val="id-ID"/>
        </w:rPr>
        <w:t>h</w:t>
      </w:r>
      <w:r w:rsidRPr="00A6176D">
        <w:rPr>
          <w:noProof/>
          <w:color w:val="000000"/>
          <w:lang w:val="id-ID"/>
        </w:rPr>
        <w:t xml:space="preserve">arma perguruan tinggi. </w:t>
      </w:r>
    </w:p>
    <w:p w:rsidR="00AC5954" w:rsidRPr="00AC5954" w:rsidRDefault="00AC5954">
      <w:pPr>
        <w:widowControl w:val="0"/>
        <w:autoSpaceDE w:val="0"/>
        <w:autoSpaceDN w:val="0"/>
        <w:adjustRightInd w:val="0"/>
        <w:rPr>
          <w:noProof/>
          <w:color w:val="000000"/>
        </w:rPr>
      </w:pPr>
    </w:p>
    <w:p w:rsidR="00E74169" w:rsidRPr="00E74169" w:rsidRDefault="00A6176D">
      <w:pPr>
        <w:rPr>
          <w:noProof/>
          <w:color w:val="000000"/>
          <w:lang w:val="id-ID"/>
        </w:rPr>
      </w:pPr>
      <w:r w:rsidRPr="00A6176D">
        <w:rPr>
          <w:color w:val="000000"/>
          <w:lang w:val="id-ID"/>
        </w:rPr>
        <w:t xml:space="preserve">Dosen adalah </w:t>
      </w:r>
      <w:r w:rsidRPr="00A6176D">
        <w:rPr>
          <w:noProof/>
          <w:color w:val="000000"/>
          <w:lang w:val="id-ID"/>
        </w:rPr>
        <w:t xml:space="preserve">komponen sumber daya utama yang merupakan </w:t>
      </w:r>
      <w:r w:rsidRPr="00A6176D">
        <w:rPr>
          <w:color w:val="000000"/>
          <w:lang w:val="id-ID"/>
        </w:rPr>
        <w:t>pendidik profesional dan ilmuwan dengan tugas pokok dan fungsi mempelajari, mentransformasikan, mengembangkan, menyebarluaskan, dan menerapkan ilmu pengetahuan, teknologi dan seni melalui pendidikan, penelitian, dan pelayanan/pengabdian kepada masyarakat. Jumlah dan mutu d</w:t>
      </w:r>
      <w:r w:rsidRPr="00A6176D">
        <w:rPr>
          <w:noProof/>
          <w:color w:val="000000"/>
          <w:lang w:val="id-ID"/>
        </w:rPr>
        <w:t xml:space="preserve">osen menentukan mutu penyelenggaraan kegiatan akademik program studi </w:t>
      </w:r>
      <w:r w:rsidR="00E74169">
        <w:rPr>
          <w:noProof/>
          <w:color w:val="000000"/>
          <w:lang w:val="id-ID"/>
        </w:rPr>
        <w:t>kedokteran hewan</w:t>
      </w:r>
      <w:r w:rsidRPr="00A6176D">
        <w:rPr>
          <w:noProof/>
          <w:color w:val="000000"/>
          <w:lang w:val="id-ID"/>
        </w:rPr>
        <w:t>.</w:t>
      </w:r>
    </w:p>
    <w:p w:rsidR="00E74169" w:rsidRPr="00E74169" w:rsidRDefault="00E74169" w:rsidP="00B056A9">
      <w:pPr>
        <w:rPr>
          <w:noProof/>
          <w:color w:val="000000"/>
          <w:lang w:val="id-ID"/>
        </w:rPr>
      </w:pPr>
    </w:p>
    <w:p w:rsidR="00E74169" w:rsidRPr="00E74169" w:rsidRDefault="00A6176D">
      <w:pPr>
        <w:rPr>
          <w:color w:val="000000"/>
          <w:lang w:val="id-ID"/>
        </w:rPr>
      </w:pPr>
      <w:r w:rsidRPr="00A6176D">
        <w:rPr>
          <w:noProof/>
          <w:color w:val="000000"/>
          <w:lang w:val="id-ID"/>
        </w:rPr>
        <w:t xml:space="preserve">Program studi merencanakan dan melaksanakan program-program peningkatan mutu dosen yang selaras dengan kebutuhan, untuk  mewujudkan visi, melaksanakan misi, dan untuk mencapai tujuan yang telah ditetapkan. </w:t>
      </w:r>
      <w:r w:rsidRPr="00A6176D">
        <w:rPr>
          <w:color w:val="000000"/>
          <w:lang w:val="id-ID"/>
        </w:rPr>
        <w:t xml:space="preserve">Program studi  menjalin </w:t>
      </w:r>
      <w:r w:rsidRPr="00A6176D">
        <w:rPr>
          <w:color w:val="000000"/>
          <w:lang w:val="id-ID"/>
        </w:rPr>
        <w:lastRenderedPageBreak/>
        <w:t>kerjasama dengan program studi  dan lembaga mitra kerjasama lainnya untuk memperoleh dosen tidak tetap jika dibutuhkan.</w:t>
      </w:r>
    </w:p>
    <w:p w:rsidR="00E74169" w:rsidRPr="00E74169" w:rsidRDefault="00E74169" w:rsidP="00B056A9">
      <w:pPr>
        <w:rPr>
          <w:color w:val="000000"/>
          <w:lang w:val="id-ID"/>
        </w:rPr>
      </w:pPr>
    </w:p>
    <w:p w:rsidR="00E74169" w:rsidRPr="00E74169" w:rsidRDefault="00A6176D">
      <w:pPr>
        <w:rPr>
          <w:color w:val="000000"/>
          <w:lang w:val="id-ID"/>
        </w:rPr>
      </w:pPr>
      <w:r w:rsidRPr="00A6176D">
        <w:rPr>
          <w:color w:val="000000"/>
          <w:lang w:val="id-ID"/>
        </w:rPr>
        <w:t xml:space="preserve">Program studi yang baik memiliki sistem pengelolaan mutu yang memadai untuk pembinaan dan peningkatan mutu tenaga kependidikan, baik bagi pustakawan, laboran, teknisi, staf administrasi, dan tenaga kependidikan lainnya. Program studi yang baik memiliki tenaga kependidikan dengan jumlah, kualifikasi dan mutu kinerja yang sesuai dengan kebutuhan penyelenggaraan program-program yang ada. </w:t>
      </w:r>
    </w:p>
    <w:p w:rsidR="00E74169" w:rsidRPr="00E74169" w:rsidRDefault="00E74169" w:rsidP="00B056A9">
      <w:pPr>
        <w:rPr>
          <w:color w:val="000000"/>
          <w:lang w:val="id-ID"/>
        </w:rPr>
      </w:pPr>
    </w:p>
    <w:p w:rsidR="00E74169" w:rsidRPr="00E74169" w:rsidRDefault="00A6176D" w:rsidP="00B056A9">
      <w:pPr>
        <w:pStyle w:val="Heading3"/>
        <w:rPr>
          <w:lang w:val="sv-SE"/>
        </w:rPr>
      </w:pPr>
      <w:r w:rsidRPr="00A6176D">
        <w:rPr>
          <w:lang w:val="sv-SE"/>
        </w:rPr>
        <w:t>Standar 5</w:t>
      </w:r>
      <w:r w:rsidR="00E74169">
        <w:rPr>
          <w:lang w:val="id-ID"/>
        </w:rPr>
        <w:t>.</w:t>
      </w:r>
      <w:r w:rsidRPr="00A6176D">
        <w:rPr>
          <w:lang w:val="sv-SE"/>
        </w:rPr>
        <w:t xml:space="preserve"> Kurikulum, pembelajaran, dan suasana akademik</w:t>
      </w:r>
    </w:p>
    <w:p w:rsidR="00E74169" w:rsidRPr="00E74169" w:rsidRDefault="00E74169" w:rsidP="00B056A9">
      <w:pPr>
        <w:rPr>
          <w:lang w:val="sv-SE"/>
        </w:rPr>
      </w:pPr>
    </w:p>
    <w:p w:rsidR="00E74169" w:rsidRPr="00E74169" w:rsidRDefault="00A6176D">
      <w:pPr>
        <w:rPr>
          <w:color w:val="000000"/>
          <w:lang w:val="sv-SE"/>
        </w:rPr>
      </w:pPr>
      <w:r w:rsidRPr="00A6176D">
        <w:rPr>
          <w:color w:val="000000"/>
          <w:lang w:val="sv-SE"/>
        </w:rPr>
        <w:t xml:space="preserve">Standar ini merupakan acuan keunggulan mutu sistem pembelajaran di program studi. Kurikulum adalah rancangan seluruh kegiatan pembelajaran mahasiswa sebagai rujukan program studi tahap akademik maupun tahap profesi dalam merencanakan, melaksanakan, memonitor dan mengevaluasi seluruh kegiatannya untuk mencapai tujuan pendidikan dan standar kompetensi dokter </w:t>
      </w:r>
      <w:r w:rsidR="00E74169">
        <w:rPr>
          <w:color w:val="000000"/>
          <w:lang w:val="id-ID"/>
        </w:rPr>
        <w:t>hewan</w:t>
      </w:r>
      <w:r w:rsidRPr="00A6176D">
        <w:rPr>
          <w:color w:val="000000"/>
          <w:lang w:val="sv-SE"/>
        </w:rPr>
        <w:t>. Kurikulum disusun berdasarkan kajian mendalam tentang hakikat keilmuan bidang studi dan kebutuhan pemangku kepentingan terhadap bidang ilmu dan penjaminan tercapainya kompetensi lulusan yang dicakup oleh suatu program studi dengan memperhatikan standar mutu, dan visi, misi program studi. Sesuai dengan kebutuhan masing-masing program, program studi menetapkan kurikulum dan pedoman yang mencakup struktur, tata-urutan, kedalaman, keluasan, dan penyertaan komponen tertentu.</w:t>
      </w:r>
    </w:p>
    <w:p w:rsidR="00E74169" w:rsidRPr="00E74169" w:rsidRDefault="00E74169" w:rsidP="00B056A9">
      <w:pPr>
        <w:rPr>
          <w:color w:val="000000"/>
          <w:lang w:val="sv-SE"/>
        </w:rPr>
      </w:pPr>
    </w:p>
    <w:p w:rsidR="00E74169" w:rsidRPr="00E74169" w:rsidRDefault="00A6176D">
      <w:pPr>
        <w:rPr>
          <w:color w:val="000000"/>
          <w:lang w:val="sv-SE"/>
        </w:rPr>
      </w:pPr>
      <w:r w:rsidRPr="00A6176D">
        <w:rPr>
          <w:color w:val="000000"/>
          <w:lang w:val="sv-SE"/>
        </w:rPr>
        <w:t xml:space="preserve">Pembelajaran adalah pengalaman belajar yang diperoleh mahasiswa dari kegiatan belajar, seperti perkuliahan, tutorial, praktikum, praktik, magang, </w:t>
      </w:r>
      <w:r w:rsidRPr="00A6176D">
        <w:rPr>
          <w:i/>
          <w:color w:val="000000"/>
          <w:lang w:val="sv-SE"/>
        </w:rPr>
        <w:t>bedside teaching</w:t>
      </w:r>
      <w:r w:rsidRPr="00A6176D">
        <w:rPr>
          <w:color w:val="000000"/>
          <w:lang w:val="sv-SE"/>
        </w:rPr>
        <w:t xml:space="preserve">, pelatihan, diskusi, lokakarya, seminar, dan tugas-tugas pembelajaran lainnya. Dalam pelaksanaan pembelajaran digunakan berbagai pendekatan, strategi, dan teknik, yang adekuat agar dapat mengkondisikan mahasiswa berpikir kritis, bereksplorasi, berkreasi, dan bereksperimen dengan memanfaatkan berbagai sumber belajar. Pendekatan pembelajaran yang digunakan berpusat pada mahasiswa </w:t>
      </w:r>
      <w:r w:rsidRPr="00A6176D">
        <w:rPr>
          <w:i/>
          <w:color w:val="000000"/>
          <w:lang w:val="sv-SE"/>
        </w:rPr>
        <w:t>(</w:t>
      </w:r>
      <w:r w:rsidRPr="00A6176D">
        <w:rPr>
          <w:i/>
          <w:iCs/>
          <w:color w:val="000000"/>
          <w:lang w:val="sv-SE"/>
        </w:rPr>
        <w:t>student-centered</w:t>
      </w:r>
      <w:r w:rsidRPr="00A6176D">
        <w:rPr>
          <w:i/>
          <w:color w:val="000000"/>
          <w:lang w:val="sv-SE"/>
        </w:rPr>
        <w:t>)</w:t>
      </w:r>
      <w:r w:rsidRPr="00A6176D">
        <w:rPr>
          <w:color w:val="000000"/>
          <w:lang w:val="sv-SE"/>
        </w:rPr>
        <w:t xml:space="preserve"> dengan kondisi pembelajaran yang mendorong mahasiswa untuk belajar mandiri dan kelompok. </w:t>
      </w:r>
    </w:p>
    <w:p w:rsidR="00E74169" w:rsidRPr="00E74169" w:rsidRDefault="00E74169" w:rsidP="00B056A9">
      <w:pPr>
        <w:rPr>
          <w:color w:val="000000"/>
          <w:lang w:val="sv-SE"/>
        </w:rPr>
      </w:pPr>
    </w:p>
    <w:p w:rsidR="00E74169" w:rsidRPr="00E74169" w:rsidRDefault="00A6176D">
      <w:pPr>
        <w:rPr>
          <w:color w:val="000000"/>
          <w:lang w:val="sv-SE"/>
        </w:rPr>
      </w:pPr>
      <w:r w:rsidRPr="00A6176D">
        <w:rPr>
          <w:color w:val="000000"/>
          <w:lang w:val="sv-SE"/>
        </w:rPr>
        <w:t xml:space="preserve">Evaluasi hasil belajar adalah upaya untuk mengetahui kemampuan mahasiswa dalam mencapai tujuan pembelajaran atau pencapaian kompetensi, dan menggunakan hasilnya agar mahasiswa memperoleh hasil yang optimal. Evaluasi mencakup semua ranah belajar dan dilakukan secara objektif, transparan, dan akuntabel dengan menggunakan instrumen yang sahih dan andal, serta menggunakan penilaian acuan patokan </w:t>
      </w:r>
      <w:r w:rsidRPr="00A6176D">
        <w:rPr>
          <w:i/>
          <w:color w:val="000000"/>
          <w:lang w:val="sv-SE"/>
        </w:rPr>
        <w:t>(criterion-referenced evaluation)</w:t>
      </w:r>
      <w:r w:rsidRPr="00A6176D">
        <w:rPr>
          <w:color w:val="000000"/>
          <w:lang w:val="sv-SE"/>
        </w:rPr>
        <w:t xml:space="preserve">. Evaluasi hasil belajar difungsikan dan didayagunakan untuk mengukur pencapaian standar kompetensi dokter hewan, kebutuhan akan remedial serta metaevaluasi yang memberikan masukan untuk perbaikan sistem pembelajaran.  </w:t>
      </w:r>
    </w:p>
    <w:p w:rsidR="00E74169" w:rsidRPr="00E74169" w:rsidRDefault="00E74169" w:rsidP="00B056A9">
      <w:pPr>
        <w:rPr>
          <w:color w:val="000000"/>
          <w:lang w:val="sv-SE"/>
        </w:rPr>
      </w:pPr>
    </w:p>
    <w:p w:rsidR="00E74169" w:rsidRPr="00E74169" w:rsidRDefault="00A6176D">
      <w:pPr>
        <w:rPr>
          <w:color w:val="000000"/>
          <w:lang w:val="sv-SE"/>
        </w:rPr>
      </w:pPr>
      <w:r w:rsidRPr="00A6176D">
        <w:rPr>
          <w:color w:val="000000"/>
          <w:lang w:val="sv-SE"/>
        </w:rPr>
        <w:t>Suasana akademik adalah kondisi yang dibangun untuk menumbuhkembangkan semangat dan interaksi akademik antara mahasiswa, dosen, tenaga kependidikan, pakar, dosen tamu, dan nara sumber untuk meningkatkan mutu kegiatan akademik, di dalam maupun di luar kelas. Suasana akademik yang baik ditunjukkan dengan perilaku yang mengutamakan kebenaran ilmiah, profesionalisme, kebebasan akademik dan kebebasan mimbar akademik, serta penerapan etika akademik secara konsisten.</w:t>
      </w:r>
    </w:p>
    <w:p w:rsidR="00E74169" w:rsidRPr="00E66382" w:rsidRDefault="00A6176D" w:rsidP="00B056A9">
      <w:pPr>
        <w:pStyle w:val="Heading3"/>
        <w:rPr>
          <w:lang w:val="id-ID"/>
        </w:rPr>
      </w:pPr>
      <w:r w:rsidRPr="00A6176D">
        <w:rPr>
          <w:lang w:val="sv-SE"/>
        </w:rPr>
        <w:lastRenderedPageBreak/>
        <w:t>Standar 6</w:t>
      </w:r>
      <w:r w:rsidR="00E74169">
        <w:rPr>
          <w:lang w:val="id-ID"/>
        </w:rPr>
        <w:t>.</w:t>
      </w:r>
      <w:r w:rsidRPr="00A6176D">
        <w:rPr>
          <w:lang w:val="sv-SE"/>
        </w:rPr>
        <w:t xml:space="preserve"> Pembiayaan, sarana dan prasarana, serta sistem informasi</w:t>
      </w:r>
    </w:p>
    <w:p w:rsidR="00E74169" w:rsidRPr="00E74169" w:rsidRDefault="00E74169" w:rsidP="00B056A9">
      <w:pPr>
        <w:rPr>
          <w:color w:val="000000"/>
          <w:lang w:val="sv-SE"/>
        </w:rPr>
      </w:pPr>
    </w:p>
    <w:p w:rsidR="00E74169" w:rsidRPr="00E74169" w:rsidRDefault="00A6176D">
      <w:pPr>
        <w:rPr>
          <w:color w:val="000000"/>
          <w:lang w:val="sv-SE"/>
        </w:rPr>
      </w:pPr>
      <w:r w:rsidRPr="00A6176D">
        <w:rPr>
          <w:color w:val="000000"/>
          <w:lang w:val="sv-SE"/>
        </w:rPr>
        <w:t xml:space="preserve">Standar ini merupakan acuan keunggulan mutu sumber daya pendukung penyelenggaraan proses akademik yang bermutu. Sumber daya pendukung mencakup pengadaan dan pengelolaan dana, sarana, prasarana, serta sistem informasi yang diperlukan untuk mewujudkan visi, melaksanakan misi, dan untuk mencapai tujuan program studi. </w:t>
      </w:r>
    </w:p>
    <w:p w:rsidR="00E74169" w:rsidRPr="00E74169" w:rsidRDefault="00E74169" w:rsidP="00B056A9">
      <w:pPr>
        <w:rPr>
          <w:color w:val="000000"/>
          <w:lang w:val="sv-SE"/>
        </w:rPr>
      </w:pPr>
    </w:p>
    <w:p w:rsidR="00E74169" w:rsidRPr="00E74169" w:rsidRDefault="00A6176D">
      <w:pPr>
        <w:rPr>
          <w:color w:val="000000"/>
          <w:lang w:val="sv-SE"/>
        </w:rPr>
      </w:pPr>
      <w:r w:rsidRPr="00A6176D">
        <w:rPr>
          <w:color w:val="000000"/>
          <w:lang w:val="sv-SE"/>
        </w:rPr>
        <w:t xml:space="preserve">Pembiayaan adalah usaha penyediaan, pengelolaan serta peningkatan mutu anggaran yang memadai untuk mendukung penyelenggaraan program akademik yang bermutu di program studi  dalam suatu lembaga nirlaba. </w:t>
      </w:r>
    </w:p>
    <w:p w:rsidR="00E74169" w:rsidRPr="00E74169" w:rsidRDefault="00E74169" w:rsidP="00B056A9">
      <w:pPr>
        <w:rPr>
          <w:color w:val="000000"/>
          <w:lang w:val="sv-SE"/>
        </w:rPr>
      </w:pPr>
    </w:p>
    <w:p w:rsidR="00E74169" w:rsidRPr="00E74169" w:rsidRDefault="00A6176D">
      <w:pPr>
        <w:rPr>
          <w:color w:val="000000"/>
          <w:lang w:val="id-ID"/>
        </w:rPr>
      </w:pPr>
      <w:r w:rsidRPr="00A6176D">
        <w:rPr>
          <w:color w:val="000000"/>
          <w:lang w:val="sv-SE"/>
        </w:rPr>
        <w:t xml:space="preserve">Sarana pendidikan adalah segala sesuatu yang dapat </w:t>
      </w:r>
      <w:r w:rsidR="00E74169">
        <w:rPr>
          <w:color w:val="000000"/>
          <w:lang w:val="id-ID"/>
        </w:rPr>
        <w:t>di</w:t>
      </w:r>
      <w:r w:rsidRPr="00A6176D">
        <w:rPr>
          <w:color w:val="000000"/>
          <w:lang w:val="sv-SE"/>
        </w:rPr>
        <w:t>pindahkan</w:t>
      </w:r>
      <w:r w:rsidR="00E74169">
        <w:rPr>
          <w:color w:val="000000"/>
          <w:lang w:val="id-ID"/>
        </w:rPr>
        <w:t xml:space="preserve"> dan </w:t>
      </w:r>
      <w:r w:rsidRPr="00A6176D">
        <w:rPr>
          <w:color w:val="000000"/>
          <w:lang w:val="sv-SE"/>
        </w:rPr>
        <w:t xml:space="preserve"> digunakan dalam penyelenggaraan proses akademik sebagai alat teknis dalam mencapai maksud, tujuan, dan sasaran pendidikan.</w:t>
      </w:r>
      <w:r w:rsidR="00E74169">
        <w:rPr>
          <w:color w:val="000000"/>
          <w:lang w:val="id-ID"/>
        </w:rPr>
        <w:t xml:space="preserve"> Sarana tersebut a</w:t>
      </w:r>
      <w:r w:rsidRPr="00A6176D">
        <w:rPr>
          <w:color w:val="000000"/>
          <w:lang w:val="id-ID"/>
        </w:rPr>
        <w:t>ntara lain komputer, peralatan</w:t>
      </w:r>
      <w:r w:rsidR="00E74169">
        <w:rPr>
          <w:color w:val="000000"/>
          <w:lang w:val="id-ID"/>
        </w:rPr>
        <w:t>,</w:t>
      </w:r>
      <w:r w:rsidRPr="00A6176D">
        <w:rPr>
          <w:color w:val="000000"/>
          <w:lang w:val="id-ID"/>
        </w:rPr>
        <w:t xml:space="preserve"> dan perlengkapan pembelajaran di dalam kelas, alat laboratorium dan alat kantor, </w:t>
      </w:r>
      <w:r w:rsidR="00E74169">
        <w:rPr>
          <w:color w:val="000000"/>
          <w:lang w:val="id-ID"/>
        </w:rPr>
        <w:t>serta</w:t>
      </w:r>
      <w:r w:rsidRPr="00A6176D">
        <w:rPr>
          <w:color w:val="000000"/>
          <w:lang w:val="id-ID"/>
        </w:rPr>
        <w:t xml:space="preserve"> alat penunjang di lingkungan akademik lainnya.  </w:t>
      </w:r>
    </w:p>
    <w:p w:rsidR="00E74169" w:rsidRPr="00E74169" w:rsidRDefault="00E74169" w:rsidP="00B056A9">
      <w:pPr>
        <w:rPr>
          <w:color w:val="000000"/>
          <w:lang w:val="id-ID"/>
        </w:rPr>
      </w:pPr>
    </w:p>
    <w:p w:rsidR="00E74169" w:rsidRPr="00E74169" w:rsidRDefault="00A6176D">
      <w:pPr>
        <w:rPr>
          <w:color w:val="000000"/>
          <w:lang w:val="id-ID"/>
        </w:rPr>
      </w:pPr>
      <w:r w:rsidRPr="00A6176D">
        <w:rPr>
          <w:color w:val="000000"/>
          <w:lang w:val="id-ID"/>
        </w:rPr>
        <w:t xml:space="preserve">Prasarana pendidikan adalah sumber daya penunjang dalam pelaksanaan </w:t>
      </w:r>
      <w:r w:rsidR="00E74169">
        <w:rPr>
          <w:color w:val="000000"/>
          <w:lang w:val="id-ID"/>
        </w:rPr>
        <w:t>t</w:t>
      </w:r>
      <w:r w:rsidRPr="00A6176D">
        <w:rPr>
          <w:color w:val="000000"/>
          <w:lang w:val="id-ID"/>
        </w:rPr>
        <w:t>rid</w:t>
      </w:r>
      <w:r w:rsidR="00E74169">
        <w:rPr>
          <w:color w:val="000000"/>
          <w:lang w:val="id-ID"/>
        </w:rPr>
        <w:t>h</w:t>
      </w:r>
      <w:r w:rsidRPr="00A6176D">
        <w:rPr>
          <w:color w:val="000000"/>
          <w:lang w:val="id-ID"/>
        </w:rPr>
        <w:t xml:space="preserve">arma perguruan tinggi yang pada umumnya bersifat tidak bergerak/tidak dapat dipindah-pindahkan, antara lain bangunan dan fasilitas lainnya.  Untuk pendidikan klinik prasarana yang sangat penting bagi pencapaian kompetensi adalah rumah sakit </w:t>
      </w:r>
      <w:r w:rsidR="00E74169">
        <w:rPr>
          <w:color w:val="000000"/>
          <w:lang w:val="id-ID"/>
        </w:rPr>
        <w:t>hewan</w:t>
      </w:r>
      <w:r w:rsidRPr="00A6176D">
        <w:rPr>
          <w:color w:val="000000"/>
          <w:lang w:val="id-ID"/>
        </w:rPr>
        <w:t xml:space="preserve"> (</w:t>
      </w:r>
      <w:r w:rsidR="00E74169">
        <w:rPr>
          <w:color w:val="000000"/>
          <w:lang w:val="id-ID"/>
        </w:rPr>
        <w:t>RSH</w:t>
      </w:r>
      <w:r w:rsidRPr="00A6176D">
        <w:rPr>
          <w:color w:val="000000"/>
          <w:lang w:val="id-ID"/>
        </w:rPr>
        <w:t xml:space="preserve">) yang digunakan untuk pendidikan dan fasilitas pelayanan kesehatan lainnya, seperti </w:t>
      </w:r>
      <w:r w:rsidR="00E74169">
        <w:rPr>
          <w:color w:val="000000"/>
          <w:lang w:val="id-ID"/>
        </w:rPr>
        <w:t>klinik hewan,</w:t>
      </w:r>
      <w:r w:rsidRPr="00A6176D">
        <w:rPr>
          <w:color w:val="000000"/>
          <w:lang w:val="id-ID"/>
        </w:rPr>
        <w:t xml:space="preserve"> puskes</w:t>
      </w:r>
      <w:r w:rsidR="00E74169">
        <w:rPr>
          <w:color w:val="000000"/>
          <w:lang w:val="id-ID"/>
        </w:rPr>
        <w:t>wan, dan tempat praktik mandiri</w:t>
      </w:r>
      <w:r w:rsidRPr="00A6176D">
        <w:rPr>
          <w:color w:val="000000"/>
          <w:lang w:val="id-ID"/>
        </w:rPr>
        <w:t>.</w:t>
      </w:r>
    </w:p>
    <w:p w:rsidR="00E74169" w:rsidRPr="00E74169" w:rsidRDefault="00E74169" w:rsidP="00B056A9">
      <w:pPr>
        <w:rPr>
          <w:color w:val="000000"/>
          <w:lang w:val="id-ID"/>
        </w:rPr>
      </w:pPr>
    </w:p>
    <w:p w:rsidR="00E74169" w:rsidRPr="00E74169" w:rsidRDefault="00A6176D">
      <w:pPr>
        <w:rPr>
          <w:color w:val="000000"/>
          <w:lang w:val="id-ID"/>
        </w:rPr>
      </w:pPr>
      <w:r w:rsidRPr="00A6176D">
        <w:rPr>
          <w:color w:val="000000"/>
          <w:lang w:val="id-ID"/>
        </w:rPr>
        <w:t>Pengelolaan sarana dan prasarana meliputi perencanaan, pengadaan, penggunaan, pemeliharaan, pemutakhiran, inventarisasi,</w:t>
      </w:r>
      <w:r w:rsidR="00E74169">
        <w:rPr>
          <w:color w:val="000000"/>
          <w:lang w:val="id-ID"/>
        </w:rPr>
        <w:t xml:space="preserve"> </w:t>
      </w:r>
      <w:r w:rsidRPr="00A6176D">
        <w:rPr>
          <w:color w:val="000000"/>
          <w:lang w:val="id-ID"/>
        </w:rPr>
        <w:t xml:space="preserve">dan penghapusan aset yang dilakukan secara baik, sehingga efektif mendukung kegiatan penyelenggaraan akademik di program studi. Kepemilikan dan aksesibilitas sarana dan prasarana (khususnya rumah sakit hewan dan fasilitas kesehatan </w:t>
      </w:r>
      <w:r w:rsidR="00E74169">
        <w:rPr>
          <w:color w:val="000000"/>
          <w:lang w:val="id-ID"/>
        </w:rPr>
        <w:t xml:space="preserve">hewan </w:t>
      </w:r>
      <w:r w:rsidRPr="00A6176D">
        <w:rPr>
          <w:color w:val="000000"/>
          <w:lang w:val="id-ID"/>
        </w:rPr>
        <w:t xml:space="preserve">lainnya) sangat penting untuk menjamin mutu proses pembelajaran secara berkelanjutan. </w:t>
      </w:r>
    </w:p>
    <w:p w:rsidR="00E74169" w:rsidRPr="00E74169" w:rsidRDefault="00E74169" w:rsidP="00B056A9">
      <w:pPr>
        <w:rPr>
          <w:color w:val="000000"/>
          <w:lang w:val="id-ID"/>
        </w:rPr>
      </w:pPr>
    </w:p>
    <w:p w:rsidR="00E74169" w:rsidRPr="00E74169" w:rsidRDefault="00A6176D">
      <w:pPr>
        <w:rPr>
          <w:color w:val="000000"/>
          <w:lang w:val="id-ID"/>
        </w:rPr>
      </w:pPr>
      <w:r w:rsidRPr="00A6176D">
        <w:rPr>
          <w:color w:val="000000"/>
          <w:lang w:val="id-ID"/>
        </w:rPr>
        <w:t xml:space="preserve">Sistem pengelolaan informasi, komunikasi, dan teknologi informasi mencakup pengelolaan masukan, proses, dan keluaran informasi, dengan memanfaatkan teknologi informasi dan pengetahuan untuk mendukung penjaminan mutu pendidikan </w:t>
      </w:r>
      <w:r w:rsidR="00E74169">
        <w:rPr>
          <w:color w:val="000000"/>
          <w:lang w:val="id-ID"/>
        </w:rPr>
        <w:t>ke</w:t>
      </w:r>
      <w:r w:rsidRPr="00A6176D">
        <w:rPr>
          <w:color w:val="000000"/>
          <w:lang w:val="id-ID"/>
        </w:rPr>
        <w:t>dokter</w:t>
      </w:r>
      <w:r w:rsidR="00E74169">
        <w:rPr>
          <w:color w:val="000000"/>
          <w:lang w:val="id-ID"/>
        </w:rPr>
        <w:t>an</w:t>
      </w:r>
      <w:r w:rsidRPr="00A6176D">
        <w:rPr>
          <w:color w:val="000000"/>
          <w:lang w:val="id-ID"/>
        </w:rPr>
        <w:t xml:space="preserve"> hewan.</w:t>
      </w:r>
    </w:p>
    <w:p w:rsidR="00E74169" w:rsidRPr="00E74169" w:rsidRDefault="00E74169" w:rsidP="00B056A9">
      <w:pPr>
        <w:rPr>
          <w:color w:val="0D0D0D"/>
          <w:lang w:val="id-ID"/>
        </w:rPr>
      </w:pPr>
    </w:p>
    <w:p w:rsidR="00E74169" w:rsidRPr="00E74169" w:rsidRDefault="00A6176D" w:rsidP="00B056A9">
      <w:pPr>
        <w:pStyle w:val="Heading3"/>
        <w:ind w:left="1215" w:hanging="1251"/>
        <w:jc w:val="left"/>
        <w:rPr>
          <w:lang w:val="id-ID"/>
        </w:rPr>
      </w:pPr>
      <w:r w:rsidRPr="00A6176D">
        <w:rPr>
          <w:lang w:val="id-ID"/>
        </w:rPr>
        <w:t>Standar 7</w:t>
      </w:r>
      <w:r w:rsidR="00E74169">
        <w:rPr>
          <w:lang w:val="id-ID"/>
        </w:rPr>
        <w:t>.</w:t>
      </w:r>
      <w:r w:rsidRPr="00A6176D">
        <w:rPr>
          <w:lang w:val="id-ID"/>
        </w:rPr>
        <w:t xml:space="preserve"> Penelitian, pelayanan/pengabdian kepada masyarakat, dan kerjasama</w:t>
      </w:r>
    </w:p>
    <w:p w:rsidR="00E74169" w:rsidRPr="00E74169" w:rsidRDefault="00E74169" w:rsidP="00B056A9">
      <w:pPr>
        <w:rPr>
          <w:b/>
          <w:lang w:val="id-ID"/>
        </w:rPr>
      </w:pPr>
    </w:p>
    <w:p w:rsidR="00E74169" w:rsidRPr="00E74169" w:rsidRDefault="00E74169">
      <w:pPr>
        <w:rPr>
          <w:color w:val="000000"/>
          <w:lang w:val="id-ID"/>
        </w:rPr>
      </w:pPr>
      <w:r w:rsidRPr="00930F6A">
        <w:rPr>
          <w:color w:val="000000"/>
          <w:lang w:val="id-ID"/>
        </w:rPr>
        <w:t>Standar ini adalah acuan keungg</w:t>
      </w:r>
      <w:r>
        <w:rPr>
          <w:color w:val="000000"/>
          <w:lang w:val="id-ID"/>
        </w:rPr>
        <w:t>ulan mutu penelitian, pelayanan</w:t>
      </w:r>
      <w:r w:rsidR="00A6176D" w:rsidRPr="00A6176D">
        <w:rPr>
          <w:color w:val="000000"/>
          <w:lang w:val="id-ID"/>
        </w:rPr>
        <w:t>/</w:t>
      </w:r>
      <w:r w:rsidRPr="00930F6A">
        <w:rPr>
          <w:color w:val="000000"/>
          <w:lang w:val="id-ID"/>
        </w:rPr>
        <w:t>pengabdian kepada masyarakat, dan kerjasama yang diselenggarakan untuk dan terkait dengan</w:t>
      </w:r>
      <w:r>
        <w:rPr>
          <w:color w:val="000000"/>
          <w:lang w:val="id-ID"/>
        </w:rPr>
        <w:t xml:space="preserve"> pengembangan mutu program stud</w:t>
      </w:r>
      <w:r w:rsidR="00A6176D" w:rsidRPr="00A6176D">
        <w:rPr>
          <w:color w:val="000000"/>
          <w:lang w:val="id-ID"/>
        </w:rPr>
        <w:t>i</w:t>
      </w:r>
      <w:r w:rsidRPr="00930F6A">
        <w:rPr>
          <w:color w:val="000000"/>
          <w:lang w:val="id-ID"/>
        </w:rPr>
        <w:t xml:space="preserve">. </w:t>
      </w:r>
    </w:p>
    <w:p w:rsidR="00E74169" w:rsidRPr="00E74169" w:rsidRDefault="00E74169" w:rsidP="00B056A9">
      <w:pPr>
        <w:rPr>
          <w:color w:val="000000"/>
          <w:lang w:val="id-ID"/>
        </w:rPr>
      </w:pPr>
    </w:p>
    <w:p w:rsidR="00E74169" w:rsidRPr="00E74169" w:rsidRDefault="00A6176D">
      <w:pPr>
        <w:rPr>
          <w:color w:val="000000"/>
          <w:lang w:val="id-ID"/>
        </w:rPr>
      </w:pPr>
      <w:r w:rsidRPr="00A6176D">
        <w:rPr>
          <w:color w:val="000000"/>
          <w:lang w:val="id-ID"/>
        </w:rPr>
        <w:t xml:space="preserve">Penelitian adalah salah satu tugas pokok  yang memberikan kontribusi dan manfaat kepada proses pembelajaran, pengembangan ilmu pengetahuan, teknologi, dan seni, serta peningkatan mutu pelayanan kesehatan </w:t>
      </w:r>
      <w:r w:rsidR="00E74169">
        <w:rPr>
          <w:color w:val="000000"/>
          <w:lang w:val="id-ID"/>
        </w:rPr>
        <w:t xml:space="preserve">hewan </w:t>
      </w:r>
      <w:r w:rsidRPr="00A6176D">
        <w:rPr>
          <w:color w:val="000000"/>
          <w:lang w:val="id-ID"/>
        </w:rPr>
        <w:t xml:space="preserve">kepada masyarakat. Program studi harus memiliki sistem perencanaan pengelolaan serta implementasi program penelitian yang menjadi unggulan. Sistem pengelolaan ini mencakup akses dan pengadaan sumber daya dan layanan penelitian bagi pemangku kepentingan, </w:t>
      </w:r>
      <w:r w:rsidRPr="00A6176D">
        <w:rPr>
          <w:color w:val="000000"/>
          <w:lang w:val="id-ID"/>
        </w:rPr>
        <w:lastRenderedPageBreak/>
        <w:t xml:space="preserve">memiliki pohon penelitian untuk melaksanakan penelitian serta mengelola dan meningkatkan mutu hasilnya dalam rangka mewujudkan visi, melaksanakan misi, dan mencapai tujuan yang dicita-citakan program studi. </w:t>
      </w:r>
    </w:p>
    <w:p w:rsidR="00E74169" w:rsidRPr="00E74169" w:rsidRDefault="00E74169" w:rsidP="00B056A9">
      <w:pPr>
        <w:rPr>
          <w:color w:val="000000"/>
          <w:lang w:val="id-ID"/>
        </w:rPr>
      </w:pPr>
    </w:p>
    <w:p w:rsidR="00E74169" w:rsidRPr="00E74169" w:rsidRDefault="00A6176D">
      <w:pPr>
        <w:rPr>
          <w:color w:val="000000"/>
          <w:lang w:val="id-ID"/>
        </w:rPr>
      </w:pPr>
      <w:r w:rsidRPr="00A6176D">
        <w:rPr>
          <w:color w:val="000000"/>
          <w:lang w:val="id-ID"/>
        </w:rPr>
        <w:t>Program studi menciptakan iklim yang kondusif agar dosen dan mahasiswa secara kreatif dan inovatif menjalankan peran dan fungsinya sebagai pelaku utama penelitian yang bermutu dan terencana. Program studi memfasilitasi dan melaksanakan kegiatan diseminasi hasil penelitian dalam berbagai bentuk, antara lain penyelenggaraan forum ilmiah baik yang bersifat nasional maupun internasional, publikasi dalam jurnal nasional terakreditasi, atau dalam jurnal internasional yang bereputasi.</w:t>
      </w:r>
    </w:p>
    <w:p w:rsidR="00E74169" w:rsidRPr="00E74169" w:rsidRDefault="00E74169" w:rsidP="00B056A9">
      <w:pPr>
        <w:rPr>
          <w:color w:val="000000"/>
          <w:lang w:val="id-ID"/>
        </w:rPr>
      </w:pPr>
    </w:p>
    <w:p w:rsidR="00E74169" w:rsidRDefault="00A6176D">
      <w:pPr>
        <w:rPr>
          <w:color w:val="000000"/>
        </w:rPr>
      </w:pPr>
      <w:r w:rsidRPr="00A6176D">
        <w:rPr>
          <w:color w:val="000000"/>
          <w:lang w:val="id-ID"/>
        </w:rPr>
        <w:t xml:space="preserve">Pelayanan/pengabdian kepada masyarakat dilaksanakan sebagai perwujudan kontribusi kepakaran, kegiatan pemanfaatan hasil pendidikan, dan/atau penelitian dalam bidang ilmu pengetahuan, teknologi, dan/atau seni, dalam upaya memenuhi permintaan atau memprakarsai  peningkatan mutu kehidupan bangsa. Program studi </w:t>
      </w:r>
      <w:r w:rsidR="00E74169">
        <w:rPr>
          <w:color w:val="000000"/>
          <w:lang w:val="id-ID"/>
        </w:rPr>
        <w:t>ke</w:t>
      </w:r>
      <w:r w:rsidRPr="00A6176D">
        <w:rPr>
          <w:color w:val="000000"/>
          <w:lang w:val="id-ID"/>
        </w:rPr>
        <w:t>dokter</w:t>
      </w:r>
      <w:r w:rsidR="00E74169">
        <w:rPr>
          <w:color w:val="000000"/>
          <w:lang w:val="id-ID"/>
        </w:rPr>
        <w:t>an</w:t>
      </w:r>
      <w:r w:rsidRPr="00A6176D">
        <w:rPr>
          <w:color w:val="000000"/>
          <w:lang w:val="id-ID"/>
        </w:rPr>
        <w:t xml:space="preserve"> hewan yang baik memiliki sistem pengelolaan kerjasama dengan pemangku kepentingan eksternal dalam rangka penyelenggaraan dan peningkatan mutu secara berkelanjutan</w:t>
      </w:r>
      <w:r w:rsidR="00E74169">
        <w:rPr>
          <w:color w:val="000000"/>
          <w:lang w:val="id-ID"/>
        </w:rPr>
        <w:t xml:space="preserve"> baik pendidikan</w:t>
      </w:r>
      <w:r w:rsidRPr="00A6176D">
        <w:rPr>
          <w:color w:val="000000"/>
          <w:lang w:val="id-ID"/>
        </w:rPr>
        <w:t xml:space="preserve"> akademik </w:t>
      </w:r>
      <w:r w:rsidR="00E74169">
        <w:rPr>
          <w:color w:val="000000"/>
          <w:lang w:val="id-ID"/>
        </w:rPr>
        <w:t>maupun</w:t>
      </w:r>
      <w:r w:rsidRPr="00A6176D">
        <w:rPr>
          <w:color w:val="000000"/>
          <w:lang w:val="id-ID"/>
        </w:rPr>
        <w:t xml:space="preserve"> profesi.  Hasil kerjasama dikelola dengan baik untuk kepentingan akademik dan selain itu merupakan perwujudan akuntabilitas sebagai program suatu lembaga nirlaba.  Program studi yang baik mampu merancang dan mendayagunakan program kerjasama yang melibatkan partisipasi aktif program studi dalam memanfaatkan dan meningkatkan kepakaran serta mutu sumber daya yang ada. </w:t>
      </w:r>
    </w:p>
    <w:p w:rsidR="00AC5954" w:rsidRPr="00AC5954" w:rsidRDefault="00AC5954">
      <w:pPr>
        <w:rPr>
          <w:color w:val="000000"/>
        </w:rPr>
      </w:pPr>
    </w:p>
    <w:p w:rsidR="00E74169" w:rsidRPr="00E74169" w:rsidRDefault="00A6176D">
      <w:pPr>
        <w:rPr>
          <w:color w:val="000000"/>
          <w:lang w:val="id-ID"/>
        </w:rPr>
      </w:pPr>
      <w:r w:rsidRPr="00A6176D">
        <w:rPr>
          <w:color w:val="000000"/>
          <w:lang w:val="id-ID"/>
        </w:rPr>
        <w:t>Akuntabilitas pelaksanaan trid</w:t>
      </w:r>
      <w:r w:rsidR="00E74169">
        <w:rPr>
          <w:color w:val="000000"/>
          <w:lang w:val="id-ID"/>
        </w:rPr>
        <w:t>h</w:t>
      </w:r>
      <w:r w:rsidRPr="00A6176D">
        <w:rPr>
          <w:color w:val="000000"/>
          <w:lang w:val="id-ID"/>
        </w:rPr>
        <w:t>arma dan kerjasama diwujudkan dalam bentuk keefektifan pemanfaatannya untuk memberikan kepuasan pemangku kepentingan terutama peserta didik.</w:t>
      </w:r>
    </w:p>
    <w:p w:rsidR="00E74169" w:rsidRPr="00E74169" w:rsidRDefault="00E74169" w:rsidP="00B056A9">
      <w:pPr>
        <w:rPr>
          <w:color w:val="000000"/>
          <w:lang w:val="id-ID"/>
        </w:rPr>
      </w:pPr>
    </w:p>
    <w:p w:rsidR="00E74169" w:rsidRPr="00E74169" w:rsidRDefault="00A6176D">
      <w:pPr>
        <w:rPr>
          <w:color w:val="000000"/>
          <w:lang w:val="id-ID"/>
        </w:rPr>
      </w:pPr>
      <w:r w:rsidRPr="00A6176D">
        <w:rPr>
          <w:color w:val="000000"/>
          <w:lang w:val="id-ID"/>
        </w:rPr>
        <w:t>Penjelasan dan rincian masing-masing standar akreditasi tersebut menjadi elemen-elemen yang dinilai, disajikan dalam buku tersendiri, yaitu Buku II.</w:t>
      </w:r>
    </w:p>
    <w:bookmarkEnd w:id="66"/>
    <w:bookmarkEnd w:id="67"/>
    <w:p w:rsidR="002C6BD1" w:rsidRDefault="002C6BD1">
      <w:pPr>
        <w:rPr>
          <w:lang w:val="id-ID"/>
        </w:rPr>
      </w:pPr>
    </w:p>
    <w:p w:rsidR="00E74169" w:rsidRPr="00EB6C74" w:rsidRDefault="00A6176D" w:rsidP="00AC39BF">
      <w:pPr>
        <w:pStyle w:val="Heading2"/>
        <w:rPr>
          <w:sz w:val="24"/>
          <w:szCs w:val="24"/>
          <w:lang w:val="id-ID"/>
        </w:rPr>
      </w:pPr>
      <w:bookmarkStart w:id="68" w:name="_Toc222646038"/>
      <w:r w:rsidRPr="00A6176D">
        <w:rPr>
          <w:sz w:val="24"/>
          <w:szCs w:val="24"/>
          <w:lang w:val="it-IT"/>
        </w:rPr>
        <w:t xml:space="preserve">4.2 Prosedur Akreditasi </w:t>
      </w:r>
      <w:bookmarkEnd w:id="68"/>
      <w:r w:rsidRPr="00A6176D">
        <w:rPr>
          <w:sz w:val="24"/>
          <w:szCs w:val="24"/>
          <w:lang w:val="id-ID"/>
        </w:rPr>
        <w:t>Program Studi</w:t>
      </w:r>
    </w:p>
    <w:p w:rsidR="00E74169" w:rsidRPr="00E74169" w:rsidRDefault="00E74169" w:rsidP="00AC39BF">
      <w:pPr>
        <w:rPr>
          <w:lang w:val="id-ID"/>
        </w:rPr>
      </w:pPr>
    </w:p>
    <w:p w:rsidR="00E74169" w:rsidRPr="0067613D" w:rsidRDefault="00A6176D" w:rsidP="00EB68B3">
      <w:r w:rsidRPr="00A6176D">
        <w:rPr>
          <w:lang w:val="id-ID"/>
        </w:rPr>
        <w:t xml:space="preserve">Evaluasi dan penilaian dalam rangka akreditasi dilakukan melalui </w:t>
      </w:r>
      <w:r w:rsidRPr="00A6176D">
        <w:rPr>
          <w:i/>
          <w:lang w:val="id-ID"/>
        </w:rPr>
        <w:t>peer review</w:t>
      </w:r>
      <w:r w:rsidRPr="00A6176D">
        <w:rPr>
          <w:lang w:val="id-ID"/>
        </w:rPr>
        <w:t xml:space="preserve"> oleh tim asesor yang terdiri atas para pakar dalam berbagai bidang ilmu kedokteran</w:t>
      </w:r>
      <w:r w:rsidR="00E74169">
        <w:rPr>
          <w:lang w:val="id-ID"/>
        </w:rPr>
        <w:t xml:space="preserve"> hewan</w:t>
      </w:r>
      <w:r w:rsidRPr="00A6176D">
        <w:rPr>
          <w:lang w:val="id-ID"/>
        </w:rPr>
        <w:t>, yang memahami hakikat penyelenggaraan</w:t>
      </w:r>
      <w:r w:rsidR="00E74169">
        <w:rPr>
          <w:lang w:val="id-ID"/>
        </w:rPr>
        <w:t xml:space="preserve">/ </w:t>
      </w:r>
      <w:r w:rsidRPr="00A6176D">
        <w:rPr>
          <w:lang w:val="id-ID"/>
        </w:rPr>
        <w:t xml:space="preserve">pengelolaan program studi. Semua program studi akan diakreditasi secara berkala. Akreditasi dilakukan oleh BAN-PT terhadap program studi kedokteran </w:t>
      </w:r>
      <w:r w:rsidR="00E74169">
        <w:rPr>
          <w:lang w:val="id-ID"/>
        </w:rPr>
        <w:t>hewan</w:t>
      </w:r>
      <w:r w:rsidRPr="00A6176D">
        <w:rPr>
          <w:lang w:val="id-ID"/>
        </w:rPr>
        <w:t>. Rincian prosedur akreditasi dapat dilihat pada Buku II.</w:t>
      </w:r>
    </w:p>
    <w:p w:rsidR="00E74169" w:rsidRPr="00E74169" w:rsidRDefault="00E74169" w:rsidP="00F96F21">
      <w:pPr>
        <w:tabs>
          <w:tab w:val="left" w:pos="1080"/>
        </w:tabs>
        <w:rPr>
          <w:lang w:val="id-ID"/>
        </w:rPr>
      </w:pPr>
    </w:p>
    <w:p w:rsidR="00E74169" w:rsidRPr="00E74169" w:rsidRDefault="00A6176D" w:rsidP="009B4192">
      <w:pPr>
        <w:pStyle w:val="Heading2"/>
        <w:rPr>
          <w:sz w:val="24"/>
          <w:szCs w:val="24"/>
          <w:lang w:val="id-ID"/>
        </w:rPr>
      </w:pPr>
      <w:bookmarkStart w:id="69" w:name="_Toc222646039"/>
      <w:r w:rsidRPr="00A6176D">
        <w:rPr>
          <w:sz w:val="24"/>
          <w:szCs w:val="24"/>
          <w:lang w:val="id-ID"/>
        </w:rPr>
        <w:t xml:space="preserve">4.3 Instrumen Akreditasi Program Studi </w:t>
      </w:r>
      <w:bookmarkEnd w:id="69"/>
    </w:p>
    <w:p w:rsidR="00E74169" w:rsidRDefault="00E74169">
      <w:pPr>
        <w:rPr>
          <w:lang w:val="id-ID"/>
        </w:rPr>
      </w:pPr>
    </w:p>
    <w:p w:rsidR="00E74169" w:rsidRPr="00E74169" w:rsidRDefault="00A6176D">
      <w:pPr>
        <w:rPr>
          <w:lang w:val="id-ID"/>
        </w:rPr>
      </w:pPr>
      <w:r w:rsidRPr="00A6176D">
        <w:rPr>
          <w:lang w:val="id-ID"/>
        </w:rPr>
        <w:t xml:space="preserve">Instrumen yang digunakan dalam proses akreditasi program studi  dikembangkan berdasarkan standar dan parameter seperti dijelaskan dalam </w:t>
      </w:r>
      <w:r w:rsidR="00E74169">
        <w:rPr>
          <w:lang w:val="id-ID"/>
        </w:rPr>
        <w:t>Sub Bab 4.1</w:t>
      </w:r>
      <w:r w:rsidRPr="00A6176D">
        <w:rPr>
          <w:lang w:val="id-ID"/>
        </w:rPr>
        <w:t xml:space="preserve"> Data, informasi dan penjelasan setiap standar dan parameter yang diminta dalam rangka akreditasi dirumuskan dan disajikan oleh program studi dalam instrumen yang berbentuk laporan evaluasi</w:t>
      </w:r>
      <w:r w:rsidR="00E74169">
        <w:rPr>
          <w:lang w:val="id-ID"/>
        </w:rPr>
        <w:t xml:space="preserve"> </w:t>
      </w:r>
      <w:r w:rsidRPr="00A6176D">
        <w:rPr>
          <w:lang w:val="id-ID"/>
        </w:rPr>
        <w:t xml:space="preserve">diri dan borang. </w:t>
      </w:r>
    </w:p>
    <w:p w:rsidR="00E74169" w:rsidRPr="00E74169" w:rsidRDefault="00E74169" w:rsidP="00874B5D">
      <w:pPr>
        <w:rPr>
          <w:lang w:val="id-ID"/>
        </w:rPr>
      </w:pPr>
    </w:p>
    <w:p w:rsidR="00E74169" w:rsidRPr="00E74169" w:rsidRDefault="00A6176D">
      <w:pPr>
        <w:rPr>
          <w:lang w:val="id-ID"/>
        </w:rPr>
      </w:pPr>
      <w:r w:rsidRPr="00A6176D">
        <w:rPr>
          <w:bCs/>
          <w:lang w:val="id-ID"/>
        </w:rPr>
        <w:lastRenderedPageBreak/>
        <w:t>Evaluasi</w:t>
      </w:r>
      <w:r w:rsidR="00E74169">
        <w:rPr>
          <w:bCs/>
          <w:lang w:val="id-ID"/>
        </w:rPr>
        <w:t xml:space="preserve"> </w:t>
      </w:r>
      <w:r w:rsidRPr="00A6176D">
        <w:rPr>
          <w:bCs/>
          <w:lang w:val="id-ID"/>
        </w:rPr>
        <w:t>diri</w:t>
      </w:r>
      <w:r w:rsidRPr="00A6176D">
        <w:rPr>
          <w:lang w:val="id-ID"/>
        </w:rPr>
        <w:t xml:space="preserve"> adalah proses yang dilakukan oleh suatu badan atau program untuk menilai secara kritis keadaan dan kinerja diri sendiri. Hasil evaluasi</w:t>
      </w:r>
      <w:r w:rsidR="00E74169">
        <w:rPr>
          <w:lang w:val="id-ID"/>
        </w:rPr>
        <w:t xml:space="preserve"> </w:t>
      </w:r>
      <w:r w:rsidRPr="00A6176D">
        <w:rPr>
          <w:lang w:val="id-ID"/>
        </w:rPr>
        <w:t xml:space="preserve">diri digunakan untuk memperbaiki mutu kinerja dan produk institusi dan program studi. Laporan evaluasi diri merupakan bahan untuk akreditasi. </w:t>
      </w:r>
    </w:p>
    <w:p w:rsidR="00E74169" w:rsidRDefault="00E74169">
      <w:pPr>
        <w:rPr>
          <w:lang w:val="id-ID"/>
        </w:rPr>
      </w:pPr>
    </w:p>
    <w:p w:rsidR="00E74169" w:rsidRPr="00E74169" w:rsidRDefault="00A6176D">
      <w:pPr>
        <w:rPr>
          <w:lang w:val="id-ID"/>
        </w:rPr>
      </w:pPr>
      <w:r w:rsidRPr="00A6176D">
        <w:rPr>
          <w:lang w:val="id-ID"/>
        </w:rPr>
        <w:t xml:space="preserve">Borang akreditasi adalah dokumen yang berupa </w:t>
      </w:r>
      <w:r w:rsidR="00E74169">
        <w:rPr>
          <w:lang w:val="id-ID"/>
        </w:rPr>
        <w:t>borang isian</w:t>
      </w:r>
      <w:r w:rsidRPr="00A6176D">
        <w:rPr>
          <w:lang w:val="id-ID"/>
        </w:rPr>
        <w:t xml:space="preserve"> program studi </w:t>
      </w:r>
      <w:r w:rsidR="00E74169">
        <w:rPr>
          <w:lang w:val="id-ID"/>
        </w:rPr>
        <w:t xml:space="preserve">dan unit pengelola </w:t>
      </w:r>
      <w:r w:rsidRPr="00A6176D">
        <w:rPr>
          <w:lang w:val="id-ID"/>
        </w:rPr>
        <w:t xml:space="preserve">(Buku III), yang dirumuskan sesuai dengan petunjuk yang terdapat pada Buku IV dan digunakan untuk mengevaluasi dan menilai serta menetapkan status dan peringkat akreditasi program studi yang diakreditasi. Borang akreditasi merupakan kumpulan data dan informasi mengenai masukan, proses, keluaran, hasil, dan dampak yang bercirikan upaya untuk meningkatkan mutu kinerja, keadaan dan perangkat kependidikan program studi secara berkelanjutan. </w:t>
      </w:r>
    </w:p>
    <w:p w:rsidR="00E74169" w:rsidRDefault="00E74169">
      <w:pPr>
        <w:rPr>
          <w:lang w:val="id-ID"/>
        </w:rPr>
      </w:pPr>
    </w:p>
    <w:p w:rsidR="00E74169" w:rsidRPr="00E74169" w:rsidRDefault="00A6176D">
      <w:pPr>
        <w:rPr>
          <w:lang w:val="id-ID"/>
        </w:rPr>
      </w:pPr>
      <w:r w:rsidRPr="00A6176D">
        <w:rPr>
          <w:lang w:val="id-ID"/>
        </w:rPr>
        <w:t xml:space="preserve">Isi borang akreditasi mencakup deskripsi dan analisis yang sistematis sebagai respons yang proaktif terhadap berbagai indikator yang dijabarkan dari standar akreditasi program studi. Standar dan indikator akreditasi tersebut dijelaskan dalam pedoman penyusunan borang akreditasi. </w:t>
      </w:r>
    </w:p>
    <w:p w:rsidR="00E74169" w:rsidRDefault="00E74169">
      <w:pPr>
        <w:autoSpaceDE w:val="0"/>
        <w:autoSpaceDN w:val="0"/>
        <w:adjustRightInd w:val="0"/>
        <w:rPr>
          <w:lang w:val="id-ID"/>
        </w:rPr>
      </w:pPr>
    </w:p>
    <w:p w:rsidR="00E74169" w:rsidRPr="00E74169" w:rsidRDefault="00A6176D">
      <w:pPr>
        <w:autoSpaceDE w:val="0"/>
        <w:autoSpaceDN w:val="0"/>
        <w:adjustRightInd w:val="0"/>
        <w:rPr>
          <w:b/>
          <w:bCs/>
          <w:sz w:val="32"/>
          <w:lang w:val="id-ID"/>
        </w:rPr>
      </w:pPr>
      <w:r w:rsidRPr="00A6176D">
        <w:rPr>
          <w:lang w:val="id-ID"/>
        </w:rPr>
        <w:t xml:space="preserve">Program studi mendeskripsikan dan menganalisis semua indikator dalam konteks keseluruhan standar akreditasi dengan memperhatikan dimensi mutu yang merupakan jabaran dari RAISE++, yaitu: </w:t>
      </w:r>
      <w:r w:rsidRPr="00A6176D">
        <w:rPr>
          <w:b/>
          <w:lang w:val="id-ID"/>
        </w:rPr>
        <w:t>relevansi</w:t>
      </w:r>
      <w:r w:rsidRPr="00A6176D">
        <w:rPr>
          <w:lang w:val="id-ID"/>
        </w:rPr>
        <w:t xml:space="preserve"> </w:t>
      </w:r>
      <w:r w:rsidRPr="00A6176D">
        <w:rPr>
          <w:i/>
          <w:lang w:val="id-ID"/>
        </w:rPr>
        <w:t>(relevance)</w:t>
      </w:r>
      <w:r w:rsidRPr="00A6176D">
        <w:rPr>
          <w:lang w:val="id-ID"/>
        </w:rPr>
        <w:t xml:space="preserve">, </w:t>
      </w:r>
      <w:r w:rsidRPr="00A6176D">
        <w:rPr>
          <w:b/>
          <w:lang w:val="id-ID"/>
        </w:rPr>
        <w:t>suasana akademik</w:t>
      </w:r>
      <w:r w:rsidRPr="00A6176D">
        <w:rPr>
          <w:lang w:val="id-ID"/>
        </w:rPr>
        <w:t xml:space="preserve"> </w:t>
      </w:r>
      <w:r w:rsidRPr="00A6176D">
        <w:rPr>
          <w:i/>
          <w:lang w:val="id-ID"/>
        </w:rPr>
        <w:t>(academic atmosphere)</w:t>
      </w:r>
      <w:r w:rsidRPr="00A6176D">
        <w:rPr>
          <w:lang w:val="id-ID"/>
        </w:rPr>
        <w:t xml:space="preserve">, </w:t>
      </w:r>
      <w:r w:rsidRPr="00A6176D">
        <w:rPr>
          <w:b/>
          <w:lang w:val="id-ID"/>
        </w:rPr>
        <w:t>pengelolaan internal dan organisasi</w:t>
      </w:r>
      <w:r w:rsidRPr="00A6176D">
        <w:rPr>
          <w:lang w:val="id-ID"/>
        </w:rPr>
        <w:t xml:space="preserve"> </w:t>
      </w:r>
      <w:r w:rsidRPr="00A6176D">
        <w:rPr>
          <w:i/>
          <w:lang w:val="id-ID"/>
        </w:rPr>
        <w:t>(internal management and organization)</w:t>
      </w:r>
      <w:r w:rsidRPr="00A6176D">
        <w:rPr>
          <w:lang w:val="id-ID"/>
        </w:rPr>
        <w:t xml:space="preserve">, </w:t>
      </w:r>
      <w:r w:rsidRPr="00A6176D">
        <w:rPr>
          <w:b/>
          <w:lang w:val="id-ID"/>
        </w:rPr>
        <w:t>keberlanjutan</w:t>
      </w:r>
      <w:r w:rsidRPr="00A6176D">
        <w:rPr>
          <w:lang w:val="id-ID"/>
        </w:rPr>
        <w:t xml:space="preserve"> </w:t>
      </w:r>
      <w:r w:rsidRPr="00A6176D">
        <w:rPr>
          <w:i/>
          <w:lang w:val="id-ID"/>
        </w:rPr>
        <w:t>(sustainability)</w:t>
      </w:r>
      <w:r w:rsidRPr="00A6176D">
        <w:rPr>
          <w:lang w:val="id-ID"/>
        </w:rPr>
        <w:t xml:space="preserve">, </w:t>
      </w:r>
      <w:r w:rsidRPr="00A6176D">
        <w:rPr>
          <w:b/>
          <w:lang w:val="id-ID"/>
        </w:rPr>
        <w:t>efisiensi</w:t>
      </w:r>
      <w:r w:rsidRPr="00A6176D">
        <w:rPr>
          <w:lang w:val="id-ID"/>
        </w:rPr>
        <w:t xml:space="preserve"> </w:t>
      </w:r>
      <w:r w:rsidRPr="00A6176D">
        <w:rPr>
          <w:i/>
          <w:lang w:val="id-ID"/>
        </w:rPr>
        <w:t>(efficiency)</w:t>
      </w:r>
      <w:r w:rsidRPr="00A6176D">
        <w:rPr>
          <w:lang w:val="id-ID"/>
        </w:rPr>
        <w:t xml:space="preserve">, termasuk efisiensi dan produktivitas. Dimensi tambahannya adalah </w:t>
      </w:r>
      <w:r w:rsidRPr="00A6176D">
        <w:rPr>
          <w:b/>
          <w:lang w:val="id-ID"/>
        </w:rPr>
        <w:t>kepemimpinan</w:t>
      </w:r>
      <w:r w:rsidRPr="00A6176D">
        <w:rPr>
          <w:lang w:val="id-ID"/>
        </w:rPr>
        <w:t xml:space="preserve"> </w:t>
      </w:r>
      <w:r w:rsidRPr="00A6176D">
        <w:rPr>
          <w:i/>
          <w:lang w:val="id-ID"/>
        </w:rPr>
        <w:t>(leadership)</w:t>
      </w:r>
      <w:r w:rsidRPr="00A6176D">
        <w:rPr>
          <w:lang w:val="id-ID"/>
        </w:rPr>
        <w:t xml:space="preserve">, </w:t>
      </w:r>
      <w:r w:rsidRPr="00A6176D">
        <w:rPr>
          <w:b/>
          <w:lang w:val="id-ID"/>
        </w:rPr>
        <w:t>pemerataan</w:t>
      </w:r>
      <w:r w:rsidRPr="00A6176D">
        <w:rPr>
          <w:lang w:val="id-ID"/>
        </w:rPr>
        <w:t xml:space="preserve"> </w:t>
      </w:r>
      <w:r w:rsidRPr="00A6176D">
        <w:rPr>
          <w:i/>
          <w:lang w:val="id-ID"/>
        </w:rPr>
        <w:t xml:space="preserve">(equity), </w:t>
      </w:r>
      <w:r w:rsidRPr="00A6176D">
        <w:rPr>
          <w:lang w:val="id-ID"/>
        </w:rPr>
        <w:t xml:space="preserve">dan </w:t>
      </w:r>
      <w:r w:rsidRPr="00A6176D">
        <w:rPr>
          <w:b/>
          <w:lang w:val="id-ID"/>
        </w:rPr>
        <w:t>tata pamong</w:t>
      </w:r>
      <w:r w:rsidRPr="00A6176D">
        <w:rPr>
          <w:lang w:val="id-ID"/>
        </w:rPr>
        <w:t xml:space="preserve"> </w:t>
      </w:r>
      <w:r w:rsidRPr="00A6176D">
        <w:rPr>
          <w:i/>
          <w:lang w:val="id-ID"/>
        </w:rPr>
        <w:t>(governance)</w:t>
      </w:r>
      <w:r w:rsidRPr="00A6176D">
        <w:rPr>
          <w:lang w:val="id-ID"/>
        </w:rPr>
        <w:t xml:space="preserve">. </w:t>
      </w:r>
    </w:p>
    <w:p w:rsidR="00E74169" w:rsidRDefault="00E74169">
      <w:pPr>
        <w:rPr>
          <w:lang w:val="id-ID"/>
        </w:rPr>
      </w:pPr>
    </w:p>
    <w:p w:rsidR="00E74169" w:rsidRPr="00E74169" w:rsidRDefault="00A6176D">
      <w:pPr>
        <w:rPr>
          <w:lang w:val="id-ID"/>
        </w:rPr>
      </w:pPr>
      <w:r w:rsidRPr="00A6176D">
        <w:rPr>
          <w:lang w:val="id-ID"/>
        </w:rPr>
        <w:t xml:space="preserve">Penjelasan dan rincian aspek instrumen ini disajikan dalam </w:t>
      </w:r>
      <w:r w:rsidR="00E74169">
        <w:rPr>
          <w:lang w:val="id-ID"/>
        </w:rPr>
        <w:t>B</w:t>
      </w:r>
      <w:r w:rsidRPr="00A6176D">
        <w:rPr>
          <w:lang w:val="id-ID"/>
        </w:rPr>
        <w:t>uku III.</w:t>
      </w:r>
    </w:p>
    <w:p w:rsidR="00E74169" w:rsidRPr="00E74169" w:rsidRDefault="00E74169" w:rsidP="00A41CF3">
      <w:pPr>
        <w:rPr>
          <w:lang w:val="id-ID"/>
        </w:rPr>
      </w:pPr>
    </w:p>
    <w:p w:rsidR="00E74169" w:rsidRPr="00E74169" w:rsidRDefault="00A6176D" w:rsidP="009B4192">
      <w:pPr>
        <w:pStyle w:val="Heading2"/>
        <w:rPr>
          <w:sz w:val="24"/>
          <w:szCs w:val="24"/>
          <w:lang w:val="id-ID"/>
        </w:rPr>
      </w:pPr>
      <w:bookmarkStart w:id="70" w:name="_Toc222646040"/>
      <w:r w:rsidRPr="00A6176D">
        <w:rPr>
          <w:sz w:val="24"/>
          <w:szCs w:val="24"/>
          <w:lang w:val="id-ID"/>
        </w:rPr>
        <w:t xml:space="preserve">4.4 Kode Etik Akreditasi Program Studi </w:t>
      </w:r>
      <w:bookmarkEnd w:id="70"/>
    </w:p>
    <w:p w:rsidR="00E74169" w:rsidRPr="00E74169" w:rsidRDefault="00E74169" w:rsidP="00F96F21">
      <w:pPr>
        <w:tabs>
          <w:tab w:val="left" w:pos="720"/>
        </w:tabs>
        <w:rPr>
          <w:sz w:val="28"/>
          <w:szCs w:val="28"/>
          <w:lang w:val="id-ID"/>
        </w:rPr>
      </w:pPr>
    </w:p>
    <w:p w:rsidR="00E74169" w:rsidRDefault="00A6176D" w:rsidP="00A30A75">
      <w:pPr>
        <w:tabs>
          <w:tab w:val="left" w:pos="720"/>
        </w:tabs>
        <w:rPr>
          <w:color w:val="000000"/>
          <w:lang w:val="id-ID"/>
        </w:rPr>
      </w:pPr>
      <w:r w:rsidRPr="00A6176D">
        <w:rPr>
          <w:color w:val="000000"/>
          <w:lang w:val="id-ID"/>
        </w:rPr>
        <w:t xml:space="preserve">Untuk menjaga kelancaran, objektivitas dan kejujuran dalam pelaksanaan akreditasi, BAN-PT mengembangkan kode etik akreditasi yang perlu dipatuhi oleh semua pihak yang terlibat dalam penyelenggaraan akreditasi, yaitu asesor, program studi yang diakreditasi, dan para anggota BAN-PT serta staf sekretariat BAN-PT. </w:t>
      </w:r>
    </w:p>
    <w:p w:rsidR="00E74169" w:rsidRPr="00E74169" w:rsidRDefault="00E74169" w:rsidP="00A30A75">
      <w:pPr>
        <w:tabs>
          <w:tab w:val="left" w:pos="720"/>
        </w:tabs>
        <w:rPr>
          <w:color w:val="000000"/>
          <w:lang w:val="id-ID"/>
        </w:rPr>
      </w:pPr>
    </w:p>
    <w:p w:rsidR="002C6BD1" w:rsidRDefault="00A6176D">
      <w:pPr>
        <w:pStyle w:val="Heading1"/>
        <w:jc w:val="both"/>
        <w:rPr>
          <w:b w:val="0"/>
          <w:color w:val="000000"/>
          <w:sz w:val="24"/>
          <w:szCs w:val="24"/>
          <w:lang w:val="id-ID"/>
        </w:rPr>
      </w:pPr>
      <w:r w:rsidRPr="00A6176D">
        <w:rPr>
          <w:b w:val="0"/>
          <w:color w:val="000000"/>
          <w:sz w:val="24"/>
          <w:szCs w:val="24"/>
          <w:lang w:val="id-ID"/>
        </w:rPr>
        <w:t xml:space="preserve">Kode etik tersebut berisikan pernyataan dasar filosofis dan kebijakan yang melandasi penyelenggaraan akreditasi; hal-hal yang harus dilakukan </w:t>
      </w:r>
      <w:r w:rsidRPr="00A6176D">
        <w:rPr>
          <w:b w:val="0"/>
          <w:i/>
          <w:color w:val="000000"/>
          <w:sz w:val="24"/>
          <w:szCs w:val="24"/>
          <w:lang w:val="id-ID"/>
        </w:rPr>
        <w:t>(the do)</w:t>
      </w:r>
      <w:r w:rsidRPr="00A6176D">
        <w:rPr>
          <w:b w:val="0"/>
          <w:color w:val="000000"/>
          <w:sz w:val="24"/>
          <w:szCs w:val="24"/>
          <w:lang w:val="id-ID"/>
        </w:rPr>
        <w:t xml:space="preserve"> dan yang tidak layak dilakukan </w:t>
      </w:r>
      <w:r w:rsidRPr="00A6176D">
        <w:rPr>
          <w:b w:val="0"/>
          <w:i/>
          <w:color w:val="000000"/>
          <w:sz w:val="24"/>
          <w:szCs w:val="24"/>
          <w:lang w:val="id-ID"/>
        </w:rPr>
        <w:t>(the don’t)</w:t>
      </w:r>
      <w:r w:rsidRPr="00A6176D">
        <w:rPr>
          <w:b w:val="0"/>
          <w:color w:val="000000"/>
          <w:sz w:val="24"/>
          <w:szCs w:val="24"/>
          <w:lang w:val="id-ID"/>
        </w:rPr>
        <w:t xml:space="preserve"> oleh setiap pihak terkait; serta sanksi terhadap pelanggarannya. Penjelasan dan rincian kode etik ini berlaku umum bagi akreditasi semua tingkat dan jenis perguruan tinggi dan program</w:t>
      </w:r>
      <w:r w:rsidR="00E74169">
        <w:rPr>
          <w:b w:val="0"/>
          <w:color w:val="000000"/>
          <w:sz w:val="24"/>
          <w:szCs w:val="24"/>
          <w:lang w:val="id-ID"/>
        </w:rPr>
        <w:t xml:space="preserve"> </w:t>
      </w:r>
      <w:r w:rsidRPr="00A6176D">
        <w:rPr>
          <w:b w:val="0"/>
          <w:color w:val="000000"/>
          <w:sz w:val="24"/>
          <w:szCs w:val="24"/>
          <w:lang w:val="id-ID"/>
        </w:rPr>
        <w:t>studi. Oleh karena itu, kode etik tersebut disajikan dalam buku tersendiri.</w:t>
      </w:r>
    </w:p>
    <w:p w:rsidR="002C6BD1" w:rsidRDefault="002C6BD1">
      <w:pPr>
        <w:rPr>
          <w:lang w:val="id-ID"/>
        </w:rPr>
      </w:pPr>
    </w:p>
    <w:p w:rsidR="00E74169" w:rsidRPr="00E74169" w:rsidRDefault="00A6176D">
      <w:pPr>
        <w:pStyle w:val="Heading1"/>
        <w:ind w:firstLine="720"/>
        <w:rPr>
          <w:color w:val="000000"/>
          <w:sz w:val="24"/>
          <w:szCs w:val="24"/>
          <w:lang w:val="sv-SE"/>
        </w:rPr>
      </w:pPr>
      <w:r w:rsidRPr="00A6176D">
        <w:rPr>
          <w:lang w:val="id-ID"/>
        </w:rPr>
        <w:br w:type="page"/>
      </w:r>
      <w:r w:rsidRPr="00A6176D">
        <w:rPr>
          <w:color w:val="000000"/>
          <w:sz w:val="24"/>
          <w:szCs w:val="24"/>
          <w:lang w:val="sv-SE"/>
        </w:rPr>
        <w:lastRenderedPageBreak/>
        <w:t>DAFTAR ISTILAH DAN SINGKATAN</w:t>
      </w:r>
    </w:p>
    <w:p w:rsidR="00E74169" w:rsidRPr="00E74169" w:rsidRDefault="00E74169" w:rsidP="00C335F5">
      <w:pPr>
        <w:rPr>
          <w:color w:val="000000"/>
          <w:lang w:val="sv-SE"/>
        </w:rPr>
      </w:pPr>
    </w:p>
    <w:p w:rsidR="00E74169" w:rsidRPr="00E74169" w:rsidRDefault="00E74169" w:rsidP="00C335F5">
      <w:pPr>
        <w:ind w:left="900" w:hanging="540"/>
        <w:rPr>
          <w:b/>
          <w:bCs/>
          <w:color w:val="000000"/>
          <w:lang w:val="sv-SE"/>
        </w:rPr>
      </w:pPr>
    </w:p>
    <w:p w:rsidR="00E74169" w:rsidRPr="00E74169" w:rsidRDefault="00A6176D" w:rsidP="00C335F5">
      <w:pPr>
        <w:ind w:left="900" w:hanging="540"/>
        <w:rPr>
          <w:color w:val="000000"/>
          <w:lang w:val="sv-SE"/>
        </w:rPr>
      </w:pPr>
      <w:r w:rsidRPr="00A6176D">
        <w:rPr>
          <w:b/>
          <w:bCs/>
          <w:color w:val="000000"/>
          <w:lang w:val="sv-SE"/>
        </w:rPr>
        <w:t>Akreditasi</w:t>
      </w:r>
      <w:r w:rsidRPr="00A6176D">
        <w:rPr>
          <w:color w:val="000000"/>
          <w:lang w:val="sv-SE"/>
        </w:rPr>
        <w:t xml:space="preserve"> adalah proses evaluasi dan penilaian mutu  institusi atau program studi yang dilakukan oleh suatu tim pakar sejawat (tim asesor) berdasarkan standar mutu yang telah ditetapkan, atas pengarahan suatu badan atau lembaga akreditasi mandiri di luar institusi atau program studi yang bersangkutan. Hasil akreditasi merupakan pengakuan bahwa suatu institusi atau program studi telah memenuhi standar mutu yang telah ditetapkan itu, sehingga layak untuk menyelenggarakan program-programnya.</w:t>
      </w:r>
    </w:p>
    <w:p w:rsidR="00E74169" w:rsidRPr="00E74169" w:rsidRDefault="00A6176D" w:rsidP="00C335F5">
      <w:pPr>
        <w:ind w:left="900" w:hanging="540"/>
        <w:rPr>
          <w:color w:val="000000"/>
          <w:lang w:val="sv-SE"/>
        </w:rPr>
      </w:pPr>
      <w:r w:rsidRPr="00A6176D">
        <w:rPr>
          <w:color w:val="000000"/>
          <w:lang w:val="sv-SE"/>
        </w:rPr>
        <w:t xml:space="preserve">  </w:t>
      </w:r>
    </w:p>
    <w:p w:rsidR="00E74169" w:rsidRPr="00E74169" w:rsidRDefault="00A6176D" w:rsidP="00C335F5">
      <w:pPr>
        <w:ind w:left="900" w:hanging="540"/>
        <w:rPr>
          <w:color w:val="000000"/>
          <w:lang w:val="sv-SE"/>
        </w:rPr>
      </w:pPr>
      <w:r w:rsidRPr="00A6176D">
        <w:rPr>
          <w:b/>
          <w:bCs/>
          <w:color w:val="000000"/>
          <w:lang w:val="sv-SE"/>
        </w:rPr>
        <w:t>Akuntabilitas</w:t>
      </w:r>
      <w:r w:rsidRPr="00A6176D">
        <w:rPr>
          <w:color w:val="000000"/>
          <w:lang w:val="sv-SE"/>
        </w:rPr>
        <w:t xml:space="preserve"> adalah pertanggungjawaban suatu institusi atau program studi kepada </w:t>
      </w:r>
      <w:r w:rsidRPr="00A6176D">
        <w:rPr>
          <w:i/>
          <w:color w:val="000000"/>
          <w:lang w:val="sv-SE"/>
        </w:rPr>
        <w:t>stakeholders</w:t>
      </w:r>
      <w:r w:rsidRPr="00A6176D">
        <w:rPr>
          <w:color w:val="000000"/>
          <w:lang w:val="sv-SE"/>
        </w:rPr>
        <w:t xml:space="preserve">  (pihak berkepentingan) mengenai pelaksanaan tugas dan fungsi </w:t>
      </w:r>
      <w:r w:rsidR="00E74169">
        <w:rPr>
          <w:color w:val="000000"/>
          <w:lang w:val="id-ID"/>
        </w:rPr>
        <w:t xml:space="preserve">institusi atau </w:t>
      </w:r>
      <w:r w:rsidRPr="00A6176D">
        <w:rPr>
          <w:color w:val="000000"/>
          <w:lang w:val="sv-SE"/>
        </w:rPr>
        <w:t>program studi.</w:t>
      </w:r>
    </w:p>
    <w:p w:rsidR="00E74169" w:rsidRPr="00E74169" w:rsidRDefault="00E74169" w:rsidP="00C335F5">
      <w:pPr>
        <w:ind w:left="900" w:hanging="540"/>
        <w:rPr>
          <w:b/>
          <w:bCs/>
          <w:color w:val="000000"/>
          <w:lang w:val="sv-SE"/>
        </w:rPr>
      </w:pPr>
    </w:p>
    <w:p w:rsidR="00E74169" w:rsidRPr="00E74169" w:rsidRDefault="00A6176D" w:rsidP="00C335F5">
      <w:pPr>
        <w:ind w:left="900" w:hanging="540"/>
        <w:rPr>
          <w:color w:val="000000"/>
          <w:lang w:val="sv-SE"/>
        </w:rPr>
      </w:pPr>
      <w:r w:rsidRPr="00A6176D">
        <w:rPr>
          <w:b/>
          <w:bCs/>
          <w:iCs/>
          <w:color w:val="000000"/>
          <w:lang w:val="sv-SE"/>
        </w:rPr>
        <w:t>Asesmen kecukupan</w:t>
      </w:r>
      <w:r w:rsidRPr="00A6176D">
        <w:rPr>
          <w:color w:val="000000"/>
          <w:lang w:val="sv-SE"/>
        </w:rPr>
        <w:t xml:space="preserve"> adalah pengkajian </w:t>
      </w:r>
      <w:r w:rsidRPr="00A6176D">
        <w:rPr>
          <w:i/>
          <w:color w:val="000000"/>
          <w:lang w:val="sv-SE"/>
        </w:rPr>
        <w:t>(review)</w:t>
      </w:r>
      <w:r w:rsidRPr="00A6176D">
        <w:rPr>
          <w:color w:val="000000"/>
          <w:lang w:val="sv-SE"/>
        </w:rPr>
        <w:t>, evaluasi dan penilaian data dan informasi yang disajikan oleh program studi atau institusi perguruan tinggi di dalam laporan evaluasi-diri dan borang, yang dilakukan oleh tim asesor dalam proses akreditasi, sebelum asesmen lapangan ke tempat program studi atau institusi yang diakreditasi.</w:t>
      </w:r>
    </w:p>
    <w:p w:rsidR="00E74169" w:rsidRPr="00E74169" w:rsidRDefault="00A6176D" w:rsidP="00C335F5">
      <w:pPr>
        <w:ind w:left="900" w:hanging="540"/>
        <w:rPr>
          <w:color w:val="000000"/>
          <w:lang w:val="sv-SE"/>
        </w:rPr>
      </w:pPr>
      <w:r w:rsidRPr="00A6176D">
        <w:rPr>
          <w:color w:val="000000"/>
          <w:lang w:val="sv-SE"/>
        </w:rPr>
        <w:t xml:space="preserve">  </w:t>
      </w:r>
    </w:p>
    <w:p w:rsidR="00E74169" w:rsidRPr="00BE7A76" w:rsidRDefault="00A6176D" w:rsidP="00C335F5">
      <w:pPr>
        <w:ind w:left="900" w:hanging="540"/>
        <w:rPr>
          <w:i/>
          <w:color w:val="000000"/>
          <w:lang w:val="id-ID"/>
        </w:rPr>
      </w:pPr>
      <w:r w:rsidRPr="00A6176D">
        <w:rPr>
          <w:b/>
          <w:bCs/>
          <w:color w:val="000000"/>
          <w:lang w:val="sv-SE"/>
        </w:rPr>
        <w:t xml:space="preserve">Asesmen lapangan </w:t>
      </w:r>
      <w:r w:rsidRPr="00A6176D">
        <w:rPr>
          <w:color w:val="000000"/>
          <w:lang w:val="sv-SE"/>
        </w:rPr>
        <w:t>adalah telaah dan penilaian di tempat kedudukan program studi atau institusi perguruan tinggi yang dilaksanakan oleh tim asesor untuk melakukan verifikasi</w:t>
      </w:r>
      <w:r w:rsidRPr="00A6176D">
        <w:rPr>
          <w:color w:val="000000"/>
          <w:lang w:val="id-ID"/>
        </w:rPr>
        <w:t>, validasi</w:t>
      </w:r>
      <w:r w:rsidRPr="00A6176D">
        <w:rPr>
          <w:color w:val="000000"/>
          <w:lang w:val="sv-SE"/>
        </w:rPr>
        <w:t xml:space="preserve"> dan melengkapi data </w:t>
      </w:r>
      <w:r w:rsidRPr="00A6176D">
        <w:rPr>
          <w:color w:val="000000"/>
          <w:lang w:val="id-ID"/>
        </w:rPr>
        <w:t>serta</w:t>
      </w:r>
      <w:r w:rsidRPr="00A6176D">
        <w:rPr>
          <w:color w:val="000000"/>
          <w:lang w:val="sv-SE"/>
        </w:rPr>
        <w:t xml:space="preserve"> informasi yang disajikan oleh program studi atau institusi di dalam evaluasi-diri dan borang yang telah dipelajari oleh tim asesor pada tahap asesmen kecukupan</w:t>
      </w:r>
      <w:r w:rsidRPr="00A6176D">
        <w:rPr>
          <w:i/>
          <w:color w:val="000000"/>
          <w:lang w:val="sv-SE"/>
        </w:rPr>
        <w:t>.</w:t>
      </w:r>
    </w:p>
    <w:p w:rsidR="00E74169" w:rsidRPr="00BE7A76" w:rsidRDefault="00E74169" w:rsidP="00C335F5">
      <w:pPr>
        <w:ind w:left="900" w:hanging="540"/>
        <w:rPr>
          <w:i/>
          <w:color w:val="000000"/>
          <w:lang w:val="id-ID"/>
        </w:rPr>
      </w:pPr>
    </w:p>
    <w:p w:rsidR="00E74169" w:rsidRPr="00E74169" w:rsidRDefault="00A6176D" w:rsidP="00173B73">
      <w:pPr>
        <w:ind w:left="900" w:hanging="540"/>
        <w:rPr>
          <w:bCs/>
          <w:color w:val="000000"/>
          <w:lang w:val="id-ID"/>
        </w:rPr>
      </w:pPr>
      <w:r w:rsidRPr="00A6176D">
        <w:rPr>
          <w:b/>
          <w:bCs/>
          <w:color w:val="000000"/>
          <w:lang w:val="id-ID"/>
        </w:rPr>
        <w:t xml:space="preserve">Asosiasi Fakultas Kedokteran Hewan Indonesia (AFKHI) </w:t>
      </w:r>
      <w:r w:rsidRPr="00A6176D">
        <w:rPr>
          <w:bCs/>
          <w:color w:val="000000"/>
          <w:lang w:val="id-ID"/>
        </w:rPr>
        <w:t>adalah asosiasi yang anggotanya terdiri atas para dekan fakultas kedokteran hewan dan ketua program studi kedokteran hewan se Indonesia yang merupakan jaringan kerjasama fungsional institusi pendidikan yang melaksanakan program pendidikan bidang ilmu kedokteran hewan, dan berfungsi memberikan pertimbangan dalam rangka memberdayakan dan menjamin mutu pendidikan kedokteran hewan yang diselenggarakan oleh anggotanya.</w:t>
      </w:r>
    </w:p>
    <w:p w:rsidR="00E74169" w:rsidRPr="00E74169" w:rsidRDefault="00E74169" w:rsidP="00C335F5">
      <w:pPr>
        <w:ind w:left="900" w:hanging="540"/>
        <w:rPr>
          <w:color w:val="000000"/>
          <w:lang w:val="id-ID"/>
        </w:rPr>
      </w:pPr>
    </w:p>
    <w:p w:rsidR="00E74169" w:rsidRPr="00E74169" w:rsidRDefault="00A6176D" w:rsidP="00C335F5">
      <w:pPr>
        <w:ind w:left="900" w:hanging="540"/>
        <w:rPr>
          <w:color w:val="000000"/>
          <w:lang w:val="id-ID"/>
        </w:rPr>
      </w:pPr>
      <w:r w:rsidRPr="00A6176D">
        <w:rPr>
          <w:b/>
          <w:color w:val="000000"/>
          <w:lang w:val="id-ID"/>
        </w:rPr>
        <w:t>Badan Akreditasi Nasional Perguruan Tinggi (BAN-PT)</w:t>
      </w:r>
      <w:r w:rsidRPr="00A6176D">
        <w:rPr>
          <w:color w:val="000000"/>
          <w:lang w:val="id-ID"/>
        </w:rPr>
        <w:t xml:space="preserve"> adalah lembaga independen yang bertugas melaksanakan akreditasi program studi dan atau institusi perguruan tinggi.</w:t>
      </w:r>
    </w:p>
    <w:p w:rsidR="00E74169" w:rsidRPr="00E74169" w:rsidRDefault="00E74169" w:rsidP="00C335F5">
      <w:pPr>
        <w:ind w:left="900" w:hanging="540"/>
        <w:rPr>
          <w:color w:val="000000"/>
          <w:lang w:val="id-ID"/>
        </w:rPr>
      </w:pPr>
    </w:p>
    <w:p w:rsidR="00E74169" w:rsidRPr="00E74169" w:rsidRDefault="00A6176D" w:rsidP="00C335F5">
      <w:pPr>
        <w:ind w:left="900" w:hanging="540"/>
        <w:rPr>
          <w:color w:val="000000"/>
          <w:lang w:val="id-ID"/>
        </w:rPr>
      </w:pPr>
      <w:r w:rsidRPr="00A6176D">
        <w:rPr>
          <w:b/>
          <w:bCs/>
          <w:color w:val="000000"/>
          <w:lang w:val="id-ID"/>
        </w:rPr>
        <w:t>Borang</w:t>
      </w:r>
      <w:r w:rsidRPr="00A6176D">
        <w:rPr>
          <w:color w:val="000000"/>
          <w:lang w:val="id-ID"/>
        </w:rPr>
        <w:t xml:space="preserve"> adalah instrumen akreditasi yang berupa formulir yang berisikan data dan informasi yang digunakan untuk mengevaluasi dan menilai mutu suatu program studi.</w:t>
      </w:r>
    </w:p>
    <w:p w:rsidR="00E74169" w:rsidRPr="00E74169" w:rsidRDefault="00E74169" w:rsidP="00C335F5">
      <w:pPr>
        <w:ind w:left="900" w:hanging="540"/>
        <w:rPr>
          <w:color w:val="000000"/>
          <w:lang w:val="id-ID"/>
        </w:rPr>
      </w:pPr>
    </w:p>
    <w:p w:rsidR="00E74169" w:rsidRPr="0067613D" w:rsidRDefault="00A6176D" w:rsidP="0067613D">
      <w:pPr>
        <w:ind w:left="900" w:hanging="540"/>
        <w:rPr>
          <w:bCs/>
          <w:color w:val="000000"/>
        </w:rPr>
      </w:pPr>
      <w:r w:rsidRPr="00A6176D">
        <w:rPr>
          <w:b/>
          <w:bCs/>
          <w:color w:val="000000"/>
          <w:lang w:val="id-ID"/>
        </w:rPr>
        <w:t xml:space="preserve">Dokter hewan </w:t>
      </w:r>
      <w:r w:rsidRPr="00A6176D">
        <w:t>adalah orang yang memiliki profesi di bidang kedokteran hewan, sertifikat kompetensi, dan kewenangan medik veteriner</w:t>
      </w:r>
      <w:r w:rsidR="00C84FD7">
        <w:rPr>
          <w:lang w:val="id-ID"/>
        </w:rPr>
        <w:t xml:space="preserve"> </w:t>
      </w:r>
      <w:r w:rsidRPr="00A6176D">
        <w:t>dalam melaksanakan pelayanan kesehatan hewan.</w:t>
      </w:r>
    </w:p>
    <w:p w:rsidR="00E74169" w:rsidRPr="00E74169" w:rsidRDefault="00E74169" w:rsidP="00C335F5">
      <w:pPr>
        <w:ind w:left="900" w:hanging="540"/>
        <w:rPr>
          <w:b/>
          <w:bCs/>
          <w:color w:val="000000"/>
          <w:lang w:val="id-ID"/>
        </w:rPr>
      </w:pPr>
    </w:p>
    <w:p w:rsidR="00E74169" w:rsidRPr="00E74169" w:rsidRDefault="00A6176D" w:rsidP="00C335F5">
      <w:pPr>
        <w:ind w:left="900" w:hanging="540"/>
        <w:rPr>
          <w:color w:val="000000"/>
          <w:lang w:val="id-ID"/>
        </w:rPr>
      </w:pPr>
      <w:r w:rsidRPr="00A6176D">
        <w:rPr>
          <w:b/>
          <w:bCs/>
          <w:color w:val="000000"/>
          <w:lang w:val="id-ID"/>
        </w:rPr>
        <w:t>Evaluasi diri</w:t>
      </w:r>
      <w:r w:rsidRPr="00A6176D">
        <w:rPr>
          <w:color w:val="000000"/>
          <w:lang w:val="id-ID"/>
        </w:rPr>
        <w:t xml:space="preserve"> adalah proses yang dilakukan oleh suatu badan atau program untuk menilai secara kritis keadaan dan kinerja diri sendiri. Hasil evaluasi-diri </w:t>
      </w:r>
      <w:r w:rsidRPr="00A6176D">
        <w:rPr>
          <w:color w:val="000000"/>
          <w:lang w:val="id-ID"/>
        </w:rPr>
        <w:lastRenderedPageBreak/>
        <w:t xml:space="preserve">digunakan untuk memperbaiki mutu kinerja dan produk institusi dan program studi. Laporan evaluasi diri merupakan bahan untuk akreditasi. </w:t>
      </w:r>
    </w:p>
    <w:p w:rsidR="00E74169" w:rsidRPr="00E74169" w:rsidRDefault="00E74169" w:rsidP="00C335F5">
      <w:pPr>
        <w:ind w:left="900" w:hanging="540"/>
        <w:rPr>
          <w:b/>
          <w:bCs/>
          <w:color w:val="000000"/>
          <w:lang w:val="id-ID"/>
        </w:rPr>
      </w:pPr>
    </w:p>
    <w:p w:rsidR="00E74169" w:rsidRPr="00E74169" w:rsidRDefault="00A6176D" w:rsidP="00C335F5">
      <w:pPr>
        <w:ind w:left="900" w:hanging="540"/>
        <w:rPr>
          <w:bCs/>
          <w:color w:val="000000"/>
          <w:lang w:val="id-ID"/>
        </w:rPr>
      </w:pPr>
      <w:r w:rsidRPr="00A6176D">
        <w:rPr>
          <w:b/>
          <w:bCs/>
          <w:color w:val="000000"/>
          <w:lang w:val="id-ID"/>
        </w:rPr>
        <w:t xml:space="preserve">Institusi pendidikan kedokteran hewan </w:t>
      </w:r>
      <w:r w:rsidRPr="00A6176D">
        <w:rPr>
          <w:bCs/>
          <w:color w:val="000000"/>
          <w:lang w:val="id-ID"/>
        </w:rPr>
        <w:t>adalah institusi yang melaksanakan pendidikan kedokteran hewan baik dalam bentuk fakultas atau institusi pengelola lainnya.</w:t>
      </w:r>
    </w:p>
    <w:p w:rsidR="00E74169" w:rsidRPr="00E74169" w:rsidRDefault="00E74169" w:rsidP="00C335F5">
      <w:pPr>
        <w:ind w:left="900" w:hanging="540"/>
        <w:rPr>
          <w:b/>
          <w:bCs/>
          <w:color w:val="000000"/>
          <w:lang w:val="id-ID"/>
        </w:rPr>
      </w:pPr>
    </w:p>
    <w:p w:rsidR="00E74169" w:rsidRPr="00E74169" w:rsidRDefault="00A6176D" w:rsidP="0067613D">
      <w:pPr>
        <w:ind w:left="900" w:hanging="540"/>
        <w:rPr>
          <w:color w:val="000000"/>
          <w:lang w:val="id-ID"/>
        </w:rPr>
      </w:pPr>
      <w:r w:rsidRPr="00A6176D">
        <w:rPr>
          <w:b/>
          <w:bCs/>
          <w:color w:val="000000"/>
          <w:lang w:val="id-ID"/>
        </w:rPr>
        <w:t>Misi</w:t>
      </w:r>
      <w:r w:rsidRPr="00A6176D">
        <w:rPr>
          <w:color w:val="000000"/>
          <w:lang w:val="id-ID"/>
        </w:rPr>
        <w:t xml:space="preserve"> adalah tugas dan cara kerja pokok yang harus dilaksanakan oleh suatu institusi atau program studi untuk mewujudkan visi institusi atau program studi tersebut. </w:t>
      </w:r>
    </w:p>
    <w:p w:rsidR="00E74169" w:rsidRPr="00E74169" w:rsidRDefault="00E74169" w:rsidP="00C335F5">
      <w:pPr>
        <w:ind w:left="900" w:hanging="540"/>
        <w:rPr>
          <w:color w:val="000000"/>
          <w:lang w:val="id-ID"/>
        </w:rPr>
      </w:pPr>
    </w:p>
    <w:p w:rsidR="00E74169" w:rsidRPr="00E74169" w:rsidRDefault="00A6176D" w:rsidP="00C335F5">
      <w:pPr>
        <w:ind w:left="900" w:hanging="540"/>
        <w:rPr>
          <w:bCs/>
          <w:color w:val="000000"/>
          <w:lang w:val="sv-SE"/>
        </w:rPr>
      </w:pPr>
      <w:r w:rsidRPr="00A6176D">
        <w:rPr>
          <w:b/>
          <w:bCs/>
          <w:color w:val="000000"/>
          <w:lang w:val="id-ID"/>
        </w:rPr>
        <w:t xml:space="preserve">Program studi kedokteran hewan </w:t>
      </w:r>
      <w:r w:rsidRPr="00A6176D">
        <w:rPr>
          <w:bCs/>
          <w:color w:val="000000"/>
          <w:lang w:val="id-ID"/>
        </w:rPr>
        <w:t xml:space="preserve">adalah program studi yang diselenggarakan untuk menghasilkan dokter hewan yang memiliki standar kompetensi dokter hewan Indonesia. </w:t>
      </w:r>
      <w:r w:rsidRPr="00A6176D">
        <w:rPr>
          <w:bCs/>
          <w:color w:val="000000"/>
          <w:lang w:val="sv-SE"/>
        </w:rPr>
        <w:t>Pendidikan kedokteran hewan terdiri atas 2 tahap, yaitu</w:t>
      </w:r>
      <w:r w:rsidRPr="00A6176D">
        <w:rPr>
          <w:bCs/>
          <w:color w:val="000000"/>
          <w:lang w:val="id-ID"/>
        </w:rPr>
        <w:t xml:space="preserve"> </w:t>
      </w:r>
      <w:r w:rsidRPr="00A6176D">
        <w:rPr>
          <w:bCs/>
          <w:color w:val="000000"/>
          <w:lang w:val="sv-SE"/>
        </w:rPr>
        <w:t xml:space="preserve">pendidikan </w:t>
      </w:r>
      <w:r w:rsidRPr="00A6176D">
        <w:rPr>
          <w:bCs/>
          <w:color w:val="000000"/>
          <w:lang w:val="id-ID"/>
        </w:rPr>
        <w:t xml:space="preserve">akademik (program </w:t>
      </w:r>
      <w:r w:rsidRPr="00A6176D">
        <w:rPr>
          <w:bCs/>
          <w:color w:val="000000"/>
          <w:lang w:val="sv-SE"/>
        </w:rPr>
        <w:t>sarjana</w:t>
      </w:r>
      <w:r w:rsidRPr="00A6176D">
        <w:rPr>
          <w:bCs/>
          <w:color w:val="000000"/>
          <w:lang w:val="id-ID"/>
        </w:rPr>
        <w:t>)</w:t>
      </w:r>
      <w:r w:rsidRPr="00A6176D">
        <w:rPr>
          <w:bCs/>
          <w:color w:val="000000"/>
          <w:lang w:val="sv-SE"/>
        </w:rPr>
        <w:t xml:space="preserve"> </w:t>
      </w:r>
      <w:r w:rsidRPr="00A6176D">
        <w:rPr>
          <w:bCs/>
          <w:color w:val="000000"/>
          <w:lang w:val="id-ID"/>
        </w:rPr>
        <w:t>d</w:t>
      </w:r>
      <w:r w:rsidRPr="00A6176D">
        <w:rPr>
          <w:bCs/>
          <w:color w:val="000000"/>
          <w:lang w:val="sv-SE"/>
        </w:rPr>
        <w:t>an profesi</w:t>
      </w:r>
      <w:r w:rsidRPr="00A6176D">
        <w:rPr>
          <w:bCs/>
          <w:color w:val="000000"/>
          <w:lang w:val="id-ID"/>
        </w:rPr>
        <w:t xml:space="preserve"> (koasistensi)</w:t>
      </w:r>
      <w:r w:rsidRPr="00A6176D">
        <w:rPr>
          <w:bCs/>
          <w:color w:val="000000"/>
          <w:lang w:val="sv-SE"/>
        </w:rPr>
        <w:t>.</w:t>
      </w:r>
    </w:p>
    <w:p w:rsidR="00E74169" w:rsidRPr="00E74169" w:rsidRDefault="00E74169" w:rsidP="00C335F5">
      <w:pPr>
        <w:ind w:left="900" w:hanging="540"/>
        <w:rPr>
          <w:b/>
          <w:bCs/>
          <w:color w:val="000000"/>
          <w:lang w:val="sv-SE"/>
        </w:rPr>
      </w:pPr>
    </w:p>
    <w:p w:rsidR="00E74169" w:rsidRPr="00E74169" w:rsidRDefault="00A6176D" w:rsidP="00C335F5">
      <w:pPr>
        <w:ind w:left="900" w:hanging="540"/>
        <w:rPr>
          <w:bCs/>
          <w:color w:val="000000"/>
          <w:lang w:val="sv-SE"/>
        </w:rPr>
      </w:pPr>
      <w:r w:rsidRPr="00A6176D">
        <w:rPr>
          <w:b/>
          <w:bCs/>
          <w:color w:val="000000"/>
          <w:lang w:val="sv-SE"/>
        </w:rPr>
        <w:t xml:space="preserve">Rumah Sakit </w:t>
      </w:r>
      <w:r w:rsidRPr="00A6176D">
        <w:rPr>
          <w:b/>
          <w:bCs/>
          <w:color w:val="000000"/>
          <w:lang w:val="id-ID"/>
        </w:rPr>
        <w:t>Hewan</w:t>
      </w:r>
      <w:r w:rsidRPr="00A6176D">
        <w:rPr>
          <w:b/>
          <w:bCs/>
          <w:color w:val="000000"/>
          <w:lang w:val="sv-SE"/>
        </w:rPr>
        <w:t xml:space="preserve"> </w:t>
      </w:r>
      <w:r w:rsidR="00E74169">
        <w:rPr>
          <w:b/>
          <w:bCs/>
          <w:color w:val="000000"/>
          <w:lang w:val="id-ID"/>
        </w:rPr>
        <w:t xml:space="preserve">Pendidikan </w:t>
      </w:r>
      <w:r w:rsidRPr="00A6176D">
        <w:rPr>
          <w:b/>
          <w:bCs/>
          <w:color w:val="000000"/>
          <w:lang w:val="sv-SE"/>
        </w:rPr>
        <w:t>(RS</w:t>
      </w:r>
      <w:r w:rsidRPr="00A6176D">
        <w:rPr>
          <w:b/>
          <w:bCs/>
          <w:color w:val="000000"/>
          <w:lang w:val="id-ID"/>
        </w:rPr>
        <w:t>H</w:t>
      </w:r>
      <w:r w:rsidR="00E74169">
        <w:rPr>
          <w:b/>
          <w:bCs/>
          <w:color w:val="000000"/>
          <w:lang w:val="id-ID"/>
        </w:rPr>
        <w:t>P</w:t>
      </w:r>
      <w:r w:rsidRPr="00A6176D">
        <w:rPr>
          <w:b/>
          <w:bCs/>
          <w:color w:val="000000"/>
          <w:lang w:val="sv-SE"/>
        </w:rPr>
        <w:t xml:space="preserve">) </w:t>
      </w:r>
      <w:r w:rsidRPr="00A6176D">
        <w:rPr>
          <w:bCs/>
          <w:color w:val="000000"/>
          <w:lang w:val="sv-SE"/>
        </w:rPr>
        <w:t xml:space="preserve">adalah rumah sakit </w:t>
      </w:r>
      <w:r w:rsidR="00E74169">
        <w:rPr>
          <w:bCs/>
          <w:color w:val="000000"/>
          <w:lang w:val="id-ID"/>
        </w:rPr>
        <w:t xml:space="preserve">hewan </w:t>
      </w:r>
      <w:r w:rsidRPr="00A6176D">
        <w:rPr>
          <w:bCs/>
          <w:color w:val="000000"/>
          <w:lang w:val="sv-SE"/>
        </w:rPr>
        <w:t xml:space="preserve">yang menyelenggarakan pelayanan kesehatan </w:t>
      </w:r>
      <w:r w:rsidRPr="00A6176D">
        <w:rPr>
          <w:bCs/>
          <w:color w:val="000000"/>
          <w:lang w:val="id-ID"/>
        </w:rPr>
        <w:t>hewa</w:t>
      </w:r>
      <w:r w:rsidR="00E74169">
        <w:rPr>
          <w:bCs/>
          <w:color w:val="000000"/>
          <w:lang w:val="id-ID"/>
        </w:rPr>
        <w:t xml:space="preserve">n, dan sebagai </w:t>
      </w:r>
      <w:r w:rsidRPr="00A6176D">
        <w:rPr>
          <w:bCs/>
          <w:color w:val="000000"/>
          <w:lang w:val="sv-SE"/>
        </w:rPr>
        <w:t xml:space="preserve">sarana </w:t>
      </w:r>
      <w:r w:rsidR="00E74169">
        <w:rPr>
          <w:bCs/>
          <w:color w:val="000000"/>
          <w:lang w:val="id-ID"/>
        </w:rPr>
        <w:t>pelaksanaan Tridharma Perguruan Tinggi</w:t>
      </w:r>
      <w:r w:rsidRPr="00A6176D">
        <w:rPr>
          <w:bCs/>
          <w:color w:val="000000"/>
          <w:lang w:val="sv-SE"/>
        </w:rPr>
        <w:t>.</w:t>
      </w:r>
    </w:p>
    <w:p w:rsidR="00E74169" w:rsidRPr="00E74169" w:rsidRDefault="00E74169" w:rsidP="00C335F5">
      <w:pPr>
        <w:ind w:left="900" w:hanging="540"/>
        <w:rPr>
          <w:bCs/>
          <w:color w:val="000000"/>
          <w:lang w:val="sv-SE"/>
        </w:rPr>
      </w:pPr>
    </w:p>
    <w:p w:rsidR="00E74169" w:rsidRPr="00E74169" w:rsidRDefault="00A6176D" w:rsidP="00C335F5">
      <w:pPr>
        <w:ind w:left="900" w:hanging="540"/>
        <w:rPr>
          <w:color w:val="000000"/>
          <w:lang w:val="sv-SE"/>
        </w:rPr>
      </w:pPr>
      <w:r w:rsidRPr="00A6176D">
        <w:rPr>
          <w:b/>
          <w:bCs/>
          <w:color w:val="000000"/>
          <w:lang w:val="sv-SE"/>
        </w:rPr>
        <w:t>Standar akreditasi</w:t>
      </w:r>
      <w:r w:rsidRPr="00A6176D">
        <w:rPr>
          <w:color w:val="000000"/>
          <w:lang w:val="sv-SE"/>
        </w:rPr>
        <w:t xml:space="preserve"> adalah tolok ukur yang digunakan untuk menetapkan kelayakan dan mutu perguruan tinggi atau program studi. </w:t>
      </w:r>
    </w:p>
    <w:p w:rsidR="00E74169" w:rsidRPr="00E74169" w:rsidRDefault="00E74169" w:rsidP="00C335F5">
      <w:pPr>
        <w:ind w:left="900" w:hanging="540"/>
        <w:rPr>
          <w:b/>
          <w:bCs/>
          <w:color w:val="000000"/>
          <w:lang w:val="sv-SE"/>
        </w:rPr>
      </w:pPr>
    </w:p>
    <w:p w:rsidR="00E74169" w:rsidRPr="00E74169" w:rsidRDefault="00A6176D" w:rsidP="00C335F5">
      <w:pPr>
        <w:ind w:left="900" w:hanging="540"/>
        <w:rPr>
          <w:bCs/>
          <w:color w:val="000000"/>
          <w:lang w:val="sv-SE"/>
        </w:rPr>
      </w:pPr>
      <w:r w:rsidRPr="00A6176D">
        <w:rPr>
          <w:b/>
          <w:bCs/>
          <w:color w:val="000000"/>
          <w:lang w:val="sv-SE"/>
        </w:rPr>
        <w:t xml:space="preserve">Standar kompetensi </w:t>
      </w:r>
      <w:r w:rsidRPr="00A6176D">
        <w:rPr>
          <w:bCs/>
          <w:color w:val="000000"/>
          <w:lang w:val="sv-SE"/>
        </w:rPr>
        <w:t>adalah kualifikasi yang mencakup sikap, pengetahuan dan keterampilan (PP 19/2005).</w:t>
      </w:r>
    </w:p>
    <w:p w:rsidR="00E74169" w:rsidRPr="00E74169" w:rsidRDefault="00E74169" w:rsidP="00C335F5">
      <w:pPr>
        <w:ind w:left="900" w:hanging="540"/>
        <w:rPr>
          <w:bCs/>
          <w:color w:val="000000"/>
          <w:lang w:val="sv-SE"/>
        </w:rPr>
      </w:pPr>
    </w:p>
    <w:p w:rsidR="00E74169" w:rsidRPr="00E74169" w:rsidRDefault="00A6176D" w:rsidP="00C335F5">
      <w:pPr>
        <w:ind w:left="900" w:hanging="540"/>
        <w:rPr>
          <w:bCs/>
          <w:color w:val="000000"/>
          <w:lang w:val="sv-SE"/>
        </w:rPr>
      </w:pPr>
      <w:r w:rsidRPr="00A6176D">
        <w:rPr>
          <w:b/>
          <w:bCs/>
          <w:color w:val="000000"/>
          <w:lang w:val="sv-SE"/>
        </w:rPr>
        <w:t xml:space="preserve">Standar kompetensi dokter hewan </w:t>
      </w:r>
      <w:r w:rsidRPr="00A6176D">
        <w:rPr>
          <w:bCs/>
          <w:color w:val="000000"/>
          <w:lang w:val="sv-SE"/>
        </w:rPr>
        <w:t xml:space="preserve">adalah tolok ukur nasional keluaran program studi pendidikan </w:t>
      </w:r>
      <w:r w:rsidRPr="00A6176D">
        <w:rPr>
          <w:bCs/>
          <w:color w:val="000000"/>
          <w:lang w:val="id-ID"/>
        </w:rPr>
        <w:t>ke</w:t>
      </w:r>
      <w:r w:rsidRPr="00A6176D">
        <w:rPr>
          <w:bCs/>
          <w:color w:val="000000"/>
          <w:lang w:val="sv-SE"/>
        </w:rPr>
        <w:t>dokter</w:t>
      </w:r>
      <w:r w:rsidRPr="00A6176D">
        <w:rPr>
          <w:bCs/>
          <w:color w:val="000000"/>
          <w:lang w:val="id-ID"/>
        </w:rPr>
        <w:t>an</w:t>
      </w:r>
      <w:r w:rsidRPr="00A6176D">
        <w:rPr>
          <w:bCs/>
          <w:color w:val="000000"/>
          <w:lang w:val="sv-SE"/>
        </w:rPr>
        <w:t xml:space="preserve"> hewan sebagai bagian dari standar pendidikan dokter hewan yang telah disahkan oleh </w:t>
      </w:r>
      <w:r w:rsidRPr="00A6176D">
        <w:rPr>
          <w:bCs/>
          <w:color w:val="000000"/>
          <w:lang w:val="id-ID"/>
        </w:rPr>
        <w:t>PDHI</w:t>
      </w:r>
      <w:r w:rsidRPr="00A6176D">
        <w:rPr>
          <w:bCs/>
          <w:color w:val="000000"/>
          <w:lang w:val="sv-SE"/>
        </w:rPr>
        <w:t xml:space="preserve"> (</w:t>
      </w:r>
      <w:r w:rsidRPr="00A6176D">
        <w:rPr>
          <w:lang w:val="sv-SE"/>
        </w:rPr>
        <w:t xml:space="preserve">Ketetapan Majelis Pendidikan </w:t>
      </w:r>
      <w:r w:rsidRPr="00A6176D">
        <w:rPr>
          <w:lang w:val="id-ID"/>
        </w:rPr>
        <w:t xml:space="preserve">Profesi </w:t>
      </w:r>
      <w:r w:rsidRPr="00A6176D">
        <w:rPr>
          <w:lang w:val="sv-SE"/>
        </w:rPr>
        <w:t>Kedokteran Hewan</w:t>
      </w:r>
      <w:r w:rsidRPr="00A6176D">
        <w:rPr>
          <w:lang w:val="id-ID"/>
        </w:rPr>
        <w:t xml:space="preserve"> (MP2KH)</w:t>
      </w:r>
      <w:r w:rsidRPr="00A6176D">
        <w:rPr>
          <w:lang w:val="sv-SE"/>
        </w:rPr>
        <w:t xml:space="preserve"> PDHI No</w:t>
      </w:r>
      <w:r w:rsidRPr="00A6176D">
        <w:rPr>
          <w:lang w:val="id-ID"/>
        </w:rPr>
        <w:t>mor</w:t>
      </w:r>
      <w:r w:rsidRPr="00A6176D">
        <w:rPr>
          <w:lang w:val="sv-SE"/>
        </w:rPr>
        <w:t xml:space="preserve"> 01-01/MP2KH/PDHI/</w:t>
      </w:r>
      <w:r w:rsidR="0067613D">
        <w:rPr>
          <w:lang w:val="sv-SE"/>
        </w:rPr>
        <w:t xml:space="preserve"> </w:t>
      </w:r>
      <w:r w:rsidRPr="00A6176D">
        <w:rPr>
          <w:lang w:val="sv-SE"/>
        </w:rPr>
        <w:t>V/2009 yang kemudian diperkuat melalui Ketetapan Kongres PDHI No</w:t>
      </w:r>
      <w:r w:rsidRPr="00A6176D">
        <w:rPr>
          <w:lang w:val="id-ID"/>
        </w:rPr>
        <w:t>mor</w:t>
      </w:r>
      <w:r w:rsidRPr="00A6176D">
        <w:rPr>
          <w:lang w:val="sv-SE"/>
        </w:rPr>
        <w:t xml:space="preserve"> 16/Kongres Ke-16/PDHI/201</w:t>
      </w:r>
      <w:r w:rsidRPr="00A6176D">
        <w:rPr>
          <w:lang w:val="id-ID"/>
        </w:rPr>
        <w:t>0</w:t>
      </w:r>
      <w:r w:rsidRPr="00A6176D">
        <w:rPr>
          <w:lang w:val="sv-SE"/>
        </w:rPr>
        <w:t xml:space="preserve"> tentang Standar Kompetensi Dokter Hewan Indonesia 2010</w:t>
      </w:r>
      <w:r w:rsidRPr="00A6176D">
        <w:rPr>
          <w:bCs/>
          <w:color w:val="000000"/>
          <w:lang w:val="sv-SE"/>
        </w:rPr>
        <w:t xml:space="preserve">). </w:t>
      </w:r>
    </w:p>
    <w:p w:rsidR="00E74169" w:rsidRPr="00E74169" w:rsidRDefault="00E74169" w:rsidP="00C335F5">
      <w:pPr>
        <w:ind w:left="900" w:hanging="540"/>
        <w:rPr>
          <w:b/>
          <w:bCs/>
          <w:color w:val="000000"/>
          <w:lang w:val="sv-SE"/>
        </w:rPr>
      </w:pPr>
    </w:p>
    <w:p w:rsidR="00E74169" w:rsidRPr="00E74169" w:rsidRDefault="00A6176D" w:rsidP="00436353">
      <w:pPr>
        <w:ind w:left="900" w:hanging="540"/>
        <w:rPr>
          <w:bCs/>
          <w:color w:val="000000"/>
          <w:lang w:val="sv-SE"/>
        </w:rPr>
      </w:pPr>
      <w:r w:rsidRPr="00A6176D">
        <w:rPr>
          <w:b/>
          <w:bCs/>
          <w:color w:val="000000"/>
          <w:lang w:val="sv-SE"/>
        </w:rPr>
        <w:t xml:space="preserve">Standar </w:t>
      </w:r>
      <w:r w:rsidRPr="00A6176D">
        <w:rPr>
          <w:b/>
          <w:bCs/>
          <w:color w:val="000000"/>
          <w:lang w:val="id-ID"/>
        </w:rPr>
        <w:t>pendidikan</w:t>
      </w:r>
      <w:r w:rsidRPr="00A6176D">
        <w:rPr>
          <w:b/>
          <w:bCs/>
          <w:color w:val="000000"/>
          <w:lang w:val="sv-SE"/>
        </w:rPr>
        <w:t xml:space="preserve"> profesi </w:t>
      </w:r>
      <w:r w:rsidRPr="00A6176D">
        <w:rPr>
          <w:b/>
          <w:bCs/>
          <w:color w:val="000000"/>
          <w:lang w:val="id-ID"/>
        </w:rPr>
        <w:t>ke</w:t>
      </w:r>
      <w:r w:rsidRPr="00A6176D">
        <w:rPr>
          <w:b/>
          <w:bCs/>
          <w:color w:val="000000"/>
          <w:lang w:val="sv-SE"/>
        </w:rPr>
        <w:t>dokter</w:t>
      </w:r>
      <w:r w:rsidRPr="00A6176D">
        <w:rPr>
          <w:b/>
          <w:bCs/>
          <w:color w:val="000000"/>
          <w:lang w:val="id-ID"/>
        </w:rPr>
        <w:t>an</w:t>
      </w:r>
      <w:r w:rsidRPr="00A6176D">
        <w:rPr>
          <w:b/>
          <w:bCs/>
          <w:color w:val="000000"/>
          <w:lang w:val="sv-SE"/>
        </w:rPr>
        <w:t xml:space="preserve"> hewan </w:t>
      </w:r>
      <w:r w:rsidRPr="00A6176D">
        <w:rPr>
          <w:bCs/>
          <w:color w:val="000000"/>
          <w:lang w:val="sv-SE"/>
        </w:rPr>
        <w:t>adalah tolok ukur nasional yang wajib dilaksanakan pada pendidikan dokter hewan (</w:t>
      </w:r>
      <w:r w:rsidRPr="00A6176D">
        <w:rPr>
          <w:color w:val="000000"/>
          <w:lang w:val="id-ID"/>
        </w:rPr>
        <w:t>K</w:t>
      </w:r>
      <w:r w:rsidRPr="00A6176D">
        <w:rPr>
          <w:color w:val="000000"/>
          <w:lang w:val="sv-SE"/>
        </w:rPr>
        <w:t xml:space="preserve">esepakatan antara Fakultas Kedokteran Hewan </w:t>
      </w:r>
      <w:r w:rsidRPr="00A6176D">
        <w:rPr>
          <w:color w:val="000000"/>
          <w:lang w:val="id-ID"/>
        </w:rPr>
        <w:t xml:space="preserve">se </w:t>
      </w:r>
      <w:r w:rsidRPr="00A6176D">
        <w:rPr>
          <w:color w:val="000000"/>
          <w:lang w:val="sv-SE"/>
        </w:rPr>
        <w:t xml:space="preserve">Indonesia </w:t>
      </w:r>
      <w:r w:rsidRPr="00A6176D">
        <w:rPr>
          <w:color w:val="000000"/>
          <w:lang w:val="id-ID"/>
        </w:rPr>
        <w:t>dan</w:t>
      </w:r>
      <w:r w:rsidRPr="00A6176D">
        <w:rPr>
          <w:color w:val="000000"/>
          <w:lang w:val="sv-SE"/>
        </w:rPr>
        <w:t xml:space="preserve"> </w:t>
      </w:r>
      <w:r w:rsidRPr="00A6176D">
        <w:rPr>
          <w:color w:val="000000"/>
          <w:lang w:val="id-ID"/>
        </w:rPr>
        <w:t>PDHI</w:t>
      </w:r>
      <w:r w:rsidRPr="00A6176D">
        <w:rPr>
          <w:color w:val="000000"/>
          <w:lang w:val="sv-SE"/>
        </w:rPr>
        <w:t xml:space="preserve"> pada</w:t>
      </w:r>
      <w:r w:rsidRPr="00A6176D">
        <w:rPr>
          <w:color w:val="FF0000"/>
          <w:lang w:val="sv-SE"/>
        </w:rPr>
        <w:t xml:space="preserve"> </w:t>
      </w:r>
      <w:r w:rsidRPr="00A6176D">
        <w:rPr>
          <w:lang w:val="sv-SE"/>
        </w:rPr>
        <w:t>tahun 2004 di UNAIR Surabaya dan 2007 di UNUD Bali</w:t>
      </w:r>
      <w:r w:rsidRPr="00A6176D">
        <w:rPr>
          <w:bCs/>
          <w:color w:val="000000"/>
          <w:lang w:val="sv-SE"/>
        </w:rPr>
        <w:t>).</w:t>
      </w:r>
    </w:p>
    <w:p w:rsidR="00E74169" w:rsidRPr="00BE7A76" w:rsidRDefault="00E74169" w:rsidP="00C335F5">
      <w:pPr>
        <w:ind w:left="900" w:hanging="540"/>
        <w:rPr>
          <w:b/>
          <w:bCs/>
          <w:color w:val="000000"/>
          <w:lang w:val="id-ID"/>
        </w:rPr>
      </w:pPr>
    </w:p>
    <w:p w:rsidR="00E74169" w:rsidRPr="00BE7A76" w:rsidRDefault="00A6176D" w:rsidP="00C335F5">
      <w:pPr>
        <w:ind w:left="900" w:hanging="540"/>
        <w:rPr>
          <w:color w:val="000000"/>
          <w:lang w:val="id-ID"/>
        </w:rPr>
      </w:pPr>
      <w:r w:rsidRPr="00A6176D">
        <w:rPr>
          <w:b/>
          <w:bCs/>
          <w:color w:val="000000"/>
          <w:lang w:val="id-ID"/>
        </w:rPr>
        <w:t>Tata pamong</w:t>
      </w:r>
      <w:r w:rsidRPr="00A6176D">
        <w:rPr>
          <w:color w:val="000000"/>
          <w:lang w:val="id-ID"/>
        </w:rPr>
        <w:t xml:space="preserve"> berkenaan dengan sistem nilai yang dianut di dalam institusi atau program studi, struktur organisasi, sistem pengambilan keputusan dan alokasi sumber daya, pola otoritas dan jenjang pertanggungjawaban, hubungan antara satuan kerja dalam institusi, termasuk juga tata pamong kegiatan bisnis dan komunitas di luar lingkungan akademik.</w:t>
      </w:r>
    </w:p>
    <w:p w:rsidR="00E74169" w:rsidRPr="00BE7A76" w:rsidRDefault="00E74169" w:rsidP="00C335F5">
      <w:pPr>
        <w:ind w:left="900" w:hanging="540"/>
        <w:rPr>
          <w:b/>
          <w:spacing w:val="-2"/>
          <w:w w:val="99"/>
          <w:lang w:val="id-ID"/>
        </w:rPr>
      </w:pPr>
    </w:p>
    <w:p w:rsidR="00E74169" w:rsidRPr="00E74169" w:rsidRDefault="00A6176D" w:rsidP="00C335F5">
      <w:pPr>
        <w:ind w:left="900" w:hanging="540"/>
        <w:rPr>
          <w:b/>
          <w:bCs/>
          <w:color w:val="000000"/>
          <w:lang w:val="id-ID"/>
        </w:rPr>
      </w:pPr>
      <w:r w:rsidRPr="00A6176D">
        <w:rPr>
          <w:b/>
          <w:spacing w:val="-2"/>
          <w:w w:val="99"/>
          <w:lang w:val="id-ID"/>
        </w:rPr>
        <w:t>T</w:t>
      </w:r>
      <w:r w:rsidRPr="00A6176D">
        <w:rPr>
          <w:b/>
          <w:w w:val="99"/>
          <w:lang w:val="id-ID"/>
        </w:rPr>
        <w:t>enaga</w:t>
      </w:r>
      <w:r w:rsidRPr="00A6176D">
        <w:rPr>
          <w:b/>
          <w:lang w:val="id-ID"/>
        </w:rPr>
        <w:t xml:space="preserve"> </w:t>
      </w:r>
      <w:r w:rsidRPr="00A6176D">
        <w:rPr>
          <w:b/>
          <w:w w:val="99"/>
          <w:lang w:val="id-ID"/>
        </w:rPr>
        <w:t>keseha</w:t>
      </w:r>
      <w:r w:rsidRPr="00A6176D">
        <w:rPr>
          <w:b/>
          <w:lang w:val="id-ID"/>
        </w:rPr>
        <w:t>t</w:t>
      </w:r>
      <w:r w:rsidRPr="00A6176D">
        <w:rPr>
          <w:b/>
          <w:spacing w:val="3"/>
          <w:w w:val="99"/>
          <w:lang w:val="id-ID"/>
        </w:rPr>
        <w:t>a</w:t>
      </w:r>
      <w:r w:rsidRPr="00A6176D">
        <w:rPr>
          <w:b/>
          <w:w w:val="99"/>
          <w:lang w:val="id-ID"/>
        </w:rPr>
        <w:t>n</w:t>
      </w:r>
      <w:r w:rsidRPr="00A6176D">
        <w:rPr>
          <w:b/>
          <w:lang w:val="id-ID"/>
        </w:rPr>
        <w:t xml:space="preserve"> </w:t>
      </w:r>
      <w:r w:rsidRPr="00A6176D">
        <w:rPr>
          <w:b/>
          <w:w w:val="99"/>
          <w:lang w:val="id-ID"/>
        </w:rPr>
        <w:t>he</w:t>
      </w:r>
      <w:r w:rsidRPr="00A6176D">
        <w:rPr>
          <w:b/>
          <w:lang w:val="id-ID"/>
        </w:rPr>
        <w:t>w</w:t>
      </w:r>
      <w:r w:rsidRPr="00A6176D">
        <w:rPr>
          <w:b/>
          <w:w w:val="99"/>
          <w:lang w:val="id-ID"/>
        </w:rPr>
        <w:t>an</w:t>
      </w:r>
      <w:r w:rsidRPr="00A6176D">
        <w:rPr>
          <w:lang w:val="id-ID"/>
        </w:rPr>
        <w:t xml:space="preserve"> </w:t>
      </w:r>
      <w:r w:rsidRPr="00A6176D">
        <w:t>adalah orang yang menjalankan aktivitas di bidang kesehatan hewan berdasarkan kompetensi dan kewenangan medik veteriner yang hierarkis sesuai dengan pendidikan formal</w:t>
      </w:r>
      <w:r w:rsidR="005656EB">
        <w:rPr>
          <w:lang w:val="id-ID"/>
        </w:rPr>
        <w:t xml:space="preserve"> </w:t>
      </w:r>
      <w:r w:rsidRPr="00A6176D">
        <w:t>dan/atau pelatihan kesehatan hewan bersertifikat.</w:t>
      </w:r>
    </w:p>
    <w:p w:rsidR="00E74169" w:rsidRPr="00BE7A76" w:rsidRDefault="00E74169" w:rsidP="00C335F5">
      <w:pPr>
        <w:ind w:left="900" w:hanging="540"/>
        <w:rPr>
          <w:b/>
          <w:bCs/>
          <w:color w:val="000000"/>
          <w:lang w:val="id-ID"/>
        </w:rPr>
      </w:pPr>
    </w:p>
    <w:p w:rsidR="00E74169" w:rsidRPr="00E74169" w:rsidRDefault="00A6176D" w:rsidP="00C335F5">
      <w:pPr>
        <w:ind w:left="900" w:hanging="540"/>
        <w:rPr>
          <w:color w:val="000000"/>
          <w:lang w:val="id-ID"/>
        </w:rPr>
      </w:pPr>
      <w:r w:rsidRPr="00A6176D">
        <w:rPr>
          <w:b/>
          <w:bCs/>
          <w:color w:val="000000"/>
          <w:lang w:val="id-ID"/>
        </w:rPr>
        <w:lastRenderedPageBreak/>
        <w:t>Tim asesor</w:t>
      </w:r>
      <w:r w:rsidRPr="00A6176D">
        <w:rPr>
          <w:color w:val="000000"/>
          <w:lang w:val="id-ID"/>
        </w:rPr>
        <w:t xml:space="preserve"> </w:t>
      </w:r>
      <w:r w:rsidR="00E74169">
        <w:rPr>
          <w:color w:val="000000"/>
          <w:lang w:val="id-ID"/>
        </w:rPr>
        <w:t>adalah</w:t>
      </w:r>
      <w:r w:rsidRPr="00A6176D">
        <w:rPr>
          <w:color w:val="000000"/>
          <w:lang w:val="id-ID"/>
        </w:rPr>
        <w:t xml:space="preserve"> tim yang terdiri atas pakar sejawat yang diberi tugas oleh BAN-PT </w:t>
      </w:r>
      <w:r w:rsidR="00E74169">
        <w:rPr>
          <w:color w:val="000000"/>
          <w:lang w:val="id-ID"/>
        </w:rPr>
        <w:t xml:space="preserve">atau LAM </w:t>
      </w:r>
      <w:r w:rsidRPr="00A6176D">
        <w:rPr>
          <w:color w:val="000000"/>
          <w:lang w:val="id-ID"/>
        </w:rPr>
        <w:t xml:space="preserve">untuk melaksanakan penilaian terhadap berbagai standar akreditasi suatu perguruan tinggi atau program studi. </w:t>
      </w:r>
    </w:p>
    <w:p w:rsidR="00E74169" w:rsidRPr="00E74169" w:rsidRDefault="00E74169" w:rsidP="00C335F5">
      <w:pPr>
        <w:ind w:left="900" w:hanging="540"/>
        <w:rPr>
          <w:b/>
          <w:bCs/>
          <w:color w:val="000000"/>
          <w:lang w:val="id-ID"/>
        </w:rPr>
      </w:pPr>
    </w:p>
    <w:p w:rsidR="00E74169" w:rsidRPr="00BE7A76" w:rsidRDefault="00A6176D" w:rsidP="00436353">
      <w:pPr>
        <w:ind w:left="851" w:hanging="491"/>
        <w:rPr>
          <w:w w:val="99"/>
          <w:lang w:val="id-ID"/>
        </w:rPr>
      </w:pPr>
      <w:r w:rsidRPr="00A6176D">
        <w:rPr>
          <w:b/>
          <w:lang w:val="id-ID"/>
        </w:rPr>
        <w:t>Veteriner</w:t>
      </w:r>
      <w:r w:rsidRPr="00A6176D">
        <w:rPr>
          <w:w w:val="99"/>
          <w:lang w:val="id-ID"/>
        </w:rPr>
        <w:t xml:space="preserve"> </w:t>
      </w:r>
      <w:r w:rsidRPr="00A6176D">
        <w:t>adalah segala urusan yang berkaitan dengan hewan dan penyakit hewan</w:t>
      </w:r>
      <w:r w:rsidR="0067613D">
        <w:t>.</w:t>
      </w:r>
    </w:p>
    <w:p w:rsidR="00E74169" w:rsidRPr="00BE7A76" w:rsidRDefault="00E74169" w:rsidP="00436353">
      <w:pPr>
        <w:ind w:left="851" w:hanging="491"/>
        <w:rPr>
          <w:w w:val="99"/>
          <w:lang w:val="id-ID"/>
        </w:rPr>
      </w:pPr>
    </w:p>
    <w:p w:rsidR="00E74169" w:rsidRDefault="00A6176D" w:rsidP="00C335F5">
      <w:pPr>
        <w:ind w:left="900" w:hanging="540"/>
        <w:rPr>
          <w:color w:val="000000"/>
          <w:lang w:val="id-ID"/>
        </w:rPr>
      </w:pPr>
      <w:r w:rsidRPr="00A6176D">
        <w:rPr>
          <w:b/>
          <w:bCs/>
          <w:color w:val="000000"/>
          <w:lang w:val="id-ID"/>
        </w:rPr>
        <w:t>Visi</w:t>
      </w:r>
      <w:r w:rsidRPr="00A6176D">
        <w:rPr>
          <w:color w:val="000000"/>
          <w:lang w:val="id-ID"/>
        </w:rPr>
        <w:t xml:space="preserve"> </w:t>
      </w:r>
      <w:r w:rsidR="00E74169">
        <w:rPr>
          <w:color w:val="000000"/>
          <w:lang w:val="id-ID"/>
        </w:rPr>
        <w:t xml:space="preserve">adalah </w:t>
      </w:r>
      <w:r w:rsidRPr="00A6176D">
        <w:rPr>
          <w:color w:val="000000"/>
          <w:lang w:val="id-ID"/>
        </w:rPr>
        <w:t xml:space="preserve">rumusan tentang keadaan dan peranan yang ingin dicapai di masa depan. Jadi visi mengandung perspektif masa depan yang merupakan pernyataan tentang keadaan dan peranan yang akan dicapai oleh suatu perguruan tinggi atau program studi. </w:t>
      </w:r>
    </w:p>
    <w:p w:rsidR="002C6BD1" w:rsidRDefault="002C6BD1">
      <w:pPr>
        <w:ind w:left="851" w:hanging="491"/>
        <w:rPr>
          <w:b/>
          <w:bCs/>
          <w:lang w:val="id-ID"/>
        </w:rPr>
      </w:pPr>
    </w:p>
    <w:p w:rsidR="00E74169" w:rsidRPr="00E74169" w:rsidRDefault="00E74169">
      <w:pPr>
        <w:spacing w:line="360" w:lineRule="auto"/>
        <w:rPr>
          <w:lang w:val="id-ID"/>
        </w:rPr>
      </w:pPr>
    </w:p>
    <w:p w:rsidR="00E74169" w:rsidRDefault="00E74169">
      <w:pPr>
        <w:jc w:val="left"/>
        <w:rPr>
          <w:lang w:val="id-ID"/>
        </w:rPr>
      </w:pPr>
      <w:r>
        <w:rPr>
          <w:lang w:val="id-ID"/>
        </w:rPr>
        <w:br w:type="page"/>
      </w:r>
    </w:p>
    <w:p w:rsidR="00E74169" w:rsidRPr="00E74169" w:rsidRDefault="00A6176D">
      <w:pPr>
        <w:pStyle w:val="Heading1"/>
        <w:rPr>
          <w:sz w:val="24"/>
          <w:szCs w:val="24"/>
        </w:rPr>
      </w:pPr>
      <w:bookmarkStart w:id="71" w:name="_Toc31690894"/>
      <w:bookmarkStart w:id="72" w:name="_Toc222646042"/>
      <w:r w:rsidRPr="00A6176D">
        <w:rPr>
          <w:sz w:val="24"/>
          <w:szCs w:val="24"/>
        </w:rPr>
        <w:lastRenderedPageBreak/>
        <w:t xml:space="preserve">DAFTAR </w:t>
      </w:r>
      <w:bookmarkEnd w:id="71"/>
      <w:r w:rsidRPr="00A6176D">
        <w:rPr>
          <w:sz w:val="24"/>
          <w:szCs w:val="24"/>
        </w:rPr>
        <w:t>RUJUKAN</w:t>
      </w:r>
      <w:bookmarkEnd w:id="72"/>
    </w:p>
    <w:p w:rsidR="00E74169" w:rsidRPr="00E74169" w:rsidRDefault="00E74169">
      <w:pPr>
        <w:rPr>
          <w:sz w:val="22"/>
          <w:szCs w:val="22"/>
        </w:rPr>
      </w:pPr>
    </w:p>
    <w:p w:rsidR="00E74169" w:rsidRPr="00E74169" w:rsidRDefault="00A6176D" w:rsidP="00D51FFC">
      <w:pPr>
        <w:ind w:left="540" w:hanging="540"/>
      </w:pPr>
      <w:proofErr w:type="gramStart"/>
      <w:r w:rsidRPr="00A6176D">
        <w:t>Accreditation Commission for Senior Colleges and Universities.</w:t>
      </w:r>
      <w:proofErr w:type="gramEnd"/>
      <w:r w:rsidRPr="00A6176D">
        <w:t xml:space="preserve"> 2001. </w:t>
      </w:r>
      <w:r w:rsidRPr="00A6176D">
        <w:rPr>
          <w:i/>
        </w:rPr>
        <w:t>Handbook of Accreditation</w:t>
      </w:r>
      <w:r w:rsidRPr="00A6176D">
        <w:t>. Alameda, CA: Western Association of Schools and Colleges.</w:t>
      </w:r>
    </w:p>
    <w:p w:rsidR="00E74169" w:rsidRPr="00E74169" w:rsidRDefault="00E74169" w:rsidP="00D51FFC">
      <w:pPr>
        <w:ind w:left="540" w:hanging="540"/>
        <w:jc w:val="left"/>
      </w:pPr>
    </w:p>
    <w:p w:rsidR="00E74169" w:rsidRPr="00E74169" w:rsidRDefault="00A6176D" w:rsidP="00D51FFC">
      <w:pPr>
        <w:ind w:left="540" w:hanging="540"/>
      </w:pPr>
      <w:proofErr w:type="gramStart"/>
      <w:r w:rsidRPr="00A6176D">
        <w:t>Ashcraft, K. and L.F. Peek.</w:t>
      </w:r>
      <w:proofErr w:type="gramEnd"/>
      <w:r w:rsidRPr="00A6176D">
        <w:t xml:space="preserve"> 1995. </w:t>
      </w:r>
      <w:r w:rsidRPr="00A6176D">
        <w:rPr>
          <w:i/>
        </w:rPr>
        <w:t>The Lecture’s Guide to Quality and Standars in Colleges and Universities</w:t>
      </w:r>
      <w:r w:rsidRPr="00A6176D">
        <w:t xml:space="preserve">. London: The Falmer Press. </w:t>
      </w:r>
    </w:p>
    <w:p w:rsidR="00E74169" w:rsidRPr="00E74169" w:rsidRDefault="00E74169" w:rsidP="00D51FFC">
      <w:pPr>
        <w:ind w:left="540" w:hanging="540"/>
        <w:jc w:val="left"/>
      </w:pPr>
    </w:p>
    <w:p w:rsidR="00E74169" w:rsidRPr="00E74169" w:rsidRDefault="00A6176D" w:rsidP="00D51FFC">
      <w:pPr>
        <w:ind w:left="540" w:hanging="540"/>
        <w:jc w:val="left"/>
        <w:rPr>
          <w:lang w:val="id-ID"/>
        </w:rPr>
      </w:pPr>
      <w:proofErr w:type="gramStart"/>
      <w:r w:rsidRPr="00A6176D">
        <w:t>Baldridge National Quality Program.</w:t>
      </w:r>
      <w:proofErr w:type="gramEnd"/>
      <w:r w:rsidRPr="00A6176D">
        <w:t xml:space="preserve"> 2008. </w:t>
      </w:r>
      <w:r w:rsidRPr="00A6176D">
        <w:rPr>
          <w:i/>
        </w:rPr>
        <w:t>Education Criteria for Performance Excellence</w:t>
      </w:r>
      <w:r w:rsidRPr="00A6176D">
        <w:t>. Gaithhersburg, MD: Baldridge National Quality Program.</w:t>
      </w:r>
    </w:p>
    <w:p w:rsidR="00E74169" w:rsidRPr="00E74169" w:rsidRDefault="00E74169" w:rsidP="00D51FFC">
      <w:pPr>
        <w:ind w:left="540" w:hanging="540"/>
        <w:jc w:val="left"/>
        <w:rPr>
          <w:lang w:val="id-ID"/>
        </w:rPr>
      </w:pPr>
    </w:p>
    <w:p w:rsidR="00E74169" w:rsidRPr="00E74169" w:rsidRDefault="00A6176D" w:rsidP="006E1348">
      <w:pPr>
        <w:ind w:left="540" w:hanging="540"/>
      </w:pPr>
      <w:proofErr w:type="gramStart"/>
      <w:r w:rsidRPr="00A6176D">
        <w:t>BAN-PT. 2003.</w:t>
      </w:r>
      <w:proofErr w:type="gramEnd"/>
      <w:r w:rsidRPr="00A6176D">
        <w:t xml:space="preserve"> </w:t>
      </w:r>
      <w:r w:rsidRPr="00A6176D">
        <w:rPr>
          <w:i/>
        </w:rPr>
        <w:t>Sistem Akreditasi Pendidikan Tinggi. Naskah Akademik</w:t>
      </w:r>
      <w:r w:rsidRPr="00A6176D">
        <w:t>. Jakarta: BAN-PT.</w:t>
      </w:r>
    </w:p>
    <w:p w:rsidR="00E74169" w:rsidRPr="00E74169" w:rsidRDefault="00E74169" w:rsidP="00D51FFC">
      <w:pPr>
        <w:ind w:left="540" w:hanging="540"/>
        <w:jc w:val="left"/>
      </w:pPr>
    </w:p>
    <w:p w:rsidR="00E74169" w:rsidRDefault="00A6176D" w:rsidP="00D51FFC">
      <w:pPr>
        <w:ind w:left="540" w:hanging="540"/>
      </w:pPr>
      <w:proofErr w:type="gramStart"/>
      <w:r w:rsidRPr="00A6176D">
        <w:t>BAN-PT. 20</w:t>
      </w:r>
      <w:r w:rsidRPr="00A6176D">
        <w:rPr>
          <w:lang w:val="id-ID"/>
        </w:rPr>
        <w:t>10</w:t>
      </w:r>
      <w:r w:rsidRPr="00A6176D">
        <w:t>.</w:t>
      </w:r>
      <w:proofErr w:type="gramEnd"/>
      <w:r w:rsidRPr="00A6176D">
        <w:rPr>
          <w:lang w:val="id-ID"/>
        </w:rPr>
        <w:t xml:space="preserve"> </w:t>
      </w:r>
      <w:r w:rsidRPr="00A6176D">
        <w:rPr>
          <w:i/>
          <w:lang w:val="id-ID"/>
        </w:rPr>
        <w:t>Pedoman Evaluasi-Diri untuk Akreditasi Program Studi dan Institusi Perguruan Tinggi</w:t>
      </w:r>
      <w:r w:rsidRPr="00A6176D">
        <w:t>. Jakarta: BAN-PT.</w:t>
      </w:r>
    </w:p>
    <w:p w:rsidR="00FD3729" w:rsidRDefault="00FD3729" w:rsidP="00FD3729">
      <w:pPr>
        <w:ind w:left="540" w:hanging="540"/>
      </w:pPr>
    </w:p>
    <w:p w:rsidR="00FD3729" w:rsidRPr="00E74169" w:rsidRDefault="00FD3729" w:rsidP="00FD3729">
      <w:pPr>
        <w:ind w:left="540" w:hanging="540"/>
        <w:rPr>
          <w:lang w:val="id-ID"/>
        </w:rPr>
      </w:pPr>
      <w:r w:rsidRPr="00A6176D">
        <w:rPr>
          <w:lang w:val="id-ID"/>
        </w:rPr>
        <w:t>CHEA (</w:t>
      </w:r>
      <w:r w:rsidRPr="00A6176D">
        <w:t>Council for Higher Education Accreditation</w:t>
      </w:r>
      <w:r w:rsidRPr="00A6176D">
        <w:rPr>
          <w:lang w:val="id-ID"/>
        </w:rPr>
        <w:t>)</w:t>
      </w:r>
      <w:r w:rsidRPr="00A6176D">
        <w:t xml:space="preserve">. </w:t>
      </w:r>
      <w:r w:rsidRPr="00A6176D">
        <w:rPr>
          <w:lang w:val="id-ID"/>
        </w:rPr>
        <w:t xml:space="preserve">1998. </w:t>
      </w:r>
      <w:proofErr w:type="gramStart"/>
      <w:r w:rsidRPr="00A6176D">
        <w:rPr>
          <w:i/>
        </w:rPr>
        <w:t>Recognition of Accrediting Organizations Policy and Procedures.</w:t>
      </w:r>
      <w:proofErr w:type="gramEnd"/>
      <w:r w:rsidRPr="00A6176D">
        <w:rPr>
          <w:i/>
        </w:rPr>
        <w:t xml:space="preserve"> CHEA Document approved by the CHEA Board of Directors</w:t>
      </w:r>
      <w:r w:rsidRPr="00A6176D">
        <w:t>, September, 28</w:t>
      </w:r>
      <w:r w:rsidRPr="00A6176D">
        <w:rPr>
          <w:lang w:val="id-ID"/>
        </w:rPr>
        <w:t>.</w:t>
      </w:r>
    </w:p>
    <w:p w:rsidR="00FD3729" w:rsidRPr="00E74169" w:rsidRDefault="00FD3729" w:rsidP="00FD3729">
      <w:pPr>
        <w:ind w:left="540"/>
        <w:rPr>
          <w:lang w:val="pt-BR"/>
        </w:rPr>
      </w:pPr>
      <w:r w:rsidRPr="00A6176D">
        <w:t xml:space="preserve"> </w:t>
      </w:r>
      <w:r w:rsidR="006F3F06">
        <w:fldChar w:fldCharType="begin"/>
      </w:r>
      <w:r w:rsidR="006F3F06">
        <w:instrText xml:space="preserve"> HYPERLINK "http://www.chea.org/About/Recognition.cfm" \l "11b" </w:instrText>
      </w:r>
      <w:r w:rsidR="006F3F06">
        <w:fldChar w:fldCharType="separate"/>
      </w:r>
      <w:r w:rsidRPr="00A6176D">
        <w:rPr>
          <w:rStyle w:val="Hyperlink"/>
          <w:rFonts w:cs="Arial"/>
          <w:color w:val="auto"/>
          <w:u w:val="none"/>
          <w:lang w:val="pt-BR"/>
        </w:rPr>
        <w:t>http://www.chea.org/About/Recognition.cfm#11b</w:t>
      </w:r>
      <w:r w:rsidR="006F3F06">
        <w:rPr>
          <w:rStyle w:val="Hyperlink"/>
          <w:rFonts w:cs="Arial"/>
          <w:color w:val="auto"/>
          <w:u w:val="none"/>
          <w:lang w:val="pt-BR"/>
        </w:rPr>
        <w:fldChar w:fldCharType="end"/>
      </w:r>
      <w:r w:rsidRPr="00A6176D">
        <w:rPr>
          <w:lang w:val="pt-BR"/>
        </w:rPr>
        <w:t xml:space="preserve"> (diakses tanggal 24 Mei 2002).</w:t>
      </w:r>
    </w:p>
    <w:p w:rsidR="00E74169" w:rsidRPr="00E74169" w:rsidRDefault="00E74169" w:rsidP="00D51FFC">
      <w:pPr>
        <w:ind w:left="540" w:hanging="540"/>
        <w:jc w:val="left"/>
      </w:pPr>
    </w:p>
    <w:p w:rsidR="00E74169" w:rsidRPr="00E74169" w:rsidRDefault="00A6176D" w:rsidP="00FD3729">
      <w:pPr>
        <w:ind w:left="540" w:hanging="540"/>
      </w:pPr>
      <w:r w:rsidRPr="00A6176D">
        <w:t xml:space="preserve">CHEA (Council for Higher Education Accreditation). 2001. </w:t>
      </w:r>
      <w:r w:rsidRPr="00A6176D">
        <w:rPr>
          <w:i/>
        </w:rPr>
        <w:t xml:space="preserve">Quality Review. </w:t>
      </w:r>
      <w:proofErr w:type="gramStart"/>
      <w:r w:rsidRPr="00A6176D">
        <w:rPr>
          <w:i/>
        </w:rPr>
        <w:t>CHEA Almanac of External Quality Review</w:t>
      </w:r>
      <w:r w:rsidRPr="00A6176D">
        <w:t>.</w:t>
      </w:r>
      <w:proofErr w:type="gramEnd"/>
      <w:r w:rsidRPr="00A6176D">
        <w:t xml:space="preserve"> Washington, D.C.: CHEA.</w:t>
      </w:r>
    </w:p>
    <w:p w:rsidR="00E74169" w:rsidRPr="00E74169" w:rsidRDefault="00E74169" w:rsidP="00FD3729">
      <w:pPr>
        <w:jc w:val="left"/>
        <w:rPr>
          <w:lang w:val="pt-BR"/>
        </w:rPr>
      </w:pPr>
    </w:p>
    <w:p w:rsidR="00E74169" w:rsidRPr="00E74169" w:rsidRDefault="00A6176D" w:rsidP="00D51FFC">
      <w:pPr>
        <w:ind w:left="540" w:hanging="540"/>
      </w:pPr>
      <w:r w:rsidRPr="00A6176D">
        <w:rPr>
          <w:lang w:val="da-DK"/>
        </w:rPr>
        <w:t xml:space="preserve">Dochy, F.J.C. </w:t>
      </w:r>
      <w:r w:rsidRPr="00A6176D">
        <w:rPr>
          <w:i/>
          <w:lang w:val="da-DK"/>
        </w:rPr>
        <w:t>et al.</w:t>
      </w:r>
      <w:r w:rsidRPr="00A6176D">
        <w:rPr>
          <w:lang w:val="da-DK"/>
        </w:rPr>
        <w:t xml:space="preserve"> 1996. </w:t>
      </w:r>
      <w:proofErr w:type="gramStart"/>
      <w:r w:rsidRPr="00A6176D">
        <w:rPr>
          <w:i/>
        </w:rPr>
        <w:t>Management Information and Performance Indicators in Higher Education</w:t>
      </w:r>
      <w:r w:rsidRPr="00A6176D">
        <w:t>.</w:t>
      </w:r>
      <w:proofErr w:type="gramEnd"/>
      <w:r w:rsidRPr="00A6176D">
        <w:t xml:space="preserve"> Assen Mastricht, Nederland: Van Gorcum.</w:t>
      </w:r>
    </w:p>
    <w:p w:rsidR="00E74169" w:rsidRPr="00E74169" w:rsidRDefault="00E74169" w:rsidP="00D51FFC">
      <w:pPr>
        <w:ind w:left="540" w:hanging="540"/>
        <w:jc w:val="left"/>
      </w:pPr>
    </w:p>
    <w:p w:rsidR="00E74169" w:rsidRPr="00E74169" w:rsidRDefault="00A6176D" w:rsidP="00D51FFC">
      <w:pPr>
        <w:ind w:left="540" w:hanging="540"/>
      </w:pPr>
      <w:proofErr w:type="gramStart"/>
      <w:r w:rsidRPr="00A6176D">
        <w:t>HEFCE (Higher Education Funding Council for England).</w:t>
      </w:r>
      <w:proofErr w:type="gramEnd"/>
      <w:r w:rsidRPr="00A6176D">
        <w:t xml:space="preserve"> 2001. </w:t>
      </w:r>
      <w:r w:rsidRPr="00A6176D">
        <w:rPr>
          <w:i/>
        </w:rPr>
        <w:t xml:space="preserve">Quality assurance in higher education. </w:t>
      </w:r>
      <w:proofErr w:type="gramStart"/>
      <w:r w:rsidRPr="00A6176D">
        <w:rPr>
          <w:i/>
        </w:rPr>
        <w:t>Proposal for consultation</w:t>
      </w:r>
      <w:r w:rsidRPr="00A6176D">
        <w:t>.</w:t>
      </w:r>
      <w:proofErr w:type="gramEnd"/>
      <w:r w:rsidRPr="00A6176D">
        <w:t xml:space="preserve"> </w:t>
      </w:r>
      <w:proofErr w:type="gramStart"/>
      <w:r w:rsidRPr="00A6176D">
        <w:t>HEFCE-QAA-Universities UK-SCoP.</w:t>
      </w:r>
      <w:proofErr w:type="gramEnd"/>
    </w:p>
    <w:p w:rsidR="00E74169" w:rsidRPr="00E74169" w:rsidRDefault="00E74169" w:rsidP="00D51FFC">
      <w:pPr>
        <w:ind w:left="540" w:hanging="540"/>
      </w:pPr>
    </w:p>
    <w:p w:rsidR="00E74169" w:rsidRPr="00E74169" w:rsidRDefault="00A6176D" w:rsidP="00D51FFC">
      <w:pPr>
        <w:ind w:left="540" w:hanging="540"/>
        <w:rPr>
          <w:lang w:val="id-ID"/>
        </w:rPr>
      </w:pPr>
      <w:r w:rsidRPr="00A6176D">
        <w:t xml:space="preserve">Kember, D. 2000. </w:t>
      </w:r>
      <w:proofErr w:type="gramStart"/>
      <w:r w:rsidRPr="00A6176D">
        <w:rPr>
          <w:i/>
        </w:rPr>
        <w:t>Action learning and Action Research, Improving the Quality of Teaching and Learning</w:t>
      </w:r>
      <w:r w:rsidRPr="00A6176D">
        <w:t>.</w:t>
      </w:r>
      <w:proofErr w:type="gramEnd"/>
      <w:r w:rsidRPr="00A6176D">
        <w:t xml:space="preserve"> London: Kogan Page Limited.</w:t>
      </w:r>
    </w:p>
    <w:p w:rsidR="00E74169" w:rsidRPr="00E74169" w:rsidRDefault="00E74169" w:rsidP="00D51FFC">
      <w:pPr>
        <w:ind w:left="540" w:hanging="540"/>
        <w:rPr>
          <w:lang w:val="id-ID"/>
        </w:rPr>
      </w:pPr>
    </w:p>
    <w:p w:rsidR="002C6BD1" w:rsidRDefault="00A6176D">
      <w:pPr>
        <w:ind w:left="567" w:hanging="567"/>
      </w:pPr>
      <w:proofErr w:type="gramStart"/>
      <w:r w:rsidRPr="00A6176D">
        <w:t>Keputusan Menteri Pendidikan Nasional Nomor 178/U/20</w:t>
      </w:r>
      <w:r w:rsidRPr="00A6176D">
        <w:rPr>
          <w:lang w:val="id-ID"/>
        </w:rPr>
        <w:t>0</w:t>
      </w:r>
      <w:r w:rsidRPr="00A6176D">
        <w:t>1 tentang Gelar dan Lulusan Perguruan Tinggi.</w:t>
      </w:r>
      <w:proofErr w:type="gramEnd"/>
    </w:p>
    <w:p w:rsidR="00E74169" w:rsidRPr="00E74169" w:rsidRDefault="00E74169" w:rsidP="00D51FFC">
      <w:pPr>
        <w:ind w:left="540" w:hanging="540"/>
        <w:jc w:val="left"/>
      </w:pPr>
    </w:p>
    <w:p w:rsidR="00E74169" w:rsidRPr="00E74169" w:rsidRDefault="00A6176D" w:rsidP="00D51FFC">
      <w:pPr>
        <w:ind w:left="540" w:hanging="540"/>
      </w:pPr>
      <w:proofErr w:type="gramStart"/>
      <w:r w:rsidRPr="00A6176D">
        <w:t xml:space="preserve">McKinnon, K.R., </w:t>
      </w:r>
      <w:r w:rsidRPr="00A6176D">
        <w:rPr>
          <w:lang w:val="id-ID"/>
        </w:rPr>
        <w:t xml:space="preserve">S.H. </w:t>
      </w:r>
      <w:r w:rsidRPr="00A6176D">
        <w:t xml:space="preserve">Walker, and </w:t>
      </w:r>
      <w:r w:rsidRPr="00A6176D">
        <w:rPr>
          <w:lang w:val="id-ID"/>
        </w:rPr>
        <w:t xml:space="preserve">D. </w:t>
      </w:r>
      <w:r w:rsidRPr="00A6176D">
        <w:t>Davis</w:t>
      </w:r>
      <w:r w:rsidRPr="00A6176D">
        <w:rPr>
          <w:lang w:val="id-ID"/>
        </w:rPr>
        <w:t>.</w:t>
      </w:r>
      <w:proofErr w:type="gramEnd"/>
      <w:r w:rsidRPr="00A6176D">
        <w:t xml:space="preserve"> 2000. </w:t>
      </w:r>
      <w:r w:rsidRPr="00A6176D">
        <w:rPr>
          <w:i/>
        </w:rPr>
        <w:t>Benchmarking: A Manual for Australian Universities</w:t>
      </w:r>
      <w:r w:rsidRPr="00A6176D">
        <w:t>. Canberra: Department of Education, Training and Youth Affairs, Higher Education Division.</w:t>
      </w:r>
    </w:p>
    <w:p w:rsidR="00E74169" w:rsidRPr="00E74169" w:rsidRDefault="00E74169" w:rsidP="00D51FFC">
      <w:pPr>
        <w:ind w:left="540" w:hanging="540"/>
      </w:pPr>
    </w:p>
    <w:p w:rsidR="00E74169" w:rsidRPr="00E74169" w:rsidRDefault="00A6176D" w:rsidP="000C3067">
      <w:pPr>
        <w:ind w:left="540" w:hanging="540"/>
      </w:pPr>
      <w:proofErr w:type="gramStart"/>
      <w:r w:rsidRPr="00A6176D">
        <w:t>National Accreditation Agency for Higher Education (BAN-PT).</w:t>
      </w:r>
      <w:proofErr w:type="gramEnd"/>
      <w:r w:rsidRPr="00A6176D">
        <w:t xml:space="preserve"> 2000. </w:t>
      </w:r>
      <w:r w:rsidRPr="00A6176D">
        <w:rPr>
          <w:i/>
        </w:rPr>
        <w:t>Guidelines for External Quality Assessment of Higher Education</w:t>
      </w:r>
      <w:r w:rsidRPr="00A6176D">
        <w:t>. Jakarta: Ministry of National Education (Depdiknas).</w:t>
      </w:r>
    </w:p>
    <w:p w:rsidR="00E74169" w:rsidRPr="00E74169" w:rsidRDefault="00E74169" w:rsidP="00D51FFC">
      <w:pPr>
        <w:ind w:left="540" w:hanging="540"/>
        <w:jc w:val="left"/>
      </w:pPr>
    </w:p>
    <w:p w:rsidR="00E74169" w:rsidRPr="00E74169" w:rsidRDefault="00A6176D" w:rsidP="00D51FFC">
      <w:pPr>
        <w:ind w:left="540" w:hanging="540"/>
      </w:pPr>
      <w:proofErr w:type="gramStart"/>
      <w:r w:rsidRPr="00A6176D">
        <w:t>National Accreditation Agency for Higher Education (BAN-PT).</w:t>
      </w:r>
      <w:proofErr w:type="gramEnd"/>
      <w:r w:rsidRPr="00A6176D">
        <w:t xml:space="preserve"> 2000. </w:t>
      </w:r>
      <w:r w:rsidRPr="00A6176D">
        <w:rPr>
          <w:i/>
        </w:rPr>
        <w:t>Guidelines for Internal Quality Assessment of Higher Education</w:t>
      </w:r>
      <w:r w:rsidRPr="00A6176D">
        <w:t>. Jakarta: Ministry of National Education (Depdiknas).</w:t>
      </w:r>
    </w:p>
    <w:p w:rsidR="00E74169" w:rsidRPr="00E74169" w:rsidRDefault="00E74169" w:rsidP="000C3067">
      <w:pPr>
        <w:jc w:val="left"/>
      </w:pPr>
    </w:p>
    <w:p w:rsidR="00E74169" w:rsidRPr="00E74169" w:rsidRDefault="00A6176D" w:rsidP="00C96922">
      <w:pPr>
        <w:ind w:left="540" w:hanging="540"/>
        <w:rPr>
          <w:lang w:val="id-ID"/>
        </w:rPr>
      </w:pPr>
      <w:r w:rsidRPr="00A6176D">
        <w:rPr>
          <w:lang w:val="id-ID"/>
        </w:rPr>
        <w:t>Peraturan Menteri Pendidikan Nasional Nomor 28 Tahun 2005 tentang Badan Akreditasi Nasional Perguruan Tinggi.</w:t>
      </w:r>
    </w:p>
    <w:p w:rsidR="00E74169" w:rsidRPr="00E74169" w:rsidRDefault="00E74169" w:rsidP="00C96922">
      <w:pPr>
        <w:ind w:left="540" w:hanging="540"/>
        <w:rPr>
          <w:lang w:val="id-ID"/>
        </w:rPr>
      </w:pPr>
    </w:p>
    <w:p w:rsidR="00E74169" w:rsidRPr="00024EBE" w:rsidRDefault="00A6176D" w:rsidP="00C96922">
      <w:pPr>
        <w:ind w:left="540" w:hanging="540"/>
        <w:rPr>
          <w:lang w:val="id-ID"/>
        </w:rPr>
      </w:pPr>
      <w:r w:rsidRPr="00A6176D">
        <w:rPr>
          <w:lang w:val="id-ID"/>
        </w:rPr>
        <w:t>Peraturan Menteri Pertanian Nomor 02/Permentan/OT.140/1/2010 tentang Pedoman Pelayanan Jasa Medik Veteriner</w:t>
      </w:r>
      <w:r w:rsidR="00E74169">
        <w:rPr>
          <w:lang w:val="id-ID"/>
        </w:rPr>
        <w:t>.</w:t>
      </w:r>
      <w:r w:rsidRPr="00A6176D">
        <w:rPr>
          <w:lang w:val="id-ID"/>
        </w:rPr>
        <w:t xml:space="preserve"> </w:t>
      </w:r>
    </w:p>
    <w:p w:rsidR="00E74169" w:rsidRPr="00E74169" w:rsidRDefault="00A6176D" w:rsidP="00C96922">
      <w:pPr>
        <w:ind w:left="540" w:hanging="540"/>
        <w:rPr>
          <w:lang w:val="id-ID"/>
        </w:rPr>
      </w:pPr>
      <w:r w:rsidRPr="00A6176D">
        <w:rPr>
          <w:lang w:val="id-ID"/>
        </w:rPr>
        <w:t xml:space="preserve">    </w:t>
      </w:r>
    </w:p>
    <w:p w:rsidR="00E74169" w:rsidRPr="00E74169" w:rsidRDefault="00A6176D" w:rsidP="00C96922">
      <w:pPr>
        <w:ind w:left="540" w:hanging="540"/>
        <w:rPr>
          <w:lang w:val="id-ID"/>
        </w:rPr>
      </w:pPr>
      <w:proofErr w:type="gramStart"/>
      <w:r w:rsidRPr="00A6176D">
        <w:t xml:space="preserve">Peraturan Pemerintah Nomor </w:t>
      </w:r>
      <w:r w:rsidRPr="00A6176D">
        <w:rPr>
          <w:lang w:val="id-ID"/>
        </w:rPr>
        <w:t>19</w:t>
      </w:r>
      <w:r w:rsidRPr="00A6176D">
        <w:t xml:space="preserve"> Tahun </w:t>
      </w:r>
      <w:r w:rsidRPr="00A6176D">
        <w:rPr>
          <w:lang w:val="id-ID"/>
        </w:rPr>
        <w:t>2005</w:t>
      </w:r>
      <w:r w:rsidRPr="00A6176D">
        <w:t xml:space="preserve"> tentang </w:t>
      </w:r>
      <w:r w:rsidRPr="00A6176D">
        <w:rPr>
          <w:lang w:val="id-ID"/>
        </w:rPr>
        <w:t>Standar</w:t>
      </w:r>
      <w:r w:rsidR="00AD49AD">
        <w:t xml:space="preserve"> </w:t>
      </w:r>
      <w:r w:rsidR="00E74169">
        <w:rPr>
          <w:lang w:val="id-ID"/>
        </w:rPr>
        <w:t xml:space="preserve">Nasional </w:t>
      </w:r>
      <w:r w:rsidRPr="00A6176D">
        <w:t>Pendidikan.</w:t>
      </w:r>
      <w:proofErr w:type="gramEnd"/>
    </w:p>
    <w:p w:rsidR="00E74169" w:rsidRPr="00E74169" w:rsidRDefault="00E74169" w:rsidP="00D51FFC">
      <w:pPr>
        <w:ind w:left="540" w:hanging="540"/>
        <w:rPr>
          <w:lang w:val="id-ID"/>
        </w:rPr>
      </w:pPr>
    </w:p>
    <w:p w:rsidR="00E74169" w:rsidRPr="00E74169" w:rsidRDefault="00A6176D" w:rsidP="00D51FFC">
      <w:pPr>
        <w:ind w:left="540" w:hanging="540"/>
      </w:pPr>
      <w:proofErr w:type="gramStart"/>
      <w:r w:rsidRPr="00A6176D">
        <w:t xml:space="preserve">Peraturan Pemerintah Nomor </w:t>
      </w:r>
      <w:r w:rsidRPr="00A6176D">
        <w:rPr>
          <w:lang w:val="id-ID"/>
        </w:rPr>
        <w:t>17</w:t>
      </w:r>
      <w:r w:rsidRPr="00A6176D">
        <w:t xml:space="preserve"> Tahun </w:t>
      </w:r>
      <w:r w:rsidRPr="00A6176D">
        <w:rPr>
          <w:lang w:val="id-ID"/>
        </w:rPr>
        <w:t>2010</w:t>
      </w:r>
      <w:r w:rsidRPr="00A6176D">
        <w:t xml:space="preserve"> tentang </w:t>
      </w:r>
      <w:r w:rsidRPr="00A6176D">
        <w:rPr>
          <w:lang w:val="id-ID"/>
        </w:rPr>
        <w:t>Pengelolaan dan Penyeleng</w:t>
      </w:r>
      <w:r w:rsidR="00AD49AD">
        <w:t>-</w:t>
      </w:r>
      <w:r w:rsidRPr="00A6176D">
        <w:rPr>
          <w:lang w:val="id-ID"/>
        </w:rPr>
        <w:t xml:space="preserve">garaan </w:t>
      </w:r>
      <w:r w:rsidRPr="00A6176D">
        <w:t>Pendidikan.</w:t>
      </w:r>
      <w:proofErr w:type="gramEnd"/>
    </w:p>
    <w:p w:rsidR="00E74169" w:rsidRPr="00E74169" w:rsidRDefault="00E74169" w:rsidP="00D51FFC">
      <w:pPr>
        <w:ind w:left="540" w:hanging="540"/>
        <w:jc w:val="left"/>
      </w:pPr>
    </w:p>
    <w:p w:rsidR="00E74169" w:rsidRPr="00E74169" w:rsidRDefault="00A6176D" w:rsidP="00D51FFC">
      <w:pPr>
        <w:ind w:left="540" w:hanging="540"/>
      </w:pPr>
      <w:proofErr w:type="gramStart"/>
      <w:r w:rsidRPr="00A6176D">
        <w:t>Peraturan Pemerintah Nomor 6</w:t>
      </w:r>
      <w:r w:rsidRPr="00A6176D">
        <w:rPr>
          <w:lang w:val="id-ID"/>
        </w:rPr>
        <w:t>6</w:t>
      </w:r>
      <w:r w:rsidRPr="00A6176D">
        <w:t xml:space="preserve"> Tahun </w:t>
      </w:r>
      <w:r w:rsidRPr="00A6176D">
        <w:rPr>
          <w:lang w:val="id-ID"/>
        </w:rPr>
        <w:t>2010</w:t>
      </w:r>
      <w:r w:rsidRPr="00A6176D">
        <w:t xml:space="preserve"> tentang </w:t>
      </w:r>
      <w:r w:rsidRPr="00A6176D">
        <w:rPr>
          <w:lang w:val="id-ID"/>
        </w:rPr>
        <w:t>Perubahan atas PP Nomor 17 Tahun 2010</w:t>
      </w:r>
      <w:r w:rsidRPr="00A6176D">
        <w:t>.</w:t>
      </w:r>
      <w:proofErr w:type="gramEnd"/>
    </w:p>
    <w:p w:rsidR="00E74169" w:rsidRPr="00E74169" w:rsidRDefault="00E74169" w:rsidP="00D51FFC">
      <w:pPr>
        <w:ind w:left="540" w:hanging="540"/>
        <w:jc w:val="left"/>
      </w:pPr>
    </w:p>
    <w:p w:rsidR="00E74169" w:rsidRPr="00E74169" w:rsidRDefault="00A6176D" w:rsidP="00D51FFC">
      <w:pPr>
        <w:ind w:left="540" w:hanging="540"/>
      </w:pPr>
      <w:proofErr w:type="gramStart"/>
      <w:r w:rsidRPr="00A6176D">
        <w:t>Tadjudin.</w:t>
      </w:r>
      <w:proofErr w:type="gramEnd"/>
      <w:r w:rsidRPr="00A6176D">
        <w:t xml:space="preserve"> </w:t>
      </w:r>
      <w:proofErr w:type="gramStart"/>
      <w:r w:rsidRPr="00A6176D">
        <w:t>M.K. 2000.</w:t>
      </w:r>
      <w:proofErr w:type="gramEnd"/>
      <w:r w:rsidRPr="00A6176D">
        <w:t xml:space="preserve"> </w:t>
      </w:r>
      <w:r w:rsidRPr="00A6176D">
        <w:rPr>
          <w:i/>
        </w:rPr>
        <w:t>Asesmen Institusi untuk Penentuan Kelayakan Perolehan Status Lembaga yang Mengakreditasi Diri bagi Perguruan Tinggi: Dari Akreditasi program Studi ke Akreditasi Lembaga Perguruan Tinggi</w:t>
      </w:r>
      <w:r w:rsidRPr="00A6176D">
        <w:t>. Jakarta: BAN-PT.</w:t>
      </w:r>
    </w:p>
    <w:p w:rsidR="00E74169" w:rsidRPr="00E74169" w:rsidRDefault="00E74169" w:rsidP="00D51FFC">
      <w:pPr>
        <w:ind w:left="540" w:hanging="540"/>
      </w:pPr>
    </w:p>
    <w:p w:rsidR="002C6BD1" w:rsidRDefault="00A6176D">
      <w:proofErr w:type="gramStart"/>
      <w:r w:rsidRPr="00A6176D">
        <w:t>Undang-Undang Nomor 20 Tahun 2003 tentang Sistem Pendidikan Nasional</w:t>
      </w:r>
      <w:r w:rsidR="00E74169">
        <w:rPr>
          <w:lang w:val="id-ID"/>
        </w:rPr>
        <w:t>.</w:t>
      </w:r>
      <w:proofErr w:type="gramEnd"/>
      <w:r w:rsidRPr="00A6176D">
        <w:t xml:space="preserve">  </w:t>
      </w:r>
    </w:p>
    <w:p w:rsidR="002C6BD1" w:rsidRDefault="002C6BD1">
      <w:pPr>
        <w:rPr>
          <w:lang w:val="id-ID"/>
        </w:rPr>
      </w:pPr>
    </w:p>
    <w:p w:rsidR="002C6BD1" w:rsidRDefault="00A6176D">
      <w:pPr>
        <w:rPr>
          <w:lang w:val="id-ID"/>
        </w:rPr>
      </w:pPr>
      <w:r w:rsidRPr="00A6176D">
        <w:rPr>
          <w:lang w:val="id-ID"/>
        </w:rPr>
        <w:t>Undang-Undang Nomor 14 Tahun 2005 tentang Guru dan Dosen.</w:t>
      </w:r>
    </w:p>
    <w:p w:rsidR="002C6BD1" w:rsidRDefault="002C6BD1">
      <w:pPr>
        <w:rPr>
          <w:lang w:val="id-ID"/>
        </w:rPr>
      </w:pPr>
    </w:p>
    <w:p w:rsidR="002C6BD1" w:rsidRDefault="00A6176D" w:rsidP="00F44225">
      <w:pPr>
        <w:rPr>
          <w:lang w:val="id-ID"/>
        </w:rPr>
      </w:pPr>
      <w:r w:rsidRPr="00A6176D">
        <w:rPr>
          <w:lang w:val="id-ID"/>
        </w:rPr>
        <w:t>Undang-Undang Nomor 18 Tahun 2009 tentang Peternakan dan Kesehatan</w:t>
      </w:r>
      <w:r w:rsidR="00F44225">
        <w:t xml:space="preserve"> </w:t>
      </w:r>
      <w:r w:rsidRPr="00A6176D">
        <w:rPr>
          <w:lang w:val="id-ID"/>
        </w:rPr>
        <w:t>Hewan</w:t>
      </w:r>
      <w:r w:rsidR="00E74169">
        <w:rPr>
          <w:lang w:val="id-ID"/>
        </w:rPr>
        <w:t>.</w:t>
      </w:r>
    </w:p>
    <w:p w:rsidR="002C6BD1" w:rsidRDefault="002C6BD1">
      <w:pPr>
        <w:rPr>
          <w:lang w:val="id-ID"/>
        </w:rPr>
      </w:pPr>
    </w:p>
    <w:p w:rsidR="002C6BD1" w:rsidRDefault="00E74169">
      <w:pPr>
        <w:rPr>
          <w:lang w:val="id-ID"/>
        </w:rPr>
      </w:pPr>
      <w:r>
        <w:rPr>
          <w:lang w:val="id-ID"/>
        </w:rPr>
        <w:t>Undang-Undang Nomor 12 Tahun 2012 tentang Pendidikan Tinggi.</w:t>
      </w:r>
    </w:p>
    <w:p w:rsidR="002C6BD1" w:rsidRDefault="00A6176D">
      <w:pPr>
        <w:rPr>
          <w:lang w:val="id-ID"/>
        </w:rPr>
      </w:pPr>
      <w:r w:rsidRPr="00A6176D">
        <w:rPr>
          <w:lang w:val="id-ID"/>
        </w:rPr>
        <w:t xml:space="preserve">          </w:t>
      </w:r>
    </w:p>
    <w:p w:rsidR="00E74169" w:rsidRPr="00E74169" w:rsidRDefault="00A6176D" w:rsidP="00D51FFC">
      <w:pPr>
        <w:ind w:left="540" w:hanging="540"/>
        <w:rPr>
          <w:i/>
          <w:iCs/>
          <w:lang w:val="id-ID"/>
        </w:rPr>
      </w:pPr>
      <w:r w:rsidRPr="00A6176D">
        <w:rPr>
          <w:lang w:val="id-ID"/>
        </w:rPr>
        <w:t xml:space="preserve">WASC (Western Association of Schools and Colleges). </w:t>
      </w:r>
      <w:r w:rsidRPr="00A6176D">
        <w:t xml:space="preserve">2001. </w:t>
      </w:r>
      <w:r w:rsidRPr="00A6176D">
        <w:rPr>
          <w:i/>
        </w:rPr>
        <w:t>Handbook of Accreditation</w:t>
      </w:r>
      <w:r w:rsidRPr="00A6176D">
        <w:t>.  Alameda, CA</w:t>
      </w:r>
      <w:r w:rsidRPr="00A6176D">
        <w:rPr>
          <w:i/>
          <w:iCs/>
        </w:rPr>
        <w:t>.</w:t>
      </w:r>
    </w:p>
    <w:p w:rsidR="00E74169" w:rsidRPr="00E74169" w:rsidRDefault="00E74169" w:rsidP="00D51FFC">
      <w:pPr>
        <w:ind w:left="540" w:hanging="540"/>
        <w:rPr>
          <w:i/>
          <w:iCs/>
          <w:sz w:val="22"/>
          <w:szCs w:val="22"/>
          <w:lang w:val="id-ID"/>
        </w:rPr>
      </w:pPr>
    </w:p>
    <w:p w:rsidR="00E74169" w:rsidRPr="00E74169" w:rsidRDefault="00E74169">
      <w:pPr>
        <w:jc w:val="center"/>
      </w:pPr>
    </w:p>
    <w:sectPr w:rsidR="00E74169" w:rsidRPr="00E74169" w:rsidSect="00E17E08">
      <w:pgSz w:w="11909" w:h="16834" w:code="9"/>
      <w:pgMar w:top="1701" w:right="1134" w:bottom="1134" w:left="1701" w:header="720" w:footer="679" w:gutter="0"/>
      <w:pgNumType w:start="17"/>
      <w:cols w:space="720"/>
      <w:docGrid w:linePitch="360"/>
      <w:sectPrChange w:id="73" w:author="USER" w:date="2013-12-12T22:19:00Z">
        <w:sectPr w:rsidR="00E74169" w:rsidRPr="00E74169" w:rsidSect="00E17E08">
          <w:pgMar w:top="1701" w:right="1134" w:bottom="1134" w:left="1701" w:header="720" w:footer="679" w:gutter="0"/>
        </w:sectPr>
      </w:sectPrChange>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Acer" w:date="2012-07-03T10:56:00Z" w:initials="A">
    <w:p w:rsidR="006F3F06" w:rsidRDefault="006F3F06">
      <w:pPr>
        <w:pStyle w:val="CommentText"/>
      </w:pPr>
      <w:r>
        <w:rPr>
          <w:rStyle w:val="CommentReference"/>
          <w:rFonts w:cs="Arial"/>
        </w:rPr>
        <w:annotationRef/>
      </w:r>
      <w:r>
        <w:t>KEDOKTERAN HEWAN</w:t>
      </w:r>
    </w:p>
  </w:comment>
  <w:comment w:id="3" w:author="I. G. Putu Purnaba" w:date="2012-07-09T16:48:00Z" w:initials="IGPP">
    <w:p w:rsidR="006F3F06" w:rsidRDefault="006F3F06" w:rsidP="00C95EE4">
      <w:pPr>
        <w:pStyle w:val="CommentText"/>
      </w:pPr>
      <w:r>
        <w:rPr>
          <w:rStyle w:val="CommentReference"/>
        </w:rPr>
        <w:annotationRef/>
      </w:r>
      <w:r>
        <w:rPr>
          <w:lang w:val="id-ID"/>
        </w:rPr>
        <w:t>Data agar diupdate</w:t>
      </w:r>
    </w:p>
  </w:comment>
  <w:comment w:id="4" w:author="I. G. Putu Purnaba" w:date="2012-07-09T16:48:00Z" w:initials="IGPP">
    <w:p w:rsidR="006F3F06" w:rsidRDefault="006F3F06" w:rsidP="00C95EE4">
      <w:pPr>
        <w:pStyle w:val="CommentText"/>
      </w:pPr>
      <w:r>
        <w:rPr>
          <w:rStyle w:val="CommentReference"/>
        </w:rPr>
        <w:annotationRef/>
      </w:r>
      <w:r>
        <w:rPr>
          <w:lang w:val="id-ID"/>
        </w:rPr>
        <w:t>Tambahkan alasan revisi borang</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3A39" w:rsidRDefault="008B3A39">
      <w:r>
        <w:separator/>
      </w:r>
    </w:p>
  </w:endnote>
  <w:endnote w:type="continuationSeparator" w:id="0">
    <w:p w:rsidR="008B3A39" w:rsidRDefault="008B3A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T1D8t00">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3F06" w:rsidRDefault="006F3F0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3F06" w:rsidRPr="006F3F06" w:rsidRDefault="006F3F06" w:rsidP="000337BB">
    <w:pPr>
      <w:pStyle w:val="Footer"/>
      <w:framePr w:wrap="auto" w:vAnchor="text" w:hAnchor="margin" w:xAlign="right" w:y="1"/>
      <w:rPr>
        <w:rStyle w:val="PageNumber"/>
        <w:rFonts w:cs="Arial"/>
        <w:lang w:val="id-ID"/>
      </w:rPr>
    </w:pPr>
    <w:r>
      <w:rPr>
        <w:rStyle w:val="PageNumber"/>
        <w:rFonts w:cs="Arial"/>
      </w:rPr>
      <w:fldChar w:fldCharType="begin"/>
    </w:r>
    <w:r>
      <w:rPr>
        <w:rStyle w:val="PageNumber"/>
        <w:rFonts w:cs="Arial"/>
      </w:rPr>
      <w:instrText xml:space="preserve">PAGE  </w:instrText>
    </w:r>
    <w:r>
      <w:rPr>
        <w:rStyle w:val="PageNumber"/>
        <w:rFonts w:cs="Arial"/>
      </w:rPr>
      <w:fldChar w:fldCharType="separate"/>
    </w:r>
    <w:r w:rsidR="00FD31EC">
      <w:rPr>
        <w:rStyle w:val="PageNumber"/>
        <w:rFonts w:cs="Arial"/>
        <w:noProof/>
      </w:rPr>
      <w:t>iv</w:t>
    </w:r>
    <w:r>
      <w:rPr>
        <w:rStyle w:val="PageNumber"/>
        <w:rFonts w:cs="Arial"/>
      </w:rPr>
      <w:fldChar w:fldCharType="end"/>
    </w:r>
  </w:p>
  <w:p w:rsidR="006F3F06" w:rsidRDefault="006F3F06">
    <w:pPr>
      <w:pStyle w:val="Footer"/>
      <w:rPr>
        <w:lang w:val="id-ID"/>
      </w:rPr>
    </w:pPr>
    <w:r w:rsidRPr="007A3157">
      <w:rPr>
        <w:lang w:val="sv-SE"/>
      </w:rPr>
      <w:t>BAN-P</w:t>
    </w:r>
    <w:r>
      <w:rPr>
        <w:lang w:val="id-ID"/>
      </w:rPr>
      <w:t>T:</w:t>
    </w:r>
    <w:r w:rsidRPr="007A3157">
      <w:rPr>
        <w:lang w:val="sv-SE"/>
      </w:rPr>
      <w:t xml:space="preserve"> Naskah Akademik Akreditasi </w:t>
    </w:r>
    <w:r>
      <w:rPr>
        <w:lang w:val="sv-SE"/>
      </w:rPr>
      <w:t xml:space="preserve">Program Studi </w:t>
    </w:r>
    <w:r>
      <w:rPr>
        <w:lang w:val="id-ID"/>
      </w:rPr>
      <w:t>Kedokteran Hewan</w:t>
    </w:r>
    <w:r w:rsidRPr="007A3157">
      <w:rPr>
        <w:lang w:val="sv-SE"/>
      </w:rPr>
      <w:t xml:space="preserve"> 20</w:t>
    </w:r>
    <w:r>
      <w:rPr>
        <w:lang w:val="id-ID"/>
      </w:rPr>
      <w:t>13</w:t>
    </w:r>
  </w:p>
  <w:p w:rsidR="006F3F06" w:rsidRPr="00E74169" w:rsidRDefault="006F3F06">
    <w:pPr>
      <w:pStyle w:val="Footer"/>
      <w:rPr>
        <w:lang w:val="id-ID"/>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3F06" w:rsidRDefault="006F3F0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3A39" w:rsidRDefault="008B3A39">
      <w:r>
        <w:separator/>
      </w:r>
    </w:p>
  </w:footnote>
  <w:footnote w:type="continuationSeparator" w:id="0">
    <w:p w:rsidR="008B3A39" w:rsidRDefault="008B3A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3F06" w:rsidRDefault="006F3F0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3F06" w:rsidRDefault="006F3F0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3F06" w:rsidRDefault="006F3F06">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3F06" w:rsidRPr="00536F58" w:rsidRDefault="006F3F06" w:rsidP="00536F5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9EC12E2"/>
    <w:lvl w:ilvl="0">
      <w:start w:val="1"/>
      <w:numFmt w:val="decimal"/>
      <w:lvlText w:val="%1."/>
      <w:lvlJc w:val="left"/>
      <w:pPr>
        <w:tabs>
          <w:tab w:val="num" w:pos="1800"/>
        </w:tabs>
        <w:ind w:left="1800" w:hanging="360"/>
      </w:pPr>
      <w:rPr>
        <w:rFonts w:cs="Times New Roman"/>
      </w:rPr>
    </w:lvl>
  </w:abstractNum>
  <w:abstractNum w:abstractNumId="1">
    <w:nsid w:val="FFFFFF7D"/>
    <w:multiLevelType w:val="singleLevel"/>
    <w:tmpl w:val="284AE926"/>
    <w:lvl w:ilvl="0">
      <w:start w:val="1"/>
      <w:numFmt w:val="decimal"/>
      <w:lvlText w:val="%1."/>
      <w:lvlJc w:val="left"/>
      <w:pPr>
        <w:tabs>
          <w:tab w:val="num" w:pos="1440"/>
        </w:tabs>
        <w:ind w:left="1440" w:hanging="360"/>
      </w:pPr>
      <w:rPr>
        <w:rFonts w:cs="Times New Roman"/>
      </w:rPr>
    </w:lvl>
  </w:abstractNum>
  <w:abstractNum w:abstractNumId="2">
    <w:nsid w:val="FFFFFF7E"/>
    <w:multiLevelType w:val="singleLevel"/>
    <w:tmpl w:val="7C264130"/>
    <w:lvl w:ilvl="0">
      <w:start w:val="1"/>
      <w:numFmt w:val="decimal"/>
      <w:lvlText w:val="%1."/>
      <w:lvlJc w:val="left"/>
      <w:pPr>
        <w:tabs>
          <w:tab w:val="num" w:pos="1080"/>
        </w:tabs>
        <w:ind w:left="1080" w:hanging="360"/>
      </w:pPr>
      <w:rPr>
        <w:rFonts w:cs="Times New Roman"/>
      </w:rPr>
    </w:lvl>
  </w:abstractNum>
  <w:abstractNum w:abstractNumId="3">
    <w:nsid w:val="FFFFFF7F"/>
    <w:multiLevelType w:val="singleLevel"/>
    <w:tmpl w:val="1048DC78"/>
    <w:lvl w:ilvl="0">
      <w:start w:val="1"/>
      <w:numFmt w:val="decimal"/>
      <w:lvlText w:val="%1."/>
      <w:lvlJc w:val="left"/>
      <w:pPr>
        <w:tabs>
          <w:tab w:val="num" w:pos="720"/>
        </w:tabs>
        <w:ind w:left="720" w:hanging="360"/>
      </w:pPr>
      <w:rPr>
        <w:rFonts w:cs="Times New Roman"/>
      </w:rPr>
    </w:lvl>
  </w:abstractNum>
  <w:abstractNum w:abstractNumId="4">
    <w:nsid w:val="FFFFFF80"/>
    <w:multiLevelType w:val="singleLevel"/>
    <w:tmpl w:val="EACE5E4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582ED2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1A860A5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11427FF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80ECF4"/>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79C270F6"/>
    <w:lvl w:ilvl="0">
      <w:start w:val="1"/>
      <w:numFmt w:val="bullet"/>
      <w:lvlText w:val=""/>
      <w:lvlJc w:val="left"/>
      <w:pPr>
        <w:tabs>
          <w:tab w:val="num" w:pos="360"/>
        </w:tabs>
        <w:ind w:left="360" w:hanging="360"/>
      </w:pPr>
      <w:rPr>
        <w:rFonts w:ascii="Symbol" w:hAnsi="Symbol" w:hint="default"/>
      </w:rPr>
    </w:lvl>
  </w:abstractNum>
  <w:abstractNum w:abstractNumId="10">
    <w:nsid w:val="0B6D0C55"/>
    <w:multiLevelType w:val="hybridMultilevel"/>
    <w:tmpl w:val="14E4DFE4"/>
    <w:lvl w:ilvl="0" w:tplc="178EE0FE">
      <w:start w:val="1"/>
      <w:numFmt w:val="decimal"/>
      <w:lvlText w:val="%1."/>
      <w:lvlJc w:val="left"/>
      <w:pPr>
        <w:tabs>
          <w:tab w:val="num" w:pos="1516"/>
        </w:tabs>
        <w:ind w:left="1516" w:hanging="360"/>
      </w:pPr>
      <w:rPr>
        <w:rFonts w:cs="Times New Roman" w:hint="default"/>
      </w:rPr>
    </w:lvl>
    <w:lvl w:ilvl="1" w:tplc="04090019">
      <w:start w:val="1"/>
      <w:numFmt w:val="lowerLetter"/>
      <w:lvlText w:val="%2."/>
      <w:lvlJc w:val="left"/>
      <w:pPr>
        <w:tabs>
          <w:tab w:val="num" w:pos="2236"/>
        </w:tabs>
        <w:ind w:left="2236" w:hanging="360"/>
      </w:pPr>
      <w:rPr>
        <w:rFonts w:cs="Times New Roman"/>
      </w:rPr>
    </w:lvl>
    <w:lvl w:ilvl="2" w:tplc="0409001B">
      <w:start w:val="1"/>
      <w:numFmt w:val="lowerRoman"/>
      <w:lvlText w:val="%3."/>
      <w:lvlJc w:val="right"/>
      <w:pPr>
        <w:tabs>
          <w:tab w:val="num" w:pos="2956"/>
        </w:tabs>
        <w:ind w:left="2956" w:hanging="180"/>
      </w:pPr>
      <w:rPr>
        <w:rFonts w:cs="Times New Roman"/>
      </w:rPr>
    </w:lvl>
    <w:lvl w:ilvl="3" w:tplc="0409000F">
      <w:start w:val="1"/>
      <w:numFmt w:val="decimal"/>
      <w:lvlText w:val="%4."/>
      <w:lvlJc w:val="left"/>
      <w:pPr>
        <w:tabs>
          <w:tab w:val="num" w:pos="3676"/>
        </w:tabs>
        <w:ind w:left="3676" w:hanging="360"/>
      </w:pPr>
      <w:rPr>
        <w:rFonts w:cs="Times New Roman"/>
      </w:rPr>
    </w:lvl>
    <w:lvl w:ilvl="4" w:tplc="04090019">
      <w:start w:val="1"/>
      <w:numFmt w:val="lowerLetter"/>
      <w:lvlText w:val="%5."/>
      <w:lvlJc w:val="left"/>
      <w:pPr>
        <w:tabs>
          <w:tab w:val="num" w:pos="4396"/>
        </w:tabs>
        <w:ind w:left="4396" w:hanging="360"/>
      </w:pPr>
      <w:rPr>
        <w:rFonts w:cs="Times New Roman"/>
      </w:rPr>
    </w:lvl>
    <w:lvl w:ilvl="5" w:tplc="0409001B">
      <w:start w:val="1"/>
      <w:numFmt w:val="lowerRoman"/>
      <w:lvlText w:val="%6."/>
      <w:lvlJc w:val="right"/>
      <w:pPr>
        <w:tabs>
          <w:tab w:val="num" w:pos="5116"/>
        </w:tabs>
        <w:ind w:left="5116" w:hanging="180"/>
      </w:pPr>
      <w:rPr>
        <w:rFonts w:cs="Times New Roman"/>
      </w:rPr>
    </w:lvl>
    <w:lvl w:ilvl="6" w:tplc="0409000F">
      <w:start w:val="1"/>
      <w:numFmt w:val="decimal"/>
      <w:lvlText w:val="%7."/>
      <w:lvlJc w:val="left"/>
      <w:pPr>
        <w:tabs>
          <w:tab w:val="num" w:pos="5836"/>
        </w:tabs>
        <w:ind w:left="5836" w:hanging="360"/>
      </w:pPr>
      <w:rPr>
        <w:rFonts w:cs="Times New Roman"/>
      </w:rPr>
    </w:lvl>
    <w:lvl w:ilvl="7" w:tplc="04090019">
      <w:start w:val="1"/>
      <w:numFmt w:val="lowerLetter"/>
      <w:lvlText w:val="%8."/>
      <w:lvlJc w:val="left"/>
      <w:pPr>
        <w:tabs>
          <w:tab w:val="num" w:pos="6556"/>
        </w:tabs>
        <w:ind w:left="6556" w:hanging="360"/>
      </w:pPr>
      <w:rPr>
        <w:rFonts w:cs="Times New Roman"/>
      </w:rPr>
    </w:lvl>
    <w:lvl w:ilvl="8" w:tplc="0409001B">
      <w:start w:val="1"/>
      <w:numFmt w:val="lowerRoman"/>
      <w:lvlText w:val="%9."/>
      <w:lvlJc w:val="right"/>
      <w:pPr>
        <w:tabs>
          <w:tab w:val="num" w:pos="7276"/>
        </w:tabs>
        <w:ind w:left="7276" w:hanging="180"/>
      </w:pPr>
      <w:rPr>
        <w:rFonts w:cs="Times New Roman"/>
      </w:rPr>
    </w:lvl>
  </w:abstractNum>
  <w:abstractNum w:abstractNumId="11">
    <w:nsid w:val="14BF10FE"/>
    <w:multiLevelType w:val="hybridMultilevel"/>
    <w:tmpl w:val="22C65A24"/>
    <w:lvl w:ilvl="0" w:tplc="04210001">
      <w:start w:val="1"/>
      <w:numFmt w:val="bullet"/>
      <w:lvlText w:val=""/>
      <w:lvlJc w:val="left"/>
      <w:pPr>
        <w:ind w:left="720" w:hanging="360"/>
      </w:pPr>
      <w:rPr>
        <w:rFonts w:ascii="Symbol" w:hAnsi="Symbol" w:hint="default"/>
      </w:rPr>
    </w:lvl>
    <w:lvl w:ilvl="1" w:tplc="04210003">
      <w:start w:val="1"/>
      <w:numFmt w:val="bullet"/>
      <w:lvlText w:val="o"/>
      <w:lvlJc w:val="left"/>
      <w:pPr>
        <w:ind w:left="1440" w:hanging="360"/>
      </w:pPr>
      <w:rPr>
        <w:rFonts w:ascii="Courier New" w:hAnsi="Courier New" w:hint="default"/>
      </w:rPr>
    </w:lvl>
    <w:lvl w:ilvl="2" w:tplc="04210005">
      <w:start w:val="1"/>
      <w:numFmt w:val="bullet"/>
      <w:lvlText w:val=""/>
      <w:lvlJc w:val="left"/>
      <w:pPr>
        <w:ind w:left="2160" w:hanging="360"/>
      </w:pPr>
      <w:rPr>
        <w:rFonts w:ascii="Wingdings" w:hAnsi="Wingdings" w:hint="default"/>
      </w:rPr>
    </w:lvl>
    <w:lvl w:ilvl="3" w:tplc="04210001">
      <w:start w:val="1"/>
      <w:numFmt w:val="bullet"/>
      <w:lvlText w:val=""/>
      <w:lvlJc w:val="left"/>
      <w:pPr>
        <w:ind w:left="2880" w:hanging="360"/>
      </w:pPr>
      <w:rPr>
        <w:rFonts w:ascii="Symbol" w:hAnsi="Symbol" w:hint="default"/>
      </w:rPr>
    </w:lvl>
    <w:lvl w:ilvl="4" w:tplc="04210003">
      <w:start w:val="1"/>
      <w:numFmt w:val="bullet"/>
      <w:lvlText w:val="o"/>
      <w:lvlJc w:val="left"/>
      <w:pPr>
        <w:ind w:left="3600" w:hanging="360"/>
      </w:pPr>
      <w:rPr>
        <w:rFonts w:ascii="Courier New" w:hAnsi="Courier New" w:hint="default"/>
      </w:rPr>
    </w:lvl>
    <w:lvl w:ilvl="5" w:tplc="04210005">
      <w:start w:val="1"/>
      <w:numFmt w:val="bullet"/>
      <w:lvlText w:val=""/>
      <w:lvlJc w:val="left"/>
      <w:pPr>
        <w:ind w:left="4320" w:hanging="360"/>
      </w:pPr>
      <w:rPr>
        <w:rFonts w:ascii="Wingdings" w:hAnsi="Wingdings" w:hint="default"/>
      </w:rPr>
    </w:lvl>
    <w:lvl w:ilvl="6" w:tplc="04210001">
      <w:start w:val="1"/>
      <w:numFmt w:val="bullet"/>
      <w:lvlText w:val=""/>
      <w:lvlJc w:val="left"/>
      <w:pPr>
        <w:ind w:left="5040" w:hanging="360"/>
      </w:pPr>
      <w:rPr>
        <w:rFonts w:ascii="Symbol" w:hAnsi="Symbol" w:hint="default"/>
      </w:rPr>
    </w:lvl>
    <w:lvl w:ilvl="7" w:tplc="04210003">
      <w:start w:val="1"/>
      <w:numFmt w:val="bullet"/>
      <w:lvlText w:val="o"/>
      <w:lvlJc w:val="left"/>
      <w:pPr>
        <w:ind w:left="5760" w:hanging="360"/>
      </w:pPr>
      <w:rPr>
        <w:rFonts w:ascii="Courier New" w:hAnsi="Courier New" w:hint="default"/>
      </w:rPr>
    </w:lvl>
    <w:lvl w:ilvl="8" w:tplc="04210005">
      <w:start w:val="1"/>
      <w:numFmt w:val="bullet"/>
      <w:lvlText w:val=""/>
      <w:lvlJc w:val="left"/>
      <w:pPr>
        <w:ind w:left="6480" w:hanging="360"/>
      </w:pPr>
      <w:rPr>
        <w:rFonts w:ascii="Wingdings" w:hAnsi="Wingdings" w:hint="default"/>
      </w:rPr>
    </w:lvl>
  </w:abstractNum>
  <w:abstractNum w:abstractNumId="12">
    <w:nsid w:val="1C6914D9"/>
    <w:multiLevelType w:val="hybridMultilevel"/>
    <w:tmpl w:val="D3FCE59A"/>
    <w:lvl w:ilvl="0" w:tplc="21AAC720">
      <w:start w:val="1"/>
      <w:numFmt w:val="decimal"/>
      <w:lvlText w:val="(%1)"/>
      <w:lvlJc w:val="left"/>
      <w:pPr>
        <w:tabs>
          <w:tab w:val="num" w:pos="732"/>
        </w:tabs>
        <w:ind w:left="732" w:hanging="372"/>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3">
    <w:nsid w:val="25415ED2"/>
    <w:multiLevelType w:val="multilevel"/>
    <w:tmpl w:val="ECFAB554"/>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4">
    <w:nsid w:val="291672F9"/>
    <w:multiLevelType w:val="multilevel"/>
    <w:tmpl w:val="3C0C2AFA"/>
    <w:lvl w:ilvl="0">
      <w:start w:val="2"/>
      <w:numFmt w:val="decimal"/>
      <w:lvlText w:val="%1."/>
      <w:lvlJc w:val="left"/>
      <w:pPr>
        <w:ind w:left="390" w:hanging="390"/>
      </w:pPr>
      <w:rPr>
        <w:rFonts w:cs="Times New Roman" w:hint="default"/>
      </w:rPr>
    </w:lvl>
    <w:lvl w:ilvl="1">
      <w:start w:val="2"/>
      <w:numFmt w:val="decimal"/>
      <w:lvlText w:val="%1.%2."/>
      <w:lvlJc w:val="left"/>
      <w:pPr>
        <w:ind w:left="2160" w:hanging="720"/>
      </w:pPr>
      <w:rPr>
        <w:rFonts w:cs="Times New Roman" w:hint="default"/>
      </w:rPr>
    </w:lvl>
    <w:lvl w:ilvl="2">
      <w:start w:val="1"/>
      <w:numFmt w:val="decimal"/>
      <w:lvlText w:val="%1.%2.%3."/>
      <w:lvlJc w:val="left"/>
      <w:pPr>
        <w:ind w:left="3600" w:hanging="720"/>
      </w:pPr>
      <w:rPr>
        <w:rFonts w:cs="Times New Roman" w:hint="default"/>
      </w:rPr>
    </w:lvl>
    <w:lvl w:ilvl="3">
      <w:start w:val="1"/>
      <w:numFmt w:val="decimal"/>
      <w:lvlText w:val="%1.%2.%3.%4."/>
      <w:lvlJc w:val="left"/>
      <w:pPr>
        <w:ind w:left="5400" w:hanging="1080"/>
      </w:pPr>
      <w:rPr>
        <w:rFonts w:cs="Times New Roman" w:hint="default"/>
      </w:rPr>
    </w:lvl>
    <w:lvl w:ilvl="4">
      <w:start w:val="1"/>
      <w:numFmt w:val="decimal"/>
      <w:lvlText w:val="%1.%2.%3.%4.%5."/>
      <w:lvlJc w:val="left"/>
      <w:pPr>
        <w:ind w:left="6840" w:hanging="1080"/>
      </w:pPr>
      <w:rPr>
        <w:rFonts w:cs="Times New Roman" w:hint="default"/>
      </w:rPr>
    </w:lvl>
    <w:lvl w:ilvl="5">
      <w:start w:val="1"/>
      <w:numFmt w:val="decimal"/>
      <w:lvlText w:val="%1.%2.%3.%4.%5.%6."/>
      <w:lvlJc w:val="left"/>
      <w:pPr>
        <w:ind w:left="8640" w:hanging="1440"/>
      </w:pPr>
      <w:rPr>
        <w:rFonts w:cs="Times New Roman" w:hint="default"/>
      </w:rPr>
    </w:lvl>
    <w:lvl w:ilvl="6">
      <w:start w:val="1"/>
      <w:numFmt w:val="decimal"/>
      <w:lvlText w:val="%1.%2.%3.%4.%5.%6.%7."/>
      <w:lvlJc w:val="left"/>
      <w:pPr>
        <w:ind w:left="10080" w:hanging="1440"/>
      </w:pPr>
      <w:rPr>
        <w:rFonts w:cs="Times New Roman" w:hint="default"/>
      </w:rPr>
    </w:lvl>
    <w:lvl w:ilvl="7">
      <w:start w:val="1"/>
      <w:numFmt w:val="decimal"/>
      <w:lvlText w:val="%1.%2.%3.%4.%5.%6.%7.%8."/>
      <w:lvlJc w:val="left"/>
      <w:pPr>
        <w:ind w:left="11880" w:hanging="1800"/>
      </w:pPr>
      <w:rPr>
        <w:rFonts w:cs="Times New Roman" w:hint="default"/>
      </w:rPr>
    </w:lvl>
    <w:lvl w:ilvl="8">
      <w:start w:val="1"/>
      <w:numFmt w:val="decimal"/>
      <w:lvlText w:val="%1.%2.%3.%4.%5.%6.%7.%8.%9."/>
      <w:lvlJc w:val="left"/>
      <w:pPr>
        <w:ind w:left="13680" w:hanging="2160"/>
      </w:pPr>
      <w:rPr>
        <w:rFonts w:cs="Times New Roman" w:hint="default"/>
      </w:rPr>
    </w:lvl>
  </w:abstractNum>
  <w:abstractNum w:abstractNumId="15">
    <w:nsid w:val="2B081C7F"/>
    <w:multiLevelType w:val="hybridMultilevel"/>
    <w:tmpl w:val="0FE87D24"/>
    <w:lvl w:ilvl="0" w:tplc="AE3A9824">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6">
    <w:nsid w:val="2F7606F6"/>
    <w:multiLevelType w:val="hybridMultilevel"/>
    <w:tmpl w:val="11C04BEA"/>
    <w:lvl w:ilvl="0" w:tplc="CC6AA42E">
      <w:start w:val="1"/>
      <w:numFmt w:val="decimal"/>
      <w:lvlText w:val="%1."/>
      <w:lvlJc w:val="left"/>
      <w:pPr>
        <w:tabs>
          <w:tab w:val="num" w:pos="720"/>
        </w:tabs>
        <w:ind w:left="720" w:hanging="360"/>
      </w:pPr>
      <w:rPr>
        <w:rFonts w:cs="Times New Roman" w:hint="default"/>
        <w:color w:val="00000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7">
    <w:nsid w:val="386A7ED9"/>
    <w:multiLevelType w:val="hybridMultilevel"/>
    <w:tmpl w:val="6B54D4B4"/>
    <w:lvl w:ilvl="0" w:tplc="8C3EBB22">
      <w:start w:val="1"/>
      <w:numFmt w:val="decimal"/>
      <w:lvlText w:val="%1."/>
      <w:lvlJc w:val="left"/>
      <w:pPr>
        <w:tabs>
          <w:tab w:val="num" w:pos="720"/>
        </w:tabs>
        <w:ind w:left="720" w:hanging="360"/>
      </w:pPr>
      <w:rPr>
        <w:rFonts w:cs="Times New Roman" w:hint="default"/>
      </w:rPr>
    </w:lvl>
    <w:lvl w:ilvl="1" w:tplc="84CC0A46">
      <w:numFmt w:val="none"/>
      <w:lvlText w:val=""/>
      <w:lvlJc w:val="left"/>
      <w:pPr>
        <w:tabs>
          <w:tab w:val="num" w:pos="360"/>
        </w:tabs>
      </w:pPr>
      <w:rPr>
        <w:rFonts w:cs="Times New Roman"/>
      </w:rPr>
    </w:lvl>
    <w:lvl w:ilvl="2" w:tplc="8112F4AC">
      <w:numFmt w:val="none"/>
      <w:lvlText w:val=""/>
      <w:lvlJc w:val="left"/>
      <w:pPr>
        <w:tabs>
          <w:tab w:val="num" w:pos="360"/>
        </w:tabs>
      </w:pPr>
      <w:rPr>
        <w:rFonts w:cs="Times New Roman"/>
      </w:rPr>
    </w:lvl>
    <w:lvl w:ilvl="3" w:tplc="2D324D2A">
      <w:numFmt w:val="none"/>
      <w:lvlText w:val=""/>
      <w:lvlJc w:val="left"/>
      <w:pPr>
        <w:tabs>
          <w:tab w:val="num" w:pos="360"/>
        </w:tabs>
      </w:pPr>
      <w:rPr>
        <w:rFonts w:cs="Times New Roman"/>
      </w:rPr>
    </w:lvl>
    <w:lvl w:ilvl="4" w:tplc="B0FAE736">
      <w:numFmt w:val="none"/>
      <w:lvlText w:val=""/>
      <w:lvlJc w:val="left"/>
      <w:pPr>
        <w:tabs>
          <w:tab w:val="num" w:pos="360"/>
        </w:tabs>
      </w:pPr>
      <w:rPr>
        <w:rFonts w:cs="Times New Roman"/>
      </w:rPr>
    </w:lvl>
    <w:lvl w:ilvl="5" w:tplc="B60464D2">
      <w:numFmt w:val="none"/>
      <w:lvlText w:val=""/>
      <w:lvlJc w:val="left"/>
      <w:pPr>
        <w:tabs>
          <w:tab w:val="num" w:pos="360"/>
        </w:tabs>
      </w:pPr>
      <w:rPr>
        <w:rFonts w:cs="Times New Roman"/>
      </w:rPr>
    </w:lvl>
    <w:lvl w:ilvl="6" w:tplc="65807C4E">
      <w:numFmt w:val="none"/>
      <w:lvlText w:val=""/>
      <w:lvlJc w:val="left"/>
      <w:pPr>
        <w:tabs>
          <w:tab w:val="num" w:pos="360"/>
        </w:tabs>
      </w:pPr>
      <w:rPr>
        <w:rFonts w:cs="Times New Roman"/>
      </w:rPr>
    </w:lvl>
    <w:lvl w:ilvl="7" w:tplc="3B62911C">
      <w:numFmt w:val="none"/>
      <w:lvlText w:val=""/>
      <w:lvlJc w:val="left"/>
      <w:pPr>
        <w:tabs>
          <w:tab w:val="num" w:pos="360"/>
        </w:tabs>
      </w:pPr>
      <w:rPr>
        <w:rFonts w:cs="Times New Roman"/>
      </w:rPr>
    </w:lvl>
    <w:lvl w:ilvl="8" w:tplc="62CEF992">
      <w:numFmt w:val="none"/>
      <w:lvlText w:val=""/>
      <w:lvlJc w:val="left"/>
      <w:pPr>
        <w:tabs>
          <w:tab w:val="num" w:pos="360"/>
        </w:tabs>
      </w:pPr>
      <w:rPr>
        <w:rFonts w:cs="Times New Roman"/>
      </w:rPr>
    </w:lvl>
  </w:abstractNum>
  <w:abstractNum w:abstractNumId="18">
    <w:nsid w:val="3C8F0954"/>
    <w:multiLevelType w:val="hybridMultilevel"/>
    <w:tmpl w:val="1836290C"/>
    <w:lvl w:ilvl="0" w:tplc="0409000F">
      <w:start w:val="1"/>
      <w:numFmt w:val="decimal"/>
      <w:lvlText w:val="%1."/>
      <w:lvlJc w:val="left"/>
      <w:pPr>
        <w:ind w:left="900" w:hanging="360"/>
      </w:pPr>
      <w:rPr>
        <w:rFonts w:cs="Times New Roman"/>
      </w:rPr>
    </w:lvl>
    <w:lvl w:ilvl="1" w:tplc="04090019">
      <w:start w:val="1"/>
      <w:numFmt w:val="lowerLetter"/>
      <w:lvlText w:val="%2."/>
      <w:lvlJc w:val="left"/>
      <w:pPr>
        <w:ind w:left="1620" w:hanging="360"/>
      </w:pPr>
      <w:rPr>
        <w:rFonts w:cs="Times New Roman"/>
      </w:rPr>
    </w:lvl>
    <w:lvl w:ilvl="2" w:tplc="0409001B">
      <w:start w:val="1"/>
      <w:numFmt w:val="lowerRoman"/>
      <w:lvlText w:val="%3."/>
      <w:lvlJc w:val="right"/>
      <w:pPr>
        <w:ind w:left="2340" w:hanging="180"/>
      </w:pPr>
      <w:rPr>
        <w:rFonts w:cs="Times New Roman"/>
      </w:rPr>
    </w:lvl>
    <w:lvl w:ilvl="3" w:tplc="0409000F">
      <w:start w:val="1"/>
      <w:numFmt w:val="decimal"/>
      <w:lvlText w:val="%4."/>
      <w:lvlJc w:val="left"/>
      <w:pPr>
        <w:ind w:left="3060" w:hanging="360"/>
      </w:pPr>
      <w:rPr>
        <w:rFonts w:cs="Times New Roman"/>
      </w:rPr>
    </w:lvl>
    <w:lvl w:ilvl="4" w:tplc="04090019">
      <w:start w:val="1"/>
      <w:numFmt w:val="lowerLetter"/>
      <w:lvlText w:val="%5."/>
      <w:lvlJc w:val="left"/>
      <w:pPr>
        <w:ind w:left="3780" w:hanging="360"/>
      </w:pPr>
      <w:rPr>
        <w:rFonts w:cs="Times New Roman"/>
      </w:rPr>
    </w:lvl>
    <w:lvl w:ilvl="5" w:tplc="0409001B">
      <w:start w:val="1"/>
      <w:numFmt w:val="lowerRoman"/>
      <w:lvlText w:val="%6."/>
      <w:lvlJc w:val="right"/>
      <w:pPr>
        <w:ind w:left="4500" w:hanging="180"/>
      </w:pPr>
      <w:rPr>
        <w:rFonts w:cs="Times New Roman"/>
      </w:rPr>
    </w:lvl>
    <w:lvl w:ilvl="6" w:tplc="0409000F">
      <w:start w:val="1"/>
      <w:numFmt w:val="decimal"/>
      <w:lvlText w:val="%7."/>
      <w:lvlJc w:val="left"/>
      <w:pPr>
        <w:ind w:left="5220" w:hanging="360"/>
      </w:pPr>
      <w:rPr>
        <w:rFonts w:cs="Times New Roman"/>
      </w:rPr>
    </w:lvl>
    <w:lvl w:ilvl="7" w:tplc="04090019">
      <w:start w:val="1"/>
      <w:numFmt w:val="lowerLetter"/>
      <w:lvlText w:val="%8."/>
      <w:lvlJc w:val="left"/>
      <w:pPr>
        <w:ind w:left="5940" w:hanging="360"/>
      </w:pPr>
      <w:rPr>
        <w:rFonts w:cs="Times New Roman"/>
      </w:rPr>
    </w:lvl>
    <w:lvl w:ilvl="8" w:tplc="0409001B">
      <w:start w:val="1"/>
      <w:numFmt w:val="lowerRoman"/>
      <w:lvlText w:val="%9."/>
      <w:lvlJc w:val="right"/>
      <w:pPr>
        <w:ind w:left="6660" w:hanging="180"/>
      </w:pPr>
      <w:rPr>
        <w:rFonts w:cs="Times New Roman"/>
      </w:rPr>
    </w:lvl>
  </w:abstractNum>
  <w:abstractNum w:abstractNumId="19">
    <w:nsid w:val="407A5883"/>
    <w:multiLevelType w:val="hybridMultilevel"/>
    <w:tmpl w:val="5DEC7F4C"/>
    <w:lvl w:ilvl="0" w:tplc="04090019">
      <w:start w:val="1"/>
      <w:numFmt w:val="lowerLetter"/>
      <w:lvlText w:val="%1."/>
      <w:lvlJc w:val="left"/>
      <w:pPr>
        <w:tabs>
          <w:tab w:val="num" w:pos="720"/>
        </w:tabs>
        <w:ind w:left="720" w:hanging="360"/>
      </w:pPr>
      <w:rPr>
        <w:rFonts w:cs="Times New Roman" w:hint="default"/>
      </w:rPr>
    </w:lvl>
    <w:lvl w:ilvl="1" w:tplc="2930641C">
      <w:start w:val="2"/>
      <w:numFmt w:val="upperRoman"/>
      <w:pStyle w:val="Heading9"/>
      <w:lvlText w:val="%2"/>
      <w:lvlJc w:val="left"/>
      <w:pPr>
        <w:tabs>
          <w:tab w:val="num" w:pos="1440"/>
        </w:tabs>
        <w:ind w:left="1060" w:hanging="340"/>
      </w:pPr>
      <w:rPr>
        <w:rFonts w:cs="Times New Roman" w:hint="default"/>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20">
    <w:nsid w:val="43141B49"/>
    <w:multiLevelType w:val="hybridMultilevel"/>
    <w:tmpl w:val="CBA04AAE"/>
    <w:lvl w:ilvl="0" w:tplc="4AD89748">
      <w:start w:val="1"/>
      <w:numFmt w:val="decimal"/>
      <w:lvlText w:val="%1."/>
      <w:lvlJc w:val="left"/>
      <w:pPr>
        <w:tabs>
          <w:tab w:val="num" w:pos="737"/>
        </w:tabs>
        <w:ind w:left="851" w:hanging="284"/>
      </w:pPr>
      <w:rPr>
        <w:rFonts w:cs="Times New Roman" w:hint="default"/>
      </w:rPr>
    </w:lvl>
    <w:lvl w:ilvl="1" w:tplc="88CA573C">
      <w:start w:val="5"/>
      <w:numFmt w:val="upperRoman"/>
      <w:lvlText w:val="%2."/>
      <w:lvlJc w:val="left"/>
      <w:pPr>
        <w:tabs>
          <w:tab w:val="num" w:pos="1800"/>
        </w:tabs>
        <w:ind w:left="1800" w:hanging="72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1">
    <w:nsid w:val="44BA68C4"/>
    <w:multiLevelType w:val="hybridMultilevel"/>
    <w:tmpl w:val="17BE12C4"/>
    <w:lvl w:ilvl="0" w:tplc="2EB8BD7C">
      <w:start w:val="1"/>
      <w:numFmt w:val="decimal"/>
      <w:lvlText w:val="%1)"/>
      <w:lvlJc w:val="left"/>
      <w:pPr>
        <w:tabs>
          <w:tab w:val="num" w:pos="553"/>
        </w:tabs>
        <w:ind w:left="553" w:hanging="397"/>
      </w:pPr>
      <w:rPr>
        <w:rFonts w:ascii="Times New Roman" w:eastAsia="Times New Roman" w:hAnsi="Times New Roman" w:cs="Times New Roman"/>
        <w:b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2">
    <w:nsid w:val="4CB22076"/>
    <w:multiLevelType w:val="hybridMultilevel"/>
    <w:tmpl w:val="FDCAF4E4"/>
    <w:lvl w:ilvl="0" w:tplc="04090001">
      <w:start w:val="1"/>
      <w:numFmt w:val="bullet"/>
      <w:lvlText w:val=""/>
      <w:lvlJc w:val="left"/>
      <w:pPr>
        <w:tabs>
          <w:tab w:val="num" w:pos="1080"/>
        </w:tabs>
        <w:ind w:left="1080" w:hanging="360"/>
      </w:pPr>
      <w:rPr>
        <w:rFonts w:ascii="Symbol" w:hAnsi="Symbol" w:hint="default"/>
      </w:rPr>
    </w:lvl>
    <w:lvl w:ilvl="1" w:tplc="78A28470">
      <w:start w:val="1"/>
      <w:numFmt w:val="bullet"/>
      <w:lvlText w:val="-"/>
      <w:lvlJc w:val="left"/>
      <w:pPr>
        <w:tabs>
          <w:tab w:val="num" w:pos="1800"/>
        </w:tabs>
        <w:ind w:left="1800" w:hanging="360"/>
      </w:pPr>
      <w:rPr>
        <w:rFonts w:ascii="Times New Roman" w:hAnsi="Times New Roman" w:hint="default"/>
      </w:rPr>
    </w:lvl>
    <w:lvl w:ilvl="2" w:tplc="D4FC712E">
      <w:start w:val="1"/>
      <w:numFmt w:val="lowerLetter"/>
      <w:lvlText w:val="%3."/>
      <w:lvlJc w:val="left"/>
      <w:pPr>
        <w:tabs>
          <w:tab w:val="num" w:pos="3510"/>
        </w:tabs>
        <w:ind w:left="3510" w:hanging="1170"/>
      </w:pPr>
      <w:rPr>
        <w:rFonts w:cs="Times New Roman" w:hint="default"/>
      </w:rPr>
    </w:lvl>
    <w:lvl w:ilvl="3" w:tplc="7460F166">
      <w:start w:val="1"/>
      <w:numFmt w:val="decimal"/>
      <w:lvlText w:val="%4."/>
      <w:lvlJc w:val="left"/>
      <w:pPr>
        <w:tabs>
          <w:tab w:val="num" w:pos="3240"/>
        </w:tabs>
        <w:ind w:left="3240" w:hanging="360"/>
      </w:pPr>
      <w:rPr>
        <w:rFonts w:cs="Times New Roman" w:hint="default"/>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23">
    <w:nsid w:val="53430B96"/>
    <w:multiLevelType w:val="hybridMultilevel"/>
    <w:tmpl w:val="5FC46D1E"/>
    <w:lvl w:ilvl="0" w:tplc="6FD4B44E">
      <w:start w:val="1"/>
      <w:numFmt w:val="lowerLetter"/>
      <w:lvlText w:val="%1."/>
      <w:lvlJc w:val="left"/>
      <w:pPr>
        <w:tabs>
          <w:tab w:val="num" w:pos="1418"/>
        </w:tabs>
        <w:ind w:left="1418" w:hanging="114"/>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4">
    <w:nsid w:val="5E2879E0"/>
    <w:multiLevelType w:val="hybridMultilevel"/>
    <w:tmpl w:val="FAAC41A8"/>
    <w:lvl w:ilvl="0" w:tplc="0B6C9B2E">
      <w:start w:val="1"/>
      <w:numFmt w:val="decimal"/>
      <w:lvlText w:val="(%1)"/>
      <w:lvlJc w:val="left"/>
      <w:pPr>
        <w:tabs>
          <w:tab w:val="num" w:pos="1440"/>
        </w:tabs>
        <w:ind w:left="1440" w:hanging="360"/>
      </w:pPr>
      <w:rPr>
        <w:rFonts w:cs="Times New Roman" w:hint="default"/>
      </w:rPr>
    </w:lvl>
    <w:lvl w:ilvl="1" w:tplc="428ED282">
      <w:start w:val="1"/>
      <w:numFmt w:val="lowerLetter"/>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5">
    <w:nsid w:val="69D132FA"/>
    <w:multiLevelType w:val="hybridMultilevel"/>
    <w:tmpl w:val="219E09E0"/>
    <w:lvl w:ilvl="0" w:tplc="F42E0918">
      <w:start w:val="1"/>
      <w:numFmt w:val="decimal"/>
      <w:lvlText w:val="(%1)"/>
      <w:lvlJc w:val="left"/>
      <w:pPr>
        <w:tabs>
          <w:tab w:val="num" w:pos="732"/>
        </w:tabs>
        <w:ind w:left="732" w:hanging="372"/>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6">
    <w:nsid w:val="6BD64098"/>
    <w:multiLevelType w:val="hybridMultilevel"/>
    <w:tmpl w:val="90C444D0"/>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D7E4B8C"/>
    <w:multiLevelType w:val="hybridMultilevel"/>
    <w:tmpl w:val="F6B4021A"/>
    <w:lvl w:ilvl="0" w:tplc="9C74AD5E">
      <w:start w:val="1"/>
      <w:numFmt w:val="decimal"/>
      <w:lvlText w:val="%1."/>
      <w:lvlJc w:val="left"/>
      <w:pPr>
        <w:tabs>
          <w:tab w:val="num" w:pos="851"/>
        </w:tabs>
        <w:ind w:left="851" w:hanging="284"/>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8">
    <w:nsid w:val="72015F61"/>
    <w:multiLevelType w:val="multilevel"/>
    <w:tmpl w:val="1F403586"/>
    <w:lvl w:ilvl="0">
      <w:start w:val="1"/>
      <w:numFmt w:val="decimal"/>
      <w:lvlText w:val="%1"/>
      <w:lvlJc w:val="left"/>
      <w:pPr>
        <w:ind w:left="360" w:hanging="360"/>
      </w:pPr>
      <w:rPr>
        <w:rFonts w:cs="Times New Roman" w:hint="default"/>
        <w:b w:val="0"/>
      </w:rPr>
    </w:lvl>
    <w:lvl w:ilvl="1">
      <w:start w:val="1"/>
      <w:numFmt w:val="decimal"/>
      <w:lvlText w:val="%1.%2"/>
      <w:lvlJc w:val="left"/>
      <w:pPr>
        <w:ind w:left="1080" w:hanging="360"/>
      </w:pPr>
      <w:rPr>
        <w:rFonts w:cs="Times New Roman" w:hint="default"/>
        <w:b/>
      </w:rPr>
    </w:lvl>
    <w:lvl w:ilvl="2">
      <w:start w:val="1"/>
      <w:numFmt w:val="decimal"/>
      <w:lvlText w:val="%1.%2.%3"/>
      <w:lvlJc w:val="left"/>
      <w:pPr>
        <w:ind w:left="2160" w:hanging="720"/>
      </w:pPr>
      <w:rPr>
        <w:rFonts w:cs="Times New Roman" w:hint="default"/>
        <w:b w:val="0"/>
      </w:rPr>
    </w:lvl>
    <w:lvl w:ilvl="3">
      <w:start w:val="1"/>
      <w:numFmt w:val="decimal"/>
      <w:lvlText w:val="%1.%2.%3.%4"/>
      <w:lvlJc w:val="left"/>
      <w:pPr>
        <w:ind w:left="3240" w:hanging="1080"/>
      </w:pPr>
      <w:rPr>
        <w:rFonts w:cs="Times New Roman" w:hint="default"/>
        <w:b w:val="0"/>
      </w:rPr>
    </w:lvl>
    <w:lvl w:ilvl="4">
      <w:start w:val="1"/>
      <w:numFmt w:val="decimal"/>
      <w:lvlText w:val="%1.%2.%3.%4.%5"/>
      <w:lvlJc w:val="left"/>
      <w:pPr>
        <w:ind w:left="3960" w:hanging="1080"/>
      </w:pPr>
      <w:rPr>
        <w:rFonts w:cs="Times New Roman" w:hint="default"/>
        <w:b w:val="0"/>
      </w:rPr>
    </w:lvl>
    <w:lvl w:ilvl="5">
      <w:start w:val="1"/>
      <w:numFmt w:val="decimal"/>
      <w:lvlText w:val="%1.%2.%3.%4.%5.%6"/>
      <w:lvlJc w:val="left"/>
      <w:pPr>
        <w:ind w:left="5040" w:hanging="1440"/>
      </w:pPr>
      <w:rPr>
        <w:rFonts w:cs="Times New Roman" w:hint="default"/>
        <w:b w:val="0"/>
      </w:rPr>
    </w:lvl>
    <w:lvl w:ilvl="6">
      <w:start w:val="1"/>
      <w:numFmt w:val="decimal"/>
      <w:lvlText w:val="%1.%2.%3.%4.%5.%6.%7"/>
      <w:lvlJc w:val="left"/>
      <w:pPr>
        <w:ind w:left="5760" w:hanging="1440"/>
      </w:pPr>
      <w:rPr>
        <w:rFonts w:cs="Times New Roman" w:hint="default"/>
        <w:b w:val="0"/>
      </w:rPr>
    </w:lvl>
    <w:lvl w:ilvl="7">
      <w:start w:val="1"/>
      <w:numFmt w:val="decimal"/>
      <w:lvlText w:val="%1.%2.%3.%4.%5.%6.%7.%8"/>
      <w:lvlJc w:val="left"/>
      <w:pPr>
        <w:ind w:left="6840" w:hanging="1800"/>
      </w:pPr>
      <w:rPr>
        <w:rFonts w:cs="Times New Roman" w:hint="default"/>
        <w:b w:val="0"/>
      </w:rPr>
    </w:lvl>
    <w:lvl w:ilvl="8">
      <w:start w:val="1"/>
      <w:numFmt w:val="decimal"/>
      <w:lvlText w:val="%1.%2.%3.%4.%5.%6.%7.%8.%9"/>
      <w:lvlJc w:val="left"/>
      <w:pPr>
        <w:ind w:left="7560" w:hanging="1800"/>
      </w:pPr>
      <w:rPr>
        <w:rFonts w:cs="Times New Roman" w:hint="default"/>
        <w:b w:val="0"/>
      </w:rPr>
    </w:lvl>
  </w:abstractNum>
  <w:num w:numId="1">
    <w:abstractNumId w:val="17"/>
  </w:num>
  <w:num w:numId="2">
    <w:abstractNumId w:val="10"/>
  </w:num>
  <w:num w:numId="3">
    <w:abstractNumId w:val="22"/>
  </w:num>
  <w:num w:numId="4">
    <w:abstractNumId w:val="12"/>
  </w:num>
  <w:num w:numId="5">
    <w:abstractNumId w:val="25"/>
  </w:num>
  <w:num w:numId="6">
    <w:abstractNumId w:val="15"/>
  </w:num>
  <w:num w:numId="7">
    <w:abstractNumId w:val="16"/>
  </w:num>
  <w:num w:numId="8">
    <w:abstractNumId w:val="24"/>
  </w:num>
  <w:num w:numId="9">
    <w:abstractNumId w:val="19"/>
  </w:num>
  <w:num w:numId="10">
    <w:abstractNumId w:val="26"/>
  </w:num>
  <w:num w:numId="11">
    <w:abstractNumId w:val="18"/>
  </w:num>
  <w:num w:numId="12">
    <w:abstractNumId w:val="27"/>
  </w:num>
  <w:num w:numId="13">
    <w:abstractNumId w:val="21"/>
  </w:num>
  <w:num w:numId="14">
    <w:abstractNumId w:val="28"/>
  </w:num>
  <w:num w:numId="15">
    <w:abstractNumId w:val="20"/>
  </w:num>
  <w:num w:numId="16">
    <w:abstractNumId w:val="23"/>
  </w:num>
  <w:num w:numId="17">
    <w:abstractNumId w:val="11"/>
  </w:num>
  <w:num w:numId="18">
    <w:abstractNumId w:val="14"/>
  </w:num>
  <w:num w:numId="19">
    <w:abstractNumId w:val="9"/>
  </w:num>
  <w:num w:numId="20">
    <w:abstractNumId w:val="7"/>
  </w:num>
  <w:num w:numId="21">
    <w:abstractNumId w:val="6"/>
  </w:num>
  <w:num w:numId="22">
    <w:abstractNumId w:val="5"/>
  </w:num>
  <w:num w:numId="23">
    <w:abstractNumId w:val="4"/>
  </w:num>
  <w:num w:numId="24">
    <w:abstractNumId w:val="8"/>
  </w:num>
  <w:num w:numId="25">
    <w:abstractNumId w:val="3"/>
  </w:num>
  <w:num w:numId="26">
    <w:abstractNumId w:val="2"/>
  </w:num>
  <w:num w:numId="27">
    <w:abstractNumId w:val="1"/>
  </w:num>
  <w:num w:numId="28">
    <w:abstractNumId w:val="0"/>
  </w:num>
  <w:num w:numId="29">
    <w:abstractNumId w:val="13"/>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hideSpellingErrors/>
  <w:proofState w:grammar="clean"/>
  <w:trackRevisions/>
  <w:defaultTabStop w:val="720"/>
  <w:doNotHyphenateCaps/>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25CFB"/>
    <w:rsid w:val="00000475"/>
    <w:rsid w:val="00000E7D"/>
    <w:rsid w:val="00001573"/>
    <w:rsid w:val="000052E6"/>
    <w:rsid w:val="0001060C"/>
    <w:rsid w:val="000114C9"/>
    <w:rsid w:val="00011961"/>
    <w:rsid w:val="00011FB1"/>
    <w:rsid w:val="00013C04"/>
    <w:rsid w:val="000147DB"/>
    <w:rsid w:val="00015BE6"/>
    <w:rsid w:val="00015FEC"/>
    <w:rsid w:val="000207DF"/>
    <w:rsid w:val="00023390"/>
    <w:rsid w:val="000234DE"/>
    <w:rsid w:val="00024EBE"/>
    <w:rsid w:val="00032486"/>
    <w:rsid w:val="000326F5"/>
    <w:rsid w:val="000337BB"/>
    <w:rsid w:val="0003563C"/>
    <w:rsid w:val="00035B61"/>
    <w:rsid w:val="0004031B"/>
    <w:rsid w:val="00041A16"/>
    <w:rsid w:val="00041B71"/>
    <w:rsid w:val="0004631D"/>
    <w:rsid w:val="00046338"/>
    <w:rsid w:val="000477CC"/>
    <w:rsid w:val="00055C72"/>
    <w:rsid w:val="00056B27"/>
    <w:rsid w:val="0005742D"/>
    <w:rsid w:val="000604C2"/>
    <w:rsid w:val="00064DD2"/>
    <w:rsid w:val="00071A92"/>
    <w:rsid w:val="00076571"/>
    <w:rsid w:val="00080F66"/>
    <w:rsid w:val="00081F1B"/>
    <w:rsid w:val="00082F6D"/>
    <w:rsid w:val="000835DC"/>
    <w:rsid w:val="00084346"/>
    <w:rsid w:val="00086FCF"/>
    <w:rsid w:val="00090BEA"/>
    <w:rsid w:val="000939A0"/>
    <w:rsid w:val="000945F9"/>
    <w:rsid w:val="0009557F"/>
    <w:rsid w:val="00095FD3"/>
    <w:rsid w:val="000A1269"/>
    <w:rsid w:val="000A2625"/>
    <w:rsid w:val="000A7295"/>
    <w:rsid w:val="000A7DE3"/>
    <w:rsid w:val="000A7E6E"/>
    <w:rsid w:val="000B4F0F"/>
    <w:rsid w:val="000B52B5"/>
    <w:rsid w:val="000C07D8"/>
    <w:rsid w:val="000C0A2D"/>
    <w:rsid w:val="000C3067"/>
    <w:rsid w:val="000C581F"/>
    <w:rsid w:val="000C7CEC"/>
    <w:rsid w:val="000D2ADA"/>
    <w:rsid w:val="000D38B6"/>
    <w:rsid w:val="000D411F"/>
    <w:rsid w:val="000D7BDC"/>
    <w:rsid w:val="000E4899"/>
    <w:rsid w:val="000E5D4F"/>
    <w:rsid w:val="000F7B80"/>
    <w:rsid w:val="000F7F90"/>
    <w:rsid w:val="00103941"/>
    <w:rsid w:val="00104FCA"/>
    <w:rsid w:val="00107F00"/>
    <w:rsid w:val="001123DB"/>
    <w:rsid w:val="00113C75"/>
    <w:rsid w:val="0011507F"/>
    <w:rsid w:val="00120A45"/>
    <w:rsid w:val="001217A0"/>
    <w:rsid w:val="00131CA2"/>
    <w:rsid w:val="001340BB"/>
    <w:rsid w:val="00141FC1"/>
    <w:rsid w:val="00144067"/>
    <w:rsid w:val="0014684B"/>
    <w:rsid w:val="00154CAD"/>
    <w:rsid w:val="00154D5B"/>
    <w:rsid w:val="0015728C"/>
    <w:rsid w:val="001615A5"/>
    <w:rsid w:val="001635C9"/>
    <w:rsid w:val="00163D69"/>
    <w:rsid w:val="001645BD"/>
    <w:rsid w:val="00170263"/>
    <w:rsid w:val="00172577"/>
    <w:rsid w:val="00173B73"/>
    <w:rsid w:val="001818E5"/>
    <w:rsid w:val="00181BCF"/>
    <w:rsid w:val="00190F9B"/>
    <w:rsid w:val="001930A4"/>
    <w:rsid w:val="00193DF6"/>
    <w:rsid w:val="00194465"/>
    <w:rsid w:val="00194792"/>
    <w:rsid w:val="00194C6F"/>
    <w:rsid w:val="00197285"/>
    <w:rsid w:val="001A4FCA"/>
    <w:rsid w:val="001C116B"/>
    <w:rsid w:val="001C1C4D"/>
    <w:rsid w:val="001C2C9C"/>
    <w:rsid w:val="001D64A2"/>
    <w:rsid w:val="001E0DF6"/>
    <w:rsid w:val="001E19FC"/>
    <w:rsid w:val="001E2DFF"/>
    <w:rsid w:val="001E53B2"/>
    <w:rsid w:val="001E5CC3"/>
    <w:rsid w:val="001E6725"/>
    <w:rsid w:val="001E78D4"/>
    <w:rsid w:val="001F31AF"/>
    <w:rsid w:val="001F33AB"/>
    <w:rsid w:val="001F5F7B"/>
    <w:rsid w:val="0020442F"/>
    <w:rsid w:val="00204CC2"/>
    <w:rsid w:val="0022150D"/>
    <w:rsid w:val="0022739E"/>
    <w:rsid w:val="0023191B"/>
    <w:rsid w:val="0023212C"/>
    <w:rsid w:val="002326B6"/>
    <w:rsid w:val="00232ADE"/>
    <w:rsid w:val="002330B8"/>
    <w:rsid w:val="00235C27"/>
    <w:rsid w:val="00237614"/>
    <w:rsid w:val="00240FD7"/>
    <w:rsid w:val="00243AEA"/>
    <w:rsid w:val="00244F7B"/>
    <w:rsid w:val="00250082"/>
    <w:rsid w:val="002504D8"/>
    <w:rsid w:val="00251E73"/>
    <w:rsid w:val="002534BA"/>
    <w:rsid w:val="0025399B"/>
    <w:rsid w:val="00255BDC"/>
    <w:rsid w:val="00261DFE"/>
    <w:rsid w:val="00262C3D"/>
    <w:rsid w:val="002631B3"/>
    <w:rsid w:val="00265CAA"/>
    <w:rsid w:val="00266620"/>
    <w:rsid w:val="00266EB0"/>
    <w:rsid w:val="00270F5C"/>
    <w:rsid w:val="0027408B"/>
    <w:rsid w:val="002766DD"/>
    <w:rsid w:val="0028034F"/>
    <w:rsid w:val="00280BF3"/>
    <w:rsid w:val="00280DDB"/>
    <w:rsid w:val="00280FC5"/>
    <w:rsid w:val="002852E0"/>
    <w:rsid w:val="00287A09"/>
    <w:rsid w:val="00296E3F"/>
    <w:rsid w:val="00297498"/>
    <w:rsid w:val="002A13B9"/>
    <w:rsid w:val="002A42BA"/>
    <w:rsid w:val="002A5AA9"/>
    <w:rsid w:val="002B079D"/>
    <w:rsid w:val="002B2C05"/>
    <w:rsid w:val="002B34F8"/>
    <w:rsid w:val="002B40D3"/>
    <w:rsid w:val="002B754A"/>
    <w:rsid w:val="002C198E"/>
    <w:rsid w:val="002C6831"/>
    <w:rsid w:val="002C6BD1"/>
    <w:rsid w:val="002C73D1"/>
    <w:rsid w:val="002D4DE0"/>
    <w:rsid w:val="002D66AC"/>
    <w:rsid w:val="002E0012"/>
    <w:rsid w:val="002E0C58"/>
    <w:rsid w:val="002E6B49"/>
    <w:rsid w:val="002F2E6C"/>
    <w:rsid w:val="002F4316"/>
    <w:rsid w:val="002F5403"/>
    <w:rsid w:val="002F6C13"/>
    <w:rsid w:val="002F7205"/>
    <w:rsid w:val="0030155F"/>
    <w:rsid w:val="00302050"/>
    <w:rsid w:val="00304910"/>
    <w:rsid w:val="00312FDA"/>
    <w:rsid w:val="00313444"/>
    <w:rsid w:val="003237BF"/>
    <w:rsid w:val="00323A2D"/>
    <w:rsid w:val="00323D41"/>
    <w:rsid w:val="003242D8"/>
    <w:rsid w:val="003243F1"/>
    <w:rsid w:val="0032503A"/>
    <w:rsid w:val="00325764"/>
    <w:rsid w:val="00326988"/>
    <w:rsid w:val="00333682"/>
    <w:rsid w:val="003408F4"/>
    <w:rsid w:val="00341D65"/>
    <w:rsid w:val="0034647C"/>
    <w:rsid w:val="003519E0"/>
    <w:rsid w:val="0035322E"/>
    <w:rsid w:val="00354B20"/>
    <w:rsid w:val="00355DB1"/>
    <w:rsid w:val="00355F9C"/>
    <w:rsid w:val="00356558"/>
    <w:rsid w:val="003654A9"/>
    <w:rsid w:val="00366571"/>
    <w:rsid w:val="003667A3"/>
    <w:rsid w:val="00367E9A"/>
    <w:rsid w:val="0037577C"/>
    <w:rsid w:val="00380F15"/>
    <w:rsid w:val="00381484"/>
    <w:rsid w:val="00384A28"/>
    <w:rsid w:val="003850DB"/>
    <w:rsid w:val="00385AD4"/>
    <w:rsid w:val="00386920"/>
    <w:rsid w:val="00386D6B"/>
    <w:rsid w:val="00390D10"/>
    <w:rsid w:val="00391814"/>
    <w:rsid w:val="0039444A"/>
    <w:rsid w:val="0039505E"/>
    <w:rsid w:val="00395563"/>
    <w:rsid w:val="00397BDC"/>
    <w:rsid w:val="003A0C28"/>
    <w:rsid w:val="003A1A7E"/>
    <w:rsid w:val="003A2A46"/>
    <w:rsid w:val="003A4DDA"/>
    <w:rsid w:val="003A57B3"/>
    <w:rsid w:val="003A5F2B"/>
    <w:rsid w:val="003A652A"/>
    <w:rsid w:val="003A7818"/>
    <w:rsid w:val="003B04FE"/>
    <w:rsid w:val="003B45AD"/>
    <w:rsid w:val="003C029B"/>
    <w:rsid w:val="003C0392"/>
    <w:rsid w:val="003C3F1D"/>
    <w:rsid w:val="003C6702"/>
    <w:rsid w:val="003D0DB8"/>
    <w:rsid w:val="003D3812"/>
    <w:rsid w:val="003D793A"/>
    <w:rsid w:val="003E28F7"/>
    <w:rsid w:val="003E31AD"/>
    <w:rsid w:val="003E3D14"/>
    <w:rsid w:val="003E65B3"/>
    <w:rsid w:val="003E68E3"/>
    <w:rsid w:val="003E7C06"/>
    <w:rsid w:val="003F4F61"/>
    <w:rsid w:val="003F59C7"/>
    <w:rsid w:val="003F71FD"/>
    <w:rsid w:val="00401D0A"/>
    <w:rsid w:val="00404724"/>
    <w:rsid w:val="00404727"/>
    <w:rsid w:val="00404CB6"/>
    <w:rsid w:val="004057D4"/>
    <w:rsid w:val="00405CEC"/>
    <w:rsid w:val="00415724"/>
    <w:rsid w:val="00416DEF"/>
    <w:rsid w:val="00421331"/>
    <w:rsid w:val="0042155B"/>
    <w:rsid w:val="00421955"/>
    <w:rsid w:val="0042540A"/>
    <w:rsid w:val="004269F5"/>
    <w:rsid w:val="00426B36"/>
    <w:rsid w:val="00430B7A"/>
    <w:rsid w:val="00433333"/>
    <w:rsid w:val="004346BF"/>
    <w:rsid w:val="00434BD5"/>
    <w:rsid w:val="00436353"/>
    <w:rsid w:val="00437E7A"/>
    <w:rsid w:val="00443AD5"/>
    <w:rsid w:val="00444289"/>
    <w:rsid w:val="00444D92"/>
    <w:rsid w:val="00445BD3"/>
    <w:rsid w:val="0044627F"/>
    <w:rsid w:val="00446447"/>
    <w:rsid w:val="00455989"/>
    <w:rsid w:val="0045736B"/>
    <w:rsid w:val="004600C2"/>
    <w:rsid w:val="004632AD"/>
    <w:rsid w:val="00466D8A"/>
    <w:rsid w:val="004725B9"/>
    <w:rsid w:val="00476399"/>
    <w:rsid w:val="00482EEF"/>
    <w:rsid w:val="0048588D"/>
    <w:rsid w:val="00486339"/>
    <w:rsid w:val="00493DCF"/>
    <w:rsid w:val="00494121"/>
    <w:rsid w:val="0049455B"/>
    <w:rsid w:val="004A23A8"/>
    <w:rsid w:val="004A42D3"/>
    <w:rsid w:val="004A50E3"/>
    <w:rsid w:val="004B3D6C"/>
    <w:rsid w:val="004B531C"/>
    <w:rsid w:val="004B5940"/>
    <w:rsid w:val="004B5A9A"/>
    <w:rsid w:val="004B6A8A"/>
    <w:rsid w:val="004C21D1"/>
    <w:rsid w:val="004C36ED"/>
    <w:rsid w:val="004C398E"/>
    <w:rsid w:val="004C46D7"/>
    <w:rsid w:val="004C6038"/>
    <w:rsid w:val="004C6955"/>
    <w:rsid w:val="004D1521"/>
    <w:rsid w:val="004D2D7F"/>
    <w:rsid w:val="004D3D4C"/>
    <w:rsid w:val="004D4AAD"/>
    <w:rsid w:val="004E3683"/>
    <w:rsid w:val="004E7CFB"/>
    <w:rsid w:val="004E7FDE"/>
    <w:rsid w:val="004F483A"/>
    <w:rsid w:val="004F5626"/>
    <w:rsid w:val="005014ED"/>
    <w:rsid w:val="005022D1"/>
    <w:rsid w:val="0050237A"/>
    <w:rsid w:val="0050375E"/>
    <w:rsid w:val="0050531A"/>
    <w:rsid w:val="00505DD0"/>
    <w:rsid w:val="00512C98"/>
    <w:rsid w:val="005151C4"/>
    <w:rsid w:val="00516C76"/>
    <w:rsid w:val="00517A65"/>
    <w:rsid w:val="00520CD7"/>
    <w:rsid w:val="005215BF"/>
    <w:rsid w:val="00525821"/>
    <w:rsid w:val="005270CC"/>
    <w:rsid w:val="00532D5F"/>
    <w:rsid w:val="00536F58"/>
    <w:rsid w:val="005404BB"/>
    <w:rsid w:val="00540E10"/>
    <w:rsid w:val="005425A7"/>
    <w:rsid w:val="00543807"/>
    <w:rsid w:val="00545B08"/>
    <w:rsid w:val="00553853"/>
    <w:rsid w:val="00554809"/>
    <w:rsid w:val="00555174"/>
    <w:rsid w:val="00555B73"/>
    <w:rsid w:val="00555EA2"/>
    <w:rsid w:val="005631E5"/>
    <w:rsid w:val="005656EB"/>
    <w:rsid w:val="005768FB"/>
    <w:rsid w:val="00576AA6"/>
    <w:rsid w:val="00576C1D"/>
    <w:rsid w:val="00577094"/>
    <w:rsid w:val="00582A03"/>
    <w:rsid w:val="00583D85"/>
    <w:rsid w:val="005872C9"/>
    <w:rsid w:val="00591A48"/>
    <w:rsid w:val="0059203A"/>
    <w:rsid w:val="00592CCA"/>
    <w:rsid w:val="00595AC8"/>
    <w:rsid w:val="00595C16"/>
    <w:rsid w:val="005962C7"/>
    <w:rsid w:val="005A01E8"/>
    <w:rsid w:val="005A39BA"/>
    <w:rsid w:val="005A4922"/>
    <w:rsid w:val="005A75E9"/>
    <w:rsid w:val="005B062E"/>
    <w:rsid w:val="005B1D9C"/>
    <w:rsid w:val="005B2C46"/>
    <w:rsid w:val="005B30D5"/>
    <w:rsid w:val="005B3B27"/>
    <w:rsid w:val="005B5372"/>
    <w:rsid w:val="005B7ABB"/>
    <w:rsid w:val="005C4B0A"/>
    <w:rsid w:val="005C5157"/>
    <w:rsid w:val="005C6804"/>
    <w:rsid w:val="005E09B4"/>
    <w:rsid w:val="005E25EA"/>
    <w:rsid w:val="005E5A09"/>
    <w:rsid w:val="005E6693"/>
    <w:rsid w:val="005E78EE"/>
    <w:rsid w:val="005F026C"/>
    <w:rsid w:val="005F1EC9"/>
    <w:rsid w:val="005F70A7"/>
    <w:rsid w:val="00601552"/>
    <w:rsid w:val="006026FE"/>
    <w:rsid w:val="00602880"/>
    <w:rsid w:val="00602DF6"/>
    <w:rsid w:val="00606DC3"/>
    <w:rsid w:val="00607A22"/>
    <w:rsid w:val="00610634"/>
    <w:rsid w:val="00613E68"/>
    <w:rsid w:val="00614669"/>
    <w:rsid w:val="00615928"/>
    <w:rsid w:val="0061743B"/>
    <w:rsid w:val="00621D52"/>
    <w:rsid w:val="00623808"/>
    <w:rsid w:val="00623D6B"/>
    <w:rsid w:val="0062548B"/>
    <w:rsid w:val="00626B0E"/>
    <w:rsid w:val="006276F9"/>
    <w:rsid w:val="006300F3"/>
    <w:rsid w:val="0063329F"/>
    <w:rsid w:val="00634967"/>
    <w:rsid w:val="0063704D"/>
    <w:rsid w:val="00642F61"/>
    <w:rsid w:val="00643CE1"/>
    <w:rsid w:val="00645E07"/>
    <w:rsid w:val="00646095"/>
    <w:rsid w:val="00646156"/>
    <w:rsid w:val="00646AAF"/>
    <w:rsid w:val="00653F3F"/>
    <w:rsid w:val="00654063"/>
    <w:rsid w:val="0065571A"/>
    <w:rsid w:val="00656405"/>
    <w:rsid w:val="00660CD7"/>
    <w:rsid w:val="00663E5C"/>
    <w:rsid w:val="00666027"/>
    <w:rsid w:val="00671087"/>
    <w:rsid w:val="00671521"/>
    <w:rsid w:val="006737F7"/>
    <w:rsid w:val="00673D20"/>
    <w:rsid w:val="0067613D"/>
    <w:rsid w:val="006802C4"/>
    <w:rsid w:val="00683ED7"/>
    <w:rsid w:val="006855FB"/>
    <w:rsid w:val="00686D9A"/>
    <w:rsid w:val="00687ADA"/>
    <w:rsid w:val="00690BB3"/>
    <w:rsid w:val="00692434"/>
    <w:rsid w:val="006A1349"/>
    <w:rsid w:val="006A2DE2"/>
    <w:rsid w:val="006A4CFE"/>
    <w:rsid w:val="006A786E"/>
    <w:rsid w:val="006B1694"/>
    <w:rsid w:val="006B29B3"/>
    <w:rsid w:val="006B41E6"/>
    <w:rsid w:val="006B6137"/>
    <w:rsid w:val="006B6CD3"/>
    <w:rsid w:val="006B74CC"/>
    <w:rsid w:val="006C1B5B"/>
    <w:rsid w:val="006C266E"/>
    <w:rsid w:val="006C6894"/>
    <w:rsid w:val="006D3999"/>
    <w:rsid w:val="006D5FE0"/>
    <w:rsid w:val="006D695D"/>
    <w:rsid w:val="006E1348"/>
    <w:rsid w:val="006E2A4A"/>
    <w:rsid w:val="006E4C56"/>
    <w:rsid w:val="006E565D"/>
    <w:rsid w:val="006E5DBF"/>
    <w:rsid w:val="006F259B"/>
    <w:rsid w:val="006F3B63"/>
    <w:rsid w:val="006F3F06"/>
    <w:rsid w:val="006F43D0"/>
    <w:rsid w:val="006F56F8"/>
    <w:rsid w:val="006F71D5"/>
    <w:rsid w:val="00702D07"/>
    <w:rsid w:val="00703975"/>
    <w:rsid w:val="0070586C"/>
    <w:rsid w:val="007075FB"/>
    <w:rsid w:val="0071041E"/>
    <w:rsid w:val="00710FD0"/>
    <w:rsid w:val="00711E5B"/>
    <w:rsid w:val="00711F15"/>
    <w:rsid w:val="00712EC4"/>
    <w:rsid w:val="00716E18"/>
    <w:rsid w:val="00717BC0"/>
    <w:rsid w:val="0072088F"/>
    <w:rsid w:val="0072139A"/>
    <w:rsid w:val="00722C74"/>
    <w:rsid w:val="00725B34"/>
    <w:rsid w:val="00725BD7"/>
    <w:rsid w:val="00734307"/>
    <w:rsid w:val="0073475A"/>
    <w:rsid w:val="00740219"/>
    <w:rsid w:val="00742480"/>
    <w:rsid w:val="0074349F"/>
    <w:rsid w:val="007444D5"/>
    <w:rsid w:val="0074799E"/>
    <w:rsid w:val="00747AB7"/>
    <w:rsid w:val="00754436"/>
    <w:rsid w:val="00756AE5"/>
    <w:rsid w:val="00756BF4"/>
    <w:rsid w:val="00762A08"/>
    <w:rsid w:val="00766C70"/>
    <w:rsid w:val="00767881"/>
    <w:rsid w:val="007840FB"/>
    <w:rsid w:val="00786FC8"/>
    <w:rsid w:val="00787751"/>
    <w:rsid w:val="00791FFA"/>
    <w:rsid w:val="00794B63"/>
    <w:rsid w:val="0079566D"/>
    <w:rsid w:val="007A3157"/>
    <w:rsid w:val="007A45D3"/>
    <w:rsid w:val="007A7EA9"/>
    <w:rsid w:val="007B1B75"/>
    <w:rsid w:val="007B1EAE"/>
    <w:rsid w:val="007B3825"/>
    <w:rsid w:val="007B3EBA"/>
    <w:rsid w:val="007B6814"/>
    <w:rsid w:val="007C1133"/>
    <w:rsid w:val="007C1A92"/>
    <w:rsid w:val="007C462B"/>
    <w:rsid w:val="007C714B"/>
    <w:rsid w:val="007D15FA"/>
    <w:rsid w:val="007E0103"/>
    <w:rsid w:val="007E23CF"/>
    <w:rsid w:val="007F0751"/>
    <w:rsid w:val="007F6C95"/>
    <w:rsid w:val="007F734E"/>
    <w:rsid w:val="007F75B9"/>
    <w:rsid w:val="0080359B"/>
    <w:rsid w:val="00805330"/>
    <w:rsid w:val="00805625"/>
    <w:rsid w:val="00811111"/>
    <w:rsid w:val="00812A10"/>
    <w:rsid w:val="00814C4A"/>
    <w:rsid w:val="00815445"/>
    <w:rsid w:val="008234E0"/>
    <w:rsid w:val="008251BF"/>
    <w:rsid w:val="00826928"/>
    <w:rsid w:val="00834FB8"/>
    <w:rsid w:val="008378F5"/>
    <w:rsid w:val="00844F39"/>
    <w:rsid w:val="0084575C"/>
    <w:rsid w:val="00846B32"/>
    <w:rsid w:val="00847A56"/>
    <w:rsid w:val="00852C5A"/>
    <w:rsid w:val="00854824"/>
    <w:rsid w:val="00854DF4"/>
    <w:rsid w:val="008575C7"/>
    <w:rsid w:val="00857CC8"/>
    <w:rsid w:val="00860A80"/>
    <w:rsid w:val="00860D7E"/>
    <w:rsid w:val="00861608"/>
    <w:rsid w:val="0086574E"/>
    <w:rsid w:val="008659A5"/>
    <w:rsid w:val="008662C3"/>
    <w:rsid w:val="0086674B"/>
    <w:rsid w:val="0086699F"/>
    <w:rsid w:val="008723FD"/>
    <w:rsid w:val="00874B5D"/>
    <w:rsid w:val="00876AD1"/>
    <w:rsid w:val="008829F0"/>
    <w:rsid w:val="00886E0E"/>
    <w:rsid w:val="008971A3"/>
    <w:rsid w:val="008A3481"/>
    <w:rsid w:val="008A35C2"/>
    <w:rsid w:val="008A3B34"/>
    <w:rsid w:val="008A52B0"/>
    <w:rsid w:val="008A5DDB"/>
    <w:rsid w:val="008A6144"/>
    <w:rsid w:val="008B2645"/>
    <w:rsid w:val="008B3A39"/>
    <w:rsid w:val="008B4D08"/>
    <w:rsid w:val="008C0BCC"/>
    <w:rsid w:val="008C5BDD"/>
    <w:rsid w:val="008D05EF"/>
    <w:rsid w:val="008D1350"/>
    <w:rsid w:val="008D1BF3"/>
    <w:rsid w:val="008E588E"/>
    <w:rsid w:val="008E73CD"/>
    <w:rsid w:val="008F13FF"/>
    <w:rsid w:val="008F5CEB"/>
    <w:rsid w:val="008F7FEA"/>
    <w:rsid w:val="00901999"/>
    <w:rsid w:val="0090319B"/>
    <w:rsid w:val="00903201"/>
    <w:rsid w:val="00903BCE"/>
    <w:rsid w:val="00904AB0"/>
    <w:rsid w:val="009055E0"/>
    <w:rsid w:val="0090664C"/>
    <w:rsid w:val="00911A8F"/>
    <w:rsid w:val="00913623"/>
    <w:rsid w:val="00913696"/>
    <w:rsid w:val="009157E5"/>
    <w:rsid w:val="00916D5F"/>
    <w:rsid w:val="00916E49"/>
    <w:rsid w:val="00917F3B"/>
    <w:rsid w:val="00922C3F"/>
    <w:rsid w:val="009247EB"/>
    <w:rsid w:val="00926EB4"/>
    <w:rsid w:val="0092708D"/>
    <w:rsid w:val="009279DC"/>
    <w:rsid w:val="00927A9F"/>
    <w:rsid w:val="00930F6A"/>
    <w:rsid w:val="00935543"/>
    <w:rsid w:val="00935FE8"/>
    <w:rsid w:val="0094068C"/>
    <w:rsid w:val="00942B77"/>
    <w:rsid w:val="00943DC4"/>
    <w:rsid w:val="0094554B"/>
    <w:rsid w:val="0095106B"/>
    <w:rsid w:val="009521CF"/>
    <w:rsid w:val="00952D71"/>
    <w:rsid w:val="00953DA3"/>
    <w:rsid w:val="00957A67"/>
    <w:rsid w:val="0096029E"/>
    <w:rsid w:val="00960553"/>
    <w:rsid w:val="00963FE7"/>
    <w:rsid w:val="00964EBF"/>
    <w:rsid w:val="00967DCF"/>
    <w:rsid w:val="0097087A"/>
    <w:rsid w:val="00970DC0"/>
    <w:rsid w:val="0097272D"/>
    <w:rsid w:val="00973BEE"/>
    <w:rsid w:val="0097423A"/>
    <w:rsid w:val="00982BDF"/>
    <w:rsid w:val="00982FA2"/>
    <w:rsid w:val="009831AF"/>
    <w:rsid w:val="0098515E"/>
    <w:rsid w:val="009876C2"/>
    <w:rsid w:val="00992370"/>
    <w:rsid w:val="009A66F7"/>
    <w:rsid w:val="009A7B91"/>
    <w:rsid w:val="009B4192"/>
    <w:rsid w:val="009B6DD6"/>
    <w:rsid w:val="009C575C"/>
    <w:rsid w:val="009D52F1"/>
    <w:rsid w:val="009D7288"/>
    <w:rsid w:val="009D72FD"/>
    <w:rsid w:val="009D789F"/>
    <w:rsid w:val="009E2615"/>
    <w:rsid w:val="009E261E"/>
    <w:rsid w:val="009E640A"/>
    <w:rsid w:val="009F0597"/>
    <w:rsid w:val="009F1E92"/>
    <w:rsid w:val="009F209C"/>
    <w:rsid w:val="009F4B16"/>
    <w:rsid w:val="00A014BF"/>
    <w:rsid w:val="00A025EE"/>
    <w:rsid w:val="00A04060"/>
    <w:rsid w:val="00A05A59"/>
    <w:rsid w:val="00A06D49"/>
    <w:rsid w:val="00A13677"/>
    <w:rsid w:val="00A14B36"/>
    <w:rsid w:val="00A1516D"/>
    <w:rsid w:val="00A173B2"/>
    <w:rsid w:val="00A20045"/>
    <w:rsid w:val="00A2124A"/>
    <w:rsid w:val="00A2434A"/>
    <w:rsid w:val="00A253EC"/>
    <w:rsid w:val="00A26536"/>
    <w:rsid w:val="00A30A75"/>
    <w:rsid w:val="00A31808"/>
    <w:rsid w:val="00A3430C"/>
    <w:rsid w:val="00A34C43"/>
    <w:rsid w:val="00A35903"/>
    <w:rsid w:val="00A35D1B"/>
    <w:rsid w:val="00A368F5"/>
    <w:rsid w:val="00A374BE"/>
    <w:rsid w:val="00A40A59"/>
    <w:rsid w:val="00A41CF3"/>
    <w:rsid w:val="00A42B14"/>
    <w:rsid w:val="00A45123"/>
    <w:rsid w:val="00A468C6"/>
    <w:rsid w:val="00A47295"/>
    <w:rsid w:val="00A47393"/>
    <w:rsid w:val="00A5106B"/>
    <w:rsid w:val="00A52813"/>
    <w:rsid w:val="00A566CF"/>
    <w:rsid w:val="00A6176D"/>
    <w:rsid w:val="00A670FF"/>
    <w:rsid w:val="00A7178C"/>
    <w:rsid w:val="00A72153"/>
    <w:rsid w:val="00A72F0F"/>
    <w:rsid w:val="00A74F1C"/>
    <w:rsid w:val="00A76578"/>
    <w:rsid w:val="00A77847"/>
    <w:rsid w:val="00A81D97"/>
    <w:rsid w:val="00A828A1"/>
    <w:rsid w:val="00A82C9A"/>
    <w:rsid w:val="00A82EEB"/>
    <w:rsid w:val="00A87E08"/>
    <w:rsid w:val="00A920EC"/>
    <w:rsid w:val="00A93F31"/>
    <w:rsid w:val="00A951F3"/>
    <w:rsid w:val="00A9567A"/>
    <w:rsid w:val="00A968A4"/>
    <w:rsid w:val="00AA2126"/>
    <w:rsid w:val="00AA437E"/>
    <w:rsid w:val="00AB5DD6"/>
    <w:rsid w:val="00AB5E58"/>
    <w:rsid w:val="00AB6BAC"/>
    <w:rsid w:val="00AB71E8"/>
    <w:rsid w:val="00AC0CBC"/>
    <w:rsid w:val="00AC23E7"/>
    <w:rsid w:val="00AC3518"/>
    <w:rsid w:val="00AC39BF"/>
    <w:rsid w:val="00AC5954"/>
    <w:rsid w:val="00AD0268"/>
    <w:rsid w:val="00AD09F0"/>
    <w:rsid w:val="00AD2373"/>
    <w:rsid w:val="00AD49AD"/>
    <w:rsid w:val="00AD566B"/>
    <w:rsid w:val="00AD5A7F"/>
    <w:rsid w:val="00AD6063"/>
    <w:rsid w:val="00AE0A9A"/>
    <w:rsid w:val="00AF1AD3"/>
    <w:rsid w:val="00AF2512"/>
    <w:rsid w:val="00AF39EA"/>
    <w:rsid w:val="00AF4736"/>
    <w:rsid w:val="00AF6265"/>
    <w:rsid w:val="00B00E12"/>
    <w:rsid w:val="00B01D2E"/>
    <w:rsid w:val="00B028E4"/>
    <w:rsid w:val="00B02F4C"/>
    <w:rsid w:val="00B04460"/>
    <w:rsid w:val="00B04B8D"/>
    <w:rsid w:val="00B056A9"/>
    <w:rsid w:val="00B05771"/>
    <w:rsid w:val="00B06DBE"/>
    <w:rsid w:val="00B07DB6"/>
    <w:rsid w:val="00B11676"/>
    <w:rsid w:val="00B16EAF"/>
    <w:rsid w:val="00B211A0"/>
    <w:rsid w:val="00B21E89"/>
    <w:rsid w:val="00B240F8"/>
    <w:rsid w:val="00B25591"/>
    <w:rsid w:val="00B25C2A"/>
    <w:rsid w:val="00B25E05"/>
    <w:rsid w:val="00B31253"/>
    <w:rsid w:val="00B3142D"/>
    <w:rsid w:val="00B31746"/>
    <w:rsid w:val="00B408EB"/>
    <w:rsid w:val="00B419E8"/>
    <w:rsid w:val="00B421F7"/>
    <w:rsid w:val="00B42EE4"/>
    <w:rsid w:val="00B46F43"/>
    <w:rsid w:val="00B47066"/>
    <w:rsid w:val="00B50A56"/>
    <w:rsid w:val="00B56868"/>
    <w:rsid w:val="00B76481"/>
    <w:rsid w:val="00B864FA"/>
    <w:rsid w:val="00B91ED7"/>
    <w:rsid w:val="00B93A87"/>
    <w:rsid w:val="00B93CF1"/>
    <w:rsid w:val="00B968EE"/>
    <w:rsid w:val="00B9692F"/>
    <w:rsid w:val="00BA2361"/>
    <w:rsid w:val="00BA3A07"/>
    <w:rsid w:val="00BA3B54"/>
    <w:rsid w:val="00BA5BFD"/>
    <w:rsid w:val="00BA5DD2"/>
    <w:rsid w:val="00BB0E4B"/>
    <w:rsid w:val="00BB1DB5"/>
    <w:rsid w:val="00BB216C"/>
    <w:rsid w:val="00BB508D"/>
    <w:rsid w:val="00BB65F1"/>
    <w:rsid w:val="00BC20CF"/>
    <w:rsid w:val="00BC2197"/>
    <w:rsid w:val="00BC3F52"/>
    <w:rsid w:val="00BC7AE7"/>
    <w:rsid w:val="00BD0456"/>
    <w:rsid w:val="00BD3AE5"/>
    <w:rsid w:val="00BD468D"/>
    <w:rsid w:val="00BD7E07"/>
    <w:rsid w:val="00BE020E"/>
    <w:rsid w:val="00BE7245"/>
    <w:rsid w:val="00BE7A76"/>
    <w:rsid w:val="00BF5B04"/>
    <w:rsid w:val="00C00164"/>
    <w:rsid w:val="00C00916"/>
    <w:rsid w:val="00C04BFD"/>
    <w:rsid w:val="00C0564F"/>
    <w:rsid w:val="00C138A4"/>
    <w:rsid w:val="00C2006C"/>
    <w:rsid w:val="00C205DA"/>
    <w:rsid w:val="00C21854"/>
    <w:rsid w:val="00C22A32"/>
    <w:rsid w:val="00C238FE"/>
    <w:rsid w:val="00C23E95"/>
    <w:rsid w:val="00C24097"/>
    <w:rsid w:val="00C25CFB"/>
    <w:rsid w:val="00C335F5"/>
    <w:rsid w:val="00C35017"/>
    <w:rsid w:val="00C354BB"/>
    <w:rsid w:val="00C36B00"/>
    <w:rsid w:val="00C37CD7"/>
    <w:rsid w:val="00C40B3C"/>
    <w:rsid w:val="00C42D08"/>
    <w:rsid w:val="00C51243"/>
    <w:rsid w:val="00C51698"/>
    <w:rsid w:val="00C51D0A"/>
    <w:rsid w:val="00C56E38"/>
    <w:rsid w:val="00C60490"/>
    <w:rsid w:val="00C60FA0"/>
    <w:rsid w:val="00C616BC"/>
    <w:rsid w:val="00C62635"/>
    <w:rsid w:val="00C752B9"/>
    <w:rsid w:val="00C80D20"/>
    <w:rsid w:val="00C84FD7"/>
    <w:rsid w:val="00C863C7"/>
    <w:rsid w:val="00C953B0"/>
    <w:rsid w:val="00C95EE4"/>
    <w:rsid w:val="00C96922"/>
    <w:rsid w:val="00C9769E"/>
    <w:rsid w:val="00CA10A6"/>
    <w:rsid w:val="00CA1B3D"/>
    <w:rsid w:val="00CA229F"/>
    <w:rsid w:val="00CA2EA7"/>
    <w:rsid w:val="00CA3308"/>
    <w:rsid w:val="00CA4F17"/>
    <w:rsid w:val="00CA5179"/>
    <w:rsid w:val="00CA7F56"/>
    <w:rsid w:val="00CB6909"/>
    <w:rsid w:val="00CB7E81"/>
    <w:rsid w:val="00CC29D2"/>
    <w:rsid w:val="00CC387F"/>
    <w:rsid w:val="00CC4F97"/>
    <w:rsid w:val="00CC5588"/>
    <w:rsid w:val="00CC5906"/>
    <w:rsid w:val="00CC5FF6"/>
    <w:rsid w:val="00CC7327"/>
    <w:rsid w:val="00CD570A"/>
    <w:rsid w:val="00CD79E7"/>
    <w:rsid w:val="00CE2B34"/>
    <w:rsid w:val="00CE6484"/>
    <w:rsid w:val="00CE7FE4"/>
    <w:rsid w:val="00CF026B"/>
    <w:rsid w:val="00CF02B0"/>
    <w:rsid w:val="00CF1C1C"/>
    <w:rsid w:val="00CF2D22"/>
    <w:rsid w:val="00CF4DEC"/>
    <w:rsid w:val="00CF508F"/>
    <w:rsid w:val="00D010D3"/>
    <w:rsid w:val="00D01DC8"/>
    <w:rsid w:val="00D07791"/>
    <w:rsid w:val="00D10870"/>
    <w:rsid w:val="00D13ED1"/>
    <w:rsid w:val="00D168DC"/>
    <w:rsid w:val="00D17CB4"/>
    <w:rsid w:val="00D21342"/>
    <w:rsid w:val="00D23E7F"/>
    <w:rsid w:val="00D3094E"/>
    <w:rsid w:val="00D33501"/>
    <w:rsid w:val="00D37076"/>
    <w:rsid w:val="00D375C4"/>
    <w:rsid w:val="00D40499"/>
    <w:rsid w:val="00D405CA"/>
    <w:rsid w:val="00D43688"/>
    <w:rsid w:val="00D44CD5"/>
    <w:rsid w:val="00D44E51"/>
    <w:rsid w:val="00D450AE"/>
    <w:rsid w:val="00D450F3"/>
    <w:rsid w:val="00D47AFB"/>
    <w:rsid w:val="00D51FFC"/>
    <w:rsid w:val="00D52B03"/>
    <w:rsid w:val="00D53111"/>
    <w:rsid w:val="00D53583"/>
    <w:rsid w:val="00D53A1E"/>
    <w:rsid w:val="00D54021"/>
    <w:rsid w:val="00D542DC"/>
    <w:rsid w:val="00D546F1"/>
    <w:rsid w:val="00D57F2E"/>
    <w:rsid w:val="00D6308D"/>
    <w:rsid w:val="00D67006"/>
    <w:rsid w:val="00D73687"/>
    <w:rsid w:val="00D74580"/>
    <w:rsid w:val="00D76F1F"/>
    <w:rsid w:val="00D80401"/>
    <w:rsid w:val="00D82B4D"/>
    <w:rsid w:val="00D84C8F"/>
    <w:rsid w:val="00D85E49"/>
    <w:rsid w:val="00D86C84"/>
    <w:rsid w:val="00D8750B"/>
    <w:rsid w:val="00D87735"/>
    <w:rsid w:val="00D920FF"/>
    <w:rsid w:val="00D93D9B"/>
    <w:rsid w:val="00D946EF"/>
    <w:rsid w:val="00D94772"/>
    <w:rsid w:val="00D97584"/>
    <w:rsid w:val="00D976EF"/>
    <w:rsid w:val="00DA0C1A"/>
    <w:rsid w:val="00DA6393"/>
    <w:rsid w:val="00DA65E2"/>
    <w:rsid w:val="00DA6C21"/>
    <w:rsid w:val="00DB015A"/>
    <w:rsid w:val="00DB0D60"/>
    <w:rsid w:val="00DB4C12"/>
    <w:rsid w:val="00DB73FC"/>
    <w:rsid w:val="00DB77D1"/>
    <w:rsid w:val="00DC12D9"/>
    <w:rsid w:val="00DC2027"/>
    <w:rsid w:val="00DC3ED9"/>
    <w:rsid w:val="00DC480B"/>
    <w:rsid w:val="00DD1618"/>
    <w:rsid w:val="00DD176A"/>
    <w:rsid w:val="00DD37B5"/>
    <w:rsid w:val="00DD6138"/>
    <w:rsid w:val="00DE3393"/>
    <w:rsid w:val="00DE4DEB"/>
    <w:rsid w:val="00DE51A2"/>
    <w:rsid w:val="00DE636E"/>
    <w:rsid w:val="00DF22AA"/>
    <w:rsid w:val="00DF795F"/>
    <w:rsid w:val="00DF7E6C"/>
    <w:rsid w:val="00E01DDB"/>
    <w:rsid w:val="00E052C2"/>
    <w:rsid w:val="00E139C8"/>
    <w:rsid w:val="00E15298"/>
    <w:rsid w:val="00E1675F"/>
    <w:rsid w:val="00E16A7C"/>
    <w:rsid w:val="00E17E08"/>
    <w:rsid w:val="00E20944"/>
    <w:rsid w:val="00E30617"/>
    <w:rsid w:val="00E35D50"/>
    <w:rsid w:val="00E402B5"/>
    <w:rsid w:val="00E413DC"/>
    <w:rsid w:val="00E42ED5"/>
    <w:rsid w:val="00E4595B"/>
    <w:rsid w:val="00E51966"/>
    <w:rsid w:val="00E52E12"/>
    <w:rsid w:val="00E53490"/>
    <w:rsid w:val="00E53D59"/>
    <w:rsid w:val="00E55218"/>
    <w:rsid w:val="00E55BBC"/>
    <w:rsid w:val="00E57A24"/>
    <w:rsid w:val="00E60188"/>
    <w:rsid w:val="00E62028"/>
    <w:rsid w:val="00E6335D"/>
    <w:rsid w:val="00E63F3E"/>
    <w:rsid w:val="00E64274"/>
    <w:rsid w:val="00E66382"/>
    <w:rsid w:val="00E70E37"/>
    <w:rsid w:val="00E70EF5"/>
    <w:rsid w:val="00E70EF8"/>
    <w:rsid w:val="00E715B8"/>
    <w:rsid w:val="00E74085"/>
    <w:rsid w:val="00E74169"/>
    <w:rsid w:val="00E80055"/>
    <w:rsid w:val="00E804C5"/>
    <w:rsid w:val="00E80563"/>
    <w:rsid w:val="00E8349F"/>
    <w:rsid w:val="00E85BA2"/>
    <w:rsid w:val="00E919B3"/>
    <w:rsid w:val="00E94983"/>
    <w:rsid w:val="00EA10BA"/>
    <w:rsid w:val="00EA2DEB"/>
    <w:rsid w:val="00EA47C6"/>
    <w:rsid w:val="00EB118E"/>
    <w:rsid w:val="00EB3A6A"/>
    <w:rsid w:val="00EB68B3"/>
    <w:rsid w:val="00EB6C74"/>
    <w:rsid w:val="00EC12E8"/>
    <w:rsid w:val="00EC458C"/>
    <w:rsid w:val="00EC5CC4"/>
    <w:rsid w:val="00EC699A"/>
    <w:rsid w:val="00EC6B53"/>
    <w:rsid w:val="00EC72D1"/>
    <w:rsid w:val="00EC77D8"/>
    <w:rsid w:val="00EC78A7"/>
    <w:rsid w:val="00EC790B"/>
    <w:rsid w:val="00ED2AF0"/>
    <w:rsid w:val="00ED5014"/>
    <w:rsid w:val="00ED7343"/>
    <w:rsid w:val="00EE33BE"/>
    <w:rsid w:val="00EE551E"/>
    <w:rsid w:val="00EF090E"/>
    <w:rsid w:val="00EF0FD2"/>
    <w:rsid w:val="00EF1A56"/>
    <w:rsid w:val="00EF2429"/>
    <w:rsid w:val="00EF26B6"/>
    <w:rsid w:val="00EF32D3"/>
    <w:rsid w:val="00F03188"/>
    <w:rsid w:val="00F03C63"/>
    <w:rsid w:val="00F06885"/>
    <w:rsid w:val="00F105AA"/>
    <w:rsid w:val="00F14C65"/>
    <w:rsid w:val="00F2011A"/>
    <w:rsid w:val="00F2078B"/>
    <w:rsid w:val="00F23538"/>
    <w:rsid w:val="00F262E9"/>
    <w:rsid w:val="00F357BD"/>
    <w:rsid w:val="00F367A8"/>
    <w:rsid w:val="00F42E53"/>
    <w:rsid w:val="00F43F20"/>
    <w:rsid w:val="00F44225"/>
    <w:rsid w:val="00F479AD"/>
    <w:rsid w:val="00F540DE"/>
    <w:rsid w:val="00F55277"/>
    <w:rsid w:val="00F5626B"/>
    <w:rsid w:val="00F56F1C"/>
    <w:rsid w:val="00F57178"/>
    <w:rsid w:val="00F610DD"/>
    <w:rsid w:val="00F612AB"/>
    <w:rsid w:val="00F62F55"/>
    <w:rsid w:val="00F63BB0"/>
    <w:rsid w:val="00F63BF8"/>
    <w:rsid w:val="00F7182B"/>
    <w:rsid w:val="00F73660"/>
    <w:rsid w:val="00F736E1"/>
    <w:rsid w:val="00F7762A"/>
    <w:rsid w:val="00F80DE9"/>
    <w:rsid w:val="00F818CE"/>
    <w:rsid w:val="00F832BF"/>
    <w:rsid w:val="00F8412E"/>
    <w:rsid w:val="00F90D9F"/>
    <w:rsid w:val="00F925C3"/>
    <w:rsid w:val="00F93CB0"/>
    <w:rsid w:val="00F96F21"/>
    <w:rsid w:val="00F973C4"/>
    <w:rsid w:val="00FA240F"/>
    <w:rsid w:val="00FA2579"/>
    <w:rsid w:val="00FB43A1"/>
    <w:rsid w:val="00FB4FA9"/>
    <w:rsid w:val="00FC08E3"/>
    <w:rsid w:val="00FC2CE7"/>
    <w:rsid w:val="00FC3A31"/>
    <w:rsid w:val="00FC427C"/>
    <w:rsid w:val="00FC50FC"/>
    <w:rsid w:val="00FC6338"/>
    <w:rsid w:val="00FD226A"/>
    <w:rsid w:val="00FD2B95"/>
    <w:rsid w:val="00FD303E"/>
    <w:rsid w:val="00FD31EC"/>
    <w:rsid w:val="00FD3729"/>
    <w:rsid w:val="00FD431F"/>
    <w:rsid w:val="00FD442F"/>
    <w:rsid w:val="00FD4AC8"/>
    <w:rsid w:val="00FD66C7"/>
    <w:rsid w:val="00FD70E0"/>
    <w:rsid w:val="00FD7EDC"/>
    <w:rsid w:val="00FE4DDA"/>
    <w:rsid w:val="00FE646B"/>
    <w:rsid w:val="00FF29C6"/>
    <w:rsid w:val="00FF3C3C"/>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uiPriority="0"/>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uiPriority="0"/>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A1269"/>
    <w:pPr>
      <w:jc w:val="both"/>
    </w:pPr>
    <w:rPr>
      <w:rFonts w:ascii="Arial" w:hAnsi="Arial" w:cs="Arial"/>
      <w:sz w:val="24"/>
      <w:szCs w:val="24"/>
      <w:lang w:val="en-US" w:eastAsia="en-US"/>
    </w:rPr>
  </w:style>
  <w:style w:type="paragraph" w:styleId="Heading1">
    <w:name w:val="heading 1"/>
    <w:basedOn w:val="Normal"/>
    <w:next w:val="Normal"/>
    <w:link w:val="Heading1Char"/>
    <w:uiPriority w:val="99"/>
    <w:qFormat/>
    <w:rsid w:val="00C25CFB"/>
    <w:pPr>
      <w:keepNext/>
      <w:jc w:val="center"/>
      <w:outlineLvl w:val="0"/>
    </w:pPr>
    <w:rPr>
      <w:b/>
      <w:bCs/>
      <w:kern w:val="32"/>
      <w:sz w:val="32"/>
      <w:szCs w:val="32"/>
    </w:rPr>
  </w:style>
  <w:style w:type="paragraph" w:styleId="Heading2">
    <w:name w:val="heading 2"/>
    <w:basedOn w:val="Normal"/>
    <w:next w:val="Normal"/>
    <w:link w:val="Heading2Char"/>
    <w:uiPriority w:val="99"/>
    <w:qFormat/>
    <w:rsid w:val="00C25CFB"/>
    <w:pPr>
      <w:keepNext/>
      <w:ind w:left="540" w:hanging="540"/>
      <w:outlineLvl w:val="1"/>
    </w:pPr>
    <w:rPr>
      <w:b/>
      <w:bCs/>
      <w:sz w:val="28"/>
      <w:szCs w:val="28"/>
    </w:rPr>
  </w:style>
  <w:style w:type="paragraph" w:styleId="Heading3">
    <w:name w:val="heading 3"/>
    <w:basedOn w:val="Normal"/>
    <w:next w:val="Normal"/>
    <w:link w:val="Heading3Char"/>
    <w:uiPriority w:val="99"/>
    <w:qFormat/>
    <w:rsid w:val="00C25CFB"/>
    <w:pPr>
      <w:keepNext/>
      <w:ind w:left="1440" w:hanging="1440"/>
      <w:outlineLvl w:val="2"/>
    </w:pPr>
    <w:rPr>
      <w:b/>
      <w:bCs/>
    </w:rPr>
  </w:style>
  <w:style w:type="paragraph" w:styleId="Heading4">
    <w:name w:val="heading 4"/>
    <w:basedOn w:val="Normal"/>
    <w:next w:val="Normal"/>
    <w:link w:val="Heading4Char"/>
    <w:uiPriority w:val="99"/>
    <w:qFormat/>
    <w:rsid w:val="00C25CFB"/>
    <w:pPr>
      <w:keepNext/>
      <w:outlineLvl w:val="3"/>
    </w:pPr>
  </w:style>
  <w:style w:type="paragraph" w:styleId="Heading5">
    <w:name w:val="heading 5"/>
    <w:basedOn w:val="Normal"/>
    <w:next w:val="Normal"/>
    <w:link w:val="Heading5Char"/>
    <w:uiPriority w:val="99"/>
    <w:qFormat/>
    <w:rsid w:val="00C25CFB"/>
    <w:pPr>
      <w:keepNext/>
      <w:jc w:val="center"/>
      <w:outlineLvl w:val="4"/>
    </w:pPr>
    <w:rPr>
      <w:b/>
      <w:bCs/>
      <w:i/>
      <w:iCs/>
    </w:rPr>
  </w:style>
  <w:style w:type="paragraph" w:styleId="Heading6">
    <w:name w:val="heading 6"/>
    <w:basedOn w:val="Normal"/>
    <w:next w:val="Normal"/>
    <w:link w:val="Heading6Char"/>
    <w:uiPriority w:val="99"/>
    <w:qFormat/>
    <w:rsid w:val="00C25CFB"/>
    <w:pPr>
      <w:keepNext/>
      <w:jc w:val="center"/>
      <w:outlineLvl w:val="5"/>
    </w:pPr>
    <w:rPr>
      <w:b/>
      <w:bCs/>
      <w:sz w:val="36"/>
      <w:szCs w:val="36"/>
    </w:rPr>
  </w:style>
  <w:style w:type="paragraph" w:styleId="Heading7">
    <w:name w:val="heading 7"/>
    <w:basedOn w:val="Normal"/>
    <w:next w:val="Normal"/>
    <w:link w:val="Heading7Char"/>
    <w:uiPriority w:val="99"/>
    <w:qFormat/>
    <w:rsid w:val="00C25CFB"/>
    <w:pPr>
      <w:keepNext/>
      <w:outlineLvl w:val="6"/>
    </w:pPr>
    <w:rPr>
      <w:b/>
      <w:bCs/>
      <w:color w:val="FF0000"/>
      <w:lang w:val="fr-FR"/>
    </w:rPr>
  </w:style>
  <w:style w:type="paragraph" w:styleId="Heading8">
    <w:name w:val="heading 8"/>
    <w:basedOn w:val="Normal"/>
    <w:next w:val="Normal"/>
    <w:link w:val="Heading8Char"/>
    <w:uiPriority w:val="99"/>
    <w:qFormat/>
    <w:rsid w:val="00C25CFB"/>
    <w:pPr>
      <w:keepNext/>
      <w:tabs>
        <w:tab w:val="left" w:pos="720"/>
      </w:tabs>
      <w:outlineLvl w:val="7"/>
    </w:pPr>
    <w:rPr>
      <w:b/>
      <w:bCs/>
    </w:rPr>
  </w:style>
  <w:style w:type="paragraph" w:styleId="Heading9">
    <w:name w:val="heading 9"/>
    <w:basedOn w:val="Normal"/>
    <w:next w:val="Normal"/>
    <w:link w:val="Heading9Char"/>
    <w:uiPriority w:val="99"/>
    <w:qFormat/>
    <w:rsid w:val="00C25CFB"/>
    <w:pPr>
      <w:keepNext/>
      <w:numPr>
        <w:ilvl w:val="1"/>
        <w:numId w:val="9"/>
      </w:numPr>
      <w:tabs>
        <w:tab w:val="clear" w:pos="1440"/>
      </w:tabs>
      <w:ind w:left="284" w:hanging="284"/>
      <w:outlineLvl w:val="8"/>
    </w:pPr>
    <w:rPr>
      <w:b/>
      <w:bCs/>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D3D4C"/>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B93CF1"/>
    <w:rPr>
      <w:rFonts w:ascii="Arial" w:hAnsi="Arial" w:cs="Arial"/>
      <w:b/>
      <w:bCs/>
      <w:sz w:val="28"/>
      <w:szCs w:val="28"/>
    </w:rPr>
  </w:style>
  <w:style w:type="character" w:customStyle="1" w:styleId="Heading3Char">
    <w:name w:val="Heading 3 Char"/>
    <w:basedOn w:val="DefaultParagraphFont"/>
    <w:link w:val="Heading3"/>
    <w:uiPriority w:val="99"/>
    <w:semiHidden/>
    <w:locked/>
    <w:rsid w:val="004D3D4C"/>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4D3D4C"/>
    <w:rPr>
      <w:rFonts w:ascii="Calibri" w:hAnsi="Calibri" w:cs="Times New Roman"/>
      <w:b/>
      <w:bCs/>
      <w:sz w:val="28"/>
      <w:szCs w:val="28"/>
    </w:rPr>
  </w:style>
  <w:style w:type="character" w:customStyle="1" w:styleId="Heading5Char">
    <w:name w:val="Heading 5 Char"/>
    <w:basedOn w:val="DefaultParagraphFont"/>
    <w:link w:val="Heading5"/>
    <w:uiPriority w:val="99"/>
    <w:semiHidden/>
    <w:locked/>
    <w:rsid w:val="004D3D4C"/>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4D3D4C"/>
    <w:rPr>
      <w:rFonts w:ascii="Calibri" w:hAnsi="Calibri" w:cs="Times New Roman"/>
      <w:b/>
      <w:bCs/>
    </w:rPr>
  </w:style>
  <w:style w:type="character" w:customStyle="1" w:styleId="Heading7Char">
    <w:name w:val="Heading 7 Char"/>
    <w:basedOn w:val="DefaultParagraphFont"/>
    <w:link w:val="Heading7"/>
    <w:uiPriority w:val="99"/>
    <w:semiHidden/>
    <w:locked/>
    <w:rsid w:val="004D3D4C"/>
    <w:rPr>
      <w:rFonts w:ascii="Calibri" w:hAnsi="Calibri" w:cs="Times New Roman"/>
      <w:sz w:val="24"/>
      <w:szCs w:val="24"/>
    </w:rPr>
  </w:style>
  <w:style w:type="character" w:customStyle="1" w:styleId="Heading8Char">
    <w:name w:val="Heading 8 Char"/>
    <w:basedOn w:val="DefaultParagraphFont"/>
    <w:link w:val="Heading8"/>
    <w:uiPriority w:val="99"/>
    <w:semiHidden/>
    <w:locked/>
    <w:rsid w:val="004D3D4C"/>
    <w:rPr>
      <w:rFonts w:ascii="Calibri" w:hAnsi="Calibri" w:cs="Times New Roman"/>
      <w:i/>
      <w:iCs/>
      <w:sz w:val="24"/>
      <w:szCs w:val="24"/>
    </w:rPr>
  </w:style>
  <w:style w:type="character" w:customStyle="1" w:styleId="Heading9Char">
    <w:name w:val="Heading 9 Char"/>
    <w:basedOn w:val="DefaultParagraphFont"/>
    <w:link w:val="Heading9"/>
    <w:uiPriority w:val="99"/>
    <w:semiHidden/>
    <w:locked/>
    <w:rsid w:val="004D3D4C"/>
    <w:rPr>
      <w:rFonts w:ascii="Arial" w:hAnsi="Arial" w:cs="Arial"/>
      <w:b/>
      <w:bCs/>
      <w:sz w:val="24"/>
      <w:szCs w:val="24"/>
      <w:lang w:val="sv-SE" w:eastAsia="en-US" w:bidi="ar-SA"/>
    </w:rPr>
  </w:style>
  <w:style w:type="paragraph" w:styleId="BodyTextIndent3">
    <w:name w:val="Body Text Indent 3"/>
    <w:basedOn w:val="Normal"/>
    <w:link w:val="BodyTextIndent3Char"/>
    <w:uiPriority w:val="99"/>
    <w:rsid w:val="00C25CFB"/>
    <w:pPr>
      <w:spacing w:line="360" w:lineRule="auto"/>
      <w:ind w:left="360"/>
    </w:pPr>
  </w:style>
  <w:style w:type="character" w:customStyle="1" w:styleId="BodyTextIndent3Char">
    <w:name w:val="Body Text Indent 3 Char"/>
    <w:basedOn w:val="DefaultParagraphFont"/>
    <w:link w:val="BodyTextIndent3"/>
    <w:uiPriority w:val="99"/>
    <w:semiHidden/>
    <w:locked/>
    <w:rsid w:val="004D3D4C"/>
    <w:rPr>
      <w:rFonts w:ascii="Arial" w:hAnsi="Arial" w:cs="Arial"/>
      <w:sz w:val="16"/>
      <w:szCs w:val="16"/>
    </w:rPr>
  </w:style>
  <w:style w:type="paragraph" w:styleId="Footer">
    <w:name w:val="footer"/>
    <w:basedOn w:val="Normal"/>
    <w:link w:val="FooterChar"/>
    <w:uiPriority w:val="99"/>
    <w:rsid w:val="00C25CFB"/>
    <w:pPr>
      <w:pBdr>
        <w:top w:val="thinThickMediumGap" w:sz="18" w:space="1" w:color="auto"/>
      </w:pBdr>
      <w:tabs>
        <w:tab w:val="center" w:pos="4320"/>
        <w:tab w:val="right" w:pos="8640"/>
      </w:tabs>
      <w:ind w:right="360"/>
    </w:pPr>
    <w:rPr>
      <w:sz w:val="18"/>
      <w:szCs w:val="18"/>
    </w:rPr>
  </w:style>
  <w:style w:type="character" w:customStyle="1" w:styleId="FooterChar">
    <w:name w:val="Footer Char"/>
    <w:basedOn w:val="DefaultParagraphFont"/>
    <w:link w:val="Footer"/>
    <w:uiPriority w:val="99"/>
    <w:locked/>
    <w:rsid w:val="00A06D49"/>
    <w:rPr>
      <w:rFonts w:ascii="Arial" w:hAnsi="Arial" w:cs="Arial"/>
      <w:sz w:val="18"/>
      <w:szCs w:val="18"/>
    </w:rPr>
  </w:style>
  <w:style w:type="character" w:styleId="PageNumber">
    <w:name w:val="page number"/>
    <w:basedOn w:val="DefaultParagraphFont"/>
    <w:uiPriority w:val="99"/>
    <w:rsid w:val="00C25CFB"/>
    <w:rPr>
      <w:rFonts w:cs="Times New Roman"/>
    </w:rPr>
  </w:style>
  <w:style w:type="paragraph" w:styleId="Header">
    <w:name w:val="header"/>
    <w:basedOn w:val="Normal"/>
    <w:link w:val="HeaderChar"/>
    <w:uiPriority w:val="99"/>
    <w:rsid w:val="00C25CFB"/>
    <w:pPr>
      <w:tabs>
        <w:tab w:val="center" w:pos="4320"/>
        <w:tab w:val="right" w:pos="8640"/>
      </w:tabs>
    </w:pPr>
    <w:rPr>
      <w:i/>
      <w:iCs/>
      <w:sz w:val="18"/>
      <w:szCs w:val="18"/>
      <w:u w:val="single"/>
    </w:rPr>
  </w:style>
  <w:style w:type="character" w:customStyle="1" w:styleId="HeaderChar">
    <w:name w:val="Header Char"/>
    <w:basedOn w:val="DefaultParagraphFont"/>
    <w:link w:val="Header"/>
    <w:uiPriority w:val="99"/>
    <w:semiHidden/>
    <w:locked/>
    <w:rsid w:val="004D3D4C"/>
    <w:rPr>
      <w:rFonts w:ascii="Arial" w:hAnsi="Arial" w:cs="Arial"/>
      <w:sz w:val="24"/>
      <w:szCs w:val="24"/>
    </w:rPr>
  </w:style>
  <w:style w:type="paragraph" w:styleId="BodyText3">
    <w:name w:val="Body Text 3"/>
    <w:basedOn w:val="Normal"/>
    <w:link w:val="BodyText3Char"/>
    <w:uiPriority w:val="99"/>
    <w:rsid w:val="00C25CFB"/>
    <w:rPr>
      <w:color w:val="0000FF"/>
    </w:rPr>
  </w:style>
  <w:style w:type="character" w:customStyle="1" w:styleId="BodyText3Char">
    <w:name w:val="Body Text 3 Char"/>
    <w:basedOn w:val="DefaultParagraphFont"/>
    <w:link w:val="BodyText3"/>
    <w:uiPriority w:val="99"/>
    <w:semiHidden/>
    <w:locked/>
    <w:rsid w:val="004D3D4C"/>
    <w:rPr>
      <w:rFonts w:ascii="Arial" w:hAnsi="Arial" w:cs="Arial"/>
      <w:sz w:val="16"/>
      <w:szCs w:val="16"/>
    </w:rPr>
  </w:style>
  <w:style w:type="paragraph" w:styleId="BodyTextIndent2">
    <w:name w:val="Body Text Indent 2"/>
    <w:basedOn w:val="Normal"/>
    <w:link w:val="BodyTextIndent2Char"/>
    <w:uiPriority w:val="99"/>
    <w:rsid w:val="00C25CFB"/>
    <w:pPr>
      <w:ind w:left="360"/>
    </w:pPr>
  </w:style>
  <w:style w:type="character" w:customStyle="1" w:styleId="BodyTextIndent2Char">
    <w:name w:val="Body Text Indent 2 Char"/>
    <w:basedOn w:val="DefaultParagraphFont"/>
    <w:link w:val="BodyTextIndent2"/>
    <w:uiPriority w:val="99"/>
    <w:semiHidden/>
    <w:locked/>
    <w:rsid w:val="004D3D4C"/>
    <w:rPr>
      <w:rFonts w:ascii="Arial" w:hAnsi="Arial" w:cs="Arial"/>
      <w:sz w:val="24"/>
      <w:szCs w:val="24"/>
    </w:rPr>
  </w:style>
  <w:style w:type="paragraph" w:styleId="BodyTextIndent">
    <w:name w:val="Body Text Indent"/>
    <w:basedOn w:val="Normal"/>
    <w:link w:val="BodyTextIndentChar"/>
    <w:uiPriority w:val="99"/>
    <w:rsid w:val="00C25CFB"/>
    <w:pPr>
      <w:autoSpaceDE w:val="0"/>
      <w:autoSpaceDN w:val="0"/>
      <w:adjustRightInd w:val="0"/>
    </w:pPr>
    <w:rPr>
      <w:b/>
      <w:bCs/>
      <w:sz w:val="40"/>
      <w:szCs w:val="40"/>
      <w:lang w:val="en-GB"/>
    </w:rPr>
  </w:style>
  <w:style w:type="character" w:customStyle="1" w:styleId="BodyTextIndentChar">
    <w:name w:val="Body Text Indent Char"/>
    <w:basedOn w:val="DefaultParagraphFont"/>
    <w:link w:val="BodyTextIndent"/>
    <w:uiPriority w:val="99"/>
    <w:semiHidden/>
    <w:locked/>
    <w:rsid w:val="004D3D4C"/>
    <w:rPr>
      <w:rFonts w:ascii="Arial" w:hAnsi="Arial" w:cs="Arial"/>
      <w:sz w:val="24"/>
      <w:szCs w:val="24"/>
    </w:rPr>
  </w:style>
  <w:style w:type="paragraph" w:styleId="BodyText2">
    <w:name w:val="Body Text 2"/>
    <w:basedOn w:val="Normal"/>
    <w:link w:val="BodyText2Char"/>
    <w:uiPriority w:val="99"/>
    <w:rsid w:val="00C25CFB"/>
    <w:pPr>
      <w:spacing w:after="120" w:line="480" w:lineRule="auto"/>
    </w:pPr>
  </w:style>
  <w:style w:type="character" w:customStyle="1" w:styleId="BodyText2Char">
    <w:name w:val="Body Text 2 Char"/>
    <w:basedOn w:val="DefaultParagraphFont"/>
    <w:link w:val="BodyText2"/>
    <w:uiPriority w:val="99"/>
    <w:semiHidden/>
    <w:locked/>
    <w:rsid w:val="004D3D4C"/>
    <w:rPr>
      <w:rFonts w:ascii="Arial" w:hAnsi="Arial" w:cs="Arial"/>
      <w:sz w:val="24"/>
      <w:szCs w:val="24"/>
    </w:rPr>
  </w:style>
  <w:style w:type="paragraph" w:styleId="FootnoteText">
    <w:name w:val="footnote text"/>
    <w:basedOn w:val="Normal"/>
    <w:link w:val="FootnoteTextChar"/>
    <w:uiPriority w:val="99"/>
    <w:semiHidden/>
    <w:rsid w:val="00C25CFB"/>
    <w:pPr>
      <w:overflowPunct w:val="0"/>
      <w:autoSpaceDE w:val="0"/>
      <w:autoSpaceDN w:val="0"/>
      <w:adjustRightInd w:val="0"/>
      <w:textAlignment w:val="baseline"/>
    </w:pPr>
    <w:rPr>
      <w:sz w:val="20"/>
      <w:szCs w:val="20"/>
      <w:lang w:val="en-GB"/>
    </w:rPr>
  </w:style>
  <w:style w:type="character" w:customStyle="1" w:styleId="FootnoteTextChar">
    <w:name w:val="Footnote Text Char"/>
    <w:basedOn w:val="DefaultParagraphFont"/>
    <w:link w:val="FootnoteText"/>
    <w:uiPriority w:val="99"/>
    <w:semiHidden/>
    <w:locked/>
    <w:rsid w:val="004D3D4C"/>
    <w:rPr>
      <w:rFonts w:ascii="Arial" w:hAnsi="Arial" w:cs="Arial"/>
      <w:sz w:val="20"/>
      <w:szCs w:val="20"/>
    </w:rPr>
  </w:style>
  <w:style w:type="character" w:styleId="Hyperlink">
    <w:name w:val="Hyperlink"/>
    <w:basedOn w:val="DefaultParagraphFont"/>
    <w:uiPriority w:val="99"/>
    <w:rsid w:val="00C25CFB"/>
    <w:rPr>
      <w:rFonts w:cs="Times New Roman"/>
      <w:color w:val="0000FF"/>
      <w:u w:val="single"/>
    </w:rPr>
  </w:style>
  <w:style w:type="paragraph" w:styleId="BodyText">
    <w:name w:val="Body Text"/>
    <w:basedOn w:val="Normal"/>
    <w:link w:val="BodyTextChar"/>
    <w:uiPriority w:val="99"/>
    <w:rsid w:val="00C25CFB"/>
  </w:style>
  <w:style w:type="character" w:customStyle="1" w:styleId="BodyTextChar">
    <w:name w:val="Body Text Char"/>
    <w:basedOn w:val="DefaultParagraphFont"/>
    <w:link w:val="BodyText"/>
    <w:uiPriority w:val="99"/>
    <w:semiHidden/>
    <w:locked/>
    <w:rsid w:val="004D3D4C"/>
    <w:rPr>
      <w:rFonts w:ascii="Arial" w:hAnsi="Arial" w:cs="Arial"/>
      <w:sz w:val="24"/>
      <w:szCs w:val="24"/>
    </w:rPr>
  </w:style>
  <w:style w:type="paragraph" w:customStyle="1" w:styleId="ArialNarrow">
    <w:name w:val="ArialNarrow"/>
    <w:basedOn w:val="Normal"/>
    <w:uiPriority w:val="99"/>
    <w:rsid w:val="00C25CFB"/>
    <w:rPr>
      <w:rFonts w:ascii="Arial Narrow" w:hAnsi="Arial Narrow" w:cs="Arial Narrow"/>
      <w:color w:val="000000"/>
      <w:sz w:val="22"/>
      <w:szCs w:val="22"/>
    </w:rPr>
  </w:style>
  <w:style w:type="paragraph" w:styleId="TOC1">
    <w:name w:val="toc 1"/>
    <w:basedOn w:val="Normal"/>
    <w:next w:val="Normal"/>
    <w:autoRedefine/>
    <w:uiPriority w:val="99"/>
    <w:semiHidden/>
    <w:rsid w:val="0097087A"/>
    <w:pPr>
      <w:tabs>
        <w:tab w:val="right" w:leader="underscore" w:pos="9019"/>
      </w:tabs>
      <w:spacing w:before="120"/>
      <w:ind w:left="255" w:hanging="227"/>
      <w:jc w:val="center"/>
    </w:pPr>
    <w:rPr>
      <w:b/>
      <w:bCs/>
      <w:iCs/>
      <w:caps/>
      <w:noProof/>
      <w:color w:val="000000"/>
      <w:sz w:val="22"/>
      <w:szCs w:val="22"/>
    </w:rPr>
  </w:style>
  <w:style w:type="paragraph" w:styleId="TOC2">
    <w:name w:val="toc 2"/>
    <w:basedOn w:val="Normal"/>
    <w:next w:val="Normal"/>
    <w:autoRedefine/>
    <w:uiPriority w:val="99"/>
    <w:semiHidden/>
    <w:rsid w:val="00623808"/>
    <w:pPr>
      <w:tabs>
        <w:tab w:val="right" w:leader="underscore" w:pos="9019"/>
      </w:tabs>
      <w:spacing w:before="120"/>
    </w:pPr>
    <w:rPr>
      <w:b/>
      <w:bCs/>
      <w:iCs/>
      <w:noProof/>
      <w:sz w:val="22"/>
      <w:szCs w:val="22"/>
    </w:rPr>
  </w:style>
  <w:style w:type="paragraph" w:styleId="TOC3">
    <w:name w:val="toc 3"/>
    <w:basedOn w:val="Normal"/>
    <w:next w:val="Normal"/>
    <w:autoRedefine/>
    <w:uiPriority w:val="99"/>
    <w:semiHidden/>
    <w:rsid w:val="00C25CFB"/>
    <w:pPr>
      <w:ind w:left="480"/>
    </w:pPr>
  </w:style>
  <w:style w:type="paragraph" w:styleId="TOC4">
    <w:name w:val="toc 4"/>
    <w:basedOn w:val="Normal"/>
    <w:next w:val="Normal"/>
    <w:autoRedefine/>
    <w:uiPriority w:val="99"/>
    <w:semiHidden/>
    <w:rsid w:val="00C25CFB"/>
    <w:pPr>
      <w:ind w:left="720"/>
    </w:pPr>
  </w:style>
  <w:style w:type="paragraph" w:styleId="TOC5">
    <w:name w:val="toc 5"/>
    <w:basedOn w:val="Normal"/>
    <w:next w:val="Normal"/>
    <w:autoRedefine/>
    <w:uiPriority w:val="99"/>
    <w:semiHidden/>
    <w:rsid w:val="00C25CFB"/>
    <w:pPr>
      <w:ind w:left="960"/>
    </w:pPr>
  </w:style>
  <w:style w:type="paragraph" w:styleId="TOC6">
    <w:name w:val="toc 6"/>
    <w:basedOn w:val="Normal"/>
    <w:next w:val="Normal"/>
    <w:autoRedefine/>
    <w:uiPriority w:val="99"/>
    <w:semiHidden/>
    <w:rsid w:val="00C25CFB"/>
    <w:pPr>
      <w:ind w:left="1200"/>
    </w:pPr>
  </w:style>
  <w:style w:type="paragraph" w:styleId="TOC7">
    <w:name w:val="toc 7"/>
    <w:basedOn w:val="Normal"/>
    <w:next w:val="Normal"/>
    <w:autoRedefine/>
    <w:uiPriority w:val="99"/>
    <w:semiHidden/>
    <w:rsid w:val="00C25CFB"/>
    <w:pPr>
      <w:ind w:left="1440"/>
    </w:pPr>
  </w:style>
  <w:style w:type="paragraph" w:styleId="TOC8">
    <w:name w:val="toc 8"/>
    <w:basedOn w:val="Normal"/>
    <w:next w:val="Normal"/>
    <w:autoRedefine/>
    <w:uiPriority w:val="99"/>
    <w:semiHidden/>
    <w:rsid w:val="00C25CFB"/>
    <w:pPr>
      <w:ind w:left="1680"/>
    </w:pPr>
  </w:style>
  <w:style w:type="paragraph" w:styleId="TOC9">
    <w:name w:val="toc 9"/>
    <w:basedOn w:val="Normal"/>
    <w:next w:val="Normal"/>
    <w:autoRedefine/>
    <w:uiPriority w:val="99"/>
    <w:semiHidden/>
    <w:rsid w:val="00C25CFB"/>
    <w:pPr>
      <w:ind w:left="1920"/>
    </w:pPr>
  </w:style>
  <w:style w:type="paragraph" w:styleId="NormalWeb">
    <w:name w:val="Normal (Web)"/>
    <w:basedOn w:val="Normal"/>
    <w:uiPriority w:val="99"/>
    <w:rsid w:val="002A13B9"/>
    <w:pPr>
      <w:spacing w:before="100" w:beforeAutospacing="1" w:after="100" w:afterAutospacing="1"/>
      <w:jc w:val="left"/>
    </w:pPr>
    <w:rPr>
      <w:rFonts w:cs="Times New Roman"/>
    </w:rPr>
  </w:style>
  <w:style w:type="paragraph" w:styleId="ListParagraph">
    <w:name w:val="List Paragraph"/>
    <w:basedOn w:val="Normal"/>
    <w:uiPriority w:val="99"/>
    <w:qFormat/>
    <w:rsid w:val="002A13B9"/>
    <w:pPr>
      <w:ind w:left="720"/>
      <w:jc w:val="left"/>
    </w:pPr>
    <w:rPr>
      <w:rFonts w:cs="Times New Roman"/>
    </w:rPr>
  </w:style>
  <w:style w:type="paragraph" w:styleId="BalloonText">
    <w:name w:val="Balloon Text"/>
    <w:basedOn w:val="Normal"/>
    <w:link w:val="BalloonTextChar"/>
    <w:uiPriority w:val="99"/>
    <w:semiHidden/>
    <w:rsid w:val="00A06D49"/>
    <w:rPr>
      <w:rFonts w:ascii="Tahoma" w:hAnsi="Tahoma" w:cs="Tahoma"/>
      <w:sz w:val="16"/>
      <w:szCs w:val="16"/>
    </w:rPr>
  </w:style>
  <w:style w:type="character" w:customStyle="1" w:styleId="BalloonTextChar">
    <w:name w:val="Balloon Text Char"/>
    <w:basedOn w:val="DefaultParagraphFont"/>
    <w:link w:val="BalloonText"/>
    <w:uiPriority w:val="99"/>
    <w:locked/>
    <w:rsid w:val="00A06D49"/>
    <w:rPr>
      <w:rFonts w:ascii="Tahoma" w:hAnsi="Tahoma" w:cs="Tahoma"/>
      <w:sz w:val="16"/>
      <w:szCs w:val="16"/>
    </w:rPr>
  </w:style>
  <w:style w:type="character" w:styleId="CommentReference">
    <w:name w:val="annotation reference"/>
    <w:basedOn w:val="DefaultParagraphFont"/>
    <w:uiPriority w:val="99"/>
    <w:semiHidden/>
    <w:rsid w:val="00CA10A6"/>
    <w:rPr>
      <w:rFonts w:cs="Times New Roman"/>
      <w:sz w:val="16"/>
      <w:szCs w:val="16"/>
    </w:rPr>
  </w:style>
  <w:style w:type="paragraph" w:styleId="CommentText">
    <w:name w:val="annotation text"/>
    <w:basedOn w:val="Normal"/>
    <w:link w:val="CommentTextChar"/>
    <w:uiPriority w:val="99"/>
    <w:semiHidden/>
    <w:rsid w:val="00CA10A6"/>
    <w:rPr>
      <w:sz w:val="20"/>
      <w:szCs w:val="20"/>
    </w:rPr>
  </w:style>
  <w:style w:type="character" w:customStyle="1" w:styleId="CommentTextChar">
    <w:name w:val="Comment Text Char"/>
    <w:basedOn w:val="DefaultParagraphFont"/>
    <w:link w:val="CommentText"/>
    <w:uiPriority w:val="99"/>
    <w:locked/>
    <w:rsid w:val="00CA10A6"/>
    <w:rPr>
      <w:rFonts w:ascii="Arial" w:hAnsi="Arial" w:cs="Arial"/>
    </w:rPr>
  </w:style>
  <w:style w:type="paragraph" w:styleId="CommentSubject">
    <w:name w:val="annotation subject"/>
    <w:basedOn w:val="CommentText"/>
    <w:next w:val="CommentText"/>
    <w:link w:val="CommentSubjectChar"/>
    <w:uiPriority w:val="99"/>
    <w:semiHidden/>
    <w:rsid w:val="00CA10A6"/>
    <w:rPr>
      <w:b/>
      <w:bCs/>
    </w:rPr>
  </w:style>
  <w:style w:type="character" w:customStyle="1" w:styleId="CommentSubjectChar">
    <w:name w:val="Comment Subject Char"/>
    <w:basedOn w:val="CommentTextChar"/>
    <w:link w:val="CommentSubject"/>
    <w:uiPriority w:val="99"/>
    <w:locked/>
    <w:rsid w:val="00CA10A6"/>
    <w:rPr>
      <w:rFonts w:ascii="Arial" w:hAnsi="Arial" w:cs="Arial"/>
      <w:b/>
      <w:bCs/>
    </w:rPr>
  </w:style>
  <w:style w:type="paragraph" w:styleId="Revision">
    <w:name w:val="Revision"/>
    <w:hidden/>
    <w:uiPriority w:val="99"/>
    <w:semiHidden/>
    <w:rsid w:val="00EC12E8"/>
    <w:rPr>
      <w:rFonts w:ascii="Arial" w:hAnsi="Arial" w:cs="Arial"/>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8A644E-A95B-42B8-BDA2-C7B1FF5B2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33</Pages>
  <Words>11017</Words>
  <Characters>62798</Characters>
  <Application>Microsoft Office Word</Application>
  <DocSecurity>0</DocSecurity>
  <Lines>523</Lines>
  <Paragraphs>147</Paragraphs>
  <ScaleCrop>false</ScaleCrop>
  <HeadingPairs>
    <vt:vector size="2" baseType="variant">
      <vt:variant>
        <vt:lpstr>Title</vt:lpstr>
      </vt:variant>
      <vt:variant>
        <vt:i4>1</vt:i4>
      </vt:variant>
    </vt:vector>
  </HeadingPairs>
  <TitlesOfParts>
    <vt:vector size="1" baseType="lpstr">
      <vt:lpstr>AKREDITASI</vt:lpstr>
    </vt:vector>
  </TitlesOfParts>
  <Company>-</Company>
  <LinksUpToDate>false</LinksUpToDate>
  <CharactersWithSpaces>73668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AKREDITASI</dc:title>
  <cp:lastModifiedBy>USER</cp:lastModifiedBy>
  <cp:revision>15</cp:revision>
  <cp:lastPrinted>2013-01-30T06:56:00Z</cp:lastPrinted>
  <dcterms:created xsi:type="dcterms:W3CDTF">2013-03-18T08:31:00Z</dcterms:created>
  <dcterms:modified xsi:type="dcterms:W3CDTF">2013-12-12T15:25:00Z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-69705374</vt:i4>
  </property>
  <property fmtid="{D5CDD505-2E9C-101B-9397-08002B2CF9AE}" pid="3" name="_EmailSubject">
    <vt:lpwstr>Buku01</vt:lpwstr>
  </property>
  <property fmtid="{D5CDD505-2E9C-101B-9397-08002B2CF9AE}" pid="4" name="_AuthorEmail">
    <vt:lpwstr>rahardjo.adam@ugm.ac.id</vt:lpwstr>
  </property>
  <property fmtid="{D5CDD505-2E9C-101B-9397-08002B2CF9AE}" pid="5" name="_AuthorEmailDisplayName">
    <vt:lpwstr>adam pamudji rahardjo</vt:lpwstr>
  </property>
  <property fmtid="{D5CDD505-2E9C-101B-9397-08002B2CF9AE}" pid="6" name="_ReviewingToolsShownOnce">
    <vt:lpwstr/>
  </property>
</Properties>
</file>