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5315A3" w:rsidRDefault="00E004E5" w:rsidP="00C8413F">
      <w:pPr>
        <w:jc w:val="center"/>
        <w:rPr>
          <w:rFonts w:ascii="Times New Roman" w:hAnsi="Times New Roman" w:cs="Times New Roman"/>
          <w:b/>
          <w:bCs/>
          <w:color w:val="000000" w:themeColor="text1"/>
          <w:sz w:val="36"/>
          <w:szCs w:val="36"/>
        </w:rPr>
      </w:pPr>
      <w:r w:rsidRPr="005315A3">
        <w:rPr>
          <w:rFonts w:ascii="Times New Roman" w:hAnsi="Times New Roman"/>
          <w:b/>
          <w:noProof/>
          <w:color w:val="000000" w:themeColor="text1"/>
          <w:sz w:val="36"/>
          <w:szCs w:val="36"/>
          <w:lang w:val="en-US"/>
        </w:rPr>
        <w:drawing>
          <wp:inline distT="0" distB="0" distL="0" distR="0" wp14:anchorId="4CE6EF2A" wp14:editId="5271F70C">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5315A3" w:rsidRDefault="002A645A" w:rsidP="00C8413F">
      <w:pPr>
        <w:jc w:val="center"/>
        <w:rPr>
          <w:rFonts w:ascii="Times New Roman" w:hAnsi="Times New Roman" w:cs="Times New Roman"/>
          <w:b/>
          <w:bCs/>
          <w:color w:val="000000" w:themeColor="text1"/>
          <w:sz w:val="36"/>
          <w:szCs w:val="36"/>
        </w:rPr>
      </w:pPr>
      <w:r w:rsidRPr="005315A3">
        <w:rPr>
          <w:rFonts w:ascii="Times New Roman" w:hAnsi="Times New Roman" w:cs="Times New Roman"/>
          <w:b/>
          <w:bCs/>
          <w:noProof/>
          <w:color w:val="000000" w:themeColor="text1"/>
          <w:sz w:val="36"/>
          <w:szCs w:val="36"/>
          <w:lang w:val="en-US"/>
        </w:rPr>
        <mc:AlternateContent>
          <mc:Choice Requires="wps">
            <w:drawing>
              <wp:anchor distT="0" distB="0" distL="114300" distR="114300" simplePos="0" relativeHeight="251661824" behindDoc="0" locked="0" layoutInCell="1" allowOverlap="1" wp14:anchorId="1EAB74B0" wp14:editId="32A8365E">
                <wp:simplePos x="0" y="0"/>
                <wp:positionH relativeFrom="column">
                  <wp:posOffset>1881505</wp:posOffset>
                </wp:positionH>
                <wp:positionV relativeFrom="paragraph">
                  <wp:posOffset>90805</wp:posOffset>
                </wp:positionV>
                <wp:extent cx="185610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61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E004E5" w:rsidRPr="0015377C" w:rsidRDefault="00E004E5" w:rsidP="00E004E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E24179" w:rsidRPr="0015377C" w:rsidRDefault="00E24179"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5" o:spid="_x0000_s1026" type="#_x0000_t202" style="position:absolute;left:0;text-align:left;margin-left:148.15pt;margin-top:7.15pt;width:146.1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" filled="f" fillcolor="#9c0" stroked="f" strokecolor="white">
                <v:textbox>
                  <w:txbxContent>
                    <w:p w:rsidR="00E004E5" w:rsidRPr="0015377C" w:rsidRDefault="00E004E5" w:rsidP="00E004E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E24179" w:rsidRPr="0015377C" w:rsidRDefault="00E24179"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5315A3" w:rsidRDefault="00EF4D7E" w:rsidP="00C8413F">
      <w:pPr>
        <w:jc w:val="center"/>
        <w:rPr>
          <w:rFonts w:ascii="Times New Roman" w:hAnsi="Times New Roman" w:cs="Times New Roman"/>
          <w:b/>
          <w:bCs/>
          <w:color w:val="000000" w:themeColor="text1"/>
          <w:sz w:val="36"/>
          <w:szCs w:val="36"/>
        </w:rPr>
      </w:pPr>
    </w:p>
    <w:p w:rsidR="00D57001" w:rsidRPr="005315A3" w:rsidRDefault="00D57001" w:rsidP="00C8413F">
      <w:pPr>
        <w:jc w:val="center"/>
        <w:rPr>
          <w:rFonts w:ascii="Times New Roman" w:hAnsi="Times New Roman" w:cs="Times New Roman"/>
          <w:b/>
          <w:bCs/>
          <w:color w:val="000000" w:themeColor="text1"/>
          <w:sz w:val="36"/>
          <w:szCs w:val="36"/>
        </w:rPr>
      </w:pPr>
    </w:p>
    <w:p w:rsidR="0015377C" w:rsidRPr="005315A3" w:rsidRDefault="0015377C" w:rsidP="00C8413F">
      <w:pPr>
        <w:jc w:val="center"/>
        <w:rPr>
          <w:b/>
          <w:color w:val="000000" w:themeColor="text1"/>
          <w:sz w:val="48"/>
          <w:szCs w:val="48"/>
          <w:lang w:val="id-ID"/>
        </w:rPr>
      </w:pPr>
      <w:bookmarkStart w:id="0" w:name="_GoBack"/>
      <w:bookmarkEnd w:id="0"/>
    </w:p>
    <w:p w:rsidR="00C8413F" w:rsidRPr="005315A3" w:rsidRDefault="00C8413F" w:rsidP="00C8413F">
      <w:pPr>
        <w:jc w:val="center"/>
        <w:rPr>
          <w:b/>
          <w:color w:val="000000" w:themeColor="text1"/>
          <w:sz w:val="48"/>
          <w:szCs w:val="48"/>
          <w:lang w:val="it-IT"/>
        </w:rPr>
      </w:pPr>
      <w:r w:rsidRPr="005315A3">
        <w:rPr>
          <w:b/>
          <w:color w:val="000000" w:themeColor="text1"/>
          <w:sz w:val="48"/>
          <w:szCs w:val="48"/>
          <w:lang w:val="it-IT"/>
        </w:rPr>
        <w:t xml:space="preserve">AKREDITASI PROGRAM </w:t>
      </w:r>
      <w:r w:rsidR="008E3132" w:rsidRPr="005315A3">
        <w:rPr>
          <w:b/>
          <w:color w:val="000000" w:themeColor="text1"/>
          <w:sz w:val="48"/>
          <w:szCs w:val="48"/>
          <w:lang w:val="it-IT"/>
        </w:rPr>
        <w:t>STUDI</w:t>
      </w:r>
      <w:r w:rsidRPr="005315A3">
        <w:rPr>
          <w:b/>
          <w:color w:val="000000" w:themeColor="text1"/>
          <w:sz w:val="48"/>
          <w:szCs w:val="48"/>
          <w:lang w:val="it-IT"/>
        </w:rPr>
        <w:t xml:space="preserve"> </w:t>
      </w:r>
    </w:p>
    <w:p w:rsidR="00A45978" w:rsidRPr="005315A3" w:rsidRDefault="00B1366E" w:rsidP="008B1B4F">
      <w:pPr>
        <w:jc w:val="center"/>
        <w:rPr>
          <w:b/>
          <w:color w:val="000000" w:themeColor="text1"/>
          <w:sz w:val="36"/>
          <w:lang w:val="nb-NO"/>
        </w:rPr>
      </w:pPr>
      <w:r w:rsidRPr="005315A3">
        <w:rPr>
          <w:b/>
          <w:color w:val="000000" w:themeColor="text1"/>
          <w:sz w:val="48"/>
          <w:szCs w:val="48"/>
          <w:lang w:val="it-IT"/>
        </w:rPr>
        <w:t xml:space="preserve">DOKTER SPESIALIS </w:t>
      </w:r>
      <w:r w:rsidR="00095437" w:rsidRPr="005315A3">
        <w:rPr>
          <w:b/>
          <w:color w:val="000000" w:themeColor="text1"/>
          <w:sz w:val="48"/>
          <w:szCs w:val="48"/>
          <w:lang w:val="it-IT"/>
        </w:rPr>
        <w:t xml:space="preserve">BEDAH TORAKS </w:t>
      </w:r>
      <w:r w:rsidR="000A375F" w:rsidRPr="005315A3">
        <w:rPr>
          <w:b/>
          <w:color w:val="000000" w:themeColor="text1"/>
          <w:sz w:val="48"/>
          <w:szCs w:val="48"/>
          <w:lang w:val="it-IT"/>
        </w:rPr>
        <w:t xml:space="preserve">DAN </w:t>
      </w:r>
      <w:r w:rsidR="00497CC0" w:rsidRPr="005315A3">
        <w:rPr>
          <w:b/>
          <w:color w:val="000000" w:themeColor="text1"/>
          <w:sz w:val="48"/>
          <w:szCs w:val="48"/>
          <w:lang w:val="it-IT"/>
        </w:rPr>
        <w:t>KARDIOVASKULER</w:t>
      </w:r>
    </w:p>
    <w:p w:rsidR="00A45978" w:rsidRPr="005315A3" w:rsidRDefault="00A45978" w:rsidP="00C8413F">
      <w:pPr>
        <w:jc w:val="center"/>
        <w:rPr>
          <w:rFonts w:ascii="Bauhaus 93" w:hAnsi="Bauhaus 93"/>
          <w:color w:val="000000" w:themeColor="text1"/>
          <w:sz w:val="44"/>
          <w:lang w:val="nb-NO"/>
        </w:rPr>
      </w:pPr>
    </w:p>
    <w:p w:rsidR="00A45978" w:rsidRPr="005315A3" w:rsidRDefault="00A45978" w:rsidP="00C8413F">
      <w:pPr>
        <w:jc w:val="center"/>
        <w:rPr>
          <w:rFonts w:ascii="Bauhaus 93" w:hAnsi="Bauhaus 93"/>
          <w:color w:val="000000" w:themeColor="text1"/>
          <w:sz w:val="44"/>
          <w:lang w:val="nb-NO"/>
        </w:rPr>
      </w:pPr>
    </w:p>
    <w:p w:rsidR="00C8413F" w:rsidRPr="005315A3" w:rsidRDefault="00C8413F" w:rsidP="00C8413F">
      <w:pPr>
        <w:jc w:val="center"/>
        <w:rPr>
          <w:rFonts w:ascii="Bauhaus 93" w:hAnsi="Bauhaus 93"/>
          <w:color w:val="000000" w:themeColor="text1"/>
          <w:sz w:val="44"/>
          <w:lang w:val="nb-NO"/>
        </w:rPr>
      </w:pPr>
    </w:p>
    <w:p w:rsidR="00C8413F" w:rsidRPr="005315A3" w:rsidRDefault="00C8413F" w:rsidP="00C8413F">
      <w:pPr>
        <w:jc w:val="center"/>
        <w:rPr>
          <w:rFonts w:ascii="Bauhaus 93" w:hAnsi="Bauhaus 93"/>
          <w:color w:val="000000" w:themeColor="text1"/>
          <w:sz w:val="44"/>
          <w:lang w:val="nb-NO"/>
        </w:rPr>
      </w:pPr>
    </w:p>
    <w:p w:rsidR="00A45978" w:rsidRPr="005315A3" w:rsidRDefault="00A45978" w:rsidP="00C8413F">
      <w:pPr>
        <w:jc w:val="center"/>
        <w:rPr>
          <w:color w:val="000000" w:themeColor="text1"/>
          <w:sz w:val="40"/>
          <w:szCs w:val="40"/>
          <w:lang w:val="nb-NO"/>
        </w:rPr>
      </w:pPr>
      <w:r w:rsidRPr="005315A3">
        <w:rPr>
          <w:color w:val="000000" w:themeColor="text1"/>
          <w:sz w:val="40"/>
          <w:szCs w:val="40"/>
          <w:lang w:val="nb-NO"/>
        </w:rPr>
        <w:t>BUKU III</w:t>
      </w:r>
    </w:p>
    <w:p w:rsidR="00953FFD" w:rsidRPr="005315A3" w:rsidRDefault="00A45978" w:rsidP="00C8413F">
      <w:pPr>
        <w:jc w:val="center"/>
        <w:rPr>
          <w:color w:val="000000" w:themeColor="text1"/>
          <w:sz w:val="40"/>
          <w:szCs w:val="40"/>
          <w:lang w:val="fi-FI"/>
        </w:rPr>
      </w:pPr>
      <w:r w:rsidRPr="005315A3">
        <w:rPr>
          <w:color w:val="000000" w:themeColor="text1"/>
          <w:sz w:val="40"/>
          <w:szCs w:val="40"/>
          <w:lang w:val="fi-FI"/>
        </w:rPr>
        <w:t xml:space="preserve">BORANG </w:t>
      </w:r>
      <w:r w:rsidR="00953FFD" w:rsidRPr="005315A3">
        <w:rPr>
          <w:color w:val="000000" w:themeColor="text1"/>
          <w:sz w:val="40"/>
          <w:szCs w:val="40"/>
          <w:lang w:val="fi-FI"/>
        </w:rPr>
        <w:t xml:space="preserve">PROGRAM </w:t>
      </w:r>
      <w:r w:rsidR="00F51463" w:rsidRPr="005315A3">
        <w:rPr>
          <w:color w:val="000000" w:themeColor="text1"/>
          <w:sz w:val="40"/>
          <w:szCs w:val="40"/>
          <w:lang w:val="fi-FI"/>
        </w:rPr>
        <w:t xml:space="preserve">PENDIDIKAN </w:t>
      </w:r>
    </w:p>
    <w:p w:rsidR="00A45978" w:rsidRPr="005315A3" w:rsidRDefault="00953FFD" w:rsidP="00C8413F">
      <w:pPr>
        <w:jc w:val="center"/>
        <w:rPr>
          <w:color w:val="000000" w:themeColor="text1"/>
          <w:sz w:val="40"/>
          <w:szCs w:val="40"/>
          <w:lang w:val="fi-FI"/>
        </w:rPr>
      </w:pPr>
      <w:r w:rsidRPr="005315A3">
        <w:rPr>
          <w:color w:val="000000" w:themeColor="text1"/>
          <w:sz w:val="40"/>
          <w:szCs w:val="40"/>
          <w:lang w:val="fi-FI"/>
        </w:rPr>
        <w:t>DAN UNIT PENGELOLA PROGRAM STUDI</w:t>
      </w:r>
    </w:p>
    <w:p w:rsidR="00AA3272" w:rsidRPr="005315A3" w:rsidRDefault="00AA3272" w:rsidP="00C8413F">
      <w:pPr>
        <w:jc w:val="center"/>
        <w:rPr>
          <w:rFonts w:ascii="Times New Roman" w:hAnsi="Times New Roman" w:cs="Times New Roman"/>
          <w:b/>
          <w:bCs/>
          <w:color w:val="000000" w:themeColor="text1"/>
          <w:sz w:val="32"/>
          <w:szCs w:val="32"/>
          <w:lang w:val="pl-PL"/>
        </w:rPr>
      </w:pPr>
    </w:p>
    <w:p w:rsidR="00AA3272" w:rsidRPr="005315A3" w:rsidRDefault="00AA3272" w:rsidP="00C8413F">
      <w:pPr>
        <w:jc w:val="center"/>
        <w:rPr>
          <w:rFonts w:ascii="Times New Roman" w:hAnsi="Times New Roman" w:cs="Times New Roman"/>
          <w:b/>
          <w:bCs/>
          <w:color w:val="000000" w:themeColor="text1"/>
          <w:sz w:val="32"/>
          <w:szCs w:val="32"/>
          <w:lang w:val="pl-PL"/>
        </w:rPr>
      </w:pPr>
    </w:p>
    <w:p w:rsidR="00AA3272" w:rsidRPr="005315A3" w:rsidRDefault="00AA3272" w:rsidP="00C8413F">
      <w:pPr>
        <w:rPr>
          <w:rFonts w:ascii="Times New Roman" w:hAnsi="Times New Roman" w:cs="Times New Roman"/>
          <w:b/>
          <w:bCs/>
          <w:color w:val="000000" w:themeColor="text1"/>
          <w:sz w:val="28"/>
          <w:szCs w:val="28"/>
          <w:lang w:val="pl-PL"/>
        </w:rPr>
      </w:pPr>
    </w:p>
    <w:p w:rsidR="00AA3272" w:rsidRPr="005315A3" w:rsidRDefault="00AA3272" w:rsidP="00C8413F">
      <w:pPr>
        <w:jc w:val="center"/>
        <w:rPr>
          <w:rFonts w:ascii="Times New Roman" w:hAnsi="Times New Roman" w:cs="Times New Roman"/>
          <w:b/>
          <w:bCs/>
          <w:color w:val="000000" w:themeColor="text1"/>
          <w:sz w:val="28"/>
          <w:szCs w:val="28"/>
          <w:lang w:val="pl-PL"/>
        </w:rPr>
      </w:pPr>
    </w:p>
    <w:p w:rsidR="00AA3272" w:rsidRPr="005315A3" w:rsidRDefault="00AA3272" w:rsidP="00C8413F">
      <w:pPr>
        <w:jc w:val="center"/>
        <w:rPr>
          <w:rFonts w:ascii="Times New Roman" w:hAnsi="Times New Roman" w:cs="Times New Roman"/>
          <w:b/>
          <w:bCs/>
          <w:color w:val="000000" w:themeColor="text1"/>
          <w:sz w:val="28"/>
          <w:szCs w:val="28"/>
          <w:lang w:val="pl-PL"/>
        </w:rPr>
      </w:pPr>
    </w:p>
    <w:p w:rsidR="00AA3272" w:rsidRPr="005315A3" w:rsidRDefault="00AA3272" w:rsidP="00C8413F">
      <w:pPr>
        <w:jc w:val="center"/>
        <w:rPr>
          <w:rFonts w:ascii="Times New Roman" w:hAnsi="Times New Roman" w:cs="Times New Roman"/>
          <w:b/>
          <w:bCs/>
          <w:color w:val="000000" w:themeColor="text1"/>
          <w:sz w:val="28"/>
          <w:szCs w:val="28"/>
          <w:lang w:val="pl-PL"/>
        </w:rPr>
      </w:pPr>
    </w:p>
    <w:p w:rsidR="00C8413F" w:rsidRPr="005315A3" w:rsidRDefault="00C8413F" w:rsidP="00C8413F">
      <w:pPr>
        <w:jc w:val="center"/>
        <w:rPr>
          <w:rFonts w:ascii="Times New Roman" w:hAnsi="Times New Roman" w:cs="Times New Roman"/>
          <w:b/>
          <w:bCs/>
          <w:color w:val="000000" w:themeColor="text1"/>
          <w:sz w:val="28"/>
          <w:szCs w:val="28"/>
          <w:lang w:val="pl-PL"/>
        </w:rPr>
      </w:pPr>
    </w:p>
    <w:p w:rsidR="00C8413F" w:rsidRPr="005315A3" w:rsidRDefault="00C8413F" w:rsidP="00C8413F">
      <w:pPr>
        <w:jc w:val="center"/>
        <w:rPr>
          <w:rFonts w:ascii="Times New Roman" w:hAnsi="Times New Roman" w:cs="Times New Roman"/>
          <w:b/>
          <w:bCs/>
          <w:color w:val="000000" w:themeColor="text1"/>
          <w:sz w:val="28"/>
          <w:szCs w:val="28"/>
          <w:lang w:val="pl-PL"/>
        </w:rPr>
      </w:pPr>
    </w:p>
    <w:p w:rsidR="00C8413F" w:rsidRPr="005315A3" w:rsidRDefault="00C8413F" w:rsidP="00C8413F">
      <w:pPr>
        <w:jc w:val="center"/>
        <w:rPr>
          <w:rFonts w:ascii="Times New Roman" w:hAnsi="Times New Roman" w:cs="Times New Roman"/>
          <w:b/>
          <w:bCs/>
          <w:color w:val="000000" w:themeColor="text1"/>
          <w:sz w:val="28"/>
          <w:szCs w:val="28"/>
          <w:lang w:val="pl-PL"/>
        </w:rPr>
      </w:pPr>
    </w:p>
    <w:p w:rsidR="00D57001" w:rsidRPr="005315A3" w:rsidRDefault="00D57001" w:rsidP="00C8413F">
      <w:pPr>
        <w:jc w:val="center"/>
        <w:rPr>
          <w:rFonts w:ascii="Times New Roman" w:hAnsi="Times New Roman" w:cs="Times New Roman"/>
          <w:b/>
          <w:bCs/>
          <w:color w:val="000000" w:themeColor="text1"/>
          <w:sz w:val="28"/>
          <w:szCs w:val="28"/>
          <w:lang w:val="pl-PL"/>
        </w:rPr>
      </w:pPr>
    </w:p>
    <w:p w:rsidR="006832B2" w:rsidRPr="005315A3" w:rsidRDefault="006832B2" w:rsidP="00C8413F">
      <w:pPr>
        <w:rPr>
          <w:b/>
          <w:bCs/>
          <w:color w:val="000000" w:themeColor="text1"/>
          <w:sz w:val="28"/>
          <w:szCs w:val="28"/>
          <w:lang w:val="nb-NO"/>
        </w:rPr>
      </w:pPr>
    </w:p>
    <w:p w:rsidR="00AA3272" w:rsidRPr="005315A3" w:rsidRDefault="00E004E5" w:rsidP="00C8413F">
      <w:pPr>
        <w:jc w:val="center"/>
        <w:rPr>
          <w:b/>
          <w:bCs/>
          <w:color w:val="000000" w:themeColor="text1"/>
          <w:sz w:val="28"/>
          <w:szCs w:val="28"/>
          <w:lang w:val="nb-NO"/>
        </w:rPr>
      </w:pPr>
      <w:r w:rsidRPr="005315A3">
        <w:rPr>
          <w:b/>
          <w:bCs/>
          <w:color w:val="000000" w:themeColor="text1"/>
          <w:sz w:val="28"/>
          <w:szCs w:val="28"/>
          <w:lang w:val="nb-NO"/>
        </w:rPr>
        <w:t>LEMBAGA AKREDITASI MANDIRI PENDIDIKAN TINGGI KESEHATAN</w:t>
      </w:r>
      <w:r w:rsidRPr="005315A3" w:rsidDel="00E004E5">
        <w:rPr>
          <w:b/>
          <w:bCs/>
          <w:color w:val="000000" w:themeColor="text1"/>
          <w:sz w:val="28"/>
          <w:szCs w:val="28"/>
          <w:lang w:val="nb-NO"/>
        </w:rPr>
        <w:t xml:space="preserve"> </w:t>
      </w:r>
    </w:p>
    <w:p w:rsidR="00480CA9" w:rsidRPr="005315A3" w:rsidRDefault="006832B2" w:rsidP="00C8413F">
      <w:pPr>
        <w:jc w:val="center"/>
        <w:rPr>
          <w:b/>
          <w:bCs/>
          <w:color w:val="000000" w:themeColor="text1"/>
          <w:sz w:val="28"/>
          <w:szCs w:val="28"/>
          <w:lang w:val="nb-NO"/>
        </w:rPr>
      </w:pPr>
      <w:r w:rsidRPr="005315A3">
        <w:rPr>
          <w:b/>
          <w:bCs/>
          <w:color w:val="000000" w:themeColor="text1"/>
          <w:sz w:val="28"/>
          <w:szCs w:val="28"/>
          <w:lang w:val="nb-NO"/>
        </w:rPr>
        <w:t>JAKARTA</w:t>
      </w:r>
    </w:p>
    <w:p w:rsidR="00AA3272" w:rsidRPr="005315A3" w:rsidRDefault="00E004E5" w:rsidP="00C8413F">
      <w:pPr>
        <w:jc w:val="center"/>
        <w:rPr>
          <w:b/>
          <w:bCs/>
          <w:color w:val="000000" w:themeColor="text1"/>
          <w:sz w:val="28"/>
          <w:szCs w:val="28"/>
          <w:lang w:val="en-US"/>
        </w:rPr>
      </w:pPr>
      <w:r w:rsidRPr="005315A3">
        <w:rPr>
          <w:b/>
          <w:bCs/>
          <w:color w:val="000000" w:themeColor="text1"/>
          <w:sz w:val="28"/>
          <w:szCs w:val="28"/>
          <w:lang w:val="en-US"/>
        </w:rPr>
        <w:t>2015</w:t>
      </w:r>
    </w:p>
    <w:p w:rsidR="00AA3272" w:rsidRPr="005315A3" w:rsidRDefault="00AA3272" w:rsidP="00C8413F">
      <w:pPr>
        <w:pStyle w:val="Title"/>
        <w:rPr>
          <w:color w:val="000000" w:themeColor="text1"/>
          <w:lang w:val="nb-NO"/>
        </w:rPr>
        <w:sectPr w:rsidR="00AA3272" w:rsidRPr="005315A3"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5315A3" w:rsidRDefault="00AA3272" w:rsidP="00C8413F">
      <w:pPr>
        <w:jc w:val="center"/>
        <w:rPr>
          <w:b/>
          <w:bCs/>
          <w:color w:val="000000" w:themeColor="text1"/>
          <w:lang w:val="id-ID"/>
        </w:rPr>
      </w:pPr>
      <w:r w:rsidRPr="005315A3">
        <w:rPr>
          <w:b/>
          <w:bCs/>
          <w:color w:val="000000" w:themeColor="text1"/>
          <w:lang w:val="nb-NO"/>
        </w:rPr>
        <w:lastRenderedPageBreak/>
        <w:t xml:space="preserve">BORANG </w:t>
      </w:r>
      <w:r w:rsidR="003D36B1" w:rsidRPr="005315A3">
        <w:rPr>
          <w:b/>
          <w:bCs/>
          <w:color w:val="000000" w:themeColor="text1"/>
          <w:lang w:val="nb-NO"/>
        </w:rPr>
        <w:t>PROGRAM</w:t>
      </w:r>
      <w:r w:rsidR="00A2550F" w:rsidRPr="005315A3">
        <w:rPr>
          <w:b/>
          <w:bCs/>
          <w:color w:val="000000" w:themeColor="text1"/>
          <w:lang w:val="nb-NO"/>
        </w:rPr>
        <w:t xml:space="preserve"> </w:t>
      </w:r>
      <w:r w:rsidR="00F51463" w:rsidRPr="005315A3">
        <w:rPr>
          <w:b/>
          <w:bCs/>
          <w:color w:val="000000" w:themeColor="text1"/>
          <w:lang w:val="nb-NO"/>
        </w:rPr>
        <w:t xml:space="preserve">PENDIDIKAN </w:t>
      </w:r>
      <w:r w:rsidR="00B1366E" w:rsidRPr="005315A3">
        <w:rPr>
          <w:b/>
          <w:bCs/>
          <w:color w:val="000000" w:themeColor="text1"/>
          <w:lang w:val="id-ID"/>
        </w:rPr>
        <w:t xml:space="preserve">DOKTER SPESIALIS </w:t>
      </w:r>
      <w:r w:rsidR="00497CC0" w:rsidRPr="005315A3">
        <w:rPr>
          <w:b/>
          <w:bCs/>
          <w:color w:val="000000" w:themeColor="text1"/>
          <w:lang w:val="id-ID"/>
        </w:rPr>
        <w:t>BEDAH TORAKS DAN KARDIOVASKULER</w:t>
      </w:r>
    </w:p>
    <w:p w:rsidR="00AA3272" w:rsidRPr="005315A3" w:rsidRDefault="00AA3272" w:rsidP="00C8413F">
      <w:pPr>
        <w:pStyle w:val="Title"/>
        <w:rPr>
          <w:color w:val="000000" w:themeColor="text1"/>
          <w:lang w:val="nb-NO"/>
        </w:rPr>
      </w:pPr>
    </w:p>
    <w:p w:rsidR="00AA3272" w:rsidRPr="005315A3" w:rsidRDefault="00AA3272" w:rsidP="00C8413F">
      <w:pPr>
        <w:pStyle w:val="Title"/>
        <w:rPr>
          <w:color w:val="000000" w:themeColor="text1"/>
          <w:sz w:val="32"/>
          <w:szCs w:val="32"/>
          <w:lang w:val="nb-NO"/>
        </w:rPr>
      </w:pPr>
      <w:r w:rsidRPr="005315A3">
        <w:rPr>
          <w:color w:val="000000" w:themeColor="text1"/>
          <w:sz w:val="32"/>
          <w:szCs w:val="32"/>
          <w:lang w:val="nb-NO"/>
        </w:rPr>
        <w:t>IDENTITAS PROGRAM STUDI</w:t>
      </w:r>
    </w:p>
    <w:p w:rsidR="00AA3272" w:rsidRPr="005315A3" w:rsidRDefault="00AA3272" w:rsidP="00C8413F">
      <w:pPr>
        <w:rPr>
          <w:b/>
          <w:bCs/>
          <w:color w:val="000000" w:themeColor="text1"/>
          <w:sz w:val="24"/>
          <w:szCs w:val="24"/>
          <w:lang w:val="nb-NO"/>
        </w:rPr>
      </w:pPr>
    </w:p>
    <w:p w:rsidR="00AA3272" w:rsidRPr="005315A3" w:rsidRDefault="00AA3272" w:rsidP="00C8413F">
      <w:pPr>
        <w:tabs>
          <w:tab w:val="left" w:pos="3060"/>
        </w:tabs>
        <w:rPr>
          <w:color w:val="000000" w:themeColor="text1"/>
          <w:lang w:val="nb-NO"/>
        </w:rPr>
      </w:pPr>
      <w:r w:rsidRPr="005315A3">
        <w:rPr>
          <w:color w:val="000000" w:themeColor="text1"/>
          <w:lang w:val="nb-NO"/>
        </w:rPr>
        <w:t>Fakultas</w:t>
      </w:r>
      <w:r w:rsidRPr="005315A3">
        <w:rPr>
          <w:color w:val="000000" w:themeColor="text1"/>
          <w:lang w:val="nb-NO"/>
        </w:rPr>
        <w:tab/>
        <w:t>:  .......................................................................</w:t>
      </w:r>
    </w:p>
    <w:p w:rsidR="00AA3272" w:rsidRPr="005315A3" w:rsidRDefault="00AA3272" w:rsidP="00C8413F">
      <w:pPr>
        <w:tabs>
          <w:tab w:val="left" w:pos="3060"/>
        </w:tabs>
        <w:rPr>
          <w:color w:val="000000" w:themeColor="text1"/>
          <w:lang w:val="nb-NO"/>
        </w:rPr>
      </w:pPr>
    </w:p>
    <w:p w:rsidR="00AA3272" w:rsidRPr="005315A3" w:rsidRDefault="00AA3272" w:rsidP="00C8413F">
      <w:pPr>
        <w:tabs>
          <w:tab w:val="left" w:pos="3060"/>
        </w:tabs>
        <w:rPr>
          <w:color w:val="000000" w:themeColor="text1"/>
          <w:lang w:val="nb-NO"/>
        </w:rPr>
      </w:pPr>
      <w:r w:rsidRPr="005315A3">
        <w:rPr>
          <w:color w:val="000000" w:themeColor="text1"/>
          <w:lang w:val="nb-NO"/>
        </w:rPr>
        <w:t>Perguruan Tinggi</w:t>
      </w:r>
      <w:r w:rsidRPr="005315A3">
        <w:rPr>
          <w:color w:val="000000" w:themeColor="text1"/>
          <w:lang w:val="nb-NO"/>
        </w:rPr>
        <w:tab/>
        <w:t>:  .......................................................................</w:t>
      </w:r>
    </w:p>
    <w:p w:rsidR="00AA3272" w:rsidRPr="005315A3" w:rsidRDefault="00AA3272" w:rsidP="00C8413F">
      <w:pPr>
        <w:tabs>
          <w:tab w:val="left" w:pos="3060"/>
        </w:tabs>
        <w:rPr>
          <w:color w:val="000000" w:themeColor="text1"/>
          <w:lang w:val="nb-NO"/>
        </w:rPr>
      </w:pPr>
    </w:p>
    <w:p w:rsidR="00AA3272" w:rsidRPr="005315A3" w:rsidRDefault="00193409" w:rsidP="00C8413F">
      <w:pPr>
        <w:tabs>
          <w:tab w:val="left" w:pos="3060"/>
        </w:tabs>
        <w:rPr>
          <w:color w:val="000000" w:themeColor="text1"/>
          <w:lang w:val="nb-NO"/>
        </w:rPr>
      </w:pPr>
      <w:r w:rsidRPr="005315A3">
        <w:rPr>
          <w:color w:val="000000" w:themeColor="text1"/>
          <w:lang w:val="nb-NO"/>
        </w:rPr>
        <w:t>Nomor SK P</w:t>
      </w:r>
      <w:r w:rsidR="00AA3272" w:rsidRPr="005315A3">
        <w:rPr>
          <w:color w:val="000000" w:themeColor="text1"/>
          <w:lang w:val="nb-NO"/>
        </w:rPr>
        <w:t>endirian PS (*)</w:t>
      </w:r>
      <w:r w:rsidR="00AA3272" w:rsidRPr="005315A3">
        <w:rPr>
          <w:color w:val="000000" w:themeColor="text1"/>
          <w:lang w:val="nb-NO"/>
        </w:rPr>
        <w:tab/>
        <w:t>:  .......................................................................</w:t>
      </w:r>
    </w:p>
    <w:p w:rsidR="00AA3272" w:rsidRPr="005315A3" w:rsidRDefault="00AA3272" w:rsidP="00C8413F">
      <w:pPr>
        <w:tabs>
          <w:tab w:val="left" w:pos="3060"/>
        </w:tabs>
        <w:rPr>
          <w:color w:val="000000" w:themeColor="text1"/>
          <w:lang w:val="nb-NO"/>
        </w:rPr>
      </w:pPr>
    </w:p>
    <w:p w:rsidR="00AA3272" w:rsidRPr="005315A3" w:rsidRDefault="00193409" w:rsidP="00C8413F">
      <w:pPr>
        <w:tabs>
          <w:tab w:val="left" w:pos="3060"/>
        </w:tabs>
        <w:rPr>
          <w:color w:val="000000" w:themeColor="text1"/>
          <w:lang w:val="nb-NO"/>
        </w:rPr>
      </w:pPr>
      <w:r w:rsidRPr="005315A3">
        <w:rPr>
          <w:color w:val="000000" w:themeColor="text1"/>
          <w:lang w:val="nb-NO"/>
        </w:rPr>
        <w:t>Tanggal SK P</w:t>
      </w:r>
      <w:r w:rsidR="00AA3272" w:rsidRPr="005315A3">
        <w:rPr>
          <w:color w:val="000000" w:themeColor="text1"/>
          <w:lang w:val="nb-NO"/>
        </w:rPr>
        <w:t>endirian PS</w:t>
      </w:r>
      <w:r w:rsidR="00AA3272" w:rsidRPr="005315A3">
        <w:rPr>
          <w:color w:val="000000" w:themeColor="text1"/>
          <w:lang w:val="nb-NO"/>
        </w:rPr>
        <w:tab/>
        <w:t>:  .......................................................................</w:t>
      </w:r>
      <w:r w:rsidR="00AA3272" w:rsidRPr="005315A3">
        <w:rPr>
          <w:color w:val="000000" w:themeColor="text1"/>
          <w:lang w:val="nb-NO"/>
        </w:rPr>
        <w:tab/>
      </w:r>
      <w:r w:rsidR="00AA3272" w:rsidRPr="005315A3">
        <w:rPr>
          <w:color w:val="000000" w:themeColor="text1"/>
          <w:lang w:val="nb-NO"/>
        </w:rPr>
        <w:tab/>
      </w:r>
    </w:p>
    <w:p w:rsidR="00AA3272" w:rsidRPr="005315A3" w:rsidRDefault="00AA3272" w:rsidP="00C8413F">
      <w:pPr>
        <w:tabs>
          <w:tab w:val="left" w:pos="3060"/>
        </w:tabs>
        <w:rPr>
          <w:color w:val="000000" w:themeColor="text1"/>
          <w:lang w:val="nb-NO"/>
        </w:rPr>
      </w:pPr>
    </w:p>
    <w:p w:rsidR="00AA3272" w:rsidRPr="005315A3" w:rsidRDefault="00AA3272" w:rsidP="00C8413F">
      <w:pPr>
        <w:tabs>
          <w:tab w:val="left" w:pos="3060"/>
        </w:tabs>
        <w:rPr>
          <w:color w:val="000000" w:themeColor="text1"/>
          <w:lang w:val="nb-NO"/>
        </w:rPr>
      </w:pPr>
      <w:r w:rsidRPr="005315A3">
        <w:rPr>
          <w:color w:val="000000" w:themeColor="text1"/>
          <w:lang w:val="nb-NO"/>
        </w:rPr>
        <w:t xml:space="preserve">Pejabat Penandatangan </w:t>
      </w:r>
    </w:p>
    <w:p w:rsidR="00AA3272" w:rsidRPr="005315A3" w:rsidRDefault="00AA3272" w:rsidP="00C8413F">
      <w:pPr>
        <w:tabs>
          <w:tab w:val="left" w:pos="3060"/>
        </w:tabs>
        <w:rPr>
          <w:color w:val="000000" w:themeColor="text1"/>
          <w:lang w:val="nb-NO"/>
        </w:rPr>
      </w:pPr>
      <w:r w:rsidRPr="005315A3">
        <w:rPr>
          <w:color w:val="000000" w:themeColor="text1"/>
          <w:lang w:val="nb-NO"/>
        </w:rPr>
        <w:t>SK Pendirian PS</w:t>
      </w:r>
      <w:r w:rsidRPr="005315A3">
        <w:rPr>
          <w:color w:val="000000" w:themeColor="text1"/>
          <w:lang w:val="nb-NO"/>
        </w:rPr>
        <w:tab/>
        <w:t>:  .......................................................................</w:t>
      </w:r>
    </w:p>
    <w:p w:rsidR="00AA3272" w:rsidRPr="005315A3" w:rsidRDefault="00AA3272" w:rsidP="00C8413F">
      <w:pPr>
        <w:tabs>
          <w:tab w:val="left" w:pos="3060"/>
        </w:tabs>
        <w:rPr>
          <w:color w:val="000000" w:themeColor="text1"/>
          <w:lang w:val="nb-NO"/>
        </w:rPr>
      </w:pPr>
    </w:p>
    <w:p w:rsidR="00AA3272" w:rsidRPr="005315A3" w:rsidRDefault="00AA3272" w:rsidP="00C8413F">
      <w:pPr>
        <w:tabs>
          <w:tab w:val="left" w:pos="3060"/>
        </w:tabs>
        <w:rPr>
          <w:color w:val="000000" w:themeColor="text1"/>
          <w:lang w:val="nb-NO"/>
        </w:rPr>
      </w:pPr>
      <w:r w:rsidRPr="005315A3">
        <w:rPr>
          <w:color w:val="000000" w:themeColor="text1"/>
          <w:lang w:val="nb-NO"/>
        </w:rPr>
        <w:t>Bulan &amp; Tahun Dimulainya</w:t>
      </w:r>
    </w:p>
    <w:p w:rsidR="00AA3272" w:rsidRPr="005315A3" w:rsidRDefault="00AA3272" w:rsidP="00C8413F">
      <w:pPr>
        <w:tabs>
          <w:tab w:val="left" w:pos="3060"/>
        </w:tabs>
        <w:rPr>
          <w:color w:val="000000" w:themeColor="text1"/>
          <w:lang w:val="nb-NO"/>
        </w:rPr>
      </w:pPr>
      <w:r w:rsidRPr="005315A3">
        <w:rPr>
          <w:color w:val="000000" w:themeColor="text1"/>
          <w:lang w:val="nb-NO"/>
        </w:rPr>
        <w:t>Penyelenggaraan PS</w:t>
      </w:r>
      <w:r w:rsidRPr="005315A3">
        <w:rPr>
          <w:color w:val="000000" w:themeColor="text1"/>
          <w:lang w:val="nb-NO"/>
        </w:rPr>
        <w:tab/>
        <w:t>:  .......................................................................</w:t>
      </w:r>
    </w:p>
    <w:p w:rsidR="00AA3272" w:rsidRPr="005315A3" w:rsidRDefault="00AA3272" w:rsidP="00C8413F">
      <w:pPr>
        <w:pStyle w:val="BodyText"/>
        <w:tabs>
          <w:tab w:val="left" w:pos="3060"/>
        </w:tabs>
        <w:spacing w:line="240" w:lineRule="auto"/>
        <w:rPr>
          <w:color w:val="000000" w:themeColor="text1"/>
          <w:sz w:val="22"/>
          <w:szCs w:val="22"/>
          <w:lang w:val="nb-NO"/>
        </w:rPr>
      </w:pPr>
    </w:p>
    <w:p w:rsidR="00AA3272" w:rsidRPr="005315A3" w:rsidRDefault="00AA3272" w:rsidP="00C8413F">
      <w:pPr>
        <w:pStyle w:val="BodyText"/>
        <w:tabs>
          <w:tab w:val="left" w:pos="3060"/>
        </w:tabs>
        <w:spacing w:line="240" w:lineRule="auto"/>
        <w:rPr>
          <w:color w:val="000000" w:themeColor="text1"/>
          <w:sz w:val="22"/>
          <w:szCs w:val="22"/>
          <w:lang w:val="nb-NO"/>
        </w:rPr>
      </w:pPr>
      <w:r w:rsidRPr="005315A3">
        <w:rPr>
          <w:color w:val="000000" w:themeColor="text1"/>
          <w:sz w:val="22"/>
          <w:szCs w:val="22"/>
          <w:lang w:val="nb-NO"/>
        </w:rPr>
        <w:t xml:space="preserve">Nomor SK Izin Operasional (*) </w:t>
      </w:r>
      <w:r w:rsidRPr="005315A3">
        <w:rPr>
          <w:color w:val="000000" w:themeColor="text1"/>
          <w:sz w:val="22"/>
          <w:szCs w:val="22"/>
          <w:lang w:val="nb-NO"/>
        </w:rPr>
        <w:tab/>
      </w:r>
      <w:r w:rsidRPr="005315A3">
        <w:rPr>
          <w:color w:val="000000" w:themeColor="text1"/>
          <w:lang w:val="nb-NO"/>
        </w:rPr>
        <w:t>:  ..............................................................</w:t>
      </w:r>
    </w:p>
    <w:p w:rsidR="00AA3272" w:rsidRPr="005315A3" w:rsidRDefault="00AA3272" w:rsidP="00C8413F">
      <w:pPr>
        <w:tabs>
          <w:tab w:val="left" w:pos="3060"/>
        </w:tabs>
        <w:rPr>
          <w:color w:val="000000" w:themeColor="text1"/>
          <w:lang w:val="nb-NO"/>
        </w:rPr>
      </w:pPr>
    </w:p>
    <w:p w:rsidR="00AA3272" w:rsidRPr="005315A3" w:rsidRDefault="00AA3272" w:rsidP="00C8413F">
      <w:pPr>
        <w:tabs>
          <w:tab w:val="left" w:pos="3060"/>
        </w:tabs>
        <w:rPr>
          <w:color w:val="000000" w:themeColor="text1"/>
          <w:lang w:val="nb-NO"/>
        </w:rPr>
      </w:pPr>
      <w:r w:rsidRPr="005315A3">
        <w:rPr>
          <w:color w:val="000000" w:themeColor="text1"/>
          <w:lang w:val="nb-NO"/>
        </w:rPr>
        <w:t>Tanggal SK Izin Operasional</w:t>
      </w:r>
      <w:r w:rsidRPr="005315A3">
        <w:rPr>
          <w:color w:val="000000" w:themeColor="text1"/>
          <w:lang w:val="nb-NO"/>
        </w:rPr>
        <w:tab/>
        <w:t>:  .......................................................................</w:t>
      </w:r>
      <w:r w:rsidRPr="005315A3">
        <w:rPr>
          <w:color w:val="000000" w:themeColor="text1"/>
          <w:lang w:val="nb-NO"/>
        </w:rPr>
        <w:tab/>
      </w:r>
    </w:p>
    <w:p w:rsidR="00AA3272" w:rsidRPr="005315A3" w:rsidRDefault="00AA3272" w:rsidP="00C8413F">
      <w:pPr>
        <w:pStyle w:val="BodyText"/>
        <w:tabs>
          <w:tab w:val="left" w:pos="3060"/>
        </w:tabs>
        <w:spacing w:line="240" w:lineRule="auto"/>
        <w:rPr>
          <w:color w:val="000000" w:themeColor="text1"/>
          <w:sz w:val="22"/>
          <w:szCs w:val="22"/>
          <w:lang w:val="nb-NO"/>
        </w:rPr>
      </w:pPr>
    </w:p>
    <w:p w:rsidR="00AA3272" w:rsidRPr="005315A3" w:rsidRDefault="00AA3272" w:rsidP="00C8413F">
      <w:pPr>
        <w:pStyle w:val="BodyText"/>
        <w:tabs>
          <w:tab w:val="left" w:pos="3060"/>
        </w:tabs>
        <w:spacing w:line="240" w:lineRule="auto"/>
        <w:rPr>
          <w:color w:val="000000" w:themeColor="text1"/>
          <w:sz w:val="22"/>
          <w:szCs w:val="22"/>
          <w:lang w:val="nb-NO"/>
        </w:rPr>
      </w:pPr>
      <w:r w:rsidRPr="005315A3">
        <w:rPr>
          <w:color w:val="000000" w:themeColor="text1"/>
          <w:sz w:val="22"/>
          <w:szCs w:val="22"/>
          <w:lang w:val="nb-NO"/>
        </w:rPr>
        <w:t>Alamat PS</w:t>
      </w:r>
      <w:r w:rsidRPr="005315A3">
        <w:rPr>
          <w:color w:val="000000" w:themeColor="text1"/>
          <w:sz w:val="22"/>
          <w:szCs w:val="22"/>
          <w:lang w:val="nb-NO"/>
        </w:rPr>
        <w:tab/>
        <w:t>:  .......................................................................</w:t>
      </w:r>
    </w:p>
    <w:p w:rsidR="00AA3272" w:rsidRPr="005315A3" w:rsidRDefault="00AA3272" w:rsidP="00C8413F">
      <w:pPr>
        <w:ind w:left="3240"/>
        <w:rPr>
          <w:color w:val="000000" w:themeColor="text1"/>
          <w:lang w:val="nb-NO"/>
        </w:rPr>
      </w:pPr>
      <w:r w:rsidRPr="005315A3">
        <w:rPr>
          <w:color w:val="000000" w:themeColor="text1"/>
          <w:lang w:val="nb-NO"/>
        </w:rPr>
        <w:tab/>
      </w:r>
      <w:r w:rsidRPr="005315A3">
        <w:rPr>
          <w:color w:val="000000" w:themeColor="text1"/>
          <w:lang w:val="nb-NO"/>
        </w:rPr>
        <w:tab/>
      </w:r>
      <w:r w:rsidRPr="005315A3">
        <w:rPr>
          <w:color w:val="000000" w:themeColor="text1"/>
          <w:lang w:val="nb-NO"/>
        </w:rPr>
        <w:tab/>
      </w:r>
      <w:r w:rsidRPr="005315A3">
        <w:rPr>
          <w:color w:val="000000" w:themeColor="text1"/>
          <w:lang w:val="nb-NO"/>
        </w:rPr>
        <w:tab/>
        <w:t xml:space="preserve">      .......................................................................</w:t>
      </w:r>
    </w:p>
    <w:p w:rsidR="00AA3272" w:rsidRPr="005315A3" w:rsidRDefault="00AA3272" w:rsidP="00C8413F">
      <w:pPr>
        <w:tabs>
          <w:tab w:val="left" w:pos="3060"/>
        </w:tabs>
        <w:rPr>
          <w:color w:val="000000" w:themeColor="text1"/>
          <w:lang w:val="nb-NO"/>
        </w:rPr>
      </w:pPr>
    </w:p>
    <w:p w:rsidR="00AA3272" w:rsidRPr="005315A3" w:rsidRDefault="00AA3272" w:rsidP="00C8413F">
      <w:pPr>
        <w:ind w:left="3240"/>
        <w:rPr>
          <w:color w:val="000000" w:themeColor="text1"/>
          <w:lang w:val="nb-NO"/>
        </w:rPr>
      </w:pPr>
      <w:r w:rsidRPr="005315A3">
        <w:rPr>
          <w:color w:val="000000" w:themeColor="text1"/>
          <w:lang w:val="nb-NO"/>
        </w:rPr>
        <w:t>.......................................................................</w:t>
      </w:r>
    </w:p>
    <w:p w:rsidR="00AA3272" w:rsidRPr="005315A3" w:rsidRDefault="00AA3272" w:rsidP="00C8413F">
      <w:pPr>
        <w:tabs>
          <w:tab w:val="left" w:pos="3060"/>
        </w:tabs>
        <w:rPr>
          <w:color w:val="000000" w:themeColor="text1"/>
          <w:lang w:val="nb-NO"/>
        </w:rPr>
      </w:pPr>
    </w:p>
    <w:p w:rsidR="00AA3272" w:rsidRPr="005315A3" w:rsidRDefault="00AA3272" w:rsidP="00C8413F">
      <w:pPr>
        <w:tabs>
          <w:tab w:val="left" w:pos="3060"/>
        </w:tabs>
        <w:rPr>
          <w:color w:val="000000" w:themeColor="text1"/>
          <w:lang w:val="nb-NO"/>
        </w:rPr>
      </w:pPr>
      <w:r w:rsidRPr="005315A3">
        <w:rPr>
          <w:color w:val="000000" w:themeColor="text1"/>
          <w:lang w:val="nb-NO"/>
        </w:rPr>
        <w:t>No</w:t>
      </w:r>
      <w:r w:rsidR="009374AE" w:rsidRPr="005315A3">
        <w:rPr>
          <w:color w:val="000000" w:themeColor="text1"/>
          <w:lang w:val="id-ID"/>
        </w:rPr>
        <w:t>mor</w:t>
      </w:r>
      <w:r w:rsidRPr="005315A3">
        <w:rPr>
          <w:color w:val="000000" w:themeColor="text1"/>
          <w:lang w:val="nb-NO"/>
        </w:rPr>
        <w:t xml:space="preserve"> Telepon PS</w:t>
      </w:r>
      <w:r w:rsidRPr="005315A3">
        <w:rPr>
          <w:color w:val="000000" w:themeColor="text1"/>
          <w:lang w:val="nb-NO"/>
        </w:rPr>
        <w:tab/>
        <w:t>:  .......................................................................</w:t>
      </w:r>
    </w:p>
    <w:p w:rsidR="00AA3272" w:rsidRPr="005315A3" w:rsidRDefault="00AA3272" w:rsidP="00C8413F">
      <w:pPr>
        <w:tabs>
          <w:tab w:val="left" w:pos="3060"/>
        </w:tabs>
        <w:rPr>
          <w:color w:val="000000" w:themeColor="text1"/>
          <w:lang w:val="nb-NO"/>
        </w:rPr>
      </w:pPr>
    </w:p>
    <w:p w:rsidR="00AA3272" w:rsidRPr="005315A3" w:rsidRDefault="00AA3272" w:rsidP="00C8413F">
      <w:pPr>
        <w:tabs>
          <w:tab w:val="left" w:pos="3060"/>
        </w:tabs>
        <w:rPr>
          <w:color w:val="000000" w:themeColor="text1"/>
          <w:lang w:val="nb-NO"/>
        </w:rPr>
      </w:pPr>
      <w:r w:rsidRPr="005315A3">
        <w:rPr>
          <w:color w:val="000000" w:themeColor="text1"/>
          <w:lang w:val="nb-NO"/>
        </w:rPr>
        <w:t>No</w:t>
      </w:r>
      <w:r w:rsidR="009374AE" w:rsidRPr="005315A3">
        <w:rPr>
          <w:color w:val="000000" w:themeColor="text1"/>
          <w:lang w:val="id-ID"/>
        </w:rPr>
        <w:t>mor</w:t>
      </w:r>
      <w:r w:rsidRPr="005315A3">
        <w:rPr>
          <w:color w:val="000000" w:themeColor="text1"/>
          <w:lang w:val="nb-NO"/>
        </w:rPr>
        <w:t xml:space="preserve"> Faksimili PS</w:t>
      </w:r>
      <w:r w:rsidRPr="005315A3">
        <w:rPr>
          <w:color w:val="000000" w:themeColor="text1"/>
          <w:lang w:val="nb-NO"/>
        </w:rPr>
        <w:tab/>
        <w:t>:  .......................................................................</w:t>
      </w:r>
    </w:p>
    <w:p w:rsidR="00AA3272" w:rsidRPr="005315A3" w:rsidRDefault="00AA3272" w:rsidP="00C8413F">
      <w:pPr>
        <w:tabs>
          <w:tab w:val="left" w:pos="3060"/>
        </w:tabs>
        <w:rPr>
          <w:color w:val="000000" w:themeColor="text1"/>
          <w:lang w:val="nb-NO"/>
        </w:rPr>
      </w:pPr>
    </w:p>
    <w:p w:rsidR="00AA3272" w:rsidRPr="005315A3" w:rsidRDefault="00AA3272" w:rsidP="00C8413F">
      <w:pPr>
        <w:tabs>
          <w:tab w:val="left" w:pos="3060"/>
        </w:tabs>
        <w:rPr>
          <w:color w:val="000000" w:themeColor="text1"/>
          <w:sz w:val="24"/>
          <w:szCs w:val="24"/>
        </w:rPr>
      </w:pPr>
      <w:r w:rsidRPr="005315A3">
        <w:rPr>
          <w:i/>
          <w:iCs/>
          <w:color w:val="000000" w:themeColor="text1"/>
        </w:rPr>
        <w:t>Homepage</w:t>
      </w:r>
      <w:r w:rsidRPr="005315A3">
        <w:rPr>
          <w:color w:val="000000" w:themeColor="text1"/>
        </w:rPr>
        <w:t xml:space="preserve"> dan </w:t>
      </w:r>
      <w:r w:rsidRPr="005315A3">
        <w:rPr>
          <w:i/>
          <w:iCs/>
          <w:color w:val="000000" w:themeColor="text1"/>
        </w:rPr>
        <w:t>E-mail</w:t>
      </w:r>
      <w:r w:rsidRPr="005315A3">
        <w:rPr>
          <w:color w:val="000000" w:themeColor="text1"/>
        </w:rPr>
        <w:t xml:space="preserve"> PS</w:t>
      </w:r>
      <w:r w:rsidRPr="005315A3">
        <w:rPr>
          <w:color w:val="000000" w:themeColor="text1"/>
        </w:rPr>
        <w:tab/>
        <w:t>:  .......................................................................</w:t>
      </w:r>
    </w:p>
    <w:p w:rsidR="00AA3272" w:rsidRPr="005315A3" w:rsidRDefault="00AA3272" w:rsidP="00C8413F">
      <w:pPr>
        <w:rPr>
          <w:color w:val="000000" w:themeColor="text1"/>
          <w:sz w:val="24"/>
          <w:szCs w:val="24"/>
        </w:rPr>
      </w:pPr>
    </w:p>
    <w:p w:rsidR="00AA3272" w:rsidRPr="005315A3" w:rsidRDefault="00AA3272" w:rsidP="00C8413F">
      <w:pPr>
        <w:pStyle w:val="Header"/>
        <w:tabs>
          <w:tab w:val="clear" w:pos="4320"/>
          <w:tab w:val="clear" w:pos="8640"/>
        </w:tabs>
        <w:rPr>
          <w:color w:val="000000" w:themeColor="text1"/>
        </w:rPr>
      </w:pPr>
      <w:r w:rsidRPr="005315A3">
        <w:rPr>
          <w:color w:val="000000" w:themeColor="text1"/>
        </w:rPr>
        <w:t>(*) : Lampirkan fotokopi SK terakhir</w:t>
      </w:r>
    </w:p>
    <w:p w:rsidR="00AA3272" w:rsidRPr="005315A3" w:rsidRDefault="00AA3272" w:rsidP="00C8413F">
      <w:pPr>
        <w:rPr>
          <w:color w:val="000000" w:themeColor="text1"/>
          <w:sz w:val="24"/>
          <w:szCs w:val="24"/>
        </w:rPr>
      </w:pPr>
    </w:p>
    <w:p w:rsidR="00AA3272" w:rsidRPr="005315A3" w:rsidRDefault="00AA3272" w:rsidP="00C8413F">
      <w:pPr>
        <w:pStyle w:val="Header"/>
        <w:tabs>
          <w:tab w:val="clear" w:pos="4320"/>
          <w:tab w:val="clear" w:pos="8640"/>
        </w:tabs>
        <w:rPr>
          <w:color w:val="000000" w:themeColor="text1"/>
          <w:lang w:val="nb-NO"/>
        </w:rPr>
      </w:pPr>
      <w:r w:rsidRPr="005315A3">
        <w:rPr>
          <w:color w:val="000000" w:themeColor="text1"/>
          <w:lang w:val="nb-NO"/>
        </w:rPr>
        <w:br w:type="page"/>
      </w:r>
    </w:p>
    <w:p w:rsidR="00AA3272" w:rsidRPr="005315A3" w:rsidRDefault="00AA3272" w:rsidP="00C8413F">
      <w:pPr>
        <w:jc w:val="center"/>
        <w:rPr>
          <w:b/>
          <w:bCs/>
          <w:color w:val="000000" w:themeColor="text1"/>
          <w:sz w:val="24"/>
          <w:szCs w:val="24"/>
          <w:lang w:val="nb-NO"/>
        </w:rPr>
      </w:pPr>
      <w:r w:rsidRPr="005315A3">
        <w:rPr>
          <w:b/>
          <w:bCs/>
          <w:color w:val="000000" w:themeColor="text1"/>
          <w:sz w:val="26"/>
          <w:szCs w:val="26"/>
          <w:lang w:val="nb-NO"/>
        </w:rPr>
        <w:lastRenderedPageBreak/>
        <w:t>IDENTITAS PENGISI BORANG PROGRAM STUDI</w:t>
      </w:r>
    </w:p>
    <w:p w:rsidR="00AA3272" w:rsidRPr="005315A3" w:rsidRDefault="00AA3272" w:rsidP="00C8413F">
      <w:pPr>
        <w:jc w:val="center"/>
        <w:rPr>
          <w:color w:val="000000" w:themeColor="text1"/>
          <w:sz w:val="24"/>
          <w:szCs w:val="24"/>
          <w:lang w:val="nb-NO"/>
        </w:rPr>
      </w:pPr>
    </w:p>
    <w:p w:rsidR="00AA3272" w:rsidRPr="005315A3" w:rsidRDefault="00AA3272" w:rsidP="00C8413F">
      <w:pPr>
        <w:rPr>
          <w:color w:val="000000" w:themeColor="text1"/>
          <w:lang w:val="es-ES"/>
        </w:rPr>
      </w:pPr>
      <w:r w:rsidRPr="005315A3">
        <w:rPr>
          <w:color w:val="000000" w:themeColor="text1"/>
          <w:lang w:val="es-ES"/>
        </w:rPr>
        <w:t>Nama</w:t>
      </w:r>
      <w:r w:rsidRPr="005315A3">
        <w:rPr>
          <w:color w:val="000000" w:themeColor="text1"/>
          <w:lang w:val="es-ES"/>
        </w:rPr>
        <w:tab/>
      </w:r>
      <w:r w:rsidRPr="005315A3">
        <w:rPr>
          <w:color w:val="000000" w:themeColor="text1"/>
          <w:lang w:val="es-ES"/>
        </w:rPr>
        <w:tab/>
      </w:r>
      <w:r w:rsidRPr="005315A3">
        <w:rPr>
          <w:color w:val="000000" w:themeColor="text1"/>
          <w:lang w:val="es-ES"/>
        </w:rPr>
        <w:tab/>
      </w:r>
      <w:r w:rsidRPr="005315A3">
        <w:rPr>
          <w:color w:val="000000" w:themeColor="text1"/>
          <w:lang w:val="es-ES"/>
        </w:rPr>
        <w:tab/>
        <w:t>:  ......................................................................</w:t>
      </w:r>
    </w:p>
    <w:p w:rsidR="00AA3272" w:rsidRPr="005315A3" w:rsidRDefault="00AA3272" w:rsidP="00C8413F">
      <w:pPr>
        <w:rPr>
          <w:color w:val="000000" w:themeColor="text1"/>
          <w:lang w:val="es-ES"/>
        </w:rPr>
      </w:pPr>
      <w:r w:rsidRPr="005315A3">
        <w:rPr>
          <w:color w:val="000000" w:themeColor="text1"/>
          <w:lang w:val="es-ES"/>
        </w:rPr>
        <w:t>NIDN</w:t>
      </w:r>
      <w:r w:rsidRPr="005315A3">
        <w:rPr>
          <w:color w:val="000000" w:themeColor="text1"/>
          <w:lang w:val="es-ES"/>
        </w:rPr>
        <w:tab/>
      </w:r>
      <w:r w:rsidRPr="005315A3">
        <w:rPr>
          <w:color w:val="000000" w:themeColor="text1"/>
          <w:lang w:val="es-ES"/>
        </w:rPr>
        <w:tab/>
      </w:r>
      <w:r w:rsidRPr="005315A3">
        <w:rPr>
          <w:color w:val="000000" w:themeColor="text1"/>
          <w:lang w:val="es-ES"/>
        </w:rPr>
        <w:tab/>
      </w:r>
      <w:r w:rsidRPr="005315A3">
        <w:rPr>
          <w:color w:val="000000" w:themeColor="text1"/>
          <w:lang w:val="es-ES"/>
        </w:rPr>
        <w:tab/>
        <w:t>:  ......................................................................</w:t>
      </w:r>
    </w:p>
    <w:p w:rsidR="00AA3272" w:rsidRPr="005315A3" w:rsidRDefault="00AA3272" w:rsidP="00C8413F">
      <w:pPr>
        <w:rPr>
          <w:color w:val="000000" w:themeColor="text1"/>
          <w:lang w:val="es-ES"/>
        </w:rPr>
      </w:pPr>
      <w:r w:rsidRPr="005315A3">
        <w:rPr>
          <w:color w:val="000000" w:themeColor="text1"/>
          <w:lang w:val="es-ES"/>
        </w:rPr>
        <w:t>Jabatan</w:t>
      </w:r>
      <w:r w:rsidRPr="005315A3">
        <w:rPr>
          <w:color w:val="000000" w:themeColor="text1"/>
          <w:lang w:val="es-ES"/>
        </w:rPr>
        <w:tab/>
      </w:r>
      <w:r w:rsidRPr="005315A3">
        <w:rPr>
          <w:color w:val="000000" w:themeColor="text1"/>
          <w:lang w:val="es-ES"/>
        </w:rPr>
        <w:tab/>
      </w:r>
      <w:r w:rsidRPr="005315A3">
        <w:rPr>
          <w:color w:val="000000" w:themeColor="text1"/>
          <w:lang w:val="es-ES"/>
        </w:rPr>
        <w:tab/>
        <w:t>:  ......................................................................</w:t>
      </w:r>
    </w:p>
    <w:p w:rsidR="00AA3272" w:rsidRPr="005315A3" w:rsidRDefault="002A645A" w:rsidP="00C8413F">
      <w:pPr>
        <w:rPr>
          <w:color w:val="000000" w:themeColor="text1"/>
          <w:sz w:val="32"/>
          <w:szCs w:val="32"/>
          <w:lang w:val="es-ES"/>
        </w:rPr>
      </w:pPr>
      <w:r w:rsidRPr="005315A3">
        <w:rPr>
          <w:noProof/>
          <w:color w:val="000000" w:themeColor="text1"/>
          <w:lang w:val="en-US"/>
        </w:rPr>
        <mc:AlternateContent>
          <mc:Choice Requires="wps">
            <w:drawing>
              <wp:anchor distT="0" distB="0" distL="114300" distR="114300" simplePos="0" relativeHeight="251653632" behindDoc="0" locked="0" layoutInCell="1" allowOverlap="1" wp14:anchorId="45870408" wp14:editId="67B276C7">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5D21EA9"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5315A3">
        <w:rPr>
          <w:color w:val="000000" w:themeColor="text1"/>
          <w:lang w:val="es-ES"/>
        </w:rPr>
        <w:t>Tanggal Pengisian</w:t>
      </w:r>
      <w:r w:rsidR="00AA3272" w:rsidRPr="005315A3">
        <w:rPr>
          <w:color w:val="000000" w:themeColor="text1"/>
          <w:lang w:val="es-ES"/>
        </w:rPr>
        <w:tab/>
      </w:r>
      <w:r w:rsidR="00AA3272" w:rsidRPr="005315A3">
        <w:rPr>
          <w:color w:val="000000" w:themeColor="text1"/>
          <w:lang w:val="es-ES"/>
        </w:rPr>
        <w:tab/>
        <w:t xml:space="preserve">:  </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lang w:val="es-ES"/>
        </w:rPr>
        <w:t>-</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lang w:val="es-ES"/>
        </w:rPr>
        <w:t>-</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rPr>
        <w:sym w:font="Symbol" w:char="F096"/>
      </w:r>
    </w:p>
    <w:p w:rsidR="00AA3272" w:rsidRPr="005315A3" w:rsidRDefault="00AA3272" w:rsidP="00C8413F">
      <w:pPr>
        <w:rPr>
          <w:color w:val="000000" w:themeColor="text1"/>
          <w:lang w:val="es-ES"/>
        </w:rPr>
      </w:pPr>
      <w:r w:rsidRPr="005315A3">
        <w:rPr>
          <w:color w:val="000000" w:themeColor="text1"/>
          <w:lang w:val="es-ES"/>
        </w:rPr>
        <w:t>Tanda Tangan</w:t>
      </w:r>
      <w:r w:rsidRPr="005315A3">
        <w:rPr>
          <w:color w:val="000000" w:themeColor="text1"/>
          <w:lang w:val="es-ES"/>
        </w:rPr>
        <w:tab/>
      </w:r>
      <w:r w:rsidRPr="005315A3">
        <w:rPr>
          <w:color w:val="000000" w:themeColor="text1"/>
          <w:lang w:val="es-ES"/>
        </w:rPr>
        <w:tab/>
        <w:t xml:space="preserve">:  </w:t>
      </w:r>
    </w:p>
    <w:p w:rsidR="00AA3272" w:rsidRPr="005315A3" w:rsidRDefault="00AA3272" w:rsidP="00C8413F">
      <w:pPr>
        <w:rPr>
          <w:color w:val="000000" w:themeColor="text1"/>
          <w:sz w:val="24"/>
          <w:szCs w:val="24"/>
          <w:lang w:val="es-ES"/>
        </w:rPr>
      </w:pPr>
    </w:p>
    <w:p w:rsidR="00AA3272" w:rsidRPr="005315A3" w:rsidRDefault="00AA3272" w:rsidP="00C8413F">
      <w:pPr>
        <w:rPr>
          <w:color w:val="000000" w:themeColor="text1"/>
          <w:sz w:val="24"/>
          <w:szCs w:val="24"/>
          <w:lang w:val="es-ES"/>
        </w:rPr>
      </w:pPr>
    </w:p>
    <w:p w:rsidR="00AA3272" w:rsidRPr="005315A3" w:rsidRDefault="00AA3272" w:rsidP="00C8413F">
      <w:pPr>
        <w:rPr>
          <w:color w:val="000000" w:themeColor="text1"/>
          <w:lang w:val="fi-FI"/>
        </w:rPr>
      </w:pPr>
      <w:r w:rsidRPr="005315A3">
        <w:rPr>
          <w:color w:val="000000" w:themeColor="text1"/>
          <w:lang w:val="fi-FI"/>
        </w:rPr>
        <w:t>Nama</w:t>
      </w:r>
      <w:r w:rsidRPr="005315A3">
        <w:rPr>
          <w:color w:val="000000" w:themeColor="text1"/>
          <w:lang w:val="fi-FI"/>
        </w:rPr>
        <w:tab/>
      </w:r>
      <w:r w:rsidRPr="005315A3">
        <w:rPr>
          <w:color w:val="000000" w:themeColor="text1"/>
          <w:lang w:val="fi-FI"/>
        </w:rPr>
        <w:tab/>
      </w:r>
      <w:r w:rsidRPr="005315A3">
        <w:rPr>
          <w:color w:val="000000" w:themeColor="text1"/>
          <w:lang w:val="fi-FI"/>
        </w:rPr>
        <w:tab/>
      </w:r>
      <w:r w:rsidRPr="005315A3">
        <w:rPr>
          <w:color w:val="000000" w:themeColor="text1"/>
          <w:lang w:val="fi-FI"/>
        </w:rPr>
        <w:tab/>
        <w:t>:  ......................................................................</w:t>
      </w:r>
    </w:p>
    <w:p w:rsidR="00AA3272" w:rsidRPr="005315A3" w:rsidRDefault="00AA3272" w:rsidP="00C8413F">
      <w:pPr>
        <w:rPr>
          <w:color w:val="000000" w:themeColor="text1"/>
          <w:lang w:val="fi-FI"/>
        </w:rPr>
      </w:pPr>
      <w:r w:rsidRPr="005315A3">
        <w:rPr>
          <w:color w:val="000000" w:themeColor="text1"/>
          <w:lang w:val="fi-FI"/>
        </w:rPr>
        <w:t>NIDN</w:t>
      </w:r>
      <w:r w:rsidRPr="005315A3">
        <w:rPr>
          <w:color w:val="000000" w:themeColor="text1"/>
          <w:lang w:val="fi-FI"/>
        </w:rPr>
        <w:tab/>
      </w:r>
      <w:r w:rsidRPr="005315A3">
        <w:rPr>
          <w:color w:val="000000" w:themeColor="text1"/>
          <w:lang w:val="fi-FI"/>
        </w:rPr>
        <w:tab/>
      </w:r>
      <w:r w:rsidRPr="005315A3">
        <w:rPr>
          <w:color w:val="000000" w:themeColor="text1"/>
          <w:lang w:val="fi-FI"/>
        </w:rPr>
        <w:tab/>
      </w:r>
      <w:r w:rsidRPr="005315A3">
        <w:rPr>
          <w:color w:val="000000" w:themeColor="text1"/>
          <w:lang w:val="fi-FI"/>
        </w:rPr>
        <w:tab/>
        <w:t>:  ......................................................................</w:t>
      </w:r>
    </w:p>
    <w:p w:rsidR="00AA3272" w:rsidRPr="005315A3" w:rsidRDefault="00AA3272" w:rsidP="00C8413F">
      <w:pPr>
        <w:rPr>
          <w:color w:val="000000" w:themeColor="text1"/>
          <w:lang w:val="fi-FI"/>
        </w:rPr>
      </w:pPr>
      <w:r w:rsidRPr="005315A3">
        <w:rPr>
          <w:color w:val="000000" w:themeColor="text1"/>
          <w:lang w:val="fi-FI"/>
        </w:rPr>
        <w:t>Jabatan</w:t>
      </w:r>
      <w:r w:rsidRPr="005315A3">
        <w:rPr>
          <w:color w:val="000000" w:themeColor="text1"/>
          <w:lang w:val="fi-FI"/>
        </w:rPr>
        <w:tab/>
      </w:r>
      <w:r w:rsidRPr="005315A3">
        <w:rPr>
          <w:color w:val="000000" w:themeColor="text1"/>
          <w:lang w:val="fi-FI"/>
        </w:rPr>
        <w:tab/>
      </w:r>
      <w:r w:rsidRPr="005315A3">
        <w:rPr>
          <w:color w:val="000000" w:themeColor="text1"/>
          <w:lang w:val="fi-FI"/>
        </w:rPr>
        <w:tab/>
        <w:t>:  ......................................................................</w:t>
      </w:r>
    </w:p>
    <w:p w:rsidR="00AA3272" w:rsidRPr="005315A3" w:rsidRDefault="002A645A" w:rsidP="00C8413F">
      <w:pPr>
        <w:rPr>
          <w:color w:val="000000" w:themeColor="text1"/>
          <w:lang w:val="fi-FI"/>
        </w:rPr>
      </w:pPr>
      <w:r w:rsidRPr="005315A3">
        <w:rPr>
          <w:noProof/>
          <w:color w:val="000000" w:themeColor="text1"/>
          <w:lang w:val="en-US"/>
        </w:rPr>
        <mc:AlternateContent>
          <mc:Choice Requires="wps">
            <w:drawing>
              <wp:anchor distT="0" distB="0" distL="114300" distR="114300" simplePos="0" relativeHeight="251654656" behindDoc="0" locked="0" layoutInCell="1" allowOverlap="1" wp14:anchorId="6FD1D898" wp14:editId="606F3946">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765CD8"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5315A3">
        <w:rPr>
          <w:color w:val="000000" w:themeColor="text1"/>
          <w:lang w:val="fi-FI"/>
        </w:rPr>
        <w:t>Tanggal Pengisian</w:t>
      </w:r>
      <w:r w:rsidR="00AA3272" w:rsidRPr="005315A3">
        <w:rPr>
          <w:color w:val="000000" w:themeColor="text1"/>
          <w:lang w:val="fi-FI"/>
        </w:rPr>
        <w:tab/>
      </w:r>
      <w:r w:rsidR="00AA3272" w:rsidRPr="005315A3">
        <w:rPr>
          <w:color w:val="000000" w:themeColor="text1"/>
          <w:lang w:val="fi-FI"/>
        </w:rPr>
        <w:tab/>
        <w:t xml:space="preserve">:  </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lang w:val="fi-FI"/>
        </w:rPr>
        <w:t>-</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lang w:val="fi-FI"/>
        </w:rPr>
        <w:t>-</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rPr>
        <w:sym w:font="Symbol" w:char="F096"/>
      </w:r>
    </w:p>
    <w:p w:rsidR="00AA3272" w:rsidRPr="005315A3" w:rsidRDefault="00AA3272" w:rsidP="00C8413F">
      <w:pPr>
        <w:rPr>
          <w:color w:val="000000" w:themeColor="text1"/>
          <w:sz w:val="24"/>
          <w:szCs w:val="24"/>
          <w:lang w:val="sv-SE"/>
        </w:rPr>
      </w:pPr>
      <w:r w:rsidRPr="005315A3">
        <w:rPr>
          <w:color w:val="000000" w:themeColor="text1"/>
          <w:lang w:val="sv-SE"/>
        </w:rPr>
        <w:t>Tanda Tangan</w:t>
      </w:r>
      <w:r w:rsidRPr="005315A3">
        <w:rPr>
          <w:color w:val="000000" w:themeColor="text1"/>
          <w:lang w:val="sv-SE"/>
        </w:rPr>
        <w:tab/>
      </w:r>
      <w:r w:rsidRPr="005315A3">
        <w:rPr>
          <w:color w:val="000000" w:themeColor="text1"/>
          <w:lang w:val="sv-SE"/>
        </w:rPr>
        <w:tab/>
        <w:t xml:space="preserve">:  </w:t>
      </w:r>
    </w:p>
    <w:p w:rsidR="00AA3272" w:rsidRPr="005315A3" w:rsidRDefault="00AA3272" w:rsidP="00C8413F">
      <w:pPr>
        <w:rPr>
          <w:color w:val="000000" w:themeColor="text1"/>
          <w:sz w:val="24"/>
          <w:szCs w:val="24"/>
          <w:lang w:val="sv-SE"/>
        </w:rPr>
      </w:pPr>
    </w:p>
    <w:p w:rsidR="00AA3272" w:rsidRPr="005315A3" w:rsidRDefault="00AA3272" w:rsidP="00C8413F">
      <w:pPr>
        <w:rPr>
          <w:color w:val="000000" w:themeColor="text1"/>
          <w:sz w:val="24"/>
          <w:szCs w:val="24"/>
          <w:lang w:val="sv-SE"/>
        </w:rPr>
      </w:pPr>
    </w:p>
    <w:p w:rsidR="00AA3272" w:rsidRPr="005315A3" w:rsidRDefault="00AA3272" w:rsidP="00C8413F">
      <w:pPr>
        <w:rPr>
          <w:color w:val="000000" w:themeColor="text1"/>
          <w:lang w:val="es-ES"/>
        </w:rPr>
      </w:pPr>
      <w:r w:rsidRPr="005315A3">
        <w:rPr>
          <w:color w:val="000000" w:themeColor="text1"/>
          <w:lang w:val="es-ES"/>
        </w:rPr>
        <w:t>Nama</w:t>
      </w:r>
      <w:r w:rsidRPr="005315A3">
        <w:rPr>
          <w:color w:val="000000" w:themeColor="text1"/>
          <w:lang w:val="es-ES"/>
        </w:rPr>
        <w:tab/>
      </w:r>
      <w:r w:rsidRPr="005315A3">
        <w:rPr>
          <w:color w:val="000000" w:themeColor="text1"/>
          <w:lang w:val="es-ES"/>
        </w:rPr>
        <w:tab/>
      </w:r>
      <w:r w:rsidRPr="005315A3">
        <w:rPr>
          <w:color w:val="000000" w:themeColor="text1"/>
          <w:lang w:val="es-ES"/>
        </w:rPr>
        <w:tab/>
      </w:r>
      <w:r w:rsidRPr="005315A3">
        <w:rPr>
          <w:color w:val="000000" w:themeColor="text1"/>
          <w:lang w:val="es-ES"/>
        </w:rPr>
        <w:tab/>
        <w:t>:  ......................................................................</w:t>
      </w:r>
    </w:p>
    <w:p w:rsidR="00AA3272" w:rsidRPr="005315A3" w:rsidRDefault="00AA3272" w:rsidP="00C8413F">
      <w:pPr>
        <w:rPr>
          <w:color w:val="000000" w:themeColor="text1"/>
          <w:lang w:val="es-ES"/>
        </w:rPr>
      </w:pPr>
      <w:r w:rsidRPr="005315A3">
        <w:rPr>
          <w:color w:val="000000" w:themeColor="text1"/>
          <w:lang w:val="es-ES"/>
        </w:rPr>
        <w:t>NIDN</w:t>
      </w:r>
      <w:r w:rsidRPr="005315A3">
        <w:rPr>
          <w:color w:val="000000" w:themeColor="text1"/>
          <w:lang w:val="es-ES"/>
        </w:rPr>
        <w:tab/>
      </w:r>
      <w:r w:rsidRPr="005315A3">
        <w:rPr>
          <w:color w:val="000000" w:themeColor="text1"/>
          <w:lang w:val="es-ES"/>
        </w:rPr>
        <w:tab/>
      </w:r>
      <w:r w:rsidRPr="005315A3">
        <w:rPr>
          <w:color w:val="000000" w:themeColor="text1"/>
          <w:lang w:val="es-ES"/>
        </w:rPr>
        <w:tab/>
      </w:r>
      <w:r w:rsidRPr="005315A3">
        <w:rPr>
          <w:color w:val="000000" w:themeColor="text1"/>
          <w:lang w:val="es-ES"/>
        </w:rPr>
        <w:tab/>
        <w:t>:  ......................................................................</w:t>
      </w:r>
    </w:p>
    <w:p w:rsidR="00AA3272" w:rsidRPr="005315A3" w:rsidRDefault="00AA3272" w:rsidP="00C8413F">
      <w:pPr>
        <w:rPr>
          <w:color w:val="000000" w:themeColor="text1"/>
          <w:lang w:val="sv-SE"/>
        </w:rPr>
      </w:pPr>
      <w:r w:rsidRPr="005315A3">
        <w:rPr>
          <w:color w:val="000000" w:themeColor="text1"/>
          <w:lang w:val="sv-SE"/>
        </w:rPr>
        <w:t>Jabatan</w:t>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AA3272" w:rsidRPr="005315A3" w:rsidRDefault="002A645A" w:rsidP="00C8413F">
      <w:pPr>
        <w:rPr>
          <w:color w:val="000000" w:themeColor="text1"/>
          <w:lang w:val="sv-SE"/>
        </w:rPr>
      </w:pPr>
      <w:r w:rsidRPr="005315A3">
        <w:rPr>
          <w:noProof/>
          <w:color w:val="000000" w:themeColor="text1"/>
          <w:lang w:val="en-US"/>
        </w:rPr>
        <mc:AlternateContent>
          <mc:Choice Requires="wps">
            <w:drawing>
              <wp:anchor distT="0" distB="0" distL="114300" distR="114300" simplePos="0" relativeHeight="251655680" behindDoc="0" locked="0" layoutInCell="1" allowOverlap="1" wp14:anchorId="33A59F26" wp14:editId="73D73C35">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056829"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5315A3">
        <w:rPr>
          <w:color w:val="000000" w:themeColor="text1"/>
          <w:lang w:val="sv-SE"/>
        </w:rPr>
        <w:t>Tanggal Pengisian</w:t>
      </w:r>
      <w:r w:rsidR="00AA3272" w:rsidRPr="005315A3">
        <w:rPr>
          <w:color w:val="000000" w:themeColor="text1"/>
          <w:lang w:val="sv-SE"/>
        </w:rPr>
        <w:tab/>
      </w:r>
      <w:r w:rsidR="00AA3272" w:rsidRPr="005315A3">
        <w:rPr>
          <w:color w:val="000000" w:themeColor="text1"/>
          <w:lang w:val="sv-SE"/>
        </w:rPr>
        <w:tab/>
        <w:t xml:space="preserve">:  </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lang w:val="sv-SE"/>
        </w:rPr>
        <w:t>-</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lang w:val="sv-SE"/>
        </w:rPr>
        <w:t>-</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rPr>
        <w:sym w:font="Symbol" w:char="F096"/>
      </w:r>
    </w:p>
    <w:p w:rsidR="00AA3272" w:rsidRPr="005315A3" w:rsidRDefault="00AA3272" w:rsidP="00C8413F">
      <w:pPr>
        <w:rPr>
          <w:color w:val="000000" w:themeColor="text1"/>
          <w:sz w:val="24"/>
          <w:szCs w:val="24"/>
          <w:lang w:val="sv-SE"/>
        </w:rPr>
      </w:pPr>
      <w:r w:rsidRPr="005315A3">
        <w:rPr>
          <w:color w:val="000000" w:themeColor="text1"/>
          <w:lang w:val="sv-SE"/>
        </w:rPr>
        <w:t>Tanda Tangan</w:t>
      </w:r>
      <w:r w:rsidRPr="005315A3">
        <w:rPr>
          <w:color w:val="000000" w:themeColor="text1"/>
          <w:lang w:val="sv-SE"/>
        </w:rPr>
        <w:tab/>
      </w:r>
      <w:r w:rsidRPr="005315A3">
        <w:rPr>
          <w:color w:val="000000" w:themeColor="text1"/>
          <w:lang w:val="sv-SE"/>
        </w:rPr>
        <w:tab/>
        <w:t xml:space="preserve">:  </w:t>
      </w:r>
    </w:p>
    <w:p w:rsidR="00AA3272" w:rsidRPr="005315A3" w:rsidRDefault="00AA3272" w:rsidP="00C8413F">
      <w:pPr>
        <w:rPr>
          <w:color w:val="000000" w:themeColor="text1"/>
          <w:sz w:val="24"/>
          <w:szCs w:val="24"/>
          <w:lang w:val="sv-SE"/>
        </w:rPr>
      </w:pPr>
    </w:p>
    <w:p w:rsidR="00AA3272" w:rsidRPr="005315A3" w:rsidRDefault="00AA3272" w:rsidP="00C8413F">
      <w:pPr>
        <w:rPr>
          <w:color w:val="000000" w:themeColor="text1"/>
          <w:sz w:val="24"/>
          <w:szCs w:val="24"/>
          <w:lang w:val="sv-SE"/>
        </w:rPr>
      </w:pPr>
    </w:p>
    <w:p w:rsidR="00AA3272" w:rsidRPr="005315A3" w:rsidRDefault="00AA3272" w:rsidP="00C8413F">
      <w:pPr>
        <w:rPr>
          <w:color w:val="000000" w:themeColor="text1"/>
          <w:lang w:val="sv-SE"/>
        </w:rPr>
      </w:pPr>
      <w:r w:rsidRPr="005315A3">
        <w:rPr>
          <w:color w:val="000000" w:themeColor="text1"/>
          <w:lang w:val="sv-SE"/>
        </w:rPr>
        <w:t>Nama</w:t>
      </w:r>
      <w:r w:rsidRPr="005315A3">
        <w:rPr>
          <w:color w:val="000000" w:themeColor="text1"/>
          <w:lang w:val="sv-SE"/>
        </w:rPr>
        <w:tab/>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AA3272" w:rsidRPr="005315A3" w:rsidRDefault="00AA3272" w:rsidP="00C8413F">
      <w:pPr>
        <w:rPr>
          <w:color w:val="000000" w:themeColor="text1"/>
          <w:lang w:val="sv-SE"/>
        </w:rPr>
      </w:pPr>
      <w:r w:rsidRPr="005315A3">
        <w:rPr>
          <w:color w:val="000000" w:themeColor="text1"/>
          <w:lang w:val="sv-SE"/>
        </w:rPr>
        <w:t>NIDN</w:t>
      </w:r>
      <w:r w:rsidRPr="005315A3">
        <w:rPr>
          <w:color w:val="000000" w:themeColor="text1"/>
          <w:lang w:val="sv-SE"/>
        </w:rPr>
        <w:tab/>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AA3272" w:rsidRPr="005315A3" w:rsidRDefault="00AA3272" w:rsidP="00C8413F">
      <w:pPr>
        <w:rPr>
          <w:color w:val="000000" w:themeColor="text1"/>
          <w:lang w:val="sv-SE"/>
        </w:rPr>
      </w:pPr>
      <w:r w:rsidRPr="005315A3">
        <w:rPr>
          <w:color w:val="000000" w:themeColor="text1"/>
          <w:lang w:val="sv-SE"/>
        </w:rPr>
        <w:t>Jabatan</w:t>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AA3272" w:rsidRPr="005315A3" w:rsidRDefault="002A645A" w:rsidP="00C8413F">
      <w:pPr>
        <w:rPr>
          <w:color w:val="000000" w:themeColor="text1"/>
          <w:lang w:val="sv-SE"/>
        </w:rPr>
      </w:pPr>
      <w:r w:rsidRPr="005315A3">
        <w:rPr>
          <w:noProof/>
          <w:color w:val="000000" w:themeColor="text1"/>
          <w:lang w:val="en-US"/>
        </w:rPr>
        <mc:AlternateContent>
          <mc:Choice Requires="wps">
            <w:drawing>
              <wp:anchor distT="0" distB="0" distL="114300" distR="114300" simplePos="0" relativeHeight="251656704" behindDoc="0" locked="0" layoutInCell="1" allowOverlap="1" wp14:anchorId="5EA96C10" wp14:editId="24A384CB">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96BA8C"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5315A3">
        <w:rPr>
          <w:color w:val="000000" w:themeColor="text1"/>
          <w:lang w:val="sv-SE"/>
        </w:rPr>
        <w:t>Tanggal Pengisian</w:t>
      </w:r>
      <w:r w:rsidR="00AA3272" w:rsidRPr="005315A3">
        <w:rPr>
          <w:color w:val="000000" w:themeColor="text1"/>
          <w:lang w:val="sv-SE"/>
        </w:rPr>
        <w:tab/>
      </w:r>
      <w:r w:rsidR="00AA3272" w:rsidRPr="005315A3">
        <w:rPr>
          <w:color w:val="000000" w:themeColor="text1"/>
          <w:lang w:val="sv-SE"/>
        </w:rPr>
        <w:tab/>
        <w:t xml:space="preserve">:  </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lang w:val="sv-SE"/>
        </w:rPr>
        <w:t>-</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lang w:val="sv-SE"/>
        </w:rPr>
        <w:t>-</w:t>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rPr>
        <w:sym w:font="Symbol" w:char="F096"/>
      </w:r>
      <w:r w:rsidR="00AA3272" w:rsidRPr="005315A3">
        <w:rPr>
          <w:color w:val="000000" w:themeColor="text1"/>
          <w:sz w:val="32"/>
          <w:szCs w:val="32"/>
        </w:rPr>
        <w:sym w:font="Symbol" w:char="F096"/>
      </w:r>
    </w:p>
    <w:p w:rsidR="00AA3272" w:rsidRPr="005315A3" w:rsidRDefault="00AA3272" w:rsidP="00C8413F">
      <w:pPr>
        <w:rPr>
          <w:color w:val="000000" w:themeColor="text1"/>
          <w:sz w:val="24"/>
          <w:szCs w:val="24"/>
          <w:lang w:val="sv-SE"/>
        </w:rPr>
      </w:pPr>
      <w:r w:rsidRPr="005315A3">
        <w:rPr>
          <w:color w:val="000000" w:themeColor="text1"/>
          <w:lang w:val="sv-SE"/>
        </w:rPr>
        <w:t>Tanda Tangan</w:t>
      </w:r>
      <w:r w:rsidRPr="005315A3">
        <w:rPr>
          <w:color w:val="000000" w:themeColor="text1"/>
          <w:lang w:val="sv-SE"/>
        </w:rPr>
        <w:tab/>
      </w:r>
      <w:r w:rsidRPr="005315A3">
        <w:rPr>
          <w:color w:val="000000" w:themeColor="text1"/>
          <w:lang w:val="sv-SE"/>
        </w:rPr>
        <w:tab/>
        <w:t xml:space="preserve">:  </w:t>
      </w:r>
    </w:p>
    <w:p w:rsidR="00AA3272" w:rsidRPr="005315A3" w:rsidRDefault="00AA3272" w:rsidP="00C8413F">
      <w:pPr>
        <w:rPr>
          <w:color w:val="000000" w:themeColor="text1"/>
          <w:sz w:val="24"/>
          <w:szCs w:val="24"/>
          <w:lang w:val="sv-SE"/>
        </w:rPr>
      </w:pPr>
    </w:p>
    <w:p w:rsidR="00AA3272" w:rsidRPr="005315A3" w:rsidRDefault="00AA3272" w:rsidP="00C8413F">
      <w:pPr>
        <w:rPr>
          <w:color w:val="000000" w:themeColor="text1"/>
          <w:sz w:val="24"/>
          <w:szCs w:val="24"/>
          <w:lang w:val="sv-SE"/>
        </w:rPr>
      </w:pPr>
    </w:p>
    <w:p w:rsidR="00AA3272" w:rsidRPr="005315A3" w:rsidRDefault="00AA3272" w:rsidP="00C8413F">
      <w:pPr>
        <w:rPr>
          <w:color w:val="000000" w:themeColor="text1"/>
          <w:sz w:val="24"/>
          <w:szCs w:val="24"/>
          <w:lang w:val="sv-SE"/>
        </w:rPr>
      </w:pPr>
    </w:p>
    <w:p w:rsidR="00AA3272" w:rsidRPr="005315A3" w:rsidRDefault="00AA3272" w:rsidP="00C8413F">
      <w:pPr>
        <w:rPr>
          <w:color w:val="000000" w:themeColor="text1"/>
          <w:lang w:val="sv-SE"/>
        </w:rPr>
      </w:pPr>
      <w:r w:rsidRPr="005315A3">
        <w:rPr>
          <w:color w:val="000000" w:themeColor="text1"/>
          <w:lang w:val="sv-SE"/>
        </w:rPr>
        <w:br w:type="page"/>
      </w:r>
    </w:p>
    <w:p w:rsidR="00C8413F" w:rsidRPr="005315A3" w:rsidRDefault="009F1402" w:rsidP="00C8413F">
      <w:pPr>
        <w:pStyle w:val="Heading1"/>
        <w:jc w:val="center"/>
        <w:rPr>
          <w:color w:val="000000" w:themeColor="text1"/>
        </w:rPr>
      </w:pPr>
      <w:r w:rsidRPr="005315A3">
        <w:rPr>
          <w:color w:val="000000" w:themeColor="text1"/>
        </w:rPr>
        <w:lastRenderedPageBreak/>
        <w:t>STANDAR 1</w:t>
      </w:r>
    </w:p>
    <w:p w:rsidR="009F1402" w:rsidRPr="005315A3" w:rsidRDefault="00897E52" w:rsidP="00C8413F">
      <w:pPr>
        <w:pStyle w:val="Heading1"/>
        <w:jc w:val="center"/>
        <w:rPr>
          <w:color w:val="000000" w:themeColor="text1"/>
        </w:rPr>
      </w:pPr>
      <w:r w:rsidRPr="005315A3">
        <w:rPr>
          <w:color w:val="000000" w:themeColor="text1"/>
        </w:rPr>
        <w:t xml:space="preserve">VISI, </w:t>
      </w:r>
      <w:r w:rsidR="007515BE" w:rsidRPr="005315A3">
        <w:rPr>
          <w:color w:val="000000" w:themeColor="text1"/>
        </w:rPr>
        <w:t>MISI</w:t>
      </w:r>
      <w:r w:rsidRPr="005315A3">
        <w:rPr>
          <w:color w:val="000000" w:themeColor="text1"/>
        </w:rPr>
        <w:t>, TUJUAN, SASARAN SERTA STRATEGI PENCAPAIAN</w:t>
      </w:r>
    </w:p>
    <w:p w:rsidR="007515BE" w:rsidRPr="005315A3" w:rsidRDefault="007515BE" w:rsidP="00C8413F">
      <w:pPr>
        <w:rPr>
          <w:color w:val="000000" w:themeColor="text1"/>
          <w:lang w:val="sv-SE"/>
        </w:rPr>
      </w:pPr>
    </w:p>
    <w:p w:rsidR="00E01E0A" w:rsidRPr="005315A3" w:rsidRDefault="00E01E0A" w:rsidP="00C8413F">
      <w:pPr>
        <w:rPr>
          <w:color w:val="000000" w:themeColor="text1"/>
          <w:lang w:val="id-ID"/>
        </w:rPr>
      </w:pPr>
    </w:p>
    <w:p w:rsidR="00E01E0A" w:rsidRPr="005315A3" w:rsidRDefault="00E01E0A" w:rsidP="00C8413F">
      <w:pPr>
        <w:numPr>
          <w:ilvl w:val="1"/>
          <w:numId w:val="8"/>
        </w:numPr>
        <w:rPr>
          <w:color w:val="000000" w:themeColor="text1"/>
        </w:rPr>
      </w:pPr>
      <w:r w:rsidRPr="005315A3">
        <w:rPr>
          <w:color w:val="000000" w:themeColor="text1"/>
          <w:lang w:val="fi-FI"/>
        </w:rPr>
        <w:t>Visi, Misi, Tujuan, dan Sas</w:t>
      </w:r>
      <w:r w:rsidRPr="005315A3">
        <w:rPr>
          <w:color w:val="000000" w:themeColor="text1"/>
          <w:lang w:val="id-ID"/>
        </w:rPr>
        <w:t>ar</w:t>
      </w:r>
      <w:r w:rsidRPr="005315A3">
        <w:rPr>
          <w:color w:val="000000" w:themeColor="text1"/>
          <w:lang w:val="fi-FI"/>
        </w:rPr>
        <w:t>an</w:t>
      </w:r>
      <w:r w:rsidR="00200F27" w:rsidRPr="005315A3">
        <w:rPr>
          <w:color w:val="000000" w:themeColor="text1"/>
          <w:lang w:val="fi-FI"/>
        </w:rPr>
        <w:t xml:space="preserve"> </w:t>
      </w:r>
      <w:r w:rsidRPr="005315A3">
        <w:rPr>
          <w:color w:val="000000" w:themeColor="text1"/>
        </w:rPr>
        <w:t>serta S</w:t>
      </w:r>
      <w:r w:rsidRPr="005315A3">
        <w:rPr>
          <w:color w:val="000000" w:themeColor="text1"/>
          <w:lang w:val="id-ID"/>
        </w:rPr>
        <w:t xml:space="preserve">trategi </w:t>
      </w:r>
      <w:r w:rsidRPr="005315A3">
        <w:rPr>
          <w:color w:val="000000" w:themeColor="text1"/>
        </w:rPr>
        <w:t>Pencapaian</w:t>
      </w:r>
    </w:p>
    <w:p w:rsidR="00E01E0A" w:rsidRPr="005315A3" w:rsidRDefault="00E01E0A" w:rsidP="00C8413F">
      <w:pPr>
        <w:ind w:left="480"/>
        <w:rPr>
          <w:color w:val="000000" w:themeColor="text1"/>
          <w:lang w:val="fi-FI"/>
        </w:rPr>
      </w:pPr>
    </w:p>
    <w:p w:rsidR="00E01E0A" w:rsidRPr="005315A3" w:rsidRDefault="00E01E0A" w:rsidP="00C8413F">
      <w:pPr>
        <w:numPr>
          <w:ilvl w:val="2"/>
          <w:numId w:val="8"/>
        </w:numPr>
        <w:ind w:left="630" w:hanging="630"/>
        <w:rPr>
          <w:color w:val="000000" w:themeColor="text1"/>
          <w:lang w:val="fi-FI"/>
        </w:rPr>
      </w:pPr>
      <w:bookmarkStart w:id="1" w:name="OLE_LINK70"/>
      <w:bookmarkStart w:id="2" w:name="OLE_LINK71"/>
      <w:r w:rsidRPr="005315A3">
        <w:rPr>
          <w:color w:val="000000" w:themeColor="text1"/>
          <w:lang w:val="fi-FI"/>
        </w:rPr>
        <w:t xml:space="preserve">Jelaskan mekanisme penyusunan </w:t>
      </w:r>
      <w:r w:rsidR="007E60B1" w:rsidRPr="005315A3">
        <w:rPr>
          <w:color w:val="000000" w:themeColor="text1"/>
          <w:lang w:val="fi-FI"/>
        </w:rPr>
        <w:t>dan uraikan kejelasan, kerealistikan dan keterkaitan antar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A7C85" w:rsidRPr="005315A3" w:rsidTr="00992E11">
        <w:tc>
          <w:tcPr>
            <w:tcW w:w="7650" w:type="dxa"/>
          </w:tcPr>
          <w:p w:rsidR="00E01E0A" w:rsidRPr="005315A3" w:rsidRDefault="00E01E0A" w:rsidP="00C8413F">
            <w:pPr>
              <w:rPr>
                <w:color w:val="000000" w:themeColor="text1"/>
                <w:lang w:val="fi-FI"/>
              </w:rPr>
            </w:pPr>
          </w:p>
          <w:p w:rsidR="00E01E0A" w:rsidRPr="005315A3" w:rsidRDefault="00E01E0A" w:rsidP="00C8413F">
            <w:pPr>
              <w:rPr>
                <w:color w:val="000000" w:themeColor="text1"/>
                <w:lang w:val="fi-FI"/>
              </w:rPr>
            </w:pPr>
          </w:p>
          <w:p w:rsidR="00E01E0A" w:rsidRPr="005315A3" w:rsidRDefault="00E01E0A" w:rsidP="00C8413F">
            <w:pPr>
              <w:rPr>
                <w:color w:val="000000" w:themeColor="text1"/>
                <w:lang w:val="fi-FI"/>
              </w:rPr>
            </w:pPr>
          </w:p>
          <w:p w:rsidR="00E01E0A" w:rsidRPr="005315A3" w:rsidRDefault="00E01E0A" w:rsidP="00C8413F">
            <w:pPr>
              <w:rPr>
                <w:color w:val="000000" w:themeColor="text1"/>
                <w:lang w:val="fi-FI"/>
              </w:rPr>
            </w:pPr>
          </w:p>
        </w:tc>
      </w:tr>
      <w:bookmarkEnd w:id="1"/>
      <w:bookmarkEnd w:id="2"/>
    </w:tbl>
    <w:p w:rsidR="00E01E0A" w:rsidRPr="005315A3" w:rsidRDefault="00E01E0A" w:rsidP="00C8413F">
      <w:pPr>
        <w:ind w:left="720"/>
        <w:rPr>
          <w:color w:val="000000" w:themeColor="text1"/>
          <w:lang w:val="fi-FI"/>
        </w:rPr>
      </w:pPr>
    </w:p>
    <w:p w:rsidR="00E01E0A" w:rsidRPr="005315A3" w:rsidRDefault="00093994" w:rsidP="00C8413F">
      <w:pPr>
        <w:ind w:left="567" w:hanging="539"/>
        <w:rPr>
          <w:color w:val="000000" w:themeColor="text1"/>
        </w:rPr>
      </w:pPr>
      <w:r w:rsidRPr="005315A3">
        <w:rPr>
          <w:color w:val="000000" w:themeColor="text1"/>
          <w:lang w:val="fi-FI"/>
        </w:rPr>
        <w:tab/>
      </w:r>
      <w:r w:rsidR="00E01E0A" w:rsidRPr="005315A3">
        <w:rPr>
          <w:color w:val="000000" w:themeColor="text1"/>
        </w:rPr>
        <w:t xml:space="preserve">Visi </w:t>
      </w:r>
      <w:r w:rsidRPr="005315A3">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A7C85" w:rsidRPr="005315A3" w:rsidTr="00C8413F">
        <w:tc>
          <w:tcPr>
            <w:tcW w:w="7650" w:type="dxa"/>
          </w:tcPr>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tc>
      </w:tr>
    </w:tbl>
    <w:p w:rsidR="00E01E0A" w:rsidRPr="005315A3" w:rsidRDefault="00E01E0A" w:rsidP="00C8413F">
      <w:pPr>
        <w:rPr>
          <w:color w:val="000000" w:themeColor="text1"/>
        </w:rPr>
      </w:pPr>
    </w:p>
    <w:p w:rsidR="00E01E0A" w:rsidRPr="005315A3" w:rsidRDefault="00093994" w:rsidP="00C8413F">
      <w:pPr>
        <w:ind w:left="567" w:hanging="539"/>
        <w:rPr>
          <w:color w:val="000000" w:themeColor="text1"/>
        </w:rPr>
      </w:pPr>
      <w:r w:rsidRPr="005315A3">
        <w:rPr>
          <w:color w:val="000000" w:themeColor="text1"/>
        </w:rPr>
        <w:tab/>
      </w:r>
      <w:r w:rsidR="00E01E0A" w:rsidRPr="005315A3">
        <w:rPr>
          <w:color w:val="000000" w:themeColor="text1"/>
        </w:rPr>
        <w:t xml:space="preserve">Misi </w:t>
      </w:r>
      <w:r w:rsidRPr="005315A3">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A7C85" w:rsidRPr="005315A3" w:rsidTr="00C8413F">
        <w:tc>
          <w:tcPr>
            <w:tcW w:w="7650" w:type="dxa"/>
          </w:tcPr>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tc>
      </w:tr>
    </w:tbl>
    <w:p w:rsidR="00E01E0A" w:rsidRPr="005315A3" w:rsidRDefault="00E01E0A" w:rsidP="00C8413F">
      <w:pPr>
        <w:ind w:left="630" w:hanging="630"/>
        <w:rPr>
          <w:color w:val="000000" w:themeColor="text1"/>
        </w:rPr>
      </w:pPr>
    </w:p>
    <w:p w:rsidR="00E01E0A" w:rsidRPr="005315A3" w:rsidRDefault="00093994" w:rsidP="00C8413F">
      <w:pPr>
        <w:ind w:left="567" w:hanging="539"/>
        <w:rPr>
          <w:color w:val="000000" w:themeColor="text1"/>
        </w:rPr>
      </w:pPr>
      <w:r w:rsidRPr="005315A3">
        <w:rPr>
          <w:color w:val="000000" w:themeColor="text1"/>
        </w:rPr>
        <w:tab/>
      </w:r>
      <w:r w:rsidR="00E01E0A" w:rsidRPr="005315A3">
        <w:rPr>
          <w:color w:val="000000" w:themeColor="text1"/>
        </w:rPr>
        <w:t xml:space="preserve">Tujuan </w:t>
      </w:r>
      <w:r w:rsidRPr="005315A3">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A7C85" w:rsidRPr="005315A3" w:rsidTr="00C8413F">
        <w:tc>
          <w:tcPr>
            <w:tcW w:w="7650" w:type="dxa"/>
          </w:tcPr>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tc>
      </w:tr>
    </w:tbl>
    <w:p w:rsidR="00E01E0A" w:rsidRPr="005315A3" w:rsidRDefault="00E01E0A" w:rsidP="00C8413F">
      <w:pPr>
        <w:ind w:left="630" w:hanging="630"/>
        <w:rPr>
          <w:color w:val="000000" w:themeColor="text1"/>
        </w:rPr>
      </w:pPr>
    </w:p>
    <w:p w:rsidR="00D52AB7" w:rsidRPr="005315A3" w:rsidRDefault="00876882" w:rsidP="00C8413F">
      <w:pPr>
        <w:pStyle w:val="ListParagraph"/>
        <w:numPr>
          <w:ilvl w:val="2"/>
          <w:numId w:val="8"/>
        </w:numPr>
        <w:ind w:left="630" w:hanging="630"/>
        <w:rPr>
          <w:color w:val="000000" w:themeColor="text1"/>
          <w:lang w:val="id-ID"/>
        </w:rPr>
      </w:pPr>
      <w:r w:rsidRPr="005315A3">
        <w:rPr>
          <w:color w:val="000000" w:themeColor="text1"/>
        </w:rPr>
        <w:t>Sasaran</w:t>
      </w:r>
      <w:r w:rsidR="00AF13E3" w:rsidRPr="005315A3">
        <w:rPr>
          <w:color w:val="000000" w:themeColor="text1"/>
          <w:lang w:val="id-ID"/>
        </w:rPr>
        <w:t xml:space="preserve"> yang merupakan target terukur</w:t>
      </w:r>
      <w:r w:rsidRPr="005315A3">
        <w:rPr>
          <w:color w:val="000000" w:themeColor="text1"/>
        </w:rPr>
        <w:t xml:space="preserve">, </w:t>
      </w:r>
      <w:r w:rsidR="00BE4940" w:rsidRPr="005315A3">
        <w:rPr>
          <w:color w:val="000000" w:themeColor="text1"/>
        </w:rPr>
        <w:t>strategi p</w:t>
      </w:r>
      <w:r w:rsidR="00E01E0A" w:rsidRPr="005315A3">
        <w:rPr>
          <w:color w:val="000000" w:themeColor="text1"/>
        </w:rPr>
        <w:t>encapaian</w:t>
      </w:r>
      <w:r w:rsidRPr="005315A3">
        <w:rPr>
          <w:color w:val="000000" w:themeColor="text1"/>
        </w:rPr>
        <w:t xml:space="preserve">, dan kemampuan </w:t>
      </w:r>
    </w:p>
    <w:p w:rsidR="00E01E0A" w:rsidRPr="005315A3" w:rsidRDefault="00C8413F" w:rsidP="00C8413F">
      <w:pPr>
        <w:rPr>
          <w:color w:val="000000" w:themeColor="text1"/>
          <w:lang w:val="en-US"/>
        </w:rPr>
      </w:pPr>
      <w:r w:rsidRPr="005315A3">
        <w:rPr>
          <w:color w:val="000000" w:themeColor="text1"/>
          <w:lang w:val="en-US"/>
        </w:rPr>
        <w:t xml:space="preserve">           </w:t>
      </w:r>
      <w:r w:rsidR="002E45E5" w:rsidRPr="005315A3">
        <w:rPr>
          <w:color w:val="000000" w:themeColor="text1"/>
          <w:lang w:val="id-ID"/>
        </w:rPr>
        <w:t>p</w:t>
      </w:r>
      <w:r w:rsidR="00876882" w:rsidRPr="005315A3">
        <w:rPr>
          <w:color w:val="000000" w:themeColor="text1"/>
        </w:rPr>
        <w:t>elaksanaan</w:t>
      </w:r>
      <w:r w:rsidR="002E45E5" w:rsidRPr="005315A3">
        <w:rPr>
          <w:color w:val="000000" w:themeColor="text1"/>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A7C85" w:rsidRPr="005315A3" w:rsidTr="00C8413F">
        <w:tc>
          <w:tcPr>
            <w:tcW w:w="7650" w:type="dxa"/>
          </w:tcPr>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tc>
      </w:tr>
    </w:tbl>
    <w:p w:rsidR="00E01E0A" w:rsidRPr="005315A3" w:rsidRDefault="00E01E0A" w:rsidP="00C8413F">
      <w:pPr>
        <w:ind w:left="630" w:hanging="630"/>
        <w:rPr>
          <w:color w:val="000000" w:themeColor="text1"/>
        </w:rPr>
      </w:pPr>
    </w:p>
    <w:p w:rsidR="00E01E0A" w:rsidRPr="005315A3" w:rsidRDefault="00E01E0A" w:rsidP="00C8413F">
      <w:pPr>
        <w:numPr>
          <w:ilvl w:val="1"/>
          <w:numId w:val="8"/>
        </w:numPr>
        <w:ind w:left="360" w:hanging="360"/>
        <w:jc w:val="left"/>
        <w:rPr>
          <w:color w:val="000000" w:themeColor="text1"/>
        </w:rPr>
      </w:pPr>
      <w:r w:rsidRPr="005315A3">
        <w:rPr>
          <w:color w:val="000000" w:themeColor="text1"/>
        </w:rPr>
        <w:t xml:space="preserve">Sosialisasi </w:t>
      </w:r>
    </w:p>
    <w:p w:rsidR="00C8413F" w:rsidRPr="005315A3" w:rsidRDefault="00C8413F" w:rsidP="00C8413F">
      <w:pPr>
        <w:ind w:left="360"/>
        <w:jc w:val="left"/>
        <w:rPr>
          <w:color w:val="000000" w:themeColor="text1"/>
        </w:rPr>
      </w:pPr>
    </w:p>
    <w:p w:rsidR="00C8413F" w:rsidRPr="005315A3" w:rsidRDefault="00C8413F" w:rsidP="00C8413F">
      <w:pPr>
        <w:tabs>
          <w:tab w:val="left" w:pos="284"/>
        </w:tabs>
        <w:ind w:left="450" w:hanging="450"/>
        <w:rPr>
          <w:color w:val="000000" w:themeColor="text1"/>
          <w:lang w:val="fi-FI"/>
        </w:rPr>
      </w:pPr>
      <w:r w:rsidRPr="005315A3">
        <w:rPr>
          <w:color w:val="000000" w:themeColor="text1"/>
          <w:lang w:val="fi-FI"/>
        </w:rPr>
        <w:tab/>
        <w:t xml:space="preserve"> </w:t>
      </w:r>
      <w:r w:rsidR="00E01E0A" w:rsidRPr="005315A3">
        <w:rPr>
          <w:color w:val="000000" w:themeColor="text1"/>
          <w:lang w:val="fi-FI"/>
        </w:rPr>
        <w:t>Uraikan upaya penyebaran/sosialisasi visi, misi</w:t>
      </w:r>
      <w:r w:rsidRPr="005315A3">
        <w:rPr>
          <w:color w:val="000000" w:themeColor="text1"/>
          <w:lang w:val="fi-FI"/>
        </w:rPr>
        <w:t xml:space="preserve"> dan tujuan program </w:t>
      </w:r>
      <w:r w:rsidR="00F51463" w:rsidRPr="005315A3">
        <w:rPr>
          <w:color w:val="000000" w:themeColor="text1"/>
          <w:lang w:val="fi-FI"/>
        </w:rPr>
        <w:t xml:space="preserve">Pendidikan </w:t>
      </w:r>
      <w:r w:rsidRPr="005315A3">
        <w:rPr>
          <w:color w:val="000000" w:themeColor="text1"/>
          <w:lang w:val="fi-FI"/>
        </w:rPr>
        <w:t>serta</w:t>
      </w:r>
    </w:p>
    <w:p w:rsidR="00E01E0A" w:rsidRPr="005315A3" w:rsidRDefault="00C8413F" w:rsidP="00C8413F">
      <w:pPr>
        <w:tabs>
          <w:tab w:val="left" w:pos="284"/>
        </w:tabs>
        <w:ind w:left="450" w:hanging="450"/>
        <w:rPr>
          <w:color w:val="000000" w:themeColor="text1"/>
          <w:lang w:val="fi-FI"/>
        </w:rPr>
      </w:pPr>
      <w:r w:rsidRPr="005315A3">
        <w:rPr>
          <w:color w:val="000000" w:themeColor="text1"/>
          <w:lang w:val="fi-FI"/>
        </w:rPr>
        <w:tab/>
        <w:t xml:space="preserve"> </w:t>
      </w:r>
      <w:r w:rsidR="00E01E0A" w:rsidRPr="005315A3">
        <w:rPr>
          <w:color w:val="000000" w:themeColor="text1"/>
          <w:lang w:val="fi-FI"/>
        </w:rPr>
        <w:t>pemahaman sivitas akademika (dosen dan</w:t>
      </w:r>
      <w:r w:rsidR="00200F27" w:rsidRPr="005315A3">
        <w:rPr>
          <w:color w:val="000000" w:themeColor="text1"/>
          <w:lang w:val="fi-FI"/>
        </w:rPr>
        <w:t xml:space="preserve"> </w:t>
      </w:r>
      <w:r w:rsidR="002D7FFA" w:rsidRPr="005315A3">
        <w:rPr>
          <w:color w:val="000000" w:themeColor="text1"/>
          <w:lang w:val="fi-FI"/>
        </w:rPr>
        <w:t>peserta didik</w:t>
      </w:r>
      <w:r w:rsidR="00BE4940" w:rsidRPr="005315A3">
        <w:rPr>
          <w:color w:val="000000" w:themeColor="text1"/>
          <w:lang w:val="fi-FI"/>
        </w:rPr>
        <w:t>) dan tenaga kependidikan</w:t>
      </w:r>
      <w:r w:rsidR="00E01E0A" w:rsidRPr="005315A3">
        <w:rPr>
          <w:color w:val="000000" w:themeColor="text1"/>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5A7C85" w:rsidRPr="005315A3" w:rsidTr="00C8413F">
        <w:tc>
          <w:tcPr>
            <w:tcW w:w="8010" w:type="dxa"/>
          </w:tcPr>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p w:rsidR="00E01E0A" w:rsidRPr="005315A3" w:rsidRDefault="00E01E0A" w:rsidP="00C8413F">
            <w:pPr>
              <w:rPr>
                <w:color w:val="000000" w:themeColor="text1"/>
              </w:rPr>
            </w:pPr>
          </w:p>
        </w:tc>
      </w:tr>
    </w:tbl>
    <w:p w:rsidR="00E01E0A" w:rsidRPr="005315A3" w:rsidRDefault="00E01E0A" w:rsidP="00C8413F">
      <w:pPr>
        <w:ind w:left="540" w:hanging="540"/>
        <w:rPr>
          <w:color w:val="000000" w:themeColor="text1"/>
        </w:rPr>
      </w:pPr>
    </w:p>
    <w:p w:rsidR="00617D61" w:rsidRPr="005315A3" w:rsidRDefault="00617D61" w:rsidP="00C8413F">
      <w:pPr>
        <w:pStyle w:val="Heading1"/>
        <w:ind w:left="1620" w:hanging="1620"/>
        <w:rPr>
          <w:color w:val="000000" w:themeColor="text1"/>
        </w:rPr>
      </w:pPr>
    </w:p>
    <w:p w:rsidR="00617D61" w:rsidRPr="005315A3" w:rsidRDefault="00617D61" w:rsidP="00C8413F">
      <w:pPr>
        <w:pStyle w:val="Heading1"/>
        <w:ind w:left="1620" w:hanging="1620"/>
        <w:rPr>
          <w:color w:val="000000" w:themeColor="text1"/>
        </w:rPr>
      </w:pPr>
    </w:p>
    <w:p w:rsidR="007A4227" w:rsidRPr="005315A3" w:rsidRDefault="00617D61" w:rsidP="00C8413F">
      <w:pPr>
        <w:jc w:val="center"/>
        <w:rPr>
          <w:rFonts w:ascii="Tahoma" w:hAnsi="Tahoma" w:cs="Tahoma"/>
          <w:b/>
          <w:bCs/>
          <w:color w:val="000000" w:themeColor="text1"/>
          <w:sz w:val="24"/>
          <w:szCs w:val="24"/>
          <w:lang w:val="sv-SE"/>
        </w:rPr>
      </w:pPr>
      <w:r w:rsidRPr="005315A3">
        <w:rPr>
          <w:color w:val="000000" w:themeColor="text1"/>
        </w:rPr>
        <w:br w:type="page"/>
      </w:r>
      <w:r w:rsidR="007A4227" w:rsidRPr="005315A3">
        <w:rPr>
          <w:rFonts w:ascii="Tahoma" w:hAnsi="Tahoma" w:cs="Tahoma"/>
          <w:b/>
          <w:color w:val="000000" w:themeColor="text1"/>
          <w:sz w:val="24"/>
          <w:szCs w:val="24"/>
        </w:rPr>
        <w:lastRenderedPageBreak/>
        <w:t>STANDAR 2</w:t>
      </w:r>
    </w:p>
    <w:p w:rsidR="007A4227" w:rsidRPr="005315A3" w:rsidRDefault="00897E52" w:rsidP="00C8413F">
      <w:pPr>
        <w:pStyle w:val="Heading1"/>
        <w:ind w:left="1620" w:hanging="1620"/>
        <w:jc w:val="center"/>
        <w:rPr>
          <w:color w:val="000000" w:themeColor="text1"/>
        </w:rPr>
      </w:pPr>
      <w:r w:rsidRPr="005315A3">
        <w:rPr>
          <w:color w:val="000000" w:themeColor="text1"/>
        </w:rPr>
        <w:t xml:space="preserve">TATA PAMONG, </w:t>
      </w:r>
      <w:r w:rsidR="007515BE" w:rsidRPr="005315A3">
        <w:rPr>
          <w:color w:val="000000" w:themeColor="text1"/>
        </w:rPr>
        <w:t>KEPEMIMPINAN</w:t>
      </w:r>
      <w:r w:rsidRPr="005315A3">
        <w:rPr>
          <w:color w:val="000000" w:themeColor="text1"/>
        </w:rPr>
        <w:t>, SI</w:t>
      </w:r>
      <w:r w:rsidR="007A4227" w:rsidRPr="005315A3">
        <w:rPr>
          <w:color w:val="000000" w:themeColor="text1"/>
        </w:rPr>
        <w:t xml:space="preserve">STEM PENGELOLAAN </w:t>
      </w:r>
    </w:p>
    <w:p w:rsidR="007515BE" w:rsidRPr="005315A3" w:rsidRDefault="007A4227" w:rsidP="00C8413F">
      <w:pPr>
        <w:pStyle w:val="Heading1"/>
        <w:ind w:left="1620" w:hanging="1620"/>
        <w:jc w:val="center"/>
        <w:rPr>
          <w:color w:val="000000" w:themeColor="text1"/>
        </w:rPr>
      </w:pPr>
      <w:r w:rsidRPr="005315A3">
        <w:rPr>
          <w:color w:val="000000" w:themeColor="text1"/>
        </w:rPr>
        <w:t xml:space="preserve">DAN PENJAMINAN </w:t>
      </w:r>
      <w:r w:rsidR="00897E52" w:rsidRPr="005315A3">
        <w:rPr>
          <w:color w:val="000000" w:themeColor="text1"/>
        </w:rPr>
        <w:t>MUTU</w:t>
      </w:r>
    </w:p>
    <w:p w:rsidR="00617D61" w:rsidRPr="005315A3" w:rsidRDefault="00617D61" w:rsidP="00C8413F">
      <w:pPr>
        <w:rPr>
          <w:color w:val="000000" w:themeColor="text1"/>
          <w:lang w:val="sv-SE"/>
        </w:rPr>
      </w:pPr>
    </w:p>
    <w:p w:rsidR="0091096B" w:rsidRPr="005315A3" w:rsidRDefault="007A4227" w:rsidP="00C8413F">
      <w:pPr>
        <w:pStyle w:val="ListParagraph"/>
        <w:ind w:left="450" w:hanging="450"/>
        <w:rPr>
          <w:color w:val="000000" w:themeColor="text1"/>
          <w:lang w:val="en-US"/>
        </w:rPr>
      </w:pPr>
      <w:r w:rsidRPr="005315A3">
        <w:rPr>
          <w:color w:val="000000" w:themeColor="text1"/>
          <w:lang w:val="en-US"/>
        </w:rPr>
        <w:t xml:space="preserve">2.1  </w:t>
      </w:r>
      <w:r w:rsidR="0091096B" w:rsidRPr="005315A3">
        <w:rPr>
          <w:color w:val="000000" w:themeColor="text1"/>
          <w:lang w:val="en-US"/>
        </w:rPr>
        <w:t>Sistem Tata Pamong</w:t>
      </w:r>
    </w:p>
    <w:p w:rsidR="00C8413F" w:rsidRPr="005315A3" w:rsidRDefault="00C8413F" w:rsidP="00C8413F">
      <w:pPr>
        <w:pStyle w:val="ListParagraph"/>
        <w:ind w:left="450" w:hanging="450"/>
        <w:rPr>
          <w:color w:val="000000" w:themeColor="text1"/>
          <w:lang w:val="en-US"/>
        </w:rPr>
      </w:pPr>
    </w:p>
    <w:p w:rsidR="0091096B" w:rsidRPr="005315A3" w:rsidRDefault="0091096B" w:rsidP="00C8413F">
      <w:pPr>
        <w:pStyle w:val="ListParagraph"/>
        <w:ind w:left="0"/>
        <w:rPr>
          <w:color w:val="000000" w:themeColor="text1"/>
          <w:lang w:val="id-ID"/>
        </w:rPr>
      </w:pPr>
      <w:r w:rsidRPr="005315A3">
        <w:rPr>
          <w:color w:val="000000" w:themeColor="text1"/>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5315A3">
        <w:rPr>
          <w:color w:val="000000" w:themeColor="text1"/>
          <w:lang w:val="id-ID"/>
        </w:rPr>
        <w:t>peserta didik</w:t>
      </w:r>
      <w:r w:rsidRPr="005315A3">
        <w:rPr>
          <w:color w:val="000000" w:themeColor="text1"/>
          <w:lang w:val="id-ID"/>
        </w:rPr>
        <w:t>, etika karyawan, sistem penghargaan dan sanksi serta pedoman dan prosedur pelayanan (administrasi, perpus</w:t>
      </w:r>
      <w:r w:rsidR="00145963" w:rsidRPr="005315A3">
        <w:rPr>
          <w:color w:val="000000" w:themeColor="text1"/>
          <w:lang w:val="id-ID"/>
        </w:rPr>
        <w:t xml:space="preserve">takaan, </w:t>
      </w:r>
      <w:r w:rsidR="00145963" w:rsidRPr="005315A3">
        <w:rPr>
          <w:color w:val="000000" w:themeColor="text1"/>
          <w:lang w:val="en-US"/>
        </w:rPr>
        <w:t xml:space="preserve">dan </w:t>
      </w:r>
      <w:r w:rsidR="00145963" w:rsidRPr="005315A3">
        <w:rPr>
          <w:color w:val="000000" w:themeColor="text1"/>
          <w:lang w:val="id-ID"/>
        </w:rPr>
        <w:t>laboratorium</w:t>
      </w:r>
      <w:r w:rsidRPr="005315A3">
        <w:rPr>
          <w:color w:val="000000" w:themeColor="text1"/>
          <w:lang w:val="id-ID"/>
        </w:rPr>
        <w:t>). Sistem tata pamong (</w:t>
      </w:r>
      <w:r w:rsidR="00D52AB7" w:rsidRPr="005315A3">
        <w:rPr>
          <w:color w:val="000000" w:themeColor="text1"/>
          <w:lang w:val="id-ID"/>
        </w:rPr>
        <w:t>masukan,</w:t>
      </w:r>
      <w:r w:rsidRPr="005315A3">
        <w:rPr>
          <w:color w:val="000000" w:themeColor="text1"/>
          <w:lang w:val="id-ID"/>
        </w:rPr>
        <w:t xml:space="preserve"> proses,</w:t>
      </w:r>
      <w:r w:rsidR="00D52AB7" w:rsidRPr="005315A3">
        <w:rPr>
          <w:color w:val="000000" w:themeColor="text1"/>
          <w:lang w:val="id-ID"/>
        </w:rPr>
        <w:t xml:space="preserve"> keluaran</w:t>
      </w:r>
      <w:r w:rsidRPr="005315A3">
        <w:rPr>
          <w:color w:val="000000" w:themeColor="text1"/>
          <w:lang w:val="id-ID"/>
        </w:rPr>
        <w:t xml:space="preserve"> dan </w:t>
      </w:r>
      <w:r w:rsidR="00D52AB7" w:rsidRPr="005315A3">
        <w:rPr>
          <w:color w:val="000000" w:themeColor="text1"/>
          <w:lang w:val="id-ID"/>
        </w:rPr>
        <w:t>hasil</w:t>
      </w:r>
      <w:r w:rsidRPr="005315A3">
        <w:rPr>
          <w:color w:val="000000" w:themeColor="text1"/>
          <w:lang w:val="id-ID"/>
        </w:rPr>
        <w:t xml:space="preserve"> serta lingkungan eksternal yang menjamin terlaksananya tata pamong yang baik) harus diformulasikan, disosialisasikan, dilaksanakan,  dipantau dan dievaluasi dengan peraturan dan prosedur yang jelas. </w:t>
      </w:r>
    </w:p>
    <w:p w:rsidR="0091096B" w:rsidRPr="005315A3" w:rsidRDefault="0091096B" w:rsidP="00C8413F">
      <w:pPr>
        <w:tabs>
          <w:tab w:val="left" w:pos="2430"/>
        </w:tabs>
        <w:ind w:hanging="1620"/>
        <w:rPr>
          <w:bCs/>
          <w:color w:val="000000" w:themeColor="text1"/>
          <w:szCs w:val="24"/>
          <w:lang w:val="id-ID"/>
        </w:rPr>
      </w:pPr>
    </w:p>
    <w:p w:rsidR="0091096B" w:rsidRPr="005315A3" w:rsidRDefault="0091096B" w:rsidP="00C8413F">
      <w:pPr>
        <w:rPr>
          <w:bCs/>
          <w:color w:val="000000" w:themeColor="text1"/>
          <w:szCs w:val="24"/>
          <w:lang w:val="id-ID"/>
        </w:rPr>
      </w:pPr>
      <w:r w:rsidRPr="005315A3">
        <w:rPr>
          <w:bCs/>
          <w:color w:val="000000" w:themeColor="text1"/>
          <w:szCs w:val="24"/>
          <w:lang w:val="id-ID"/>
        </w:rPr>
        <w:t xml:space="preserve">Uraikan secara ringkas sistem dan pelaksanaan tata pamong di </w:t>
      </w:r>
      <w:r w:rsidR="009374AE" w:rsidRPr="005315A3">
        <w:rPr>
          <w:bCs/>
          <w:color w:val="000000" w:themeColor="text1"/>
          <w:szCs w:val="24"/>
          <w:lang w:val="id-ID"/>
        </w:rPr>
        <w:t>p</w:t>
      </w:r>
      <w:r w:rsidRPr="005315A3">
        <w:rPr>
          <w:bCs/>
          <w:color w:val="000000" w:themeColor="text1"/>
          <w:szCs w:val="24"/>
          <w:lang w:val="id-ID"/>
        </w:rPr>
        <w:t xml:space="preserve">rogram </w:t>
      </w:r>
      <w:r w:rsidR="00F51463" w:rsidRPr="005315A3">
        <w:rPr>
          <w:bCs/>
          <w:color w:val="000000" w:themeColor="text1"/>
          <w:szCs w:val="24"/>
          <w:lang w:val="id-ID"/>
        </w:rPr>
        <w:t xml:space="preserve">Pendidikan </w:t>
      </w:r>
      <w:r w:rsidRPr="005315A3">
        <w:rPr>
          <w:bCs/>
          <w:color w:val="000000" w:themeColor="text1"/>
          <w:szCs w:val="24"/>
          <w:lang w:val="id-ID"/>
        </w:rPr>
        <w:t>untuk memilih pemimpin dan membangun sistem tata pamong yang kredibel, transparan, akunt</w:t>
      </w:r>
      <w:r w:rsidR="00430669" w:rsidRPr="005315A3">
        <w:rPr>
          <w:bCs/>
          <w:color w:val="000000" w:themeColor="text1"/>
          <w:szCs w:val="24"/>
          <w:lang w:val="id-ID"/>
        </w:rPr>
        <w:t>abel, bertanggung jawab dan adil</w:t>
      </w:r>
      <w:r w:rsidR="002019B4" w:rsidRPr="005315A3">
        <w:rPr>
          <w:bCs/>
          <w:color w:val="000000" w:themeColor="text1"/>
          <w:szCs w:val="24"/>
          <w:lang w:val="id-ID"/>
        </w:rPr>
        <w:t xml:space="preserve">. Uraikan pula tugas dari </w:t>
      </w:r>
      <w:r w:rsidR="003243B0" w:rsidRPr="005315A3">
        <w:rPr>
          <w:bCs/>
          <w:color w:val="000000" w:themeColor="text1"/>
          <w:szCs w:val="24"/>
          <w:lang w:val="id-ID"/>
        </w:rPr>
        <w:t>seluruh fungsionaris dalam organisasi program studi.</w:t>
      </w:r>
    </w:p>
    <w:p w:rsidR="0091096B" w:rsidRPr="005315A3"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5315A3"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5315A3"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5315A3"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5315A3" w:rsidRDefault="0091096B" w:rsidP="00C8413F">
      <w:pPr>
        <w:tabs>
          <w:tab w:val="left" w:pos="2430"/>
        </w:tabs>
        <w:ind w:left="1890" w:hanging="1847"/>
        <w:rPr>
          <w:bCs/>
          <w:color w:val="000000" w:themeColor="text1"/>
          <w:szCs w:val="24"/>
        </w:rPr>
      </w:pPr>
    </w:p>
    <w:p w:rsidR="0091096B" w:rsidRPr="005315A3" w:rsidRDefault="0091096B" w:rsidP="00C8413F">
      <w:pPr>
        <w:jc w:val="left"/>
        <w:rPr>
          <w:color w:val="000000" w:themeColor="text1"/>
          <w:lang w:val="sv-SE"/>
        </w:rPr>
      </w:pPr>
      <w:r w:rsidRPr="005315A3">
        <w:rPr>
          <w:color w:val="000000" w:themeColor="text1"/>
          <w:lang w:val="sv-SE"/>
        </w:rPr>
        <w:t xml:space="preserve">2.2 </w:t>
      </w:r>
      <w:r w:rsidR="00C8413F" w:rsidRPr="005315A3">
        <w:rPr>
          <w:color w:val="000000" w:themeColor="text1"/>
          <w:lang w:val="sv-SE"/>
        </w:rPr>
        <w:t xml:space="preserve">  </w:t>
      </w:r>
      <w:r w:rsidRPr="005315A3">
        <w:rPr>
          <w:color w:val="000000" w:themeColor="text1"/>
          <w:lang w:val="sv-SE"/>
        </w:rPr>
        <w:t>Kepemimpinan</w:t>
      </w:r>
    </w:p>
    <w:p w:rsidR="00C8413F" w:rsidRPr="005315A3" w:rsidRDefault="00C8413F" w:rsidP="00C8413F">
      <w:pPr>
        <w:jc w:val="left"/>
        <w:rPr>
          <w:color w:val="000000" w:themeColor="text1"/>
          <w:lang w:val="sv-SE"/>
        </w:rPr>
      </w:pPr>
    </w:p>
    <w:p w:rsidR="0091096B" w:rsidRPr="005315A3" w:rsidRDefault="0091096B" w:rsidP="00C8413F">
      <w:pPr>
        <w:rPr>
          <w:color w:val="000000" w:themeColor="text1"/>
        </w:rPr>
      </w:pPr>
      <w:r w:rsidRPr="005315A3">
        <w:rPr>
          <w:color w:val="000000" w:themeColor="text1"/>
          <w:lang w:val="id-ID"/>
        </w:rPr>
        <w:t>Kepemimpinan efektif mengarahkan dan mempengaruhi perilaku semua unsur dalam program studi, mengikuti nilai, norma, etika, dan budaya organisasi yang disepakati bersama, serta mampu membuat keputusan yang tepat dan cepat.</w:t>
      </w:r>
    </w:p>
    <w:p w:rsidR="0091096B" w:rsidRPr="005315A3" w:rsidRDefault="0091096B" w:rsidP="00C8413F">
      <w:pPr>
        <w:rPr>
          <w:color w:val="000000" w:themeColor="text1"/>
        </w:rPr>
      </w:pPr>
      <w:r w:rsidRPr="005315A3">
        <w:rPr>
          <w:color w:val="000000" w:themeColor="text1"/>
          <w:lang w:val="id-ID"/>
        </w:rPr>
        <w:t>Kepemimpinan mampu memprediksi masa depan, merumuskan dan mengartikulasi visi yang realisti</w:t>
      </w:r>
      <w:r w:rsidR="002C199F" w:rsidRPr="005315A3">
        <w:rPr>
          <w:color w:val="000000" w:themeColor="text1"/>
          <w:lang w:val="id-ID"/>
        </w:rPr>
        <w:t>k</w:t>
      </w:r>
      <w:r w:rsidRPr="005315A3">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5315A3" w:rsidRDefault="002019B4" w:rsidP="00C8413F">
      <w:pPr>
        <w:ind w:left="450"/>
        <w:rPr>
          <w:color w:val="000000" w:themeColor="text1"/>
          <w:lang w:val="id-ID"/>
        </w:rPr>
      </w:pPr>
    </w:p>
    <w:p w:rsidR="00430669" w:rsidRPr="005315A3" w:rsidRDefault="00430669" w:rsidP="00C8413F">
      <w:pPr>
        <w:rPr>
          <w:color w:val="000000" w:themeColor="text1"/>
          <w:lang w:val="nb-NO"/>
        </w:rPr>
      </w:pPr>
      <w:r w:rsidRPr="005315A3">
        <w:rPr>
          <w:color w:val="000000" w:themeColor="text1"/>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5315A3" w:rsidRDefault="00430669" w:rsidP="00C8413F">
      <w:pPr>
        <w:rPr>
          <w:color w:val="000000" w:themeColor="text1"/>
          <w:lang w:val="id-ID"/>
        </w:rPr>
      </w:pPr>
    </w:p>
    <w:p w:rsidR="009611F6" w:rsidRPr="005315A3" w:rsidRDefault="009611F6" w:rsidP="00C8413F">
      <w:pPr>
        <w:rPr>
          <w:color w:val="000000" w:themeColor="text1"/>
          <w:lang w:val="id-ID"/>
        </w:rPr>
      </w:pPr>
      <w:r w:rsidRPr="005315A3">
        <w:rPr>
          <w:color w:val="000000" w:themeColor="text1"/>
          <w:lang w:val="id-ID"/>
        </w:rPr>
        <w:t xml:space="preserve">Seorang Ketua Program </w:t>
      </w:r>
      <w:r w:rsidR="00F51463" w:rsidRPr="005315A3">
        <w:rPr>
          <w:color w:val="000000" w:themeColor="text1"/>
          <w:lang w:val="id-ID"/>
        </w:rPr>
        <w:t xml:space="preserve">Pendidikan </w:t>
      </w:r>
      <w:r w:rsidRPr="005315A3">
        <w:rPr>
          <w:color w:val="000000" w:themeColor="text1"/>
          <w:lang w:val="id-ID"/>
        </w:rPr>
        <w:t xml:space="preserve">(KPS) hendaknya memiliki kualifikasi yang baik dalam hal tingkat pendidikan, kompetensi profesi </w:t>
      </w:r>
      <w:r w:rsidR="00B1366E" w:rsidRPr="005315A3">
        <w:rPr>
          <w:color w:val="000000" w:themeColor="text1"/>
          <w:lang w:val="en-US"/>
        </w:rPr>
        <w:t xml:space="preserve">Dokter Spesialis </w:t>
      </w:r>
      <w:r w:rsidR="00497CC0" w:rsidRPr="005315A3">
        <w:rPr>
          <w:color w:val="000000" w:themeColor="text1"/>
          <w:lang w:val="en-US"/>
        </w:rPr>
        <w:t>Bedah Toraks dan Kardiovaskuler</w:t>
      </w:r>
      <w:r w:rsidR="00961CC6" w:rsidRPr="005315A3">
        <w:rPr>
          <w:color w:val="000000" w:themeColor="text1"/>
          <w:lang w:val="id-ID"/>
        </w:rPr>
        <w:t xml:space="preserve"> </w:t>
      </w:r>
      <w:r w:rsidR="00961CC6" w:rsidRPr="005315A3">
        <w:rPr>
          <w:color w:val="000000" w:themeColor="text1"/>
          <w:lang w:val="en-US"/>
        </w:rPr>
        <w:t xml:space="preserve">dan </w:t>
      </w:r>
      <w:r w:rsidRPr="005315A3">
        <w:rPr>
          <w:color w:val="000000" w:themeColor="text1"/>
          <w:lang w:val="id-ID"/>
        </w:rPr>
        <w:t>publikasi.</w:t>
      </w:r>
    </w:p>
    <w:p w:rsidR="00961CC6" w:rsidRPr="005315A3" w:rsidRDefault="00961CC6"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C8413F" w:rsidRPr="005315A3" w:rsidRDefault="00C8413F" w:rsidP="00C8413F">
      <w:pPr>
        <w:tabs>
          <w:tab w:val="left" w:pos="284"/>
          <w:tab w:val="left" w:pos="567"/>
        </w:tabs>
        <w:jc w:val="left"/>
        <w:rPr>
          <w:color w:val="000000" w:themeColor="text1"/>
          <w:lang w:val="sv-SE"/>
        </w:rPr>
      </w:pPr>
    </w:p>
    <w:p w:rsidR="009611F6" w:rsidRPr="005315A3" w:rsidRDefault="009611F6" w:rsidP="0040050A">
      <w:pPr>
        <w:tabs>
          <w:tab w:val="left" w:pos="284"/>
          <w:tab w:val="left" w:pos="567"/>
        </w:tabs>
        <w:jc w:val="left"/>
        <w:rPr>
          <w:color w:val="000000" w:themeColor="text1"/>
          <w:lang w:val="en-US"/>
        </w:rPr>
      </w:pPr>
      <w:r w:rsidRPr="005315A3">
        <w:rPr>
          <w:color w:val="000000" w:themeColor="text1"/>
          <w:lang w:val="sv-SE"/>
        </w:rPr>
        <w:lastRenderedPageBreak/>
        <w:t>2.2.1</w:t>
      </w:r>
      <w:r w:rsidR="00200F27" w:rsidRPr="005315A3">
        <w:rPr>
          <w:color w:val="000000" w:themeColor="text1"/>
          <w:lang w:val="sv-SE"/>
        </w:rPr>
        <w:t xml:space="preserve"> </w:t>
      </w:r>
      <w:r w:rsidRPr="005315A3">
        <w:rPr>
          <w:color w:val="000000" w:themeColor="text1"/>
          <w:lang w:val="sv-SE"/>
        </w:rPr>
        <w:t xml:space="preserve">Jelaskan </w:t>
      </w:r>
      <w:r w:rsidRPr="005315A3">
        <w:rPr>
          <w:color w:val="000000" w:themeColor="text1"/>
          <w:lang w:val="id-ID"/>
        </w:rPr>
        <w:t xml:space="preserve">tingkat pendidikan KPS </w:t>
      </w:r>
      <w:r w:rsidR="00961CC6" w:rsidRPr="005315A3">
        <w:rPr>
          <w:color w:val="000000" w:themeColor="text1"/>
          <w:lang w:val="en-US"/>
        </w:rPr>
        <w:t xml:space="preserve">Pendidikan </w:t>
      </w:r>
      <w:r w:rsidR="00B1366E" w:rsidRPr="005315A3">
        <w:rPr>
          <w:color w:val="000000" w:themeColor="text1"/>
          <w:lang w:val="en-US"/>
        </w:rPr>
        <w:t xml:space="preserve">Dokter Spesialis </w:t>
      </w:r>
      <w:r w:rsidR="00497CC0" w:rsidRPr="005315A3">
        <w:rPr>
          <w:color w:val="000000" w:themeColor="text1"/>
          <w:lang w:val="en-US"/>
        </w:rPr>
        <w:t>Bedah Toraks dan Kardiovaskuler</w:t>
      </w:r>
    </w:p>
    <w:p w:rsidR="009611F6" w:rsidRPr="005315A3"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5315A3"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5315A3"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5315A3"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5315A3" w:rsidRDefault="009611F6" w:rsidP="00C8413F">
      <w:pPr>
        <w:ind w:left="450"/>
        <w:jc w:val="left"/>
        <w:rPr>
          <w:color w:val="000000" w:themeColor="text1"/>
          <w:lang w:val="en-US"/>
        </w:rPr>
      </w:pPr>
    </w:p>
    <w:p w:rsidR="00C933A1" w:rsidRPr="005315A3" w:rsidRDefault="00C933A1" w:rsidP="00C933A1">
      <w:pPr>
        <w:jc w:val="left"/>
        <w:rPr>
          <w:color w:val="000000" w:themeColor="text1"/>
          <w:lang w:val="en-US"/>
        </w:rPr>
      </w:pPr>
      <w:r w:rsidRPr="005315A3">
        <w:rPr>
          <w:color w:val="000000" w:themeColor="text1"/>
          <w:lang w:val="sv-SE"/>
        </w:rPr>
        <w:t>2.2.2 Berikan pengalaman publikasi</w:t>
      </w:r>
      <w:r w:rsidRPr="005315A3">
        <w:rPr>
          <w:color w:val="000000" w:themeColor="text1"/>
          <w:lang w:val="id-ID"/>
        </w:rPr>
        <w:t xml:space="preserve"> KPS </w:t>
      </w:r>
      <w:r w:rsidRPr="005315A3">
        <w:rPr>
          <w:color w:val="000000" w:themeColor="text1"/>
          <w:lang w:val="en-US"/>
        </w:rPr>
        <w:t xml:space="preserve">dokter </w:t>
      </w:r>
      <w:r w:rsidRPr="005315A3">
        <w:rPr>
          <w:color w:val="000000" w:themeColor="text1"/>
          <w:lang w:val="id-ID"/>
        </w:rPr>
        <w:t>s</w:t>
      </w:r>
      <w:r w:rsidRPr="005315A3">
        <w:rPr>
          <w:color w:val="000000" w:themeColor="text1"/>
          <w:lang w:val="en-US"/>
        </w:rPr>
        <w:t xml:space="preserve">pesialis </w:t>
      </w:r>
      <w:r w:rsidR="005A7C85" w:rsidRPr="005315A3">
        <w:rPr>
          <w:color w:val="000000" w:themeColor="text1"/>
          <w:lang w:val="en-US"/>
        </w:rPr>
        <w:t xml:space="preserve">Bedah </w:t>
      </w:r>
      <w:r w:rsidR="000A375F" w:rsidRPr="005315A3">
        <w:rPr>
          <w:color w:val="000000" w:themeColor="text1"/>
          <w:lang w:val="en-US"/>
        </w:rPr>
        <w:t>Toraks</w:t>
      </w:r>
      <w:r w:rsidR="005A7C85" w:rsidRPr="005315A3">
        <w:rPr>
          <w:color w:val="000000" w:themeColor="text1"/>
          <w:lang w:val="en-US"/>
        </w:rPr>
        <w:t xml:space="preserve"> dan </w:t>
      </w:r>
      <w:r w:rsidR="000A375F" w:rsidRPr="005315A3">
        <w:rPr>
          <w:color w:val="000000" w:themeColor="text1"/>
          <w:lang w:val="en-US"/>
        </w:rPr>
        <w:t>kardiovaskuler</w:t>
      </w:r>
      <w:r w:rsidRPr="005315A3">
        <w:rPr>
          <w:color w:val="000000" w:themeColor="text1"/>
          <w:lang w:val="en-US"/>
        </w:rPr>
        <w:t>.</w:t>
      </w:r>
    </w:p>
    <w:p w:rsidR="00C933A1" w:rsidRPr="005315A3" w:rsidRDefault="00C933A1" w:rsidP="00C933A1">
      <w:pPr>
        <w:jc w:val="left"/>
        <w:rPr>
          <w:color w:val="000000" w:themeColor="text1"/>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5315A3" w:rsidRPr="005315A3" w:rsidTr="00E24179">
        <w:trPr>
          <w:trHeight w:val="258"/>
        </w:trPr>
        <w:tc>
          <w:tcPr>
            <w:tcW w:w="709" w:type="dxa"/>
            <w:vMerge w:val="restart"/>
            <w:shd w:val="clear" w:color="auto" w:fill="auto"/>
            <w:vAlign w:val="center"/>
          </w:tcPr>
          <w:p w:rsidR="00C933A1" w:rsidRPr="005315A3" w:rsidRDefault="00C933A1" w:rsidP="00E24179">
            <w:pPr>
              <w:jc w:val="center"/>
              <w:rPr>
                <w:b/>
                <w:color w:val="000000" w:themeColor="text1"/>
                <w:lang w:val="sv-SE"/>
              </w:rPr>
            </w:pPr>
            <w:r w:rsidRPr="005315A3">
              <w:rPr>
                <w:b/>
                <w:color w:val="000000" w:themeColor="text1"/>
                <w:lang w:val="sv-SE"/>
              </w:rPr>
              <w:t>No.</w:t>
            </w:r>
          </w:p>
        </w:tc>
        <w:tc>
          <w:tcPr>
            <w:tcW w:w="1091" w:type="dxa"/>
            <w:vMerge w:val="restart"/>
            <w:tcBorders>
              <w:right w:val="single" w:sz="4" w:space="0" w:color="auto"/>
            </w:tcBorders>
            <w:shd w:val="clear" w:color="auto" w:fill="auto"/>
            <w:vAlign w:val="center"/>
          </w:tcPr>
          <w:p w:rsidR="00C933A1" w:rsidRPr="005315A3" w:rsidRDefault="00C933A1" w:rsidP="00E24179">
            <w:pPr>
              <w:jc w:val="center"/>
              <w:rPr>
                <w:b/>
                <w:color w:val="000000" w:themeColor="text1"/>
                <w:lang w:val="sv-SE"/>
              </w:rPr>
            </w:pPr>
            <w:r w:rsidRPr="005315A3">
              <w:rPr>
                <w:b/>
                <w:color w:val="000000" w:themeColor="text1"/>
                <w:lang w:val="sv-SE"/>
              </w:rPr>
              <w:t>Judul</w:t>
            </w:r>
          </w:p>
        </w:tc>
        <w:tc>
          <w:tcPr>
            <w:tcW w:w="1080" w:type="dxa"/>
            <w:vMerge w:val="restart"/>
            <w:tcBorders>
              <w:left w:val="single" w:sz="4" w:space="0" w:color="auto"/>
            </w:tcBorders>
            <w:shd w:val="clear" w:color="auto" w:fill="auto"/>
            <w:vAlign w:val="center"/>
          </w:tcPr>
          <w:p w:rsidR="00C933A1" w:rsidRPr="005315A3" w:rsidRDefault="00C933A1" w:rsidP="00E24179">
            <w:pPr>
              <w:jc w:val="center"/>
              <w:rPr>
                <w:b/>
                <w:color w:val="000000" w:themeColor="text1"/>
                <w:lang w:val="sv-SE"/>
              </w:rPr>
            </w:pPr>
            <w:r w:rsidRPr="005315A3">
              <w:rPr>
                <w:b/>
                <w:color w:val="000000" w:themeColor="text1"/>
                <w:lang w:val="sv-SE"/>
              </w:rPr>
              <w:t>Penulis</w:t>
            </w:r>
          </w:p>
        </w:tc>
        <w:tc>
          <w:tcPr>
            <w:tcW w:w="900" w:type="dxa"/>
            <w:vMerge w:val="restart"/>
            <w:shd w:val="clear" w:color="auto" w:fill="auto"/>
            <w:vAlign w:val="center"/>
          </w:tcPr>
          <w:p w:rsidR="00C933A1" w:rsidRPr="005315A3" w:rsidRDefault="00C933A1" w:rsidP="00E24179">
            <w:pPr>
              <w:jc w:val="center"/>
              <w:rPr>
                <w:b/>
                <w:color w:val="000000" w:themeColor="text1"/>
                <w:lang w:val="sv-SE"/>
              </w:rPr>
            </w:pPr>
            <w:r w:rsidRPr="005315A3">
              <w:rPr>
                <w:b/>
                <w:color w:val="000000" w:themeColor="text1"/>
                <w:lang w:val="sv-SE"/>
              </w:rPr>
              <w:t>Tahun</w:t>
            </w:r>
          </w:p>
        </w:tc>
        <w:tc>
          <w:tcPr>
            <w:tcW w:w="1440" w:type="dxa"/>
            <w:vMerge w:val="restart"/>
            <w:shd w:val="clear" w:color="auto" w:fill="auto"/>
            <w:vAlign w:val="center"/>
          </w:tcPr>
          <w:p w:rsidR="00C933A1" w:rsidRPr="005315A3" w:rsidRDefault="00C933A1" w:rsidP="00E24179">
            <w:pPr>
              <w:jc w:val="center"/>
              <w:rPr>
                <w:b/>
                <w:color w:val="000000" w:themeColor="text1"/>
                <w:lang w:val="sv-SE"/>
              </w:rPr>
            </w:pPr>
            <w:r w:rsidRPr="005315A3">
              <w:rPr>
                <w:b/>
                <w:color w:val="000000" w:themeColor="text1"/>
                <w:lang w:val="sv-SE"/>
              </w:rPr>
              <w:t>Nama Jurnal</w:t>
            </w:r>
          </w:p>
        </w:tc>
        <w:tc>
          <w:tcPr>
            <w:tcW w:w="3776" w:type="dxa"/>
            <w:gridSpan w:val="3"/>
            <w:tcBorders>
              <w:bottom w:val="single" w:sz="4" w:space="0" w:color="000000"/>
            </w:tcBorders>
            <w:vAlign w:val="center"/>
          </w:tcPr>
          <w:p w:rsidR="00C933A1" w:rsidRPr="005315A3" w:rsidRDefault="00C933A1" w:rsidP="00E24179">
            <w:pPr>
              <w:tabs>
                <w:tab w:val="left" w:pos="2154"/>
              </w:tabs>
              <w:jc w:val="center"/>
              <w:rPr>
                <w:b/>
                <w:color w:val="000000" w:themeColor="text1"/>
                <w:lang w:val="sv-SE"/>
              </w:rPr>
            </w:pPr>
            <w:r w:rsidRPr="005315A3">
              <w:rPr>
                <w:b/>
                <w:color w:val="000000" w:themeColor="text1"/>
                <w:lang w:val="sv-SE"/>
              </w:rPr>
              <w:t>Tingkat</w:t>
            </w:r>
            <w:r w:rsidRPr="005315A3">
              <w:rPr>
                <w:b/>
                <w:color w:val="000000" w:themeColor="text1"/>
                <w:vertAlign w:val="superscript"/>
                <w:lang w:val="sv-SE"/>
              </w:rPr>
              <w:t>1</w:t>
            </w:r>
          </w:p>
        </w:tc>
      </w:tr>
      <w:tr w:rsidR="005315A3" w:rsidRPr="005315A3" w:rsidTr="00E24179">
        <w:trPr>
          <w:trHeight w:val="146"/>
        </w:trPr>
        <w:tc>
          <w:tcPr>
            <w:tcW w:w="709" w:type="dxa"/>
            <w:vMerge/>
            <w:tcBorders>
              <w:bottom w:val="double" w:sz="4" w:space="0" w:color="auto"/>
            </w:tcBorders>
            <w:shd w:val="clear" w:color="auto" w:fill="auto"/>
            <w:vAlign w:val="center"/>
          </w:tcPr>
          <w:p w:rsidR="00C933A1" w:rsidRPr="005315A3" w:rsidRDefault="00C933A1" w:rsidP="00E24179">
            <w:pPr>
              <w:jc w:val="center"/>
              <w:rPr>
                <w:b/>
                <w:color w:val="000000" w:themeColor="text1"/>
                <w:lang w:val="sv-SE"/>
              </w:rPr>
            </w:pPr>
          </w:p>
        </w:tc>
        <w:tc>
          <w:tcPr>
            <w:tcW w:w="1091" w:type="dxa"/>
            <w:vMerge/>
            <w:tcBorders>
              <w:bottom w:val="double" w:sz="4" w:space="0" w:color="auto"/>
              <w:right w:val="single" w:sz="4" w:space="0" w:color="auto"/>
            </w:tcBorders>
            <w:shd w:val="clear" w:color="auto" w:fill="auto"/>
            <w:vAlign w:val="center"/>
          </w:tcPr>
          <w:p w:rsidR="00C933A1" w:rsidRPr="005315A3" w:rsidRDefault="00C933A1" w:rsidP="00E24179">
            <w:pPr>
              <w:jc w:val="center"/>
              <w:rPr>
                <w:b/>
                <w:color w:val="000000" w:themeColor="text1"/>
                <w:lang w:val="sv-SE"/>
              </w:rPr>
            </w:pPr>
          </w:p>
        </w:tc>
        <w:tc>
          <w:tcPr>
            <w:tcW w:w="1080" w:type="dxa"/>
            <w:vMerge/>
            <w:tcBorders>
              <w:left w:val="single" w:sz="4" w:space="0" w:color="auto"/>
              <w:bottom w:val="double" w:sz="4" w:space="0" w:color="auto"/>
            </w:tcBorders>
            <w:shd w:val="clear" w:color="auto" w:fill="auto"/>
            <w:vAlign w:val="center"/>
          </w:tcPr>
          <w:p w:rsidR="00C933A1" w:rsidRPr="005315A3" w:rsidRDefault="00C933A1" w:rsidP="00E24179">
            <w:pPr>
              <w:jc w:val="center"/>
              <w:rPr>
                <w:b/>
                <w:color w:val="000000" w:themeColor="text1"/>
                <w:lang w:val="sv-SE"/>
              </w:rPr>
            </w:pPr>
          </w:p>
        </w:tc>
        <w:tc>
          <w:tcPr>
            <w:tcW w:w="900" w:type="dxa"/>
            <w:vMerge/>
            <w:tcBorders>
              <w:bottom w:val="double" w:sz="4" w:space="0" w:color="auto"/>
            </w:tcBorders>
            <w:shd w:val="clear" w:color="auto" w:fill="auto"/>
            <w:vAlign w:val="center"/>
          </w:tcPr>
          <w:p w:rsidR="00C933A1" w:rsidRPr="005315A3" w:rsidRDefault="00C933A1" w:rsidP="00E24179">
            <w:pPr>
              <w:jc w:val="center"/>
              <w:rPr>
                <w:b/>
                <w:color w:val="000000" w:themeColor="text1"/>
                <w:lang w:val="sv-SE"/>
              </w:rPr>
            </w:pPr>
          </w:p>
        </w:tc>
        <w:tc>
          <w:tcPr>
            <w:tcW w:w="1440" w:type="dxa"/>
            <w:vMerge/>
            <w:tcBorders>
              <w:bottom w:val="double" w:sz="4" w:space="0" w:color="auto"/>
            </w:tcBorders>
            <w:shd w:val="clear" w:color="auto" w:fill="auto"/>
            <w:vAlign w:val="center"/>
          </w:tcPr>
          <w:p w:rsidR="00C933A1" w:rsidRPr="005315A3" w:rsidRDefault="00C933A1" w:rsidP="00E24179">
            <w:pPr>
              <w:jc w:val="center"/>
              <w:rPr>
                <w:b/>
                <w:color w:val="000000" w:themeColor="text1"/>
                <w:lang w:val="sv-SE"/>
              </w:rPr>
            </w:pPr>
          </w:p>
        </w:tc>
        <w:tc>
          <w:tcPr>
            <w:tcW w:w="990" w:type="dxa"/>
            <w:tcBorders>
              <w:top w:val="single" w:sz="4" w:space="0" w:color="000000"/>
              <w:left w:val="single" w:sz="4" w:space="0" w:color="000000"/>
              <w:bottom w:val="double" w:sz="4" w:space="0" w:color="auto"/>
            </w:tcBorders>
            <w:vAlign w:val="center"/>
          </w:tcPr>
          <w:p w:rsidR="00C933A1" w:rsidRPr="005315A3" w:rsidRDefault="00C933A1" w:rsidP="00E24179">
            <w:pPr>
              <w:jc w:val="center"/>
              <w:rPr>
                <w:b/>
                <w:color w:val="000000" w:themeColor="text1"/>
                <w:sz w:val="20"/>
                <w:lang w:val="sv-SE"/>
              </w:rPr>
            </w:pPr>
            <w:r w:rsidRPr="005315A3">
              <w:rPr>
                <w:b/>
                <w:color w:val="000000" w:themeColor="text1"/>
                <w:sz w:val="20"/>
                <w:lang w:val="sv-SE"/>
              </w:rPr>
              <w:t>Interna-sional</w:t>
            </w:r>
          </w:p>
        </w:tc>
        <w:tc>
          <w:tcPr>
            <w:tcW w:w="1260" w:type="dxa"/>
            <w:tcBorders>
              <w:top w:val="single" w:sz="4" w:space="0" w:color="000000"/>
              <w:left w:val="single" w:sz="4" w:space="0" w:color="000000"/>
              <w:bottom w:val="double" w:sz="4" w:space="0" w:color="auto"/>
            </w:tcBorders>
            <w:vAlign w:val="center"/>
          </w:tcPr>
          <w:p w:rsidR="00C933A1" w:rsidRPr="005315A3" w:rsidRDefault="00C933A1" w:rsidP="00E24179">
            <w:pPr>
              <w:jc w:val="center"/>
              <w:rPr>
                <w:b/>
                <w:color w:val="000000" w:themeColor="text1"/>
                <w:sz w:val="20"/>
                <w:lang w:val="sv-SE"/>
              </w:rPr>
            </w:pPr>
            <w:r w:rsidRPr="005315A3">
              <w:rPr>
                <w:b/>
                <w:color w:val="000000" w:themeColor="text1"/>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C933A1" w:rsidRPr="005315A3" w:rsidRDefault="00C933A1" w:rsidP="00E24179">
            <w:pPr>
              <w:jc w:val="center"/>
              <w:rPr>
                <w:b/>
                <w:color w:val="000000" w:themeColor="text1"/>
                <w:sz w:val="20"/>
                <w:lang w:val="sv-SE"/>
              </w:rPr>
            </w:pPr>
            <w:r w:rsidRPr="005315A3">
              <w:rPr>
                <w:b/>
                <w:color w:val="000000" w:themeColor="text1"/>
                <w:sz w:val="20"/>
                <w:lang w:val="sv-SE"/>
              </w:rPr>
              <w:t>Nasional Tidak Terakreditasi</w:t>
            </w:r>
          </w:p>
        </w:tc>
      </w:tr>
      <w:tr w:rsidR="005315A3" w:rsidRPr="005315A3" w:rsidTr="00E24179">
        <w:trPr>
          <w:trHeight w:val="146"/>
        </w:trPr>
        <w:tc>
          <w:tcPr>
            <w:tcW w:w="709" w:type="dxa"/>
            <w:tcBorders>
              <w:top w:val="double" w:sz="4" w:space="0" w:color="auto"/>
              <w:bottom w:val="single" w:sz="4" w:space="0" w:color="000000"/>
              <w:right w:val="single" w:sz="4" w:space="0" w:color="000000"/>
            </w:tcBorders>
            <w:shd w:val="clear" w:color="auto" w:fill="auto"/>
          </w:tcPr>
          <w:p w:rsidR="00C933A1" w:rsidRPr="005315A3" w:rsidRDefault="00C933A1" w:rsidP="00E24179">
            <w:pPr>
              <w:jc w:val="center"/>
              <w:rPr>
                <w:b/>
                <w:color w:val="000000" w:themeColor="text1"/>
                <w:lang w:val="sv-SE"/>
              </w:rPr>
            </w:pPr>
            <w:r w:rsidRPr="005315A3">
              <w:rPr>
                <w:b/>
                <w:color w:val="000000" w:themeColor="text1"/>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C933A1" w:rsidRPr="005315A3" w:rsidRDefault="00C933A1" w:rsidP="00E24179">
            <w:pPr>
              <w:jc w:val="center"/>
              <w:rPr>
                <w:b/>
                <w:color w:val="000000" w:themeColor="text1"/>
                <w:lang w:val="sv-SE"/>
              </w:rPr>
            </w:pPr>
            <w:r w:rsidRPr="005315A3">
              <w:rPr>
                <w:b/>
                <w:color w:val="000000" w:themeColor="text1"/>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C933A1" w:rsidRPr="005315A3" w:rsidRDefault="00C933A1" w:rsidP="00E24179">
            <w:pPr>
              <w:jc w:val="center"/>
              <w:rPr>
                <w:b/>
                <w:color w:val="000000" w:themeColor="text1"/>
                <w:lang w:val="sv-SE"/>
              </w:rPr>
            </w:pPr>
            <w:r w:rsidRPr="005315A3">
              <w:rPr>
                <w:b/>
                <w:color w:val="000000" w:themeColor="text1"/>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C933A1" w:rsidRPr="005315A3" w:rsidRDefault="00C933A1" w:rsidP="00E24179">
            <w:pPr>
              <w:jc w:val="center"/>
              <w:rPr>
                <w:b/>
                <w:color w:val="000000" w:themeColor="text1"/>
                <w:lang w:val="sv-SE"/>
              </w:rPr>
            </w:pPr>
            <w:r w:rsidRPr="005315A3">
              <w:rPr>
                <w:b/>
                <w:color w:val="000000" w:themeColor="text1"/>
                <w:lang w:val="sv-SE"/>
              </w:rPr>
              <w:t>(4)</w:t>
            </w:r>
          </w:p>
        </w:tc>
        <w:tc>
          <w:tcPr>
            <w:tcW w:w="1440" w:type="dxa"/>
            <w:tcBorders>
              <w:top w:val="double" w:sz="4" w:space="0" w:color="auto"/>
              <w:left w:val="single" w:sz="4" w:space="0" w:color="000000"/>
              <w:bottom w:val="single" w:sz="4" w:space="0" w:color="000000"/>
            </w:tcBorders>
            <w:shd w:val="clear" w:color="auto" w:fill="auto"/>
          </w:tcPr>
          <w:p w:rsidR="00C933A1" w:rsidRPr="005315A3" w:rsidRDefault="00C933A1" w:rsidP="00E24179">
            <w:pPr>
              <w:jc w:val="center"/>
              <w:rPr>
                <w:b/>
                <w:color w:val="000000" w:themeColor="text1"/>
                <w:lang w:val="sv-SE"/>
              </w:rPr>
            </w:pPr>
            <w:r w:rsidRPr="005315A3">
              <w:rPr>
                <w:b/>
                <w:color w:val="000000" w:themeColor="text1"/>
                <w:lang w:val="sv-SE"/>
              </w:rPr>
              <w:t>(5)</w:t>
            </w:r>
          </w:p>
        </w:tc>
        <w:tc>
          <w:tcPr>
            <w:tcW w:w="990" w:type="dxa"/>
            <w:tcBorders>
              <w:top w:val="double" w:sz="4" w:space="0" w:color="auto"/>
              <w:left w:val="single" w:sz="4" w:space="0" w:color="000000"/>
              <w:bottom w:val="single" w:sz="4" w:space="0" w:color="000000"/>
            </w:tcBorders>
          </w:tcPr>
          <w:p w:rsidR="00C933A1" w:rsidRPr="005315A3" w:rsidRDefault="00C933A1" w:rsidP="00E24179">
            <w:pPr>
              <w:jc w:val="center"/>
              <w:rPr>
                <w:b/>
                <w:color w:val="000000" w:themeColor="text1"/>
                <w:lang w:val="sv-SE"/>
              </w:rPr>
            </w:pPr>
            <w:r w:rsidRPr="005315A3">
              <w:rPr>
                <w:b/>
                <w:color w:val="000000" w:themeColor="text1"/>
                <w:lang w:val="sv-SE"/>
              </w:rPr>
              <w:t>(6)</w:t>
            </w:r>
          </w:p>
        </w:tc>
        <w:tc>
          <w:tcPr>
            <w:tcW w:w="1260" w:type="dxa"/>
            <w:tcBorders>
              <w:top w:val="double" w:sz="4" w:space="0" w:color="auto"/>
              <w:left w:val="single" w:sz="4" w:space="0" w:color="000000"/>
              <w:bottom w:val="single" w:sz="4" w:space="0" w:color="000000"/>
            </w:tcBorders>
          </w:tcPr>
          <w:p w:rsidR="00C933A1" w:rsidRPr="005315A3" w:rsidRDefault="00C933A1" w:rsidP="00E24179">
            <w:pPr>
              <w:jc w:val="center"/>
              <w:rPr>
                <w:b/>
                <w:color w:val="000000" w:themeColor="text1"/>
                <w:lang w:val="sv-SE"/>
              </w:rPr>
            </w:pPr>
            <w:r w:rsidRPr="005315A3">
              <w:rPr>
                <w:b/>
                <w:color w:val="000000" w:themeColor="text1"/>
                <w:lang w:val="sv-SE"/>
              </w:rPr>
              <w:t>(7)</w:t>
            </w:r>
          </w:p>
        </w:tc>
        <w:tc>
          <w:tcPr>
            <w:tcW w:w="1526" w:type="dxa"/>
            <w:tcBorders>
              <w:top w:val="double" w:sz="4" w:space="0" w:color="auto"/>
              <w:left w:val="single" w:sz="4" w:space="0" w:color="000000"/>
              <w:bottom w:val="single" w:sz="4" w:space="0" w:color="000000"/>
            </w:tcBorders>
          </w:tcPr>
          <w:p w:rsidR="00C933A1" w:rsidRPr="005315A3" w:rsidRDefault="00C933A1" w:rsidP="00E24179">
            <w:pPr>
              <w:jc w:val="center"/>
              <w:rPr>
                <w:b/>
                <w:color w:val="000000" w:themeColor="text1"/>
                <w:lang w:val="sv-SE"/>
              </w:rPr>
            </w:pPr>
            <w:r w:rsidRPr="005315A3">
              <w:rPr>
                <w:b/>
                <w:color w:val="000000" w:themeColor="text1"/>
                <w:lang w:val="sv-SE"/>
              </w:rPr>
              <w:t>(8)</w:t>
            </w:r>
          </w:p>
        </w:tc>
      </w:tr>
      <w:tr w:rsidR="005315A3" w:rsidRPr="005315A3" w:rsidTr="00E24179">
        <w:tc>
          <w:tcPr>
            <w:tcW w:w="709" w:type="dxa"/>
            <w:tcBorders>
              <w:top w:val="single" w:sz="4" w:space="0" w:color="000000"/>
              <w:right w:val="single" w:sz="4" w:space="0" w:color="000000"/>
            </w:tcBorders>
          </w:tcPr>
          <w:p w:rsidR="00C933A1" w:rsidRPr="005315A3" w:rsidRDefault="00C933A1" w:rsidP="00E24179">
            <w:pPr>
              <w:jc w:val="left"/>
              <w:rPr>
                <w:color w:val="000000" w:themeColor="text1"/>
                <w:lang w:val="sv-SE"/>
              </w:rPr>
            </w:pPr>
          </w:p>
        </w:tc>
        <w:tc>
          <w:tcPr>
            <w:tcW w:w="1091" w:type="dxa"/>
            <w:tcBorders>
              <w:top w:val="single" w:sz="4" w:space="0" w:color="000000"/>
              <w:left w:val="single" w:sz="4" w:space="0" w:color="000000"/>
              <w:right w:val="single" w:sz="4" w:space="0" w:color="000000"/>
            </w:tcBorders>
          </w:tcPr>
          <w:p w:rsidR="00C933A1" w:rsidRPr="005315A3" w:rsidRDefault="00C933A1" w:rsidP="00E24179">
            <w:pPr>
              <w:jc w:val="left"/>
              <w:rPr>
                <w:color w:val="000000" w:themeColor="text1"/>
                <w:lang w:val="sv-SE"/>
              </w:rPr>
            </w:pPr>
          </w:p>
        </w:tc>
        <w:tc>
          <w:tcPr>
            <w:tcW w:w="1080" w:type="dxa"/>
            <w:tcBorders>
              <w:top w:val="single" w:sz="4" w:space="0" w:color="000000"/>
              <w:left w:val="single" w:sz="4" w:space="0" w:color="000000"/>
              <w:right w:val="single" w:sz="4" w:space="0" w:color="000000"/>
            </w:tcBorders>
          </w:tcPr>
          <w:p w:rsidR="00C933A1" w:rsidRPr="005315A3" w:rsidRDefault="00C933A1" w:rsidP="00E24179">
            <w:pPr>
              <w:jc w:val="left"/>
              <w:rPr>
                <w:color w:val="000000" w:themeColor="text1"/>
                <w:lang w:val="sv-SE"/>
              </w:rPr>
            </w:pPr>
          </w:p>
        </w:tc>
        <w:tc>
          <w:tcPr>
            <w:tcW w:w="900" w:type="dxa"/>
            <w:tcBorders>
              <w:top w:val="single" w:sz="4" w:space="0" w:color="000000"/>
              <w:left w:val="single" w:sz="4" w:space="0" w:color="000000"/>
              <w:right w:val="single" w:sz="4" w:space="0" w:color="000000"/>
            </w:tcBorders>
          </w:tcPr>
          <w:p w:rsidR="00C933A1" w:rsidRPr="005315A3" w:rsidRDefault="00C933A1" w:rsidP="00E24179">
            <w:pPr>
              <w:jc w:val="left"/>
              <w:rPr>
                <w:color w:val="000000" w:themeColor="text1"/>
                <w:lang w:val="sv-SE"/>
              </w:rPr>
            </w:pPr>
          </w:p>
        </w:tc>
        <w:tc>
          <w:tcPr>
            <w:tcW w:w="1440" w:type="dxa"/>
            <w:tcBorders>
              <w:top w:val="single" w:sz="4" w:space="0" w:color="000000"/>
              <w:left w:val="single" w:sz="4" w:space="0" w:color="000000"/>
            </w:tcBorders>
          </w:tcPr>
          <w:p w:rsidR="00C933A1" w:rsidRPr="005315A3" w:rsidRDefault="00C933A1" w:rsidP="00E24179">
            <w:pPr>
              <w:jc w:val="left"/>
              <w:rPr>
                <w:color w:val="000000" w:themeColor="text1"/>
                <w:lang w:val="sv-SE"/>
              </w:rPr>
            </w:pPr>
          </w:p>
        </w:tc>
        <w:tc>
          <w:tcPr>
            <w:tcW w:w="990" w:type="dxa"/>
            <w:tcBorders>
              <w:top w:val="single" w:sz="4" w:space="0" w:color="000000"/>
              <w:left w:val="single" w:sz="4" w:space="0" w:color="000000"/>
            </w:tcBorders>
          </w:tcPr>
          <w:p w:rsidR="00C933A1" w:rsidRPr="005315A3" w:rsidRDefault="00C933A1" w:rsidP="00E24179">
            <w:pPr>
              <w:jc w:val="left"/>
              <w:rPr>
                <w:color w:val="000000" w:themeColor="text1"/>
                <w:lang w:val="sv-SE"/>
              </w:rPr>
            </w:pPr>
          </w:p>
        </w:tc>
        <w:tc>
          <w:tcPr>
            <w:tcW w:w="1260" w:type="dxa"/>
            <w:tcBorders>
              <w:top w:val="single" w:sz="4" w:space="0" w:color="000000"/>
              <w:left w:val="single" w:sz="4" w:space="0" w:color="000000"/>
            </w:tcBorders>
          </w:tcPr>
          <w:p w:rsidR="00C933A1" w:rsidRPr="005315A3" w:rsidRDefault="00C933A1" w:rsidP="00E24179">
            <w:pPr>
              <w:jc w:val="left"/>
              <w:rPr>
                <w:color w:val="000000" w:themeColor="text1"/>
                <w:lang w:val="sv-SE"/>
              </w:rPr>
            </w:pPr>
          </w:p>
        </w:tc>
        <w:tc>
          <w:tcPr>
            <w:tcW w:w="1526" w:type="dxa"/>
            <w:tcBorders>
              <w:top w:val="single" w:sz="4" w:space="0" w:color="000000"/>
              <w:left w:val="single" w:sz="4" w:space="0" w:color="000000"/>
            </w:tcBorders>
          </w:tcPr>
          <w:p w:rsidR="00C933A1" w:rsidRPr="005315A3" w:rsidRDefault="00C933A1" w:rsidP="00E24179">
            <w:pPr>
              <w:jc w:val="left"/>
              <w:rPr>
                <w:color w:val="000000" w:themeColor="text1"/>
                <w:lang w:val="sv-SE"/>
              </w:rPr>
            </w:pPr>
          </w:p>
        </w:tc>
      </w:tr>
      <w:tr w:rsidR="005315A3" w:rsidRPr="005315A3" w:rsidTr="00E24179">
        <w:tc>
          <w:tcPr>
            <w:tcW w:w="709" w:type="dxa"/>
          </w:tcPr>
          <w:p w:rsidR="00C933A1" w:rsidRPr="005315A3" w:rsidRDefault="00C933A1" w:rsidP="00E24179">
            <w:pPr>
              <w:jc w:val="left"/>
              <w:rPr>
                <w:color w:val="000000" w:themeColor="text1"/>
                <w:lang w:val="sv-SE"/>
              </w:rPr>
            </w:pPr>
          </w:p>
        </w:tc>
        <w:tc>
          <w:tcPr>
            <w:tcW w:w="1091" w:type="dxa"/>
            <w:tcBorders>
              <w:right w:val="single" w:sz="4" w:space="0" w:color="auto"/>
            </w:tcBorders>
            <w:shd w:val="clear" w:color="auto" w:fill="auto"/>
          </w:tcPr>
          <w:p w:rsidR="00C933A1" w:rsidRPr="005315A3" w:rsidRDefault="00C933A1" w:rsidP="00E24179">
            <w:pPr>
              <w:jc w:val="left"/>
              <w:rPr>
                <w:color w:val="000000" w:themeColor="text1"/>
                <w:lang w:val="sv-SE"/>
              </w:rPr>
            </w:pPr>
          </w:p>
        </w:tc>
        <w:tc>
          <w:tcPr>
            <w:tcW w:w="1080" w:type="dxa"/>
            <w:tcBorders>
              <w:left w:val="single" w:sz="4" w:space="0" w:color="auto"/>
            </w:tcBorders>
          </w:tcPr>
          <w:p w:rsidR="00C933A1" w:rsidRPr="005315A3" w:rsidRDefault="00C933A1" w:rsidP="00E24179">
            <w:pPr>
              <w:jc w:val="left"/>
              <w:rPr>
                <w:color w:val="000000" w:themeColor="text1"/>
                <w:lang w:val="sv-SE"/>
              </w:rPr>
            </w:pPr>
          </w:p>
        </w:tc>
        <w:tc>
          <w:tcPr>
            <w:tcW w:w="900" w:type="dxa"/>
          </w:tcPr>
          <w:p w:rsidR="00C933A1" w:rsidRPr="005315A3" w:rsidRDefault="00C933A1" w:rsidP="00E24179">
            <w:pPr>
              <w:jc w:val="left"/>
              <w:rPr>
                <w:color w:val="000000" w:themeColor="text1"/>
                <w:lang w:val="sv-SE"/>
              </w:rPr>
            </w:pPr>
          </w:p>
        </w:tc>
        <w:tc>
          <w:tcPr>
            <w:tcW w:w="1440" w:type="dxa"/>
          </w:tcPr>
          <w:p w:rsidR="00C933A1" w:rsidRPr="005315A3" w:rsidRDefault="00C933A1" w:rsidP="00E24179">
            <w:pPr>
              <w:jc w:val="left"/>
              <w:rPr>
                <w:color w:val="000000" w:themeColor="text1"/>
                <w:lang w:val="sv-SE"/>
              </w:rPr>
            </w:pPr>
          </w:p>
        </w:tc>
        <w:tc>
          <w:tcPr>
            <w:tcW w:w="990" w:type="dxa"/>
          </w:tcPr>
          <w:p w:rsidR="00C933A1" w:rsidRPr="005315A3" w:rsidRDefault="00C933A1" w:rsidP="00E24179">
            <w:pPr>
              <w:jc w:val="left"/>
              <w:rPr>
                <w:color w:val="000000" w:themeColor="text1"/>
                <w:lang w:val="sv-SE"/>
              </w:rPr>
            </w:pPr>
          </w:p>
        </w:tc>
        <w:tc>
          <w:tcPr>
            <w:tcW w:w="1260" w:type="dxa"/>
          </w:tcPr>
          <w:p w:rsidR="00C933A1" w:rsidRPr="005315A3" w:rsidRDefault="00C933A1" w:rsidP="00E24179">
            <w:pPr>
              <w:jc w:val="left"/>
              <w:rPr>
                <w:color w:val="000000" w:themeColor="text1"/>
                <w:lang w:val="sv-SE"/>
              </w:rPr>
            </w:pPr>
          </w:p>
        </w:tc>
        <w:tc>
          <w:tcPr>
            <w:tcW w:w="1526" w:type="dxa"/>
          </w:tcPr>
          <w:p w:rsidR="00C933A1" w:rsidRPr="005315A3" w:rsidRDefault="00C933A1" w:rsidP="00E24179">
            <w:pPr>
              <w:jc w:val="left"/>
              <w:rPr>
                <w:color w:val="000000" w:themeColor="text1"/>
                <w:lang w:val="sv-SE"/>
              </w:rPr>
            </w:pPr>
          </w:p>
        </w:tc>
      </w:tr>
      <w:tr w:rsidR="005315A3" w:rsidRPr="005315A3" w:rsidTr="00E24179">
        <w:tc>
          <w:tcPr>
            <w:tcW w:w="709" w:type="dxa"/>
          </w:tcPr>
          <w:p w:rsidR="00C933A1" w:rsidRPr="005315A3" w:rsidRDefault="00C933A1" w:rsidP="00E24179">
            <w:pPr>
              <w:jc w:val="left"/>
              <w:rPr>
                <w:color w:val="000000" w:themeColor="text1"/>
                <w:lang w:val="sv-SE"/>
              </w:rPr>
            </w:pPr>
          </w:p>
        </w:tc>
        <w:tc>
          <w:tcPr>
            <w:tcW w:w="1091" w:type="dxa"/>
            <w:tcBorders>
              <w:right w:val="single" w:sz="4" w:space="0" w:color="auto"/>
            </w:tcBorders>
          </w:tcPr>
          <w:p w:rsidR="00C933A1" w:rsidRPr="005315A3" w:rsidRDefault="00C933A1" w:rsidP="00E24179">
            <w:pPr>
              <w:jc w:val="left"/>
              <w:rPr>
                <w:color w:val="000000" w:themeColor="text1"/>
                <w:lang w:val="sv-SE"/>
              </w:rPr>
            </w:pPr>
          </w:p>
        </w:tc>
        <w:tc>
          <w:tcPr>
            <w:tcW w:w="1080" w:type="dxa"/>
            <w:tcBorders>
              <w:left w:val="single" w:sz="4" w:space="0" w:color="auto"/>
            </w:tcBorders>
          </w:tcPr>
          <w:p w:rsidR="00C933A1" w:rsidRPr="005315A3" w:rsidRDefault="00C933A1" w:rsidP="00E24179">
            <w:pPr>
              <w:jc w:val="left"/>
              <w:rPr>
                <w:color w:val="000000" w:themeColor="text1"/>
                <w:lang w:val="sv-SE"/>
              </w:rPr>
            </w:pPr>
          </w:p>
        </w:tc>
        <w:tc>
          <w:tcPr>
            <w:tcW w:w="900" w:type="dxa"/>
          </w:tcPr>
          <w:p w:rsidR="00C933A1" w:rsidRPr="005315A3" w:rsidRDefault="00C933A1" w:rsidP="00E24179">
            <w:pPr>
              <w:jc w:val="left"/>
              <w:rPr>
                <w:color w:val="000000" w:themeColor="text1"/>
                <w:lang w:val="sv-SE"/>
              </w:rPr>
            </w:pPr>
          </w:p>
        </w:tc>
        <w:tc>
          <w:tcPr>
            <w:tcW w:w="1440" w:type="dxa"/>
          </w:tcPr>
          <w:p w:rsidR="00C933A1" w:rsidRPr="005315A3" w:rsidRDefault="00C933A1" w:rsidP="00E24179">
            <w:pPr>
              <w:jc w:val="left"/>
              <w:rPr>
                <w:color w:val="000000" w:themeColor="text1"/>
                <w:lang w:val="sv-SE"/>
              </w:rPr>
            </w:pPr>
          </w:p>
        </w:tc>
        <w:tc>
          <w:tcPr>
            <w:tcW w:w="990" w:type="dxa"/>
          </w:tcPr>
          <w:p w:rsidR="00C933A1" w:rsidRPr="005315A3" w:rsidRDefault="00C933A1" w:rsidP="00E24179">
            <w:pPr>
              <w:jc w:val="left"/>
              <w:rPr>
                <w:color w:val="000000" w:themeColor="text1"/>
                <w:lang w:val="sv-SE"/>
              </w:rPr>
            </w:pPr>
          </w:p>
        </w:tc>
        <w:tc>
          <w:tcPr>
            <w:tcW w:w="1260" w:type="dxa"/>
          </w:tcPr>
          <w:p w:rsidR="00C933A1" w:rsidRPr="005315A3" w:rsidRDefault="00C933A1" w:rsidP="00E24179">
            <w:pPr>
              <w:jc w:val="left"/>
              <w:rPr>
                <w:color w:val="000000" w:themeColor="text1"/>
                <w:lang w:val="sv-SE"/>
              </w:rPr>
            </w:pPr>
          </w:p>
        </w:tc>
        <w:tc>
          <w:tcPr>
            <w:tcW w:w="1526" w:type="dxa"/>
          </w:tcPr>
          <w:p w:rsidR="00C933A1" w:rsidRPr="005315A3" w:rsidRDefault="00C933A1" w:rsidP="00E24179">
            <w:pPr>
              <w:jc w:val="left"/>
              <w:rPr>
                <w:color w:val="000000" w:themeColor="text1"/>
                <w:lang w:val="sv-SE"/>
              </w:rPr>
            </w:pPr>
          </w:p>
        </w:tc>
      </w:tr>
    </w:tbl>
    <w:p w:rsidR="00C933A1" w:rsidRPr="005315A3" w:rsidRDefault="00C933A1" w:rsidP="00C933A1">
      <w:pPr>
        <w:ind w:left="360"/>
        <w:jc w:val="left"/>
        <w:rPr>
          <w:color w:val="000000" w:themeColor="text1"/>
        </w:rPr>
      </w:pPr>
      <w:r w:rsidRPr="005315A3">
        <w:rPr>
          <w:color w:val="000000" w:themeColor="text1"/>
          <w:vertAlign w:val="superscript"/>
        </w:rPr>
        <w:t>1</w:t>
      </w:r>
      <w:r w:rsidRPr="005315A3">
        <w:rPr>
          <w:color w:val="000000" w:themeColor="text1"/>
        </w:rPr>
        <w:t xml:space="preserve">  Beri tanda √ pada kolom yang sesuai.</w:t>
      </w:r>
    </w:p>
    <w:p w:rsidR="009611F6" w:rsidRPr="005315A3" w:rsidRDefault="009611F6" w:rsidP="00C8413F">
      <w:pPr>
        <w:tabs>
          <w:tab w:val="left" w:pos="2430"/>
        </w:tabs>
        <w:ind w:left="1890" w:hanging="1847"/>
        <w:rPr>
          <w:bCs/>
          <w:color w:val="000000" w:themeColor="text1"/>
          <w:szCs w:val="24"/>
          <w:lang w:val="id-ID"/>
        </w:rPr>
      </w:pPr>
    </w:p>
    <w:p w:rsidR="009611F6" w:rsidRPr="005315A3" w:rsidRDefault="009611F6" w:rsidP="000271A5">
      <w:pPr>
        <w:jc w:val="left"/>
        <w:rPr>
          <w:color w:val="000000" w:themeColor="text1"/>
          <w:lang w:val="en-US"/>
        </w:rPr>
      </w:pPr>
      <w:r w:rsidRPr="005315A3">
        <w:rPr>
          <w:color w:val="000000" w:themeColor="text1"/>
          <w:lang w:val="sv-SE"/>
        </w:rPr>
        <w:t>2.2.3</w:t>
      </w:r>
      <w:r w:rsidR="00C8413F" w:rsidRPr="005315A3">
        <w:rPr>
          <w:color w:val="000000" w:themeColor="text1"/>
          <w:lang w:val="sv-SE"/>
        </w:rPr>
        <w:t xml:space="preserve"> </w:t>
      </w:r>
      <w:r w:rsidRPr="005315A3">
        <w:rPr>
          <w:color w:val="000000" w:themeColor="text1"/>
          <w:lang w:val="sv-SE"/>
        </w:rPr>
        <w:t xml:space="preserve">Jelaskan </w:t>
      </w:r>
      <w:r w:rsidRPr="005315A3">
        <w:rPr>
          <w:color w:val="000000" w:themeColor="text1"/>
          <w:lang w:val="id-ID"/>
        </w:rPr>
        <w:t>p</w:t>
      </w:r>
      <w:r w:rsidRPr="005315A3">
        <w:rPr>
          <w:color w:val="000000" w:themeColor="text1"/>
          <w:lang w:val="sv-SE"/>
        </w:rPr>
        <w:t xml:space="preserve">ola kepemimpinan dalam </w:t>
      </w:r>
      <w:r w:rsidRPr="005315A3">
        <w:rPr>
          <w:color w:val="000000" w:themeColor="text1"/>
          <w:lang w:val="id-ID"/>
        </w:rPr>
        <w:t xml:space="preserve">PS </w:t>
      </w:r>
      <w:r w:rsidR="00961CC6" w:rsidRPr="005315A3">
        <w:rPr>
          <w:color w:val="000000" w:themeColor="text1"/>
          <w:lang w:val="en-US"/>
        </w:rPr>
        <w:t xml:space="preserve">Pendidikan Dokter Spesialis </w:t>
      </w:r>
      <w:r w:rsidR="000A375F" w:rsidRPr="005315A3">
        <w:rPr>
          <w:color w:val="000000" w:themeColor="text1"/>
          <w:lang w:val="en-US"/>
        </w:rPr>
        <w:t xml:space="preserve">Bedah Toraks dan Kardiovaskuler </w:t>
      </w:r>
      <w:r w:rsidRPr="005315A3">
        <w:rPr>
          <w:color w:val="000000" w:themeColor="text1"/>
          <w:lang w:val="id-ID"/>
        </w:rPr>
        <w:t xml:space="preserve">yang </w:t>
      </w:r>
      <w:r w:rsidR="00200F27" w:rsidRPr="005315A3">
        <w:rPr>
          <w:color w:val="000000" w:themeColor="text1"/>
          <w:lang w:val="en-AU"/>
        </w:rPr>
        <w:t xml:space="preserve">  </w:t>
      </w:r>
      <w:r w:rsidRPr="005315A3">
        <w:rPr>
          <w:color w:val="000000" w:themeColor="text1"/>
          <w:lang w:val="id-ID"/>
        </w:rPr>
        <w:t>mencakup informasi tentang kepemi</w:t>
      </w:r>
      <w:r w:rsidR="00C8413F" w:rsidRPr="005315A3">
        <w:rPr>
          <w:color w:val="000000" w:themeColor="text1"/>
          <w:lang w:val="id-ID"/>
        </w:rPr>
        <w:t>mpinan operasional, organisasi,</w:t>
      </w:r>
      <w:r w:rsidR="000A375F" w:rsidRPr="005315A3">
        <w:rPr>
          <w:color w:val="000000" w:themeColor="text1"/>
          <w:lang w:val="en-US"/>
        </w:rPr>
        <w:t xml:space="preserve"> </w:t>
      </w:r>
      <w:r w:rsidRPr="005315A3">
        <w:rPr>
          <w:color w:val="000000" w:themeColor="text1"/>
          <w:lang w:val="id-ID"/>
        </w:rPr>
        <w:t>dan</w:t>
      </w:r>
      <w:r w:rsidR="000A375F" w:rsidRPr="005315A3">
        <w:rPr>
          <w:color w:val="000000" w:themeColor="text1"/>
          <w:lang w:val="en-US"/>
        </w:rPr>
        <w:t xml:space="preserve"> </w:t>
      </w:r>
      <w:r w:rsidRPr="005315A3">
        <w:rPr>
          <w:color w:val="000000" w:themeColor="text1"/>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5A7C85" w:rsidRPr="005315A3" w:rsidTr="00C8413F">
        <w:tc>
          <w:tcPr>
            <w:tcW w:w="9000" w:type="dxa"/>
            <w:tcBorders>
              <w:top w:val="single" w:sz="4" w:space="0" w:color="auto"/>
              <w:left w:val="single" w:sz="4" w:space="0" w:color="auto"/>
              <w:bottom w:val="single" w:sz="4" w:space="0" w:color="auto"/>
              <w:right w:val="single" w:sz="4" w:space="0" w:color="auto"/>
            </w:tcBorders>
          </w:tcPr>
          <w:p w:rsidR="009611F6" w:rsidRPr="005315A3" w:rsidRDefault="009611F6" w:rsidP="00C8413F">
            <w:pPr>
              <w:pStyle w:val="Header"/>
              <w:tabs>
                <w:tab w:val="clear" w:pos="4320"/>
                <w:tab w:val="clear" w:pos="8640"/>
              </w:tabs>
              <w:rPr>
                <w:color w:val="000000" w:themeColor="text1"/>
                <w:lang w:val="sv-SE"/>
              </w:rPr>
            </w:pPr>
            <w:r w:rsidRPr="005315A3">
              <w:rPr>
                <w:color w:val="000000" w:themeColor="text1"/>
                <w:lang w:val="sv-SE"/>
              </w:rPr>
              <w:tab/>
            </w:r>
          </w:p>
          <w:p w:rsidR="009611F6" w:rsidRPr="005315A3" w:rsidRDefault="009611F6" w:rsidP="00C8413F">
            <w:pPr>
              <w:pStyle w:val="Header"/>
              <w:tabs>
                <w:tab w:val="clear" w:pos="4320"/>
                <w:tab w:val="clear" w:pos="8640"/>
              </w:tabs>
              <w:rPr>
                <w:color w:val="000000" w:themeColor="text1"/>
                <w:lang w:val="sv-SE"/>
              </w:rPr>
            </w:pPr>
          </w:p>
          <w:p w:rsidR="009611F6" w:rsidRPr="005315A3" w:rsidRDefault="009611F6" w:rsidP="00C8413F">
            <w:pPr>
              <w:pStyle w:val="Header"/>
              <w:tabs>
                <w:tab w:val="clear" w:pos="4320"/>
                <w:tab w:val="clear" w:pos="8640"/>
              </w:tabs>
              <w:rPr>
                <w:color w:val="000000" w:themeColor="text1"/>
                <w:lang w:val="sv-SE"/>
              </w:rPr>
            </w:pPr>
          </w:p>
          <w:p w:rsidR="009611F6" w:rsidRPr="005315A3" w:rsidRDefault="009611F6" w:rsidP="00C8413F">
            <w:pPr>
              <w:pStyle w:val="Header"/>
              <w:tabs>
                <w:tab w:val="clear" w:pos="4320"/>
                <w:tab w:val="clear" w:pos="8640"/>
              </w:tabs>
              <w:rPr>
                <w:color w:val="000000" w:themeColor="text1"/>
                <w:lang w:val="sv-SE"/>
              </w:rPr>
            </w:pPr>
          </w:p>
        </w:tc>
      </w:tr>
    </w:tbl>
    <w:p w:rsidR="009611F6" w:rsidRPr="005315A3" w:rsidRDefault="009611F6" w:rsidP="00C8413F">
      <w:pPr>
        <w:rPr>
          <w:color w:val="000000" w:themeColor="text1"/>
          <w:lang w:val="en-US"/>
        </w:rPr>
      </w:pPr>
    </w:p>
    <w:p w:rsidR="0091096B" w:rsidRPr="005315A3" w:rsidRDefault="0091096B" w:rsidP="00C8413F">
      <w:pPr>
        <w:rPr>
          <w:color w:val="000000" w:themeColor="text1"/>
          <w:lang w:val="sv-SE"/>
        </w:rPr>
      </w:pPr>
      <w:r w:rsidRPr="005315A3">
        <w:rPr>
          <w:color w:val="000000" w:themeColor="text1"/>
          <w:lang w:val="sv-SE"/>
        </w:rPr>
        <w:t>2.3    Sistem Pengelolaan</w:t>
      </w:r>
      <w:r w:rsidR="00C8413F" w:rsidRPr="005315A3">
        <w:rPr>
          <w:color w:val="000000" w:themeColor="text1"/>
          <w:lang w:val="sv-SE"/>
        </w:rPr>
        <w:t>.</w:t>
      </w:r>
    </w:p>
    <w:p w:rsidR="00C8413F" w:rsidRPr="005315A3" w:rsidRDefault="00C8413F" w:rsidP="00C8413F">
      <w:pPr>
        <w:rPr>
          <w:color w:val="000000" w:themeColor="text1"/>
          <w:lang w:val="sv-SE"/>
        </w:rPr>
      </w:pPr>
    </w:p>
    <w:p w:rsidR="0091096B" w:rsidRPr="005315A3" w:rsidRDefault="00CE1583" w:rsidP="00C8413F">
      <w:pPr>
        <w:autoSpaceDE w:val="0"/>
        <w:autoSpaceDN w:val="0"/>
        <w:adjustRightInd w:val="0"/>
        <w:jc w:val="left"/>
        <w:rPr>
          <w:iCs/>
          <w:color w:val="000000" w:themeColor="text1"/>
          <w:lang w:val="nb-NO"/>
        </w:rPr>
      </w:pPr>
      <w:r w:rsidRPr="005315A3">
        <w:rPr>
          <w:color w:val="000000" w:themeColor="text1"/>
          <w:lang w:val="id-ID"/>
        </w:rPr>
        <w:t xml:space="preserve">Sistem pengelolaan fungsional dan operasional program </w:t>
      </w:r>
      <w:r w:rsidR="00F51463" w:rsidRPr="005315A3">
        <w:rPr>
          <w:color w:val="000000" w:themeColor="text1"/>
          <w:lang w:val="id-ID"/>
        </w:rPr>
        <w:t xml:space="preserve">Pendidikan </w:t>
      </w:r>
      <w:r w:rsidRPr="005315A3">
        <w:rPr>
          <w:color w:val="000000" w:themeColor="text1"/>
          <w:lang w:val="sv-SE"/>
        </w:rPr>
        <w:t xml:space="preserve">mencakup </w:t>
      </w:r>
      <w:r w:rsidRPr="005315A3">
        <w:rPr>
          <w:color w:val="000000" w:themeColor="text1"/>
          <w:lang w:val="nb-NO"/>
        </w:rPr>
        <w:t>perencanaan, pengorganisasian, pen</w:t>
      </w:r>
      <w:r w:rsidR="009374AE" w:rsidRPr="005315A3">
        <w:rPr>
          <w:color w:val="000000" w:themeColor="text1"/>
          <w:lang w:val="id-ID"/>
        </w:rPr>
        <w:t>stafan</w:t>
      </w:r>
      <w:r w:rsidRPr="005315A3">
        <w:rPr>
          <w:color w:val="000000" w:themeColor="text1"/>
          <w:lang w:val="nb-NO"/>
        </w:rPr>
        <w:t>, pengawasan, pengarahan, representasi, dan penganggaran</w:t>
      </w:r>
      <w:r w:rsidRPr="005315A3">
        <w:rPr>
          <w:color w:val="000000" w:themeColor="text1"/>
          <w:lang w:val="id-ID"/>
        </w:rPr>
        <w:t>.</w:t>
      </w:r>
    </w:p>
    <w:p w:rsidR="00C8413F" w:rsidRPr="005315A3" w:rsidRDefault="00C8413F" w:rsidP="00C8413F">
      <w:pPr>
        <w:autoSpaceDE w:val="0"/>
        <w:autoSpaceDN w:val="0"/>
        <w:adjustRightInd w:val="0"/>
        <w:jc w:val="left"/>
        <w:rPr>
          <w:iCs/>
          <w:color w:val="000000" w:themeColor="text1"/>
          <w:lang w:val="nb-NO"/>
        </w:rPr>
      </w:pPr>
    </w:p>
    <w:p w:rsidR="0091096B" w:rsidRPr="005315A3" w:rsidRDefault="00CE1583" w:rsidP="00C8413F">
      <w:pPr>
        <w:ind w:left="630" w:hanging="630"/>
        <w:rPr>
          <w:color w:val="000000" w:themeColor="text1"/>
          <w:lang w:val="sv-SE"/>
        </w:rPr>
      </w:pPr>
      <w:r w:rsidRPr="005315A3">
        <w:rPr>
          <w:color w:val="000000" w:themeColor="text1"/>
          <w:lang w:val="sv-SE"/>
        </w:rPr>
        <w:t xml:space="preserve">Jelaskan sistem pengelolaan program </w:t>
      </w:r>
      <w:r w:rsidR="00F51463" w:rsidRPr="005315A3">
        <w:rPr>
          <w:color w:val="000000" w:themeColor="text1"/>
          <w:lang w:val="sv-SE"/>
        </w:rPr>
        <w:t xml:space="preserve">Pendidikan </w:t>
      </w:r>
      <w:r w:rsidR="006416E6" w:rsidRPr="005315A3">
        <w:rPr>
          <w:color w:val="000000" w:themeColor="text1"/>
          <w:lang w:val="sv-SE"/>
        </w:rPr>
        <w:t>serta dokumen pendukungnya</w:t>
      </w:r>
      <w:r w:rsidRPr="005315A3">
        <w:rPr>
          <w:color w:val="000000" w:themeColor="text1"/>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262EBD">
        <w:tc>
          <w:tcPr>
            <w:tcW w:w="9175" w:type="dxa"/>
            <w:tcBorders>
              <w:top w:val="single" w:sz="4" w:space="0" w:color="auto"/>
              <w:left w:val="single" w:sz="4" w:space="0" w:color="auto"/>
              <w:bottom w:val="single" w:sz="4" w:space="0" w:color="auto"/>
              <w:right w:val="single" w:sz="4" w:space="0" w:color="auto"/>
            </w:tcBorders>
          </w:tcPr>
          <w:p w:rsidR="0091096B" w:rsidRPr="005315A3" w:rsidRDefault="0091096B" w:rsidP="00C8413F">
            <w:pPr>
              <w:pStyle w:val="Header"/>
              <w:tabs>
                <w:tab w:val="clear" w:pos="4320"/>
                <w:tab w:val="clear" w:pos="8640"/>
              </w:tabs>
              <w:rPr>
                <w:color w:val="000000" w:themeColor="text1"/>
                <w:lang w:val="sv-SE"/>
              </w:rPr>
            </w:pPr>
            <w:r w:rsidRPr="005315A3">
              <w:rPr>
                <w:color w:val="000000" w:themeColor="text1"/>
                <w:lang w:val="sv-SE"/>
              </w:rPr>
              <w:tab/>
            </w:r>
          </w:p>
          <w:p w:rsidR="0091096B" w:rsidRPr="005315A3" w:rsidRDefault="0091096B" w:rsidP="00C8413F">
            <w:pPr>
              <w:pStyle w:val="Header"/>
              <w:tabs>
                <w:tab w:val="clear" w:pos="4320"/>
                <w:tab w:val="clear" w:pos="8640"/>
              </w:tabs>
              <w:rPr>
                <w:color w:val="000000" w:themeColor="text1"/>
                <w:lang w:val="sv-SE"/>
              </w:rPr>
            </w:pPr>
          </w:p>
          <w:p w:rsidR="0091096B" w:rsidRPr="005315A3" w:rsidRDefault="0091096B" w:rsidP="00C8413F">
            <w:pPr>
              <w:pStyle w:val="Header"/>
              <w:tabs>
                <w:tab w:val="clear" w:pos="4320"/>
                <w:tab w:val="clear" w:pos="8640"/>
              </w:tabs>
              <w:rPr>
                <w:color w:val="000000" w:themeColor="text1"/>
                <w:lang w:val="id-ID"/>
              </w:rPr>
            </w:pPr>
          </w:p>
          <w:p w:rsidR="009611F6" w:rsidRPr="005315A3" w:rsidRDefault="009611F6" w:rsidP="00C8413F">
            <w:pPr>
              <w:pStyle w:val="Header"/>
              <w:tabs>
                <w:tab w:val="clear" w:pos="4320"/>
                <w:tab w:val="clear" w:pos="8640"/>
              </w:tabs>
              <w:rPr>
                <w:color w:val="000000" w:themeColor="text1"/>
                <w:lang w:val="id-ID"/>
              </w:rPr>
            </w:pPr>
          </w:p>
        </w:tc>
      </w:tr>
    </w:tbl>
    <w:p w:rsidR="006416E6" w:rsidRPr="005315A3" w:rsidRDefault="006416E6" w:rsidP="00C8413F">
      <w:pPr>
        <w:rPr>
          <w:color w:val="000000" w:themeColor="text1"/>
          <w:lang w:val="sv-SE"/>
        </w:rPr>
      </w:pPr>
    </w:p>
    <w:p w:rsidR="00CA33E6" w:rsidRPr="005315A3" w:rsidRDefault="00CA33E6" w:rsidP="00C8413F">
      <w:pPr>
        <w:ind w:left="450" w:hanging="450"/>
        <w:rPr>
          <w:color w:val="000000" w:themeColor="text1"/>
          <w:lang w:val="sv-SE"/>
        </w:rPr>
      </w:pPr>
      <w:r w:rsidRPr="005315A3">
        <w:rPr>
          <w:color w:val="000000" w:themeColor="text1"/>
          <w:lang w:val="sv-SE"/>
        </w:rPr>
        <w:t xml:space="preserve">2.4  </w:t>
      </w:r>
      <w:r w:rsidR="0091096B" w:rsidRPr="005315A3">
        <w:rPr>
          <w:color w:val="000000" w:themeColor="text1"/>
          <w:lang w:val="sv-SE"/>
        </w:rPr>
        <w:t>Penjaminan Mutu</w:t>
      </w:r>
      <w:r w:rsidR="00C8413F" w:rsidRPr="005315A3">
        <w:rPr>
          <w:color w:val="000000" w:themeColor="text1"/>
          <w:lang w:val="sv-SE"/>
        </w:rPr>
        <w:t>.</w:t>
      </w:r>
    </w:p>
    <w:p w:rsidR="00C8413F" w:rsidRPr="005315A3" w:rsidRDefault="00C8413F" w:rsidP="00C8413F">
      <w:pPr>
        <w:ind w:left="450" w:hanging="450"/>
        <w:rPr>
          <w:color w:val="000000" w:themeColor="text1"/>
          <w:lang w:val="sv-SE"/>
        </w:rPr>
      </w:pPr>
    </w:p>
    <w:p w:rsidR="0091096B" w:rsidRPr="005315A3" w:rsidRDefault="004426E9" w:rsidP="00C8413F">
      <w:pPr>
        <w:rPr>
          <w:color w:val="000000" w:themeColor="text1"/>
          <w:lang w:val="sv-SE"/>
        </w:rPr>
      </w:pPr>
      <w:r w:rsidRPr="005315A3">
        <w:rPr>
          <w:color w:val="000000" w:themeColor="text1"/>
          <w:lang w:val="sv-SE"/>
        </w:rPr>
        <w:t xml:space="preserve">Jelaskan </w:t>
      </w:r>
      <w:r w:rsidR="0091096B" w:rsidRPr="005315A3">
        <w:rPr>
          <w:color w:val="000000" w:themeColor="text1"/>
          <w:lang w:val="sv-SE"/>
        </w:rPr>
        <w:t xml:space="preserve">pelaksanaan penjaminan mutu pada </w:t>
      </w:r>
      <w:r w:rsidR="00CA33E6" w:rsidRPr="005315A3">
        <w:rPr>
          <w:color w:val="000000" w:themeColor="text1"/>
          <w:lang w:val="sv-SE"/>
        </w:rPr>
        <w:t>program s</w:t>
      </w:r>
      <w:r w:rsidRPr="005315A3">
        <w:rPr>
          <w:color w:val="000000" w:themeColor="text1"/>
          <w:lang w:val="sv-SE"/>
        </w:rPr>
        <w:t>tudi, yang mencakup ketersediaan dokumen</w:t>
      </w:r>
      <w:r w:rsidR="0091096B" w:rsidRPr="005315A3">
        <w:rPr>
          <w:color w:val="000000" w:themeColor="text1"/>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5A7C85" w:rsidRPr="005315A3" w:rsidTr="00C8413F">
        <w:tc>
          <w:tcPr>
            <w:tcW w:w="9180" w:type="dxa"/>
          </w:tcPr>
          <w:p w:rsidR="0091096B" w:rsidRPr="005315A3" w:rsidRDefault="0091096B" w:rsidP="00C8413F">
            <w:pPr>
              <w:rPr>
                <w:color w:val="000000" w:themeColor="text1"/>
                <w:lang w:val="sv-SE"/>
              </w:rPr>
            </w:pPr>
          </w:p>
          <w:p w:rsidR="0091096B" w:rsidRPr="005315A3" w:rsidRDefault="0091096B" w:rsidP="00C8413F">
            <w:pPr>
              <w:rPr>
                <w:color w:val="000000" w:themeColor="text1"/>
                <w:lang w:val="sv-SE"/>
              </w:rPr>
            </w:pPr>
          </w:p>
          <w:p w:rsidR="0091096B" w:rsidRPr="005315A3" w:rsidRDefault="0091096B" w:rsidP="00C8413F">
            <w:pPr>
              <w:rPr>
                <w:color w:val="000000" w:themeColor="text1"/>
                <w:lang w:val="sv-SE"/>
              </w:rPr>
            </w:pPr>
          </w:p>
          <w:p w:rsidR="0091096B" w:rsidRPr="005315A3" w:rsidRDefault="0091096B" w:rsidP="00C8413F">
            <w:pPr>
              <w:rPr>
                <w:color w:val="000000" w:themeColor="text1"/>
                <w:lang w:val="sv-SE"/>
              </w:rPr>
            </w:pPr>
          </w:p>
        </w:tc>
      </w:tr>
    </w:tbl>
    <w:p w:rsidR="00CE1583" w:rsidRPr="005315A3" w:rsidRDefault="00CE1583" w:rsidP="00C8413F">
      <w:pPr>
        <w:rPr>
          <w:bCs/>
          <w:color w:val="000000" w:themeColor="text1"/>
          <w:lang w:val="sv-SE"/>
        </w:rPr>
      </w:pPr>
    </w:p>
    <w:p w:rsidR="00D5455E" w:rsidRPr="005315A3" w:rsidRDefault="00D5455E" w:rsidP="00C8413F">
      <w:pPr>
        <w:rPr>
          <w:bCs/>
          <w:color w:val="000000" w:themeColor="text1"/>
          <w:lang w:val="sv-SE"/>
        </w:rPr>
      </w:pPr>
    </w:p>
    <w:p w:rsidR="00D5455E" w:rsidRPr="005315A3" w:rsidRDefault="00D5455E" w:rsidP="00C8413F">
      <w:pPr>
        <w:rPr>
          <w:bCs/>
          <w:color w:val="000000" w:themeColor="text1"/>
          <w:lang w:val="sv-SE"/>
        </w:rPr>
      </w:pPr>
    </w:p>
    <w:p w:rsidR="00D5455E" w:rsidRPr="005315A3" w:rsidRDefault="00D5455E" w:rsidP="00C8413F">
      <w:pPr>
        <w:rPr>
          <w:bCs/>
          <w:color w:val="000000" w:themeColor="text1"/>
          <w:lang w:val="sv-SE"/>
        </w:rPr>
      </w:pPr>
    </w:p>
    <w:p w:rsidR="00D5455E" w:rsidRPr="005315A3" w:rsidRDefault="00D5455E" w:rsidP="00C8413F">
      <w:pPr>
        <w:rPr>
          <w:bCs/>
          <w:color w:val="000000" w:themeColor="text1"/>
          <w:lang w:val="sv-SE"/>
        </w:rPr>
      </w:pPr>
    </w:p>
    <w:p w:rsidR="00D5455E" w:rsidRPr="005315A3" w:rsidRDefault="00D5455E" w:rsidP="00C8413F">
      <w:pPr>
        <w:rPr>
          <w:bCs/>
          <w:color w:val="000000" w:themeColor="text1"/>
          <w:lang w:val="sv-SE"/>
        </w:rPr>
      </w:pPr>
    </w:p>
    <w:p w:rsidR="00D5455E" w:rsidRPr="005315A3" w:rsidRDefault="00D5455E" w:rsidP="00C8413F">
      <w:pPr>
        <w:rPr>
          <w:bCs/>
          <w:color w:val="000000" w:themeColor="text1"/>
          <w:lang w:val="sv-SE"/>
        </w:rPr>
      </w:pPr>
    </w:p>
    <w:p w:rsidR="00D5455E" w:rsidRPr="005315A3" w:rsidRDefault="00D5455E" w:rsidP="00C8413F">
      <w:pPr>
        <w:rPr>
          <w:bCs/>
          <w:color w:val="000000" w:themeColor="text1"/>
          <w:lang w:val="sv-SE"/>
        </w:rPr>
      </w:pPr>
    </w:p>
    <w:p w:rsidR="00D5455E" w:rsidRPr="005315A3" w:rsidRDefault="00D5455E" w:rsidP="00C8413F">
      <w:pPr>
        <w:rPr>
          <w:bCs/>
          <w:color w:val="000000" w:themeColor="text1"/>
          <w:lang w:val="sv-SE"/>
        </w:rPr>
      </w:pPr>
    </w:p>
    <w:p w:rsidR="0091096B" w:rsidRPr="005315A3" w:rsidRDefault="004325F6" w:rsidP="00C8413F">
      <w:pPr>
        <w:rPr>
          <w:bCs/>
          <w:color w:val="000000" w:themeColor="text1"/>
          <w:lang w:val="sv-SE"/>
        </w:rPr>
      </w:pPr>
      <w:r w:rsidRPr="005315A3">
        <w:rPr>
          <w:bCs/>
          <w:color w:val="000000" w:themeColor="text1"/>
          <w:lang w:val="sv-SE"/>
        </w:rPr>
        <w:lastRenderedPageBreak/>
        <w:t>2.5   Umpan Balik</w:t>
      </w:r>
      <w:r w:rsidR="00C8413F" w:rsidRPr="005315A3">
        <w:rPr>
          <w:bCs/>
          <w:color w:val="000000" w:themeColor="text1"/>
          <w:lang w:val="sv-SE"/>
        </w:rPr>
        <w:t>.</w:t>
      </w:r>
    </w:p>
    <w:p w:rsidR="0091096B" w:rsidRPr="005315A3" w:rsidRDefault="0091096B" w:rsidP="00C8413F">
      <w:pPr>
        <w:ind w:left="450"/>
        <w:rPr>
          <w:color w:val="000000" w:themeColor="text1"/>
          <w:lang w:val="sv-SE"/>
        </w:rPr>
      </w:pPr>
    </w:p>
    <w:p w:rsidR="0091096B" w:rsidRPr="005315A3" w:rsidRDefault="004325F6" w:rsidP="00C8413F">
      <w:pPr>
        <w:rPr>
          <w:color w:val="000000" w:themeColor="text1"/>
        </w:rPr>
      </w:pPr>
      <w:r w:rsidRPr="005315A3">
        <w:rPr>
          <w:color w:val="000000" w:themeColor="text1"/>
          <w:lang w:val="sv-SE"/>
        </w:rPr>
        <w:t xml:space="preserve">Apakah program </w:t>
      </w:r>
      <w:r w:rsidR="00F51463" w:rsidRPr="005315A3">
        <w:rPr>
          <w:color w:val="000000" w:themeColor="text1"/>
          <w:lang w:val="sv-SE"/>
        </w:rPr>
        <w:t xml:space="preserve">Pendidikan </w:t>
      </w:r>
      <w:r w:rsidRPr="005315A3">
        <w:rPr>
          <w:color w:val="000000" w:themeColor="text1"/>
          <w:lang w:val="sv-SE"/>
        </w:rPr>
        <w:t>telah melakukan kajian tentang proses p</w:t>
      </w:r>
      <w:r w:rsidRPr="005315A3">
        <w:rPr>
          <w:color w:val="000000" w:themeColor="text1"/>
          <w:lang w:val="id-ID"/>
        </w:rPr>
        <w:t xml:space="preserve">embelajaran berdasar umpan balik </w:t>
      </w:r>
      <w:r w:rsidRPr="005315A3">
        <w:rPr>
          <w:color w:val="000000" w:themeColor="text1"/>
          <w:lang w:val="sv-SE"/>
        </w:rPr>
        <w:t xml:space="preserve"> dari dosen, </w:t>
      </w:r>
      <w:r w:rsidR="002D7FFA" w:rsidRPr="005315A3">
        <w:rPr>
          <w:color w:val="000000" w:themeColor="text1"/>
          <w:lang w:val="sv-SE"/>
        </w:rPr>
        <w:t>peserta didik</w:t>
      </w:r>
      <w:r w:rsidRPr="005315A3">
        <w:rPr>
          <w:color w:val="000000" w:themeColor="text1"/>
          <w:lang w:val="sv-SE"/>
        </w:rPr>
        <w:t>, alumni, dan penggu</w:t>
      </w:r>
      <w:r w:rsidR="00C8413F" w:rsidRPr="005315A3">
        <w:rPr>
          <w:color w:val="000000" w:themeColor="text1"/>
          <w:lang w:val="sv-SE"/>
        </w:rPr>
        <w:t xml:space="preserve">na lulusan mengenai harapan dan </w:t>
      </w:r>
      <w:r w:rsidRPr="005315A3">
        <w:rPr>
          <w:color w:val="000000" w:themeColor="text1"/>
          <w:lang w:val="sv-SE"/>
        </w:rPr>
        <w:t xml:space="preserve">persepsi mereka?  </w:t>
      </w:r>
      <w:r w:rsidRPr="005315A3">
        <w:rPr>
          <w:color w:val="000000" w:themeColor="text1"/>
        </w:rPr>
        <w:t>Jika Ya, jelaskan isi umpan balik dan tindak lanjutnya.</w:t>
      </w:r>
    </w:p>
    <w:p w:rsidR="0091096B" w:rsidRPr="005315A3" w:rsidRDefault="0091096B" w:rsidP="00C8413F">
      <w:pPr>
        <w:ind w:left="360"/>
        <w:rPr>
          <w:color w:val="000000" w:themeColor="text1"/>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5315A3" w:rsidRPr="005315A3" w:rsidTr="00C8413F">
        <w:trPr>
          <w:cantSplit/>
          <w:trHeight w:val="61"/>
        </w:trPr>
        <w:tc>
          <w:tcPr>
            <w:tcW w:w="2842" w:type="dxa"/>
            <w:tcBorders>
              <w:bottom w:val="double" w:sz="4" w:space="0" w:color="auto"/>
            </w:tcBorders>
            <w:shd w:val="clear" w:color="auto" w:fill="auto"/>
          </w:tcPr>
          <w:p w:rsidR="0091096B" w:rsidRPr="005315A3" w:rsidRDefault="004325F6" w:rsidP="00C8413F">
            <w:pPr>
              <w:jc w:val="center"/>
              <w:rPr>
                <w:b/>
                <w:bCs/>
                <w:color w:val="000000" w:themeColor="text1"/>
                <w:sz w:val="20"/>
              </w:rPr>
            </w:pPr>
            <w:r w:rsidRPr="005315A3">
              <w:rPr>
                <w:b/>
                <w:bCs/>
                <w:color w:val="000000" w:themeColor="text1"/>
                <w:sz w:val="20"/>
              </w:rPr>
              <w:t>Umpan Balik dari</w:t>
            </w:r>
          </w:p>
        </w:tc>
        <w:tc>
          <w:tcPr>
            <w:tcW w:w="3328" w:type="dxa"/>
            <w:tcBorders>
              <w:bottom w:val="double" w:sz="4" w:space="0" w:color="auto"/>
            </w:tcBorders>
            <w:shd w:val="clear" w:color="auto" w:fill="auto"/>
          </w:tcPr>
          <w:p w:rsidR="0091096B" w:rsidRPr="005315A3" w:rsidRDefault="004325F6" w:rsidP="00C8413F">
            <w:pPr>
              <w:jc w:val="center"/>
              <w:rPr>
                <w:b/>
                <w:bCs/>
                <w:color w:val="000000" w:themeColor="text1"/>
                <w:sz w:val="20"/>
              </w:rPr>
            </w:pPr>
            <w:r w:rsidRPr="005315A3">
              <w:rPr>
                <w:b/>
                <w:bCs/>
                <w:color w:val="000000" w:themeColor="text1"/>
                <w:sz w:val="20"/>
              </w:rPr>
              <w:t>Isi Umpan Balik</w:t>
            </w:r>
          </w:p>
        </w:tc>
        <w:tc>
          <w:tcPr>
            <w:tcW w:w="3328" w:type="dxa"/>
            <w:tcBorders>
              <w:bottom w:val="double" w:sz="4" w:space="0" w:color="auto"/>
            </w:tcBorders>
            <w:shd w:val="clear" w:color="auto" w:fill="auto"/>
          </w:tcPr>
          <w:p w:rsidR="0091096B" w:rsidRPr="005315A3" w:rsidRDefault="004325F6" w:rsidP="00C8413F">
            <w:pPr>
              <w:jc w:val="center"/>
              <w:rPr>
                <w:b/>
                <w:bCs/>
                <w:color w:val="000000" w:themeColor="text1"/>
                <w:sz w:val="20"/>
              </w:rPr>
            </w:pPr>
            <w:r w:rsidRPr="005315A3">
              <w:rPr>
                <w:b/>
                <w:bCs/>
                <w:color w:val="000000" w:themeColor="text1"/>
                <w:sz w:val="20"/>
              </w:rPr>
              <w:t>Tindak Lanjut</w:t>
            </w:r>
          </w:p>
        </w:tc>
      </w:tr>
      <w:tr w:rsidR="005315A3" w:rsidRPr="005315A3" w:rsidTr="00C8413F">
        <w:trPr>
          <w:cantSplit/>
          <w:trHeight w:val="61"/>
        </w:trPr>
        <w:tc>
          <w:tcPr>
            <w:tcW w:w="2842" w:type="dxa"/>
            <w:tcBorders>
              <w:top w:val="double" w:sz="4" w:space="0" w:color="auto"/>
            </w:tcBorders>
          </w:tcPr>
          <w:p w:rsidR="0091096B" w:rsidRPr="005315A3" w:rsidRDefault="004325F6" w:rsidP="00C8413F">
            <w:pPr>
              <w:jc w:val="center"/>
              <w:rPr>
                <w:b/>
                <w:bCs/>
                <w:color w:val="000000" w:themeColor="text1"/>
                <w:sz w:val="20"/>
              </w:rPr>
            </w:pPr>
            <w:r w:rsidRPr="005315A3">
              <w:rPr>
                <w:b/>
                <w:bCs/>
                <w:color w:val="000000" w:themeColor="text1"/>
                <w:sz w:val="20"/>
              </w:rPr>
              <w:t>(1)</w:t>
            </w:r>
          </w:p>
        </w:tc>
        <w:tc>
          <w:tcPr>
            <w:tcW w:w="3328" w:type="dxa"/>
            <w:tcBorders>
              <w:top w:val="double" w:sz="4" w:space="0" w:color="auto"/>
            </w:tcBorders>
          </w:tcPr>
          <w:p w:rsidR="0091096B" w:rsidRPr="005315A3" w:rsidRDefault="004325F6" w:rsidP="00C8413F">
            <w:pPr>
              <w:jc w:val="center"/>
              <w:rPr>
                <w:b/>
                <w:bCs/>
                <w:color w:val="000000" w:themeColor="text1"/>
                <w:sz w:val="20"/>
              </w:rPr>
            </w:pPr>
            <w:r w:rsidRPr="005315A3">
              <w:rPr>
                <w:b/>
                <w:bCs/>
                <w:color w:val="000000" w:themeColor="text1"/>
                <w:sz w:val="20"/>
              </w:rPr>
              <w:t>(2)</w:t>
            </w:r>
          </w:p>
        </w:tc>
        <w:tc>
          <w:tcPr>
            <w:tcW w:w="3328" w:type="dxa"/>
            <w:tcBorders>
              <w:top w:val="double" w:sz="4" w:space="0" w:color="auto"/>
            </w:tcBorders>
          </w:tcPr>
          <w:p w:rsidR="0091096B" w:rsidRPr="005315A3" w:rsidRDefault="004325F6" w:rsidP="00C8413F">
            <w:pPr>
              <w:jc w:val="center"/>
              <w:rPr>
                <w:b/>
                <w:bCs/>
                <w:color w:val="000000" w:themeColor="text1"/>
                <w:sz w:val="20"/>
              </w:rPr>
            </w:pPr>
            <w:r w:rsidRPr="005315A3">
              <w:rPr>
                <w:b/>
                <w:bCs/>
                <w:color w:val="000000" w:themeColor="text1"/>
                <w:sz w:val="20"/>
              </w:rPr>
              <w:t>(3)</w:t>
            </w:r>
          </w:p>
        </w:tc>
      </w:tr>
      <w:tr w:rsidR="005315A3" w:rsidRPr="005315A3" w:rsidTr="00C8413F">
        <w:trPr>
          <w:cantSplit/>
          <w:trHeight w:val="299"/>
        </w:trPr>
        <w:tc>
          <w:tcPr>
            <w:tcW w:w="2842" w:type="dxa"/>
          </w:tcPr>
          <w:p w:rsidR="0091096B" w:rsidRPr="005315A3" w:rsidRDefault="004325F6" w:rsidP="00C8413F">
            <w:pPr>
              <w:rPr>
                <w:color w:val="000000" w:themeColor="text1"/>
              </w:rPr>
            </w:pPr>
            <w:r w:rsidRPr="005315A3">
              <w:rPr>
                <w:color w:val="000000" w:themeColor="text1"/>
              </w:rPr>
              <w:t>Dosen</w:t>
            </w:r>
          </w:p>
        </w:tc>
        <w:tc>
          <w:tcPr>
            <w:tcW w:w="3328" w:type="dxa"/>
          </w:tcPr>
          <w:p w:rsidR="0091096B" w:rsidRPr="005315A3" w:rsidRDefault="0091096B" w:rsidP="00C8413F">
            <w:pPr>
              <w:rPr>
                <w:color w:val="000000" w:themeColor="text1"/>
              </w:rPr>
            </w:pPr>
          </w:p>
        </w:tc>
        <w:tc>
          <w:tcPr>
            <w:tcW w:w="3328" w:type="dxa"/>
          </w:tcPr>
          <w:p w:rsidR="0091096B" w:rsidRPr="005315A3" w:rsidRDefault="0091096B" w:rsidP="00C8413F">
            <w:pPr>
              <w:rPr>
                <w:color w:val="000000" w:themeColor="text1"/>
              </w:rPr>
            </w:pPr>
          </w:p>
        </w:tc>
      </w:tr>
      <w:tr w:rsidR="005315A3" w:rsidRPr="005315A3" w:rsidTr="00C8413F">
        <w:trPr>
          <w:cantSplit/>
          <w:trHeight w:val="299"/>
        </w:trPr>
        <w:tc>
          <w:tcPr>
            <w:tcW w:w="2842" w:type="dxa"/>
          </w:tcPr>
          <w:p w:rsidR="0091096B" w:rsidRPr="005315A3" w:rsidRDefault="002D7FFA" w:rsidP="00C8413F">
            <w:pPr>
              <w:rPr>
                <w:color w:val="000000" w:themeColor="text1"/>
              </w:rPr>
            </w:pPr>
            <w:r w:rsidRPr="005315A3">
              <w:rPr>
                <w:color w:val="000000" w:themeColor="text1"/>
              </w:rPr>
              <w:t>Peserta didik</w:t>
            </w:r>
          </w:p>
        </w:tc>
        <w:tc>
          <w:tcPr>
            <w:tcW w:w="3328" w:type="dxa"/>
          </w:tcPr>
          <w:p w:rsidR="0091096B" w:rsidRPr="005315A3" w:rsidRDefault="0091096B" w:rsidP="00C8413F">
            <w:pPr>
              <w:rPr>
                <w:color w:val="000000" w:themeColor="text1"/>
              </w:rPr>
            </w:pPr>
          </w:p>
        </w:tc>
        <w:tc>
          <w:tcPr>
            <w:tcW w:w="3328" w:type="dxa"/>
          </w:tcPr>
          <w:p w:rsidR="0091096B" w:rsidRPr="005315A3" w:rsidRDefault="0091096B" w:rsidP="00C8413F">
            <w:pPr>
              <w:rPr>
                <w:color w:val="000000" w:themeColor="text1"/>
              </w:rPr>
            </w:pPr>
          </w:p>
        </w:tc>
      </w:tr>
      <w:tr w:rsidR="005315A3" w:rsidRPr="005315A3" w:rsidTr="00C8413F">
        <w:trPr>
          <w:cantSplit/>
          <w:trHeight w:val="299"/>
        </w:trPr>
        <w:tc>
          <w:tcPr>
            <w:tcW w:w="2842" w:type="dxa"/>
          </w:tcPr>
          <w:p w:rsidR="0091096B" w:rsidRPr="005315A3" w:rsidRDefault="004325F6" w:rsidP="00C8413F">
            <w:pPr>
              <w:rPr>
                <w:color w:val="000000" w:themeColor="text1"/>
                <w:lang w:val="id-ID"/>
              </w:rPr>
            </w:pPr>
            <w:r w:rsidRPr="005315A3">
              <w:rPr>
                <w:color w:val="000000" w:themeColor="text1"/>
              </w:rPr>
              <w:t>Alumni</w:t>
            </w:r>
          </w:p>
        </w:tc>
        <w:tc>
          <w:tcPr>
            <w:tcW w:w="3328" w:type="dxa"/>
          </w:tcPr>
          <w:p w:rsidR="0091096B" w:rsidRPr="005315A3" w:rsidRDefault="0091096B" w:rsidP="00C8413F">
            <w:pPr>
              <w:rPr>
                <w:color w:val="000000" w:themeColor="text1"/>
              </w:rPr>
            </w:pPr>
          </w:p>
        </w:tc>
        <w:tc>
          <w:tcPr>
            <w:tcW w:w="3328" w:type="dxa"/>
          </w:tcPr>
          <w:p w:rsidR="0091096B" w:rsidRPr="005315A3" w:rsidRDefault="0091096B" w:rsidP="00C8413F">
            <w:pPr>
              <w:rPr>
                <w:color w:val="000000" w:themeColor="text1"/>
              </w:rPr>
            </w:pPr>
          </w:p>
        </w:tc>
      </w:tr>
      <w:tr w:rsidR="005315A3" w:rsidRPr="005315A3" w:rsidTr="00C8413F">
        <w:trPr>
          <w:cantSplit/>
          <w:trHeight w:val="299"/>
        </w:trPr>
        <w:tc>
          <w:tcPr>
            <w:tcW w:w="2842" w:type="dxa"/>
          </w:tcPr>
          <w:p w:rsidR="0091096B" w:rsidRPr="005315A3" w:rsidRDefault="004325F6" w:rsidP="00C8413F">
            <w:pPr>
              <w:rPr>
                <w:color w:val="000000" w:themeColor="text1"/>
              </w:rPr>
            </w:pPr>
            <w:r w:rsidRPr="005315A3">
              <w:rPr>
                <w:color w:val="000000" w:themeColor="text1"/>
              </w:rPr>
              <w:t>Pengguna lulusan</w:t>
            </w:r>
          </w:p>
        </w:tc>
        <w:tc>
          <w:tcPr>
            <w:tcW w:w="3328" w:type="dxa"/>
          </w:tcPr>
          <w:p w:rsidR="0091096B" w:rsidRPr="005315A3" w:rsidRDefault="0091096B" w:rsidP="00C8413F">
            <w:pPr>
              <w:rPr>
                <w:color w:val="000000" w:themeColor="text1"/>
              </w:rPr>
            </w:pPr>
          </w:p>
        </w:tc>
        <w:tc>
          <w:tcPr>
            <w:tcW w:w="3328" w:type="dxa"/>
          </w:tcPr>
          <w:p w:rsidR="0091096B" w:rsidRPr="005315A3" w:rsidRDefault="0091096B" w:rsidP="00C8413F">
            <w:pPr>
              <w:rPr>
                <w:color w:val="000000" w:themeColor="text1"/>
              </w:rPr>
            </w:pPr>
          </w:p>
        </w:tc>
      </w:tr>
    </w:tbl>
    <w:p w:rsidR="00200F27" w:rsidRPr="005315A3" w:rsidRDefault="00200F27" w:rsidP="00C8413F">
      <w:pPr>
        <w:rPr>
          <w:color w:val="000000" w:themeColor="text1"/>
          <w:lang w:val="en-US"/>
        </w:rPr>
      </w:pPr>
    </w:p>
    <w:p w:rsidR="00D17CC7" w:rsidRPr="005315A3" w:rsidRDefault="00A2550F" w:rsidP="00C8413F">
      <w:pPr>
        <w:rPr>
          <w:color w:val="000000" w:themeColor="text1"/>
        </w:rPr>
      </w:pPr>
      <w:r w:rsidRPr="005315A3">
        <w:rPr>
          <w:color w:val="000000" w:themeColor="text1"/>
          <w:lang w:val="id-ID"/>
        </w:rPr>
        <w:t>2.</w:t>
      </w:r>
      <w:r w:rsidR="00603A31" w:rsidRPr="005315A3">
        <w:rPr>
          <w:color w:val="000000" w:themeColor="text1"/>
          <w:lang w:val="id-ID"/>
        </w:rPr>
        <w:t>6</w:t>
      </w:r>
      <w:r w:rsidR="0091096B" w:rsidRPr="005315A3">
        <w:rPr>
          <w:color w:val="000000" w:themeColor="text1"/>
        </w:rPr>
        <w:t xml:space="preserve">  Keberlanjutan</w:t>
      </w:r>
      <w:r w:rsidR="00C8413F" w:rsidRPr="005315A3">
        <w:rPr>
          <w:color w:val="000000" w:themeColor="text1"/>
        </w:rPr>
        <w:t>.</w:t>
      </w:r>
    </w:p>
    <w:p w:rsidR="00C8413F" w:rsidRPr="005315A3" w:rsidRDefault="00C8413F" w:rsidP="00C8413F">
      <w:pPr>
        <w:rPr>
          <w:color w:val="000000" w:themeColor="text1"/>
        </w:rPr>
      </w:pPr>
    </w:p>
    <w:p w:rsidR="0091096B" w:rsidRPr="005315A3" w:rsidRDefault="0091096B" w:rsidP="00C8413F">
      <w:pPr>
        <w:rPr>
          <w:color w:val="000000" w:themeColor="text1"/>
          <w:lang w:val="en-US"/>
        </w:rPr>
      </w:pPr>
      <w:r w:rsidRPr="005315A3">
        <w:rPr>
          <w:color w:val="000000" w:themeColor="text1"/>
        </w:rPr>
        <w:t xml:space="preserve">Jelaskan upaya untuk menjamin keberlanjutan program </w:t>
      </w:r>
      <w:r w:rsidR="00F51463" w:rsidRPr="005315A3">
        <w:rPr>
          <w:color w:val="000000" w:themeColor="text1"/>
        </w:rPr>
        <w:t xml:space="preserve">Pendidikan </w:t>
      </w:r>
      <w:r w:rsidRPr="005315A3">
        <w:rPr>
          <w:color w:val="000000" w:themeColor="text1"/>
        </w:rPr>
        <w:t>ini, khususnya dalam hal</w:t>
      </w:r>
      <w:r w:rsidR="009374AE" w:rsidRPr="005315A3">
        <w:rPr>
          <w:color w:val="000000" w:themeColor="text1"/>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5315A3" w:rsidRPr="005315A3" w:rsidTr="00262EBD">
        <w:tc>
          <w:tcPr>
            <w:tcW w:w="9498" w:type="dxa"/>
          </w:tcPr>
          <w:p w:rsidR="00E004E5" w:rsidRPr="005315A3" w:rsidRDefault="00E004E5" w:rsidP="00E004E5">
            <w:pPr>
              <w:numPr>
                <w:ilvl w:val="0"/>
                <w:numId w:val="3"/>
              </w:numPr>
              <w:spacing w:line="360" w:lineRule="auto"/>
              <w:rPr>
                <w:color w:val="000000" w:themeColor="text1"/>
                <w:lang w:val="fi-FI"/>
              </w:rPr>
            </w:pPr>
            <w:r w:rsidRPr="005315A3">
              <w:rPr>
                <w:color w:val="000000" w:themeColor="text1"/>
                <w:lang w:val="fi-FI"/>
              </w:rPr>
              <w:t>Upaya untuk meningkatkan animo / minat calon mahasiswa</w:t>
            </w:r>
          </w:p>
          <w:p w:rsidR="00E004E5" w:rsidRPr="005315A3" w:rsidRDefault="00E004E5" w:rsidP="00E004E5">
            <w:pPr>
              <w:numPr>
                <w:ilvl w:val="0"/>
                <w:numId w:val="3"/>
              </w:numPr>
              <w:spacing w:line="360" w:lineRule="auto"/>
              <w:rPr>
                <w:color w:val="000000" w:themeColor="text1"/>
                <w:lang w:val="fi-FI"/>
              </w:rPr>
            </w:pPr>
            <w:r w:rsidRPr="005315A3">
              <w:rPr>
                <w:color w:val="000000" w:themeColor="text1"/>
                <w:lang w:val="fi-FI"/>
              </w:rPr>
              <w:t>Upaya peningkatan mutu manajemen.</w:t>
            </w:r>
          </w:p>
          <w:p w:rsidR="00E004E5" w:rsidRPr="005315A3" w:rsidRDefault="00E004E5" w:rsidP="00E004E5">
            <w:pPr>
              <w:numPr>
                <w:ilvl w:val="0"/>
                <w:numId w:val="3"/>
              </w:numPr>
              <w:spacing w:line="360" w:lineRule="auto"/>
              <w:rPr>
                <w:color w:val="000000" w:themeColor="text1"/>
                <w:lang w:val="fi-FI"/>
              </w:rPr>
            </w:pPr>
            <w:r w:rsidRPr="005315A3">
              <w:rPr>
                <w:color w:val="000000" w:themeColor="text1"/>
                <w:lang w:val="fi-FI"/>
              </w:rPr>
              <w:t>Upaya peningkatan mutu lulusan.</w:t>
            </w:r>
          </w:p>
          <w:p w:rsidR="00E004E5" w:rsidRPr="005315A3" w:rsidRDefault="00E004E5" w:rsidP="00E004E5">
            <w:pPr>
              <w:numPr>
                <w:ilvl w:val="0"/>
                <w:numId w:val="3"/>
              </w:numPr>
              <w:spacing w:line="360" w:lineRule="auto"/>
              <w:rPr>
                <w:color w:val="000000" w:themeColor="text1"/>
                <w:lang w:val="fi-FI"/>
              </w:rPr>
            </w:pPr>
            <w:r w:rsidRPr="005315A3">
              <w:rPr>
                <w:color w:val="000000" w:themeColor="text1"/>
                <w:lang w:val="fi-FI"/>
              </w:rPr>
              <w:t>Upaya untuk melaksanakan dan meningkatkan hasil kerjasama kemitraan (termasuk dengan rumah sakit umum, rumah sakit pendidikan,  sarana pelayanan kesehatan, dan industri).</w:t>
            </w:r>
          </w:p>
          <w:p w:rsidR="0091096B" w:rsidRPr="005315A3" w:rsidRDefault="00E004E5" w:rsidP="00C8413F">
            <w:pPr>
              <w:numPr>
                <w:ilvl w:val="0"/>
                <w:numId w:val="3"/>
              </w:numPr>
              <w:spacing w:line="360" w:lineRule="auto"/>
              <w:ind w:left="907"/>
              <w:rPr>
                <w:color w:val="000000" w:themeColor="text1"/>
                <w:lang w:val="it-IT"/>
              </w:rPr>
            </w:pPr>
            <w:r w:rsidRPr="005315A3">
              <w:rPr>
                <w:color w:val="000000" w:themeColor="text1"/>
                <w:lang w:val="fi-FI"/>
              </w:rPr>
              <w:t>Upaya dan prestasi memperoleh pendanaan.</w:t>
            </w:r>
          </w:p>
        </w:tc>
      </w:tr>
    </w:tbl>
    <w:p w:rsidR="0091096B" w:rsidRPr="005315A3" w:rsidRDefault="0091096B" w:rsidP="00C8413F">
      <w:pPr>
        <w:rPr>
          <w:color w:val="000000" w:themeColor="text1"/>
        </w:rPr>
      </w:pPr>
    </w:p>
    <w:p w:rsidR="00617D61" w:rsidRPr="005315A3" w:rsidRDefault="00617D61" w:rsidP="00C8413F">
      <w:pPr>
        <w:pStyle w:val="Heading1"/>
        <w:ind w:left="0" w:firstLine="0"/>
        <w:rPr>
          <w:color w:val="000000" w:themeColor="text1"/>
        </w:rPr>
        <w:sectPr w:rsidR="00617D61" w:rsidRPr="005315A3" w:rsidSect="00C1642D">
          <w:pgSz w:w="11907" w:h="16840" w:code="9"/>
          <w:pgMar w:top="1138" w:right="1411" w:bottom="1138" w:left="1282" w:header="720" w:footer="792" w:gutter="0"/>
          <w:pgNumType w:start="1"/>
          <w:cols w:space="720"/>
        </w:sectPr>
      </w:pPr>
    </w:p>
    <w:p w:rsidR="00C8413F" w:rsidRPr="005315A3" w:rsidRDefault="00C8413F" w:rsidP="00C8413F">
      <w:pPr>
        <w:jc w:val="center"/>
        <w:rPr>
          <w:rFonts w:ascii="Tahoma" w:hAnsi="Tahoma" w:cs="Tahoma"/>
          <w:b/>
          <w:color w:val="000000" w:themeColor="text1"/>
          <w:sz w:val="24"/>
          <w:szCs w:val="24"/>
          <w:lang w:val="sv-SE"/>
        </w:rPr>
      </w:pPr>
      <w:r w:rsidRPr="005315A3">
        <w:rPr>
          <w:rFonts w:ascii="Tahoma" w:hAnsi="Tahoma" w:cs="Tahoma"/>
          <w:b/>
          <w:color w:val="000000" w:themeColor="text1"/>
          <w:sz w:val="24"/>
          <w:szCs w:val="24"/>
          <w:lang w:val="sv-SE"/>
        </w:rPr>
        <w:lastRenderedPageBreak/>
        <w:t>STANDAR 3</w:t>
      </w:r>
    </w:p>
    <w:p w:rsidR="007515BE" w:rsidRPr="005315A3" w:rsidRDefault="002D7FFA" w:rsidP="00C8413F">
      <w:pPr>
        <w:jc w:val="center"/>
        <w:rPr>
          <w:rFonts w:ascii="Tahoma" w:hAnsi="Tahoma" w:cs="Tahoma"/>
          <w:b/>
          <w:color w:val="000000" w:themeColor="text1"/>
          <w:sz w:val="24"/>
          <w:szCs w:val="24"/>
          <w:lang w:val="sv-SE"/>
        </w:rPr>
      </w:pPr>
      <w:r w:rsidRPr="005315A3">
        <w:rPr>
          <w:rFonts w:ascii="Tahoma" w:hAnsi="Tahoma" w:cs="Tahoma"/>
          <w:b/>
          <w:color w:val="000000" w:themeColor="text1"/>
          <w:sz w:val="24"/>
          <w:szCs w:val="24"/>
          <w:lang w:val="sv-SE"/>
        </w:rPr>
        <w:t>PESERTA DIDIK</w:t>
      </w:r>
      <w:r w:rsidR="007515BE" w:rsidRPr="005315A3">
        <w:rPr>
          <w:rFonts w:ascii="Tahoma" w:hAnsi="Tahoma" w:cs="Tahoma"/>
          <w:b/>
          <w:color w:val="000000" w:themeColor="text1"/>
          <w:sz w:val="24"/>
          <w:szCs w:val="24"/>
          <w:lang w:val="sv-SE"/>
        </w:rPr>
        <w:t xml:space="preserve"> DAN LULUSAN</w:t>
      </w:r>
    </w:p>
    <w:p w:rsidR="00AA3272" w:rsidRPr="005315A3" w:rsidRDefault="00AA3272" w:rsidP="00C8413F">
      <w:pPr>
        <w:rPr>
          <w:color w:val="000000" w:themeColor="text1"/>
          <w:lang w:val="sv-SE"/>
        </w:rPr>
      </w:pPr>
    </w:p>
    <w:p w:rsidR="00E43EE3" w:rsidRPr="005315A3" w:rsidRDefault="00E43EE3" w:rsidP="00C8413F">
      <w:pPr>
        <w:ind w:left="630" w:hanging="630"/>
        <w:rPr>
          <w:color w:val="000000" w:themeColor="text1"/>
          <w:lang w:val="fi-FI"/>
        </w:rPr>
      </w:pPr>
      <w:r w:rsidRPr="005315A3">
        <w:rPr>
          <w:color w:val="000000" w:themeColor="text1"/>
          <w:lang w:val="fi-FI"/>
        </w:rPr>
        <w:t xml:space="preserve">3.1  Sistem Rekrutmen </w:t>
      </w:r>
      <w:r w:rsidR="001129EF" w:rsidRPr="005315A3">
        <w:rPr>
          <w:color w:val="000000" w:themeColor="text1"/>
          <w:lang w:val="fi-FI"/>
        </w:rPr>
        <w:t>Peserta D</w:t>
      </w:r>
      <w:r w:rsidR="002D7FFA" w:rsidRPr="005315A3">
        <w:rPr>
          <w:color w:val="000000" w:themeColor="text1"/>
          <w:lang w:val="fi-FI"/>
        </w:rPr>
        <w:t>idik</w:t>
      </w:r>
      <w:r w:rsidR="00C8413F" w:rsidRPr="005315A3">
        <w:rPr>
          <w:color w:val="000000" w:themeColor="text1"/>
          <w:lang w:val="fi-FI"/>
        </w:rPr>
        <w:t xml:space="preserve"> Baru.</w:t>
      </w:r>
    </w:p>
    <w:p w:rsidR="00C8413F" w:rsidRPr="005315A3" w:rsidRDefault="00C8413F" w:rsidP="00C8413F">
      <w:pPr>
        <w:ind w:left="630" w:hanging="630"/>
        <w:rPr>
          <w:color w:val="000000" w:themeColor="text1"/>
          <w:lang w:val="fi-FI"/>
        </w:rPr>
      </w:pPr>
    </w:p>
    <w:p w:rsidR="00E43EE3" w:rsidRPr="005315A3" w:rsidRDefault="00E43EE3" w:rsidP="00C8413F">
      <w:pPr>
        <w:rPr>
          <w:color w:val="000000" w:themeColor="text1"/>
          <w:lang w:val="sv-SE"/>
        </w:rPr>
      </w:pPr>
      <w:r w:rsidRPr="005315A3">
        <w:rPr>
          <w:color w:val="000000" w:themeColor="text1"/>
          <w:lang w:val="sv-SE"/>
        </w:rPr>
        <w:t>Sistem rekr</w:t>
      </w:r>
      <w:r w:rsidR="00C35EBF" w:rsidRPr="005315A3">
        <w:rPr>
          <w:color w:val="000000" w:themeColor="text1"/>
          <w:lang w:val="sv-SE"/>
        </w:rPr>
        <w:t xml:space="preserve">utmen </w:t>
      </w:r>
      <w:r w:rsidR="002D7FFA" w:rsidRPr="005315A3">
        <w:rPr>
          <w:color w:val="000000" w:themeColor="text1"/>
          <w:lang w:val="sv-SE"/>
        </w:rPr>
        <w:t>peserta didik</w:t>
      </w:r>
      <w:r w:rsidR="00C35EBF" w:rsidRPr="005315A3">
        <w:rPr>
          <w:color w:val="000000" w:themeColor="text1"/>
          <w:lang w:val="sv-SE"/>
        </w:rPr>
        <w:t xml:space="preserve"> baru mencakup: k</w:t>
      </w:r>
      <w:r w:rsidRPr="005315A3">
        <w:rPr>
          <w:color w:val="000000" w:themeColor="text1"/>
          <w:lang w:val="sv-SE"/>
        </w:rPr>
        <w:t xml:space="preserve">ebijakan rekrutmen calon </w:t>
      </w:r>
      <w:r w:rsidR="002D7FFA" w:rsidRPr="005315A3">
        <w:rPr>
          <w:color w:val="000000" w:themeColor="text1"/>
          <w:lang w:val="sv-SE"/>
        </w:rPr>
        <w:t>peserta didik</w:t>
      </w:r>
      <w:r w:rsidRPr="005315A3">
        <w:rPr>
          <w:color w:val="000000" w:themeColor="text1"/>
          <w:lang w:val="sv-SE"/>
        </w:rPr>
        <w:t xml:space="preserve"> baru, kriteria seleksi </w:t>
      </w:r>
      <w:r w:rsidR="002D7FFA" w:rsidRPr="005315A3">
        <w:rPr>
          <w:color w:val="000000" w:themeColor="text1"/>
          <w:lang w:val="sv-SE"/>
        </w:rPr>
        <w:t>peserta didik</w:t>
      </w:r>
      <w:r w:rsidRPr="005315A3">
        <w:rPr>
          <w:color w:val="000000" w:themeColor="text1"/>
          <w:lang w:val="sv-SE"/>
        </w:rPr>
        <w:t xml:space="preserve"> baru, sistem pengambilan keputusan, dan prosedur penerimaan </w:t>
      </w:r>
      <w:r w:rsidR="002D7FFA" w:rsidRPr="005315A3">
        <w:rPr>
          <w:color w:val="000000" w:themeColor="text1"/>
          <w:lang w:val="sv-SE"/>
        </w:rPr>
        <w:t>peserta didik</w:t>
      </w:r>
      <w:r w:rsidRPr="005315A3">
        <w:rPr>
          <w:color w:val="000000" w:themeColor="text1"/>
          <w:lang w:val="sv-SE"/>
        </w:rPr>
        <w:t xml:space="preserve"> baru. </w:t>
      </w:r>
    </w:p>
    <w:p w:rsidR="00C8413F" w:rsidRPr="005315A3" w:rsidRDefault="00C8413F" w:rsidP="00C8413F">
      <w:pPr>
        <w:ind w:left="450" w:hanging="12"/>
        <w:rPr>
          <w:color w:val="000000" w:themeColor="text1"/>
          <w:lang w:val="fi-FI"/>
        </w:rPr>
      </w:pPr>
    </w:p>
    <w:p w:rsidR="00E43EE3" w:rsidRPr="005315A3" w:rsidRDefault="00E43EE3" w:rsidP="00C8413F">
      <w:pPr>
        <w:ind w:hanging="12"/>
        <w:rPr>
          <w:color w:val="000000" w:themeColor="text1"/>
          <w:lang w:val="fi-FI"/>
        </w:rPr>
      </w:pPr>
      <w:r w:rsidRPr="005315A3">
        <w:rPr>
          <w:color w:val="000000" w:themeColor="text1"/>
          <w:lang w:val="fi-FI"/>
        </w:rPr>
        <w:t xml:space="preserve">Jelaskan sistem rekrutmen </w:t>
      </w:r>
      <w:r w:rsidR="002D7FFA" w:rsidRPr="005315A3">
        <w:rPr>
          <w:color w:val="000000" w:themeColor="text1"/>
          <w:lang w:val="fi-FI"/>
        </w:rPr>
        <w:t>peserta didik</w:t>
      </w:r>
      <w:r w:rsidRPr="005315A3">
        <w:rPr>
          <w:color w:val="000000" w:themeColor="text1"/>
          <w:lang w:val="fi-FI"/>
        </w:rPr>
        <w:t xml:space="preserve"> baru yang di</w:t>
      </w:r>
      <w:r w:rsidR="00C35EBF" w:rsidRPr="005315A3">
        <w:rPr>
          <w:color w:val="000000" w:themeColor="text1"/>
          <w:lang w:val="fi-FI"/>
        </w:rPr>
        <w:t xml:space="preserve">terapkan pada program </w:t>
      </w:r>
      <w:r w:rsidR="00F51463" w:rsidRPr="005315A3">
        <w:rPr>
          <w:color w:val="000000" w:themeColor="text1"/>
          <w:lang w:val="fi-FI"/>
        </w:rPr>
        <w:t xml:space="preserve">Pendidikan </w:t>
      </w:r>
      <w:r w:rsidR="00C35EBF" w:rsidRPr="005315A3">
        <w:rPr>
          <w:color w:val="000000" w:themeColor="text1"/>
          <w:lang w:val="fi-FI"/>
        </w:rPr>
        <w:t>ini, termasuk dokumentasi dan konsistensi pelaksanaannya.</w:t>
      </w:r>
    </w:p>
    <w:p w:rsidR="00E43EE3" w:rsidRPr="005315A3"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5315A3"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5315A3"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5315A3"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5315A3" w:rsidRDefault="00E43EE3" w:rsidP="00C8413F">
      <w:pPr>
        <w:ind w:left="426" w:hanging="426"/>
        <w:rPr>
          <w:color w:val="000000" w:themeColor="text1"/>
          <w:lang w:val="sv-SE"/>
        </w:rPr>
      </w:pPr>
    </w:p>
    <w:p w:rsidR="009B7123" w:rsidRPr="005315A3" w:rsidRDefault="009B7123" w:rsidP="00C8413F">
      <w:pPr>
        <w:ind w:left="426" w:hanging="426"/>
        <w:rPr>
          <w:color w:val="000000" w:themeColor="text1"/>
          <w:lang w:val="sv-SE"/>
        </w:rPr>
      </w:pPr>
    </w:p>
    <w:p w:rsidR="00903B19" w:rsidRPr="005315A3" w:rsidRDefault="00E43EE3" w:rsidP="00C8413F">
      <w:pPr>
        <w:ind w:left="426" w:hanging="426"/>
        <w:rPr>
          <w:color w:val="000000" w:themeColor="text1"/>
          <w:sz w:val="24"/>
          <w:szCs w:val="24"/>
          <w:lang w:val="sv-SE"/>
        </w:rPr>
      </w:pPr>
      <w:r w:rsidRPr="005315A3">
        <w:rPr>
          <w:color w:val="000000" w:themeColor="text1"/>
          <w:sz w:val="24"/>
          <w:szCs w:val="24"/>
          <w:lang w:val="sv-SE"/>
        </w:rPr>
        <w:t>3.2</w:t>
      </w:r>
      <w:r w:rsidR="00903B19" w:rsidRPr="005315A3">
        <w:rPr>
          <w:color w:val="000000" w:themeColor="text1"/>
          <w:sz w:val="24"/>
          <w:szCs w:val="24"/>
          <w:lang w:val="sv-SE"/>
        </w:rPr>
        <w:t xml:space="preserve">  Profil </w:t>
      </w:r>
      <w:r w:rsidR="002D7FFA" w:rsidRPr="005315A3">
        <w:rPr>
          <w:color w:val="000000" w:themeColor="text1"/>
          <w:sz w:val="24"/>
          <w:szCs w:val="24"/>
          <w:lang w:val="sv-SE"/>
        </w:rPr>
        <w:t>Peserta didik</w:t>
      </w:r>
      <w:r w:rsidR="00903B19" w:rsidRPr="005315A3">
        <w:rPr>
          <w:color w:val="000000" w:themeColor="text1"/>
          <w:sz w:val="24"/>
          <w:szCs w:val="24"/>
          <w:lang w:val="sv-SE"/>
        </w:rPr>
        <w:t xml:space="preserve"> dan Lulusan</w:t>
      </w:r>
      <w:r w:rsidR="00C8413F" w:rsidRPr="005315A3">
        <w:rPr>
          <w:color w:val="000000" w:themeColor="text1"/>
          <w:sz w:val="24"/>
          <w:szCs w:val="24"/>
          <w:lang w:val="sv-SE"/>
        </w:rPr>
        <w:t>.</w:t>
      </w:r>
    </w:p>
    <w:p w:rsidR="00D50EA7" w:rsidRPr="005315A3" w:rsidRDefault="00D50EA7" w:rsidP="00C8413F">
      <w:pPr>
        <w:ind w:left="426" w:hanging="426"/>
        <w:rPr>
          <w:color w:val="000000" w:themeColor="text1"/>
          <w:sz w:val="24"/>
          <w:szCs w:val="24"/>
          <w:lang w:val="sv-SE"/>
        </w:rPr>
      </w:pPr>
    </w:p>
    <w:p w:rsidR="00D50EA7" w:rsidRPr="005315A3" w:rsidRDefault="00D50EA7" w:rsidP="00D50EA7">
      <w:pPr>
        <w:ind w:left="630" w:hanging="630"/>
        <w:rPr>
          <w:color w:val="000000" w:themeColor="text1"/>
          <w:lang w:val="id-ID"/>
        </w:rPr>
      </w:pPr>
      <w:r w:rsidRPr="005315A3">
        <w:rPr>
          <w:color w:val="000000" w:themeColor="text1"/>
          <w:lang w:val="sv-SE"/>
        </w:rPr>
        <w:t xml:space="preserve">3.2.1 Tuliskan data </w:t>
      </w:r>
      <w:r w:rsidRPr="005315A3">
        <w:rPr>
          <w:b/>
          <w:color w:val="000000" w:themeColor="text1"/>
          <w:lang w:val="sv-SE"/>
        </w:rPr>
        <w:t xml:space="preserve">seluruh </w:t>
      </w:r>
      <w:r w:rsidRPr="005315A3">
        <w:rPr>
          <w:color w:val="000000" w:themeColor="text1"/>
          <w:lang w:val="sv-SE"/>
        </w:rPr>
        <w:t xml:space="preserve">peserta didik dalam </w:t>
      </w:r>
      <w:r w:rsidRPr="005315A3">
        <w:rPr>
          <w:color w:val="000000" w:themeColor="text1"/>
          <w:lang w:val="id-ID"/>
        </w:rPr>
        <w:t>tiga</w:t>
      </w:r>
      <w:r w:rsidRPr="005315A3">
        <w:rPr>
          <w:color w:val="000000" w:themeColor="text1"/>
          <w:lang w:val="sv-SE"/>
        </w:rPr>
        <w:t xml:space="preserve"> tahun terakhir dengan mengikuti format tabel berikut</w:t>
      </w:r>
      <w:r w:rsidRPr="005315A3">
        <w:rPr>
          <w:color w:val="000000" w:themeColor="text1"/>
          <w:lang w:val="id-ID"/>
        </w:rPr>
        <w:t>.</w:t>
      </w:r>
    </w:p>
    <w:p w:rsidR="00572FB6" w:rsidRPr="005315A3" w:rsidRDefault="00572FB6" w:rsidP="00C8413F">
      <w:pPr>
        <w:rPr>
          <w:color w:val="000000" w:themeColor="text1"/>
          <w:lang w:val="en-US"/>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5315A3" w:rsidRPr="005315A3" w:rsidTr="00E24179">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D50EA7" w:rsidRPr="005315A3" w:rsidRDefault="00D50EA7" w:rsidP="00E24179">
            <w:pPr>
              <w:jc w:val="center"/>
              <w:rPr>
                <w:b/>
                <w:bCs/>
                <w:color w:val="000000" w:themeColor="text1"/>
                <w:sz w:val="18"/>
                <w:szCs w:val="20"/>
              </w:rPr>
            </w:pPr>
            <w:r w:rsidRPr="005315A3">
              <w:rPr>
                <w:b/>
                <w:bCs/>
                <w:color w:val="000000" w:themeColor="text1"/>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D50EA7" w:rsidRPr="005315A3" w:rsidRDefault="00D50EA7" w:rsidP="00E24179">
            <w:pPr>
              <w:jc w:val="center"/>
              <w:rPr>
                <w:b/>
                <w:bCs/>
                <w:color w:val="000000" w:themeColor="text1"/>
                <w:sz w:val="18"/>
                <w:szCs w:val="20"/>
              </w:rPr>
            </w:pPr>
            <w:r w:rsidRPr="005315A3">
              <w:rPr>
                <w:b/>
                <w:bCs/>
                <w:color w:val="000000" w:themeColor="text1"/>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D50EA7" w:rsidRPr="005315A3" w:rsidRDefault="00D50EA7" w:rsidP="00E24179">
            <w:pPr>
              <w:jc w:val="center"/>
              <w:rPr>
                <w:b/>
                <w:bCs/>
                <w:color w:val="000000" w:themeColor="text1"/>
                <w:sz w:val="18"/>
                <w:szCs w:val="20"/>
              </w:rPr>
            </w:pPr>
            <w:r w:rsidRPr="005315A3">
              <w:rPr>
                <w:b/>
                <w:bCs/>
                <w:color w:val="000000" w:themeColor="text1"/>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D50EA7" w:rsidRPr="005315A3" w:rsidRDefault="00D50EA7" w:rsidP="00E24179">
            <w:pPr>
              <w:jc w:val="center"/>
              <w:rPr>
                <w:b/>
                <w:bCs/>
                <w:color w:val="000000" w:themeColor="text1"/>
                <w:sz w:val="18"/>
                <w:szCs w:val="20"/>
              </w:rPr>
            </w:pPr>
            <w:r w:rsidRPr="005315A3">
              <w:rPr>
                <w:b/>
                <w:bCs/>
                <w:color w:val="000000" w:themeColor="text1"/>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D50EA7" w:rsidRPr="005315A3" w:rsidRDefault="00D50EA7" w:rsidP="00E24179">
            <w:pPr>
              <w:jc w:val="center"/>
              <w:rPr>
                <w:b/>
                <w:bCs/>
                <w:color w:val="000000" w:themeColor="text1"/>
                <w:sz w:val="18"/>
                <w:szCs w:val="20"/>
              </w:rPr>
            </w:pPr>
            <w:r w:rsidRPr="005315A3">
              <w:rPr>
                <w:b/>
                <w:bCs/>
                <w:color w:val="000000" w:themeColor="text1"/>
                <w:sz w:val="18"/>
                <w:szCs w:val="20"/>
              </w:rPr>
              <w:t>Jumlah Total Peserta didik</w:t>
            </w:r>
          </w:p>
        </w:tc>
      </w:tr>
      <w:tr w:rsidR="005315A3" w:rsidRPr="005315A3" w:rsidTr="00E24179">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D50EA7" w:rsidRPr="005315A3" w:rsidRDefault="00D50EA7" w:rsidP="00E24179">
            <w:pPr>
              <w:jc w:val="left"/>
              <w:rPr>
                <w:b/>
                <w:bCs/>
                <w:color w:val="000000" w:themeColor="text1"/>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D50EA7" w:rsidRPr="005315A3" w:rsidRDefault="00D50EA7" w:rsidP="00E24179">
            <w:pPr>
              <w:jc w:val="left"/>
              <w:rPr>
                <w:b/>
                <w:bCs/>
                <w:color w:val="000000" w:themeColor="text1"/>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D50EA7" w:rsidRPr="005315A3" w:rsidRDefault="00D50EA7" w:rsidP="00E24179">
            <w:pPr>
              <w:jc w:val="center"/>
              <w:rPr>
                <w:b/>
                <w:color w:val="000000" w:themeColor="text1"/>
                <w:sz w:val="20"/>
                <w:szCs w:val="20"/>
                <w:lang w:val="id-ID"/>
              </w:rPr>
            </w:pPr>
            <w:r w:rsidRPr="005315A3">
              <w:rPr>
                <w:b/>
                <w:color w:val="000000" w:themeColor="text1"/>
                <w:sz w:val="20"/>
                <w:szCs w:val="20"/>
              </w:rPr>
              <w:t>Ikut Seleksi</w:t>
            </w:r>
            <w:r w:rsidRPr="005315A3">
              <w:rPr>
                <w:b/>
                <w:color w:val="000000" w:themeColor="text1"/>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D50EA7" w:rsidRPr="005315A3" w:rsidRDefault="00D50EA7" w:rsidP="00E24179">
            <w:pPr>
              <w:jc w:val="center"/>
              <w:rPr>
                <w:b/>
                <w:color w:val="000000" w:themeColor="text1"/>
                <w:sz w:val="20"/>
                <w:szCs w:val="20"/>
              </w:rPr>
            </w:pPr>
            <w:r w:rsidRPr="005315A3">
              <w:rPr>
                <w:b/>
                <w:color w:val="000000" w:themeColor="text1"/>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D50EA7" w:rsidRPr="005315A3" w:rsidRDefault="00D50EA7" w:rsidP="00E24179">
            <w:pPr>
              <w:jc w:val="left"/>
              <w:rPr>
                <w:b/>
                <w:bCs/>
                <w:color w:val="000000" w:themeColor="text1"/>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D50EA7" w:rsidRPr="005315A3" w:rsidRDefault="00D50EA7" w:rsidP="00E24179">
            <w:pPr>
              <w:jc w:val="left"/>
              <w:rPr>
                <w:b/>
                <w:bCs/>
                <w:color w:val="000000" w:themeColor="text1"/>
                <w:sz w:val="18"/>
                <w:szCs w:val="20"/>
              </w:rPr>
            </w:pPr>
          </w:p>
        </w:tc>
      </w:tr>
      <w:tr w:rsidR="005315A3" w:rsidRPr="005315A3" w:rsidTr="00E24179">
        <w:trPr>
          <w:cantSplit/>
        </w:trPr>
        <w:tc>
          <w:tcPr>
            <w:tcW w:w="990" w:type="dxa"/>
            <w:tcBorders>
              <w:top w:val="double" w:sz="4" w:space="0" w:color="auto"/>
              <w:left w:val="single" w:sz="4" w:space="0" w:color="auto"/>
              <w:bottom w:val="single" w:sz="4" w:space="0" w:color="auto"/>
              <w:right w:val="single" w:sz="4" w:space="0" w:color="auto"/>
            </w:tcBorders>
            <w:hideMark/>
          </w:tcPr>
          <w:p w:rsidR="00D50EA7" w:rsidRPr="005315A3" w:rsidRDefault="00D50EA7" w:rsidP="00E24179">
            <w:pPr>
              <w:jc w:val="center"/>
              <w:rPr>
                <w:b/>
                <w:color w:val="000000" w:themeColor="text1"/>
                <w:sz w:val="20"/>
                <w:szCs w:val="20"/>
              </w:rPr>
            </w:pPr>
            <w:r w:rsidRPr="005315A3">
              <w:rPr>
                <w:b/>
                <w:color w:val="000000" w:themeColor="text1"/>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D50EA7" w:rsidRPr="005315A3" w:rsidRDefault="00D50EA7" w:rsidP="00E24179">
            <w:pPr>
              <w:jc w:val="center"/>
              <w:rPr>
                <w:b/>
                <w:color w:val="000000" w:themeColor="text1"/>
                <w:sz w:val="20"/>
                <w:szCs w:val="20"/>
              </w:rPr>
            </w:pPr>
            <w:r w:rsidRPr="005315A3">
              <w:rPr>
                <w:b/>
                <w:color w:val="000000" w:themeColor="text1"/>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D50EA7" w:rsidRPr="005315A3" w:rsidRDefault="00D50EA7" w:rsidP="00E24179">
            <w:pPr>
              <w:jc w:val="center"/>
              <w:rPr>
                <w:b/>
                <w:color w:val="000000" w:themeColor="text1"/>
                <w:sz w:val="20"/>
                <w:szCs w:val="20"/>
              </w:rPr>
            </w:pPr>
            <w:r w:rsidRPr="005315A3">
              <w:rPr>
                <w:b/>
                <w:color w:val="000000" w:themeColor="text1"/>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D50EA7" w:rsidRPr="005315A3" w:rsidRDefault="00D50EA7" w:rsidP="00E24179">
            <w:pPr>
              <w:jc w:val="center"/>
              <w:rPr>
                <w:b/>
                <w:color w:val="000000" w:themeColor="text1"/>
                <w:sz w:val="20"/>
                <w:szCs w:val="20"/>
              </w:rPr>
            </w:pPr>
            <w:r w:rsidRPr="005315A3">
              <w:rPr>
                <w:b/>
                <w:color w:val="000000" w:themeColor="text1"/>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D50EA7" w:rsidRPr="005315A3" w:rsidRDefault="00D50EA7" w:rsidP="00E24179">
            <w:pPr>
              <w:jc w:val="center"/>
              <w:rPr>
                <w:b/>
                <w:color w:val="000000" w:themeColor="text1"/>
                <w:sz w:val="20"/>
                <w:szCs w:val="20"/>
                <w:lang w:val="id-ID"/>
              </w:rPr>
            </w:pPr>
            <w:r w:rsidRPr="005315A3">
              <w:rPr>
                <w:b/>
                <w:color w:val="000000" w:themeColor="text1"/>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D50EA7" w:rsidRPr="005315A3" w:rsidRDefault="00D50EA7" w:rsidP="00E24179">
            <w:pPr>
              <w:jc w:val="center"/>
              <w:rPr>
                <w:b/>
                <w:color w:val="000000" w:themeColor="text1"/>
                <w:sz w:val="20"/>
                <w:szCs w:val="20"/>
                <w:lang w:val="id-ID"/>
              </w:rPr>
            </w:pPr>
            <w:r w:rsidRPr="005315A3">
              <w:rPr>
                <w:b/>
                <w:color w:val="000000" w:themeColor="text1"/>
                <w:sz w:val="20"/>
                <w:szCs w:val="20"/>
              </w:rPr>
              <w:t>(</w:t>
            </w:r>
            <w:r w:rsidRPr="005315A3">
              <w:rPr>
                <w:b/>
                <w:color w:val="000000" w:themeColor="text1"/>
                <w:sz w:val="20"/>
                <w:szCs w:val="20"/>
                <w:lang w:val="id-ID"/>
              </w:rPr>
              <w:t>6</w:t>
            </w:r>
            <w:r w:rsidRPr="005315A3">
              <w:rPr>
                <w:b/>
                <w:color w:val="000000" w:themeColor="text1"/>
                <w:sz w:val="20"/>
                <w:szCs w:val="20"/>
              </w:rPr>
              <w:t>)</w:t>
            </w:r>
          </w:p>
        </w:tc>
      </w:tr>
      <w:tr w:rsidR="005315A3" w:rsidRPr="005315A3" w:rsidTr="00E24179">
        <w:trPr>
          <w:cantSplit/>
        </w:trPr>
        <w:tc>
          <w:tcPr>
            <w:tcW w:w="99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center"/>
              <w:rPr>
                <w:color w:val="000000" w:themeColor="text1"/>
                <w:sz w:val="20"/>
                <w:szCs w:val="20"/>
                <w:lang w:val="id-ID"/>
              </w:rPr>
            </w:pPr>
            <w:r w:rsidRPr="005315A3">
              <w:rPr>
                <w:color w:val="000000" w:themeColor="text1"/>
                <w:sz w:val="20"/>
                <w:szCs w:val="20"/>
              </w:rPr>
              <w:t>S-</w:t>
            </w:r>
            <w:r w:rsidRPr="005315A3">
              <w:rPr>
                <w:color w:val="000000" w:themeColor="text1"/>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jc w:val="cente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jc w:val="center"/>
              <w:rPr>
                <w:color w:val="000000" w:themeColor="text1"/>
                <w:sz w:val="20"/>
                <w:szCs w:val="20"/>
              </w:rPr>
            </w:pPr>
          </w:p>
        </w:tc>
      </w:tr>
      <w:tr w:rsidR="005315A3" w:rsidRPr="005315A3" w:rsidTr="00E24179">
        <w:trPr>
          <w:cantSplit/>
        </w:trPr>
        <w:tc>
          <w:tcPr>
            <w:tcW w:w="99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center"/>
              <w:rPr>
                <w:color w:val="000000" w:themeColor="text1"/>
                <w:sz w:val="20"/>
                <w:szCs w:val="20"/>
                <w:lang w:val="id-ID"/>
              </w:rPr>
            </w:pPr>
            <w:r w:rsidRPr="005315A3">
              <w:rPr>
                <w:color w:val="000000" w:themeColor="text1"/>
                <w:sz w:val="20"/>
                <w:szCs w:val="20"/>
              </w:rPr>
              <w:t>S-</w:t>
            </w:r>
            <w:r w:rsidRPr="005315A3">
              <w:rPr>
                <w:color w:val="000000" w:themeColor="text1"/>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jc w:val="cente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jc w:val="center"/>
              <w:rPr>
                <w:color w:val="000000" w:themeColor="text1"/>
                <w:sz w:val="20"/>
                <w:szCs w:val="20"/>
              </w:rPr>
            </w:pPr>
          </w:p>
        </w:tc>
      </w:tr>
      <w:tr w:rsidR="005315A3" w:rsidRPr="005315A3" w:rsidTr="00E24179">
        <w:trPr>
          <w:cantSplit/>
        </w:trPr>
        <w:tc>
          <w:tcPr>
            <w:tcW w:w="99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center"/>
              <w:rPr>
                <w:color w:val="000000" w:themeColor="text1"/>
                <w:sz w:val="20"/>
                <w:szCs w:val="20"/>
                <w:lang w:val="id-ID"/>
              </w:rPr>
            </w:pPr>
            <w:r w:rsidRPr="005315A3">
              <w:rPr>
                <w:color w:val="000000" w:themeColor="text1"/>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jc w:val="left"/>
              <w:rPr>
                <w:color w:val="000000" w:themeColor="text1"/>
                <w:sz w:val="20"/>
                <w:szCs w:val="20"/>
                <w:lang w:val="id-ID"/>
              </w:rPr>
            </w:pPr>
          </w:p>
        </w:tc>
      </w:tr>
      <w:tr w:rsidR="005315A3" w:rsidRPr="005315A3" w:rsidTr="00E24179">
        <w:trPr>
          <w:cantSplit/>
        </w:trPr>
        <w:tc>
          <w:tcPr>
            <w:tcW w:w="99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center"/>
              <w:rPr>
                <w:color w:val="000000" w:themeColor="text1"/>
                <w:sz w:val="20"/>
                <w:szCs w:val="20"/>
                <w:lang w:val="id-ID"/>
              </w:rPr>
            </w:pPr>
            <w:r w:rsidRPr="005315A3">
              <w:rPr>
                <w:color w:val="000000" w:themeColor="text1"/>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jc w:val="left"/>
              <w:rPr>
                <w:color w:val="000000" w:themeColor="text1"/>
                <w:sz w:val="20"/>
                <w:szCs w:val="20"/>
                <w:lang w:val="id-ID"/>
              </w:rPr>
            </w:pPr>
          </w:p>
        </w:tc>
      </w:tr>
      <w:tr w:rsidR="005315A3" w:rsidRPr="005315A3" w:rsidTr="00E24179">
        <w:trPr>
          <w:cantSplit/>
        </w:trPr>
        <w:tc>
          <w:tcPr>
            <w:tcW w:w="99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center"/>
              <w:rPr>
                <w:color w:val="000000" w:themeColor="text1"/>
                <w:sz w:val="20"/>
                <w:szCs w:val="20"/>
                <w:lang w:val="id-ID"/>
              </w:rPr>
            </w:pPr>
            <w:r w:rsidRPr="005315A3">
              <w:rPr>
                <w:color w:val="000000" w:themeColor="text1"/>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jc w:val="left"/>
              <w:rPr>
                <w:color w:val="000000" w:themeColor="text1"/>
                <w:sz w:val="20"/>
                <w:szCs w:val="20"/>
                <w:lang w:val="id-ID"/>
              </w:rPr>
            </w:pPr>
          </w:p>
        </w:tc>
      </w:tr>
      <w:tr w:rsidR="005315A3" w:rsidRPr="005315A3" w:rsidTr="00E24179">
        <w:trPr>
          <w:cantSplit/>
        </w:trPr>
        <w:tc>
          <w:tcPr>
            <w:tcW w:w="99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center"/>
              <w:rPr>
                <w:color w:val="000000" w:themeColor="text1"/>
                <w:sz w:val="20"/>
                <w:szCs w:val="20"/>
                <w:lang w:val="id-ID"/>
              </w:rPr>
            </w:pPr>
            <w:r w:rsidRPr="005315A3">
              <w:rPr>
                <w:color w:val="000000" w:themeColor="text1"/>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jc w:val="left"/>
              <w:rPr>
                <w:color w:val="000000" w:themeColor="text1"/>
                <w:sz w:val="20"/>
                <w:szCs w:val="20"/>
                <w:lang w:val="id-ID"/>
              </w:rPr>
            </w:pPr>
          </w:p>
        </w:tc>
      </w:tr>
      <w:tr w:rsidR="005315A3" w:rsidRPr="005315A3" w:rsidTr="00E24179">
        <w:trPr>
          <w:cantSplit/>
        </w:trPr>
        <w:tc>
          <w:tcPr>
            <w:tcW w:w="99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center"/>
              <w:rPr>
                <w:b/>
                <w:color w:val="000000" w:themeColor="text1"/>
                <w:sz w:val="20"/>
                <w:szCs w:val="20"/>
              </w:rPr>
            </w:pPr>
            <w:r w:rsidRPr="005315A3">
              <w:rPr>
                <w:b/>
                <w:color w:val="000000" w:themeColor="text1"/>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D50EA7" w:rsidRPr="005315A3" w:rsidRDefault="00D50EA7" w:rsidP="00E24179">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pStyle w:val="ListParagraph"/>
              <w:ind w:left="0"/>
              <w:jc w:val="left"/>
              <w:rPr>
                <w:color w:val="000000" w:themeColor="text1"/>
                <w:sz w:val="20"/>
                <w:szCs w:val="20"/>
                <w:lang w:val="id-ID"/>
              </w:rPr>
            </w:pPr>
            <w:r w:rsidRPr="005315A3">
              <w:rPr>
                <w:color w:val="000000" w:themeColor="text1"/>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left"/>
              <w:rPr>
                <w:color w:val="000000" w:themeColor="text1"/>
                <w:sz w:val="20"/>
                <w:szCs w:val="20"/>
                <w:lang w:val="id-ID"/>
              </w:rPr>
            </w:pPr>
            <w:r w:rsidRPr="005315A3">
              <w:rPr>
                <w:color w:val="000000" w:themeColor="text1"/>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pStyle w:val="ListParagraph"/>
              <w:ind w:left="0"/>
              <w:jc w:val="left"/>
              <w:rPr>
                <w:color w:val="000000" w:themeColor="text1"/>
                <w:sz w:val="20"/>
                <w:szCs w:val="20"/>
                <w:lang w:val="en-US"/>
              </w:rPr>
            </w:pPr>
            <w:r w:rsidRPr="005315A3">
              <w:rPr>
                <w:color w:val="000000" w:themeColor="text1"/>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D50EA7" w:rsidRPr="005315A3" w:rsidRDefault="00D50EA7" w:rsidP="00E24179">
            <w:pPr>
              <w:jc w:val="left"/>
              <w:rPr>
                <w:color w:val="000000" w:themeColor="text1"/>
                <w:sz w:val="20"/>
                <w:szCs w:val="20"/>
                <w:lang w:val="en-US"/>
              </w:rPr>
            </w:pPr>
            <w:r w:rsidRPr="005315A3">
              <w:rPr>
                <w:color w:val="000000" w:themeColor="text1"/>
                <w:sz w:val="20"/>
                <w:szCs w:val="20"/>
                <w:lang w:val="en-US"/>
              </w:rPr>
              <w:t>(d)=</w:t>
            </w:r>
          </w:p>
        </w:tc>
      </w:tr>
    </w:tbl>
    <w:p w:rsidR="00D50EA7" w:rsidRPr="005315A3" w:rsidRDefault="00D50EA7" w:rsidP="00D50EA7">
      <w:pPr>
        <w:ind w:left="1134" w:hanging="774"/>
        <w:rPr>
          <w:color w:val="000000" w:themeColor="text1"/>
          <w:sz w:val="20"/>
          <w:lang w:val="id-ID"/>
        </w:rPr>
      </w:pPr>
      <w:r w:rsidRPr="005315A3">
        <w:rPr>
          <w:color w:val="000000" w:themeColor="text1"/>
          <w:sz w:val="20"/>
        </w:rPr>
        <w:t>Catatan:</w:t>
      </w:r>
    </w:p>
    <w:p w:rsidR="00D50EA7" w:rsidRPr="005315A3" w:rsidRDefault="00D50EA7" w:rsidP="00D50EA7">
      <w:pPr>
        <w:ind w:left="1134" w:hanging="774"/>
        <w:rPr>
          <w:color w:val="000000" w:themeColor="text1"/>
          <w:sz w:val="20"/>
        </w:rPr>
      </w:pPr>
      <w:r w:rsidRPr="005315A3">
        <w:rPr>
          <w:color w:val="000000" w:themeColor="text1"/>
          <w:sz w:val="20"/>
          <w:lang w:val="id-ID"/>
        </w:rPr>
        <w:t>SS</w:t>
      </w:r>
      <w:r w:rsidRPr="005315A3">
        <w:rPr>
          <w:color w:val="000000" w:themeColor="text1"/>
          <w:sz w:val="20"/>
        </w:rPr>
        <w:t xml:space="preserve">: </w:t>
      </w:r>
      <w:r w:rsidRPr="005315A3">
        <w:rPr>
          <w:color w:val="000000" w:themeColor="text1"/>
          <w:sz w:val="20"/>
          <w:lang w:val="id-ID"/>
        </w:rPr>
        <w:t>Semester</w:t>
      </w:r>
      <w:r w:rsidRPr="005315A3">
        <w:rPr>
          <w:color w:val="000000" w:themeColor="text1"/>
          <w:sz w:val="20"/>
        </w:rPr>
        <w:t xml:space="preserve"> akademik penuh terakhir saat pengisian borang </w:t>
      </w:r>
    </w:p>
    <w:p w:rsidR="00D50EA7" w:rsidRPr="005315A3" w:rsidRDefault="00D50EA7" w:rsidP="00D50EA7">
      <w:pPr>
        <w:ind w:firstLine="360"/>
        <w:jc w:val="left"/>
        <w:rPr>
          <w:color w:val="000000" w:themeColor="text1"/>
          <w:sz w:val="20"/>
          <w:lang w:val="sv-SE"/>
        </w:rPr>
      </w:pPr>
      <w:r w:rsidRPr="005315A3">
        <w:rPr>
          <w:color w:val="000000" w:themeColor="text1"/>
          <w:sz w:val="20"/>
          <w:lang w:val="sv-SE"/>
        </w:rPr>
        <w:t>Diisi dengan jumlah keseluruhan peserta didik yang ikut seleksi dari berbagai jenis seleksi.</w:t>
      </w:r>
    </w:p>
    <w:p w:rsidR="00B40A08" w:rsidRPr="005315A3" w:rsidRDefault="00B40A08" w:rsidP="00C8413F">
      <w:pPr>
        <w:rPr>
          <w:color w:val="000000" w:themeColor="text1"/>
          <w:lang w:val="sv-SE"/>
        </w:rPr>
      </w:pPr>
    </w:p>
    <w:p w:rsidR="00572FB6" w:rsidRPr="005315A3" w:rsidRDefault="00572FB6" w:rsidP="00C8413F">
      <w:pPr>
        <w:ind w:left="540" w:hanging="540"/>
        <w:rPr>
          <w:color w:val="000000" w:themeColor="text1"/>
          <w:lang w:val="id-ID"/>
        </w:rPr>
      </w:pPr>
      <w:r w:rsidRPr="005315A3">
        <w:rPr>
          <w:color w:val="000000" w:themeColor="text1"/>
          <w:lang w:val="sv-SE"/>
        </w:rPr>
        <w:t xml:space="preserve">3.2.2 Tuliskan data </w:t>
      </w:r>
      <w:r w:rsidRPr="005315A3">
        <w:rPr>
          <w:b/>
          <w:color w:val="000000" w:themeColor="text1"/>
          <w:lang w:val="sv-SE"/>
        </w:rPr>
        <w:t>seluruh</w:t>
      </w:r>
      <w:r w:rsidRPr="005315A3">
        <w:rPr>
          <w:color w:val="000000" w:themeColor="text1"/>
          <w:lang w:val="sv-SE"/>
        </w:rPr>
        <w:t xml:space="preserve"> lulusan dalam </w:t>
      </w:r>
      <w:r w:rsidR="00506688" w:rsidRPr="005315A3">
        <w:rPr>
          <w:color w:val="000000" w:themeColor="text1"/>
          <w:lang w:val="id-ID"/>
        </w:rPr>
        <w:t>tiga</w:t>
      </w:r>
      <w:r w:rsidRPr="005315A3">
        <w:rPr>
          <w:color w:val="000000" w:themeColor="text1"/>
          <w:lang w:val="sv-SE"/>
        </w:rPr>
        <w:t xml:space="preserve"> tahun terakhir dengan meng</w:t>
      </w:r>
      <w:r w:rsidRPr="005315A3">
        <w:rPr>
          <w:color w:val="000000" w:themeColor="text1"/>
          <w:lang w:val="de-LU"/>
        </w:rPr>
        <w:t>ikuti format tabel berikut</w:t>
      </w:r>
      <w:r w:rsidRPr="005315A3">
        <w:rPr>
          <w:color w:val="000000" w:themeColor="text1"/>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5315A3" w:rsidRPr="005315A3"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5315A3" w:rsidRDefault="001A715A" w:rsidP="00C8413F">
            <w:pPr>
              <w:jc w:val="center"/>
              <w:rPr>
                <w:b/>
                <w:color w:val="000000" w:themeColor="text1"/>
                <w:sz w:val="20"/>
                <w:szCs w:val="20"/>
                <w:lang w:val="id-ID"/>
              </w:rPr>
            </w:pPr>
            <w:r w:rsidRPr="005315A3">
              <w:rPr>
                <w:b/>
                <w:color w:val="000000" w:themeColor="text1"/>
                <w:sz w:val="20"/>
                <w:szCs w:val="20"/>
                <w:lang w:val="id-ID"/>
              </w:rPr>
              <w:t>Tahun Akademik</w:t>
            </w:r>
          </w:p>
        </w:tc>
        <w:tc>
          <w:tcPr>
            <w:tcW w:w="2977" w:type="dxa"/>
            <w:vMerge w:val="restart"/>
            <w:shd w:val="clear" w:color="auto" w:fill="auto"/>
            <w:vAlign w:val="center"/>
          </w:tcPr>
          <w:p w:rsidR="001A715A" w:rsidRPr="005315A3" w:rsidRDefault="001A715A" w:rsidP="00C8413F">
            <w:pPr>
              <w:jc w:val="center"/>
              <w:rPr>
                <w:b/>
                <w:color w:val="000000" w:themeColor="text1"/>
                <w:sz w:val="20"/>
                <w:szCs w:val="20"/>
              </w:rPr>
            </w:pPr>
            <w:r w:rsidRPr="005315A3">
              <w:rPr>
                <w:b/>
                <w:bCs/>
                <w:color w:val="000000" w:themeColor="text1"/>
                <w:sz w:val="20"/>
                <w:szCs w:val="20"/>
              </w:rPr>
              <w:t>Jumlah Lulusan</w:t>
            </w:r>
          </w:p>
        </w:tc>
        <w:tc>
          <w:tcPr>
            <w:tcW w:w="4394" w:type="dxa"/>
            <w:gridSpan w:val="3"/>
            <w:tcBorders>
              <w:bottom w:val="single" w:sz="4" w:space="0" w:color="auto"/>
            </w:tcBorders>
            <w:shd w:val="clear" w:color="auto" w:fill="auto"/>
            <w:vAlign w:val="center"/>
          </w:tcPr>
          <w:p w:rsidR="001A715A" w:rsidRPr="005315A3" w:rsidRDefault="001A715A" w:rsidP="00C8413F">
            <w:pPr>
              <w:jc w:val="center"/>
              <w:rPr>
                <w:b/>
                <w:color w:val="000000" w:themeColor="text1"/>
                <w:sz w:val="20"/>
                <w:szCs w:val="20"/>
                <w:lang w:val="en-US"/>
              </w:rPr>
            </w:pPr>
            <w:r w:rsidRPr="005315A3">
              <w:rPr>
                <w:b/>
                <w:bCs/>
                <w:color w:val="000000" w:themeColor="text1"/>
                <w:sz w:val="20"/>
                <w:szCs w:val="20"/>
                <w:lang w:val="id-ID"/>
              </w:rPr>
              <w:t xml:space="preserve">Jumlah </w:t>
            </w:r>
            <w:r w:rsidRPr="005315A3">
              <w:rPr>
                <w:b/>
                <w:bCs/>
                <w:color w:val="000000" w:themeColor="text1"/>
                <w:sz w:val="20"/>
                <w:szCs w:val="20"/>
                <w:lang w:val="en-US"/>
              </w:rPr>
              <w:t>Lulusan dengan IPK :</w:t>
            </w:r>
          </w:p>
        </w:tc>
      </w:tr>
      <w:tr w:rsidR="005315A3" w:rsidRPr="005315A3"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5315A3" w:rsidRDefault="001A715A" w:rsidP="00C8413F">
            <w:pPr>
              <w:jc w:val="center"/>
              <w:rPr>
                <w:b/>
                <w:color w:val="000000" w:themeColor="text1"/>
                <w:sz w:val="20"/>
                <w:szCs w:val="20"/>
                <w:lang w:val="en-US"/>
              </w:rPr>
            </w:pPr>
          </w:p>
        </w:tc>
        <w:tc>
          <w:tcPr>
            <w:tcW w:w="2977" w:type="dxa"/>
            <w:vMerge/>
            <w:tcBorders>
              <w:bottom w:val="double" w:sz="4" w:space="0" w:color="auto"/>
            </w:tcBorders>
            <w:shd w:val="clear" w:color="auto" w:fill="auto"/>
            <w:vAlign w:val="center"/>
          </w:tcPr>
          <w:p w:rsidR="001A715A" w:rsidRPr="005315A3" w:rsidRDefault="001A715A" w:rsidP="00C8413F">
            <w:pPr>
              <w:jc w:val="center"/>
              <w:rPr>
                <w:b/>
                <w:color w:val="000000" w:themeColor="text1"/>
                <w:sz w:val="20"/>
                <w:szCs w:val="20"/>
              </w:rPr>
            </w:pPr>
          </w:p>
        </w:tc>
        <w:tc>
          <w:tcPr>
            <w:tcW w:w="1418" w:type="dxa"/>
            <w:tcBorders>
              <w:bottom w:val="double" w:sz="4" w:space="0" w:color="auto"/>
            </w:tcBorders>
            <w:shd w:val="clear" w:color="auto" w:fill="auto"/>
            <w:vAlign w:val="center"/>
          </w:tcPr>
          <w:p w:rsidR="001A715A" w:rsidRPr="005315A3" w:rsidRDefault="002C0560" w:rsidP="00C8413F">
            <w:pPr>
              <w:jc w:val="center"/>
              <w:rPr>
                <w:b/>
                <w:color w:val="000000" w:themeColor="text1"/>
                <w:sz w:val="20"/>
                <w:szCs w:val="20"/>
                <w:highlight w:val="red"/>
                <w:lang w:val="id-ID"/>
              </w:rPr>
            </w:pPr>
            <w:r w:rsidRPr="005315A3">
              <w:rPr>
                <w:b/>
                <w:color w:val="000000" w:themeColor="text1"/>
                <w:sz w:val="20"/>
                <w:szCs w:val="20"/>
                <w:lang w:val="en-US"/>
              </w:rPr>
              <w:t>2.75</w:t>
            </w:r>
            <w:r w:rsidR="001A715A" w:rsidRPr="005315A3">
              <w:rPr>
                <w:b/>
                <w:color w:val="000000" w:themeColor="text1"/>
                <w:sz w:val="20"/>
                <w:szCs w:val="20"/>
              </w:rPr>
              <w:t>-3.</w:t>
            </w:r>
            <w:r w:rsidR="00E004E5" w:rsidRPr="005315A3">
              <w:rPr>
                <w:b/>
                <w:color w:val="000000" w:themeColor="text1"/>
                <w:sz w:val="20"/>
                <w:szCs w:val="20"/>
                <w:lang w:val="en-US"/>
              </w:rPr>
              <w:t>00</w:t>
            </w:r>
          </w:p>
        </w:tc>
        <w:tc>
          <w:tcPr>
            <w:tcW w:w="1418" w:type="dxa"/>
            <w:tcBorders>
              <w:bottom w:val="double" w:sz="4" w:space="0" w:color="auto"/>
            </w:tcBorders>
            <w:shd w:val="clear" w:color="auto" w:fill="auto"/>
            <w:vAlign w:val="center"/>
          </w:tcPr>
          <w:p w:rsidR="001A715A" w:rsidRPr="005315A3" w:rsidRDefault="001A715A" w:rsidP="00C8413F">
            <w:pPr>
              <w:jc w:val="center"/>
              <w:rPr>
                <w:b/>
                <w:color w:val="000000" w:themeColor="text1"/>
                <w:sz w:val="20"/>
                <w:szCs w:val="20"/>
                <w:highlight w:val="red"/>
                <w:lang w:val="id-ID"/>
              </w:rPr>
            </w:pPr>
            <w:r w:rsidRPr="005315A3">
              <w:rPr>
                <w:b/>
                <w:color w:val="000000" w:themeColor="text1"/>
                <w:sz w:val="20"/>
                <w:szCs w:val="20"/>
              </w:rPr>
              <w:t>3.</w:t>
            </w:r>
            <w:r w:rsidR="00E004E5" w:rsidRPr="005315A3">
              <w:rPr>
                <w:b/>
                <w:color w:val="000000" w:themeColor="text1"/>
                <w:sz w:val="20"/>
                <w:szCs w:val="20"/>
                <w:lang w:val="en-US"/>
              </w:rPr>
              <w:t>01</w:t>
            </w:r>
            <w:r w:rsidRPr="005315A3">
              <w:rPr>
                <w:b/>
                <w:color w:val="000000" w:themeColor="text1"/>
                <w:sz w:val="20"/>
                <w:szCs w:val="20"/>
              </w:rPr>
              <w:t>-3.</w:t>
            </w:r>
            <w:r w:rsidR="00E004E5" w:rsidRPr="005315A3">
              <w:rPr>
                <w:b/>
                <w:color w:val="000000" w:themeColor="text1"/>
                <w:sz w:val="20"/>
                <w:szCs w:val="20"/>
                <w:lang w:val="en-US"/>
              </w:rPr>
              <w:t>49</w:t>
            </w:r>
          </w:p>
        </w:tc>
        <w:tc>
          <w:tcPr>
            <w:tcW w:w="1558" w:type="dxa"/>
            <w:tcBorders>
              <w:bottom w:val="double" w:sz="4" w:space="0" w:color="auto"/>
            </w:tcBorders>
            <w:shd w:val="clear" w:color="auto" w:fill="auto"/>
            <w:vAlign w:val="center"/>
          </w:tcPr>
          <w:p w:rsidR="001A715A" w:rsidRPr="005315A3" w:rsidRDefault="001A715A" w:rsidP="00C8413F">
            <w:pPr>
              <w:jc w:val="center"/>
              <w:rPr>
                <w:b/>
                <w:color w:val="000000" w:themeColor="text1"/>
                <w:sz w:val="20"/>
                <w:szCs w:val="20"/>
                <w:highlight w:val="red"/>
                <w:lang w:val="id-ID"/>
              </w:rPr>
            </w:pPr>
            <w:r w:rsidRPr="005315A3">
              <w:rPr>
                <w:b/>
                <w:color w:val="000000" w:themeColor="text1"/>
                <w:sz w:val="20"/>
                <w:szCs w:val="20"/>
              </w:rPr>
              <w:t>≥3.</w:t>
            </w:r>
            <w:r w:rsidR="00E004E5" w:rsidRPr="005315A3">
              <w:rPr>
                <w:b/>
                <w:color w:val="000000" w:themeColor="text1"/>
                <w:sz w:val="20"/>
                <w:szCs w:val="20"/>
                <w:lang w:val="en-US"/>
              </w:rPr>
              <w:t>50</w:t>
            </w:r>
          </w:p>
        </w:tc>
      </w:tr>
      <w:tr w:rsidR="005315A3" w:rsidRPr="005315A3"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5315A3" w:rsidRDefault="00DD16D2" w:rsidP="00C8413F">
            <w:pPr>
              <w:jc w:val="center"/>
              <w:rPr>
                <w:b/>
                <w:color w:val="000000" w:themeColor="text1"/>
                <w:sz w:val="20"/>
                <w:szCs w:val="20"/>
              </w:rPr>
            </w:pPr>
            <w:r w:rsidRPr="005315A3">
              <w:rPr>
                <w:b/>
                <w:color w:val="000000" w:themeColor="text1"/>
                <w:sz w:val="20"/>
                <w:szCs w:val="20"/>
              </w:rPr>
              <w:t>(1)</w:t>
            </w:r>
          </w:p>
        </w:tc>
        <w:tc>
          <w:tcPr>
            <w:tcW w:w="2977" w:type="dxa"/>
            <w:tcBorders>
              <w:top w:val="double" w:sz="4" w:space="0" w:color="auto"/>
            </w:tcBorders>
            <w:shd w:val="clear" w:color="auto" w:fill="auto"/>
          </w:tcPr>
          <w:p w:rsidR="00DD16D2" w:rsidRPr="005315A3" w:rsidRDefault="00DD16D2" w:rsidP="00C8413F">
            <w:pPr>
              <w:ind w:left="-108"/>
              <w:jc w:val="center"/>
              <w:rPr>
                <w:b/>
                <w:color w:val="000000" w:themeColor="text1"/>
                <w:sz w:val="20"/>
                <w:szCs w:val="20"/>
              </w:rPr>
            </w:pPr>
            <w:r w:rsidRPr="005315A3">
              <w:rPr>
                <w:b/>
                <w:color w:val="000000" w:themeColor="text1"/>
                <w:sz w:val="20"/>
                <w:szCs w:val="20"/>
              </w:rPr>
              <w:t>(2)</w:t>
            </w:r>
          </w:p>
        </w:tc>
        <w:tc>
          <w:tcPr>
            <w:tcW w:w="1418" w:type="dxa"/>
            <w:tcBorders>
              <w:top w:val="double" w:sz="4" w:space="0" w:color="auto"/>
              <w:bottom w:val="single" w:sz="4" w:space="0" w:color="auto"/>
            </w:tcBorders>
            <w:shd w:val="clear" w:color="auto" w:fill="auto"/>
          </w:tcPr>
          <w:p w:rsidR="00DD16D2" w:rsidRPr="005315A3" w:rsidRDefault="00DD16D2" w:rsidP="00C8413F">
            <w:pPr>
              <w:jc w:val="center"/>
              <w:rPr>
                <w:b/>
                <w:color w:val="000000" w:themeColor="text1"/>
                <w:sz w:val="20"/>
                <w:szCs w:val="20"/>
              </w:rPr>
            </w:pPr>
            <w:r w:rsidRPr="005315A3">
              <w:rPr>
                <w:b/>
                <w:color w:val="000000" w:themeColor="text1"/>
                <w:sz w:val="20"/>
                <w:szCs w:val="20"/>
                <w:lang w:val="id-ID"/>
              </w:rPr>
              <w:t>(3</w:t>
            </w:r>
            <w:r w:rsidRPr="005315A3">
              <w:rPr>
                <w:b/>
                <w:color w:val="000000" w:themeColor="text1"/>
                <w:sz w:val="20"/>
                <w:szCs w:val="20"/>
              </w:rPr>
              <w:t>)</w:t>
            </w:r>
          </w:p>
        </w:tc>
        <w:tc>
          <w:tcPr>
            <w:tcW w:w="1418" w:type="dxa"/>
            <w:tcBorders>
              <w:top w:val="double" w:sz="4" w:space="0" w:color="auto"/>
              <w:bottom w:val="single" w:sz="4" w:space="0" w:color="auto"/>
            </w:tcBorders>
            <w:shd w:val="clear" w:color="auto" w:fill="auto"/>
          </w:tcPr>
          <w:p w:rsidR="00DD16D2" w:rsidRPr="005315A3" w:rsidRDefault="00DD16D2" w:rsidP="00C8413F">
            <w:pPr>
              <w:ind w:left="-108"/>
              <w:jc w:val="center"/>
              <w:rPr>
                <w:b/>
                <w:color w:val="000000" w:themeColor="text1"/>
                <w:sz w:val="20"/>
                <w:szCs w:val="20"/>
              </w:rPr>
            </w:pPr>
            <w:r w:rsidRPr="005315A3">
              <w:rPr>
                <w:b/>
                <w:color w:val="000000" w:themeColor="text1"/>
                <w:sz w:val="20"/>
                <w:szCs w:val="20"/>
              </w:rPr>
              <w:t>(</w:t>
            </w:r>
            <w:r w:rsidRPr="005315A3">
              <w:rPr>
                <w:b/>
                <w:color w:val="000000" w:themeColor="text1"/>
                <w:sz w:val="20"/>
                <w:szCs w:val="20"/>
                <w:lang w:val="id-ID"/>
              </w:rPr>
              <w:t>4</w:t>
            </w:r>
            <w:r w:rsidRPr="005315A3">
              <w:rPr>
                <w:b/>
                <w:color w:val="000000" w:themeColor="text1"/>
                <w:sz w:val="20"/>
                <w:szCs w:val="20"/>
              </w:rPr>
              <w:t>)</w:t>
            </w:r>
          </w:p>
        </w:tc>
        <w:tc>
          <w:tcPr>
            <w:tcW w:w="1558" w:type="dxa"/>
            <w:tcBorders>
              <w:top w:val="double" w:sz="4" w:space="0" w:color="auto"/>
              <w:bottom w:val="single" w:sz="4" w:space="0" w:color="auto"/>
            </w:tcBorders>
            <w:shd w:val="clear" w:color="auto" w:fill="auto"/>
          </w:tcPr>
          <w:p w:rsidR="00DD16D2" w:rsidRPr="005315A3" w:rsidRDefault="00DD16D2" w:rsidP="00C8413F">
            <w:pPr>
              <w:ind w:left="-108"/>
              <w:jc w:val="center"/>
              <w:rPr>
                <w:b/>
                <w:color w:val="000000" w:themeColor="text1"/>
                <w:sz w:val="20"/>
                <w:szCs w:val="20"/>
              </w:rPr>
            </w:pPr>
            <w:r w:rsidRPr="005315A3">
              <w:rPr>
                <w:b/>
                <w:color w:val="000000" w:themeColor="text1"/>
                <w:sz w:val="20"/>
                <w:szCs w:val="20"/>
              </w:rPr>
              <w:t>(</w:t>
            </w:r>
            <w:r w:rsidRPr="005315A3">
              <w:rPr>
                <w:b/>
                <w:color w:val="000000" w:themeColor="text1"/>
                <w:sz w:val="20"/>
                <w:szCs w:val="20"/>
                <w:lang w:val="id-ID"/>
              </w:rPr>
              <w:t>5</w:t>
            </w:r>
            <w:r w:rsidRPr="005315A3">
              <w:rPr>
                <w:b/>
                <w:color w:val="000000" w:themeColor="text1"/>
                <w:sz w:val="20"/>
                <w:szCs w:val="20"/>
              </w:rPr>
              <w:t>)</w:t>
            </w:r>
          </w:p>
        </w:tc>
      </w:tr>
      <w:tr w:rsidR="005315A3" w:rsidRPr="005315A3" w:rsidTr="00DD16D2">
        <w:trPr>
          <w:cantSplit/>
        </w:trPr>
        <w:tc>
          <w:tcPr>
            <w:tcW w:w="1341" w:type="dxa"/>
          </w:tcPr>
          <w:p w:rsidR="00DD16D2" w:rsidRPr="005315A3" w:rsidRDefault="00DD16D2" w:rsidP="00C8413F">
            <w:pPr>
              <w:jc w:val="center"/>
              <w:rPr>
                <w:color w:val="000000" w:themeColor="text1"/>
                <w:sz w:val="20"/>
                <w:szCs w:val="20"/>
              </w:rPr>
            </w:pPr>
            <w:r w:rsidRPr="005315A3">
              <w:rPr>
                <w:color w:val="000000" w:themeColor="text1"/>
                <w:sz w:val="20"/>
                <w:szCs w:val="20"/>
              </w:rPr>
              <w:t>TS-2</w:t>
            </w:r>
          </w:p>
        </w:tc>
        <w:tc>
          <w:tcPr>
            <w:tcW w:w="2977" w:type="dxa"/>
          </w:tcPr>
          <w:p w:rsidR="00DD16D2" w:rsidRPr="005315A3" w:rsidRDefault="00DD16D2" w:rsidP="00C8413F">
            <w:pPr>
              <w:jc w:val="center"/>
              <w:rPr>
                <w:color w:val="000000" w:themeColor="text1"/>
                <w:sz w:val="20"/>
                <w:szCs w:val="20"/>
              </w:rPr>
            </w:pPr>
          </w:p>
        </w:tc>
        <w:tc>
          <w:tcPr>
            <w:tcW w:w="1418" w:type="dxa"/>
          </w:tcPr>
          <w:p w:rsidR="00DD16D2" w:rsidRPr="005315A3" w:rsidRDefault="00DD16D2" w:rsidP="00C8413F">
            <w:pPr>
              <w:jc w:val="center"/>
              <w:rPr>
                <w:color w:val="000000" w:themeColor="text1"/>
                <w:sz w:val="20"/>
                <w:szCs w:val="20"/>
              </w:rPr>
            </w:pPr>
          </w:p>
        </w:tc>
        <w:tc>
          <w:tcPr>
            <w:tcW w:w="1418" w:type="dxa"/>
          </w:tcPr>
          <w:p w:rsidR="00DD16D2" w:rsidRPr="005315A3" w:rsidRDefault="00DD16D2" w:rsidP="00C8413F">
            <w:pPr>
              <w:jc w:val="center"/>
              <w:rPr>
                <w:color w:val="000000" w:themeColor="text1"/>
                <w:sz w:val="20"/>
                <w:szCs w:val="20"/>
              </w:rPr>
            </w:pPr>
          </w:p>
        </w:tc>
        <w:tc>
          <w:tcPr>
            <w:tcW w:w="1558" w:type="dxa"/>
          </w:tcPr>
          <w:p w:rsidR="00DD16D2" w:rsidRPr="005315A3" w:rsidRDefault="00DD16D2" w:rsidP="00C8413F">
            <w:pPr>
              <w:jc w:val="center"/>
              <w:rPr>
                <w:color w:val="000000" w:themeColor="text1"/>
                <w:sz w:val="20"/>
                <w:szCs w:val="20"/>
              </w:rPr>
            </w:pPr>
          </w:p>
        </w:tc>
      </w:tr>
      <w:tr w:rsidR="005315A3" w:rsidRPr="005315A3" w:rsidTr="00DD16D2">
        <w:trPr>
          <w:cantSplit/>
        </w:trPr>
        <w:tc>
          <w:tcPr>
            <w:tcW w:w="1341" w:type="dxa"/>
            <w:tcBorders>
              <w:bottom w:val="single" w:sz="4" w:space="0" w:color="auto"/>
            </w:tcBorders>
          </w:tcPr>
          <w:p w:rsidR="00DD16D2" w:rsidRPr="005315A3" w:rsidRDefault="00DD16D2" w:rsidP="00C8413F">
            <w:pPr>
              <w:jc w:val="center"/>
              <w:rPr>
                <w:color w:val="000000" w:themeColor="text1"/>
                <w:sz w:val="20"/>
                <w:szCs w:val="20"/>
              </w:rPr>
            </w:pPr>
            <w:r w:rsidRPr="005315A3">
              <w:rPr>
                <w:color w:val="000000" w:themeColor="text1"/>
                <w:sz w:val="20"/>
                <w:szCs w:val="20"/>
              </w:rPr>
              <w:t>TS-1</w:t>
            </w:r>
          </w:p>
        </w:tc>
        <w:tc>
          <w:tcPr>
            <w:tcW w:w="2977" w:type="dxa"/>
            <w:tcBorders>
              <w:bottom w:val="single" w:sz="4" w:space="0" w:color="auto"/>
            </w:tcBorders>
          </w:tcPr>
          <w:p w:rsidR="00DD16D2" w:rsidRPr="005315A3" w:rsidRDefault="00DD16D2" w:rsidP="00C8413F">
            <w:pPr>
              <w:jc w:val="center"/>
              <w:rPr>
                <w:color w:val="000000" w:themeColor="text1"/>
                <w:sz w:val="20"/>
                <w:szCs w:val="20"/>
              </w:rPr>
            </w:pPr>
          </w:p>
        </w:tc>
        <w:tc>
          <w:tcPr>
            <w:tcW w:w="1418" w:type="dxa"/>
            <w:tcBorders>
              <w:bottom w:val="single" w:sz="4" w:space="0" w:color="auto"/>
            </w:tcBorders>
          </w:tcPr>
          <w:p w:rsidR="00DD16D2" w:rsidRPr="005315A3" w:rsidRDefault="00DD16D2" w:rsidP="00C8413F">
            <w:pPr>
              <w:jc w:val="center"/>
              <w:rPr>
                <w:color w:val="000000" w:themeColor="text1"/>
                <w:sz w:val="20"/>
                <w:szCs w:val="20"/>
              </w:rPr>
            </w:pPr>
          </w:p>
        </w:tc>
        <w:tc>
          <w:tcPr>
            <w:tcW w:w="1418" w:type="dxa"/>
            <w:tcBorders>
              <w:bottom w:val="single" w:sz="4" w:space="0" w:color="auto"/>
            </w:tcBorders>
          </w:tcPr>
          <w:p w:rsidR="00DD16D2" w:rsidRPr="005315A3" w:rsidRDefault="00DD16D2" w:rsidP="00C8413F">
            <w:pPr>
              <w:jc w:val="center"/>
              <w:rPr>
                <w:color w:val="000000" w:themeColor="text1"/>
                <w:sz w:val="20"/>
                <w:szCs w:val="20"/>
              </w:rPr>
            </w:pPr>
          </w:p>
        </w:tc>
        <w:tc>
          <w:tcPr>
            <w:tcW w:w="1558" w:type="dxa"/>
            <w:tcBorders>
              <w:bottom w:val="single" w:sz="4" w:space="0" w:color="auto"/>
            </w:tcBorders>
          </w:tcPr>
          <w:p w:rsidR="00DD16D2" w:rsidRPr="005315A3" w:rsidRDefault="00DD16D2" w:rsidP="00C8413F">
            <w:pPr>
              <w:jc w:val="center"/>
              <w:rPr>
                <w:color w:val="000000" w:themeColor="text1"/>
                <w:sz w:val="20"/>
                <w:szCs w:val="20"/>
              </w:rPr>
            </w:pPr>
          </w:p>
        </w:tc>
      </w:tr>
      <w:tr w:rsidR="005315A3" w:rsidRPr="005315A3" w:rsidTr="00DD16D2">
        <w:trPr>
          <w:cantSplit/>
        </w:trPr>
        <w:tc>
          <w:tcPr>
            <w:tcW w:w="1341" w:type="dxa"/>
            <w:tcBorders>
              <w:bottom w:val="double" w:sz="4" w:space="0" w:color="auto"/>
            </w:tcBorders>
          </w:tcPr>
          <w:p w:rsidR="00DD16D2" w:rsidRPr="005315A3" w:rsidRDefault="00DD16D2" w:rsidP="00C8413F">
            <w:pPr>
              <w:jc w:val="center"/>
              <w:rPr>
                <w:color w:val="000000" w:themeColor="text1"/>
                <w:sz w:val="20"/>
                <w:szCs w:val="20"/>
              </w:rPr>
            </w:pPr>
            <w:r w:rsidRPr="005315A3">
              <w:rPr>
                <w:color w:val="000000" w:themeColor="text1"/>
                <w:sz w:val="20"/>
                <w:szCs w:val="20"/>
              </w:rPr>
              <w:t>TS</w:t>
            </w:r>
          </w:p>
        </w:tc>
        <w:tc>
          <w:tcPr>
            <w:tcW w:w="2977" w:type="dxa"/>
            <w:tcBorders>
              <w:bottom w:val="double" w:sz="4" w:space="0" w:color="auto"/>
            </w:tcBorders>
          </w:tcPr>
          <w:p w:rsidR="00DD16D2" w:rsidRPr="005315A3" w:rsidRDefault="00DD16D2" w:rsidP="00C8413F">
            <w:pPr>
              <w:jc w:val="center"/>
              <w:rPr>
                <w:color w:val="000000" w:themeColor="text1"/>
                <w:sz w:val="20"/>
                <w:szCs w:val="20"/>
              </w:rPr>
            </w:pPr>
          </w:p>
        </w:tc>
        <w:tc>
          <w:tcPr>
            <w:tcW w:w="1418" w:type="dxa"/>
            <w:tcBorders>
              <w:bottom w:val="double" w:sz="4" w:space="0" w:color="auto"/>
            </w:tcBorders>
          </w:tcPr>
          <w:p w:rsidR="00DD16D2" w:rsidRPr="005315A3" w:rsidRDefault="00DD16D2" w:rsidP="00C8413F">
            <w:pPr>
              <w:jc w:val="center"/>
              <w:rPr>
                <w:color w:val="000000" w:themeColor="text1"/>
                <w:sz w:val="20"/>
                <w:szCs w:val="20"/>
              </w:rPr>
            </w:pPr>
          </w:p>
        </w:tc>
        <w:tc>
          <w:tcPr>
            <w:tcW w:w="1418" w:type="dxa"/>
            <w:tcBorders>
              <w:bottom w:val="double" w:sz="4" w:space="0" w:color="auto"/>
            </w:tcBorders>
          </w:tcPr>
          <w:p w:rsidR="00DD16D2" w:rsidRPr="005315A3" w:rsidRDefault="00DD16D2" w:rsidP="00C8413F">
            <w:pPr>
              <w:jc w:val="center"/>
              <w:rPr>
                <w:color w:val="000000" w:themeColor="text1"/>
                <w:sz w:val="20"/>
                <w:szCs w:val="20"/>
              </w:rPr>
            </w:pPr>
          </w:p>
        </w:tc>
        <w:tc>
          <w:tcPr>
            <w:tcW w:w="1558" w:type="dxa"/>
            <w:tcBorders>
              <w:bottom w:val="double" w:sz="4" w:space="0" w:color="auto"/>
            </w:tcBorders>
          </w:tcPr>
          <w:p w:rsidR="00DD16D2" w:rsidRPr="005315A3" w:rsidRDefault="00DD16D2" w:rsidP="00C8413F">
            <w:pPr>
              <w:jc w:val="center"/>
              <w:rPr>
                <w:color w:val="000000" w:themeColor="text1"/>
                <w:sz w:val="20"/>
                <w:szCs w:val="20"/>
              </w:rPr>
            </w:pPr>
          </w:p>
        </w:tc>
      </w:tr>
      <w:tr w:rsidR="005315A3" w:rsidRPr="005315A3" w:rsidTr="00DD16D2">
        <w:trPr>
          <w:cantSplit/>
        </w:trPr>
        <w:tc>
          <w:tcPr>
            <w:tcW w:w="1341" w:type="dxa"/>
            <w:tcBorders>
              <w:top w:val="double" w:sz="4" w:space="0" w:color="auto"/>
            </w:tcBorders>
          </w:tcPr>
          <w:p w:rsidR="00DD16D2" w:rsidRPr="005315A3" w:rsidRDefault="00DD16D2" w:rsidP="00C8413F">
            <w:pPr>
              <w:jc w:val="center"/>
              <w:rPr>
                <w:b/>
                <w:color w:val="000000" w:themeColor="text1"/>
                <w:sz w:val="20"/>
                <w:szCs w:val="20"/>
              </w:rPr>
            </w:pPr>
            <w:r w:rsidRPr="005315A3">
              <w:rPr>
                <w:b/>
                <w:color w:val="000000" w:themeColor="text1"/>
                <w:sz w:val="20"/>
                <w:szCs w:val="20"/>
              </w:rPr>
              <w:t>Jumlah</w:t>
            </w:r>
          </w:p>
        </w:tc>
        <w:tc>
          <w:tcPr>
            <w:tcW w:w="2977" w:type="dxa"/>
            <w:tcBorders>
              <w:top w:val="double" w:sz="4" w:space="0" w:color="auto"/>
            </w:tcBorders>
          </w:tcPr>
          <w:p w:rsidR="00DD16D2" w:rsidRPr="005315A3" w:rsidRDefault="00DD16D2" w:rsidP="00C8413F">
            <w:pPr>
              <w:jc w:val="center"/>
              <w:rPr>
                <w:color w:val="000000" w:themeColor="text1"/>
                <w:sz w:val="20"/>
                <w:szCs w:val="20"/>
              </w:rPr>
            </w:pPr>
          </w:p>
        </w:tc>
        <w:tc>
          <w:tcPr>
            <w:tcW w:w="1418" w:type="dxa"/>
            <w:tcBorders>
              <w:top w:val="double" w:sz="4" w:space="0" w:color="auto"/>
            </w:tcBorders>
            <w:shd w:val="clear" w:color="auto" w:fill="auto"/>
          </w:tcPr>
          <w:p w:rsidR="00DD16D2" w:rsidRPr="005315A3" w:rsidRDefault="00DD16D2" w:rsidP="00C8413F">
            <w:pPr>
              <w:jc w:val="left"/>
              <w:rPr>
                <w:color w:val="000000" w:themeColor="text1"/>
                <w:sz w:val="20"/>
                <w:szCs w:val="20"/>
                <w:lang w:val="id-ID"/>
              </w:rPr>
            </w:pPr>
            <w:r w:rsidRPr="005315A3">
              <w:rPr>
                <w:color w:val="000000" w:themeColor="text1"/>
                <w:sz w:val="20"/>
                <w:szCs w:val="20"/>
                <w:lang w:val="id-ID"/>
              </w:rPr>
              <w:t>N</w:t>
            </w:r>
            <w:r w:rsidRPr="005315A3">
              <w:rPr>
                <w:color w:val="000000" w:themeColor="text1"/>
                <w:sz w:val="20"/>
                <w:szCs w:val="20"/>
                <w:vertAlign w:val="subscript"/>
                <w:lang w:val="id-ID"/>
              </w:rPr>
              <w:t>A</w:t>
            </w:r>
            <w:r w:rsidRPr="005315A3">
              <w:rPr>
                <w:color w:val="000000" w:themeColor="text1"/>
                <w:sz w:val="20"/>
                <w:szCs w:val="20"/>
                <w:lang w:val="id-ID"/>
              </w:rPr>
              <w:t>=</w:t>
            </w:r>
          </w:p>
        </w:tc>
        <w:tc>
          <w:tcPr>
            <w:tcW w:w="1418" w:type="dxa"/>
            <w:tcBorders>
              <w:top w:val="double" w:sz="4" w:space="0" w:color="auto"/>
            </w:tcBorders>
            <w:shd w:val="clear" w:color="auto" w:fill="auto"/>
          </w:tcPr>
          <w:p w:rsidR="00DD16D2" w:rsidRPr="005315A3" w:rsidRDefault="00DD16D2" w:rsidP="00C8413F">
            <w:pPr>
              <w:jc w:val="left"/>
              <w:rPr>
                <w:color w:val="000000" w:themeColor="text1"/>
                <w:sz w:val="20"/>
                <w:szCs w:val="20"/>
              </w:rPr>
            </w:pPr>
            <w:r w:rsidRPr="005315A3">
              <w:rPr>
                <w:color w:val="000000" w:themeColor="text1"/>
                <w:sz w:val="20"/>
                <w:szCs w:val="20"/>
                <w:lang w:val="id-ID"/>
              </w:rPr>
              <w:t>N</w:t>
            </w:r>
            <w:r w:rsidRPr="005315A3">
              <w:rPr>
                <w:color w:val="000000" w:themeColor="text1"/>
                <w:sz w:val="20"/>
                <w:szCs w:val="20"/>
                <w:vertAlign w:val="subscript"/>
                <w:lang w:val="id-ID"/>
              </w:rPr>
              <w:t>B</w:t>
            </w:r>
            <w:r w:rsidRPr="005315A3">
              <w:rPr>
                <w:color w:val="000000" w:themeColor="text1"/>
                <w:sz w:val="20"/>
                <w:szCs w:val="20"/>
                <w:lang w:val="id-ID"/>
              </w:rPr>
              <w:t>=</w:t>
            </w:r>
          </w:p>
        </w:tc>
        <w:tc>
          <w:tcPr>
            <w:tcW w:w="1558" w:type="dxa"/>
            <w:tcBorders>
              <w:top w:val="double" w:sz="4" w:space="0" w:color="auto"/>
            </w:tcBorders>
            <w:shd w:val="clear" w:color="auto" w:fill="auto"/>
          </w:tcPr>
          <w:p w:rsidR="00DD16D2" w:rsidRPr="005315A3" w:rsidRDefault="00DD16D2" w:rsidP="00C8413F">
            <w:pPr>
              <w:jc w:val="left"/>
              <w:rPr>
                <w:color w:val="000000" w:themeColor="text1"/>
                <w:sz w:val="20"/>
                <w:szCs w:val="20"/>
              </w:rPr>
            </w:pPr>
            <w:r w:rsidRPr="005315A3">
              <w:rPr>
                <w:color w:val="000000" w:themeColor="text1"/>
                <w:sz w:val="20"/>
                <w:szCs w:val="20"/>
                <w:lang w:val="id-ID"/>
              </w:rPr>
              <w:t>N</w:t>
            </w:r>
            <w:r w:rsidRPr="005315A3">
              <w:rPr>
                <w:color w:val="000000" w:themeColor="text1"/>
                <w:sz w:val="20"/>
                <w:szCs w:val="20"/>
                <w:vertAlign w:val="subscript"/>
                <w:lang w:val="id-ID"/>
              </w:rPr>
              <w:t>C</w:t>
            </w:r>
            <w:r w:rsidRPr="005315A3">
              <w:rPr>
                <w:color w:val="000000" w:themeColor="text1"/>
                <w:sz w:val="20"/>
                <w:szCs w:val="20"/>
                <w:lang w:val="id-ID"/>
              </w:rPr>
              <w:t>=</w:t>
            </w:r>
          </w:p>
        </w:tc>
      </w:tr>
    </w:tbl>
    <w:p w:rsidR="00534120" w:rsidRPr="005315A3" w:rsidRDefault="00572FB6" w:rsidP="00C8413F">
      <w:pPr>
        <w:ind w:left="1134" w:hanging="774"/>
        <w:rPr>
          <w:b/>
          <w:color w:val="000000" w:themeColor="text1"/>
          <w:sz w:val="20"/>
        </w:rPr>
      </w:pPr>
      <w:r w:rsidRPr="005315A3">
        <w:rPr>
          <w:color w:val="000000" w:themeColor="text1"/>
          <w:sz w:val="20"/>
        </w:rPr>
        <w:t xml:space="preserve">Catatan: </w:t>
      </w:r>
      <w:r w:rsidR="00534120" w:rsidRPr="005315A3">
        <w:rPr>
          <w:b/>
          <w:color w:val="000000" w:themeColor="text1"/>
          <w:sz w:val="20"/>
        </w:rPr>
        <w:t>Kolom (1) sampai TS- ?</w:t>
      </w:r>
    </w:p>
    <w:p w:rsidR="00572FB6" w:rsidRPr="005315A3" w:rsidRDefault="00572FB6" w:rsidP="00C8413F">
      <w:pPr>
        <w:ind w:left="1134" w:hanging="774"/>
        <w:rPr>
          <w:color w:val="000000" w:themeColor="text1"/>
          <w:sz w:val="20"/>
        </w:rPr>
      </w:pPr>
    </w:p>
    <w:p w:rsidR="00572FB6" w:rsidRPr="005315A3" w:rsidRDefault="00572FB6" w:rsidP="00C8413F">
      <w:pPr>
        <w:ind w:left="1134" w:hanging="774"/>
        <w:rPr>
          <w:color w:val="000000" w:themeColor="text1"/>
          <w:sz w:val="20"/>
        </w:rPr>
      </w:pPr>
      <w:r w:rsidRPr="005315A3">
        <w:rPr>
          <w:color w:val="000000" w:themeColor="text1"/>
          <w:sz w:val="20"/>
        </w:rPr>
        <w:t xml:space="preserve">TS:Tahun akademik penuh terakhir saat pengisian borang </w:t>
      </w:r>
    </w:p>
    <w:p w:rsidR="00FC5782" w:rsidRPr="005315A3" w:rsidRDefault="00FC5782" w:rsidP="00C8413F">
      <w:pPr>
        <w:ind w:right="3"/>
        <w:rPr>
          <w:color w:val="000000" w:themeColor="text1"/>
          <w:lang w:val="en-US"/>
        </w:rPr>
      </w:pPr>
    </w:p>
    <w:p w:rsidR="00D50EA7" w:rsidRPr="005315A3" w:rsidRDefault="00D50EA7" w:rsidP="00C8413F">
      <w:pPr>
        <w:ind w:right="3"/>
        <w:rPr>
          <w:color w:val="000000" w:themeColor="text1"/>
          <w:lang w:val="en-US"/>
        </w:rPr>
      </w:pPr>
    </w:p>
    <w:p w:rsidR="00E004E5" w:rsidRPr="005315A3" w:rsidRDefault="00E004E5" w:rsidP="00C8413F">
      <w:pPr>
        <w:ind w:right="3"/>
        <w:rPr>
          <w:color w:val="000000" w:themeColor="text1"/>
          <w:lang w:val="en-US"/>
        </w:rPr>
      </w:pPr>
    </w:p>
    <w:p w:rsidR="00E004E5" w:rsidRPr="005315A3" w:rsidRDefault="00E004E5" w:rsidP="00C8413F">
      <w:pPr>
        <w:ind w:right="3"/>
        <w:rPr>
          <w:color w:val="000000" w:themeColor="text1"/>
          <w:lang w:val="en-US"/>
        </w:rPr>
      </w:pPr>
    </w:p>
    <w:p w:rsidR="00E004E5" w:rsidRPr="005315A3" w:rsidRDefault="00E004E5" w:rsidP="00C8413F">
      <w:pPr>
        <w:ind w:right="3"/>
        <w:rPr>
          <w:color w:val="000000" w:themeColor="text1"/>
          <w:lang w:val="en-US"/>
        </w:rPr>
      </w:pPr>
    </w:p>
    <w:p w:rsidR="00FC5782" w:rsidRPr="005315A3" w:rsidRDefault="00FC5782" w:rsidP="00C8413F">
      <w:pPr>
        <w:ind w:left="630" w:right="3" w:hanging="630"/>
        <w:rPr>
          <w:color w:val="000000" w:themeColor="text1"/>
          <w:lang w:val="fi-FI"/>
        </w:rPr>
      </w:pPr>
      <w:r w:rsidRPr="005315A3">
        <w:rPr>
          <w:color w:val="000000" w:themeColor="text1"/>
          <w:lang w:val="id-ID"/>
        </w:rPr>
        <w:lastRenderedPageBreak/>
        <w:t>3.2.3</w:t>
      </w:r>
      <w:r w:rsidR="00191944" w:rsidRPr="005315A3">
        <w:rPr>
          <w:color w:val="000000" w:themeColor="text1"/>
          <w:lang w:val="en-US"/>
        </w:rPr>
        <w:t xml:space="preserve"> </w:t>
      </w:r>
      <w:r w:rsidRPr="005315A3">
        <w:rPr>
          <w:color w:val="000000" w:themeColor="text1"/>
          <w:lang w:val="fi-FI"/>
        </w:rPr>
        <w:t xml:space="preserve">Sebutkan pencapaian prestasi/reputasi </w:t>
      </w:r>
      <w:r w:rsidR="002D7FFA" w:rsidRPr="005315A3">
        <w:rPr>
          <w:color w:val="000000" w:themeColor="text1"/>
          <w:lang w:val="fi-FI"/>
        </w:rPr>
        <w:t>peserta didik</w:t>
      </w:r>
      <w:r w:rsidRPr="005315A3">
        <w:rPr>
          <w:color w:val="000000" w:themeColor="text1"/>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5315A3" w:rsidRPr="005315A3" w:rsidTr="00FC5782">
        <w:tc>
          <w:tcPr>
            <w:tcW w:w="640" w:type="dxa"/>
            <w:tcBorders>
              <w:bottom w:val="double" w:sz="4" w:space="0" w:color="auto"/>
            </w:tcBorders>
            <w:shd w:val="clear" w:color="auto" w:fill="auto"/>
            <w:vAlign w:val="center"/>
          </w:tcPr>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No.</w:t>
            </w:r>
          </w:p>
        </w:tc>
        <w:tc>
          <w:tcPr>
            <w:tcW w:w="2978" w:type="dxa"/>
            <w:tcBorders>
              <w:bottom w:val="double" w:sz="4" w:space="0" w:color="auto"/>
            </w:tcBorders>
            <w:shd w:val="clear" w:color="auto" w:fill="auto"/>
            <w:vAlign w:val="center"/>
          </w:tcPr>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 xml:space="preserve">Nama </w:t>
            </w:r>
            <w:r w:rsidR="002D7FFA" w:rsidRPr="005315A3">
              <w:rPr>
                <w:b/>
                <w:color w:val="000000" w:themeColor="text1"/>
                <w:sz w:val="20"/>
                <w:szCs w:val="20"/>
                <w:lang w:val="fi-FI"/>
              </w:rPr>
              <w:t>peserta didik</w:t>
            </w:r>
            <w:r w:rsidRPr="005315A3">
              <w:rPr>
                <w:b/>
                <w:color w:val="000000" w:themeColor="text1"/>
                <w:sz w:val="20"/>
                <w:szCs w:val="20"/>
                <w:lang w:val="fi-FI"/>
              </w:rPr>
              <w:t xml:space="preserve">, </w:t>
            </w:r>
          </w:p>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Kegiatan dan Waktu Penyelenggaraan</w:t>
            </w:r>
          </w:p>
        </w:tc>
        <w:tc>
          <w:tcPr>
            <w:tcW w:w="2660" w:type="dxa"/>
            <w:tcBorders>
              <w:bottom w:val="double" w:sz="4" w:space="0" w:color="auto"/>
            </w:tcBorders>
            <w:shd w:val="clear" w:color="auto" w:fill="auto"/>
            <w:vAlign w:val="center"/>
          </w:tcPr>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Prestasi yang Dicapai</w:t>
            </w:r>
          </w:p>
        </w:tc>
      </w:tr>
      <w:tr w:rsidR="005315A3" w:rsidRPr="005315A3" w:rsidTr="00FC5782">
        <w:tc>
          <w:tcPr>
            <w:tcW w:w="640" w:type="dxa"/>
            <w:tcBorders>
              <w:top w:val="double" w:sz="4" w:space="0" w:color="auto"/>
            </w:tcBorders>
          </w:tcPr>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(1)</w:t>
            </w:r>
          </w:p>
        </w:tc>
        <w:tc>
          <w:tcPr>
            <w:tcW w:w="2978" w:type="dxa"/>
            <w:tcBorders>
              <w:top w:val="double" w:sz="4" w:space="0" w:color="auto"/>
            </w:tcBorders>
          </w:tcPr>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(2)</w:t>
            </w:r>
          </w:p>
        </w:tc>
        <w:tc>
          <w:tcPr>
            <w:tcW w:w="2660" w:type="dxa"/>
            <w:tcBorders>
              <w:top w:val="double" w:sz="4" w:space="0" w:color="auto"/>
            </w:tcBorders>
          </w:tcPr>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(3)</w:t>
            </w:r>
          </w:p>
        </w:tc>
        <w:tc>
          <w:tcPr>
            <w:tcW w:w="2303" w:type="dxa"/>
            <w:tcBorders>
              <w:top w:val="double" w:sz="4" w:space="0" w:color="auto"/>
            </w:tcBorders>
          </w:tcPr>
          <w:p w:rsidR="00FC5782" w:rsidRPr="005315A3" w:rsidRDefault="00FC5782" w:rsidP="00C8413F">
            <w:pPr>
              <w:jc w:val="center"/>
              <w:rPr>
                <w:b/>
                <w:color w:val="000000" w:themeColor="text1"/>
                <w:sz w:val="20"/>
                <w:szCs w:val="20"/>
                <w:lang w:val="fi-FI"/>
              </w:rPr>
            </w:pPr>
            <w:r w:rsidRPr="005315A3">
              <w:rPr>
                <w:b/>
                <w:color w:val="000000" w:themeColor="text1"/>
                <w:sz w:val="20"/>
                <w:szCs w:val="20"/>
                <w:lang w:val="fi-FI"/>
              </w:rPr>
              <w:t>(4)</w:t>
            </w:r>
          </w:p>
        </w:tc>
      </w:tr>
      <w:tr w:rsidR="005315A3" w:rsidRPr="005315A3" w:rsidTr="00FC5782">
        <w:tc>
          <w:tcPr>
            <w:tcW w:w="640" w:type="dxa"/>
          </w:tcPr>
          <w:p w:rsidR="00FC5782" w:rsidRPr="005315A3" w:rsidRDefault="00FC5782" w:rsidP="00C8413F">
            <w:pPr>
              <w:rPr>
                <w:color w:val="000000" w:themeColor="text1"/>
                <w:lang w:val="fi-FI"/>
              </w:rPr>
            </w:pPr>
          </w:p>
        </w:tc>
        <w:tc>
          <w:tcPr>
            <w:tcW w:w="2978" w:type="dxa"/>
          </w:tcPr>
          <w:p w:rsidR="00FC5782" w:rsidRPr="005315A3" w:rsidRDefault="00FC5782" w:rsidP="00C8413F">
            <w:pPr>
              <w:rPr>
                <w:color w:val="000000" w:themeColor="text1"/>
                <w:lang w:val="fi-FI"/>
              </w:rPr>
            </w:pPr>
          </w:p>
        </w:tc>
        <w:tc>
          <w:tcPr>
            <w:tcW w:w="2660" w:type="dxa"/>
          </w:tcPr>
          <w:p w:rsidR="00FC5782" w:rsidRPr="005315A3" w:rsidRDefault="00FC5782" w:rsidP="00C8413F">
            <w:pPr>
              <w:rPr>
                <w:color w:val="000000" w:themeColor="text1"/>
                <w:lang w:val="fi-FI"/>
              </w:rPr>
            </w:pPr>
          </w:p>
        </w:tc>
        <w:tc>
          <w:tcPr>
            <w:tcW w:w="2303" w:type="dxa"/>
          </w:tcPr>
          <w:p w:rsidR="00FC5782" w:rsidRPr="005315A3" w:rsidRDefault="00FC5782" w:rsidP="00C8413F">
            <w:pPr>
              <w:rPr>
                <w:color w:val="000000" w:themeColor="text1"/>
                <w:lang w:val="fi-FI"/>
              </w:rPr>
            </w:pPr>
          </w:p>
        </w:tc>
      </w:tr>
      <w:tr w:rsidR="005315A3" w:rsidRPr="005315A3" w:rsidTr="00FC5782">
        <w:tc>
          <w:tcPr>
            <w:tcW w:w="640" w:type="dxa"/>
          </w:tcPr>
          <w:p w:rsidR="00FC5782" w:rsidRPr="005315A3" w:rsidRDefault="00FC5782" w:rsidP="00C8413F">
            <w:pPr>
              <w:rPr>
                <w:color w:val="000000" w:themeColor="text1"/>
                <w:lang w:val="fi-FI"/>
              </w:rPr>
            </w:pPr>
          </w:p>
        </w:tc>
        <w:tc>
          <w:tcPr>
            <w:tcW w:w="2978" w:type="dxa"/>
          </w:tcPr>
          <w:p w:rsidR="00FC5782" w:rsidRPr="005315A3" w:rsidRDefault="00FC5782" w:rsidP="00C8413F">
            <w:pPr>
              <w:rPr>
                <w:color w:val="000000" w:themeColor="text1"/>
                <w:lang w:val="fi-FI"/>
              </w:rPr>
            </w:pPr>
          </w:p>
        </w:tc>
        <w:tc>
          <w:tcPr>
            <w:tcW w:w="2660" w:type="dxa"/>
          </w:tcPr>
          <w:p w:rsidR="00FC5782" w:rsidRPr="005315A3" w:rsidRDefault="00FC5782" w:rsidP="00C8413F">
            <w:pPr>
              <w:rPr>
                <w:color w:val="000000" w:themeColor="text1"/>
                <w:lang w:val="fi-FI"/>
              </w:rPr>
            </w:pPr>
          </w:p>
        </w:tc>
        <w:tc>
          <w:tcPr>
            <w:tcW w:w="2303" w:type="dxa"/>
          </w:tcPr>
          <w:p w:rsidR="00FC5782" w:rsidRPr="005315A3" w:rsidRDefault="00FC5782" w:rsidP="00C8413F">
            <w:pPr>
              <w:rPr>
                <w:color w:val="000000" w:themeColor="text1"/>
                <w:lang w:val="fi-FI"/>
              </w:rPr>
            </w:pPr>
          </w:p>
        </w:tc>
      </w:tr>
      <w:tr w:rsidR="005A7C85" w:rsidRPr="005315A3" w:rsidTr="00FC5782">
        <w:tc>
          <w:tcPr>
            <w:tcW w:w="640" w:type="dxa"/>
          </w:tcPr>
          <w:p w:rsidR="00FC5782" w:rsidRPr="005315A3" w:rsidRDefault="00FC5782" w:rsidP="00C8413F">
            <w:pPr>
              <w:rPr>
                <w:color w:val="000000" w:themeColor="text1"/>
                <w:lang w:val="fi-FI"/>
              </w:rPr>
            </w:pPr>
          </w:p>
        </w:tc>
        <w:tc>
          <w:tcPr>
            <w:tcW w:w="2978" w:type="dxa"/>
          </w:tcPr>
          <w:p w:rsidR="00FC5782" w:rsidRPr="005315A3" w:rsidRDefault="00FC5782" w:rsidP="00C8413F">
            <w:pPr>
              <w:rPr>
                <w:color w:val="000000" w:themeColor="text1"/>
                <w:lang w:val="fi-FI"/>
              </w:rPr>
            </w:pPr>
          </w:p>
        </w:tc>
        <w:tc>
          <w:tcPr>
            <w:tcW w:w="2660" w:type="dxa"/>
          </w:tcPr>
          <w:p w:rsidR="00FC5782" w:rsidRPr="005315A3" w:rsidRDefault="00FC5782" w:rsidP="00C8413F">
            <w:pPr>
              <w:rPr>
                <w:color w:val="000000" w:themeColor="text1"/>
                <w:lang w:val="fi-FI"/>
              </w:rPr>
            </w:pPr>
          </w:p>
        </w:tc>
        <w:tc>
          <w:tcPr>
            <w:tcW w:w="2303" w:type="dxa"/>
          </w:tcPr>
          <w:p w:rsidR="00FC5782" w:rsidRPr="005315A3" w:rsidRDefault="00FC5782" w:rsidP="00C8413F">
            <w:pPr>
              <w:rPr>
                <w:color w:val="000000" w:themeColor="text1"/>
                <w:lang w:val="fi-FI"/>
              </w:rPr>
            </w:pPr>
          </w:p>
        </w:tc>
      </w:tr>
    </w:tbl>
    <w:p w:rsidR="004B5F46" w:rsidRPr="005315A3" w:rsidRDefault="004B5F46" w:rsidP="00C8413F">
      <w:pPr>
        <w:ind w:left="450" w:hanging="450"/>
        <w:jc w:val="left"/>
        <w:rPr>
          <w:color w:val="000000" w:themeColor="text1"/>
          <w:lang w:val="id-ID"/>
        </w:rPr>
      </w:pPr>
    </w:p>
    <w:p w:rsidR="00B40A08" w:rsidRPr="005315A3" w:rsidRDefault="00B40A08" w:rsidP="00C8413F">
      <w:pPr>
        <w:jc w:val="left"/>
        <w:rPr>
          <w:color w:val="000000" w:themeColor="text1"/>
          <w:lang w:val="id-ID"/>
        </w:rPr>
      </w:pPr>
      <w:r w:rsidRPr="005315A3">
        <w:rPr>
          <w:color w:val="000000" w:themeColor="text1"/>
          <w:lang w:val="id-ID"/>
        </w:rPr>
        <w:br w:type="page"/>
      </w:r>
    </w:p>
    <w:p w:rsidR="00D50EA7" w:rsidRPr="005315A3" w:rsidRDefault="00D50EA7" w:rsidP="00C8413F">
      <w:pPr>
        <w:ind w:left="450" w:hanging="450"/>
        <w:jc w:val="left"/>
        <w:rPr>
          <w:color w:val="000000" w:themeColor="text1"/>
          <w:lang w:val="id-ID"/>
        </w:rPr>
        <w:sectPr w:rsidR="00D50EA7" w:rsidRPr="005315A3" w:rsidSect="00D50EA7">
          <w:pgSz w:w="11907" w:h="16840" w:code="9"/>
          <w:pgMar w:top="1138" w:right="1282" w:bottom="1138" w:left="1555" w:header="720" w:footer="792" w:gutter="0"/>
          <w:cols w:space="720"/>
        </w:sectPr>
      </w:pPr>
    </w:p>
    <w:p w:rsidR="004B5F46" w:rsidRPr="005315A3" w:rsidRDefault="004B5F46" w:rsidP="00C8413F">
      <w:pPr>
        <w:ind w:left="450" w:hanging="450"/>
        <w:jc w:val="left"/>
        <w:rPr>
          <w:color w:val="000000" w:themeColor="text1"/>
          <w:lang w:val="id-ID"/>
        </w:rPr>
      </w:pPr>
      <w:r w:rsidRPr="005315A3">
        <w:rPr>
          <w:color w:val="000000" w:themeColor="text1"/>
          <w:lang w:val="id-ID"/>
        </w:rPr>
        <w:lastRenderedPageBreak/>
        <w:t xml:space="preserve">3.2.4  Kohort </w:t>
      </w:r>
      <w:r w:rsidR="002D7FFA" w:rsidRPr="005315A3">
        <w:rPr>
          <w:color w:val="000000" w:themeColor="text1"/>
          <w:lang w:val="id-ID"/>
        </w:rPr>
        <w:t>Peserta didik</w:t>
      </w:r>
    </w:p>
    <w:p w:rsidR="004B5F46" w:rsidRPr="005315A3" w:rsidRDefault="004B5F46" w:rsidP="00C8413F">
      <w:pPr>
        <w:ind w:left="567"/>
        <w:jc w:val="left"/>
        <w:rPr>
          <w:color w:val="000000" w:themeColor="text1"/>
          <w:lang w:val="nl-NL"/>
        </w:rPr>
      </w:pPr>
      <w:r w:rsidRPr="005315A3">
        <w:rPr>
          <w:color w:val="000000" w:themeColor="text1"/>
          <w:lang w:val="nl-NL"/>
        </w:rPr>
        <w:t xml:space="preserve">Tuliskan data jumlah </w:t>
      </w:r>
      <w:r w:rsidR="002D7FFA" w:rsidRPr="005315A3">
        <w:rPr>
          <w:color w:val="000000" w:themeColor="text1"/>
          <w:lang w:val="nl-NL"/>
        </w:rPr>
        <w:t>peserta didik</w:t>
      </w:r>
      <w:r w:rsidR="00191944" w:rsidRPr="005315A3">
        <w:rPr>
          <w:color w:val="000000" w:themeColor="text1"/>
          <w:lang w:val="nl-NL"/>
        </w:rPr>
        <w:t xml:space="preserve"> </w:t>
      </w:r>
      <w:r w:rsidR="00180888" w:rsidRPr="005315A3">
        <w:rPr>
          <w:color w:val="000000" w:themeColor="text1"/>
          <w:lang w:val="en-US"/>
        </w:rPr>
        <w:t>14 semester</w:t>
      </w:r>
      <w:r w:rsidRPr="005315A3">
        <w:rPr>
          <w:color w:val="000000" w:themeColor="text1"/>
          <w:lang w:val="nl-NL"/>
        </w:rPr>
        <w:t xml:space="preserve"> terakhir dengan mengikuti format tabel berikut.</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720"/>
        <w:gridCol w:w="720"/>
        <w:gridCol w:w="720"/>
        <w:gridCol w:w="720"/>
        <w:gridCol w:w="720"/>
        <w:gridCol w:w="630"/>
        <w:gridCol w:w="630"/>
        <w:gridCol w:w="630"/>
        <w:gridCol w:w="630"/>
        <w:gridCol w:w="630"/>
        <w:gridCol w:w="630"/>
        <w:gridCol w:w="630"/>
        <w:gridCol w:w="630"/>
        <w:gridCol w:w="630"/>
        <w:gridCol w:w="630"/>
        <w:gridCol w:w="2880"/>
      </w:tblGrid>
      <w:tr w:rsidR="005315A3" w:rsidRPr="005315A3" w:rsidTr="00D50EA7">
        <w:trPr>
          <w:cantSplit/>
        </w:trPr>
        <w:tc>
          <w:tcPr>
            <w:tcW w:w="117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lang w:val="id-ID"/>
              </w:rPr>
            </w:pPr>
            <w:r w:rsidRPr="005315A3">
              <w:rPr>
                <w:b/>
                <w:bCs/>
                <w:color w:val="000000" w:themeColor="text1"/>
                <w:sz w:val="20"/>
                <w:szCs w:val="20"/>
                <w:lang w:val="id-ID"/>
              </w:rPr>
              <w:t>Semester  Masuk</w:t>
            </w:r>
          </w:p>
        </w:tc>
        <w:tc>
          <w:tcPr>
            <w:tcW w:w="990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lang w:val="sv-SE"/>
              </w:rPr>
              <w:t>Jumlah Peserta didik per Angkatan pada Semester</w:t>
            </w:r>
          </w:p>
        </w:tc>
        <w:tc>
          <w:tcPr>
            <w:tcW w:w="288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lang w:val="id-ID"/>
              </w:rPr>
            </w:pPr>
            <w:r w:rsidRPr="005315A3">
              <w:rPr>
                <w:b/>
                <w:bCs/>
                <w:color w:val="000000" w:themeColor="text1"/>
                <w:sz w:val="20"/>
                <w:szCs w:val="20"/>
              </w:rPr>
              <w:t>Jumlah Lulusan sampai dengan Semester</w:t>
            </w:r>
          </w:p>
        </w:tc>
      </w:tr>
      <w:tr w:rsidR="005315A3" w:rsidRPr="005315A3" w:rsidTr="00D50EA7">
        <w:trPr>
          <w:cantSplit/>
        </w:trPr>
        <w:tc>
          <w:tcPr>
            <w:tcW w:w="1170" w:type="dxa"/>
            <w:vMerge/>
            <w:tcBorders>
              <w:top w:val="single" w:sz="4" w:space="0" w:color="auto"/>
              <w:left w:val="single" w:sz="4" w:space="0" w:color="auto"/>
              <w:bottom w:val="doub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S-14</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S-13</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S-12</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S-11</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S-10</w:t>
            </w:r>
          </w:p>
        </w:tc>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S-9</w:t>
            </w:r>
          </w:p>
        </w:tc>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S-8</w:t>
            </w:r>
          </w:p>
        </w:tc>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S-7</w:t>
            </w:r>
          </w:p>
        </w:tc>
        <w:tc>
          <w:tcPr>
            <w:tcW w:w="630" w:type="dxa"/>
            <w:tcBorders>
              <w:top w:val="single" w:sz="4" w:space="0" w:color="auto"/>
              <w:left w:val="single" w:sz="4" w:space="0" w:color="auto"/>
              <w:bottom w:val="double" w:sz="4" w:space="0" w:color="auto"/>
              <w:right w:val="single" w:sz="4" w:space="0" w:color="auto"/>
            </w:tcBorders>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S-6</w:t>
            </w:r>
          </w:p>
        </w:tc>
        <w:tc>
          <w:tcPr>
            <w:tcW w:w="630" w:type="dxa"/>
            <w:tcBorders>
              <w:top w:val="single" w:sz="4" w:space="0" w:color="auto"/>
              <w:left w:val="single" w:sz="4" w:space="0" w:color="auto"/>
              <w:bottom w:val="double" w:sz="4" w:space="0" w:color="auto"/>
              <w:right w:val="single" w:sz="4" w:space="0" w:color="auto"/>
            </w:tcBorders>
            <w:vAlign w:val="center"/>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S-5</w:t>
            </w:r>
          </w:p>
        </w:tc>
        <w:tc>
          <w:tcPr>
            <w:tcW w:w="630" w:type="dxa"/>
            <w:tcBorders>
              <w:top w:val="nil"/>
              <w:left w:val="single" w:sz="4" w:space="0" w:color="auto"/>
              <w:bottom w:val="doub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S-4</w:t>
            </w:r>
          </w:p>
        </w:tc>
        <w:tc>
          <w:tcPr>
            <w:tcW w:w="630" w:type="dxa"/>
            <w:tcBorders>
              <w:top w:val="nil"/>
              <w:left w:val="single" w:sz="4" w:space="0" w:color="auto"/>
              <w:bottom w:val="doub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S-3</w:t>
            </w:r>
          </w:p>
        </w:tc>
        <w:tc>
          <w:tcPr>
            <w:tcW w:w="630" w:type="dxa"/>
            <w:tcBorders>
              <w:top w:val="nil"/>
              <w:left w:val="single" w:sz="4" w:space="0" w:color="auto"/>
              <w:bottom w:val="doub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S-2</w:t>
            </w:r>
          </w:p>
        </w:tc>
        <w:tc>
          <w:tcPr>
            <w:tcW w:w="630" w:type="dxa"/>
            <w:tcBorders>
              <w:top w:val="nil"/>
              <w:left w:val="single" w:sz="4" w:space="0" w:color="auto"/>
              <w:bottom w:val="doub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S-1</w:t>
            </w:r>
          </w:p>
        </w:tc>
        <w:tc>
          <w:tcPr>
            <w:tcW w:w="630" w:type="dxa"/>
            <w:tcBorders>
              <w:top w:val="nil"/>
              <w:left w:val="single" w:sz="4" w:space="0" w:color="auto"/>
              <w:bottom w:val="doub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S</w:t>
            </w:r>
          </w:p>
        </w:tc>
        <w:tc>
          <w:tcPr>
            <w:tcW w:w="2880" w:type="dxa"/>
            <w:vMerge/>
            <w:tcBorders>
              <w:top w:val="nil"/>
              <w:left w:val="single" w:sz="4" w:space="0" w:color="auto"/>
              <w:bottom w:val="doub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p>
        </w:tc>
      </w:tr>
      <w:tr w:rsidR="005315A3" w:rsidRPr="005315A3" w:rsidTr="00D50EA7">
        <w:trPr>
          <w:cantSplit/>
        </w:trPr>
        <w:tc>
          <w:tcPr>
            <w:tcW w:w="117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(1)</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lang w:val="id-ID"/>
              </w:rPr>
            </w:pPr>
            <w:r w:rsidRPr="005315A3">
              <w:rPr>
                <w:b/>
                <w:bCs/>
                <w:color w:val="000000" w:themeColor="text1"/>
                <w:sz w:val="20"/>
                <w:szCs w:val="20"/>
                <w:lang w:val="id-ID"/>
              </w:rPr>
              <w:t>(2)</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(3)</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(4)</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(5)</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(6)</w:t>
            </w:r>
          </w:p>
        </w:tc>
        <w:tc>
          <w:tcPr>
            <w:tcW w:w="63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(7)</w:t>
            </w:r>
          </w:p>
        </w:tc>
        <w:tc>
          <w:tcPr>
            <w:tcW w:w="63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(8)</w:t>
            </w:r>
          </w:p>
        </w:tc>
        <w:tc>
          <w:tcPr>
            <w:tcW w:w="63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 xml:space="preserve">(9) </w:t>
            </w:r>
          </w:p>
        </w:tc>
        <w:tc>
          <w:tcPr>
            <w:tcW w:w="630" w:type="dxa"/>
            <w:tcBorders>
              <w:top w:val="double" w:sz="4" w:space="0" w:color="auto"/>
              <w:left w:val="single" w:sz="4" w:space="0" w:color="auto"/>
              <w:bottom w:val="sing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 xml:space="preserve">(10) </w:t>
            </w:r>
          </w:p>
        </w:tc>
        <w:tc>
          <w:tcPr>
            <w:tcW w:w="630" w:type="dxa"/>
            <w:tcBorders>
              <w:top w:val="double" w:sz="4" w:space="0" w:color="auto"/>
              <w:left w:val="single" w:sz="4" w:space="0" w:color="auto"/>
              <w:bottom w:val="sing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(11)</w:t>
            </w:r>
          </w:p>
        </w:tc>
        <w:tc>
          <w:tcPr>
            <w:tcW w:w="630" w:type="dxa"/>
            <w:tcBorders>
              <w:top w:val="double" w:sz="4" w:space="0" w:color="auto"/>
              <w:left w:val="single" w:sz="4" w:space="0" w:color="auto"/>
              <w:bottom w:val="sing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(12)</w:t>
            </w:r>
          </w:p>
        </w:tc>
        <w:tc>
          <w:tcPr>
            <w:tcW w:w="630" w:type="dxa"/>
            <w:tcBorders>
              <w:top w:val="double" w:sz="4" w:space="0" w:color="auto"/>
              <w:left w:val="single" w:sz="4" w:space="0" w:color="auto"/>
              <w:bottom w:val="sing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(13)</w:t>
            </w:r>
          </w:p>
        </w:tc>
        <w:tc>
          <w:tcPr>
            <w:tcW w:w="630" w:type="dxa"/>
            <w:tcBorders>
              <w:top w:val="double" w:sz="4" w:space="0" w:color="auto"/>
              <w:left w:val="single" w:sz="4" w:space="0" w:color="auto"/>
              <w:bottom w:val="sing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(14)</w:t>
            </w:r>
          </w:p>
        </w:tc>
        <w:tc>
          <w:tcPr>
            <w:tcW w:w="630" w:type="dxa"/>
            <w:tcBorders>
              <w:top w:val="double" w:sz="4" w:space="0" w:color="auto"/>
              <w:left w:val="single" w:sz="4" w:space="0" w:color="auto"/>
              <w:bottom w:val="sing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(15)</w:t>
            </w:r>
          </w:p>
        </w:tc>
        <w:tc>
          <w:tcPr>
            <w:tcW w:w="630" w:type="dxa"/>
            <w:tcBorders>
              <w:top w:val="double" w:sz="4" w:space="0" w:color="auto"/>
              <w:left w:val="single" w:sz="4" w:space="0" w:color="auto"/>
              <w:bottom w:val="single" w:sz="4" w:space="0" w:color="auto"/>
              <w:right w:val="single" w:sz="4" w:space="0" w:color="auto"/>
            </w:tcBorders>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(16)</w:t>
            </w:r>
          </w:p>
        </w:tc>
        <w:tc>
          <w:tcPr>
            <w:tcW w:w="2880" w:type="dxa"/>
            <w:tcBorders>
              <w:top w:val="doub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b/>
                <w:bCs/>
                <w:color w:val="000000" w:themeColor="text1"/>
                <w:sz w:val="20"/>
                <w:szCs w:val="20"/>
              </w:rPr>
            </w:pPr>
            <w:r w:rsidRPr="005315A3">
              <w:rPr>
                <w:b/>
                <w:bCs/>
                <w:color w:val="000000" w:themeColor="text1"/>
                <w:sz w:val="20"/>
                <w:szCs w:val="20"/>
              </w:rPr>
              <w:t>(17)</w:t>
            </w: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color w:val="000000" w:themeColor="text1"/>
                <w:sz w:val="20"/>
                <w:szCs w:val="20"/>
              </w:rPr>
            </w:pPr>
            <w:r w:rsidRPr="005315A3">
              <w:rPr>
                <w:color w:val="000000" w:themeColor="text1"/>
                <w:sz w:val="20"/>
                <w:szCs w:val="20"/>
              </w:rPr>
              <w:t>S-14</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color w:val="000000" w:themeColor="text1"/>
                <w:sz w:val="20"/>
                <w:szCs w:val="20"/>
                <w:lang w:val="id-ID"/>
              </w:rPr>
            </w:pPr>
            <w:r w:rsidRPr="005315A3">
              <w:rPr>
                <w:i/>
                <w:color w:val="000000" w:themeColor="text1"/>
                <w:sz w:val="20"/>
                <w:szCs w:val="20"/>
                <w:lang w:val="id-ID"/>
              </w:rPr>
              <w:t>(a)=</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r w:rsidRPr="005315A3">
              <w:rPr>
                <w:i/>
                <w:color w:val="000000" w:themeColor="text1"/>
                <w:sz w:val="20"/>
                <w:szCs w:val="20"/>
                <w:lang w:val="id-ID"/>
              </w:rPr>
              <w:t>(b)=</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left"/>
              <w:rPr>
                <w:i/>
                <w:color w:val="000000" w:themeColor="text1"/>
                <w:sz w:val="20"/>
                <w:szCs w:val="20"/>
                <w:lang w:val="id-ID"/>
              </w:rPr>
            </w:pPr>
            <w:r w:rsidRPr="005315A3">
              <w:rPr>
                <w:i/>
                <w:color w:val="000000" w:themeColor="text1"/>
                <w:sz w:val="20"/>
                <w:szCs w:val="20"/>
                <w:lang w:val="id-ID"/>
              </w:rPr>
              <w:t>(c)=</w:t>
            </w: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color w:val="000000" w:themeColor="text1"/>
                <w:sz w:val="20"/>
                <w:szCs w:val="20"/>
              </w:rPr>
            </w:pPr>
            <w:r w:rsidRPr="005315A3">
              <w:rPr>
                <w:color w:val="000000" w:themeColor="text1"/>
                <w:sz w:val="20"/>
                <w:szCs w:val="20"/>
              </w:rPr>
              <w:t>S-13</w:t>
            </w: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i/>
                <w:color w:val="000000" w:themeColor="text1"/>
                <w:sz w:val="20"/>
                <w:szCs w:val="20"/>
                <w:lang w:val="id-ID"/>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left"/>
              <w:rPr>
                <w:i/>
                <w:color w:val="000000" w:themeColor="text1"/>
                <w:sz w:val="20"/>
                <w:szCs w:val="20"/>
                <w:lang w:val="id-ID"/>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color w:val="000000" w:themeColor="text1"/>
                <w:sz w:val="20"/>
                <w:szCs w:val="20"/>
              </w:rPr>
            </w:pPr>
            <w:r w:rsidRPr="005315A3">
              <w:rPr>
                <w:color w:val="000000" w:themeColor="text1"/>
                <w:sz w:val="20"/>
                <w:szCs w:val="20"/>
              </w:rPr>
              <w:t>S-12</w:t>
            </w: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i/>
                <w:color w:val="000000" w:themeColor="text1"/>
                <w:sz w:val="20"/>
                <w:szCs w:val="20"/>
                <w:lang w:val="id-ID"/>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jc w:val="left"/>
              <w:rPr>
                <w:i/>
                <w:color w:val="000000" w:themeColor="text1"/>
                <w:sz w:val="20"/>
                <w:szCs w:val="20"/>
                <w:lang w:val="id-ID"/>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left"/>
              <w:rPr>
                <w:i/>
                <w:color w:val="000000" w:themeColor="text1"/>
                <w:sz w:val="20"/>
                <w:szCs w:val="20"/>
                <w:lang w:val="id-ID"/>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color w:val="000000" w:themeColor="text1"/>
                <w:sz w:val="20"/>
                <w:szCs w:val="20"/>
              </w:rPr>
            </w:pPr>
            <w:r w:rsidRPr="005315A3">
              <w:rPr>
                <w:color w:val="000000" w:themeColor="text1"/>
                <w:sz w:val="20"/>
                <w:szCs w:val="20"/>
              </w:rPr>
              <w:t>S-11</w:t>
            </w:r>
          </w:p>
        </w:tc>
        <w:tc>
          <w:tcPr>
            <w:tcW w:w="720" w:type="dxa"/>
            <w:tcBorders>
              <w:top w:val="single" w:sz="4" w:space="0" w:color="auto"/>
              <w:left w:val="nil"/>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i/>
                <w:iCs/>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color w:val="000000" w:themeColor="text1"/>
                <w:sz w:val="20"/>
                <w:szCs w:val="20"/>
              </w:rPr>
            </w:pPr>
            <w:r w:rsidRPr="005315A3">
              <w:rPr>
                <w:color w:val="000000" w:themeColor="text1"/>
                <w:sz w:val="20"/>
                <w:szCs w:val="20"/>
              </w:rPr>
              <w:t>S-10</w:t>
            </w:r>
          </w:p>
        </w:tc>
        <w:tc>
          <w:tcPr>
            <w:tcW w:w="720" w:type="dxa"/>
            <w:tcBorders>
              <w:top w:val="single" w:sz="4" w:space="0" w:color="auto"/>
              <w:left w:val="nil"/>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i/>
                <w:iCs/>
                <w:color w:val="000000" w:themeColor="text1"/>
                <w:sz w:val="20"/>
                <w:szCs w:val="20"/>
                <w:lang w:val="id-ID"/>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iCs/>
                <w:color w:val="000000" w:themeColor="text1"/>
                <w:sz w:val="20"/>
                <w:szCs w:val="20"/>
                <w:lang w:val="id-ID"/>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lang w:val="id-ID"/>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jc w:val="center"/>
              <w:rPr>
                <w:color w:val="000000" w:themeColor="text1"/>
                <w:sz w:val="20"/>
                <w:szCs w:val="20"/>
              </w:rPr>
            </w:pPr>
            <w:r w:rsidRPr="005315A3">
              <w:rPr>
                <w:color w:val="000000" w:themeColor="text1"/>
                <w:sz w:val="20"/>
                <w:szCs w:val="20"/>
              </w:rPr>
              <w:t>S-9</w:t>
            </w:r>
          </w:p>
        </w:tc>
        <w:tc>
          <w:tcPr>
            <w:tcW w:w="720" w:type="dxa"/>
            <w:tcBorders>
              <w:top w:val="single" w:sz="4" w:space="0" w:color="auto"/>
              <w:left w:val="nil"/>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i/>
                <w:iCs/>
                <w:color w:val="000000" w:themeColor="text1"/>
                <w:sz w:val="20"/>
                <w:szCs w:val="20"/>
                <w:lang w:val="id-ID"/>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nil"/>
              <w:right w:val="single" w:sz="4" w:space="0" w:color="auto"/>
            </w:tcBorders>
            <w:shd w:val="clear" w:color="auto" w:fill="auto"/>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9A50A7" w:rsidRPr="005315A3" w:rsidRDefault="009A50A7" w:rsidP="00095437">
            <w:pPr>
              <w:rPr>
                <w:i/>
                <w:color w:val="000000" w:themeColor="text1"/>
                <w:sz w:val="20"/>
                <w:szCs w:val="20"/>
                <w:lang w:val="id-ID"/>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lang w:val="id-ID"/>
              </w:rPr>
            </w:pPr>
          </w:p>
        </w:tc>
      </w:tr>
      <w:tr w:rsidR="005315A3" w:rsidRPr="005315A3" w:rsidTr="00D50EA7">
        <w:trPr>
          <w:cantSplit/>
        </w:trPr>
        <w:tc>
          <w:tcPr>
            <w:tcW w:w="1170" w:type="dxa"/>
            <w:tcBorders>
              <w:top w:val="nil"/>
              <w:left w:val="single" w:sz="4" w:space="0" w:color="auto"/>
              <w:bottom w:val="single" w:sz="4" w:space="0" w:color="auto"/>
              <w:right w:val="single" w:sz="4" w:space="0" w:color="auto"/>
            </w:tcBorders>
            <w:shd w:val="clear" w:color="auto" w:fill="auto"/>
          </w:tcPr>
          <w:p w:rsidR="009A50A7" w:rsidRPr="005315A3" w:rsidRDefault="009A50A7" w:rsidP="00095437">
            <w:pPr>
              <w:jc w:val="center"/>
              <w:rPr>
                <w:color w:val="000000" w:themeColor="text1"/>
                <w:sz w:val="20"/>
                <w:szCs w:val="20"/>
              </w:rPr>
            </w:pPr>
            <w:r w:rsidRPr="005315A3">
              <w:rPr>
                <w:color w:val="000000" w:themeColor="text1"/>
                <w:sz w:val="20"/>
                <w:szCs w:val="20"/>
              </w:rPr>
              <w:t>S-8</w:t>
            </w:r>
          </w:p>
        </w:tc>
        <w:tc>
          <w:tcPr>
            <w:tcW w:w="720" w:type="dxa"/>
            <w:tcBorders>
              <w:top w:val="single" w:sz="4" w:space="0" w:color="auto"/>
              <w:left w:val="nil"/>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9A50A7" w:rsidRPr="005315A3" w:rsidRDefault="009A50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lang w:val="id-ID"/>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right w:val="single" w:sz="4" w:space="0" w:color="auto"/>
            </w:tcBorders>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right w:val="single" w:sz="4" w:space="0" w:color="auto"/>
            </w:tcBorders>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rPr>
            </w:pPr>
          </w:p>
        </w:tc>
        <w:tc>
          <w:tcPr>
            <w:tcW w:w="630" w:type="dxa"/>
            <w:tcBorders>
              <w:top w:val="single" w:sz="4" w:space="0" w:color="auto"/>
              <w:left w:val="single" w:sz="4" w:space="0" w:color="auto"/>
              <w:right w:val="single" w:sz="4" w:space="0" w:color="auto"/>
            </w:tcBorders>
            <w:shd w:val="clear" w:color="auto" w:fill="auto"/>
          </w:tcPr>
          <w:p w:rsidR="009A50A7" w:rsidRPr="005315A3" w:rsidRDefault="009A50A7" w:rsidP="00095437">
            <w:pPr>
              <w:rPr>
                <w:i/>
                <w:color w:val="000000" w:themeColor="text1"/>
                <w:sz w:val="20"/>
                <w:szCs w:val="20"/>
                <w:lang w:val="id-ID"/>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A50A7" w:rsidRPr="005315A3" w:rsidRDefault="009A50A7" w:rsidP="00095437">
            <w:pPr>
              <w:rPr>
                <w:i/>
                <w:iCs/>
                <w:color w:val="000000" w:themeColor="text1"/>
                <w:sz w:val="20"/>
                <w:szCs w:val="20"/>
                <w:lang w:val="id-ID"/>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color w:val="000000" w:themeColor="text1"/>
                <w:sz w:val="20"/>
                <w:szCs w:val="20"/>
              </w:rPr>
              <w:t>S-7</w:t>
            </w:r>
          </w:p>
        </w:tc>
        <w:tc>
          <w:tcPr>
            <w:tcW w:w="720" w:type="dxa"/>
            <w:tcBorders>
              <w:top w:val="single" w:sz="4" w:space="0" w:color="auto"/>
              <w:left w:val="nil"/>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r w:rsidRPr="005315A3">
              <w:rPr>
                <w:i/>
                <w:iCs/>
                <w:color w:val="000000" w:themeColor="text1"/>
                <w:sz w:val="20"/>
                <w:szCs w:val="20"/>
                <w:lang w:val="id-ID"/>
              </w:rPr>
              <w:t>(d)=</w:t>
            </w:r>
          </w:p>
        </w:tc>
        <w:tc>
          <w:tcPr>
            <w:tcW w:w="630" w:type="dxa"/>
            <w:tcBorders>
              <w:left w:val="single" w:sz="4" w:space="0" w:color="auto"/>
              <w:right w:val="single" w:sz="4" w:space="0" w:color="auto"/>
            </w:tcBorders>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E24179">
            <w:pPr>
              <w:rPr>
                <w:i/>
                <w:color w:val="000000" w:themeColor="text1"/>
                <w:sz w:val="20"/>
                <w:szCs w:val="20"/>
                <w:lang w:val="id-ID"/>
              </w:rPr>
            </w:pPr>
            <w:r w:rsidRPr="005315A3">
              <w:rPr>
                <w:i/>
                <w:iCs/>
                <w:color w:val="000000" w:themeColor="text1"/>
                <w:sz w:val="20"/>
                <w:szCs w:val="20"/>
                <w:lang w:val="id-ID"/>
              </w:rPr>
              <w:t>(e)=</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E24179">
            <w:pPr>
              <w:rPr>
                <w:i/>
                <w:iCs/>
                <w:color w:val="000000" w:themeColor="text1"/>
                <w:sz w:val="20"/>
                <w:szCs w:val="20"/>
                <w:lang w:val="id-ID"/>
              </w:rPr>
            </w:pPr>
            <w:r w:rsidRPr="005315A3">
              <w:rPr>
                <w:i/>
                <w:color w:val="000000" w:themeColor="text1"/>
                <w:sz w:val="20"/>
                <w:szCs w:val="20"/>
                <w:lang w:val="id-ID"/>
              </w:rPr>
              <w:t xml:space="preserve"> (f)=</w:t>
            </w:r>
          </w:p>
        </w:tc>
      </w:tr>
      <w:tr w:rsidR="005315A3" w:rsidRPr="005315A3" w:rsidTr="00D50EA7">
        <w:trPr>
          <w:cantSplit/>
        </w:trPr>
        <w:tc>
          <w:tcPr>
            <w:tcW w:w="1170" w:type="dxa"/>
            <w:tcBorders>
              <w:top w:val="single" w:sz="4" w:space="0" w:color="auto"/>
              <w:left w:val="single" w:sz="4" w:space="0" w:color="auto"/>
              <w:bottom w:val="nil"/>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color w:val="000000" w:themeColor="text1"/>
                <w:sz w:val="20"/>
                <w:szCs w:val="20"/>
              </w:rPr>
              <w:t>S-6</w:t>
            </w:r>
          </w:p>
        </w:tc>
        <w:tc>
          <w:tcPr>
            <w:tcW w:w="720" w:type="dxa"/>
            <w:tcBorders>
              <w:top w:val="single" w:sz="4" w:space="0" w:color="auto"/>
              <w:left w:val="nil"/>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nil"/>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288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color w:val="000000" w:themeColor="text1"/>
                <w:sz w:val="20"/>
                <w:szCs w:val="20"/>
              </w:rPr>
              <w:t>S-5</w:t>
            </w:r>
          </w:p>
        </w:tc>
        <w:tc>
          <w:tcPr>
            <w:tcW w:w="720" w:type="dxa"/>
            <w:tcBorders>
              <w:top w:val="single" w:sz="4" w:space="0" w:color="auto"/>
              <w:left w:val="nil"/>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bottom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288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color w:val="000000" w:themeColor="text1"/>
                <w:sz w:val="20"/>
                <w:szCs w:val="20"/>
              </w:rPr>
              <w:t>S-4</w:t>
            </w:r>
          </w:p>
        </w:tc>
        <w:tc>
          <w:tcPr>
            <w:tcW w:w="720" w:type="dxa"/>
            <w:tcBorders>
              <w:top w:val="single" w:sz="4" w:space="0" w:color="auto"/>
              <w:left w:val="nil"/>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bottom w:val="single" w:sz="4" w:space="0" w:color="auto"/>
              <w:right w:val="single" w:sz="4" w:space="0" w:color="auto"/>
            </w:tcBorders>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2880" w:type="dxa"/>
            <w:tcBorders>
              <w:top w:val="nil"/>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color w:val="000000" w:themeColor="text1"/>
                <w:sz w:val="20"/>
                <w:szCs w:val="20"/>
              </w:rPr>
              <w:t>S-3</w:t>
            </w:r>
          </w:p>
        </w:tc>
        <w:tc>
          <w:tcPr>
            <w:tcW w:w="720" w:type="dxa"/>
            <w:tcBorders>
              <w:top w:val="single" w:sz="4" w:space="0" w:color="auto"/>
              <w:left w:val="nil"/>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bottom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2880" w:type="dxa"/>
            <w:tcBorders>
              <w:top w:val="nil"/>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color w:val="000000" w:themeColor="text1"/>
                <w:sz w:val="20"/>
                <w:szCs w:val="20"/>
              </w:rPr>
              <w:t>S-2</w:t>
            </w:r>
          </w:p>
        </w:tc>
        <w:tc>
          <w:tcPr>
            <w:tcW w:w="720" w:type="dxa"/>
            <w:tcBorders>
              <w:top w:val="single" w:sz="4" w:space="0" w:color="auto"/>
              <w:left w:val="nil"/>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bottom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2880" w:type="dxa"/>
            <w:tcBorders>
              <w:top w:val="nil"/>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color w:val="000000" w:themeColor="text1"/>
                <w:sz w:val="20"/>
                <w:szCs w:val="20"/>
              </w:rPr>
              <w:t>S-1</w:t>
            </w:r>
          </w:p>
        </w:tc>
        <w:tc>
          <w:tcPr>
            <w:tcW w:w="720" w:type="dxa"/>
            <w:tcBorders>
              <w:top w:val="single" w:sz="4" w:space="0" w:color="auto"/>
              <w:left w:val="nil"/>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bottom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2880" w:type="dxa"/>
            <w:tcBorders>
              <w:top w:val="nil"/>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r>
      <w:tr w:rsidR="005315A3" w:rsidRPr="005315A3" w:rsidTr="00D50EA7">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color w:val="000000" w:themeColor="text1"/>
                <w:sz w:val="20"/>
                <w:szCs w:val="20"/>
              </w:rPr>
              <w:t>S</w:t>
            </w:r>
          </w:p>
        </w:tc>
        <w:tc>
          <w:tcPr>
            <w:tcW w:w="720" w:type="dxa"/>
            <w:tcBorders>
              <w:top w:val="single" w:sz="4" w:space="0" w:color="auto"/>
              <w:left w:val="nil"/>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c>
          <w:tcPr>
            <w:tcW w:w="630" w:type="dxa"/>
            <w:tcBorders>
              <w:left w:val="single" w:sz="4" w:space="0" w:color="auto"/>
              <w:right w:val="single" w:sz="4" w:space="0" w:color="auto"/>
            </w:tcBorders>
            <w:shd w:val="clear" w:color="auto" w:fill="auto"/>
          </w:tcPr>
          <w:p w:rsidR="00D50EA7" w:rsidRPr="005315A3" w:rsidRDefault="00D50EA7" w:rsidP="00095437">
            <w:pPr>
              <w:rPr>
                <w:color w:val="000000" w:themeColor="text1"/>
                <w:sz w:val="20"/>
                <w:szCs w:val="20"/>
              </w:rPr>
            </w:pPr>
          </w:p>
        </w:tc>
        <w:tc>
          <w:tcPr>
            <w:tcW w:w="2880" w:type="dxa"/>
            <w:tcBorders>
              <w:top w:val="nil"/>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r>
      <w:tr w:rsidR="005315A3" w:rsidRPr="005315A3" w:rsidTr="00D50EA7">
        <w:trPr>
          <w:cantSplit/>
        </w:trPr>
        <w:tc>
          <w:tcPr>
            <w:tcW w:w="11070" w:type="dxa"/>
            <w:gridSpan w:val="16"/>
            <w:tcBorders>
              <w:top w:val="single" w:sz="4" w:space="0" w:color="auto"/>
              <w:left w:val="single" w:sz="4" w:space="0" w:color="auto"/>
              <w:bottom w:val="single" w:sz="4" w:space="0" w:color="auto"/>
              <w:right w:val="single" w:sz="4" w:space="0" w:color="auto"/>
            </w:tcBorders>
            <w:shd w:val="clear" w:color="auto" w:fill="auto"/>
          </w:tcPr>
          <w:p w:rsidR="00D50EA7" w:rsidRPr="005315A3" w:rsidRDefault="00D50EA7" w:rsidP="00095437">
            <w:pPr>
              <w:jc w:val="center"/>
              <w:rPr>
                <w:color w:val="000000" w:themeColor="text1"/>
                <w:sz w:val="20"/>
                <w:szCs w:val="20"/>
              </w:rPr>
            </w:pPr>
            <w:r w:rsidRPr="005315A3">
              <w:rPr>
                <w:b/>
                <w:color w:val="000000" w:themeColor="text1"/>
                <w:sz w:val="20"/>
                <w:szCs w:val="20"/>
                <w:lang w:val="id-ID"/>
              </w:rPr>
              <w:t>Jumlah</w:t>
            </w:r>
          </w:p>
        </w:tc>
        <w:tc>
          <w:tcPr>
            <w:tcW w:w="2880" w:type="dxa"/>
            <w:tcBorders>
              <w:top w:val="single" w:sz="4" w:space="0" w:color="auto"/>
              <w:left w:val="single" w:sz="4" w:space="0" w:color="auto"/>
              <w:bottom w:val="single" w:sz="4" w:space="0" w:color="auto"/>
              <w:right w:val="single" w:sz="4" w:space="0" w:color="auto"/>
            </w:tcBorders>
            <w:shd w:val="horzCross" w:color="auto" w:fill="auto"/>
          </w:tcPr>
          <w:p w:rsidR="00D50EA7" w:rsidRPr="005315A3" w:rsidRDefault="00D50EA7" w:rsidP="00095437">
            <w:pPr>
              <w:rPr>
                <w:color w:val="000000" w:themeColor="text1"/>
                <w:sz w:val="20"/>
                <w:szCs w:val="20"/>
              </w:rPr>
            </w:pPr>
          </w:p>
        </w:tc>
      </w:tr>
    </w:tbl>
    <w:p w:rsidR="004B5F46" w:rsidRPr="005315A3" w:rsidRDefault="004B5F46" w:rsidP="00C8413F">
      <w:pPr>
        <w:ind w:left="426"/>
        <w:rPr>
          <w:color w:val="000000" w:themeColor="text1"/>
          <w:sz w:val="20"/>
          <w:szCs w:val="20"/>
        </w:rPr>
      </w:pPr>
      <w:r w:rsidRPr="005315A3">
        <w:rPr>
          <w:color w:val="000000" w:themeColor="text1"/>
          <w:sz w:val="20"/>
          <w:szCs w:val="20"/>
        </w:rPr>
        <w:t xml:space="preserve">* Tidak memasukkan </w:t>
      </w:r>
      <w:r w:rsidR="002D7FFA" w:rsidRPr="005315A3">
        <w:rPr>
          <w:color w:val="000000" w:themeColor="text1"/>
          <w:sz w:val="20"/>
          <w:szCs w:val="20"/>
        </w:rPr>
        <w:t>peserta didik</w:t>
      </w:r>
      <w:r w:rsidRPr="005315A3">
        <w:rPr>
          <w:color w:val="000000" w:themeColor="text1"/>
          <w:sz w:val="20"/>
          <w:szCs w:val="20"/>
        </w:rPr>
        <w:t xml:space="preserve"> transfer.</w:t>
      </w:r>
    </w:p>
    <w:p w:rsidR="004B5F46" w:rsidRPr="005315A3" w:rsidRDefault="004B5F46" w:rsidP="00C8413F">
      <w:pPr>
        <w:ind w:left="540"/>
        <w:rPr>
          <w:color w:val="000000" w:themeColor="text1"/>
          <w:sz w:val="20"/>
          <w:szCs w:val="20"/>
          <w:lang w:val="pt-BR"/>
        </w:rPr>
      </w:pPr>
      <w:r w:rsidRPr="005315A3">
        <w:rPr>
          <w:color w:val="000000" w:themeColor="text1"/>
          <w:sz w:val="20"/>
          <w:szCs w:val="20"/>
          <w:lang w:val="pt-BR"/>
        </w:rPr>
        <w:t>Catatan : huruf-huruf</w:t>
      </w:r>
      <w:r w:rsidRPr="005315A3">
        <w:rPr>
          <w:i/>
          <w:color w:val="000000" w:themeColor="text1"/>
          <w:sz w:val="20"/>
          <w:szCs w:val="20"/>
          <w:lang w:val="pt-BR"/>
        </w:rPr>
        <w:t xml:space="preserve"> </w:t>
      </w:r>
      <w:r w:rsidRPr="005315A3">
        <w:rPr>
          <w:i/>
          <w:color w:val="000000" w:themeColor="text1"/>
          <w:sz w:val="20"/>
          <w:szCs w:val="20"/>
          <w:lang w:val="id-ID"/>
        </w:rPr>
        <w:t>(</w:t>
      </w:r>
      <w:r w:rsidRPr="005315A3">
        <w:rPr>
          <w:i/>
          <w:color w:val="000000" w:themeColor="text1"/>
          <w:sz w:val="20"/>
          <w:szCs w:val="20"/>
          <w:lang w:val="pt-BR"/>
        </w:rPr>
        <w:t>d</w:t>
      </w:r>
      <w:r w:rsidRPr="005315A3">
        <w:rPr>
          <w:i/>
          <w:color w:val="000000" w:themeColor="text1"/>
          <w:sz w:val="20"/>
          <w:szCs w:val="20"/>
          <w:lang w:val="id-ID"/>
        </w:rPr>
        <w:t>)</w:t>
      </w:r>
      <w:r w:rsidRPr="005315A3">
        <w:rPr>
          <w:i/>
          <w:color w:val="000000" w:themeColor="text1"/>
          <w:sz w:val="20"/>
          <w:szCs w:val="20"/>
          <w:lang w:val="pt-BR"/>
        </w:rPr>
        <w:t xml:space="preserve">, </w:t>
      </w:r>
      <w:r w:rsidRPr="005315A3">
        <w:rPr>
          <w:i/>
          <w:color w:val="000000" w:themeColor="text1"/>
          <w:sz w:val="20"/>
          <w:szCs w:val="20"/>
          <w:lang w:val="id-ID"/>
        </w:rPr>
        <w:t>(</w:t>
      </w:r>
      <w:r w:rsidRPr="005315A3">
        <w:rPr>
          <w:i/>
          <w:color w:val="000000" w:themeColor="text1"/>
          <w:sz w:val="20"/>
          <w:szCs w:val="20"/>
          <w:lang w:val="pt-BR"/>
        </w:rPr>
        <w:t>e</w:t>
      </w:r>
      <w:r w:rsidRPr="005315A3">
        <w:rPr>
          <w:i/>
          <w:color w:val="000000" w:themeColor="text1"/>
          <w:sz w:val="20"/>
          <w:szCs w:val="20"/>
          <w:lang w:val="id-ID"/>
        </w:rPr>
        <w:t>)</w:t>
      </w:r>
      <w:r w:rsidRPr="005315A3">
        <w:rPr>
          <w:i/>
          <w:color w:val="000000" w:themeColor="text1"/>
          <w:sz w:val="20"/>
          <w:szCs w:val="20"/>
          <w:lang w:val="pt-BR"/>
        </w:rPr>
        <w:t xml:space="preserve">, </w:t>
      </w:r>
      <w:r w:rsidR="001C71E4" w:rsidRPr="005315A3">
        <w:rPr>
          <w:i/>
          <w:color w:val="000000" w:themeColor="text1"/>
          <w:sz w:val="20"/>
          <w:szCs w:val="20"/>
          <w:lang w:val="pt-BR"/>
        </w:rPr>
        <w:t xml:space="preserve">dan </w:t>
      </w:r>
      <w:r w:rsidRPr="005315A3">
        <w:rPr>
          <w:i/>
          <w:color w:val="000000" w:themeColor="text1"/>
          <w:sz w:val="20"/>
          <w:szCs w:val="20"/>
          <w:lang w:val="id-ID"/>
        </w:rPr>
        <w:t>(</w:t>
      </w:r>
      <w:r w:rsidRPr="005315A3">
        <w:rPr>
          <w:i/>
          <w:color w:val="000000" w:themeColor="text1"/>
          <w:sz w:val="20"/>
          <w:szCs w:val="20"/>
          <w:lang w:val="pt-BR"/>
        </w:rPr>
        <w:t>f</w:t>
      </w:r>
      <w:r w:rsidRPr="005315A3">
        <w:rPr>
          <w:i/>
          <w:color w:val="000000" w:themeColor="text1"/>
          <w:sz w:val="20"/>
          <w:szCs w:val="20"/>
          <w:lang w:val="id-ID"/>
        </w:rPr>
        <w:t>)</w:t>
      </w:r>
      <w:r w:rsidR="001C71E4" w:rsidRPr="005315A3">
        <w:rPr>
          <w:color w:val="000000" w:themeColor="text1"/>
          <w:sz w:val="20"/>
          <w:szCs w:val="20"/>
          <w:lang w:val="pt-BR"/>
        </w:rPr>
        <w:t xml:space="preserve">, sesuai dengan lama </w:t>
      </w:r>
      <w:r w:rsidR="00F51463" w:rsidRPr="005315A3">
        <w:rPr>
          <w:color w:val="000000" w:themeColor="text1"/>
          <w:sz w:val="20"/>
          <w:szCs w:val="20"/>
          <w:lang w:val="pt-BR"/>
        </w:rPr>
        <w:t xml:space="preserve">Pendidikan </w:t>
      </w:r>
      <w:r w:rsidR="001C71E4" w:rsidRPr="005315A3">
        <w:rPr>
          <w:color w:val="000000" w:themeColor="text1"/>
          <w:sz w:val="20"/>
          <w:szCs w:val="20"/>
          <w:lang w:val="pt-BR"/>
        </w:rPr>
        <w:t>pada kolegium masing-masing.</w:t>
      </w:r>
    </w:p>
    <w:p w:rsidR="001C71E4" w:rsidRPr="005315A3" w:rsidRDefault="00B113BD" w:rsidP="00C8413F">
      <w:pPr>
        <w:ind w:left="540"/>
        <w:rPr>
          <w:color w:val="000000" w:themeColor="text1"/>
          <w:sz w:val="20"/>
          <w:szCs w:val="20"/>
          <w:lang w:val="pt-BR"/>
        </w:rPr>
      </w:pPr>
      <w:r w:rsidRPr="005315A3">
        <w:rPr>
          <w:color w:val="000000" w:themeColor="text1"/>
          <w:sz w:val="20"/>
          <w:szCs w:val="20"/>
          <w:lang w:val="pt-BR"/>
        </w:rPr>
        <w:t>Contoh di atas adalah untuk p</w:t>
      </w:r>
      <w:r w:rsidR="0040050A" w:rsidRPr="005315A3">
        <w:rPr>
          <w:color w:val="000000" w:themeColor="text1"/>
          <w:sz w:val="20"/>
          <w:szCs w:val="20"/>
          <w:lang w:val="pt-BR"/>
        </w:rPr>
        <w:t xml:space="preserve">rogram dengan lama </w:t>
      </w:r>
      <w:r w:rsidR="00F51463" w:rsidRPr="005315A3">
        <w:rPr>
          <w:color w:val="000000" w:themeColor="text1"/>
          <w:sz w:val="20"/>
          <w:szCs w:val="20"/>
          <w:lang w:val="pt-BR"/>
        </w:rPr>
        <w:t xml:space="preserve">Pendidikan </w:t>
      </w:r>
      <w:r w:rsidR="00D50EA7" w:rsidRPr="005315A3">
        <w:rPr>
          <w:color w:val="000000" w:themeColor="text1"/>
          <w:sz w:val="20"/>
          <w:szCs w:val="20"/>
          <w:lang w:val="pt-BR"/>
        </w:rPr>
        <w:t>8</w:t>
      </w:r>
      <w:r w:rsidR="0040050A" w:rsidRPr="005315A3">
        <w:rPr>
          <w:color w:val="000000" w:themeColor="text1"/>
          <w:sz w:val="20"/>
          <w:szCs w:val="20"/>
          <w:lang w:val="pt-BR"/>
        </w:rPr>
        <w:t xml:space="preserve"> semester (</w:t>
      </w:r>
      <w:r w:rsidR="00D50EA7" w:rsidRPr="005315A3">
        <w:rPr>
          <w:color w:val="000000" w:themeColor="text1"/>
          <w:sz w:val="20"/>
          <w:szCs w:val="20"/>
          <w:lang w:val="pt-BR"/>
        </w:rPr>
        <w:t>S-7</w:t>
      </w:r>
      <w:r w:rsidRPr="005315A3">
        <w:rPr>
          <w:color w:val="000000" w:themeColor="text1"/>
          <w:sz w:val="20"/>
          <w:szCs w:val="20"/>
          <w:lang w:val="pt-BR"/>
        </w:rPr>
        <w:t>)</w:t>
      </w:r>
    </w:p>
    <w:p w:rsidR="001C71E4" w:rsidRPr="005315A3" w:rsidRDefault="001C71E4" w:rsidP="00C8413F">
      <w:pPr>
        <w:ind w:left="450" w:hanging="450"/>
        <w:jc w:val="left"/>
        <w:rPr>
          <w:color w:val="000000" w:themeColor="text1"/>
          <w:lang w:val="sv-SE"/>
        </w:rPr>
      </w:pPr>
    </w:p>
    <w:p w:rsidR="004B5F46" w:rsidRPr="005315A3" w:rsidRDefault="004B5F46" w:rsidP="00C8413F">
      <w:pPr>
        <w:ind w:left="450"/>
        <w:jc w:val="left"/>
        <w:rPr>
          <w:color w:val="000000" w:themeColor="text1"/>
          <w:lang w:val="id-ID"/>
        </w:rPr>
      </w:pPr>
      <w:r w:rsidRPr="005315A3">
        <w:rPr>
          <w:color w:val="000000" w:themeColor="text1"/>
          <w:lang w:val="sv-SE"/>
        </w:rPr>
        <w:br w:type="page"/>
      </w:r>
    </w:p>
    <w:p w:rsidR="004B5F46" w:rsidRPr="005315A3" w:rsidRDefault="004B5F46" w:rsidP="00C8413F">
      <w:pPr>
        <w:ind w:left="450" w:hanging="450"/>
        <w:jc w:val="left"/>
        <w:rPr>
          <w:color w:val="000000" w:themeColor="text1"/>
          <w:lang w:val="id-ID"/>
        </w:rPr>
        <w:sectPr w:rsidR="004B5F46" w:rsidRPr="005315A3" w:rsidSect="00D50EA7">
          <w:pgSz w:w="16840" w:h="11907" w:orient="landscape" w:code="9"/>
          <w:pgMar w:top="1555" w:right="1138" w:bottom="1282" w:left="1138" w:header="720" w:footer="792" w:gutter="0"/>
          <w:cols w:space="720"/>
        </w:sectPr>
      </w:pPr>
    </w:p>
    <w:p w:rsidR="00F9504E" w:rsidRPr="005315A3" w:rsidRDefault="005D0950" w:rsidP="00C8413F">
      <w:pPr>
        <w:ind w:left="450" w:hanging="450"/>
        <w:jc w:val="left"/>
        <w:rPr>
          <w:color w:val="000000" w:themeColor="text1"/>
          <w:lang w:val="id-ID"/>
        </w:rPr>
      </w:pPr>
      <w:r w:rsidRPr="005315A3">
        <w:rPr>
          <w:color w:val="000000" w:themeColor="text1"/>
          <w:lang w:val="id-ID"/>
        </w:rPr>
        <w:lastRenderedPageBreak/>
        <w:t>3.2.5  Hasil</w:t>
      </w:r>
      <w:r w:rsidR="00F9504E" w:rsidRPr="005315A3">
        <w:rPr>
          <w:color w:val="000000" w:themeColor="text1"/>
          <w:lang w:val="id-ID"/>
        </w:rPr>
        <w:t xml:space="preserve"> Ujian </w:t>
      </w:r>
      <w:r w:rsidR="002D7FFA" w:rsidRPr="005315A3">
        <w:rPr>
          <w:color w:val="000000" w:themeColor="text1"/>
          <w:lang w:val="id-ID"/>
        </w:rPr>
        <w:t>Peserta didik</w:t>
      </w:r>
    </w:p>
    <w:p w:rsidR="00F9504E" w:rsidRPr="005315A3" w:rsidRDefault="00F9504E" w:rsidP="00C8413F">
      <w:pPr>
        <w:ind w:left="450" w:hanging="450"/>
        <w:jc w:val="left"/>
        <w:rPr>
          <w:color w:val="000000" w:themeColor="text1"/>
          <w:lang w:val="id-ID"/>
        </w:rPr>
      </w:pPr>
    </w:p>
    <w:p w:rsidR="00F9504E" w:rsidRPr="005315A3" w:rsidRDefault="005D0950" w:rsidP="00C8413F">
      <w:pPr>
        <w:ind w:left="360"/>
        <w:jc w:val="left"/>
        <w:rPr>
          <w:color w:val="000000" w:themeColor="text1"/>
          <w:lang w:val="en-US"/>
        </w:rPr>
      </w:pPr>
      <w:r w:rsidRPr="005315A3">
        <w:rPr>
          <w:color w:val="000000" w:themeColor="text1"/>
          <w:lang w:val="id-ID"/>
        </w:rPr>
        <w:t>Hasil</w:t>
      </w:r>
      <w:r w:rsidR="00F9504E" w:rsidRPr="005315A3">
        <w:rPr>
          <w:color w:val="000000" w:themeColor="text1"/>
          <w:lang w:val="id-ID"/>
        </w:rPr>
        <w:t xml:space="preserve"> ujian </w:t>
      </w:r>
      <w:r w:rsidR="0036718D" w:rsidRPr="005315A3">
        <w:rPr>
          <w:color w:val="000000" w:themeColor="text1"/>
          <w:lang w:val="id-ID"/>
        </w:rPr>
        <w:t>nasional oleh K</w:t>
      </w:r>
      <w:r w:rsidR="00F03511" w:rsidRPr="005315A3">
        <w:rPr>
          <w:color w:val="000000" w:themeColor="text1"/>
          <w:lang w:val="id-ID"/>
        </w:rPr>
        <w:t>olegium</w:t>
      </w:r>
      <w:r w:rsidR="00CC1854" w:rsidRPr="005315A3">
        <w:rPr>
          <w:color w:val="000000" w:themeColor="text1"/>
          <w:lang w:val="en-US"/>
        </w:rPr>
        <w:t xml:space="preserve"> </w:t>
      </w:r>
      <w:r w:rsidR="00F9504E" w:rsidRPr="005315A3">
        <w:rPr>
          <w:color w:val="000000" w:themeColor="text1"/>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5315A3" w:rsidRPr="005315A3" w:rsidTr="00977D94">
        <w:trPr>
          <w:trHeight w:val="576"/>
        </w:trPr>
        <w:tc>
          <w:tcPr>
            <w:tcW w:w="587" w:type="dxa"/>
            <w:vMerge w:val="restart"/>
            <w:shd w:val="clear" w:color="auto" w:fill="auto"/>
            <w:vAlign w:val="center"/>
          </w:tcPr>
          <w:p w:rsidR="00C655B3" w:rsidRPr="005315A3" w:rsidRDefault="00C655B3" w:rsidP="00C8413F">
            <w:pPr>
              <w:jc w:val="center"/>
              <w:rPr>
                <w:color w:val="000000" w:themeColor="text1"/>
                <w:lang w:val="id-ID"/>
              </w:rPr>
            </w:pPr>
            <w:r w:rsidRPr="005315A3">
              <w:rPr>
                <w:b/>
                <w:color w:val="000000" w:themeColor="text1"/>
                <w:sz w:val="20"/>
                <w:szCs w:val="20"/>
                <w:lang w:val="fi-FI"/>
              </w:rPr>
              <w:t>No.</w:t>
            </w:r>
          </w:p>
        </w:tc>
        <w:tc>
          <w:tcPr>
            <w:tcW w:w="890" w:type="dxa"/>
            <w:vMerge w:val="restart"/>
            <w:shd w:val="clear" w:color="auto" w:fill="auto"/>
            <w:vAlign w:val="center"/>
          </w:tcPr>
          <w:p w:rsidR="00C655B3" w:rsidRPr="005315A3" w:rsidRDefault="00C655B3" w:rsidP="00C8413F">
            <w:pPr>
              <w:jc w:val="center"/>
              <w:rPr>
                <w:color w:val="000000" w:themeColor="text1"/>
                <w:lang w:val="id-ID"/>
              </w:rPr>
            </w:pPr>
            <w:r w:rsidRPr="005315A3">
              <w:rPr>
                <w:b/>
                <w:color w:val="000000" w:themeColor="text1"/>
                <w:sz w:val="20"/>
                <w:szCs w:val="20"/>
                <w:lang w:val="id-ID"/>
              </w:rPr>
              <w:t>Tahun</w:t>
            </w:r>
          </w:p>
        </w:tc>
        <w:tc>
          <w:tcPr>
            <w:tcW w:w="2253" w:type="dxa"/>
            <w:gridSpan w:val="2"/>
            <w:tcBorders>
              <w:bottom w:val="double" w:sz="4" w:space="0" w:color="auto"/>
            </w:tcBorders>
            <w:shd w:val="clear" w:color="auto" w:fill="auto"/>
            <w:vAlign w:val="center"/>
          </w:tcPr>
          <w:p w:rsidR="00C655B3" w:rsidRPr="005315A3" w:rsidRDefault="00C655B3" w:rsidP="00C8413F">
            <w:pPr>
              <w:jc w:val="center"/>
              <w:rPr>
                <w:b/>
                <w:color w:val="000000" w:themeColor="text1"/>
                <w:sz w:val="20"/>
                <w:szCs w:val="20"/>
                <w:lang w:val="id-ID"/>
              </w:rPr>
            </w:pPr>
            <w:r w:rsidRPr="005315A3">
              <w:rPr>
                <w:b/>
                <w:color w:val="000000" w:themeColor="text1"/>
                <w:sz w:val="20"/>
                <w:szCs w:val="20"/>
                <w:lang w:val="id-ID"/>
              </w:rPr>
              <w:t>Jumlah Peserta</w:t>
            </w:r>
          </w:p>
        </w:tc>
        <w:tc>
          <w:tcPr>
            <w:tcW w:w="1622" w:type="dxa"/>
            <w:gridSpan w:val="2"/>
          </w:tcPr>
          <w:p w:rsidR="00C655B3" w:rsidRPr="005315A3" w:rsidRDefault="00C655B3" w:rsidP="00C8413F">
            <w:pPr>
              <w:jc w:val="center"/>
              <w:rPr>
                <w:b/>
                <w:color w:val="000000" w:themeColor="text1"/>
                <w:sz w:val="20"/>
                <w:szCs w:val="20"/>
                <w:lang w:val="en-US"/>
              </w:rPr>
            </w:pPr>
            <w:r w:rsidRPr="005315A3">
              <w:rPr>
                <w:b/>
                <w:i/>
                <w:color w:val="000000" w:themeColor="text1"/>
                <w:sz w:val="20"/>
                <w:szCs w:val="20"/>
                <w:lang w:val="en-US"/>
              </w:rPr>
              <w:t>First Taker</w:t>
            </w:r>
            <w:r w:rsidRPr="005315A3">
              <w:rPr>
                <w:b/>
                <w:color w:val="000000" w:themeColor="text1"/>
                <w:sz w:val="20"/>
                <w:szCs w:val="20"/>
                <w:lang w:val="en-US"/>
              </w:rPr>
              <w:t xml:space="preserve"> yang lulus </w:t>
            </w:r>
          </w:p>
        </w:tc>
        <w:tc>
          <w:tcPr>
            <w:tcW w:w="1506" w:type="dxa"/>
            <w:vMerge w:val="restart"/>
            <w:shd w:val="clear" w:color="auto" w:fill="auto"/>
            <w:vAlign w:val="center"/>
          </w:tcPr>
          <w:p w:rsidR="00C655B3" w:rsidRPr="005315A3" w:rsidRDefault="00C655B3" w:rsidP="00C8413F">
            <w:pPr>
              <w:jc w:val="center"/>
              <w:rPr>
                <w:color w:val="000000" w:themeColor="text1"/>
                <w:lang w:val="id-ID"/>
              </w:rPr>
            </w:pPr>
            <w:r w:rsidRPr="005315A3">
              <w:rPr>
                <w:b/>
                <w:color w:val="000000" w:themeColor="text1"/>
                <w:sz w:val="20"/>
                <w:szCs w:val="20"/>
                <w:lang w:val="id-ID"/>
              </w:rPr>
              <w:t>Nilai Rata-rata Ujian Nasional</w:t>
            </w:r>
          </w:p>
        </w:tc>
        <w:tc>
          <w:tcPr>
            <w:tcW w:w="1890" w:type="dxa"/>
            <w:vMerge w:val="restart"/>
            <w:shd w:val="clear" w:color="auto" w:fill="auto"/>
            <w:vAlign w:val="center"/>
          </w:tcPr>
          <w:p w:rsidR="00C655B3" w:rsidRPr="005315A3" w:rsidRDefault="00C655B3" w:rsidP="00C8413F">
            <w:pPr>
              <w:jc w:val="center"/>
              <w:rPr>
                <w:color w:val="000000" w:themeColor="text1"/>
                <w:lang w:val="id-ID"/>
              </w:rPr>
            </w:pPr>
            <w:r w:rsidRPr="005315A3">
              <w:rPr>
                <w:b/>
                <w:color w:val="000000" w:themeColor="text1"/>
                <w:sz w:val="20"/>
                <w:szCs w:val="20"/>
                <w:lang w:val="id-ID"/>
              </w:rPr>
              <w:t>Jumlah Peserta yang Nilai Ujian di Atas Rata-rata Nasional</w:t>
            </w:r>
          </w:p>
        </w:tc>
      </w:tr>
      <w:tr w:rsidR="005315A3" w:rsidRPr="005315A3" w:rsidTr="00977D94">
        <w:trPr>
          <w:trHeight w:val="576"/>
        </w:trPr>
        <w:tc>
          <w:tcPr>
            <w:tcW w:w="587" w:type="dxa"/>
            <w:vMerge/>
            <w:tcBorders>
              <w:bottom w:val="double" w:sz="4" w:space="0" w:color="auto"/>
            </w:tcBorders>
            <w:shd w:val="clear" w:color="auto" w:fill="auto"/>
            <w:vAlign w:val="center"/>
          </w:tcPr>
          <w:p w:rsidR="00C655B3" w:rsidRPr="005315A3" w:rsidRDefault="00C655B3" w:rsidP="00C8413F">
            <w:pPr>
              <w:jc w:val="center"/>
              <w:rPr>
                <w:b/>
                <w:color w:val="000000" w:themeColor="text1"/>
                <w:sz w:val="20"/>
                <w:szCs w:val="20"/>
                <w:lang w:val="fi-FI"/>
              </w:rPr>
            </w:pPr>
          </w:p>
        </w:tc>
        <w:tc>
          <w:tcPr>
            <w:tcW w:w="890" w:type="dxa"/>
            <w:vMerge/>
            <w:tcBorders>
              <w:bottom w:val="double" w:sz="4" w:space="0" w:color="auto"/>
            </w:tcBorders>
            <w:shd w:val="clear" w:color="auto" w:fill="auto"/>
            <w:vAlign w:val="center"/>
          </w:tcPr>
          <w:p w:rsidR="00C655B3" w:rsidRPr="005315A3" w:rsidRDefault="00C655B3" w:rsidP="00C8413F">
            <w:pPr>
              <w:jc w:val="center"/>
              <w:rPr>
                <w:b/>
                <w:color w:val="000000" w:themeColor="text1"/>
                <w:sz w:val="20"/>
                <w:szCs w:val="20"/>
                <w:lang w:val="id-ID"/>
              </w:rPr>
            </w:pPr>
          </w:p>
        </w:tc>
        <w:tc>
          <w:tcPr>
            <w:tcW w:w="1116" w:type="dxa"/>
            <w:tcBorders>
              <w:bottom w:val="double" w:sz="4" w:space="0" w:color="auto"/>
            </w:tcBorders>
            <w:shd w:val="clear" w:color="auto" w:fill="auto"/>
            <w:vAlign w:val="center"/>
          </w:tcPr>
          <w:p w:rsidR="00C655B3" w:rsidRPr="005315A3" w:rsidRDefault="00C655B3" w:rsidP="00C8413F">
            <w:pPr>
              <w:jc w:val="center"/>
              <w:rPr>
                <w:b/>
                <w:i/>
                <w:color w:val="000000" w:themeColor="text1"/>
                <w:sz w:val="20"/>
                <w:szCs w:val="20"/>
                <w:lang w:val="en-US"/>
              </w:rPr>
            </w:pPr>
            <w:r w:rsidRPr="005315A3">
              <w:rPr>
                <w:b/>
                <w:i/>
                <w:color w:val="000000" w:themeColor="text1"/>
                <w:sz w:val="20"/>
                <w:szCs w:val="20"/>
                <w:lang w:val="en-US"/>
              </w:rPr>
              <w:t>First Taker</w:t>
            </w:r>
          </w:p>
        </w:tc>
        <w:tc>
          <w:tcPr>
            <w:tcW w:w="1137" w:type="dxa"/>
            <w:tcBorders>
              <w:bottom w:val="double" w:sz="4" w:space="0" w:color="auto"/>
            </w:tcBorders>
            <w:shd w:val="clear" w:color="auto" w:fill="auto"/>
            <w:vAlign w:val="center"/>
          </w:tcPr>
          <w:p w:rsidR="00C655B3" w:rsidRPr="005315A3" w:rsidRDefault="00C655B3" w:rsidP="00C8413F">
            <w:pPr>
              <w:jc w:val="center"/>
              <w:rPr>
                <w:b/>
                <w:color w:val="000000" w:themeColor="text1"/>
                <w:sz w:val="20"/>
                <w:szCs w:val="20"/>
                <w:lang w:val="en-US"/>
              </w:rPr>
            </w:pPr>
            <w:r w:rsidRPr="005315A3">
              <w:rPr>
                <w:b/>
                <w:color w:val="000000" w:themeColor="text1"/>
                <w:sz w:val="20"/>
                <w:szCs w:val="20"/>
                <w:lang w:val="en-US"/>
              </w:rPr>
              <w:t xml:space="preserve">Selain </w:t>
            </w:r>
            <w:r w:rsidRPr="005315A3">
              <w:rPr>
                <w:b/>
                <w:i/>
                <w:color w:val="000000" w:themeColor="text1"/>
                <w:sz w:val="20"/>
                <w:szCs w:val="20"/>
                <w:lang w:val="en-US"/>
              </w:rPr>
              <w:t>First Taker</w:t>
            </w:r>
          </w:p>
        </w:tc>
        <w:tc>
          <w:tcPr>
            <w:tcW w:w="917" w:type="dxa"/>
            <w:tcBorders>
              <w:bottom w:val="double" w:sz="4" w:space="0" w:color="auto"/>
            </w:tcBorders>
          </w:tcPr>
          <w:p w:rsidR="00C655B3" w:rsidRPr="005315A3" w:rsidRDefault="00C655B3" w:rsidP="00C8413F">
            <w:pPr>
              <w:jc w:val="center"/>
              <w:rPr>
                <w:b/>
                <w:color w:val="000000" w:themeColor="text1"/>
                <w:sz w:val="20"/>
                <w:szCs w:val="20"/>
                <w:lang w:val="en-US"/>
              </w:rPr>
            </w:pPr>
            <w:r w:rsidRPr="005315A3">
              <w:rPr>
                <w:b/>
                <w:color w:val="000000" w:themeColor="text1"/>
                <w:sz w:val="20"/>
                <w:szCs w:val="20"/>
                <w:lang w:val="en-US"/>
              </w:rPr>
              <w:t>Jumlah</w:t>
            </w:r>
          </w:p>
        </w:tc>
        <w:tc>
          <w:tcPr>
            <w:tcW w:w="705" w:type="dxa"/>
            <w:tcBorders>
              <w:bottom w:val="double" w:sz="4" w:space="0" w:color="auto"/>
            </w:tcBorders>
          </w:tcPr>
          <w:p w:rsidR="00C655B3" w:rsidRPr="005315A3" w:rsidRDefault="00C655B3" w:rsidP="00C8413F">
            <w:pPr>
              <w:jc w:val="center"/>
              <w:rPr>
                <w:b/>
                <w:color w:val="000000" w:themeColor="text1"/>
                <w:sz w:val="20"/>
                <w:szCs w:val="20"/>
                <w:lang w:val="en-US"/>
              </w:rPr>
            </w:pPr>
            <w:r w:rsidRPr="005315A3">
              <w:rPr>
                <w:b/>
                <w:color w:val="000000" w:themeColor="text1"/>
                <w:sz w:val="20"/>
                <w:szCs w:val="20"/>
                <w:lang w:val="en-US"/>
              </w:rPr>
              <w:t>%</w:t>
            </w:r>
          </w:p>
        </w:tc>
        <w:tc>
          <w:tcPr>
            <w:tcW w:w="1506" w:type="dxa"/>
            <w:vMerge/>
            <w:tcBorders>
              <w:bottom w:val="double" w:sz="4" w:space="0" w:color="auto"/>
            </w:tcBorders>
            <w:shd w:val="clear" w:color="auto" w:fill="auto"/>
            <w:vAlign w:val="center"/>
          </w:tcPr>
          <w:p w:rsidR="00C655B3" w:rsidRPr="005315A3" w:rsidRDefault="00C655B3" w:rsidP="00C8413F">
            <w:pPr>
              <w:jc w:val="center"/>
              <w:rPr>
                <w:b/>
                <w:color w:val="000000" w:themeColor="text1"/>
                <w:sz w:val="20"/>
                <w:szCs w:val="20"/>
                <w:lang w:val="id-ID"/>
              </w:rPr>
            </w:pPr>
          </w:p>
        </w:tc>
        <w:tc>
          <w:tcPr>
            <w:tcW w:w="1890" w:type="dxa"/>
            <w:vMerge/>
            <w:tcBorders>
              <w:bottom w:val="double" w:sz="4" w:space="0" w:color="auto"/>
            </w:tcBorders>
            <w:shd w:val="clear" w:color="auto" w:fill="auto"/>
            <w:vAlign w:val="center"/>
          </w:tcPr>
          <w:p w:rsidR="00C655B3" w:rsidRPr="005315A3" w:rsidRDefault="00C655B3" w:rsidP="00C8413F">
            <w:pPr>
              <w:jc w:val="center"/>
              <w:rPr>
                <w:b/>
                <w:color w:val="000000" w:themeColor="text1"/>
                <w:sz w:val="20"/>
                <w:szCs w:val="20"/>
                <w:lang w:val="id-ID"/>
              </w:rPr>
            </w:pPr>
          </w:p>
        </w:tc>
      </w:tr>
      <w:tr w:rsidR="005315A3" w:rsidRPr="005315A3" w:rsidTr="00977D94">
        <w:tc>
          <w:tcPr>
            <w:tcW w:w="587" w:type="dxa"/>
            <w:tcBorders>
              <w:top w:val="double" w:sz="4" w:space="0" w:color="auto"/>
            </w:tcBorders>
            <w:shd w:val="clear" w:color="auto" w:fill="auto"/>
          </w:tcPr>
          <w:p w:rsidR="00C655B3" w:rsidRPr="005315A3" w:rsidRDefault="00C655B3" w:rsidP="00C8413F">
            <w:pPr>
              <w:jc w:val="center"/>
              <w:rPr>
                <w:color w:val="000000" w:themeColor="text1"/>
                <w:lang w:val="id-ID"/>
              </w:rPr>
            </w:pPr>
            <w:r w:rsidRPr="005315A3">
              <w:rPr>
                <w:b/>
                <w:color w:val="000000" w:themeColor="text1"/>
                <w:sz w:val="20"/>
                <w:szCs w:val="20"/>
                <w:lang w:val="fi-FI"/>
              </w:rPr>
              <w:t>(1)</w:t>
            </w:r>
          </w:p>
        </w:tc>
        <w:tc>
          <w:tcPr>
            <w:tcW w:w="890" w:type="dxa"/>
            <w:tcBorders>
              <w:top w:val="double" w:sz="4" w:space="0" w:color="auto"/>
            </w:tcBorders>
            <w:shd w:val="clear" w:color="auto" w:fill="auto"/>
          </w:tcPr>
          <w:p w:rsidR="00C655B3" w:rsidRPr="005315A3" w:rsidRDefault="00C655B3" w:rsidP="00C8413F">
            <w:pPr>
              <w:jc w:val="center"/>
              <w:rPr>
                <w:color w:val="000000" w:themeColor="text1"/>
                <w:lang w:val="id-ID"/>
              </w:rPr>
            </w:pPr>
            <w:r w:rsidRPr="005315A3">
              <w:rPr>
                <w:b/>
                <w:color w:val="000000" w:themeColor="text1"/>
                <w:sz w:val="20"/>
                <w:szCs w:val="20"/>
                <w:lang w:val="fi-FI"/>
              </w:rPr>
              <w:t>(2)</w:t>
            </w:r>
          </w:p>
        </w:tc>
        <w:tc>
          <w:tcPr>
            <w:tcW w:w="1116" w:type="dxa"/>
            <w:tcBorders>
              <w:top w:val="double" w:sz="4" w:space="0" w:color="auto"/>
            </w:tcBorders>
            <w:shd w:val="clear" w:color="auto" w:fill="auto"/>
          </w:tcPr>
          <w:p w:rsidR="00C655B3" w:rsidRPr="005315A3" w:rsidRDefault="00C655B3" w:rsidP="00C8413F">
            <w:pPr>
              <w:jc w:val="center"/>
              <w:rPr>
                <w:color w:val="000000" w:themeColor="text1"/>
                <w:lang w:val="id-ID"/>
              </w:rPr>
            </w:pPr>
            <w:r w:rsidRPr="005315A3">
              <w:rPr>
                <w:b/>
                <w:color w:val="000000" w:themeColor="text1"/>
                <w:sz w:val="20"/>
                <w:szCs w:val="20"/>
                <w:lang w:val="fi-FI"/>
              </w:rPr>
              <w:t>(3)</w:t>
            </w:r>
          </w:p>
        </w:tc>
        <w:tc>
          <w:tcPr>
            <w:tcW w:w="1137" w:type="dxa"/>
            <w:tcBorders>
              <w:top w:val="double" w:sz="4" w:space="0" w:color="auto"/>
            </w:tcBorders>
          </w:tcPr>
          <w:p w:rsidR="00C655B3" w:rsidRPr="005315A3" w:rsidRDefault="00C655B3" w:rsidP="00C8413F">
            <w:pPr>
              <w:jc w:val="center"/>
              <w:rPr>
                <w:b/>
                <w:color w:val="000000" w:themeColor="text1"/>
                <w:sz w:val="20"/>
                <w:szCs w:val="20"/>
                <w:lang w:val="fi-FI"/>
              </w:rPr>
            </w:pPr>
            <w:r w:rsidRPr="005315A3">
              <w:rPr>
                <w:b/>
                <w:color w:val="000000" w:themeColor="text1"/>
                <w:sz w:val="20"/>
                <w:szCs w:val="20"/>
                <w:lang w:val="fi-FI"/>
              </w:rPr>
              <w:t>(4)</w:t>
            </w:r>
          </w:p>
        </w:tc>
        <w:tc>
          <w:tcPr>
            <w:tcW w:w="917" w:type="dxa"/>
            <w:tcBorders>
              <w:top w:val="double" w:sz="4" w:space="0" w:color="auto"/>
            </w:tcBorders>
          </w:tcPr>
          <w:p w:rsidR="00C655B3" w:rsidRPr="005315A3" w:rsidRDefault="00C655B3" w:rsidP="00C8413F">
            <w:pPr>
              <w:jc w:val="center"/>
              <w:rPr>
                <w:b/>
                <w:color w:val="000000" w:themeColor="text1"/>
                <w:sz w:val="20"/>
                <w:szCs w:val="20"/>
                <w:lang w:val="fi-FI"/>
              </w:rPr>
            </w:pPr>
            <w:r w:rsidRPr="005315A3">
              <w:rPr>
                <w:b/>
                <w:color w:val="000000" w:themeColor="text1"/>
                <w:sz w:val="20"/>
                <w:szCs w:val="20"/>
                <w:lang w:val="fi-FI"/>
              </w:rPr>
              <w:t>(5)</w:t>
            </w:r>
          </w:p>
        </w:tc>
        <w:tc>
          <w:tcPr>
            <w:tcW w:w="705" w:type="dxa"/>
            <w:tcBorders>
              <w:top w:val="double" w:sz="4" w:space="0" w:color="auto"/>
            </w:tcBorders>
          </w:tcPr>
          <w:p w:rsidR="00C655B3" w:rsidRPr="005315A3" w:rsidRDefault="00C655B3" w:rsidP="00C8413F">
            <w:pPr>
              <w:jc w:val="center"/>
              <w:rPr>
                <w:b/>
                <w:color w:val="000000" w:themeColor="text1"/>
                <w:sz w:val="20"/>
                <w:szCs w:val="20"/>
                <w:lang w:val="fi-FI"/>
              </w:rPr>
            </w:pPr>
            <w:r w:rsidRPr="005315A3">
              <w:rPr>
                <w:b/>
                <w:color w:val="000000" w:themeColor="text1"/>
                <w:sz w:val="20"/>
                <w:szCs w:val="20"/>
                <w:lang w:val="fi-FI"/>
              </w:rPr>
              <w:t>(6)</w:t>
            </w:r>
          </w:p>
        </w:tc>
        <w:tc>
          <w:tcPr>
            <w:tcW w:w="1506" w:type="dxa"/>
            <w:tcBorders>
              <w:top w:val="double" w:sz="4" w:space="0" w:color="auto"/>
            </w:tcBorders>
            <w:shd w:val="clear" w:color="auto" w:fill="auto"/>
          </w:tcPr>
          <w:p w:rsidR="00C655B3" w:rsidRPr="005315A3" w:rsidRDefault="00C655B3" w:rsidP="00C8413F">
            <w:pPr>
              <w:jc w:val="center"/>
              <w:rPr>
                <w:color w:val="000000" w:themeColor="text1"/>
                <w:lang w:val="id-ID"/>
              </w:rPr>
            </w:pPr>
            <w:r w:rsidRPr="005315A3">
              <w:rPr>
                <w:b/>
                <w:color w:val="000000" w:themeColor="text1"/>
                <w:sz w:val="20"/>
                <w:szCs w:val="20"/>
                <w:lang w:val="fi-FI"/>
              </w:rPr>
              <w:t>(7)</w:t>
            </w:r>
          </w:p>
        </w:tc>
        <w:tc>
          <w:tcPr>
            <w:tcW w:w="1890" w:type="dxa"/>
            <w:tcBorders>
              <w:top w:val="double" w:sz="4" w:space="0" w:color="auto"/>
            </w:tcBorders>
            <w:shd w:val="clear" w:color="auto" w:fill="auto"/>
          </w:tcPr>
          <w:p w:rsidR="00C655B3" w:rsidRPr="005315A3" w:rsidRDefault="00C655B3" w:rsidP="00C8413F">
            <w:pPr>
              <w:jc w:val="center"/>
              <w:rPr>
                <w:color w:val="000000" w:themeColor="text1"/>
                <w:lang w:val="id-ID"/>
              </w:rPr>
            </w:pPr>
            <w:r w:rsidRPr="005315A3">
              <w:rPr>
                <w:b/>
                <w:color w:val="000000" w:themeColor="text1"/>
                <w:sz w:val="20"/>
                <w:szCs w:val="20"/>
                <w:lang w:val="id-ID"/>
              </w:rPr>
              <w:t>(</w:t>
            </w:r>
            <w:r w:rsidRPr="005315A3">
              <w:rPr>
                <w:b/>
                <w:color w:val="000000" w:themeColor="text1"/>
                <w:sz w:val="20"/>
                <w:szCs w:val="20"/>
                <w:lang w:val="en-US"/>
              </w:rPr>
              <w:t>8</w:t>
            </w:r>
            <w:r w:rsidRPr="005315A3">
              <w:rPr>
                <w:b/>
                <w:color w:val="000000" w:themeColor="text1"/>
                <w:sz w:val="20"/>
                <w:szCs w:val="20"/>
                <w:lang w:val="id-ID"/>
              </w:rPr>
              <w:t>)</w:t>
            </w:r>
          </w:p>
        </w:tc>
      </w:tr>
      <w:tr w:rsidR="005315A3" w:rsidRPr="005315A3" w:rsidTr="00977D94">
        <w:tc>
          <w:tcPr>
            <w:tcW w:w="587" w:type="dxa"/>
            <w:shd w:val="clear" w:color="auto" w:fill="auto"/>
          </w:tcPr>
          <w:p w:rsidR="00C655B3" w:rsidRPr="005315A3" w:rsidRDefault="00C655B3" w:rsidP="00C8413F">
            <w:pPr>
              <w:jc w:val="center"/>
              <w:rPr>
                <w:color w:val="000000" w:themeColor="text1"/>
                <w:lang w:val="id-ID"/>
              </w:rPr>
            </w:pPr>
            <w:r w:rsidRPr="005315A3">
              <w:rPr>
                <w:color w:val="000000" w:themeColor="text1"/>
                <w:lang w:val="id-ID"/>
              </w:rPr>
              <w:t>1</w:t>
            </w:r>
          </w:p>
        </w:tc>
        <w:tc>
          <w:tcPr>
            <w:tcW w:w="890" w:type="dxa"/>
            <w:shd w:val="clear" w:color="auto" w:fill="auto"/>
          </w:tcPr>
          <w:p w:rsidR="00C655B3" w:rsidRPr="005315A3" w:rsidRDefault="00C655B3" w:rsidP="00C8413F">
            <w:pPr>
              <w:jc w:val="left"/>
              <w:rPr>
                <w:color w:val="000000" w:themeColor="text1"/>
                <w:lang w:val="id-ID"/>
              </w:rPr>
            </w:pPr>
            <w:r w:rsidRPr="005315A3">
              <w:rPr>
                <w:color w:val="000000" w:themeColor="text1"/>
                <w:lang w:val="id-ID"/>
              </w:rPr>
              <w:t>TS-2</w:t>
            </w:r>
          </w:p>
        </w:tc>
        <w:tc>
          <w:tcPr>
            <w:tcW w:w="1116" w:type="dxa"/>
            <w:shd w:val="clear" w:color="auto" w:fill="auto"/>
          </w:tcPr>
          <w:p w:rsidR="00C655B3" w:rsidRPr="005315A3" w:rsidRDefault="00C655B3" w:rsidP="00C8413F">
            <w:pPr>
              <w:jc w:val="left"/>
              <w:rPr>
                <w:color w:val="000000" w:themeColor="text1"/>
                <w:lang w:val="id-ID"/>
              </w:rPr>
            </w:pPr>
          </w:p>
        </w:tc>
        <w:tc>
          <w:tcPr>
            <w:tcW w:w="1137" w:type="dxa"/>
          </w:tcPr>
          <w:p w:rsidR="00C655B3" w:rsidRPr="005315A3" w:rsidRDefault="00C655B3" w:rsidP="00C8413F">
            <w:pPr>
              <w:jc w:val="left"/>
              <w:rPr>
                <w:color w:val="000000" w:themeColor="text1"/>
                <w:lang w:val="id-ID"/>
              </w:rPr>
            </w:pPr>
          </w:p>
        </w:tc>
        <w:tc>
          <w:tcPr>
            <w:tcW w:w="917" w:type="dxa"/>
          </w:tcPr>
          <w:p w:rsidR="00C655B3" w:rsidRPr="005315A3" w:rsidRDefault="00C655B3" w:rsidP="00C8413F">
            <w:pPr>
              <w:jc w:val="left"/>
              <w:rPr>
                <w:color w:val="000000" w:themeColor="text1"/>
                <w:lang w:val="id-ID"/>
              </w:rPr>
            </w:pPr>
          </w:p>
        </w:tc>
        <w:tc>
          <w:tcPr>
            <w:tcW w:w="705" w:type="dxa"/>
          </w:tcPr>
          <w:p w:rsidR="00C655B3" w:rsidRPr="005315A3" w:rsidRDefault="00C655B3" w:rsidP="00C8413F">
            <w:pPr>
              <w:jc w:val="left"/>
              <w:rPr>
                <w:color w:val="000000" w:themeColor="text1"/>
                <w:lang w:val="id-ID"/>
              </w:rPr>
            </w:pPr>
          </w:p>
        </w:tc>
        <w:tc>
          <w:tcPr>
            <w:tcW w:w="1506" w:type="dxa"/>
            <w:shd w:val="clear" w:color="auto" w:fill="auto"/>
          </w:tcPr>
          <w:p w:rsidR="00C655B3" w:rsidRPr="005315A3" w:rsidRDefault="00C655B3" w:rsidP="00C8413F">
            <w:pPr>
              <w:jc w:val="left"/>
              <w:rPr>
                <w:color w:val="000000" w:themeColor="text1"/>
                <w:lang w:val="id-ID"/>
              </w:rPr>
            </w:pPr>
          </w:p>
        </w:tc>
        <w:tc>
          <w:tcPr>
            <w:tcW w:w="1890" w:type="dxa"/>
            <w:shd w:val="clear" w:color="auto" w:fill="auto"/>
          </w:tcPr>
          <w:p w:rsidR="00C655B3" w:rsidRPr="005315A3" w:rsidRDefault="00C655B3" w:rsidP="00C8413F">
            <w:pPr>
              <w:jc w:val="left"/>
              <w:rPr>
                <w:color w:val="000000" w:themeColor="text1"/>
                <w:lang w:val="id-ID"/>
              </w:rPr>
            </w:pPr>
          </w:p>
        </w:tc>
      </w:tr>
      <w:tr w:rsidR="005315A3" w:rsidRPr="005315A3" w:rsidTr="00977D94">
        <w:tc>
          <w:tcPr>
            <w:tcW w:w="587" w:type="dxa"/>
            <w:shd w:val="clear" w:color="auto" w:fill="auto"/>
          </w:tcPr>
          <w:p w:rsidR="00C655B3" w:rsidRPr="005315A3" w:rsidRDefault="00C655B3" w:rsidP="00C8413F">
            <w:pPr>
              <w:jc w:val="center"/>
              <w:rPr>
                <w:color w:val="000000" w:themeColor="text1"/>
                <w:lang w:val="id-ID"/>
              </w:rPr>
            </w:pPr>
            <w:r w:rsidRPr="005315A3">
              <w:rPr>
                <w:color w:val="000000" w:themeColor="text1"/>
                <w:lang w:val="id-ID"/>
              </w:rPr>
              <w:t>2</w:t>
            </w:r>
          </w:p>
        </w:tc>
        <w:tc>
          <w:tcPr>
            <w:tcW w:w="890" w:type="dxa"/>
            <w:shd w:val="clear" w:color="auto" w:fill="auto"/>
          </w:tcPr>
          <w:p w:rsidR="00C655B3" w:rsidRPr="005315A3" w:rsidRDefault="00C655B3" w:rsidP="00C8413F">
            <w:pPr>
              <w:jc w:val="left"/>
              <w:rPr>
                <w:color w:val="000000" w:themeColor="text1"/>
                <w:lang w:val="id-ID"/>
              </w:rPr>
            </w:pPr>
            <w:r w:rsidRPr="005315A3">
              <w:rPr>
                <w:color w:val="000000" w:themeColor="text1"/>
                <w:lang w:val="id-ID"/>
              </w:rPr>
              <w:t>TS-1</w:t>
            </w:r>
          </w:p>
        </w:tc>
        <w:tc>
          <w:tcPr>
            <w:tcW w:w="1116" w:type="dxa"/>
            <w:shd w:val="clear" w:color="auto" w:fill="auto"/>
          </w:tcPr>
          <w:p w:rsidR="00C655B3" w:rsidRPr="005315A3" w:rsidRDefault="00C655B3" w:rsidP="00C8413F">
            <w:pPr>
              <w:jc w:val="left"/>
              <w:rPr>
                <w:color w:val="000000" w:themeColor="text1"/>
                <w:lang w:val="id-ID"/>
              </w:rPr>
            </w:pPr>
          </w:p>
        </w:tc>
        <w:tc>
          <w:tcPr>
            <w:tcW w:w="1137" w:type="dxa"/>
          </w:tcPr>
          <w:p w:rsidR="00C655B3" w:rsidRPr="005315A3" w:rsidRDefault="00C655B3" w:rsidP="00C8413F">
            <w:pPr>
              <w:jc w:val="left"/>
              <w:rPr>
                <w:color w:val="000000" w:themeColor="text1"/>
                <w:lang w:val="id-ID"/>
              </w:rPr>
            </w:pPr>
          </w:p>
        </w:tc>
        <w:tc>
          <w:tcPr>
            <w:tcW w:w="917" w:type="dxa"/>
          </w:tcPr>
          <w:p w:rsidR="00C655B3" w:rsidRPr="005315A3" w:rsidRDefault="00C655B3" w:rsidP="00C8413F">
            <w:pPr>
              <w:jc w:val="left"/>
              <w:rPr>
                <w:color w:val="000000" w:themeColor="text1"/>
                <w:lang w:val="id-ID"/>
              </w:rPr>
            </w:pPr>
          </w:p>
        </w:tc>
        <w:tc>
          <w:tcPr>
            <w:tcW w:w="705" w:type="dxa"/>
          </w:tcPr>
          <w:p w:rsidR="00C655B3" w:rsidRPr="005315A3" w:rsidRDefault="00C655B3" w:rsidP="00C8413F">
            <w:pPr>
              <w:jc w:val="left"/>
              <w:rPr>
                <w:color w:val="000000" w:themeColor="text1"/>
                <w:lang w:val="id-ID"/>
              </w:rPr>
            </w:pPr>
          </w:p>
        </w:tc>
        <w:tc>
          <w:tcPr>
            <w:tcW w:w="1506" w:type="dxa"/>
            <w:shd w:val="clear" w:color="auto" w:fill="auto"/>
          </w:tcPr>
          <w:p w:rsidR="00C655B3" w:rsidRPr="005315A3" w:rsidRDefault="00C655B3" w:rsidP="00C8413F">
            <w:pPr>
              <w:jc w:val="left"/>
              <w:rPr>
                <w:color w:val="000000" w:themeColor="text1"/>
                <w:lang w:val="id-ID"/>
              </w:rPr>
            </w:pPr>
          </w:p>
        </w:tc>
        <w:tc>
          <w:tcPr>
            <w:tcW w:w="1890" w:type="dxa"/>
            <w:shd w:val="clear" w:color="auto" w:fill="auto"/>
          </w:tcPr>
          <w:p w:rsidR="00C655B3" w:rsidRPr="005315A3" w:rsidRDefault="00C655B3" w:rsidP="00C8413F">
            <w:pPr>
              <w:jc w:val="left"/>
              <w:rPr>
                <w:color w:val="000000" w:themeColor="text1"/>
                <w:lang w:val="id-ID"/>
              </w:rPr>
            </w:pPr>
          </w:p>
        </w:tc>
      </w:tr>
      <w:tr w:rsidR="005315A3" w:rsidRPr="005315A3" w:rsidTr="00977D94">
        <w:tc>
          <w:tcPr>
            <w:tcW w:w="587" w:type="dxa"/>
            <w:tcBorders>
              <w:bottom w:val="double" w:sz="4" w:space="0" w:color="auto"/>
            </w:tcBorders>
            <w:shd w:val="clear" w:color="auto" w:fill="auto"/>
          </w:tcPr>
          <w:p w:rsidR="00C655B3" w:rsidRPr="005315A3" w:rsidRDefault="00C655B3" w:rsidP="00C8413F">
            <w:pPr>
              <w:jc w:val="center"/>
              <w:rPr>
                <w:color w:val="000000" w:themeColor="text1"/>
                <w:lang w:val="id-ID"/>
              </w:rPr>
            </w:pPr>
            <w:r w:rsidRPr="005315A3">
              <w:rPr>
                <w:color w:val="000000" w:themeColor="text1"/>
                <w:lang w:val="id-ID"/>
              </w:rPr>
              <w:t>3</w:t>
            </w:r>
          </w:p>
        </w:tc>
        <w:tc>
          <w:tcPr>
            <w:tcW w:w="890" w:type="dxa"/>
            <w:tcBorders>
              <w:bottom w:val="double" w:sz="4" w:space="0" w:color="auto"/>
            </w:tcBorders>
            <w:shd w:val="clear" w:color="auto" w:fill="auto"/>
          </w:tcPr>
          <w:p w:rsidR="00C655B3" w:rsidRPr="005315A3" w:rsidRDefault="00C655B3" w:rsidP="00C8413F">
            <w:pPr>
              <w:jc w:val="left"/>
              <w:rPr>
                <w:color w:val="000000" w:themeColor="text1"/>
                <w:lang w:val="id-ID"/>
              </w:rPr>
            </w:pPr>
            <w:r w:rsidRPr="005315A3">
              <w:rPr>
                <w:color w:val="000000" w:themeColor="text1"/>
                <w:lang w:val="id-ID"/>
              </w:rPr>
              <w:t>TS</w:t>
            </w:r>
          </w:p>
        </w:tc>
        <w:tc>
          <w:tcPr>
            <w:tcW w:w="1116" w:type="dxa"/>
            <w:tcBorders>
              <w:bottom w:val="double" w:sz="4" w:space="0" w:color="auto"/>
            </w:tcBorders>
            <w:shd w:val="clear" w:color="auto" w:fill="auto"/>
          </w:tcPr>
          <w:p w:rsidR="00C655B3" w:rsidRPr="005315A3" w:rsidRDefault="00C655B3" w:rsidP="00C8413F">
            <w:pPr>
              <w:jc w:val="left"/>
              <w:rPr>
                <w:color w:val="000000" w:themeColor="text1"/>
                <w:lang w:val="id-ID"/>
              </w:rPr>
            </w:pPr>
          </w:p>
        </w:tc>
        <w:tc>
          <w:tcPr>
            <w:tcW w:w="1137" w:type="dxa"/>
            <w:tcBorders>
              <w:bottom w:val="double" w:sz="4" w:space="0" w:color="auto"/>
            </w:tcBorders>
          </w:tcPr>
          <w:p w:rsidR="00C655B3" w:rsidRPr="005315A3" w:rsidRDefault="00C655B3" w:rsidP="00C8413F">
            <w:pPr>
              <w:jc w:val="left"/>
              <w:rPr>
                <w:color w:val="000000" w:themeColor="text1"/>
                <w:lang w:val="id-ID"/>
              </w:rPr>
            </w:pPr>
          </w:p>
        </w:tc>
        <w:tc>
          <w:tcPr>
            <w:tcW w:w="917" w:type="dxa"/>
            <w:tcBorders>
              <w:bottom w:val="double" w:sz="4" w:space="0" w:color="auto"/>
            </w:tcBorders>
          </w:tcPr>
          <w:p w:rsidR="00C655B3" w:rsidRPr="005315A3" w:rsidRDefault="00C655B3" w:rsidP="00C8413F">
            <w:pPr>
              <w:jc w:val="left"/>
              <w:rPr>
                <w:color w:val="000000" w:themeColor="text1"/>
                <w:lang w:val="id-ID"/>
              </w:rPr>
            </w:pPr>
          </w:p>
        </w:tc>
        <w:tc>
          <w:tcPr>
            <w:tcW w:w="705" w:type="dxa"/>
            <w:tcBorders>
              <w:bottom w:val="double" w:sz="4" w:space="0" w:color="auto"/>
            </w:tcBorders>
          </w:tcPr>
          <w:p w:rsidR="00C655B3" w:rsidRPr="005315A3" w:rsidRDefault="00C655B3" w:rsidP="00C8413F">
            <w:pPr>
              <w:jc w:val="left"/>
              <w:rPr>
                <w:color w:val="000000" w:themeColor="text1"/>
                <w:lang w:val="id-ID"/>
              </w:rPr>
            </w:pPr>
          </w:p>
        </w:tc>
        <w:tc>
          <w:tcPr>
            <w:tcW w:w="1506" w:type="dxa"/>
            <w:tcBorders>
              <w:bottom w:val="double" w:sz="4" w:space="0" w:color="auto"/>
            </w:tcBorders>
            <w:shd w:val="clear" w:color="auto" w:fill="auto"/>
          </w:tcPr>
          <w:p w:rsidR="00C655B3" w:rsidRPr="005315A3" w:rsidRDefault="00C655B3" w:rsidP="00C8413F">
            <w:pPr>
              <w:jc w:val="left"/>
              <w:rPr>
                <w:color w:val="000000" w:themeColor="text1"/>
                <w:lang w:val="id-ID"/>
              </w:rPr>
            </w:pPr>
          </w:p>
        </w:tc>
        <w:tc>
          <w:tcPr>
            <w:tcW w:w="1890" w:type="dxa"/>
            <w:tcBorders>
              <w:bottom w:val="double" w:sz="4" w:space="0" w:color="auto"/>
            </w:tcBorders>
            <w:shd w:val="clear" w:color="auto" w:fill="auto"/>
          </w:tcPr>
          <w:p w:rsidR="00C655B3" w:rsidRPr="005315A3" w:rsidRDefault="00C655B3" w:rsidP="00C8413F">
            <w:pPr>
              <w:jc w:val="left"/>
              <w:rPr>
                <w:color w:val="000000" w:themeColor="text1"/>
                <w:lang w:val="id-ID"/>
              </w:rPr>
            </w:pPr>
          </w:p>
        </w:tc>
      </w:tr>
      <w:tr w:rsidR="005A7C85" w:rsidRPr="005315A3" w:rsidTr="00977D94">
        <w:tc>
          <w:tcPr>
            <w:tcW w:w="1477" w:type="dxa"/>
            <w:gridSpan w:val="2"/>
            <w:tcBorders>
              <w:top w:val="double" w:sz="4" w:space="0" w:color="auto"/>
            </w:tcBorders>
            <w:shd w:val="clear" w:color="auto" w:fill="auto"/>
          </w:tcPr>
          <w:p w:rsidR="00C655B3" w:rsidRPr="005315A3" w:rsidRDefault="00C655B3" w:rsidP="00C8413F">
            <w:pPr>
              <w:jc w:val="center"/>
              <w:rPr>
                <w:b/>
                <w:color w:val="000000" w:themeColor="text1"/>
                <w:lang w:val="id-ID"/>
              </w:rPr>
            </w:pPr>
            <w:r w:rsidRPr="005315A3">
              <w:rPr>
                <w:b/>
                <w:color w:val="000000" w:themeColor="text1"/>
                <w:lang w:val="id-ID"/>
              </w:rPr>
              <w:t>Total</w:t>
            </w:r>
          </w:p>
        </w:tc>
        <w:tc>
          <w:tcPr>
            <w:tcW w:w="1116" w:type="dxa"/>
            <w:tcBorders>
              <w:top w:val="double" w:sz="4" w:space="0" w:color="auto"/>
            </w:tcBorders>
            <w:shd w:val="clear" w:color="auto" w:fill="auto"/>
          </w:tcPr>
          <w:p w:rsidR="00C655B3" w:rsidRPr="005315A3" w:rsidRDefault="00C655B3" w:rsidP="00C8413F">
            <w:pPr>
              <w:jc w:val="left"/>
              <w:rPr>
                <w:color w:val="000000" w:themeColor="text1"/>
                <w:lang w:val="id-ID"/>
              </w:rPr>
            </w:pPr>
            <w:r w:rsidRPr="005315A3">
              <w:rPr>
                <w:color w:val="000000" w:themeColor="text1"/>
                <w:lang w:val="id-ID"/>
              </w:rPr>
              <w:t xml:space="preserve">a = </w:t>
            </w:r>
          </w:p>
        </w:tc>
        <w:tc>
          <w:tcPr>
            <w:tcW w:w="1137" w:type="dxa"/>
            <w:tcBorders>
              <w:top w:val="double" w:sz="4" w:space="0" w:color="auto"/>
            </w:tcBorders>
          </w:tcPr>
          <w:p w:rsidR="00C655B3" w:rsidRPr="005315A3" w:rsidRDefault="00C655B3" w:rsidP="00C8413F">
            <w:pPr>
              <w:jc w:val="left"/>
              <w:rPr>
                <w:color w:val="000000" w:themeColor="text1"/>
                <w:lang w:val="id-ID"/>
              </w:rPr>
            </w:pPr>
          </w:p>
        </w:tc>
        <w:tc>
          <w:tcPr>
            <w:tcW w:w="917" w:type="dxa"/>
            <w:tcBorders>
              <w:top w:val="double" w:sz="4" w:space="0" w:color="auto"/>
            </w:tcBorders>
          </w:tcPr>
          <w:p w:rsidR="00C655B3" w:rsidRPr="005315A3" w:rsidRDefault="00C655B3" w:rsidP="00C8413F">
            <w:pPr>
              <w:jc w:val="left"/>
              <w:rPr>
                <w:color w:val="000000" w:themeColor="text1"/>
                <w:lang w:val="en-US"/>
              </w:rPr>
            </w:pPr>
            <w:r w:rsidRPr="005315A3">
              <w:rPr>
                <w:color w:val="000000" w:themeColor="text1"/>
                <w:lang w:val="en-US"/>
              </w:rPr>
              <w:t xml:space="preserve">b = </w:t>
            </w:r>
          </w:p>
        </w:tc>
        <w:tc>
          <w:tcPr>
            <w:tcW w:w="705" w:type="dxa"/>
            <w:tcBorders>
              <w:top w:val="double" w:sz="4" w:space="0" w:color="auto"/>
            </w:tcBorders>
          </w:tcPr>
          <w:p w:rsidR="00C655B3" w:rsidRPr="005315A3" w:rsidRDefault="00C655B3" w:rsidP="00C8413F">
            <w:pPr>
              <w:jc w:val="left"/>
              <w:rPr>
                <w:color w:val="000000" w:themeColor="text1"/>
                <w:lang w:val="en-US"/>
              </w:rPr>
            </w:pPr>
          </w:p>
        </w:tc>
        <w:tc>
          <w:tcPr>
            <w:tcW w:w="1506" w:type="dxa"/>
            <w:tcBorders>
              <w:top w:val="double" w:sz="4" w:space="0" w:color="auto"/>
            </w:tcBorders>
            <w:shd w:val="clear" w:color="auto" w:fill="auto"/>
          </w:tcPr>
          <w:p w:rsidR="00C655B3" w:rsidRPr="005315A3" w:rsidRDefault="00C655B3" w:rsidP="00C8413F">
            <w:pPr>
              <w:jc w:val="left"/>
              <w:rPr>
                <w:color w:val="000000" w:themeColor="text1"/>
                <w:lang w:val="id-ID"/>
              </w:rPr>
            </w:pPr>
          </w:p>
        </w:tc>
        <w:tc>
          <w:tcPr>
            <w:tcW w:w="1890" w:type="dxa"/>
            <w:tcBorders>
              <w:top w:val="double" w:sz="4" w:space="0" w:color="auto"/>
            </w:tcBorders>
            <w:shd w:val="clear" w:color="auto" w:fill="auto"/>
          </w:tcPr>
          <w:p w:rsidR="00C655B3" w:rsidRPr="005315A3" w:rsidRDefault="00C655B3" w:rsidP="00C8413F">
            <w:pPr>
              <w:jc w:val="left"/>
              <w:rPr>
                <w:color w:val="000000" w:themeColor="text1"/>
                <w:lang w:val="id-ID"/>
              </w:rPr>
            </w:pPr>
          </w:p>
        </w:tc>
      </w:tr>
    </w:tbl>
    <w:p w:rsidR="00F9504E" w:rsidRPr="005315A3" w:rsidRDefault="00F9504E" w:rsidP="00C8413F">
      <w:pPr>
        <w:rPr>
          <w:color w:val="000000" w:themeColor="text1"/>
          <w:lang w:val="id-ID"/>
        </w:rPr>
      </w:pPr>
    </w:p>
    <w:p w:rsidR="0079349F" w:rsidRPr="005315A3" w:rsidRDefault="00E43EE3" w:rsidP="00C8413F">
      <w:pPr>
        <w:ind w:left="360" w:hanging="360"/>
        <w:rPr>
          <w:color w:val="000000" w:themeColor="text1"/>
          <w:lang w:val="fi-FI"/>
        </w:rPr>
      </w:pPr>
      <w:r w:rsidRPr="005315A3">
        <w:rPr>
          <w:color w:val="000000" w:themeColor="text1"/>
          <w:lang w:val="fi-FI"/>
        </w:rPr>
        <w:t>3.3</w:t>
      </w:r>
      <w:r w:rsidR="0079349F" w:rsidRPr="005315A3">
        <w:rPr>
          <w:color w:val="000000" w:themeColor="text1"/>
          <w:lang w:val="fi-FI"/>
        </w:rPr>
        <w:t xml:space="preserve"> Layanan kepada </w:t>
      </w:r>
      <w:r w:rsidR="002D7FFA" w:rsidRPr="005315A3">
        <w:rPr>
          <w:color w:val="000000" w:themeColor="text1"/>
          <w:lang w:val="fi-FI"/>
        </w:rPr>
        <w:t>Peserta didik</w:t>
      </w:r>
      <w:r w:rsidR="00C8413F" w:rsidRPr="005315A3">
        <w:rPr>
          <w:color w:val="000000" w:themeColor="text1"/>
          <w:lang w:val="fi-FI"/>
        </w:rPr>
        <w:t>.</w:t>
      </w:r>
    </w:p>
    <w:p w:rsidR="00C8413F" w:rsidRPr="005315A3" w:rsidRDefault="00C8413F" w:rsidP="00C8413F">
      <w:pPr>
        <w:ind w:left="360"/>
        <w:rPr>
          <w:color w:val="000000" w:themeColor="text1"/>
          <w:lang w:val="fi-FI"/>
        </w:rPr>
      </w:pPr>
    </w:p>
    <w:p w:rsidR="0079349F" w:rsidRPr="005315A3" w:rsidRDefault="0079349F" w:rsidP="00C8413F">
      <w:pPr>
        <w:ind w:left="360"/>
        <w:rPr>
          <w:color w:val="000000" w:themeColor="text1"/>
          <w:lang w:val="pt-BR"/>
        </w:rPr>
      </w:pPr>
      <w:r w:rsidRPr="005315A3">
        <w:rPr>
          <w:color w:val="000000" w:themeColor="text1"/>
          <w:lang w:val="pt-BR"/>
        </w:rPr>
        <w:t xml:space="preserve">Lengkapilah tabel berikut untuk setiap jenis pelayanan kepada </w:t>
      </w:r>
      <w:r w:rsidR="002D7FFA" w:rsidRPr="005315A3">
        <w:rPr>
          <w:color w:val="000000" w:themeColor="text1"/>
          <w:lang w:val="pt-BR"/>
        </w:rPr>
        <w:t>peserta didik</w:t>
      </w:r>
      <w:r w:rsidRPr="005315A3">
        <w:rPr>
          <w:color w:val="000000" w:themeColor="text1"/>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5315A3" w:rsidRPr="005315A3" w:rsidTr="00FB6DC1">
        <w:tc>
          <w:tcPr>
            <w:tcW w:w="720" w:type="dxa"/>
            <w:tcBorders>
              <w:bottom w:val="double" w:sz="4" w:space="0" w:color="auto"/>
            </w:tcBorders>
            <w:shd w:val="clear" w:color="auto" w:fill="auto"/>
            <w:vAlign w:val="center"/>
          </w:tcPr>
          <w:p w:rsidR="0079349F" w:rsidRPr="005315A3" w:rsidRDefault="0079349F" w:rsidP="00C8413F">
            <w:pPr>
              <w:jc w:val="center"/>
              <w:rPr>
                <w:b/>
                <w:color w:val="000000" w:themeColor="text1"/>
                <w:sz w:val="20"/>
                <w:lang w:val="pt-BR"/>
              </w:rPr>
            </w:pPr>
            <w:r w:rsidRPr="005315A3">
              <w:rPr>
                <w:b/>
                <w:color w:val="000000" w:themeColor="text1"/>
                <w:sz w:val="20"/>
                <w:lang w:val="pt-BR"/>
              </w:rPr>
              <w:t>No.</w:t>
            </w:r>
          </w:p>
        </w:tc>
        <w:tc>
          <w:tcPr>
            <w:tcW w:w="4320" w:type="dxa"/>
            <w:tcBorders>
              <w:bottom w:val="double" w:sz="4" w:space="0" w:color="auto"/>
            </w:tcBorders>
            <w:shd w:val="clear" w:color="auto" w:fill="auto"/>
            <w:vAlign w:val="center"/>
          </w:tcPr>
          <w:p w:rsidR="0079349F" w:rsidRPr="005315A3" w:rsidRDefault="0079349F" w:rsidP="00C8413F">
            <w:pPr>
              <w:jc w:val="center"/>
              <w:rPr>
                <w:b/>
                <w:color w:val="000000" w:themeColor="text1"/>
                <w:sz w:val="20"/>
                <w:lang w:val="pt-BR"/>
              </w:rPr>
            </w:pPr>
            <w:r w:rsidRPr="005315A3">
              <w:rPr>
                <w:b/>
                <w:color w:val="000000" w:themeColor="text1"/>
                <w:sz w:val="20"/>
                <w:lang w:val="pt-BR"/>
              </w:rPr>
              <w:t xml:space="preserve">Jenis Pelayanan kepada </w:t>
            </w:r>
            <w:r w:rsidR="002D7FFA" w:rsidRPr="005315A3">
              <w:rPr>
                <w:b/>
                <w:color w:val="000000" w:themeColor="text1"/>
                <w:sz w:val="20"/>
                <w:lang w:val="pt-BR"/>
              </w:rPr>
              <w:t>Peserta didik</w:t>
            </w:r>
          </w:p>
        </w:tc>
        <w:tc>
          <w:tcPr>
            <w:tcW w:w="3870" w:type="dxa"/>
            <w:tcBorders>
              <w:bottom w:val="double" w:sz="4" w:space="0" w:color="auto"/>
            </w:tcBorders>
            <w:shd w:val="clear" w:color="auto" w:fill="auto"/>
            <w:vAlign w:val="center"/>
          </w:tcPr>
          <w:p w:rsidR="0079349F" w:rsidRPr="005315A3" w:rsidRDefault="0079349F" w:rsidP="00C8413F">
            <w:pPr>
              <w:jc w:val="center"/>
              <w:rPr>
                <w:b/>
                <w:color w:val="000000" w:themeColor="text1"/>
                <w:sz w:val="20"/>
                <w:lang w:val="pt-BR"/>
              </w:rPr>
            </w:pPr>
            <w:r w:rsidRPr="005315A3">
              <w:rPr>
                <w:b/>
                <w:color w:val="000000" w:themeColor="text1"/>
                <w:sz w:val="20"/>
                <w:lang w:val="pt-BR"/>
              </w:rPr>
              <w:t>Bentuk kegiatan, Pelaksanaan dan Hasilnya</w:t>
            </w:r>
          </w:p>
        </w:tc>
      </w:tr>
      <w:tr w:rsidR="005315A3" w:rsidRPr="005315A3" w:rsidTr="00FB6DC1">
        <w:tc>
          <w:tcPr>
            <w:tcW w:w="720" w:type="dxa"/>
            <w:tcBorders>
              <w:top w:val="double" w:sz="4" w:space="0" w:color="auto"/>
            </w:tcBorders>
          </w:tcPr>
          <w:p w:rsidR="0079349F" w:rsidRPr="005315A3" w:rsidRDefault="0079349F" w:rsidP="00C8413F">
            <w:pPr>
              <w:jc w:val="center"/>
              <w:rPr>
                <w:color w:val="000000" w:themeColor="text1"/>
                <w:sz w:val="20"/>
                <w:lang w:val="pt-BR"/>
              </w:rPr>
            </w:pPr>
            <w:r w:rsidRPr="005315A3">
              <w:rPr>
                <w:color w:val="000000" w:themeColor="text1"/>
                <w:sz w:val="20"/>
                <w:lang w:val="pt-BR"/>
              </w:rPr>
              <w:t>(1)</w:t>
            </w:r>
          </w:p>
        </w:tc>
        <w:tc>
          <w:tcPr>
            <w:tcW w:w="4320" w:type="dxa"/>
            <w:tcBorders>
              <w:top w:val="double" w:sz="4" w:space="0" w:color="auto"/>
            </w:tcBorders>
          </w:tcPr>
          <w:p w:rsidR="0079349F" w:rsidRPr="005315A3" w:rsidRDefault="0079349F" w:rsidP="00C8413F">
            <w:pPr>
              <w:jc w:val="center"/>
              <w:rPr>
                <w:color w:val="000000" w:themeColor="text1"/>
                <w:sz w:val="20"/>
                <w:lang w:val="pt-BR"/>
              </w:rPr>
            </w:pPr>
            <w:r w:rsidRPr="005315A3">
              <w:rPr>
                <w:color w:val="000000" w:themeColor="text1"/>
                <w:sz w:val="20"/>
                <w:lang w:val="pt-BR"/>
              </w:rPr>
              <w:t>(2)</w:t>
            </w:r>
          </w:p>
        </w:tc>
        <w:tc>
          <w:tcPr>
            <w:tcW w:w="3870" w:type="dxa"/>
            <w:tcBorders>
              <w:top w:val="double" w:sz="4" w:space="0" w:color="auto"/>
            </w:tcBorders>
          </w:tcPr>
          <w:p w:rsidR="0079349F" w:rsidRPr="005315A3" w:rsidRDefault="0079349F" w:rsidP="00C8413F">
            <w:pPr>
              <w:jc w:val="center"/>
              <w:rPr>
                <w:color w:val="000000" w:themeColor="text1"/>
                <w:sz w:val="20"/>
                <w:lang w:val="pt-BR"/>
              </w:rPr>
            </w:pPr>
            <w:r w:rsidRPr="005315A3">
              <w:rPr>
                <w:color w:val="000000" w:themeColor="text1"/>
                <w:sz w:val="20"/>
                <w:lang w:val="pt-BR"/>
              </w:rPr>
              <w:t>(3)</w:t>
            </w:r>
          </w:p>
        </w:tc>
      </w:tr>
      <w:tr w:rsidR="005315A3" w:rsidRPr="005315A3" w:rsidTr="00A043B1">
        <w:tc>
          <w:tcPr>
            <w:tcW w:w="720" w:type="dxa"/>
            <w:vAlign w:val="center"/>
          </w:tcPr>
          <w:p w:rsidR="0079349F" w:rsidRPr="005315A3" w:rsidRDefault="0079349F" w:rsidP="00C8413F">
            <w:pPr>
              <w:jc w:val="center"/>
              <w:rPr>
                <w:color w:val="000000" w:themeColor="text1"/>
                <w:lang w:val="pt-BR"/>
              </w:rPr>
            </w:pPr>
            <w:r w:rsidRPr="005315A3">
              <w:rPr>
                <w:color w:val="000000" w:themeColor="text1"/>
                <w:lang w:val="pt-BR"/>
              </w:rPr>
              <w:t>1</w:t>
            </w:r>
          </w:p>
        </w:tc>
        <w:tc>
          <w:tcPr>
            <w:tcW w:w="4320" w:type="dxa"/>
            <w:vAlign w:val="center"/>
          </w:tcPr>
          <w:p w:rsidR="0073361D" w:rsidRPr="005315A3" w:rsidRDefault="0079349F" w:rsidP="00C8413F">
            <w:pPr>
              <w:jc w:val="left"/>
              <w:rPr>
                <w:color w:val="000000" w:themeColor="text1"/>
                <w:lang w:val="id-ID"/>
              </w:rPr>
            </w:pPr>
            <w:r w:rsidRPr="005315A3">
              <w:rPr>
                <w:color w:val="000000" w:themeColor="text1"/>
                <w:lang w:val="pt-BR"/>
              </w:rPr>
              <w:t>Bimbingan dan konseling</w:t>
            </w:r>
          </w:p>
        </w:tc>
        <w:tc>
          <w:tcPr>
            <w:tcW w:w="3870" w:type="dxa"/>
            <w:vAlign w:val="center"/>
          </w:tcPr>
          <w:p w:rsidR="00794379" w:rsidRPr="005315A3" w:rsidRDefault="00794379" w:rsidP="00C8413F">
            <w:pPr>
              <w:jc w:val="left"/>
              <w:rPr>
                <w:color w:val="000000" w:themeColor="text1"/>
                <w:lang w:val="pt-BR"/>
              </w:rPr>
            </w:pPr>
          </w:p>
          <w:p w:rsidR="00794379" w:rsidRPr="005315A3" w:rsidRDefault="00794379" w:rsidP="00C8413F">
            <w:pPr>
              <w:jc w:val="left"/>
              <w:rPr>
                <w:color w:val="000000" w:themeColor="text1"/>
                <w:lang w:val="pt-BR"/>
              </w:rPr>
            </w:pPr>
          </w:p>
        </w:tc>
      </w:tr>
      <w:tr w:rsidR="005A7C85" w:rsidRPr="005315A3" w:rsidTr="00A043B1">
        <w:tc>
          <w:tcPr>
            <w:tcW w:w="720" w:type="dxa"/>
            <w:vAlign w:val="center"/>
          </w:tcPr>
          <w:p w:rsidR="0079349F" w:rsidRPr="005315A3" w:rsidRDefault="00315D48" w:rsidP="00C8413F">
            <w:pPr>
              <w:jc w:val="center"/>
              <w:rPr>
                <w:color w:val="000000" w:themeColor="text1"/>
                <w:lang w:val="id-ID"/>
              </w:rPr>
            </w:pPr>
            <w:r w:rsidRPr="005315A3">
              <w:rPr>
                <w:color w:val="000000" w:themeColor="text1"/>
                <w:lang w:val="id-ID"/>
              </w:rPr>
              <w:t>2</w:t>
            </w:r>
          </w:p>
        </w:tc>
        <w:tc>
          <w:tcPr>
            <w:tcW w:w="4320" w:type="dxa"/>
            <w:vAlign w:val="center"/>
          </w:tcPr>
          <w:p w:rsidR="00794379" w:rsidRPr="005315A3" w:rsidRDefault="0079349F" w:rsidP="00C8413F">
            <w:pPr>
              <w:ind w:left="630" w:hanging="630"/>
              <w:jc w:val="left"/>
              <w:rPr>
                <w:color w:val="000000" w:themeColor="text1"/>
                <w:lang w:val="pt-BR"/>
              </w:rPr>
            </w:pPr>
            <w:r w:rsidRPr="005315A3">
              <w:rPr>
                <w:color w:val="000000" w:themeColor="text1"/>
                <w:lang w:val="pt-BR"/>
              </w:rPr>
              <w:t xml:space="preserve">Pembinaan </w:t>
            </w:r>
            <w:r w:rsidRPr="005315A3">
              <w:rPr>
                <w:i/>
                <w:color w:val="000000" w:themeColor="text1"/>
                <w:lang w:val="pt-BR"/>
              </w:rPr>
              <w:t>soft skills</w:t>
            </w:r>
          </w:p>
        </w:tc>
        <w:tc>
          <w:tcPr>
            <w:tcW w:w="3870" w:type="dxa"/>
            <w:vAlign w:val="center"/>
          </w:tcPr>
          <w:p w:rsidR="00794379" w:rsidRPr="005315A3" w:rsidRDefault="00794379" w:rsidP="00C8413F">
            <w:pPr>
              <w:jc w:val="left"/>
              <w:rPr>
                <w:color w:val="000000" w:themeColor="text1"/>
                <w:lang w:val="pt-BR"/>
              </w:rPr>
            </w:pPr>
          </w:p>
          <w:p w:rsidR="00794379" w:rsidRPr="005315A3" w:rsidRDefault="00794379" w:rsidP="00C8413F">
            <w:pPr>
              <w:jc w:val="left"/>
              <w:rPr>
                <w:color w:val="000000" w:themeColor="text1"/>
                <w:lang w:val="pt-BR"/>
              </w:rPr>
            </w:pPr>
          </w:p>
        </w:tc>
      </w:tr>
    </w:tbl>
    <w:p w:rsidR="0079349F" w:rsidRPr="005315A3" w:rsidRDefault="0079349F" w:rsidP="00C8413F">
      <w:pPr>
        <w:ind w:left="630" w:hanging="630"/>
        <w:jc w:val="left"/>
        <w:rPr>
          <w:color w:val="000000" w:themeColor="text1"/>
          <w:lang w:val="pt-BR"/>
        </w:rPr>
      </w:pPr>
    </w:p>
    <w:p w:rsidR="00C47234" w:rsidRPr="005315A3" w:rsidRDefault="005D4422" w:rsidP="00C8413F">
      <w:pPr>
        <w:ind w:left="540" w:hanging="540"/>
        <w:rPr>
          <w:color w:val="000000" w:themeColor="text1"/>
        </w:rPr>
      </w:pPr>
      <w:r w:rsidRPr="005315A3">
        <w:rPr>
          <w:color w:val="000000" w:themeColor="text1"/>
        </w:rPr>
        <w:t>3.</w:t>
      </w:r>
      <w:r w:rsidR="00250B51" w:rsidRPr="005315A3">
        <w:rPr>
          <w:color w:val="000000" w:themeColor="text1"/>
          <w:lang w:val="id-ID"/>
        </w:rPr>
        <w:t>4</w:t>
      </w:r>
      <w:r w:rsidR="00315D48" w:rsidRPr="005315A3">
        <w:rPr>
          <w:color w:val="000000" w:themeColor="text1"/>
        </w:rPr>
        <w:tab/>
      </w:r>
      <w:r w:rsidR="00315D48" w:rsidRPr="005315A3">
        <w:rPr>
          <w:color w:val="000000" w:themeColor="text1"/>
          <w:lang w:val="id-ID"/>
        </w:rPr>
        <w:t>Partisipasi</w:t>
      </w:r>
      <w:r w:rsidR="00C47234" w:rsidRPr="005315A3">
        <w:rPr>
          <w:color w:val="000000" w:themeColor="text1"/>
        </w:rPr>
        <w:t xml:space="preserve"> Alumni</w:t>
      </w:r>
    </w:p>
    <w:p w:rsidR="00C8413F" w:rsidRPr="005315A3" w:rsidRDefault="00C8413F" w:rsidP="00C8413F">
      <w:pPr>
        <w:ind w:left="540" w:hanging="540"/>
        <w:rPr>
          <w:color w:val="000000" w:themeColor="text1"/>
        </w:rPr>
      </w:pPr>
    </w:p>
    <w:p w:rsidR="00C47234" w:rsidRPr="005315A3" w:rsidRDefault="00403B38" w:rsidP="00C8413F">
      <w:pPr>
        <w:rPr>
          <w:color w:val="000000" w:themeColor="text1"/>
        </w:rPr>
      </w:pPr>
      <w:r w:rsidRPr="005315A3">
        <w:rPr>
          <w:color w:val="000000" w:themeColor="text1"/>
          <w:lang w:val="id-ID"/>
        </w:rPr>
        <w:t>J</w:t>
      </w:r>
      <w:r w:rsidR="00C47234" w:rsidRPr="005315A3">
        <w:rPr>
          <w:color w:val="000000" w:themeColor="text1"/>
        </w:rPr>
        <w:t>elaskan aktivitas d</w:t>
      </w:r>
      <w:r w:rsidRPr="005315A3">
        <w:rPr>
          <w:color w:val="000000" w:themeColor="text1"/>
        </w:rPr>
        <w:t xml:space="preserve">an hasil kegiatan dari </w:t>
      </w:r>
      <w:r w:rsidR="00C47234" w:rsidRPr="005315A3">
        <w:rPr>
          <w:color w:val="000000" w:themeColor="text1"/>
        </w:rPr>
        <w:t>alum</w:t>
      </w:r>
      <w:r w:rsidR="00606EA6" w:rsidRPr="005315A3">
        <w:rPr>
          <w:color w:val="000000" w:themeColor="text1"/>
        </w:rPr>
        <w:t xml:space="preserve">ni untuk kemajuan program </w:t>
      </w:r>
      <w:r w:rsidR="00F51463" w:rsidRPr="005315A3">
        <w:rPr>
          <w:color w:val="000000" w:themeColor="text1"/>
        </w:rPr>
        <w:t xml:space="preserve">Pendidikan </w:t>
      </w:r>
      <w:r w:rsidR="00606EA6" w:rsidRPr="005315A3">
        <w:rPr>
          <w:color w:val="000000" w:themeColor="text1"/>
        </w:rPr>
        <w:t xml:space="preserve">dalam hal : </w:t>
      </w:r>
      <w:r w:rsidR="007A7C0F" w:rsidRPr="005315A3">
        <w:rPr>
          <w:color w:val="000000" w:themeColor="text1"/>
        </w:rPr>
        <w:t>(1) sumbangan fasilitas, (2</w:t>
      </w:r>
      <w:r w:rsidR="00606EA6" w:rsidRPr="005315A3">
        <w:rPr>
          <w:color w:val="000000" w:themeColor="text1"/>
        </w:rPr>
        <w:t>) keterlibatan dalam kegia</w:t>
      </w:r>
      <w:r w:rsidR="007A7C0F" w:rsidRPr="005315A3">
        <w:rPr>
          <w:color w:val="000000" w:themeColor="text1"/>
        </w:rPr>
        <w:t>tan akademik dan nonakademik, (3</w:t>
      </w:r>
      <w:r w:rsidR="00606EA6" w:rsidRPr="005315A3">
        <w:rPr>
          <w:color w:val="000000" w:themeColor="text1"/>
        </w:rPr>
        <w:t xml:space="preserve">) pengembangan </w:t>
      </w:r>
      <w:r w:rsidR="00F8703F" w:rsidRPr="005315A3">
        <w:rPr>
          <w:color w:val="000000" w:themeColor="text1"/>
        </w:rPr>
        <w:t>Pendidikan Afiliasi dan Satelit</w:t>
      </w:r>
      <w:r w:rsidR="00606EA6" w:rsidRPr="005315A3">
        <w:rPr>
          <w:color w:val="000000" w:themeColor="text1"/>
        </w:rPr>
        <w:t xml:space="preserve">, dan </w:t>
      </w:r>
      <w:r w:rsidR="007A7C0F" w:rsidRPr="005315A3">
        <w:rPr>
          <w:color w:val="000000" w:themeColor="text1"/>
        </w:rPr>
        <w:t>(4</w:t>
      </w:r>
      <w:r w:rsidR="00606EA6" w:rsidRPr="005315A3">
        <w:rPr>
          <w:color w:val="000000" w:themeColor="text1"/>
        </w:rPr>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5A7C85" w:rsidRPr="005315A3" w:rsidTr="00C8413F">
        <w:tc>
          <w:tcPr>
            <w:tcW w:w="9270" w:type="dxa"/>
          </w:tcPr>
          <w:p w:rsidR="00C47234" w:rsidRPr="005315A3" w:rsidRDefault="00C47234" w:rsidP="00C8413F">
            <w:pPr>
              <w:rPr>
                <w:color w:val="000000" w:themeColor="text1"/>
              </w:rPr>
            </w:pPr>
          </w:p>
          <w:p w:rsidR="00577D60" w:rsidRPr="005315A3" w:rsidRDefault="00577D60" w:rsidP="00C8413F">
            <w:pPr>
              <w:rPr>
                <w:color w:val="000000" w:themeColor="text1"/>
                <w:lang w:val="id-ID"/>
              </w:rPr>
            </w:pPr>
          </w:p>
          <w:p w:rsidR="006C2EAF" w:rsidRPr="005315A3" w:rsidRDefault="006C2EAF" w:rsidP="00C8413F">
            <w:pPr>
              <w:rPr>
                <w:color w:val="000000" w:themeColor="text1"/>
                <w:lang w:val="id-ID"/>
              </w:rPr>
            </w:pPr>
          </w:p>
          <w:p w:rsidR="006C2EAF" w:rsidRPr="005315A3" w:rsidRDefault="006C2EAF" w:rsidP="00C8413F">
            <w:pPr>
              <w:rPr>
                <w:color w:val="000000" w:themeColor="text1"/>
                <w:lang w:val="id-ID"/>
              </w:rPr>
            </w:pPr>
          </w:p>
          <w:p w:rsidR="00C47234" w:rsidRPr="005315A3" w:rsidRDefault="00C47234" w:rsidP="00C8413F">
            <w:pPr>
              <w:rPr>
                <w:color w:val="000000" w:themeColor="text1"/>
              </w:rPr>
            </w:pPr>
          </w:p>
        </w:tc>
      </w:tr>
    </w:tbl>
    <w:p w:rsidR="00C47234" w:rsidRPr="005315A3" w:rsidRDefault="00C47234" w:rsidP="00C8413F">
      <w:pPr>
        <w:ind w:left="66"/>
        <w:rPr>
          <w:color w:val="000000" w:themeColor="text1"/>
        </w:rPr>
      </w:pPr>
    </w:p>
    <w:p w:rsidR="00403B38" w:rsidRPr="005315A3" w:rsidRDefault="00403B38" w:rsidP="00C8413F">
      <w:pPr>
        <w:jc w:val="left"/>
        <w:rPr>
          <w:rFonts w:ascii="Tahoma" w:hAnsi="Tahoma" w:cs="Tahoma"/>
          <w:b/>
          <w:color w:val="000000" w:themeColor="text1"/>
          <w:sz w:val="24"/>
          <w:szCs w:val="24"/>
          <w:lang w:val="sv-SE"/>
        </w:rPr>
      </w:pPr>
      <w:r w:rsidRPr="005315A3">
        <w:rPr>
          <w:rFonts w:ascii="Tahoma" w:hAnsi="Tahoma" w:cs="Tahoma"/>
          <w:b/>
          <w:color w:val="000000" w:themeColor="text1"/>
          <w:sz w:val="24"/>
          <w:szCs w:val="24"/>
          <w:lang w:val="sv-SE"/>
        </w:rPr>
        <w:br w:type="page"/>
      </w:r>
    </w:p>
    <w:p w:rsidR="00C8413F" w:rsidRPr="005315A3" w:rsidRDefault="007515BE" w:rsidP="00C8413F">
      <w:pPr>
        <w:jc w:val="center"/>
        <w:rPr>
          <w:rFonts w:ascii="Tahoma" w:hAnsi="Tahoma" w:cs="Tahoma"/>
          <w:b/>
          <w:color w:val="000000" w:themeColor="text1"/>
          <w:sz w:val="24"/>
          <w:szCs w:val="24"/>
          <w:lang w:val="sv-SE"/>
        </w:rPr>
      </w:pPr>
      <w:r w:rsidRPr="005315A3">
        <w:rPr>
          <w:rFonts w:ascii="Tahoma" w:hAnsi="Tahoma" w:cs="Tahoma"/>
          <w:b/>
          <w:color w:val="000000" w:themeColor="text1"/>
          <w:sz w:val="24"/>
          <w:szCs w:val="24"/>
          <w:lang w:val="sv-SE"/>
        </w:rPr>
        <w:t>STANDAR 4</w:t>
      </w:r>
    </w:p>
    <w:p w:rsidR="007515BE" w:rsidRPr="005315A3" w:rsidRDefault="007515BE" w:rsidP="00C8413F">
      <w:pPr>
        <w:jc w:val="center"/>
        <w:rPr>
          <w:rFonts w:ascii="Tahoma" w:hAnsi="Tahoma" w:cs="Tahoma"/>
          <w:b/>
          <w:color w:val="000000" w:themeColor="text1"/>
          <w:sz w:val="24"/>
          <w:szCs w:val="24"/>
          <w:lang w:val="sv-SE"/>
        </w:rPr>
      </w:pPr>
      <w:r w:rsidRPr="005315A3">
        <w:rPr>
          <w:rFonts w:ascii="Tahoma" w:hAnsi="Tahoma" w:cs="Tahoma"/>
          <w:b/>
          <w:color w:val="000000" w:themeColor="text1"/>
          <w:sz w:val="24"/>
          <w:szCs w:val="24"/>
          <w:lang w:val="sv-SE"/>
        </w:rPr>
        <w:t>SUMBER DAYA MANUSIA</w:t>
      </w:r>
    </w:p>
    <w:p w:rsidR="007515BE" w:rsidRPr="005315A3" w:rsidRDefault="007515BE" w:rsidP="00C8413F">
      <w:pPr>
        <w:rPr>
          <w:rFonts w:ascii="Tahoma" w:hAnsi="Tahoma" w:cs="Tahoma"/>
          <w:b/>
          <w:color w:val="000000" w:themeColor="text1"/>
          <w:sz w:val="24"/>
          <w:szCs w:val="24"/>
          <w:lang w:val="sv-SE"/>
        </w:rPr>
      </w:pPr>
    </w:p>
    <w:p w:rsidR="00E9423C" w:rsidRPr="005315A3" w:rsidRDefault="00E9423C" w:rsidP="00C8413F">
      <w:pPr>
        <w:ind w:left="450" w:hanging="450"/>
        <w:jc w:val="left"/>
        <w:rPr>
          <w:color w:val="000000" w:themeColor="text1"/>
          <w:lang w:val="sv-SE"/>
        </w:rPr>
      </w:pPr>
      <w:r w:rsidRPr="005315A3">
        <w:rPr>
          <w:color w:val="000000" w:themeColor="text1"/>
          <w:lang w:val="sv-SE"/>
        </w:rPr>
        <w:t xml:space="preserve">4.1  </w:t>
      </w:r>
      <w:r w:rsidRPr="005315A3">
        <w:rPr>
          <w:color w:val="000000" w:themeColor="text1"/>
          <w:lang w:val="sv-SE"/>
        </w:rPr>
        <w:tab/>
        <w:t>Sistem Seleksi dan Pengembangan</w:t>
      </w:r>
    </w:p>
    <w:p w:rsidR="000D2735" w:rsidRPr="005315A3" w:rsidRDefault="000D2735" w:rsidP="00C8413F">
      <w:pPr>
        <w:ind w:left="450" w:hanging="450"/>
        <w:jc w:val="left"/>
        <w:rPr>
          <w:color w:val="000000" w:themeColor="text1"/>
          <w:lang w:val="sv-SE"/>
        </w:rPr>
      </w:pPr>
    </w:p>
    <w:p w:rsidR="00E9423C" w:rsidRPr="005315A3" w:rsidRDefault="00E9423C" w:rsidP="000D2735">
      <w:pPr>
        <w:rPr>
          <w:color w:val="000000" w:themeColor="text1"/>
          <w:lang w:val="sv-SE"/>
        </w:rPr>
      </w:pPr>
      <w:r w:rsidRPr="005315A3">
        <w:rPr>
          <w:color w:val="000000" w:themeColor="text1"/>
          <w:lang w:val="sv-SE"/>
        </w:rPr>
        <w:t xml:space="preserve">Jelaskan </w:t>
      </w:r>
      <w:r w:rsidRPr="005315A3">
        <w:rPr>
          <w:color w:val="000000" w:themeColor="text1"/>
          <w:lang w:val="id-ID"/>
        </w:rPr>
        <w:t>sistem seleksi</w:t>
      </w:r>
      <w:r w:rsidRPr="005315A3">
        <w:rPr>
          <w:color w:val="000000" w:themeColor="text1"/>
          <w:lang w:val="sv-SE"/>
        </w:rPr>
        <w:t>/p</w:t>
      </w:r>
      <w:r w:rsidRPr="005315A3">
        <w:rPr>
          <w:color w:val="000000" w:themeColor="text1"/>
          <w:lang w:val="id-ID"/>
        </w:rPr>
        <w:t xml:space="preserve">erekrutan, penempatan, </w:t>
      </w:r>
      <w:r w:rsidRPr="005315A3">
        <w:rPr>
          <w:color w:val="000000" w:themeColor="text1"/>
          <w:lang w:val="sv-SE"/>
        </w:rPr>
        <w:t>pengembangan</w:t>
      </w:r>
      <w:r w:rsidRPr="005315A3">
        <w:rPr>
          <w:color w:val="000000" w:themeColor="text1"/>
          <w:lang w:val="id-ID"/>
        </w:rPr>
        <w:t>, retensi, dan pember</w:t>
      </w:r>
      <w:r w:rsidR="00843099" w:rsidRPr="005315A3">
        <w:rPr>
          <w:color w:val="000000" w:themeColor="text1"/>
          <w:lang w:val="sv-SE"/>
        </w:rPr>
        <w:t>-</w:t>
      </w:r>
      <w:r w:rsidRPr="005315A3">
        <w:rPr>
          <w:color w:val="000000" w:themeColor="text1"/>
          <w:lang w:val="id-ID"/>
        </w:rPr>
        <w:t>hentian</w:t>
      </w:r>
      <w:r w:rsidRPr="005315A3">
        <w:rPr>
          <w:color w:val="000000" w:themeColor="text1"/>
          <w:lang w:val="sv-SE"/>
        </w:rPr>
        <w:t xml:space="preserve"> dosen dan </w:t>
      </w:r>
      <w:r w:rsidRPr="005315A3">
        <w:rPr>
          <w:color w:val="000000" w:themeColor="text1"/>
          <w:lang w:val="id-ID"/>
        </w:rPr>
        <w:t xml:space="preserve">tenaga kependidikanuntuk menjamin mutu penyelenggaraan program </w:t>
      </w:r>
      <w:r w:rsidR="00A63C72" w:rsidRPr="005315A3">
        <w:rPr>
          <w:color w:val="000000" w:themeColor="text1"/>
          <w:lang w:val="sv-SE"/>
        </w:rPr>
        <w:t>pendidikan</w:t>
      </w:r>
      <w:r w:rsidRPr="005315A3">
        <w:rPr>
          <w:color w:val="000000" w:themeColor="text1"/>
          <w:lang w:val="sv-SE"/>
        </w:rPr>
        <w:t>.</w:t>
      </w:r>
      <w:r w:rsidR="00606EA6" w:rsidRPr="005315A3">
        <w:rPr>
          <w:color w:val="000000" w:themeColor="text1"/>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5315A3" w:rsidRPr="005315A3" w:rsidTr="000D2735">
        <w:tc>
          <w:tcPr>
            <w:tcW w:w="9270" w:type="dxa"/>
          </w:tcPr>
          <w:p w:rsidR="00E9423C" w:rsidRPr="005315A3" w:rsidRDefault="00E9423C" w:rsidP="00C8413F">
            <w:pPr>
              <w:rPr>
                <w:color w:val="000000" w:themeColor="text1"/>
              </w:rPr>
            </w:pPr>
          </w:p>
          <w:p w:rsidR="00E9423C" w:rsidRPr="005315A3" w:rsidRDefault="00E9423C" w:rsidP="00C8413F">
            <w:pPr>
              <w:rPr>
                <w:color w:val="000000" w:themeColor="text1"/>
              </w:rPr>
            </w:pPr>
          </w:p>
          <w:p w:rsidR="00E9423C" w:rsidRPr="005315A3" w:rsidRDefault="00E9423C" w:rsidP="00C8413F">
            <w:pPr>
              <w:rPr>
                <w:color w:val="000000" w:themeColor="text1"/>
              </w:rPr>
            </w:pPr>
          </w:p>
          <w:p w:rsidR="00E9423C" w:rsidRPr="005315A3" w:rsidRDefault="00E9423C" w:rsidP="00C8413F">
            <w:pPr>
              <w:rPr>
                <w:color w:val="000000" w:themeColor="text1"/>
              </w:rPr>
            </w:pPr>
          </w:p>
        </w:tc>
      </w:tr>
    </w:tbl>
    <w:p w:rsidR="00E9423C" w:rsidRPr="005315A3" w:rsidRDefault="00E9423C" w:rsidP="00C8413F">
      <w:pPr>
        <w:ind w:left="66"/>
        <w:rPr>
          <w:color w:val="000000" w:themeColor="text1"/>
        </w:rPr>
      </w:pPr>
      <w:r w:rsidRPr="005315A3">
        <w:rPr>
          <w:color w:val="000000" w:themeColor="text1"/>
        </w:rPr>
        <w:tab/>
      </w:r>
    </w:p>
    <w:p w:rsidR="00E9423C" w:rsidRPr="005315A3" w:rsidRDefault="00E9423C" w:rsidP="00C8413F">
      <w:pPr>
        <w:ind w:left="450" w:hanging="450"/>
        <w:jc w:val="left"/>
        <w:rPr>
          <w:color w:val="000000" w:themeColor="text1"/>
        </w:rPr>
      </w:pPr>
      <w:r w:rsidRPr="005315A3">
        <w:rPr>
          <w:color w:val="000000" w:themeColor="text1"/>
        </w:rPr>
        <w:t xml:space="preserve">4.2  </w:t>
      </w:r>
      <w:r w:rsidRPr="005315A3">
        <w:rPr>
          <w:color w:val="000000" w:themeColor="text1"/>
        </w:rPr>
        <w:tab/>
        <w:t>Monitoring dan Evaluasi</w:t>
      </w:r>
    </w:p>
    <w:p w:rsidR="000D2735" w:rsidRPr="005315A3" w:rsidRDefault="000D2735" w:rsidP="00C8413F">
      <w:pPr>
        <w:ind w:left="450" w:hanging="450"/>
        <w:jc w:val="left"/>
        <w:rPr>
          <w:color w:val="000000" w:themeColor="text1"/>
        </w:rPr>
      </w:pPr>
    </w:p>
    <w:p w:rsidR="00E9423C" w:rsidRPr="005315A3" w:rsidRDefault="00E9423C" w:rsidP="000D2735">
      <w:pPr>
        <w:rPr>
          <w:color w:val="000000" w:themeColor="text1"/>
          <w:lang w:val="sv-SE"/>
        </w:rPr>
      </w:pPr>
      <w:r w:rsidRPr="005315A3">
        <w:rPr>
          <w:color w:val="000000" w:themeColor="text1"/>
          <w:lang w:val="de-LU"/>
        </w:rPr>
        <w:t>Jelaskan s</w:t>
      </w:r>
      <w:r w:rsidRPr="005315A3">
        <w:rPr>
          <w:color w:val="000000" w:themeColor="text1"/>
          <w:lang w:val="id-ID"/>
        </w:rPr>
        <w:t>istem monitoring dan evaluasi, serta rekam jejak kinerja akademik dosen dan kinerja tenaga kependidikan.</w:t>
      </w:r>
      <w:r w:rsidR="00606EA6" w:rsidRPr="005315A3">
        <w:rPr>
          <w:color w:val="000000" w:themeColor="text1"/>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5A7C85" w:rsidRPr="005315A3" w:rsidTr="000D2735">
        <w:tc>
          <w:tcPr>
            <w:tcW w:w="9270" w:type="dxa"/>
          </w:tcPr>
          <w:p w:rsidR="00E9423C" w:rsidRPr="005315A3" w:rsidRDefault="00E9423C" w:rsidP="00C8413F">
            <w:pPr>
              <w:rPr>
                <w:color w:val="000000" w:themeColor="text1"/>
              </w:rPr>
            </w:pPr>
          </w:p>
          <w:p w:rsidR="00E9423C" w:rsidRPr="005315A3" w:rsidRDefault="00E9423C" w:rsidP="00C8413F">
            <w:pPr>
              <w:rPr>
                <w:color w:val="000000" w:themeColor="text1"/>
              </w:rPr>
            </w:pPr>
          </w:p>
          <w:p w:rsidR="00E9423C" w:rsidRPr="005315A3" w:rsidRDefault="00E9423C" w:rsidP="00C8413F">
            <w:pPr>
              <w:rPr>
                <w:color w:val="000000" w:themeColor="text1"/>
              </w:rPr>
            </w:pPr>
          </w:p>
          <w:p w:rsidR="00E9423C" w:rsidRPr="005315A3" w:rsidRDefault="00E9423C" w:rsidP="00C8413F">
            <w:pPr>
              <w:rPr>
                <w:color w:val="000000" w:themeColor="text1"/>
              </w:rPr>
            </w:pPr>
          </w:p>
        </w:tc>
      </w:tr>
    </w:tbl>
    <w:p w:rsidR="00636AF4" w:rsidRPr="005315A3" w:rsidRDefault="00636AF4" w:rsidP="00C8413F">
      <w:pPr>
        <w:ind w:left="360" w:hanging="360"/>
        <w:jc w:val="left"/>
        <w:rPr>
          <w:bCs/>
          <w:color w:val="000000" w:themeColor="text1"/>
          <w:lang w:val="id-ID"/>
        </w:rPr>
      </w:pPr>
    </w:p>
    <w:p w:rsidR="00AA3272" w:rsidRPr="005315A3" w:rsidRDefault="00E9423C" w:rsidP="000D2735">
      <w:pPr>
        <w:ind w:left="360" w:hanging="360"/>
        <w:jc w:val="left"/>
        <w:rPr>
          <w:color w:val="000000" w:themeColor="text1"/>
          <w:lang w:val="en-US"/>
        </w:rPr>
      </w:pPr>
      <w:r w:rsidRPr="005315A3">
        <w:rPr>
          <w:bCs/>
          <w:color w:val="000000" w:themeColor="text1"/>
        </w:rPr>
        <w:t xml:space="preserve">4.3  Dosen </w:t>
      </w:r>
      <w:r w:rsidR="005A5CE0" w:rsidRPr="005315A3">
        <w:rPr>
          <w:color w:val="000000" w:themeColor="text1"/>
          <w:lang w:val="en-US"/>
        </w:rPr>
        <w:t>di RS Pendidikan Utama</w:t>
      </w:r>
    </w:p>
    <w:p w:rsidR="000D2735" w:rsidRPr="005315A3" w:rsidRDefault="000D2735" w:rsidP="000D2735">
      <w:pPr>
        <w:ind w:left="360" w:hanging="360"/>
        <w:jc w:val="left"/>
        <w:rPr>
          <w:color w:val="000000" w:themeColor="text1"/>
          <w:lang w:val="en-US"/>
        </w:rPr>
      </w:pPr>
    </w:p>
    <w:p w:rsidR="00D17CC7" w:rsidRPr="005315A3" w:rsidRDefault="005F69CE" w:rsidP="00C8413F">
      <w:pPr>
        <w:jc w:val="left"/>
        <w:rPr>
          <w:color w:val="000000" w:themeColor="text1"/>
          <w:lang w:val="en-US"/>
        </w:rPr>
      </w:pPr>
      <w:r w:rsidRPr="005315A3">
        <w:rPr>
          <w:color w:val="000000" w:themeColor="text1"/>
          <w:lang w:val="id-ID"/>
        </w:rPr>
        <w:t xml:space="preserve">4.3.1 </w:t>
      </w:r>
      <w:r w:rsidR="00AA3272" w:rsidRPr="005315A3">
        <w:rPr>
          <w:color w:val="000000" w:themeColor="text1"/>
          <w:lang w:val="nb-NO"/>
        </w:rPr>
        <w:t xml:space="preserve">Data </w:t>
      </w:r>
      <w:r w:rsidR="005A5CE0" w:rsidRPr="005315A3">
        <w:rPr>
          <w:color w:val="000000" w:themeColor="text1"/>
          <w:lang w:val="nb-NO"/>
        </w:rPr>
        <w:t xml:space="preserve">dosen </w:t>
      </w:r>
      <w:r w:rsidR="005A5CE0" w:rsidRPr="005315A3">
        <w:rPr>
          <w:color w:val="000000" w:themeColor="text1"/>
          <w:lang w:val="en-US"/>
        </w:rPr>
        <w:t xml:space="preserve">di RS Pendidikan Utama </w:t>
      </w:r>
      <w:r w:rsidR="00AA3272" w:rsidRPr="005315A3">
        <w:rPr>
          <w:color w:val="000000" w:themeColor="text1"/>
          <w:lang w:val="nb-NO"/>
        </w:rPr>
        <w:t xml:space="preserve"> PS</w:t>
      </w:r>
      <w:r w:rsidR="005F5CAE" w:rsidRPr="005315A3">
        <w:rPr>
          <w:color w:val="000000" w:themeColor="text1"/>
          <w:lang w:val="id-ID"/>
        </w:rPr>
        <w:t>.</w:t>
      </w:r>
    </w:p>
    <w:p w:rsidR="00C655B3" w:rsidRPr="005315A3" w:rsidRDefault="00C655B3" w:rsidP="00C8413F">
      <w:pPr>
        <w:jc w:val="left"/>
        <w:rPr>
          <w:color w:val="000000" w:themeColor="text1"/>
          <w:lang w:val="en-US"/>
        </w:rPr>
      </w:pPr>
    </w:p>
    <w:p w:rsidR="00D17CC7" w:rsidRPr="005315A3" w:rsidRDefault="00C655B3" w:rsidP="00C8413F">
      <w:pPr>
        <w:jc w:val="left"/>
        <w:rPr>
          <w:color w:val="000000" w:themeColor="text1"/>
          <w:lang w:val="en-US"/>
        </w:rPr>
      </w:pPr>
      <w:r w:rsidRPr="005315A3">
        <w:rPr>
          <w:color w:val="000000" w:themeColor="text1"/>
          <w:lang w:val="en-US"/>
        </w:rPr>
        <w:t xml:space="preserve">Tabel A. Dosen </w:t>
      </w:r>
      <w:r w:rsidR="008302FD" w:rsidRPr="005315A3">
        <w:rPr>
          <w:color w:val="000000" w:themeColor="text1"/>
          <w:lang w:val="en-US"/>
        </w:rPr>
        <w:t xml:space="preserve">di RS Pendidikan </w:t>
      </w:r>
      <w:r w:rsidR="005A5CE0" w:rsidRPr="005315A3">
        <w:rPr>
          <w:color w:val="000000" w:themeColor="text1"/>
          <w:lang w:val="en-US"/>
        </w:rPr>
        <w:t>Utama</w:t>
      </w:r>
      <w:r w:rsidRPr="005315A3">
        <w:rPr>
          <w:color w:val="000000" w:themeColor="text1"/>
          <w:lang w:val="en-US"/>
        </w:rPr>
        <w:t xml:space="preserve"> yang bidang keahliannya sesuai PS</w:t>
      </w:r>
      <w:r w:rsidR="000D2735" w:rsidRPr="005315A3">
        <w:rPr>
          <w:color w:val="000000" w:themeColor="text1"/>
          <w:lang w:val="en-US"/>
        </w:rPr>
        <w:t>.</w:t>
      </w:r>
    </w:p>
    <w:p w:rsidR="000D2735" w:rsidRPr="005315A3" w:rsidRDefault="000D2735" w:rsidP="00C8413F">
      <w:pPr>
        <w:jc w:val="left"/>
        <w:rPr>
          <w:color w:val="000000" w:themeColor="text1"/>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5315A3" w:rsidRPr="005315A3"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lang w:val="id-ID"/>
              </w:rPr>
            </w:pPr>
            <w:r w:rsidRPr="005315A3">
              <w:rPr>
                <w:b/>
                <w:bCs/>
                <w:color w:val="000000" w:themeColor="text1"/>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5315A3" w:rsidRDefault="007F6312" w:rsidP="00C8413F">
            <w:pPr>
              <w:jc w:val="center"/>
              <w:rPr>
                <w:b/>
                <w:bCs/>
                <w:color w:val="000000" w:themeColor="text1"/>
                <w:sz w:val="18"/>
                <w:szCs w:val="18"/>
              </w:rPr>
            </w:pPr>
          </w:p>
          <w:p w:rsidR="007F6312" w:rsidRPr="005315A3" w:rsidRDefault="007E60B1" w:rsidP="00C8413F">
            <w:pPr>
              <w:jc w:val="center"/>
              <w:rPr>
                <w:b/>
                <w:bCs/>
                <w:color w:val="000000" w:themeColor="text1"/>
                <w:sz w:val="18"/>
                <w:szCs w:val="18"/>
              </w:rPr>
            </w:pPr>
            <w:r w:rsidRPr="005315A3">
              <w:rPr>
                <w:b/>
                <w:bCs/>
                <w:color w:val="000000" w:themeColor="text1"/>
                <w:sz w:val="18"/>
                <w:szCs w:val="18"/>
              </w:rPr>
              <w:t xml:space="preserve">NUDK / </w:t>
            </w:r>
            <w:r w:rsidR="007F6312" w:rsidRPr="005315A3">
              <w:rPr>
                <w:b/>
                <w:bCs/>
                <w:color w:val="000000" w:themeColor="text1"/>
                <w:sz w:val="18"/>
                <w:szCs w:val="18"/>
              </w:rPr>
              <w:t>NIDN</w:t>
            </w:r>
            <w:r w:rsidR="007F6312" w:rsidRPr="005315A3">
              <w:rPr>
                <w:b/>
                <w:bCs/>
                <w:color w:val="000000" w:themeColor="text1"/>
                <w:sz w:val="18"/>
                <w:szCs w:val="18"/>
                <w:vertAlign w:val="superscript"/>
              </w:rPr>
              <w:t>(</w:t>
            </w:r>
            <w:r w:rsidR="007F6312" w:rsidRPr="005315A3">
              <w:rPr>
                <w:b/>
                <w:bCs/>
                <w:color w:val="000000" w:themeColor="text1"/>
                <w:sz w:val="18"/>
                <w:szCs w:val="18"/>
                <w:vertAlign w:val="superscript"/>
                <w:lang w:val="id-ID"/>
              </w:rPr>
              <w:t>1</w:t>
            </w:r>
            <w:r w:rsidR="007F6312" w:rsidRPr="005315A3">
              <w:rPr>
                <w:b/>
                <w:bCs/>
                <w:color w:val="000000" w:themeColor="text1"/>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vertAlign w:val="superscript"/>
                <w:lang w:val="nl-NL"/>
              </w:rPr>
            </w:pPr>
            <w:r w:rsidRPr="005315A3">
              <w:rPr>
                <w:b/>
                <w:bCs/>
                <w:color w:val="000000" w:themeColor="text1"/>
                <w:sz w:val="18"/>
                <w:szCs w:val="18"/>
                <w:lang w:val="nl-NL"/>
              </w:rPr>
              <w:t>Pendidikan (S</w:t>
            </w:r>
            <w:r w:rsidRPr="005315A3">
              <w:rPr>
                <w:b/>
                <w:bCs/>
                <w:color w:val="000000" w:themeColor="text1"/>
                <w:sz w:val="18"/>
                <w:szCs w:val="18"/>
                <w:lang w:val="id-ID"/>
              </w:rPr>
              <w:t>-</w:t>
            </w:r>
            <w:r w:rsidRPr="005315A3">
              <w:rPr>
                <w:b/>
                <w:bCs/>
                <w:color w:val="000000" w:themeColor="text1"/>
                <w:sz w:val="18"/>
                <w:szCs w:val="18"/>
                <w:lang w:val="nl-NL"/>
              </w:rPr>
              <w:t>1, S</w:t>
            </w:r>
            <w:r w:rsidRPr="005315A3">
              <w:rPr>
                <w:b/>
                <w:bCs/>
                <w:color w:val="000000" w:themeColor="text1"/>
                <w:sz w:val="18"/>
                <w:szCs w:val="18"/>
                <w:lang w:val="id-ID"/>
              </w:rPr>
              <w:t>-</w:t>
            </w:r>
            <w:r w:rsidRPr="005315A3">
              <w:rPr>
                <w:b/>
                <w:bCs/>
                <w:color w:val="000000" w:themeColor="text1"/>
                <w:sz w:val="18"/>
                <w:szCs w:val="18"/>
                <w:lang w:val="nl-NL"/>
              </w:rPr>
              <w:t>2, S</w:t>
            </w:r>
            <w:r w:rsidRPr="005315A3">
              <w:rPr>
                <w:b/>
                <w:bCs/>
                <w:color w:val="000000" w:themeColor="text1"/>
                <w:sz w:val="18"/>
                <w:szCs w:val="18"/>
                <w:lang w:val="id-ID"/>
              </w:rPr>
              <w:t>-</w:t>
            </w:r>
            <w:r w:rsidRPr="005315A3">
              <w:rPr>
                <w:b/>
                <w:bCs/>
                <w:color w:val="000000" w:themeColor="text1"/>
                <w:sz w:val="18"/>
                <w:szCs w:val="18"/>
                <w:lang w:val="nl-NL"/>
              </w:rPr>
              <w:t>3, Sp, Sp.K),  Bidang, dan Asal PT</w:t>
            </w:r>
            <w:r w:rsidRPr="005315A3">
              <w:rPr>
                <w:b/>
                <w:bCs/>
                <w:color w:val="000000" w:themeColor="text1"/>
                <w:sz w:val="18"/>
                <w:szCs w:val="18"/>
                <w:vertAlign w:val="superscript"/>
                <w:lang w:val="nl-NL"/>
              </w:rPr>
              <w:t>(</w:t>
            </w:r>
            <w:r w:rsidRPr="005315A3">
              <w:rPr>
                <w:b/>
                <w:bCs/>
                <w:color w:val="000000" w:themeColor="text1"/>
                <w:sz w:val="18"/>
                <w:szCs w:val="18"/>
                <w:vertAlign w:val="superscript"/>
                <w:lang w:val="id-ID"/>
              </w:rPr>
              <w:t>2</w:t>
            </w:r>
            <w:r w:rsidRPr="005315A3">
              <w:rPr>
                <w:b/>
                <w:bCs/>
                <w:color w:val="000000" w:themeColor="text1"/>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lang w:val="en-US"/>
              </w:rPr>
            </w:pPr>
            <w:r w:rsidRPr="005315A3">
              <w:rPr>
                <w:b/>
                <w:bCs/>
                <w:color w:val="000000" w:themeColor="text1"/>
                <w:sz w:val="18"/>
                <w:szCs w:val="18"/>
                <w:lang w:val="en-US"/>
              </w:rPr>
              <w:t>Bidang Keahlian</w:t>
            </w:r>
          </w:p>
        </w:tc>
      </w:tr>
      <w:tr w:rsidR="005315A3" w:rsidRPr="005315A3"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(7)</w:t>
            </w:r>
          </w:p>
        </w:tc>
      </w:tr>
      <w:tr w:rsidR="005315A3" w:rsidRPr="005315A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r>
      <w:tr w:rsidR="005315A3" w:rsidRPr="005315A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r>
      <w:tr w:rsidR="005315A3" w:rsidRPr="005315A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r>
    </w:tbl>
    <w:p w:rsidR="00A66B7B" w:rsidRPr="005315A3" w:rsidRDefault="00A66B7B" w:rsidP="00C8413F">
      <w:pPr>
        <w:ind w:left="270"/>
        <w:rPr>
          <w:color w:val="000000" w:themeColor="text1"/>
          <w:sz w:val="20"/>
          <w:szCs w:val="20"/>
        </w:rPr>
      </w:pPr>
      <w:r w:rsidRPr="005315A3">
        <w:rPr>
          <w:color w:val="000000" w:themeColor="text1"/>
          <w:sz w:val="20"/>
          <w:szCs w:val="20"/>
        </w:rPr>
        <w:t>Keterangan :</w:t>
      </w:r>
    </w:p>
    <w:p w:rsidR="007E60B1" w:rsidRPr="005315A3" w:rsidRDefault="0057467C" w:rsidP="007E60B1">
      <w:pPr>
        <w:ind w:left="270"/>
        <w:rPr>
          <w:color w:val="000000" w:themeColor="text1"/>
          <w:sz w:val="20"/>
          <w:szCs w:val="20"/>
          <w:lang w:val="en-US"/>
        </w:rPr>
      </w:pPr>
      <w:r w:rsidRPr="005315A3">
        <w:rPr>
          <w:color w:val="000000" w:themeColor="text1"/>
          <w:sz w:val="20"/>
          <w:szCs w:val="20"/>
          <w:lang w:val="de-LU"/>
        </w:rPr>
        <w:t>(</w:t>
      </w:r>
      <w:bookmarkStart w:id="3" w:name="OLE_LINK31"/>
      <w:bookmarkStart w:id="4" w:name="OLE_LINK32"/>
      <w:bookmarkStart w:id="5" w:name="OLE_LINK33"/>
      <w:bookmarkStart w:id="6" w:name="OLE_LINK34"/>
      <w:r w:rsidR="007E60B1" w:rsidRPr="005315A3">
        <w:rPr>
          <w:color w:val="000000" w:themeColor="text1"/>
          <w:sz w:val="20"/>
          <w:szCs w:val="20"/>
          <w:lang w:val="de-LU"/>
        </w:rPr>
        <w:t>(</w:t>
      </w:r>
      <w:r w:rsidR="007E60B1" w:rsidRPr="005315A3">
        <w:rPr>
          <w:color w:val="000000" w:themeColor="text1"/>
          <w:sz w:val="20"/>
          <w:szCs w:val="20"/>
          <w:lang w:val="id-ID"/>
        </w:rPr>
        <w:t>1</w:t>
      </w:r>
      <w:r w:rsidR="007E60B1" w:rsidRPr="005315A3">
        <w:rPr>
          <w:color w:val="000000" w:themeColor="text1"/>
          <w:sz w:val="20"/>
          <w:szCs w:val="20"/>
          <w:lang w:val="de-LU"/>
        </w:rPr>
        <w:t xml:space="preserve">) </w:t>
      </w:r>
      <w:r w:rsidR="007E60B1" w:rsidRPr="005315A3">
        <w:rPr>
          <w:color w:val="000000" w:themeColor="text1"/>
          <w:lang w:val="fi-FI"/>
        </w:rPr>
        <w:t xml:space="preserve">Dosen yang memiliki Sertifikat Pendidik </w:t>
      </w:r>
      <w:r w:rsidR="007E60B1" w:rsidRPr="005315A3">
        <w:rPr>
          <w:color w:val="000000" w:themeColor="text1"/>
          <w:lang w:val="id-ID"/>
        </w:rPr>
        <w:t>(AA/Pekerti/</w:t>
      </w:r>
      <w:r w:rsidR="007E60B1" w:rsidRPr="005315A3">
        <w:rPr>
          <w:color w:val="000000" w:themeColor="text1"/>
        </w:rPr>
        <w:t xml:space="preserve"> </w:t>
      </w:r>
      <w:r w:rsidR="007E60B1" w:rsidRPr="005315A3">
        <w:rPr>
          <w:color w:val="000000" w:themeColor="text1"/>
          <w:lang w:val="id-ID"/>
        </w:rPr>
        <w:t>Akta V/</w:t>
      </w:r>
      <w:r w:rsidR="007E60B1" w:rsidRPr="005315A3">
        <w:rPr>
          <w:i/>
          <w:color w:val="000000" w:themeColor="text1"/>
          <w:lang w:val="id-ID"/>
        </w:rPr>
        <w:t>Certicate in Medical Education</w:t>
      </w:r>
      <w:r w:rsidR="007E60B1" w:rsidRPr="005315A3">
        <w:rPr>
          <w:i/>
          <w:color w:val="000000" w:themeColor="text1"/>
        </w:rPr>
        <w:t>/</w:t>
      </w:r>
      <w:r w:rsidR="007E60B1" w:rsidRPr="005315A3">
        <w:rPr>
          <w:color w:val="000000" w:themeColor="text1"/>
        </w:rPr>
        <w:t>Sertifikat Dosen</w:t>
      </w:r>
      <w:r w:rsidR="007E60B1" w:rsidRPr="005315A3">
        <w:rPr>
          <w:color w:val="000000" w:themeColor="text1"/>
          <w:lang w:val="id-ID"/>
        </w:rPr>
        <w:t>)</w:t>
      </w:r>
      <w:r w:rsidR="007E60B1" w:rsidRPr="005315A3">
        <w:rPr>
          <w:color w:val="000000" w:themeColor="text1"/>
          <w:lang w:val="en-US"/>
        </w:rPr>
        <w:t xml:space="preserve"> </w:t>
      </w:r>
      <w:r w:rsidR="007E60B1" w:rsidRPr="005315A3">
        <w:rPr>
          <w:color w:val="000000" w:themeColor="text1"/>
          <w:sz w:val="20"/>
          <w:lang w:val="sv-SE"/>
        </w:rPr>
        <w:t>agar diberi tanda (**)</w:t>
      </w:r>
    </w:p>
    <w:p w:rsidR="007E60B1" w:rsidRPr="005315A3" w:rsidRDefault="007E60B1" w:rsidP="007E60B1">
      <w:pPr>
        <w:ind w:left="270"/>
        <w:rPr>
          <w:color w:val="000000" w:themeColor="text1"/>
          <w:sz w:val="20"/>
          <w:szCs w:val="20"/>
          <w:lang w:val="id-ID"/>
        </w:rPr>
      </w:pPr>
      <w:r w:rsidRPr="005315A3">
        <w:rPr>
          <w:color w:val="000000" w:themeColor="text1"/>
          <w:sz w:val="20"/>
          <w:szCs w:val="20"/>
          <w:lang w:val="de-LU"/>
        </w:rPr>
        <w:t>(2) NIDN = Nomor Induk Dosen Nasional</w:t>
      </w:r>
      <w:r w:rsidRPr="005315A3">
        <w:rPr>
          <w:color w:val="000000" w:themeColor="text1"/>
          <w:sz w:val="20"/>
          <w:szCs w:val="20"/>
          <w:lang w:val="en-US"/>
        </w:rPr>
        <w:t xml:space="preserve"> *(Tidak harus memiliki NIDN)</w:t>
      </w:r>
    </w:p>
    <w:p w:rsidR="007E60B1" w:rsidRPr="005315A3" w:rsidRDefault="007E60B1" w:rsidP="007E60B1">
      <w:pPr>
        <w:ind w:left="270"/>
        <w:rPr>
          <w:color w:val="000000" w:themeColor="text1"/>
          <w:sz w:val="20"/>
          <w:szCs w:val="20"/>
          <w:lang w:val="de-LU"/>
        </w:rPr>
      </w:pPr>
      <w:r w:rsidRPr="005315A3">
        <w:rPr>
          <w:color w:val="000000" w:themeColor="text1"/>
          <w:sz w:val="20"/>
          <w:szCs w:val="20"/>
          <w:lang w:val="de-LU"/>
        </w:rPr>
        <w:t>(</w:t>
      </w:r>
      <w:r w:rsidRPr="005315A3">
        <w:rPr>
          <w:color w:val="000000" w:themeColor="text1"/>
          <w:sz w:val="20"/>
          <w:szCs w:val="20"/>
          <w:lang w:val="id-ID"/>
        </w:rPr>
        <w:t>3</w:t>
      </w:r>
      <w:r w:rsidRPr="005315A3">
        <w:rPr>
          <w:color w:val="000000" w:themeColor="text1"/>
          <w:sz w:val="20"/>
          <w:szCs w:val="20"/>
          <w:lang w:val="de-LU"/>
        </w:rPr>
        <w:t>) Fotokopi ijazah agar disiapkan saat asesmen lapangan.</w:t>
      </w:r>
    </w:p>
    <w:p w:rsidR="007E60B1" w:rsidRPr="005315A3" w:rsidRDefault="007E60B1" w:rsidP="007E60B1">
      <w:pPr>
        <w:ind w:left="540" w:hanging="360"/>
        <w:jc w:val="left"/>
        <w:rPr>
          <w:color w:val="000000" w:themeColor="text1"/>
          <w:lang w:val="en-US"/>
        </w:rPr>
      </w:pPr>
      <w:r w:rsidRPr="005315A3">
        <w:rPr>
          <w:color w:val="000000" w:themeColor="text1"/>
          <w:lang w:val="en-US"/>
        </w:rPr>
        <w:t xml:space="preserve">      </w:t>
      </w:r>
    </w:p>
    <w:p w:rsidR="000349FB" w:rsidRPr="005315A3" w:rsidRDefault="000349FB" w:rsidP="007E60B1">
      <w:pPr>
        <w:ind w:left="270"/>
        <w:rPr>
          <w:rStyle w:val="Emphasis"/>
          <w:color w:val="000000" w:themeColor="text1"/>
        </w:rPr>
      </w:pPr>
      <w:r w:rsidRPr="005315A3">
        <w:rPr>
          <w:color w:val="000000" w:themeColor="text1"/>
          <w:lang w:val="de-LU"/>
        </w:rPr>
        <w:br w:type="page"/>
      </w:r>
    </w:p>
    <w:p w:rsidR="00C655B3" w:rsidRPr="005315A3" w:rsidRDefault="00C655B3" w:rsidP="00C8413F">
      <w:pPr>
        <w:jc w:val="left"/>
        <w:rPr>
          <w:color w:val="000000" w:themeColor="text1"/>
          <w:lang w:val="de-LU"/>
        </w:rPr>
      </w:pPr>
    </w:p>
    <w:p w:rsidR="00882BF5" w:rsidRPr="005315A3" w:rsidRDefault="00882BF5" w:rsidP="00C8413F">
      <w:pPr>
        <w:jc w:val="left"/>
        <w:rPr>
          <w:color w:val="000000" w:themeColor="text1"/>
          <w:lang w:val="de-LU"/>
        </w:rPr>
      </w:pPr>
    </w:p>
    <w:p w:rsidR="000D2735" w:rsidRPr="005315A3" w:rsidRDefault="00C655B3" w:rsidP="00C8413F">
      <w:pPr>
        <w:ind w:left="1170" w:hanging="990"/>
        <w:jc w:val="left"/>
        <w:rPr>
          <w:color w:val="000000" w:themeColor="text1"/>
        </w:rPr>
      </w:pPr>
      <w:r w:rsidRPr="005315A3">
        <w:rPr>
          <w:color w:val="000000" w:themeColor="text1"/>
        </w:rPr>
        <w:t xml:space="preserve">Tabel B.  Distribusi jumlah dosen </w:t>
      </w:r>
      <w:r w:rsidR="005A5CE0" w:rsidRPr="005315A3">
        <w:rPr>
          <w:color w:val="000000" w:themeColor="text1"/>
          <w:lang w:val="en-US"/>
        </w:rPr>
        <w:t>di RS Pendidikan Utama</w:t>
      </w:r>
      <w:r w:rsidRPr="005315A3">
        <w:rPr>
          <w:color w:val="000000" w:themeColor="text1"/>
        </w:rPr>
        <w:t xml:space="preserve"> yang bidang keahliannya sesuai </w:t>
      </w:r>
    </w:p>
    <w:p w:rsidR="00C655B3" w:rsidRPr="005315A3" w:rsidRDefault="000D2735" w:rsidP="000D2735">
      <w:pPr>
        <w:ind w:left="1170" w:hanging="462"/>
        <w:jc w:val="left"/>
        <w:rPr>
          <w:color w:val="000000" w:themeColor="text1"/>
        </w:rPr>
      </w:pPr>
      <w:r w:rsidRPr="005315A3">
        <w:rPr>
          <w:color w:val="000000" w:themeColor="text1"/>
        </w:rPr>
        <w:t xml:space="preserve">       </w:t>
      </w:r>
      <w:r w:rsidR="00C655B3" w:rsidRPr="005315A3">
        <w:rPr>
          <w:color w:val="000000" w:themeColor="text1"/>
        </w:rPr>
        <w:t>PS berdasarkan jenjang pendidikan.</w:t>
      </w:r>
    </w:p>
    <w:p w:rsidR="000D2735" w:rsidRPr="005315A3" w:rsidRDefault="000D2735" w:rsidP="000D2735">
      <w:pPr>
        <w:ind w:left="1170" w:hanging="462"/>
        <w:jc w:val="left"/>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5315A3" w:rsidRPr="005315A3" w:rsidTr="00977D94">
        <w:tc>
          <w:tcPr>
            <w:tcW w:w="648" w:type="dxa"/>
            <w:vMerge w:val="restart"/>
            <w:tcBorders>
              <w:top w:val="single" w:sz="4" w:space="0" w:color="auto"/>
              <w:left w:val="single" w:sz="4" w:space="0" w:color="auto"/>
              <w:right w:val="single" w:sz="4" w:space="0" w:color="auto"/>
            </w:tcBorders>
          </w:tcPr>
          <w:p w:rsidR="00C655B3" w:rsidRPr="005315A3" w:rsidRDefault="00C655B3" w:rsidP="00C8413F">
            <w:pPr>
              <w:ind w:left="547" w:hanging="547"/>
              <w:jc w:val="center"/>
              <w:rPr>
                <w:b/>
                <w:color w:val="000000" w:themeColor="text1"/>
                <w:sz w:val="20"/>
                <w:szCs w:val="18"/>
              </w:rPr>
            </w:pPr>
            <w:r w:rsidRPr="005315A3">
              <w:rPr>
                <w:b/>
                <w:color w:val="000000" w:themeColor="text1"/>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5315A3" w:rsidRDefault="00C655B3" w:rsidP="00C8413F">
            <w:pPr>
              <w:ind w:left="547" w:hanging="547"/>
              <w:jc w:val="center"/>
              <w:rPr>
                <w:b/>
                <w:color w:val="000000" w:themeColor="text1"/>
                <w:sz w:val="20"/>
                <w:szCs w:val="18"/>
              </w:rPr>
            </w:pPr>
            <w:r w:rsidRPr="005315A3">
              <w:rPr>
                <w:b/>
                <w:color w:val="000000" w:themeColor="text1"/>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5315A3" w:rsidRDefault="00C655B3" w:rsidP="00C8413F">
            <w:pPr>
              <w:jc w:val="center"/>
              <w:rPr>
                <w:b/>
                <w:color w:val="000000" w:themeColor="text1"/>
                <w:sz w:val="20"/>
                <w:szCs w:val="18"/>
              </w:rPr>
            </w:pPr>
            <w:r w:rsidRPr="005315A3">
              <w:rPr>
                <w:b/>
                <w:color w:val="000000" w:themeColor="text1"/>
                <w:sz w:val="20"/>
                <w:szCs w:val="18"/>
              </w:rPr>
              <w:t>Jumlah Dosen Berdasarkan Jenjang Pendidikan</w:t>
            </w:r>
          </w:p>
        </w:tc>
      </w:tr>
      <w:tr w:rsidR="005315A3" w:rsidRPr="005315A3" w:rsidTr="00977D94">
        <w:trPr>
          <w:trHeight w:val="256"/>
        </w:trPr>
        <w:tc>
          <w:tcPr>
            <w:tcW w:w="648" w:type="dxa"/>
            <w:vMerge/>
            <w:tcBorders>
              <w:left w:val="single" w:sz="4" w:space="0" w:color="auto"/>
              <w:bottom w:val="double" w:sz="4" w:space="0" w:color="auto"/>
              <w:right w:val="single" w:sz="4" w:space="0" w:color="auto"/>
            </w:tcBorders>
          </w:tcPr>
          <w:p w:rsidR="00C655B3" w:rsidRPr="005315A3" w:rsidRDefault="00C655B3" w:rsidP="00C8413F">
            <w:pPr>
              <w:ind w:left="547" w:hanging="547"/>
              <w:jc w:val="center"/>
              <w:rPr>
                <w:b/>
                <w:color w:val="000000" w:themeColor="text1"/>
                <w:sz w:val="18"/>
                <w:szCs w:val="18"/>
              </w:rPr>
            </w:pPr>
          </w:p>
        </w:tc>
        <w:tc>
          <w:tcPr>
            <w:tcW w:w="3780" w:type="dxa"/>
            <w:vMerge/>
            <w:tcBorders>
              <w:left w:val="single" w:sz="4" w:space="0" w:color="auto"/>
              <w:bottom w:val="double" w:sz="4" w:space="0" w:color="auto"/>
              <w:right w:val="single" w:sz="4" w:space="0" w:color="auto"/>
            </w:tcBorders>
            <w:hideMark/>
          </w:tcPr>
          <w:p w:rsidR="00C655B3" w:rsidRPr="005315A3" w:rsidRDefault="00C655B3" w:rsidP="00C8413F">
            <w:pPr>
              <w:ind w:left="547" w:hanging="547"/>
              <w:jc w:val="center"/>
              <w:rPr>
                <w:b/>
                <w:color w:val="000000" w:themeColor="text1"/>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5315A3" w:rsidRDefault="00C655B3" w:rsidP="00C8413F">
            <w:pPr>
              <w:ind w:left="547" w:hanging="547"/>
              <w:jc w:val="center"/>
              <w:rPr>
                <w:b/>
                <w:color w:val="000000" w:themeColor="text1"/>
                <w:sz w:val="20"/>
                <w:szCs w:val="18"/>
              </w:rPr>
            </w:pPr>
            <w:r w:rsidRPr="005315A3">
              <w:rPr>
                <w:b/>
                <w:color w:val="000000" w:themeColor="text1"/>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5315A3" w:rsidRDefault="00C655B3" w:rsidP="00C8413F">
            <w:pPr>
              <w:ind w:left="547" w:hanging="547"/>
              <w:jc w:val="center"/>
              <w:rPr>
                <w:b/>
                <w:color w:val="000000" w:themeColor="text1"/>
                <w:sz w:val="20"/>
                <w:szCs w:val="18"/>
              </w:rPr>
            </w:pPr>
            <w:r w:rsidRPr="005315A3">
              <w:rPr>
                <w:b/>
                <w:color w:val="000000" w:themeColor="text1"/>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5315A3" w:rsidRDefault="00C655B3" w:rsidP="00C8413F">
            <w:pPr>
              <w:ind w:left="547" w:hanging="547"/>
              <w:jc w:val="center"/>
              <w:rPr>
                <w:b/>
                <w:color w:val="000000" w:themeColor="text1"/>
                <w:sz w:val="20"/>
                <w:szCs w:val="18"/>
              </w:rPr>
            </w:pPr>
            <w:r w:rsidRPr="005315A3">
              <w:rPr>
                <w:b/>
                <w:color w:val="000000" w:themeColor="text1"/>
                <w:sz w:val="20"/>
                <w:szCs w:val="18"/>
              </w:rPr>
              <w:t>S3/Sp</w:t>
            </w:r>
            <w:r w:rsidR="00627E7E" w:rsidRPr="005315A3">
              <w:rPr>
                <w:b/>
                <w:color w:val="000000" w:themeColor="text1"/>
                <w:sz w:val="20"/>
                <w:szCs w:val="18"/>
              </w:rPr>
              <w:t>.K</w:t>
            </w:r>
          </w:p>
        </w:tc>
      </w:tr>
      <w:tr w:rsidR="005315A3" w:rsidRPr="005315A3"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5315A3" w:rsidRDefault="00C655B3" w:rsidP="00C8413F">
            <w:pPr>
              <w:ind w:left="547" w:hanging="547"/>
              <w:jc w:val="center"/>
              <w:rPr>
                <w:b/>
                <w:color w:val="000000" w:themeColor="text1"/>
                <w:sz w:val="18"/>
                <w:szCs w:val="18"/>
              </w:rPr>
            </w:pPr>
            <w:r w:rsidRPr="005315A3">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5315A3" w:rsidRDefault="00C655B3" w:rsidP="00C8413F">
            <w:pPr>
              <w:ind w:left="547" w:hanging="547"/>
              <w:jc w:val="center"/>
              <w:rPr>
                <w:b/>
                <w:color w:val="000000" w:themeColor="text1"/>
                <w:sz w:val="18"/>
                <w:szCs w:val="18"/>
              </w:rPr>
            </w:pPr>
            <w:r w:rsidRPr="005315A3">
              <w:rPr>
                <w:b/>
                <w:color w:val="000000" w:themeColor="text1"/>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5315A3" w:rsidRDefault="00C655B3" w:rsidP="00C8413F">
            <w:pPr>
              <w:ind w:left="547" w:hanging="547"/>
              <w:jc w:val="center"/>
              <w:rPr>
                <w:b/>
                <w:color w:val="000000" w:themeColor="text1"/>
                <w:sz w:val="18"/>
                <w:szCs w:val="18"/>
              </w:rPr>
            </w:pPr>
            <w:r w:rsidRPr="005315A3">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5315A3" w:rsidRDefault="00C655B3" w:rsidP="00C8413F">
            <w:pPr>
              <w:ind w:left="547" w:hanging="547"/>
              <w:jc w:val="center"/>
              <w:rPr>
                <w:b/>
                <w:color w:val="000000" w:themeColor="text1"/>
                <w:sz w:val="18"/>
                <w:szCs w:val="18"/>
              </w:rPr>
            </w:pPr>
            <w:r w:rsidRPr="005315A3">
              <w:rPr>
                <w:b/>
                <w:color w:val="000000" w:themeColor="text1"/>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5315A3" w:rsidRDefault="00C655B3" w:rsidP="00C8413F">
            <w:pPr>
              <w:ind w:left="547" w:hanging="547"/>
              <w:jc w:val="center"/>
              <w:rPr>
                <w:b/>
                <w:color w:val="000000" w:themeColor="text1"/>
                <w:sz w:val="18"/>
                <w:szCs w:val="18"/>
              </w:rPr>
            </w:pPr>
            <w:r w:rsidRPr="005315A3">
              <w:rPr>
                <w:b/>
                <w:color w:val="000000" w:themeColor="text1"/>
                <w:sz w:val="18"/>
                <w:szCs w:val="18"/>
              </w:rPr>
              <w:t>(5)</w:t>
            </w:r>
          </w:p>
        </w:tc>
      </w:tr>
      <w:tr w:rsidR="005315A3" w:rsidRPr="005315A3" w:rsidTr="00977D94">
        <w:tc>
          <w:tcPr>
            <w:tcW w:w="648"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ind w:left="34" w:hanging="34"/>
              <w:jc w:val="center"/>
              <w:rPr>
                <w:color w:val="000000" w:themeColor="text1"/>
                <w:lang w:val="en-US"/>
              </w:rPr>
            </w:pPr>
            <w:r w:rsidRPr="005315A3">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7E60B1" w:rsidRPr="005315A3" w:rsidRDefault="007E60B1" w:rsidP="00DF2C15">
            <w:pPr>
              <w:jc w:val="left"/>
              <w:rPr>
                <w:color w:val="000000" w:themeColor="text1"/>
                <w:lang w:val="id-ID"/>
              </w:rPr>
            </w:pPr>
            <w:r w:rsidRPr="005315A3">
              <w:rPr>
                <w:color w:val="000000" w:themeColor="text1"/>
                <w:lang w:val="id-ID"/>
              </w:rPr>
              <w:t>Asisten Ahli</w:t>
            </w:r>
            <w:r w:rsidRPr="005315A3">
              <w:rPr>
                <w:color w:val="000000" w:themeColor="text1"/>
                <w:lang w:val="en-US"/>
              </w:rPr>
              <w:t xml:space="preserve"> /Dokdiknis Pertama</w:t>
            </w:r>
          </w:p>
        </w:tc>
        <w:tc>
          <w:tcPr>
            <w:tcW w:w="2083"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r>
      <w:tr w:rsidR="005315A3" w:rsidRPr="005315A3" w:rsidTr="00977D94">
        <w:tc>
          <w:tcPr>
            <w:tcW w:w="648"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ind w:left="34" w:hanging="34"/>
              <w:jc w:val="center"/>
              <w:rPr>
                <w:color w:val="000000" w:themeColor="text1"/>
                <w:lang w:val="en-US"/>
              </w:rPr>
            </w:pPr>
            <w:r w:rsidRPr="005315A3">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7E60B1" w:rsidRPr="005315A3" w:rsidRDefault="007E60B1" w:rsidP="00DF2C15">
            <w:pPr>
              <w:jc w:val="left"/>
              <w:rPr>
                <w:color w:val="000000" w:themeColor="text1"/>
                <w:lang w:val="id-ID"/>
              </w:rPr>
            </w:pPr>
            <w:r w:rsidRPr="005315A3">
              <w:rPr>
                <w:color w:val="000000" w:themeColor="text1"/>
                <w:lang w:val="id-ID"/>
              </w:rPr>
              <w:t>Lektor</w:t>
            </w:r>
            <w:r w:rsidRPr="005315A3">
              <w:rPr>
                <w:color w:val="000000" w:themeColor="text1"/>
                <w:lang w:val="en-US"/>
              </w:rPr>
              <w:t xml:space="preserve"> / Dokdiknis Muda</w:t>
            </w:r>
          </w:p>
        </w:tc>
        <w:tc>
          <w:tcPr>
            <w:tcW w:w="2083"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r>
      <w:tr w:rsidR="005315A3" w:rsidRPr="005315A3" w:rsidTr="00977D94">
        <w:tc>
          <w:tcPr>
            <w:tcW w:w="648"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ind w:left="34" w:hanging="34"/>
              <w:jc w:val="center"/>
              <w:rPr>
                <w:color w:val="000000" w:themeColor="text1"/>
                <w:lang w:val="en-US"/>
              </w:rPr>
            </w:pPr>
            <w:r w:rsidRPr="005315A3">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7E60B1" w:rsidRPr="005315A3" w:rsidRDefault="007E60B1" w:rsidP="00DF2C15">
            <w:pPr>
              <w:jc w:val="left"/>
              <w:rPr>
                <w:color w:val="000000" w:themeColor="text1"/>
                <w:lang w:val="id-ID"/>
              </w:rPr>
            </w:pPr>
            <w:r w:rsidRPr="005315A3">
              <w:rPr>
                <w:color w:val="000000" w:themeColor="text1"/>
                <w:lang w:val="id-ID"/>
              </w:rPr>
              <w:t>Lektor Kepala</w:t>
            </w:r>
            <w:r w:rsidRPr="005315A3">
              <w:rPr>
                <w:color w:val="000000" w:themeColor="text1"/>
                <w:lang w:val="en-US"/>
              </w:rPr>
              <w:t xml:space="preserve"> / Dokdiknis Madya</w:t>
            </w:r>
          </w:p>
        </w:tc>
        <w:tc>
          <w:tcPr>
            <w:tcW w:w="2083"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r>
      <w:tr w:rsidR="005315A3" w:rsidRPr="005315A3" w:rsidTr="00977D94">
        <w:tc>
          <w:tcPr>
            <w:tcW w:w="648"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ind w:left="34" w:hanging="34"/>
              <w:jc w:val="center"/>
              <w:rPr>
                <w:color w:val="000000" w:themeColor="text1"/>
                <w:lang w:val="en-US"/>
              </w:rPr>
            </w:pPr>
            <w:r w:rsidRPr="005315A3">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7E60B1" w:rsidRPr="005315A3" w:rsidRDefault="007E60B1" w:rsidP="00DF2C15">
            <w:pPr>
              <w:jc w:val="left"/>
              <w:rPr>
                <w:color w:val="000000" w:themeColor="text1"/>
                <w:lang w:val="id-ID"/>
              </w:rPr>
            </w:pPr>
            <w:r w:rsidRPr="005315A3">
              <w:rPr>
                <w:color w:val="000000" w:themeColor="text1"/>
                <w:lang w:val="id-ID"/>
              </w:rPr>
              <w:t>Guru Besar</w:t>
            </w:r>
            <w:r w:rsidRPr="005315A3">
              <w:rPr>
                <w:color w:val="000000" w:themeColor="text1"/>
                <w:lang w:val="en-US"/>
              </w:rPr>
              <w:t xml:space="preserve"> / Dokdiknis Utama</w:t>
            </w:r>
          </w:p>
        </w:tc>
        <w:tc>
          <w:tcPr>
            <w:tcW w:w="2083"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r>
      <w:tr w:rsidR="005315A3" w:rsidRPr="005315A3" w:rsidTr="00977D94">
        <w:tc>
          <w:tcPr>
            <w:tcW w:w="648"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ind w:left="34" w:hanging="34"/>
              <w:jc w:val="center"/>
              <w:rPr>
                <w:color w:val="000000" w:themeColor="text1"/>
                <w:lang w:val="en-US"/>
              </w:rPr>
            </w:pPr>
            <w:r w:rsidRPr="005315A3">
              <w:rPr>
                <w:color w:val="000000" w:themeColor="text1"/>
                <w:lang w:val="en-US"/>
              </w:rPr>
              <w:t>5</w:t>
            </w:r>
          </w:p>
        </w:tc>
        <w:tc>
          <w:tcPr>
            <w:tcW w:w="3780" w:type="dxa"/>
            <w:tcBorders>
              <w:top w:val="single" w:sz="4" w:space="0" w:color="auto"/>
              <w:left w:val="single" w:sz="4" w:space="0" w:color="auto"/>
              <w:bottom w:val="single" w:sz="4" w:space="0" w:color="auto"/>
              <w:right w:val="single" w:sz="4" w:space="0" w:color="auto"/>
            </w:tcBorders>
          </w:tcPr>
          <w:p w:rsidR="007E60B1" w:rsidRPr="005315A3" w:rsidRDefault="007E60B1" w:rsidP="00DF2C15">
            <w:pPr>
              <w:jc w:val="left"/>
              <w:rPr>
                <w:color w:val="000000" w:themeColor="text1"/>
                <w:lang w:val="id-ID"/>
              </w:rPr>
            </w:pPr>
            <w:r w:rsidRPr="005315A3">
              <w:rPr>
                <w:color w:val="000000" w:themeColor="text1"/>
                <w:lang w:val="id-ID"/>
              </w:rPr>
              <w:t>Tenaga Pengajar Lain</w:t>
            </w:r>
          </w:p>
        </w:tc>
        <w:tc>
          <w:tcPr>
            <w:tcW w:w="2083"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7E60B1" w:rsidRPr="005315A3" w:rsidRDefault="007E60B1" w:rsidP="00C8413F">
            <w:pPr>
              <w:spacing w:line="360" w:lineRule="auto"/>
              <w:ind w:left="540" w:hanging="540"/>
              <w:jc w:val="center"/>
              <w:rPr>
                <w:color w:val="000000" w:themeColor="text1"/>
              </w:rPr>
            </w:pPr>
          </w:p>
        </w:tc>
      </w:tr>
      <w:tr w:rsidR="005315A3" w:rsidRPr="005315A3" w:rsidTr="00977D94">
        <w:tc>
          <w:tcPr>
            <w:tcW w:w="648"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ind w:left="34" w:hanging="34"/>
              <w:jc w:val="center"/>
              <w:rPr>
                <w:color w:val="000000" w:themeColor="text1"/>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5315A3" w:rsidRDefault="00C655B3" w:rsidP="00C8413F">
            <w:pPr>
              <w:jc w:val="right"/>
              <w:rPr>
                <w:b/>
                <w:color w:val="000000" w:themeColor="text1"/>
                <w:lang w:val="en-US"/>
              </w:rPr>
            </w:pPr>
            <w:r w:rsidRPr="005315A3">
              <w:rPr>
                <w:b/>
                <w:color w:val="000000" w:themeColor="text1"/>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spacing w:line="360" w:lineRule="auto"/>
              <w:ind w:left="540" w:hanging="540"/>
              <w:jc w:val="center"/>
              <w:rPr>
                <w:b/>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spacing w:line="360" w:lineRule="auto"/>
              <w:ind w:left="540" w:hanging="540"/>
              <w:jc w:val="center"/>
              <w:rPr>
                <w:color w:val="000000" w:themeColor="text1"/>
              </w:rPr>
            </w:pPr>
          </w:p>
        </w:tc>
      </w:tr>
    </w:tbl>
    <w:p w:rsidR="00C655B3" w:rsidRPr="005315A3" w:rsidRDefault="007E60B1" w:rsidP="00C8413F">
      <w:pPr>
        <w:jc w:val="left"/>
        <w:rPr>
          <w:color w:val="000000" w:themeColor="text1"/>
        </w:rPr>
      </w:pPr>
      <w:r w:rsidRPr="005315A3">
        <w:rPr>
          <w:color w:val="000000" w:themeColor="text1"/>
          <w:sz w:val="18"/>
          <w:szCs w:val="18"/>
          <w:lang w:val="id-ID"/>
        </w:rPr>
        <w:t>Ket</w:t>
      </w:r>
      <w:r w:rsidRPr="005315A3">
        <w:rPr>
          <w:color w:val="000000" w:themeColor="text1"/>
          <w:lang w:val="id-ID"/>
        </w:rPr>
        <w:t xml:space="preserve">: * </w:t>
      </w:r>
      <w:r w:rsidRPr="005315A3">
        <w:rPr>
          <w:color w:val="000000" w:themeColor="text1"/>
          <w:sz w:val="18"/>
          <w:szCs w:val="18"/>
          <w:lang w:val="id-ID"/>
        </w:rPr>
        <w:t xml:space="preserve">Mengikuti </w:t>
      </w:r>
      <w:r w:rsidRPr="005315A3">
        <w:rPr>
          <w:color w:val="000000" w:themeColor="text1"/>
          <w:sz w:val="18"/>
          <w:szCs w:val="18"/>
        </w:rPr>
        <w:t>Peraturan Menteri Negara Pendayagunaan Aparatur Negara nomor : Per/17/M.Pan/9/2008 tentangJabatan Fungsional Dokter Pendidik Klinis dan Angka Kreditnya</w:t>
      </w:r>
      <w:r w:rsidRPr="005315A3">
        <w:rPr>
          <w:color w:val="000000" w:themeColor="text1"/>
          <w:sz w:val="18"/>
          <w:szCs w:val="18"/>
          <w:lang w:val="id-ID"/>
        </w:rPr>
        <w:t xml:space="preserve"> bagi yang belum penyetaraan jabatan akademik, atau berdasar Surat Keputusan Dekan</w:t>
      </w:r>
    </w:p>
    <w:p w:rsidR="00C655B3" w:rsidRPr="005315A3" w:rsidRDefault="00C655B3" w:rsidP="00C8413F">
      <w:pPr>
        <w:jc w:val="left"/>
        <w:rPr>
          <w:color w:val="000000" w:themeColor="text1"/>
        </w:rPr>
      </w:pPr>
    </w:p>
    <w:p w:rsidR="000D2735" w:rsidRPr="005315A3" w:rsidRDefault="00C655B3" w:rsidP="00C8413F">
      <w:pPr>
        <w:ind w:left="1170" w:hanging="990"/>
        <w:jc w:val="left"/>
        <w:rPr>
          <w:color w:val="000000" w:themeColor="text1"/>
        </w:rPr>
      </w:pPr>
      <w:r w:rsidRPr="005315A3">
        <w:rPr>
          <w:color w:val="000000" w:themeColor="text1"/>
        </w:rPr>
        <w:t xml:space="preserve">Tabel C.  Distribusi jumlah dosen </w:t>
      </w:r>
      <w:r w:rsidR="005A5CE0" w:rsidRPr="005315A3">
        <w:rPr>
          <w:color w:val="000000" w:themeColor="text1"/>
          <w:lang w:val="en-US"/>
        </w:rPr>
        <w:t>di RS Pendidikan Utama</w:t>
      </w:r>
      <w:r w:rsidR="000D2735" w:rsidRPr="005315A3">
        <w:rPr>
          <w:color w:val="000000" w:themeColor="text1"/>
        </w:rPr>
        <w:t xml:space="preserve"> yang bidang keahliannya sesuai </w:t>
      </w:r>
    </w:p>
    <w:p w:rsidR="00C655B3" w:rsidRPr="005315A3" w:rsidRDefault="000D2735" w:rsidP="000D2735">
      <w:pPr>
        <w:ind w:left="1170" w:hanging="462"/>
        <w:jc w:val="left"/>
        <w:rPr>
          <w:color w:val="000000" w:themeColor="text1"/>
        </w:rPr>
      </w:pPr>
      <w:r w:rsidRPr="005315A3">
        <w:rPr>
          <w:color w:val="000000" w:themeColor="text1"/>
        </w:rPr>
        <w:t xml:space="preserve">        </w:t>
      </w:r>
      <w:r w:rsidR="00C655B3" w:rsidRPr="005315A3">
        <w:rPr>
          <w:color w:val="000000" w:themeColor="text1"/>
        </w:rPr>
        <w:t>PS berdasarkan profesi dan masa kerja.</w:t>
      </w:r>
    </w:p>
    <w:p w:rsidR="000D2735" w:rsidRPr="005315A3" w:rsidRDefault="000D2735" w:rsidP="000D2735">
      <w:pPr>
        <w:ind w:left="1170" w:hanging="462"/>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5315A3" w:rsidRPr="005315A3" w:rsidTr="00BE43E3">
        <w:tc>
          <w:tcPr>
            <w:tcW w:w="675" w:type="dxa"/>
            <w:shd w:val="clear" w:color="auto" w:fill="auto"/>
          </w:tcPr>
          <w:p w:rsidR="00BE43E3" w:rsidRPr="005315A3" w:rsidRDefault="00BE43E3" w:rsidP="00C8413F">
            <w:pPr>
              <w:jc w:val="center"/>
              <w:rPr>
                <w:color w:val="000000" w:themeColor="text1"/>
                <w:lang w:val="id-ID"/>
              </w:rPr>
            </w:pPr>
          </w:p>
        </w:tc>
        <w:tc>
          <w:tcPr>
            <w:tcW w:w="3663" w:type="dxa"/>
            <w:shd w:val="clear" w:color="auto" w:fill="auto"/>
          </w:tcPr>
          <w:p w:rsidR="00BE43E3" w:rsidRPr="005315A3" w:rsidRDefault="00BE43E3" w:rsidP="00C8413F">
            <w:pPr>
              <w:jc w:val="center"/>
              <w:rPr>
                <w:b/>
                <w:color w:val="000000" w:themeColor="text1"/>
                <w:lang w:val="en-US"/>
              </w:rPr>
            </w:pPr>
            <w:r w:rsidRPr="005315A3">
              <w:rPr>
                <w:b/>
                <w:color w:val="000000" w:themeColor="text1"/>
                <w:lang w:val="en-US"/>
              </w:rPr>
              <w:t>Kompetensi</w:t>
            </w:r>
          </w:p>
        </w:tc>
        <w:tc>
          <w:tcPr>
            <w:tcW w:w="2700" w:type="dxa"/>
          </w:tcPr>
          <w:p w:rsidR="00BE43E3" w:rsidRPr="005315A3" w:rsidRDefault="00BE43E3" w:rsidP="00C8413F">
            <w:pPr>
              <w:jc w:val="center"/>
              <w:rPr>
                <w:b/>
                <w:color w:val="000000" w:themeColor="text1"/>
                <w:lang w:val="en-US"/>
              </w:rPr>
            </w:pPr>
            <w:r w:rsidRPr="005315A3">
              <w:rPr>
                <w:b/>
                <w:color w:val="000000" w:themeColor="text1"/>
                <w:lang w:val="en-US"/>
              </w:rPr>
              <w:t>Bidang</w:t>
            </w:r>
          </w:p>
        </w:tc>
        <w:tc>
          <w:tcPr>
            <w:tcW w:w="2250" w:type="dxa"/>
            <w:shd w:val="clear" w:color="auto" w:fill="auto"/>
          </w:tcPr>
          <w:p w:rsidR="00BE43E3" w:rsidRPr="005315A3" w:rsidRDefault="00BE43E3" w:rsidP="00C8413F">
            <w:pPr>
              <w:jc w:val="center"/>
              <w:rPr>
                <w:b/>
                <w:color w:val="000000" w:themeColor="text1"/>
                <w:lang w:val="en-US"/>
              </w:rPr>
            </w:pPr>
            <w:r w:rsidRPr="005315A3">
              <w:rPr>
                <w:b/>
                <w:color w:val="000000" w:themeColor="text1"/>
                <w:lang w:val="en-US"/>
              </w:rPr>
              <w:t>Jumlah</w:t>
            </w:r>
          </w:p>
        </w:tc>
      </w:tr>
      <w:tr w:rsidR="005315A3" w:rsidRPr="005315A3" w:rsidTr="00BE43E3">
        <w:tc>
          <w:tcPr>
            <w:tcW w:w="675" w:type="dxa"/>
            <w:shd w:val="clear" w:color="auto" w:fill="auto"/>
          </w:tcPr>
          <w:p w:rsidR="00BE43E3" w:rsidRPr="005315A3" w:rsidRDefault="00BE43E3" w:rsidP="00C8413F">
            <w:pPr>
              <w:jc w:val="center"/>
              <w:rPr>
                <w:color w:val="000000" w:themeColor="text1"/>
                <w:lang w:val="id-ID"/>
              </w:rPr>
            </w:pPr>
            <w:r w:rsidRPr="005315A3">
              <w:rPr>
                <w:color w:val="000000" w:themeColor="text1"/>
                <w:lang w:val="id-ID"/>
              </w:rPr>
              <w:t>1</w:t>
            </w:r>
          </w:p>
        </w:tc>
        <w:tc>
          <w:tcPr>
            <w:tcW w:w="3663" w:type="dxa"/>
            <w:shd w:val="clear" w:color="auto" w:fill="auto"/>
          </w:tcPr>
          <w:p w:rsidR="00BE43E3" w:rsidRPr="005315A3" w:rsidRDefault="00BE43E3" w:rsidP="00C8413F">
            <w:pPr>
              <w:jc w:val="left"/>
              <w:rPr>
                <w:color w:val="000000" w:themeColor="text1"/>
                <w:lang w:val="en-US"/>
              </w:rPr>
            </w:pPr>
            <w:r w:rsidRPr="005315A3">
              <w:rPr>
                <w:color w:val="000000" w:themeColor="text1"/>
                <w:lang w:val="id-ID"/>
              </w:rPr>
              <w:t>Sp &lt;5th</w:t>
            </w:r>
          </w:p>
        </w:tc>
        <w:tc>
          <w:tcPr>
            <w:tcW w:w="2700" w:type="dxa"/>
          </w:tcPr>
          <w:p w:rsidR="00BE43E3" w:rsidRPr="005315A3" w:rsidRDefault="00BE43E3" w:rsidP="00C8413F">
            <w:pPr>
              <w:jc w:val="left"/>
              <w:rPr>
                <w:color w:val="000000" w:themeColor="text1"/>
                <w:lang w:val="id-ID"/>
              </w:rPr>
            </w:pPr>
          </w:p>
        </w:tc>
        <w:tc>
          <w:tcPr>
            <w:tcW w:w="2250" w:type="dxa"/>
            <w:shd w:val="clear" w:color="auto" w:fill="auto"/>
          </w:tcPr>
          <w:p w:rsidR="00BE43E3" w:rsidRPr="005315A3" w:rsidRDefault="00BE43E3" w:rsidP="00C8413F">
            <w:pPr>
              <w:jc w:val="left"/>
              <w:rPr>
                <w:color w:val="000000" w:themeColor="text1"/>
                <w:lang w:val="id-ID"/>
              </w:rPr>
            </w:pPr>
          </w:p>
        </w:tc>
      </w:tr>
      <w:tr w:rsidR="005315A3" w:rsidRPr="005315A3" w:rsidTr="00BE43E3">
        <w:tc>
          <w:tcPr>
            <w:tcW w:w="675" w:type="dxa"/>
            <w:shd w:val="clear" w:color="auto" w:fill="auto"/>
          </w:tcPr>
          <w:p w:rsidR="00BE43E3" w:rsidRPr="005315A3" w:rsidRDefault="00BE43E3" w:rsidP="00C8413F">
            <w:pPr>
              <w:jc w:val="center"/>
              <w:rPr>
                <w:color w:val="000000" w:themeColor="text1"/>
                <w:lang w:val="en-US"/>
              </w:rPr>
            </w:pPr>
            <w:r w:rsidRPr="005315A3">
              <w:rPr>
                <w:color w:val="000000" w:themeColor="text1"/>
                <w:lang w:val="en-US"/>
              </w:rPr>
              <w:t>2</w:t>
            </w:r>
          </w:p>
        </w:tc>
        <w:tc>
          <w:tcPr>
            <w:tcW w:w="3663" w:type="dxa"/>
            <w:shd w:val="clear" w:color="auto" w:fill="auto"/>
          </w:tcPr>
          <w:p w:rsidR="00BE43E3" w:rsidRPr="005315A3" w:rsidRDefault="00BE43E3" w:rsidP="00C8413F">
            <w:pPr>
              <w:jc w:val="left"/>
              <w:rPr>
                <w:color w:val="000000" w:themeColor="text1"/>
                <w:lang w:val="id-ID"/>
              </w:rPr>
            </w:pPr>
            <w:r w:rsidRPr="005315A3">
              <w:rPr>
                <w:color w:val="000000" w:themeColor="text1"/>
                <w:lang w:val="id-ID"/>
              </w:rPr>
              <w:t xml:space="preserve">Sp </w:t>
            </w:r>
            <w:r w:rsidR="001D2F82" w:rsidRPr="005315A3">
              <w:rPr>
                <w:color w:val="000000" w:themeColor="text1"/>
                <w:lang w:val="en-US"/>
              </w:rPr>
              <w:t>5 – 10 th</w:t>
            </w:r>
          </w:p>
        </w:tc>
        <w:tc>
          <w:tcPr>
            <w:tcW w:w="2700" w:type="dxa"/>
          </w:tcPr>
          <w:p w:rsidR="00BE43E3" w:rsidRPr="005315A3" w:rsidRDefault="00BE43E3" w:rsidP="00C8413F">
            <w:pPr>
              <w:jc w:val="left"/>
              <w:rPr>
                <w:color w:val="000000" w:themeColor="text1"/>
                <w:lang w:val="id-ID"/>
              </w:rPr>
            </w:pPr>
          </w:p>
        </w:tc>
        <w:tc>
          <w:tcPr>
            <w:tcW w:w="2250" w:type="dxa"/>
            <w:shd w:val="clear" w:color="auto" w:fill="auto"/>
          </w:tcPr>
          <w:p w:rsidR="00BE43E3" w:rsidRPr="005315A3" w:rsidRDefault="00BE43E3" w:rsidP="00C8413F">
            <w:pPr>
              <w:jc w:val="left"/>
              <w:rPr>
                <w:color w:val="000000" w:themeColor="text1"/>
                <w:lang w:val="id-ID"/>
              </w:rPr>
            </w:pPr>
          </w:p>
        </w:tc>
      </w:tr>
      <w:tr w:rsidR="005315A3" w:rsidRPr="005315A3" w:rsidTr="00BE43E3">
        <w:tc>
          <w:tcPr>
            <w:tcW w:w="675" w:type="dxa"/>
            <w:shd w:val="clear" w:color="auto" w:fill="auto"/>
          </w:tcPr>
          <w:p w:rsidR="00BE43E3" w:rsidRPr="005315A3" w:rsidRDefault="00BE43E3" w:rsidP="00C8413F">
            <w:pPr>
              <w:jc w:val="center"/>
              <w:rPr>
                <w:color w:val="000000" w:themeColor="text1"/>
                <w:lang w:val="en-US"/>
              </w:rPr>
            </w:pPr>
            <w:r w:rsidRPr="005315A3">
              <w:rPr>
                <w:color w:val="000000" w:themeColor="text1"/>
                <w:lang w:val="en-US"/>
              </w:rPr>
              <w:t>3</w:t>
            </w:r>
          </w:p>
        </w:tc>
        <w:tc>
          <w:tcPr>
            <w:tcW w:w="3663" w:type="dxa"/>
            <w:shd w:val="clear" w:color="auto" w:fill="auto"/>
          </w:tcPr>
          <w:p w:rsidR="00BE43E3" w:rsidRPr="005315A3" w:rsidRDefault="00BE43E3" w:rsidP="00C8413F">
            <w:pPr>
              <w:jc w:val="left"/>
              <w:rPr>
                <w:color w:val="000000" w:themeColor="text1"/>
                <w:lang w:val="en-US"/>
              </w:rPr>
            </w:pPr>
            <w:r w:rsidRPr="005315A3">
              <w:rPr>
                <w:color w:val="000000" w:themeColor="text1"/>
                <w:lang w:val="id-ID"/>
              </w:rPr>
              <w:t>Sp</w:t>
            </w:r>
            <w:r w:rsidR="001D2F82" w:rsidRPr="005315A3">
              <w:rPr>
                <w:color w:val="000000" w:themeColor="text1"/>
                <w:lang w:val="en-US"/>
              </w:rPr>
              <w:t xml:space="preserve">&gt; 10 </w:t>
            </w:r>
            <w:r w:rsidRPr="005315A3">
              <w:rPr>
                <w:color w:val="000000" w:themeColor="text1"/>
                <w:lang w:val="id-ID"/>
              </w:rPr>
              <w:t>th</w:t>
            </w:r>
          </w:p>
        </w:tc>
        <w:tc>
          <w:tcPr>
            <w:tcW w:w="2700" w:type="dxa"/>
          </w:tcPr>
          <w:p w:rsidR="00BE43E3" w:rsidRPr="005315A3" w:rsidRDefault="00BE43E3" w:rsidP="00C8413F">
            <w:pPr>
              <w:jc w:val="left"/>
              <w:rPr>
                <w:color w:val="000000" w:themeColor="text1"/>
                <w:lang w:val="id-ID"/>
              </w:rPr>
            </w:pPr>
          </w:p>
        </w:tc>
        <w:tc>
          <w:tcPr>
            <w:tcW w:w="2250" w:type="dxa"/>
            <w:shd w:val="clear" w:color="auto" w:fill="auto"/>
          </w:tcPr>
          <w:p w:rsidR="00BE43E3" w:rsidRPr="005315A3" w:rsidRDefault="00BE43E3" w:rsidP="00C8413F">
            <w:pPr>
              <w:jc w:val="left"/>
              <w:rPr>
                <w:color w:val="000000" w:themeColor="text1"/>
                <w:lang w:val="id-ID"/>
              </w:rPr>
            </w:pPr>
          </w:p>
        </w:tc>
      </w:tr>
      <w:tr w:rsidR="005A7C85" w:rsidRPr="005315A3" w:rsidTr="001D2F82">
        <w:tc>
          <w:tcPr>
            <w:tcW w:w="675" w:type="dxa"/>
            <w:shd w:val="clear" w:color="auto" w:fill="auto"/>
          </w:tcPr>
          <w:p w:rsidR="00BE43E3" w:rsidRPr="005315A3" w:rsidRDefault="00BE43E3" w:rsidP="00C8413F">
            <w:pPr>
              <w:jc w:val="center"/>
              <w:rPr>
                <w:color w:val="000000" w:themeColor="text1"/>
                <w:lang w:val="en-US"/>
              </w:rPr>
            </w:pPr>
            <w:r w:rsidRPr="005315A3">
              <w:rPr>
                <w:color w:val="000000" w:themeColor="text1"/>
                <w:lang w:val="en-US"/>
              </w:rPr>
              <w:t>4</w:t>
            </w:r>
          </w:p>
        </w:tc>
        <w:tc>
          <w:tcPr>
            <w:tcW w:w="3663" w:type="dxa"/>
            <w:shd w:val="clear" w:color="auto" w:fill="auto"/>
          </w:tcPr>
          <w:p w:rsidR="00BE43E3" w:rsidRPr="005315A3" w:rsidRDefault="00BE43E3" w:rsidP="00C8413F">
            <w:pPr>
              <w:jc w:val="left"/>
              <w:rPr>
                <w:color w:val="000000" w:themeColor="text1"/>
                <w:lang w:val="en-US"/>
              </w:rPr>
            </w:pPr>
            <w:r w:rsidRPr="005315A3">
              <w:rPr>
                <w:color w:val="000000" w:themeColor="text1"/>
                <w:lang w:val="id-ID"/>
              </w:rPr>
              <w:t>Sp</w:t>
            </w:r>
            <w:r w:rsidRPr="005315A3">
              <w:rPr>
                <w:color w:val="000000" w:themeColor="text1"/>
                <w:lang w:val="en-US"/>
              </w:rPr>
              <w:t>.K</w:t>
            </w:r>
          </w:p>
        </w:tc>
        <w:tc>
          <w:tcPr>
            <w:tcW w:w="2700" w:type="dxa"/>
          </w:tcPr>
          <w:p w:rsidR="00BE43E3" w:rsidRPr="005315A3" w:rsidRDefault="00BE43E3" w:rsidP="00C8413F">
            <w:pPr>
              <w:jc w:val="left"/>
              <w:rPr>
                <w:color w:val="000000" w:themeColor="text1"/>
                <w:lang w:val="id-ID"/>
              </w:rPr>
            </w:pPr>
          </w:p>
        </w:tc>
        <w:tc>
          <w:tcPr>
            <w:tcW w:w="2250" w:type="dxa"/>
            <w:shd w:val="clear" w:color="auto" w:fill="auto"/>
          </w:tcPr>
          <w:p w:rsidR="00BE43E3" w:rsidRPr="005315A3" w:rsidRDefault="00BE43E3" w:rsidP="00C8413F">
            <w:pPr>
              <w:jc w:val="left"/>
              <w:rPr>
                <w:color w:val="000000" w:themeColor="text1"/>
                <w:lang w:val="id-ID"/>
              </w:rPr>
            </w:pPr>
          </w:p>
        </w:tc>
      </w:tr>
    </w:tbl>
    <w:p w:rsidR="00C655B3" w:rsidRPr="005315A3" w:rsidRDefault="00C655B3" w:rsidP="00C8413F">
      <w:pPr>
        <w:jc w:val="left"/>
        <w:rPr>
          <w:color w:val="000000" w:themeColor="text1"/>
        </w:rPr>
      </w:pPr>
    </w:p>
    <w:p w:rsidR="00C655B3" w:rsidRPr="005315A3" w:rsidRDefault="00C655B3" w:rsidP="00C8413F">
      <w:pPr>
        <w:jc w:val="left"/>
        <w:rPr>
          <w:color w:val="000000" w:themeColor="text1"/>
          <w:lang w:val="id-ID"/>
        </w:rPr>
      </w:pPr>
    </w:p>
    <w:p w:rsidR="00C655B3" w:rsidRPr="005315A3" w:rsidRDefault="00C655B3" w:rsidP="00C8413F">
      <w:pPr>
        <w:jc w:val="left"/>
        <w:rPr>
          <w:color w:val="000000" w:themeColor="text1"/>
          <w:lang w:val="de-LU"/>
        </w:rPr>
      </w:pPr>
    </w:p>
    <w:bookmarkEnd w:id="3"/>
    <w:bookmarkEnd w:id="4"/>
    <w:p w:rsidR="00D17CC7" w:rsidRPr="005315A3" w:rsidRDefault="00D17CC7"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BE43E3" w:rsidRPr="005315A3" w:rsidRDefault="00BE43E3" w:rsidP="00C8413F">
      <w:pPr>
        <w:jc w:val="left"/>
        <w:rPr>
          <w:color w:val="000000" w:themeColor="text1"/>
          <w:lang w:val="en-US"/>
        </w:rPr>
      </w:pPr>
    </w:p>
    <w:p w:rsidR="00D50EA7" w:rsidRPr="005315A3" w:rsidRDefault="00D50EA7" w:rsidP="00C8413F">
      <w:pPr>
        <w:rPr>
          <w:color w:val="000000" w:themeColor="text1"/>
          <w:lang w:val="en-US"/>
        </w:rPr>
        <w:sectPr w:rsidR="00D50EA7" w:rsidRPr="005315A3" w:rsidSect="00C1642D">
          <w:pgSz w:w="11907" w:h="16840" w:code="9"/>
          <w:pgMar w:top="1140" w:right="1559" w:bottom="1140" w:left="1281" w:header="720" w:footer="794" w:gutter="0"/>
          <w:cols w:space="720"/>
        </w:sectPr>
      </w:pPr>
      <w:bookmarkStart w:id="7" w:name="OLE_LINK11"/>
      <w:bookmarkStart w:id="8" w:name="OLE_LINK12"/>
      <w:bookmarkEnd w:id="5"/>
      <w:bookmarkEnd w:id="6"/>
    </w:p>
    <w:p w:rsidR="005F5CAE" w:rsidRPr="005315A3" w:rsidRDefault="005F5CAE" w:rsidP="00C8413F">
      <w:pPr>
        <w:rPr>
          <w:color w:val="000000" w:themeColor="text1"/>
          <w:lang w:val="id-ID"/>
        </w:rPr>
      </w:pPr>
      <w:r w:rsidRPr="005315A3">
        <w:rPr>
          <w:color w:val="000000" w:themeColor="text1"/>
          <w:lang w:val="id-ID"/>
        </w:rPr>
        <w:t xml:space="preserve">4.3.2  </w:t>
      </w:r>
      <w:bookmarkStart w:id="9" w:name="_Hlk368660569"/>
      <w:r w:rsidRPr="005315A3">
        <w:rPr>
          <w:color w:val="000000" w:themeColor="text1"/>
          <w:lang w:val="id-ID"/>
        </w:rPr>
        <w:t xml:space="preserve">Aktivitas dosen </w:t>
      </w:r>
      <w:r w:rsidR="005A5CE0" w:rsidRPr="005315A3">
        <w:rPr>
          <w:color w:val="000000" w:themeColor="text1"/>
          <w:lang w:val="en-US"/>
        </w:rPr>
        <w:t xml:space="preserve">di RS Pendidikan </w:t>
      </w:r>
      <w:bookmarkEnd w:id="9"/>
      <w:r w:rsidR="005A5CE0" w:rsidRPr="005315A3">
        <w:rPr>
          <w:color w:val="000000" w:themeColor="text1"/>
          <w:lang w:val="en-US"/>
        </w:rPr>
        <w:t>Utama</w:t>
      </w:r>
      <w:r w:rsidR="00CC1854" w:rsidRPr="005315A3">
        <w:rPr>
          <w:color w:val="000000" w:themeColor="text1"/>
          <w:lang w:val="en-US"/>
        </w:rPr>
        <w:t xml:space="preserve"> </w:t>
      </w:r>
      <w:r w:rsidRPr="005315A3">
        <w:rPr>
          <w:color w:val="000000" w:themeColor="text1"/>
          <w:lang w:val="id-ID"/>
        </w:rPr>
        <w:t xml:space="preserve">dinyatakan dalam </w:t>
      </w:r>
      <w:r w:rsidR="004325F6" w:rsidRPr="005315A3">
        <w:rPr>
          <w:b/>
          <w:color w:val="000000" w:themeColor="text1"/>
          <w:lang w:val="id-ID"/>
        </w:rPr>
        <w:t>jam per tahun akademik</w:t>
      </w:r>
      <w:r w:rsidRPr="005315A3">
        <w:rPr>
          <w:color w:val="000000" w:themeColor="text1"/>
          <w:lang w:val="id-ID"/>
        </w:rPr>
        <w:t xml:space="preserve"> terakhir.</w:t>
      </w:r>
    </w:p>
    <w:bookmarkEnd w:id="7"/>
    <w:bookmarkEnd w:id="8"/>
    <w:p w:rsidR="00D17CC7" w:rsidRPr="005315A3" w:rsidRDefault="00D17CC7" w:rsidP="00C8413F">
      <w:pPr>
        <w:ind w:left="540" w:hanging="540"/>
        <w:rPr>
          <w:color w:val="000000" w:themeColor="text1"/>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5315A3" w:rsidRPr="005315A3"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r w:rsidRPr="005315A3">
              <w:rPr>
                <w:b/>
                <w:color w:val="000000" w:themeColor="text1"/>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r w:rsidRPr="005315A3">
              <w:rPr>
                <w:b/>
                <w:color w:val="000000" w:themeColor="text1"/>
                <w:sz w:val="18"/>
                <w:szCs w:val="18"/>
              </w:rPr>
              <w:t>Nama</w:t>
            </w:r>
            <w:r w:rsidR="007767D1" w:rsidRPr="005315A3">
              <w:rPr>
                <w:b/>
                <w:color w:val="000000" w:themeColor="text1"/>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color w:val="000000" w:themeColor="text1"/>
                <w:sz w:val="18"/>
                <w:szCs w:val="18"/>
                <w:lang w:val="id-ID"/>
              </w:rPr>
            </w:pPr>
            <w:r w:rsidRPr="005315A3">
              <w:rPr>
                <w:b/>
                <w:color w:val="000000" w:themeColor="text1"/>
                <w:sz w:val="18"/>
                <w:szCs w:val="18"/>
              </w:rPr>
              <w:t>Waktu dalam Jam untuk Kegiatan</w:t>
            </w:r>
            <w:r w:rsidRPr="005315A3">
              <w:rPr>
                <w:b/>
                <w:color w:val="000000" w:themeColor="text1"/>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5315A3" w:rsidRDefault="00C655B3" w:rsidP="00C8413F">
            <w:pPr>
              <w:jc w:val="center"/>
              <w:rPr>
                <w:b/>
                <w:color w:val="000000" w:themeColor="text1"/>
                <w:sz w:val="18"/>
                <w:szCs w:val="18"/>
                <w:lang w:val="nb-NO"/>
              </w:rPr>
            </w:pPr>
            <w:r w:rsidRPr="005315A3">
              <w:rPr>
                <w:b/>
                <w:color w:val="000000" w:themeColor="text1"/>
                <w:sz w:val="18"/>
                <w:szCs w:val="18"/>
                <w:lang w:val="nb-NO"/>
              </w:rPr>
              <w:t xml:space="preserve">Jumlah </w:t>
            </w:r>
            <w:r w:rsidRPr="005315A3">
              <w:rPr>
                <w:b/>
                <w:color w:val="000000" w:themeColor="text1"/>
                <w:sz w:val="18"/>
                <w:szCs w:val="18"/>
              </w:rPr>
              <w:t>Jam</w:t>
            </w:r>
          </w:p>
        </w:tc>
      </w:tr>
      <w:tr w:rsidR="005315A3" w:rsidRPr="005315A3" w:rsidTr="00C11CA4">
        <w:trPr>
          <w:cantSplit/>
          <w:trHeight w:val="337"/>
        </w:trPr>
        <w:tc>
          <w:tcPr>
            <w:tcW w:w="630" w:type="dxa"/>
            <w:vMerge/>
            <w:tcBorders>
              <w:left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p>
        </w:tc>
        <w:tc>
          <w:tcPr>
            <w:tcW w:w="2520" w:type="dxa"/>
            <w:vMerge/>
            <w:tcBorders>
              <w:left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r w:rsidRPr="005315A3">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r w:rsidRPr="005315A3">
              <w:rPr>
                <w:b/>
                <w:color w:val="000000" w:themeColor="text1"/>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5315A3" w:rsidRDefault="00C655B3" w:rsidP="00C8413F">
            <w:pPr>
              <w:jc w:val="center"/>
              <w:rPr>
                <w:b/>
                <w:color w:val="000000" w:themeColor="text1"/>
                <w:sz w:val="18"/>
                <w:szCs w:val="18"/>
                <w:lang w:val="fi-FI"/>
              </w:rPr>
            </w:pPr>
            <w:r w:rsidRPr="005315A3">
              <w:rPr>
                <w:b/>
                <w:color w:val="000000" w:themeColor="text1"/>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r w:rsidRPr="005315A3">
              <w:rPr>
                <w:b/>
                <w:color w:val="000000" w:themeColor="text1"/>
                <w:sz w:val="18"/>
                <w:szCs w:val="18"/>
              </w:rPr>
              <w:t>Manajemen</w:t>
            </w:r>
          </w:p>
        </w:tc>
        <w:tc>
          <w:tcPr>
            <w:tcW w:w="1800" w:type="dxa"/>
            <w:vMerge/>
            <w:tcBorders>
              <w:left w:val="single" w:sz="4" w:space="0" w:color="auto"/>
              <w:right w:val="single" w:sz="4" w:space="0" w:color="auto"/>
            </w:tcBorders>
            <w:vAlign w:val="center"/>
          </w:tcPr>
          <w:p w:rsidR="00C655B3" w:rsidRPr="005315A3" w:rsidRDefault="00C655B3" w:rsidP="00C8413F">
            <w:pPr>
              <w:jc w:val="center"/>
              <w:rPr>
                <w:b/>
                <w:color w:val="000000" w:themeColor="text1"/>
                <w:sz w:val="18"/>
                <w:szCs w:val="18"/>
                <w:lang w:val="nb-NO"/>
              </w:rPr>
            </w:pPr>
          </w:p>
        </w:tc>
      </w:tr>
      <w:tr w:rsidR="005315A3" w:rsidRPr="005315A3"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5315A3" w:rsidRDefault="00C655B3" w:rsidP="00C8413F">
            <w:pPr>
              <w:jc w:val="center"/>
              <w:rPr>
                <w:color w:val="000000" w:themeColor="text1"/>
              </w:rPr>
            </w:pPr>
          </w:p>
        </w:tc>
        <w:tc>
          <w:tcPr>
            <w:tcW w:w="2520" w:type="dxa"/>
            <w:vMerge/>
            <w:tcBorders>
              <w:left w:val="single" w:sz="4" w:space="0" w:color="auto"/>
              <w:right w:val="single" w:sz="4" w:space="0" w:color="auto"/>
            </w:tcBorders>
            <w:shd w:val="clear" w:color="auto" w:fill="CCCCCC"/>
            <w:vAlign w:val="center"/>
          </w:tcPr>
          <w:p w:rsidR="00C655B3" w:rsidRPr="005315A3" w:rsidRDefault="00C655B3" w:rsidP="00C8413F">
            <w:pPr>
              <w:jc w:val="center"/>
              <w:rPr>
                <w:color w:val="000000" w:themeColor="text1"/>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r w:rsidRPr="005315A3">
              <w:rPr>
                <w:b/>
                <w:color w:val="000000" w:themeColor="text1"/>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color w:val="000000" w:themeColor="text1"/>
                <w:sz w:val="18"/>
                <w:szCs w:val="18"/>
                <w:lang w:val="fi-FI"/>
              </w:rPr>
            </w:pPr>
            <w:r w:rsidRPr="005315A3">
              <w:rPr>
                <w:b/>
                <w:color w:val="000000" w:themeColor="text1"/>
                <w:sz w:val="18"/>
                <w:szCs w:val="18"/>
                <w:lang w:val="fi-FI"/>
              </w:rPr>
              <w:t>PS lain</w:t>
            </w:r>
          </w:p>
          <w:p w:rsidR="00C655B3" w:rsidRPr="005315A3" w:rsidRDefault="00C655B3" w:rsidP="00C8413F">
            <w:pPr>
              <w:jc w:val="center"/>
              <w:rPr>
                <w:b/>
                <w:color w:val="000000" w:themeColor="text1"/>
                <w:sz w:val="18"/>
                <w:szCs w:val="18"/>
                <w:lang w:val="fi-FI"/>
              </w:rPr>
            </w:pPr>
            <w:r w:rsidRPr="005315A3">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color w:val="000000" w:themeColor="text1"/>
                <w:sz w:val="18"/>
                <w:szCs w:val="18"/>
              </w:rPr>
            </w:pPr>
            <w:r w:rsidRPr="005315A3">
              <w:rPr>
                <w:b/>
                <w:color w:val="000000" w:themeColor="text1"/>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5315A3" w:rsidRDefault="00C655B3" w:rsidP="00C8413F">
            <w:pPr>
              <w:jc w:val="center"/>
              <w:rPr>
                <w:color w:val="000000" w:themeColor="text1"/>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5315A3" w:rsidRDefault="00C655B3" w:rsidP="00C8413F">
            <w:pPr>
              <w:jc w:val="center"/>
              <w:rPr>
                <w:color w:val="000000" w:themeColor="text1"/>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5315A3" w:rsidRDefault="00C655B3" w:rsidP="00C8413F">
            <w:pPr>
              <w:jc w:val="center"/>
              <w:rPr>
                <w:color w:val="000000" w:themeColor="text1"/>
                <w:sz w:val="18"/>
                <w:szCs w:val="18"/>
              </w:rPr>
            </w:pPr>
          </w:p>
        </w:tc>
        <w:tc>
          <w:tcPr>
            <w:tcW w:w="1800" w:type="dxa"/>
            <w:vMerge/>
            <w:tcBorders>
              <w:left w:val="single" w:sz="4" w:space="0" w:color="auto"/>
              <w:right w:val="single" w:sz="4" w:space="0" w:color="auto"/>
            </w:tcBorders>
            <w:shd w:val="clear" w:color="auto" w:fill="CCCCCC"/>
            <w:vAlign w:val="center"/>
          </w:tcPr>
          <w:p w:rsidR="00C655B3" w:rsidRPr="005315A3" w:rsidRDefault="00C655B3" w:rsidP="00C8413F">
            <w:pPr>
              <w:jc w:val="center"/>
              <w:rPr>
                <w:color w:val="000000" w:themeColor="text1"/>
                <w:sz w:val="18"/>
                <w:szCs w:val="18"/>
                <w:lang w:val="nb-NO"/>
              </w:rPr>
            </w:pPr>
          </w:p>
        </w:tc>
      </w:tr>
      <w:tr w:rsidR="005315A3" w:rsidRPr="005315A3"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5315A3" w:rsidRDefault="00715F59" w:rsidP="00C8413F">
            <w:pPr>
              <w:jc w:val="center"/>
              <w:rPr>
                <w:color w:val="000000" w:themeColor="text1"/>
              </w:rP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5315A3" w:rsidRDefault="00715F59" w:rsidP="00C8413F">
            <w:pPr>
              <w:jc w:val="center"/>
              <w:rPr>
                <w:color w:val="000000" w:themeColor="text1"/>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315A3"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315A3"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315A3"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315A3" w:rsidRDefault="00715F59" w:rsidP="00C8413F">
            <w:pPr>
              <w:jc w:val="center"/>
              <w:rPr>
                <w:color w:val="000000" w:themeColor="text1"/>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5315A3" w:rsidRDefault="00715F59" w:rsidP="00C8413F">
            <w:pPr>
              <w:jc w:val="center"/>
              <w:rPr>
                <w:b/>
                <w:color w:val="000000" w:themeColor="text1"/>
                <w:sz w:val="18"/>
                <w:szCs w:val="18"/>
              </w:rPr>
            </w:pPr>
            <w:r w:rsidRPr="005315A3">
              <w:rPr>
                <w:b/>
                <w:color w:val="000000" w:themeColor="text1"/>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5315A3" w:rsidRDefault="00715F59" w:rsidP="00C8413F">
            <w:pPr>
              <w:jc w:val="center"/>
              <w:rPr>
                <w:b/>
                <w:color w:val="000000" w:themeColor="text1"/>
                <w:sz w:val="18"/>
                <w:szCs w:val="18"/>
              </w:rPr>
            </w:pPr>
            <w:r w:rsidRPr="005315A3">
              <w:rPr>
                <w:b/>
                <w:color w:val="000000" w:themeColor="text1"/>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5315A3" w:rsidRDefault="00715F59" w:rsidP="0040050A">
            <w:pPr>
              <w:jc w:val="center"/>
              <w:rPr>
                <w:b/>
                <w:color w:val="000000" w:themeColor="text1"/>
                <w:sz w:val="18"/>
                <w:szCs w:val="18"/>
              </w:rPr>
            </w:pPr>
            <w:r w:rsidRPr="005315A3">
              <w:rPr>
                <w:b/>
                <w:color w:val="000000" w:themeColor="text1"/>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5315A3" w:rsidRDefault="00715F59" w:rsidP="0040050A">
            <w:pPr>
              <w:jc w:val="center"/>
              <w:rPr>
                <w:b/>
                <w:color w:val="000000" w:themeColor="text1"/>
                <w:sz w:val="18"/>
                <w:szCs w:val="18"/>
              </w:rPr>
            </w:pPr>
            <w:r w:rsidRPr="005315A3">
              <w:rPr>
                <w:b/>
                <w:color w:val="000000" w:themeColor="text1"/>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5315A3" w:rsidRDefault="00715F59" w:rsidP="00C8413F">
            <w:pPr>
              <w:jc w:val="center"/>
              <w:rPr>
                <w:color w:val="000000" w:themeColor="text1"/>
                <w:sz w:val="18"/>
                <w:szCs w:val="18"/>
                <w:lang w:val="nb-NO"/>
              </w:rPr>
            </w:pPr>
          </w:p>
        </w:tc>
      </w:tr>
      <w:tr w:rsidR="005315A3" w:rsidRPr="005315A3"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(6)</w:t>
            </w:r>
          </w:p>
        </w:tc>
        <w:tc>
          <w:tcPr>
            <w:tcW w:w="1530" w:type="dxa"/>
            <w:tcBorders>
              <w:top w:val="double" w:sz="4" w:space="0" w:color="auto"/>
              <w:left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(7)</w:t>
            </w:r>
          </w:p>
        </w:tc>
        <w:tc>
          <w:tcPr>
            <w:tcW w:w="1530" w:type="dxa"/>
            <w:tcBorders>
              <w:top w:val="double" w:sz="4" w:space="0" w:color="auto"/>
              <w:left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5315A3" w:rsidRDefault="00C655B3" w:rsidP="00C8413F">
            <w:pPr>
              <w:jc w:val="center"/>
              <w:rPr>
                <w:b/>
                <w:bCs/>
                <w:color w:val="000000" w:themeColor="text1"/>
                <w:sz w:val="18"/>
                <w:szCs w:val="18"/>
              </w:rPr>
            </w:pPr>
            <w:r w:rsidRPr="005315A3">
              <w:rPr>
                <w:b/>
                <w:bCs/>
                <w:color w:val="000000" w:themeColor="text1"/>
                <w:sz w:val="18"/>
                <w:szCs w:val="18"/>
              </w:rPr>
              <w:t>(11)</w:t>
            </w:r>
          </w:p>
        </w:tc>
      </w:tr>
      <w:tr w:rsidR="005315A3" w:rsidRPr="005315A3"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530" w:type="dxa"/>
            <w:tcBorders>
              <w:left w:val="single" w:sz="4" w:space="0" w:color="auto"/>
              <w:right w:val="single" w:sz="4" w:space="0" w:color="auto"/>
            </w:tcBorders>
          </w:tcPr>
          <w:p w:rsidR="00C655B3" w:rsidRPr="005315A3" w:rsidRDefault="00C655B3" w:rsidP="00C8413F">
            <w:pPr>
              <w:rPr>
                <w:color w:val="000000" w:themeColor="text1"/>
              </w:rPr>
            </w:pPr>
          </w:p>
        </w:tc>
        <w:tc>
          <w:tcPr>
            <w:tcW w:w="1530" w:type="dxa"/>
            <w:tcBorders>
              <w:left w:val="single" w:sz="4" w:space="0" w:color="auto"/>
              <w:right w:val="single" w:sz="4" w:space="0" w:color="auto"/>
            </w:tcBorders>
          </w:tcPr>
          <w:p w:rsidR="00C655B3" w:rsidRPr="005315A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r>
      <w:tr w:rsidR="005315A3" w:rsidRPr="005315A3"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r>
      <w:tr w:rsidR="005315A3" w:rsidRPr="005315A3"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r>
      <w:tr w:rsidR="005315A3" w:rsidRPr="005315A3"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5315A3" w:rsidRDefault="00C655B3" w:rsidP="00C8413F">
            <w:pPr>
              <w:rPr>
                <w:b/>
                <w:bCs/>
                <w:color w:val="000000" w:themeColor="text1"/>
              </w:rPr>
            </w:pPr>
            <w:r w:rsidRPr="005315A3">
              <w:rPr>
                <w:b/>
                <w:bCs/>
                <w:color w:val="000000" w:themeColor="text1"/>
              </w:rPr>
              <w:t>Jumlah</w:t>
            </w:r>
          </w:p>
        </w:tc>
        <w:tc>
          <w:tcPr>
            <w:tcW w:w="72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530" w:type="dxa"/>
            <w:tcBorders>
              <w:top w:val="single" w:sz="4" w:space="0" w:color="auto"/>
              <w:left w:val="single" w:sz="4" w:space="0" w:color="auto"/>
              <w:right w:val="single" w:sz="4" w:space="0" w:color="auto"/>
            </w:tcBorders>
          </w:tcPr>
          <w:p w:rsidR="00C655B3" w:rsidRPr="005315A3" w:rsidRDefault="00C655B3" w:rsidP="00C8413F">
            <w:pPr>
              <w:rPr>
                <w:color w:val="000000" w:themeColor="text1"/>
              </w:rPr>
            </w:pPr>
          </w:p>
        </w:tc>
        <w:tc>
          <w:tcPr>
            <w:tcW w:w="1530" w:type="dxa"/>
            <w:tcBorders>
              <w:top w:val="single" w:sz="4" w:space="0" w:color="auto"/>
              <w:left w:val="single" w:sz="4" w:space="0" w:color="auto"/>
              <w:right w:val="single" w:sz="4" w:space="0" w:color="auto"/>
            </w:tcBorders>
          </w:tcPr>
          <w:p w:rsidR="00C655B3" w:rsidRPr="005315A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r>
      <w:tr w:rsidR="005A7C85" w:rsidRPr="005315A3"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5315A3" w:rsidRDefault="00C655B3" w:rsidP="00C8413F">
            <w:pPr>
              <w:rPr>
                <w:b/>
                <w:bCs/>
                <w:color w:val="000000" w:themeColor="text1"/>
              </w:rPr>
            </w:pPr>
            <w:r w:rsidRPr="005315A3">
              <w:rPr>
                <w:b/>
                <w:bCs/>
                <w:color w:val="000000" w:themeColor="text1"/>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315A3" w:rsidRDefault="00C655B3" w:rsidP="00C8413F">
            <w:pPr>
              <w:rPr>
                <w:color w:val="000000" w:themeColor="text1"/>
              </w:rPr>
            </w:pPr>
          </w:p>
        </w:tc>
      </w:tr>
    </w:tbl>
    <w:p w:rsidR="00137D1D" w:rsidRPr="005315A3" w:rsidRDefault="00137D1D" w:rsidP="00C8413F">
      <w:pPr>
        <w:ind w:left="810" w:hanging="810"/>
        <w:rPr>
          <w:color w:val="000000" w:themeColor="text1"/>
          <w:sz w:val="20"/>
          <w:szCs w:val="20"/>
          <w:lang w:val="id-ID"/>
        </w:rPr>
      </w:pPr>
    </w:p>
    <w:p w:rsidR="005C6451" w:rsidRPr="005315A3" w:rsidRDefault="005C6451" w:rsidP="00C8413F">
      <w:pPr>
        <w:ind w:left="810" w:hanging="630"/>
        <w:jc w:val="left"/>
        <w:rPr>
          <w:color w:val="000000" w:themeColor="text1"/>
          <w:lang w:val="sv-SE"/>
        </w:rPr>
      </w:pPr>
    </w:p>
    <w:p w:rsidR="00D17CC7" w:rsidRPr="005315A3" w:rsidRDefault="00137D1D" w:rsidP="00C8413F">
      <w:pPr>
        <w:ind w:left="810" w:hanging="810"/>
        <w:jc w:val="left"/>
        <w:rPr>
          <w:color w:val="000000" w:themeColor="text1"/>
          <w:u w:val="double"/>
          <w:lang w:val="id-ID"/>
        </w:rPr>
      </w:pPr>
      <w:r w:rsidRPr="005315A3">
        <w:rPr>
          <w:color w:val="000000" w:themeColor="text1"/>
          <w:lang w:val="sv-SE"/>
        </w:rPr>
        <w:t>4.3.</w:t>
      </w:r>
      <w:r w:rsidR="00C65B6B" w:rsidRPr="005315A3">
        <w:rPr>
          <w:color w:val="000000" w:themeColor="text1"/>
          <w:lang w:val="id-ID"/>
        </w:rPr>
        <w:t>3</w:t>
      </w:r>
      <w:r w:rsidR="00200F27" w:rsidRPr="005315A3">
        <w:rPr>
          <w:color w:val="000000" w:themeColor="text1"/>
          <w:lang w:val="en-AU"/>
        </w:rPr>
        <w:t xml:space="preserve"> </w:t>
      </w:r>
      <w:r w:rsidR="005C6451" w:rsidRPr="005315A3">
        <w:rPr>
          <w:color w:val="000000" w:themeColor="text1"/>
          <w:lang w:val="sv-SE"/>
        </w:rPr>
        <w:t xml:space="preserve">Aktivitas dosen </w:t>
      </w:r>
      <w:r w:rsidR="005A5CE0" w:rsidRPr="005315A3">
        <w:rPr>
          <w:color w:val="000000" w:themeColor="text1"/>
          <w:lang w:val="en-US"/>
        </w:rPr>
        <w:t xml:space="preserve">di RS Pendidikan Utama </w:t>
      </w:r>
      <w:r w:rsidR="00C65B6B" w:rsidRPr="005315A3">
        <w:rPr>
          <w:color w:val="000000" w:themeColor="text1"/>
          <w:lang w:val="id-ID"/>
        </w:rPr>
        <w:t>dalam kegiatan pembelajaran</w:t>
      </w:r>
    </w:p>
    <w:p w:rsidR="005C6451" w:rsidRPr="005315A3" w:rsidRDefault="005C6451" w:rsidP="00C8413F">
      <w:pPr>
        <w:ind w:left="810" w:hanging="630"/>
        <w:jc w:val="left"/>
        <w:rPr>
          <w:color w:val="000000" w:themeColor="text1"/>
          <w:lang w:val="sv-SE"/>
        </w:rPr>
      </w:pPr>
    </w:p>
    <w:p w:rsidR="001C17CD" w:rsidRPr="005315A3" w:rsidRDefault="00137D1D" w:rsidP="00C8413F">
      <w:pPr>
        <w:rPr>
          <w:color w:val="000000" w:themeColor="text1"/>
          <w:lang w:val="sv-SE"/>
        </w:rPr>
      </w:pPr>
      <w:r w:rsidRPr="005315A3">
        <w:rPr>
          <w:color w:val="000000" w:themeColor="text1"/>
          <w:lang w:val="sv-SE"/>
        </w:rPr>
        <w:t>Tul</w:t>
      </w:r>
      <w:r w:rsidR="007767D1" w:rsidRPr="005315A3">
        <w:rPr>
          <w:color w:val="000000" w:themeColor="text1"/>
          <w:lang w:val="sv-SE"/>
        </w:rPr>
        <w:t>iskan data aktivitas dosen</w:t>
      </w:r>
      <w:r w:rsidR="00CC1854" w:rsidRPr="005315A3">
        <w:rPr>
          <w:color w:val="000000" w:themeColor="text1"/>
          <w:lang w:val="sv-SE"/>
        </w:rPr>
        <w:t xml:space="preserve"> </w:t>
      </w:r>
      <w:r w:rsidR="004325F6" w:rsidRPr="005315A3">
        <w:rPr>
          <w:b/>
          <w:color w:val="000000" w:themeColor="text1"/>
          <w:lang w:val="sv-SE"/>
        </w:rPr>
        <w:t>dala</w:t>
      </w:r>
      <w:r w:rsidR="004325F6" w:rsidRPr="005315A3">
        <w:rPr>
          <w:b/>
          <w:color w:val="000000" w:themeColor="text1"/>
          <w:lang w:val="id-ID"/>
        </w:rPr>
        <w:t xml:space="preserve">m </w:t>
      </w:r>
      <w:r w:rsidR="004325F6" w:rsidRPr="005315A3">
        <w:rPr>
          <w:b/>
          <w:color w:val="000000" w:themeColor="text1"/>
          <w:lang w:val="sv-SE"/>
        </w:rPr>
        <w:t>pembelajaran</w:t>
      </w:r>
      <w:r w:rsidR="00CC1854" w:rsidRPr="005315A3">
        <w:rPr>
          <w:b/>
          <w:color w:val="000000" w:themeColor="text1"/>
          <w:lang w:val="sv-SE"/>
        </w:rPr>
        <w:t xml:space="preserve"> </w:t>
      </w:r>
      <w:r w:rsidR="00C65B6B" w:rsidRPr="005315A3">
        <w:rPr>
          <w:color w:val="000000" w:themeColor="text1"/>
          <w:lang w:val="id-ID"/>
        </w:rPr>
        <w:t>d</w:t>
      </w:r>
      <w:r w:rsidRPr="005315A3">
        <w:rPr>
          <w:color w:val="000000" w:themeColor="text1"/>
          <w:lang w:val="sv-SE"/>
        </w:rPr>
        <w:t>alam satu tahun akademik terakhir dengan mengikuti format tabel berikut.</w:t>
      </w:r>
    </w:p>
    <w:p w:rsidR="000D2735" w:rsidRPr="005315A3" w:rsidRDefault="000D2735" w:rsidP="00C8413F">
      <w:pPr>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5315A3" w:rsidRPr="005315A3"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5315A3" w:rsidRDefault="001C17CD" w:rsidP="00C8413F">
            <w:pPr>
              <w:snapToGrid w:val="0"/>
              <w:contextualSpacing/>
              <w:jc w:val="center"/>
              <w:rPr>
                <w:b/>
                <w:bCs/>
                <w:color w:val="000000" w:themeColor="text1"/>
                <w:sz w:val="20"/>
                <w:szCs w:val="18"/>
              </w:rPr>
            </w:pPr>
            <w:r w:rsidRPr="005315A3">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5315A3" w:rsidRDefault="001C17CD" w:rsidP="00C8413F">
            <w:pPr>
              <w:snapToGrid w:val="0"/>
              <w:contextualSpacing/>
              <w:jc w:val="center"/>
              <w:rPr>
                <w:b/>
                <w:bCs/>
                <w:color w:val="000000" w:themeColor="text1"/>
                <w:sz w:val="20"/>
                <w:szCs w:val="18"/>
              </w:rPr>
            </w:pPr>
            <w:r w:rsidRPr="005315A3">
              <w:rPr>
                <w:b/>
                <w:bCs/>
                <w:color w:val="000000" w:themeColor="text1"/>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5315A3" w:rsidRDefault="001C17CD" w:rsidP="00C8413F">
            <w:pPr>
              <w:snapToGrid w:val="0"/>
              <w:contextualSpacing/>
              <w:jc w:val="center"/>
              <w:rPr>
                <w:b/>
                <w:bCs/>
                <w:color w:val="000000" w:themeColor="text1"/>
                <w:sz w:val="20"/>
                <w:szCs w:val="18"/>
                <w:lang w:val="id-ID"/>
              </w:rPr>
            </w:pPr>
            <w:r w:rsidRPr="005315A3">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5315A3" w:rsidRDefault="001C17CD" w:rsidP="00C8413F">
            <w:pPr>
              <w:jc w:val="center"/>
              <w:rPr>
                <w:b/>
                <w:bCs/>
                <w:color w:val="000000" w:themeColor="text1"/>
                <w:sz w:val="20"/>
                <w:szCs w:val="18"/>
              </w:rPr>
            </w:pPr>
            <w:r w:rsidRPr="005315A3">
              <w:rPr>
                <w:b/>
                <w:bCs/>
                <w:color w:val="000000" w:themeColor="text1"/>
                <w:sz w:val="20"/>
                <w:szCs w:val="18"/>
                <w:lang w:val="id-ID"/>
              </w:rPr>
              <w:t xml:space="preserve">Jumlah Jam </w:t>
            </w:r>
            <w:r w:rsidRPr="005315A3">
              <w:rPr>
                <w:b/>
                <w:bCs/>
                <w:color w:val="000000" w:themeColor="text1"/>
                <w:sz w:val="20"/>
                <w:szCs w:val="18"/>
                <w:lang w:val="en-US"/>
              </w:rPr>
              <w:t>Kegiatan</w:t>
            </w:r>
          </w:p>
        </w:tc>
      </w:tr>
      <w:tr w:rsidR="005315A3" w:rsidRPr="005315A3"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5315A3" w:rsidRDefault="001C17CD"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5315A3" w:rsidRDefault="001C17CD"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5315A3" w:rsidRDefault="001C17CD"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5315A3" w:rsidRDefault="001C17CD" w:rsidP="00C8413F">
            <w:pPr>
              <w:jc w:val="center"/>
              <w:rPr>
                <w:b/>
                <w:bCs/>
                <w:color w:val="000000" w:themeColor="text1"/>
                <w:sz w:val="20"/>
                <w:szCs w:val="18"/>
                <w:lang w:val="id-ID"/>
              </w:rPr>
            </w:pPr>
            <w:r w:rsidRPr="005315A3">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5315A3" w:rsidRDefault="001C17CD" w:rsidP="00C8413F">
            <w:pPr>
              <w:jc w:val="center"/>
              <w:rPr>
                <w:b/>
                <w:bCs/>
                <w:color w:val="000000" w:themeColor="text1"/>
                <w:sz w:val="20"/>
                <w:szCs w:val="18"/>
                <w:lang w:val="id-ID"/>
              </w:rPr>
            </w:pPr>
            <w:r w:rsidRPr="005315A3">
              <w:rPr>
                <w:b/>
                <w:bCs/>
                <w:color w:val="000000" w:themeColor="text1"/>
                <w:sz w:val="20"/>
                <w:szCs w:val="18"/>
                <w:lang w:val="id-ID"/>
              </w:rPr>
              <w:t>Dilaksanakan</w:t>
            </w:r>
          </w:p>
        </w:tc>
      </w:tr>
      <w:tr w:rsidR="005315A3" w:rsidRPr="005315A3"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5315A3" w:rsidRDefault="001C17CD" w:rsidP="00C8413F">
            <w:pPr>
              <w:jc w:val="center"/>
              <w:rPr>
                <w:b/>
                <w:bCs/>
                <w:color w:val="000000" w:themeColor="text1"/>
                <w:sz w:val="20"/>
                <w:szCs w:val="18"/>
              </w:rPr>
            </w:pPr>
            <w:r w:rsidRPr="005315A3">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5315A3" w:rsidRDefault="001C17CD" w:rsidP="00C8413F">
            <w:pPr>
              <w:jc w:val="center"/>
              <w:rPr>
                <w:b/>
                <w:bCs/>
                <w:color w:val="000000" w:themeColor="text1"/>
                <w:sz w:val="20"/>
                <w:szCs w:val="18"/>
              </w:rPr>
            </w:pPr>
            <w:r w:rsidRPr="005315A3">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5315A3" w:rsidRDefault="001C17CD" w:rsidP="00C8413F">
            <w:pPr>
              <w:jc w:val="center"/>
              <w:rPr>
                <w:b/>
                <w:bCs/>
                <w:color w:val="000000" w:themeColor="text1"/>
                <w:sz w:val="20"/>
                <w:szCs w:val="18"/>
              </w:rPr>
            </w:pPr>
            <w:r w:rsidRPr="005315A3">
              <w:rPr>
                <w:b/>
                <w:bCs/>
                <w:color w:val="000000" w:themeColor="text1"/>
                <w:sz w:val="20"/>
                <w:szCs w:val="18"/>
              </w:rPr>
              <w:t>(</w:t>
            </w:r>
            <w:r w:rsidRPr="005315A3">
              <w:rPr>
                <w:b/>
                <w:bCs/>
                <w:color w:val="000000" w:themeColor="text1"/>
                <w:sz w:val="20"/>
                <w:szCs w:val="18"/>
                <w:lang w:val="id-ID"/>
              </w:rPr>
              <w:t>3</w:t>
            </w:r>
            <w:r w:rsidRPr="005315A3">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5315A3" w:rsidRDefault="001C17CD" w:rsidP="00C8413F">
            <w:pPr>
              <w:jc w:val="center"/>
              <w:rPr>
                <w:b/>
                <w:bCs/>
                <w:color w:val="000000" w:themeColor="text1"/>
                <w:sz w:val="20"/>
                <w:szCs w:val="18"/>
              </w:rPr>
            </w:pPr>
            <w:r w:rsidRPr="005315A3">
              <w:rPr>
                <w:b/>
                <w:bCs/>
                <w:color w:val="000000" w:themeColor="text1"/>
                <w:sz w:val="20"/>
                <w:szCs w:val="18"/>
              </w:rPr>
              <w:t>(</w:t>
            </w:r>
            <w:r w:rsidRPr="005315A3">
              <w:rPr>
                <w:b/>
                <w:bCs/>
                <w:color w:val="000000" w:themeColor="text1"/>
                <w:sz w:val="20"/>
                <w:szCs w:val="18"/>
                <w:lang w:val="id-ID"/>
              </w:rPr>
              <w:t>4</w:t>
            </w:r>
            <w:r w:rsidRPr="005315A3">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5315A3" w:rsidRDefault="00D02ADA" w:rsidP="00C8413F">
            <w:pPr>
              <w:jc w:val="center"/>
              <w:rPr>
                <w:b/>
                <w:bCs/>
                <w:color w:val="000000" w:themeColor="text1"/>
                <w:sz w:val="20"/>
                <w:szCs w:val="18"/>
                <w:lang w:val="id-ID"/>
              </w:rPr>
            </w:pPr>
            <w:r w:rsidRPr="005315A3">
              <w:rPr>
                <w:b/>
                <w:bCs/>
                <w:color w:val="000000" w:themeColor="text1"/>
                <w:sz w:val="20"/>
                <w:szCs w:val="18"/>
                <w:lang w:val="id-ID"/>
              </w:rPr>
              <w:t>(5)</w:t>
            </w:r>
          </w:p>
        </w:tc>
      </w:tr>
      <w:tr w:rsidR="005315A3" w:rsidRPr="005315A3"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lang w:val="id-ID"/>
              </w:rPr>
            </w:pPr>
          </w:p>
        </w:tc>
      </w:tr>
      <w:tr w:rsidR="005315A3" w:rsidRPr="005315A3"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1C17CD" w:rsidRPr="005315A3" w:rsidRDefault="001C17CD" w:rsidP="00C8413F">
            <w:pPr>
              <w:rPr>
                <w:color w:val="000000" w:themeColor="text1"/>
              </w:rPr>
            </w:pPr>
          </w:p>
        </w:tc>
      </w:tr>
      <w:tr w:rsidR="005315A3" w:rsidRPr="005315A3"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5315A3" w:rsidRDefault="001C17CD" w:rsidP="00C8413F">
            <w:pPr>
              <w:rPr>
                <w:color w:val="000000" w:themeColor="text1"/>
              </w:rPr>
            </w:pPr>
          </w:p>
        </w:tc>
        <w:tc>
          <w:tcPr>
            <w:tcW w:w="2502" w:type="dxa"/>
            <w:tcBorders>
              <w:top w:val="single" w:sz="4" w:space="0" w:color="auto"/>
              <w:left w:val="single" w:sz="4" w:space="0" w:color="auto"/>
              <w:bottom w:val="double" w:sz="4" w:space="0" w:color="auto"/>
              <w:right w:val="single" w:sz="4" w:space="0" w:color="auto"/>
            </w:tcBorders>
          </w:tcPr>
          <w:p w:rsidR="001C17CD" w:rsidRPr="005315A3" w:rsidRDefault="001C17CD" w:rsidP="00C8413F">
            <w:pPr>
              <w:rPr>
                <w:color w:val="000000" w:themeColor="text1"/>
              </w:rPr>
            </w:pPr>
          </w:p>
        </w:tc>
        <w:tc>
          <w:tcPr>
            <w:tcW w:w="2552" w:type="dxa"/>
            <w:tcBorders>
              <w:top w:val="single" w:sz="4" w:space="0" w:color="auto"/>
              <w:left w:val="single" w:sz="4" w:space="0" w:color="auto"/>
              <w:bottom w:val="double" w:sz="4" w:space="0" w:color="auto"/>
              <w:right w:val="single" w:sz="4" w:space="0" w:color="auto"/>
            </w:tcBorders>
          </w:tcPr>
          <w:p w:rsidR="001C17CD" w:rsidRPr="005315A3" w:rsidRDefault="001C17CD" w:rsidP="00C8413F">
            <w:pPr>
              <w:rPr>
                <w:color w:val="000000" w:themeColor="text1"/>
              </w:rPr>
            </w:pPr>
          </w:p>
        </w:tc>
        <w:tc>
          <w:tcPr>
            <w:tcW w:w="1559" w:type="dxa"/>
            <w:tcBorders>
              <w:top w:val="single" w:sz="4" w:space="0" w:color="auto"/>
              <w:left w:val="single" w:sz="4" w:space="0" w:color="auto"/>
              <w:bottom w:val="double" w:sz="4" w:space="0" w:color="auto"/>
              <w:right w:val="single" w:sz="4" w:space="0" w:color="auto"/>
            </w:tcBorders>
          </w:tcPr>
          <w:p w:rsidR="001C17CD" w:rsidRPr="005315A3" w:rsidRDefault="001C17CD" w:rsidP="00C8413F">
            <w:pPr>
              <w:rPr>
                <w:color w:val="000000" w:themeColor="text1"/>
              </w:rPr>
            </w:pPr>
          </w:p>
        </w:tc>
        <w:tc>
          <w:tcPr>
            <w:tcW w:w="1701" w:type="dxa"/>
            <w:tcBorders>
              <w:top w:val="single" w:sz="4" w:space="0" w:color="auto"/>
              <w:left w:val="single" w:sz="4" w:space="0" w:color="auto"/>
              <w:bottom w:val="double" w:sz="4" w:space="0" w:color="auto"/>
              <w:right w:val="single" w:sz="4" w:space="0" w:color="auto"/>
            </w:tcBorders>
          </w:tcPr>
          <w:p w:rsidR="001C17CD" w:rsidRPr="005315A3" w:rsidRDefault="001C17CD" w:rsidP="00C8413F">
            <w:pPr>
              <w:rPr>
                <w:color w:val="000000" w:themeColor="text1"/>
              </w:rPr>
            </w:pPr>
          </w:p>
        </w:tc>
      </w:tr>
      <w:tr w:rsidR="005A7C85" w:rsidRPr="005315A3"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5315A3" w:rsidRDefault="001C17CD" w:rsidP="00C8413F">
            <w:pPr>
              <w:jc w:val="center"/>
              <w:rPr>
                <w:b/>
                <w:color w:val="000000" w:themeColor="text1"/>
              </w:rPr>
            </w:pPr>
            <w:r w:rsidRPr="005315A3">
              <w:rPr>
                <w:b/>
                <w:color w:val="000000" w:themeColor="text1"/>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5315A3" w:rsidRDefault="00D02ADA" w:rsidP="00C8413F">
            <w:pPr>
              <w:rPr>
                <w:color w:val="000000" w:themeColor="text1"/>
                <w:lang w:val="id-ID"/>
              </w:rPr>
            </w:pPr>
            <w:r w:rsidRPr="005315A3">
              <w:rPr>
                <w:color w:val="000000" w:themeColor="text1"/>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5315A3" w:rsidRDefault="00D02ADA" w:rsidP="00C8413F">
            <w:pPr>
              <w:rPr>
                <w:color w:val="000000" w:themeColor="text1"/>
                <w:lang w:val="id-ID"/>
              </w:rPr>
            </w:pPr>
            <w:r w:rsidRPr="005315A3">
              <w:rPr>
                <w:color w:val="000000" w:themeColor="text1"/>
                <w:lang w:val="id-ID"/>
              </w:rPr>
              <w:t>B=</w:t>
            </w:r>
          </w:p>
        </w:tc>
      </w:tr>
    </w:tbl>
    <w:p w:rsidR="001C17CD" w:rsidRPr="005315A3" w:rsidRDefault="001C17CD" w:rsidP="00C8413F">
      <w:pPr>
        <w:rPr>
          <w:i/>
          <w:iCs/>
          <w:color w:val="000000" w:themeColor="text1"/>
          <w:lang w:val="id-ID"/>
        </w:rPr>
      </w:pPr>
    </w:p>
    <w:p w:rsidR="00367582" w:rsidRPr="005315A3" w:rsidRDefault="00367582" w:rsidP="00C8413F">
      <w:pPr>
        <w:rPr>
          <w:i/>
          <w:iCs/>
          <w:color w:val="000000" w:themeColor="text1"/>
          <w:lang w:val="id-ID"/>
        </w:rPr>
      </w:pPr>
    </w:p>
    <w:p w:rsidR="00367582" w:rsidRPr="005315A3" w:rsidRDefault="00367582" w:rsidP="00C8413F">
      <w:pPr>
        <w:rPr>
          <w:i/>
          <w:iCs/>
          <w:color w:val="000000" w:themeColor="text1"/>
          <w:lang w:val="id-ID"/>
        </w:rPr>
      </w:pPr>
    </w:p>
    <w:p w:rsidR="00CC1854" w:rsidRPr="005315A3" w:rsidRDefault="00CC1854" w:rsidP="00C8413F">
      <w:pPr>
        <w:jc w:val="left"/>
        <w:rPr>
          <w:b/>
          <w:color w:val="000000" w:themeColor="text1"/>
        </w:rPr>
      </w:pPr>
    </w:p>
    <w:p w:rsidR="00CC1854" w:rsidRPr="005315A3" w:rsidRDefault="00CC1854" w:rsidP="00C8413F">
      <w:pPr>
        <w:jc w:val="left"/>
        <w:rPr>
          <w:b/>
          <w:color w:val="000000" w:themeColor="text1"/>
        </w:rPr>
      </w:pPr>
    </w:p>
    <w:p w:rsidR="00CC1854" w:rsidRPr="005315A3" w:rsidRDefault="00CC1854" w:rsidP="00C8413F">
      <w:pPr>
        <w:jc w:val="left"/>
        <w:rPr>
          <w:b/>
          <w:color w:val="000000" w:themeColor="text1"/>
        </w:rPr>
      </w:pPr>
    </w:p>
    <w:p w:rsidR="00CC1854" w:rsidRPr="005315A3" w:rsidRDefault="00CC1854" w:rsidP="00C8413F">
      <w:pPr>
        <w:jc w:val="left"/>
        <w:rPr>
          <w:b/>
          <w:color w:val="000000" w:themeColor="text1"/>
        </w:rPr>
      </w:pPr>
    </w:p>
    <w:p w:rsidR="00CC1854" w:rsidRPr="005315A3" w:rsidRDefault="00CC1854" w:rsidP="00C8413F">
      <w:pPr>
        <w:jc w:val="left"/>
        <w:rPr>
          <w:b/>
          <w:color w:val="000000" w:themeColor="text1"/>
        </w:rPr>
        <w:sectPr w:rsidR="00CC1854" w:rsidRPr="005315A3" w:rsidSect="00D50EA7">
          <w:pgSz w:w="16840" w:h="11907" w:orient="landscape" w:code="9"/>
          <w:pgMar w:top="1282" w:right="1138" w:bottom="1555" w:left="1138" w:header="720" w:footer="792" w:gutter="0"/>
          <w:cols w:space="720"/>
        </w:sectPr>
      </w:pPr>
    </w:p>
    <w:p w:rsidR="00CC1854" w:rsidRPr="005315A3" w:rsidRDefault="00CC1854" w:rsidP="00C8413F">
      <w:pPr>
        <w:jc w:val="left"/>
        <w:rPr>
          <w:b/>
          <w:color w:val="000000" w:themeColor="text1"/>
        </w:rPr>
      </w:pPr>
    </w:p>
    <w:p w:rsidR="00FD3005" w:rsidRPr="005315A3" w:rsidRDefault="004304AD" w:rsidP="00C8413F">
      <w:pPr>
        <w:jc w:val="left"/>
        <w:rPr>
          <w:color w:val="000000" w:themeColor="text1"/>
          <w:lang w:val="en-US"/>
        </w:rPr>
      </w:pPr>
      <w:r w:rsidRPr="005315A3">
        <w:rPr>
          <w:color w:val="000000" w:themeColor="text1"/>
        </w:rPr>
        <w:t xml:space="preserve">4.4  Dosen </w:t>
      </w:r>
      <w:r w:rsidR="005A5CE0" w:rsidRPr="005315A3">
        <w:rPr>
          <w:color w:val="000000" w:themeColor="text1"/>
          <w:lang w:val="en-US"/>
        </w:rPr>
        <w:t xml:space="preserve">di RS </w:t>
      </w:r>
      <w:r w:rsidR="00F8703F" w:rsidRPr="005315A3">
        <w:rPr>
          <w:color w:val="000000" w:themeColor="text1"/>
          <w:lang w:val="en-US"/>
        </w:rPr>
        <w:t>Pendidikan Afiliasi dan Satelit</w:t>
      </w:r>
      <w:r w:rsidR="000D2735" w:rsidRPr="005315A3">
        <w:rPr>
          <w:color w:val="000000" w:themeColor="text1"/>
          <w:lang w:val="en-US"/>
        </w:rPr>
        <w:t>.</w:t>
      </w:r>
    </w:p>
    <w:p w:rsidR="000D2735" w:rsidRPr="005315A3" w:rsidRDefault="000D2735" w:rsidP="00C8413F">
      <w:pPr>
        <w:jc w:val="left"/>
        <w:rPr>
          <w:color w:val="000000" w:themeColor="text1"/>
          <w:lang w:val="en-US"/>
        </w:rPr>
      </w:pPr>
    </w:p>
    <w:p w:rsidR="005F69CE" w:rsidRPr="005315A3" w:rsidRDefault="005F69CE" w:rsidP="00C8413F">
      <w:pPr>
        <w:jc w:val="left"/>
        <w:rPr>
          <w:color w:val="000000" w:themeColor="text1"/>
          <w:lang w:val="en-US"/>
        </w:rPr>
      </w:pPr>
      <w:r w:rsidRPr="005315A3">
        <w:rPr>
          <w:color w:val="000000" w:themeColor="text1"/>
          <w:lang w:val="id-ID"/>
        </w:rPr>
        <w:t xml:space="preserve">4.4.1 </w:t>
      </w:r>
      <w:r w:rsidRPr="005315A3">
        <w:rPr>
          <w:color w:val="000000" w:themeColor="text1"/>
          <w:lang w:val="nb-NO"/>
        </w:rPr>
        <w:t xml:space="preserve">Data dosen </w:t>
      </w:r>
      <w:r w:rsidR="005A5CE0" w:rsidRPr="005315A3">
        <w:rPr>
          <w:color w:val="000000" w:themeColor="text1"/>
          <w:lang w:val="en-US"/>
        </w:rPr>
        <w:t xml:space="preserve">di RS </w:t>
      </w:r>
      <w:r w:rsidR="00F8703F" w:rsidRPr="005315A3">
        <w:rPr>
          <w:color w:val="000000" w:themeColor="text1"/>
          <w:lang w:val="en-US"/>
        </w:rPr>
        <w:t>Pendidikan Afiliasi dan Satelit</w:t>
      </w:r>
      <w:r w:rsidR="000D2735" w:rsidRPr="005315A3">
        <w:rPr>
          <w:color w:val="000000" w:themeColor="text1"/>
          <w:lang w:val="en-US"/>
        </w:rPr>
        <w:t>.</w:t>
      </w:r>
    </w:p>
    <w:p w:rsidR="00C655B3" w:rsidRPr="005315A3" w:rsidRDefault="00C655B3" w:rsidP="00C8413F">
      <w:pPr>
        <w:jc w:val="left"/>
        <w:rPr>
          <w:color w:val="000000" w:themeColor="text1"/>
          <w:lang w:val="en-US"/>
        </w:rPr>
      </w:pPr>
    </w:p>
    <w:p w:rsidR="006F0E5B" w:rsidRPr="005315A3" w:rsidRDefault="00C655B3" w:rsidP="00C8413F">
      <w:pPr>
        <w:jc w:val="left"/>
        <w:rPr>
          <w:color w:val="000000" w:themeColor="text1"/>
          <w:lang w:val="en-US"/>
        </w:rPr>
      </w:pPr>
      <w:r w:rsidRPr="005315A3">
        <w:rPr>
          <w:color w:val="000000" w:themeColor="text1"/>
          <w:lang w:val="en-US"/>
        </w:rPr>
        <w:t xml:space="preserve">Tabel A. Dosen </w:t>
      </w:r>
      <w:r w:rsidR="005A5CE0" w:rsidRPr="005315A3">
        <w:rPr>
          <w:color w:val="000000" w:themeColor="text1"/>
          <w:lang w:val="en-US"/>
        </w:rPr>
        <w:t xml:space="preserve">di RS </w:t>
      </w:r>
      <w:r w:rsidR="00F8703F" w:rsidRPr="005315A3">
        <w:rPr>
          <w:color w:val="000000" w:themeColor="text1"/>
          <w:lang w:val="en-US"/>
        </w:rPr>
        <w:t>Pendidikan Afiliasi dan Satelit</w:t>
      </w:r>
      <w:r w:rsidRPr="005315A3">
        <w:rPr>
          <w:color w:val="000000" w:themeColor="text1"/>
          <w:lang w:val="en-US"/>
        </w:rPr>
        <w:t xml:space="preserve"> y</w:t>
      </w:r>
      <w:r w:rsidR="007767D1" w:rsidRPr="005315A3">
        <w:rPr>
          <w:color w:val="000000" w:themeColor="text1"/>
          <w:lang w:val="en-US"/>
        </w:rPr>
        <w:t>ang bidang keahliannya</w:t>
      </w:r>
      <w:r w:rsidR="000D2735" w:rsidRPr="005315A3">
        <w:rPr>
          <w:color w:val="000000" w:themeColor="text1"/>
          <w:lang w:val="en-US"/>
        </w:rPr>
        <w:t>.</w:t>
      </w:r>
    </w:p>
    <w:p w:rsidR="000D2735" w:rsidRPr="005315A3" w:rsidRDefault="000D2735" w:rsidP="00C8413F">
      <w:pPr>
        <w:jc w:val="left"/>
        <w:rPr>
          <w:color w:val="000000" w:themeColor="text1"/>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5315A3" w:rsidRPr="005315A3"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 xml:space="preserve">Nama </w:t>
            </w:r>
            <w:r w:rsidRPr="005315A3">
              <w:rPr>
                <w:color w:val="000000" w:themeColor="text1"/>
              </w:rPr>
              <w:t xml:space="preserve">dosen </w:t>
            </w:r>
            <w:r w:rsidRPr="005315A3">
              <w:rPr>
                <w:color w:val="000000" w:themeColor="text1"/>
                <w:lang w:val="en-US"/>
              </w:rPr>
              <w:t>di RS Pendidikan Afiliasi dan Satelit</w:t>
            </w:r>
            <w:r w:rsidRPr="005315A3">
              <w:rPr>
                <w:b/>
                <w:bCs/>
                <w:color w:val="000000" w:themeColor="text1"/>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5315A3" w:rsidRDefault="007F6312" w:rsidP="00C8413F">
            <w:pPr>
              <w:jc w:val="center"/>
              <w:rPr>
                <w:b/>
                <w:bCs/>
                <w:color w:val="000000" w:themeColor="text1"/>
                <w:sz w:val="18"/>
                <w:szCs w:val="18"/>
              </w:rPr>
            </w:pPr>
          </w:p>
          <w:p w:rsidR="007F6312" w:rsidRPr="005315A3" w:rsidRDefault="007E60B1" w:rsidP="00C8413F">
            <w:pPr>
              <w:jc w:val="center"/>
              <w:rPr>
                <w:b/>
                <w:bCs/>
                <w:color w:val="000000" w:themeColor="text1"/>
                <w:sz w:val="18"/>
                <w:szCs w:val="18"/>
              </w:rPr>
            </w:pPr>
            <w:r w:rsidRPr="005315A3">
              <w:rPr>
                <w:b/>
                <w:bCs/>
                <w:color w:val="000000" w:themeColor="text1"/>
                <w:sz w:val="18"/>
                <w:szCs w:val="18"/>
              </w:rPr>
              <w:t xml:space="preserve">NIDK / </w:t>
            </w:r>
            <w:r w:rsidR="007F6312" w:rsidRPr="005315A3">
              <w:rPr>
                <w:b/>
                <w:bCs/>
                <w:color w:val="000000" w:themeColor="text1"/>
                <w:sz w:val="18"/>
                <w:szCs w:val="18"/>
              </w:rPr>
              <w:t>NIDN</w:t>
            </w:r>
            <w:r w:rsidR="007F6312" w:rsidRPr="005315A3">
              <w:rPr>
                <w:b/>
                <w:bCs/>
                <w:color w:val="000000" w:themeColor="text1"/>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vertAlign w:val="superscript"/>
                <w:lang w:val="nl-NL"/>
              </w:rPr>
            </w:pPr>
            <w:r w:rsidRPr="005315A3">
              <w:rPr>
                <w:b/>
                <w:bCs/>
                <w:color w:val="000000" w:themeColor="text1"/>
                <w:sz w:val="18"/>
                <w:szCs w:val="18"/>
                <w:lang w:val="nl-NL"/>
              </w:rPr>
              <w:t>Pendidikan (S</w:t>
            </w:r>
            <w:r w:rsidRPr="005315A3">
              <w:rPr>
                <w:b/>
                <w:bCs/>
                <w:color w:val="000000" w:themeColor="text1"/>
                <w:sz w:val="18"/>
                <w:szCs w:val="18"/>
                <w:lang w:val="id-ID"/>
              </w:rPr>
              <w:t>-</w:t>
            </w:r>
            <w:r w:rsidRPr="005315A3">
              <w:rPr>
                <w:b/>
                <w:bCs/>
                <w:color w:val="000000" w:themeColor="text1"/>
                <w:sz w:val="18"/>
                <w:szCs w:val="18"/>
                <w:lang w:val="nl-NL"/>
              </w:rPr>
              <w:t>1, S</w:t>
            </w:r>
            <w:r w:rsidRPr="005315A3">
              <w:rPr>
                <w:b/>
                <w:bCs/>
                <w:color w:val="000000" w:themeColor="text1"/>
                <w:sz w:val="18"/>
                <w:szCs w:val="18"/>
                <w:lang w:val="id-ID"/>
              </w:rPr>
              <w:t>-</w:t>
            </w:r>
            <w:r w:rsidRPr="005315A3">
              <w:rPr>
                <w:b/>
                <w:bCs/>
                <w:color w:val="000000" w:themeColor="text1"/>
                <w:sz w:val="18"/>
                <w:szCs w:val="18"/>
                <w:lang w:val="nl-NL"/>
              </w:rPr>
              <w:t>2, S</w:t>
            </w:r>
            <w:r w:rsidRPr="005315A3">
              <w:rPr>
                <w:b/>
                <w:bCs/>
                <w:color w:val="000000" w:themeColor="text1"/>
                <w:sz w:val="18"/>
                <w:szCs w:val="18"/>
                <w:lang w:val="id-ID"/>
              </w:rPr>
              <w:t>-</w:t>
            </w:r>
            <w:r w:rsidRPr="005315A3">
              <w:rPr>
                <w:b/>
                <w:bCs/>
                <w:color w:val="000000" w:themeColor="text1"/>
                <w:sz w:val="18"/>
                <w:szCs w:val="18"/>
                <w:lang w:val="nl-NL"/>
              </w:rPr>
              <w:t>3, Sp, Sp.K),  Bidang, dan Asal PT</w:t>
            </w:r>
            <w:r w:rsidRPr="005315A3">
              <w:rPr>
                <w:b/>
                <w:bCs/>
                <w:color w:val="000000" w:themeColor="text1"/>
                <w:sz w:val="18"/>
                <w:szCs w:val="18"/>
                <w:vertAlign w:val="superscript"/>
                <w:lang w:val="nl-NL"/>
              </w:rPr>
              <w:t>(</w:t>
            </w:r>
            <w:r w:rsidRPr="005315A3">
              <w:rPr>
                <w:b/>
                <w:bCs/>
                <w:color w:val="000000" w:themeColor="text1"/>
                <w:sz w:val="18"/>
                <w:szCs w:val="18"/>
                <w:vertAlign w:val="superscript"/>
                <w:lang w:val="id-ID"/>
              </w:rPr>
              <w:t>2</w:t>
            </w:r>
            <w:r w:rsidRPr="005315A3">
              <w:rPr>
                <w:b/>
                <w:bCs/>
                <w:color w:val="000000" w:themeColor="text1"/>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5315A3" w:rsidRDefault="007F6312" w:rsidP="00C8413F">
            <w:pPr>
              <w:jc w:val="center"/>
              <w:rPr>
                <w:b/>
                <w:bCs/>
                <w:color w:val="000000" w:themeColor="text1"/>
                <w:sz w:val="18"/>
                <w:szCs w:val="18"/>
                <w:lang w:val="en-US"/>
              </w:rPr>
            </w:pPr>
            <w:r w:rsidRPr="005315A3">
              <w:rPr>
                <w:b/>
                <w:bCs/>
                <w:color w:val="000000" w:themeColor="text1"/>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5315A3" w:rsidRDefault="007F6312" w:rsidP="00C8413F">
            <w:pPr>
              <w:jc w:val="center"/>
              <w:rPr>
                <w:b/>
                <w:bCs/>
                <w:color w:val="000000" w:themeColor="text1"/>
                <w:sz w:val="18"/>
                <w:szCs w:val="18"/>
                <w:lang w:val="de-LU"/>
              </w:rPr>
            </w:pPr>
            <w:r w:rsidRPr="005315A3">
              <w:rPr>
                <w:b/>
                <w:bCs/>
                <w:color w:val="000000" w:themeColor="text1"/>
                <w:sz w:val="18"/>
                <w:szCs w:val="18"/>
                <w:lang w:val="de-LU"/>
              </w:rPr>
              <w:t>Jumlah jam mengajar</w:t>
            </w:r>
          </w:p>
        </w:tc>
      </w:tr>
      <w:tr w:rsidR="005315A3" w:rsidRPr="005315A3"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5315A3" w:rsidRDefault="007F6312" w:rsidP="00C8413F">
            <w:pPr>
              <w:jc w:val="center"/>
              <w:rPr>
                <w:b/>
                <w:bCs/>
                <w:color w:val="000000" w:themeColor="text1"/>
                <w:sz w:val="18"/>
                <w:szCs w:val="18"/>
              </w:rPr>
            </w:pPr>
            <w:r w:rsidRPr="005315A3">
              <w:rPr>
                <w:b/>
                <w:bCs/>
                <w:color w:val="000000" w:themeColor="text1"/>
                <w:sz w:val="18"/>
                <w:szCs w:val="18"/>
              </w:rPr>
              <w:t>(8)</w:t>
            </w:r>
          </w:p>
        </w:tc>
      </w:tr>
      <w:tr w:rsidR="005315A3" w:rsidRPr="005315A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315A3" w:rsidRDefault="007F6312" w:rsidP="00C8413F">
            <w:pPr>
              <w:rPr>
                <w:color w:val="000000" w:themeColor="text1"/>
              </w:rPr>
            </w:pPr>
          </w:p>
        </w:tc>
      </w:tr>
      <w:tr w:rsidR="005315A3" w:rsidRPr="005315A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315A3" w:rsidRDefault="007F6312" w:rsidP="00C8413F">
            <w:pPr>
              <w:rPr>
                <w:color w:val="000000" w:themeColor="text1"/>
              </w:rPr>
            </w:pPr>
          </w:p>
        </w:tc>
      </w:tr>
      <w:tr w:rsidR="005315A3" w:rsidRPr="005315A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5315A3"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315A3" w:rsidRDefault="007F6312" w:rsidP="00C8413F">
            <w:pPr>
              <w:rPr>
                <w:color w:val="000000" w:themeColor="text1"/>
              </w:rPr>
            </w:pPr>
          </w:p>
        </w:tc>
      </w:tr>
    </w:tbl>
    <w:p w:rsidR="005F69CE" w:rsidRPr="005315A3" w:rsidRDefault="005F69CE" w:rsidP="00C8413F">
      <w:pPr>
        <w:ind w:left="270"/>
        <w:rPr>
          <w:color w:val="000000" w:themeColor="text1"/>
          <w:sz w:val="20"/>
          <w:szCs w:val="20"/>
        </w:rPr>
      </w:pPr>
      <w:r w:rsidRPr="005315A3">
        <w:rPr>
          <w:color w:val="000000" w:themeColor="text1"/>
          <w:sz w:val="20"/>
          <w:szCs w:val="20"/>
        </w:rPr>
        <w:t>Keterangan :</w:t>
      </w:r>
    </w:p>
    <w:p w:rsidR="007E60B1" w:rsidRPr="005315A3" w:rsidRDefault="007E60B1" w:rsidP="007E60B1">
      <w:pPr>
        <w:ind w:left="270"/>
        <w:rPr>
          <w:color w:val="000000" w:themeColor="text1"/>
          <w:sz w:val="20"/>
          <w:szCs w:val="20"/>
          <w:lang w:val="en-US"/>
        </w:rPr>
      </w:pPr>
      <w:r w:rsidRPr="005315A3">
        <w:rPr>
          <w:color w:val="000000" w:themeColor="text1"/>
          <w:sz w:val="20"/>
          <w:szCs w:val="20"/>
          <w:lang w:val="de-LU"/>
        </w:rPr>
        <w:t>(</w:t>
      </w:r>
      <w:r w:rsidRPr="005315A3">
        <w:rPr>
          <w:color w:val="000000" w:themeColor="text1"/>
          <w:sz w:val="20"/>
          <w:szCs w:val="20"/>
          <w:lang w:val="id-ID"/>
        </w:rPr>
        <w:t>1</w:t>
      </w:r>
      <w:r w:rsidRPr="005315A3">
        <w:rPr>
          <w:color w:val="000000" w:themeColor="text1"/>
          <w:sz w:val="20"/>
          <w:szCs w:val="20"/>
          <w:lang w:val="de-LU"/>
        </w:rPr>
        <w:t xml:space="preserve">) </w:t>
      </w:r>
      <w:r w:rsidRPr="005315A3">
        <w:rPr>
          <w:color w:val="000000" w:themeColor="text1"/>
          <w:lang w:val="fi-FI"/>
        </w:rPr>
        <w:t xml:space="preserve">Dosen yang memiliki Sertifikat Pendidik </w:t>
      </w:r>
      <w:r w:rsidRPr="005315A3">
        <w:rPr>
          <w:color w:val="000000" w:themeColor="text1"/>
          <w:lang w:val="id-ID"/>
        </w:rPr>
        <w:t>(AA/Pekerti/</w:t>
      </w:r>
      <w:r w:rsidRPr="005315A3">
        <w:rPr>
          <w:color w:val="000000" w:themeColor="text1"/>
        </w:rPr>
        <w:t xml:space="preserve"> </w:t>
      </w:r>
      <w:r w:rsidRPr="005315A3">
        <w:rPr>
          <w:color w:val="000000" w:themeColor="text1"/>
          <w:lang w:val="id-ID"/>
        </w:rPr>
        <w:t>Akta V/</w:t>
      </w:r>
      <w:r w:rsidRPr="005315A3">
        <w:rPr>
          <w:i/>
          <w:color w:val="000000" w:themeColor="text1"/>
          <w:lang w:val="id-ID"/>
        </w:rPr>
        <w:t>Certicate in Medical Education</w:t>
      </w:r>
      <w:r w:rsidRPr="005315A3">
        <w:rPr>
          <w:i/>
          <w:color w:val="000000" w:themeColor="text1"/>
        </w:rPr>
        <w:t>/</w:t>
      </w:r>
      <w:r w:rsidRPr="005315A3">
        <w:rPr>
          <w:color w:val="000000" w:themeColor="text1"/>
        </w:rPr>
        <w:t>Sertifikat Dosen</w:t>
      </w:r>
      <w:r w:rsidRPr="005315A3">
        <w:rPr>
          <w:color w:val="000000" w:themeColor="text1"/>
          <w:lang w:val="id-ID"/>
        </w:rPr>
        <w:t>)</w:t>
      </w:r>
      <w:r w:rsidRPr="005315A3">
        <w:rPr>
          <w:color w:val="000000" w:themeColor="text1"/>
          <w:lang w:val="en-US"/>
        </w:rPr>
        <w:t xml:space="preserve"> </w:t>
      </w:r>
      <w:r w:rsidRPr="005315A3">
        <w:rPr>
          <w:color w:val="000000" w:themeColor="text1"/>
          <w:sz w:val="20"/>
          <w:lang w:val="sv-SE"/>
        </w:rPr>
        <w:t>agar diberi tanda (**)</w:t>
      </w:r>
    </w:p>
    <w:p w:rsidR="007E60B1" w:rsidRPr="005315A3" w:rsidRDefault="007E60B1" w:rsidP="007E60B1">
      <w:pPr>
        <w:ind w:left="270"/>
        <w:rPr>
          <w:color w:val="000000" w:themeColor="text1"/>
          <w:sz w:val="20"/>
          <w:szCs w:val="20"/>
          <w:lang w:val="id-ID"/>
        </w:rPr>
      </w:pPr>
      <w:r w:rsidRPr="005315A3">
        <w:rPr>
          <w:color w:val="000000" w:themeColor="text1"/>
          <w:sz w:val="20"/>
          <w:szCs w:val="20"/>
          <w:lang w:val="de-LU"/>
        </w:rPr>
        <w:t>(2) NIDN = Nomor Induk Dosen Nasional</w:t>
      </w:r>
      <w:r w:rsidRPr="005315A3">
        <w:rPr>
          <w:color w:val="000000" w:themeColor="text1"/>
          <w:sz w:val="20"/>
          <w:szCs w:val="20"/>
          <w:lang w:val="id-ID"/>
        </w:rPr>
        <w:t xml:space="preserve"> </w:t>
      </w:r>
      <w:r w:rsidRPr="005315A3">
        <w:rPr>
          <w:color w:val="000000" w:themeColor="text1"/>
          <w:sz w:val="20"/>
          <w:szCs w:val="20"/>
          <w:lang w:val="en-US"/>
        </w:rPr>
        <w:t>*(tidak harus memiliki NIDN)</w:t>
      </w:r>
    </w:p>
    <w:p w:rsidR="007E60B1" w:rsidRPr="005315A3" w:rsidRDefault="007E60B1" w:rsidP="007E60B1">
      <w:pPr>
        <w:ind w:left="270"/>
        <w:rPr>
          <w:color w:val="000000" w:themeColor="text1"/>
          <w:sz w:val="20"/>
          <w:szCs w:val="20"/>
          <w:lang w:val="de-LU"/>
        </w:rPr>
      </w:pPr>
      <w:r w:rsidRPr="005315A3">
        <w:rPr>
          <w:color w:val="000000" w:themeColor="text1"/>
          <w:sz w:val="20"/>
          <w:szCs w:val="20"/>
          <w:lang w:val="de-LU"/>
        </w:rPr>
        <w:t>(</w:t>
      </w:r>
      <w:r w:rsidRPr="005315A3">
        <w:rPr>
          <w:color w:val="000000" w:themeColor="text1"/>
          <w:sz w:val="20"/>
          <w:szCs w:val="20"/>
          <w:lang w:val="id-ID"/>
        </w:rPr>
        <w:t>3</w:t>
      </w:r>
      <w:r w:rsidRPr="005315A3">
        <w:rPr>
          <w:color w:val="000000" w:themeColor="text1"/>
          <w:sz w:val="20"/>
          <w:szCs w:val="20"/>
          <w:lang w:val="de-LU"/>
        </w:rPr>
        <w:t>) Fotokopi ijazah agar disiapkan saat asesmen lapangan.</w:t>
      </w:r>
    </w:p>
    <w:p w:rsidR="00FD3005" w:rsidRPr="005315A3" w:rsidRDefault="00FD3005" w:rsidP="00C8413F">
      <w:pPr>
        <w:jc w:val="left"/>
        <w:rPr>
          <w:color w:val="000000" w:themeColor="text1"/>
          <w:lang w:val="en-US"/>
        </w:rPr>
      </w:pPr>
    </w:p>
    <w:p w:rsidR="00CC1854" w:rsidRPr="005315A3" w:rsidRDefault="00CC1854" w:rsidP="00C8413F">
      <w:pPr>
        <w:jc w:val="left"/>
        <w:rPr>
          <w:color w:val="000000" w:themeColor="text1"/>
          <w:lang w:val="en-US"/>
        </w:rPr>
      </w:pPr>
    </w:p>
    <w:p w:rsidR="00CC1854" w:rsidRPr="005315A3" w:rsidRDefault="00CC1854" w:rsidP="00C8413F">
      <w:pPr>
        <w:jc w:val="left"/>
        <w:rPr>
          <w:color w:val="000000" w:themeColor="text1"/>
          <w:lang w:val="en-US"/>
        </w:rPr>
      </w:pPr>
    </w:p>
    <w:p w:rsidR="00CC1854" w:rsidRPr="005315A3" w:rsidRDefault="00CC1854" w:rsidP="00C8413F">
      <w:pPr>
        <w:jc w:val="left"/>
        <w:rPr>
          <w:color w:val="000000" w:themeColor="text1"/>
          <w:lang w:val="en-US"/>
        </w:rPr>
      </w:pPr>
    </w:p>
    <w:p w:rsidR="00CC1854" w:rsidRPr="005315A3" w:rsidRDefault="00CC1854" w:rsidP="00C8413F">
      <w:pPr>
        <w:jc w:val="left"/>
        <w:rPr>
          <w:color w:val="000000" w:themeColor="text1"/>
          <w:lang w:val="en-US"/>
        </w:rPr>
      </w:pPr>
    </w:p>
    <w:p w:rsidR="00CC1854" w:rsidRPr="005315A3" w:rsidRDefault="00CC1854" w:rsidP="00C8413F">
      <w:pPr>
        <w:jc w:val="left"/>
        <w:rPr>
          <w:color w:val="000000" w:themeColor="text1"/>
          <w:lang w:val="en-US"/>
        </w:rPr>
      </w:pPr>
    </w:p>
    <w:p w:rsidR="00CC1854" w:rsidRPr="005315A3" w:rsidRDefault="00CC1854" w:rsidP="00C8413F">
      <w:pPr>
        <w:jc w:val="left"/>
        <w:rPr>
          <w:color w:val="000000" w:themeColor="text1"/>
          <w:lang w:val="en-US"/>
        </w:rPr>
      </w:pPr>
    </w:p>
    <w:p w:rsidR="00CC1854" w:rsidRPr="005315A3" w:rsidRDefault="00CC1854" w:rsidP="00C8413F">
      <w:pPr>
        <w:jc w:val="left"/>
        <w:rPr>
          <w:color w:val="000000" w:themeColor="text1"/>
          <w:lang w:val="en-US"/>
        </w:rPr>
      </w:pPr>
    </w:p>
    <w:p w:rsidR="00CC1854" w:rsidRPr="005315A3" w:rsidRDefault="00CC1854" w:rsidP="00C8413F">
      <w:pPr>
        <w:jc w:val="left"/>
        <w:rPr>
          <w:color w:val="000000" w:themeColor="text1"/>
          <w:lang w:val="en-US"/>
        </w:rPr>
        <w:sectPr w:rsidR="00CC1854" w:rsidRPr="005315A3" w:rsidSect="00CC1854">
          <w:pgSz w:w="16840" w:h="11907" w:orient="landscape" w:code="9"/>
          <w:pgMar w:top="1281" w:right="1140" w:bottom="1559" w:left="1140" w:header="720" w:footer="794" w:gutter="0"/>
          <w:cols w:space="720"/>
          <w:docGrid w:linePitch="299"/>
        </w:sectPr>
      </w:pPr>
    </w:p>
    <w:p w:rsidR="00CC1854" w:rsidRPr="005315A3" w:rsidRDefault="00CC1854" w:rsidP="00C8413F">
      <w:pPr>
        <w:jc w:val="left"/>
        <w:rPr>
          <w:color w:val="000000" w:themeColor="text1"/>
          <w:lang w:val="en-US"/>
        </w:rPr>
      </w:pPr>
    </w:p>
    <w:p w:rsidR="00FD3005" w:rsidRPr="005315A3" w:rsidRDefault="00FD3005" w:rsidP="00C8413F">
      <w:pPr>
        <w:ind w:left="1170" w:hanging="990"/>
        <w:jc w:val="left"/>
        <w:rPr>
          <w:color w:val="000000" w:themeColor="text1"/>
        </w:rPr>
      </w:pPr>
    </w:p>
    <w:p w:rsidR="000D2735" w:rsidRPr="005315A3" w:rsidRDefault="00C655B3" w:rsidP="00C8413F">
      <w:pPr>
        <w:ind w:left="1170" w:hanging="990"/>
        <w:jc w:val="left"/>
        <w:rPr>
          <w:color w:val="000000" w:themeColor="text1"/>
        </w:rPr>
      </w:pPr>
      <w:r w:rsidRPr="005315A3">
        <w:rPr>
          <w:color w:val="000000" w:themeColor="text1"/>
        </w:rPr>
        <w:t xml:space="preserve">Tabel B.  Distribusi jumlah dosen </w:t>
      </w:r>
      <w:r w:rsidR="005A5CE0" w:rsidRPr="005315A3">
        <w:rPr>
          <w:color w:val="000000" w:themeColor="text1"/>
          <w:lang w:val="en-US"/>
        </w:rPr>
        <w:t xml:space="preserve">di RS </w:t>
      </w:r>
      <w:r w:rsidR="00F8703F" w:rsidRPr="005315A3">
        <w:rPr>
          <w:color w:val="000000" w:themeColor="text1"/>
          <w:lang w:val="en-US"/>
        </w:rPr>
        <w:t>Pendidikan Afiliasi dan Satelit</w:t>
      </w:r>
      <w:r w:rsidR="00CC1854" w:rsidRPr="005315A3">
        <w:rPr>
          <w:color w:val="000000" w:themeColor="text1"/>
          <w:lang w:val="en-US"/>
        </w:rPr>
        <w:t xml:space="preserve"> </w:t>
      </w:r>
      <w:r w:rsidRPr="005315A3">
        <w:rPr>
          <w:color w:val="000000" w:themeColor="text1"/>
        </w:rPr>
        <w:t>ya</w:t>
      </w:r>
      <w:r w:rsidR="000D2735" w:rsidRPr="005315A3">
        <w:rPr>
          <w:color w:val="000000" w:themeColor="text1"/>
        </w:rPr>
        <w:t xml:space="preserve">ng bidang </w:t>
      </w:r>
    </w:p>
    <w:p w:rsidR="009B63F8" w:rsidRPr="005315A3" w:rsidRDefault="000D2735" w:rsidP="000D2735">
      <w:pPr>
        <w:ind w:left="1170" w:hanging="462"/>
        <w:jc w:val="left"/>
        <w:rPr>
          <w:color w:val="000000" w:themeColor="text1"/>
        </w:rPr>
      </w:pPr>
      <w:r w:rsidRPr="005315A3">
        <w:rPr>
          <w:color w:val="000000" w:themeColor="text1"/>
        </w:rPr>
        <w:t xml:space="preserve">       </w:t>
      </w:r>
      <w:r w:rsidR="007767D1" w:rsidRPr="005315A3">
        <w:rPr>
          <w:color w:val="000000" w:themeColor="text1"/>
        </w:rPr>
        <w:t xml:space="preserve">keahliannya </w:t>
      </w:r>
      <w:r w:rsidR="00C655B3" w:rsidRPr="005315A3">
        <w:rPr>
          <w:color w:val="000000" w:themeColor="text1"/>
        </w:rPr>
        <w:t>berdasarkan jenjang pendidikan.</w:t>
      </w:r>
    </w:p>
    <w:p w:rsidR="000D2735" w:rsidRPr="005315A3" w:rsidRDefault="000D2735" w:rsidP="000D2735">
      <w:pPr>
        <w:ind w:left="1170" w:hanging="462"/>
        <w:jc w:val="left"/>
        <w:rPr>
          <w:color w:val="000000" w:themeColor="text1"/>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5315A3" w:rsidRPr="005315A3" w:rsidTr="009B63F8">
        <w:trPr>
          <w:trHeight w:val="256"/>
        </w:trPr>
        <w:tc>
          <w:tcPr>
            <w:tcW w:w="648" w:type="dxa"/>
            <w:tcBorders>
              <w:left w:val="single" w:sz="4" w:space="0" w:color="auto"/>
              <w:bottom w:val="double" w:sz="4" w:space="0" w:color="auto"/>
              <w:right w:val="single" w:sz="4" w:space="0" w:color="auto"/>
            </w:tcBorders>
          </w:tcPr>
          <w:p w:rsidR="009B63F8" w:rsidRPr="005315A3" w:rsidRDefault="000D2735" w:rsidP="00C8413F">
            <w:pPr>
              <w:ind w:left="547" w:hanging="547"/>
              <w:jc w:val="center"/>
              <w:rPr>
                <w:b/>
                <w:color w:val="000000" w:themeColor="text1"/>
                <w:sz w:val="18"/>
                <w:szCs w:val="18"/>
              </w:rPr>
            </w:pPr>
            <w:r w:rsidRPr="005315A3">
              <w:rPr>
                <w:b/>
                <w:color w:val="000000" w:themeColor="text1"/>
                <w:sz w:val="20"/>
                <w:szCs w:val="18"/>
              </w:rPr>
              <w:t>No</w:t>
            </w:r>
          </w:p>
        </w:tc>
        <w:tc>
          <w:tcPr>
            <w:tcW w:w="3780" w:type="dxa"/>
            <w:tcBorders>
              <w:left w:val="single" w:sz="4" w:space="0" w:color="auto"/>
              <w:bottom w:val="double" w:sz="4" w:space="0" w:color="auto"/>
              <w:right w:val="single" w:sz="4" w:space="0" w:color="auto"/>
            </w:tcBorders>
            <w:hideMark/>
          </w:tcPr>
          <w:p w:rsidR="009B63F8" w:rsidRPr="005315A3" w:rsidRDefault="000D2735" w:rsidP="00C8413F">
            <w:pPr>
              <w:ind w:left="547" w:hanging="547"/>
              <w:jc w:val="center"/>
              <w:rPr>
                <w:b/>
                <w:color w:val="000000" w:themeColor="text1"/>
                <w:sz w:val="18"/>
                <w:szCs w:val="18"/>
              </w:rPr>
            </w:pPr>
            <w:r w:rsidRPr="005315A3">
              <w:rPr>
                <w:b/>
                <w:color w:val="000000" w:themeColor="text1"/>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5315A3" w:rsidRDefault="009B63F8" w:rsidP="00C8413F">
            <w:pPr>
              <w:ind w:left="547" w:hanging="547"/>
              <w:jc w:val="center"/>
              <w:rPr>
                <w:b/>
                <w:color w:val="000000" w:themeColor="text1"/>
                <w:sz w:val="20"/>
                <w:szCs w:val="18"/>
              </w:rPr>
            </w:pPr>
            <w:r w:rsidRPr="005315A3">
              <w:rPr>
                <w:b/>
                <w:color w:val="000000" w:themeColor="text1"/>
                <w:sz w:val="20"/>
                <w:szCs w:val="18"/>
              </w:rPr>
              <w:t>S-2/Sp</w:t>
            </w:r>
          </w:p>
          <w:p w:rsidR="002329AF" w:rsidRPr="005315A3" w:rsidRDefault="002329AF" w:rsidP="00C8413F">
            <w:pPr>
              <w:ind w:left="547" w:hanging="547"/>
              <w:jc w:val="center"/>
              <w:rPr>
                <w:b/>
                <w:color w:val="000000" w:themeColor="text1"/>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5315A3" w:rsidRDefault="009B63F8" w:rsidP="00C8413F">
            <w:pPr>
              <w:ind w:left="547" w:hanging="547"/>
              <w:jc w:val="center"/>
              <w:rPr>
                <w:b/>
                <w:color w:val="000000" w:themeColor="text1"/>
                <w:sz w:val="20"/>
                <w:szCs w:val="18"/>
              </w:rPr>
            </w:pPr>
            <w:r w:rsidRPr="005315A3">
              <w:rPr>
                <w:b/>
                <w:color w:val="000000" w:themeColor="text1"/>
                <w:sz w:val="20"/>
                <w:szCs w:val="18"/>
              </w:rPr>
              <w:t>S-3/Sp.K</w:t>
            </w:r>
          </w:p>
        </w:tc>
      </w:tr>
      <w:tr w:rsidR="005315A3" w:rsidRPr="005315A3"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5315A3" w:rsidRDefault="009B63F8" w:rsidP="00C8413F">
            <w:pPr>
              <w:ind w:left="547" w:hanging="547"/>
              <w:jc w:val="center"/>
              <w:rPr>
                <w:b/>
                <w:color w:val="000000" w:themeColor="text1"/>
                <w:sz w:val="18"/>
                <w:szCs w:val="18"/>
              </w:rPr>
            </w:pPr>
            <w:r w:rsidRPr="005315A3">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5315A3" w:rsidRDefault="009B63F8" w:rsidP="00C8413F">
            <w:pPr>
              <w:ind w:left="547" w:hanging="547"/>
              <w:jc w:val="center"/>
              <w:rPr>
                <w:b/>
                <w:color w:val="000000" w:themeColor="text1"/>
                <w:sz w:val="18"/>
                <w:szCs w:val="18"/>
              </w:rPr>
            </w:pPr>
            <w:r w:rsidRPr="005315A3">
              <w:rPr>
                <w:b/>
                <w:color w:val="000000" w:themeColor="text1"/>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5315A3" w:rsidRDefault="009B63F8" w:rsidP="00C8413F">
            <w:pPr>
              <w:ind w:left="547" w:hanging="547"/>
              <w:jc w:val="center"/>
              <w:rPr>
                <w:b/>
                <w:color w:val="000000" w:themeColor="text1"/>
                <w:sz w:val="18"/>
                <w:szCs w:val="18"/>
              </w:rPr>
            </w:pPr>
            <w:r w:rsidRPr="005315A3">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5315A3" w:rsidRDefault="009B63F8" w:rsidP="00C8413F">
            <w:pPr>
              <w:ind w:left="547" w:hanging="547"/>
              <w:jc w:val="center"/>
              <w:rPr>
                <w:b/>
                <w:color w:val="000000" w:themeColor="text1"/>
                <w:sz w:val="18"/>
                <w:szCs w:val="18"/>
              </w:rPr>
            </w:pPr>
            <w:r w:rsidRPr="005315A3">
              <w:rPr>
                <w:b/>
                <w:color w:val="000000" w:themeColor="text1"/>
                <w:sz w:val="18"/>
                <w:szCs w:val="18"/>
              </w:rPr>
              <w:t>(4)</w:t>
            </w:r>
          </w:p>
        </w:tc>
      </w:tr>
      <w:tr w:rsidR="005315A3" w:rsidRPr="005315A3" w:rsidTr="009B63F8">
        <w:tc>
          <w:tcPr>
            <w:tcW w:w="648"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ind w:left="34" w:hanging="34"/>
              <w:jc w:val="center"/>
              <w:rPr>
                <w:color w:val="000000" w:themeColor="text1"/>
                <w:lang w:val="en-US"/>
              </w:rPr>
            </w:pPr>
            <w:r w:rsidRPr="005315A3">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5315A3" w:rsidRDefault="009B63F8" w:rsidP="00C8413F">
            <w:pPr>
              <w:jc w:val="left"/>
              <w:rPr>
                <w:color w:val="000000" w:themeColor="text1"/>
                <w:lang w:val="id-ID"/>
              </w:rPr>
            </w:pPr>
            <w:r w:rsidRPr="005315A3">
              <w:rPr>
                <w:color w:val="000000" w:themeColor="text1"/>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r>
      <w:tr w:rsidR="005315A3" w:rsidRPr="005315A3" w:rsidTr="009B63F8">
        <w:tc>
          <w:tcPr>
            <w:tcW w:w="648"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ind w:left="34" w:hanging="34"/>
              <w:jc w:val="center"/>
              <w:rPr>
                <w:color w:val="000000" w:themeColor="text1"/>
                <w:lang w:val="en-US"/>
              </w:rPr>
            </w:pPr>
            <w:r w:rsidRPr="005315A3">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jc w:val="left"/>
              <w:rPr>
                <w:color w:val="000000" w:themeColor="text1"/>
                <w:lang w:val="id-ID"/>
              </w:rPr>
            </w:pPr>
            <w:r w:rsidRPr="005315A3">
              <w:rPr>
                <w:color w:val="000000" w:themeColor="text1"/>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r>
      <w:tr w:rsidR="005315A3" w:rsidRPr="005315A3" w:rsidTr="009B63F8">
        <w:tc>
          <w:tcPr>
            <w:tcW w:w="648"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ind w:left="34" w:hanging="34"/>
              <w:jc w:val="center"/>
              <w:rPr>
                <w:color w:val="000000" w:themeColor="text1"/>
                <w:lang w:val="en-US"/>
              </w:rPr>
            </w:pPr>
            <w:r w:rsidRPr="005315A3">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jc w:val="left"/>
              <w:rPr>
                <w:color w:val="000000" w:themeColor="text1"/>
                <w:lang w:val="id-ID"/>
              </w:rPr>
            </w:pPr>
            <w:r w:rsidRPr="005315A3">
              <w:rPr>
                <w:color w:val="000000" w:themeColor="text1"/>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r>
      <w:tr w:rsidR="005315A3" w:rsidRPr="005315A3" w:rsidTr="009B63F8">
        <w:tc>
          <w:tcPr>
            <w:tcW w:w="648"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ind w:left="34" w:hanging="34"/>
              <w:jc w:val="center"/>
              <w:rPr>
                <w:color w:val="000000" w:themeColor="text1"/>
                <w:lang w:val="en-US"/>
              </w:rPr>
            </w:pPr>
            <w:r w:rsidRPr="005315A3">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5315A3" w:rsidRDefault="002329AF" w:rsidP="00C8413F">
            <w:pPr>
              <w:jc w:val="left"/>
              <w:rPr>
                <w:color w:val="000000" w:themeColor="text1"/>
                <w:lang w:val="en-US"/>
              </w:rPr>
            </w:pPr>
            <w:r w:rsidRPr="005315A3">
              <w:rPr>
                <w:color w:val="000000" w:themeColor="text1"/>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r>
      <w:tr w:rsidR="005315A3" w:rsidRPr="005315A3" w:rsidTr="009B63F8">
        <w:tc>
          <w:tcPr>
            <w:tcW w:w="648" w:type="dxa"/>
            <w:tcBorders>
              <w:top w:val="single" w:sz="4" w:space="0" w:color="auto"/>
              <w:left w:val="single" w:sz="4" w:space="0" w:color="auto"/>
              <w:bottom w:val="single" w:sz="4" w:space="0" w:color="auto"/>
              <w:right w:val="single" w:sz="4" w:space="0" w:color="auto"/>
            </w:tcBorders>
          </w:tcPr>
          <w:p w:rsidR="00D50EA7" w:rsidRPr="005315A3" w:rsidRDefault="00D50EA7" w:rsidP="00C8413F">
            <w:pPr>
              <w:ind w:left="34" w:hanging="34"/>
              <w:jc w:val="center"/>
              <w:rPr>
                <w:color w:val="000000" w:themeColor="text1"/>
                <w:lang w:val="en-US"/>
              </w:rPr>
            </w:pPr>
            <w:r w:rsidRPr="005315A3">
              <w:rPr>
                <w:color w:val="000000" w:themeColor="text1"/>
                <w:lang w:val="en-US"/>
              </w:rPr>
              <w:t>5</w:t>
            </w:r>
          </w:p>
        </w:tc>
        <w:tc>
          <w:tcPr>
            <w:tcW w:w="3780" w:type="dxa"/>
            <w:tcBorders>
              <w:top w:val="single" w:sz="4" w:space="0" w:color="auto"/>
              <w:left w:val="single" w:sz="4" w:space="0" w:color="auto"/>
              <w:bottom w:val="single" w:sz="4" w:space="0" w:color="auto"/>
              <w:right w:val="single" w:sz="4" w:space="0" w:color="auto"/>
            </w:tcBorders>
          </w:tcPr>
          <w:p w:rsidR="00D50EA7" w:rsidRPr="005315A3" w:rsidRDefault="00D50EA7" w:rsidP="00C8413F">
            <w:pPr>
              <w:jc w:val="left"/>
              <w:rPr>
                <w:color w:val="000000" w:themeColor="text1"/>
                <w:lang w:val="en-US"/>
              </w:rPr>
            </w:pPr>
            <w:r w:rsidRPr="005315A3">
              <w:rPr>
                <w:color w:val="000000" w:themeColor="text1"/>
                <w:lang w:val="en-US"/>
              </w:rPr>
              <w:t>Tenaga Pengajar</w:t>
            </w:r>
          </w:p>
        </w:tc>
        <w:tc>
          <w:tcPr>
            <w:tcW w:w="1386" w:type="dxa"/>
            <w:tcBorders>
              <w:top w:val="single" w:sz="4" w:space="0" w:color="auto"/>
              <w:left w:val="single" w:sz="4" w:space="0" w:color="auto"/>
              <w:bottom w:val="single" w:sz="4" w:space="0" w:color="auto"/>
              <w:right w:val="single" w:sz="4" w:space="0" w:color="auto"/>
            </w:tcBorders>
          </w:tcPr>
          <w:p w:rsidR="00D50EA7" w:rsidRPr="005315A3" w:rsidRDefault="00D50EA7"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D50EA7" w:rsidRPr="005315A3" w:rsidRDefault="00D50EA7" w:rsidP="00C8413F">
            <w:pPr>
              <w:spacing w:line="360" w:lineRule="auto"/>
              <w:ind w:left="540" w:hanging="540"/>
              <w:jc w:val="center"/>
              <w:rPr>
                <w:color w:val="000000" w:themeColor="text1"/>
              </w:rPr>
            </w:pPr>
          </w:p>
        </w:tc>
      </w:tr>
      <w:tr w:rsidR="005315A3" w:rsidRPr="005315A3" w:rsidTr="009B63F8">
        <w:tc>
          <w:tcPr>
            <w:tcW w:w="648"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ind w:left="34" w:hanging="34"/>
              <w:jc w:val="center"/>
              <w:rPr>
                <w:color w:val="000000" w:themeColor="text1"/>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5315A3" w:rsidRDefault="009B63F8" w:rsidP="00C8413F">
            <w:pPr>
              <w:jc w:val="right"/>
              <w:rPr>
                <w:b/>
                <w:color w:val="000000" w:themeColor="text1"/>
                <w:lang w:val="en-US"/>
              </w:rPr>
            </w:pPr>
            <w:r w:rsidRPr="005315A3">
              <w:rPr>
                <w:b/>
                <w:color w:val="000000" w:themeColor="text1"/>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315A3" w:rsidRDefault="009B63F8" w:rsidP="00C8413F">
            <w:pPr>
              <w:spacing w:line="360" w:lineRule="auto"/>
              <w:ind w:left="540" w:hanging="540"/>
              <w:jc w:val="center"/>
              <w:rPr>
                <w:color w:val="000000" w:themeColor="text1"/>
              </w:rPr>
            </w:pPr>
          </w:p>
        </w:tc>
      </w:tr>
    </w:tbl>
    <w:p w:rsidR="00C655B3" w:rsidRPr="005315A3" w:rsidRDefault="009B63F8" w:rsidP="00C8413F">
      <w:pPr>
        <w:jc w:val="left"/>
        <w:rPr>
          <w:color w:val="000000" w:themeColor="text1"/>
        </w:rPr>
      </w:pPr>
      <w:r w:rsidRPr="005315A3">
        <w:rPr>
          <w:color w:val="000000" w:themeColor="text1"/>
        </w:rPr>
        <w:br w:type="textWrapping" w:clear="all"/>
      </w:r>
    </w:p>
    <w:p w:rsidR="00C655B3" w:rsidRPr="005315A3" w:rsidRDefault="00C655B3" w:rsidP="00C8413F">
      <w:pPr>
        <w:jc w:val="left"/>
        <w:rPr>
          <w:color w:val="000000" w:themeColor="text1"/>
        </w:rPr>
      </w:pPr>
    </w:p>
    <w:p w:rsidR="000D2735" w:rsidRPr="005315A3" w:rsidRDefault="00C655B3" w:rsidP="00C8413F">
      <w:pPr>
        <w:ind w:left="1170" w:hanging="990"/>
        <w:jc w:val="left"/>
        <w:rPr>
          <w:color w:val="000000" w:themeColor="text1"/>
        </w:rPr>
      </w:pPr>
      <w:r w:rsidRPr="005315A3">
        <w:rPr>
          <w:color w:val="000000" w:themeColor="text1"/>
        </w:rPr>
        <w:t xml:space="preserve">Tabel C.  Distribusi jumlah </w:t>
      </w:r>
      <w:r w:rsidR="005A5CE0" w:rsidRPr="005315A3">
        <w:rPr>
          <w:color w:val="000000" w:themeColor="text1"/>
        </w:rPr>
        <w:t xml:space="preserve">dosen </w:t>
      </w:r>
      <w:r w:rsidR="005A5CE0" w:rsidRPr="005315A3">
        <w:rPr>
          <w:color w:val="000000" w:themeColor="text1"/>
          <w:lang w:val="en-US"/>
        </w:rPr>
        <w:t xml:space="preserve">di RS </w:t>
      </w:r>
      <w:r w:rsidR="00F8703F" w:rsidRPr="005315A3">
        <w:rPr>
          <w:color w:val="000000" w:themeColor="text1"/>
          <w:lang w:val="en-US"/>
        </w:rPr>
        <w:t>Pendidikan Afiliasi dan Satelit</w:t>
      </w:r>
      <w:r w:rsidR="00CC1854" w:rsidRPr="005315A3">
        <w:rPr>
          <w:color w:val="000000" w:themeColor="text1"/>
          <w:lang w:val="en-US"/>
        </w:rPr>
        <w:t xml:space="preserve"> </w:t>
      </w:r>
      <w:r w:rsidRPr="005315A3">
        <w:rPr>
          <w:color w:val="000000" w:themeColor="text1"/>
        </w:rPr>
        <w:t>ya</w:t>
      </w:r>
      <w:r w:rsidR="007767D1" w:rsidRPr="005315A3">
        <w:rPr>
          <w:color w:val="000000" w:themeColor="text1"/>
        </w:rPr>
        <w:t xml:space="preserve">ng bidang </w:t>
      </w:r>
    </w:p>
    <w:p w:rsidR="00C655B3" w:rsidRPr="005315A3" w:rsidRDefault="000D2735" w:rsidP="000D2735">
      <w:pPr>
        <w:ind w:left="1170" w:hanging="462"/>
        <w:jc w:val="left"/>
        <w:rPr>
          <w:color w:val="000000" w:themeColor="text1"/>
        </w:rPr>
      </w:pPr>
      <w:r w:rsidRPr="005315A3">
        <w:rPr>
          <w:color w:val="000000" w:themeColor="text1"/>
        </w:rPr>
        <w:t xml:space="preserve">       </w:t>
      </w:r>
      <w:r w:rsidR="007767D1" w:rsidRPr="005315A3">
        <w:rPr>
          <w:color w:val="000000" w:themeColor="text1"/>
        </w:rPr>
        <w:t xml:space="preserve">keahliannya </w:t>
      </w:r>
      <w:r w:rsidR="00C655B3" w:rsidRPr="005315A3">
        <w:rPr>
          <w:color w:val="000000" w:themeColor="text1"/>
        </w:rPr>
        <w:t>berdasarkan profesi dan masa kerja.</w:t>
      </w:r>
    </w:p>
    <w:p w:rsidR="00C655B3" w:rsidRPr="005315A3" w:rsidRDefault="00C655B3" w:rsidP="00C8413F">
      <w:pPr>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5315A3" w:rsidRPr="005315A3" w:rsidTr="005A5CE0">
        <w:tc>
          <w:tcPr>
            <w:tcW w:w="675" w:type="dxa"/>
            <w:shd w:val="clear" w:color="auto" w:fill="auto"/>
          </w:tcPr>
          <w:p w:rsidR="005A5CE0" w:rsidRPr="005315A3" w:rsidRDefault="009B63F8" w:rsidP="00C8413F">
            <w:pPr>
              <w:jc w:val="center"/>
              <w:rPr>
                <w:b/>
                <w:color w:val="000000" w:themeColor="text1"/>
                <w:lang w:val="en-US"/>
              </w:rPr>
            </w:pPr>
            <w:r w:rsidRPr="005315A3">
              <w:rPr>
                <w:b/>
                <w:color w:val="000000" w:themeColor="text1"/>
                <w:lang w:val="en-US"/>
              </w:rPr>
              <w:t>No</w:t>
            </w:r>
          </w:p>
        </w:tc>
        <w:tc>
          <w:tcPr>
            <w:tcW w:w="3663" w:type="dxa"/>
            <w:shd w:val="clear" w:color="auto" w:fill="auto"/>
          </w:tcPr>
          <w:p w:rsidR="005A5CE0" w:rsidRPr="005315A3" w:rsidRDefault="005A5CE0" w:rsidP="00C8413F">
            <w:pPr>
              <w:jc w:val="center"/>
              <w:rPr>
                <w:b/>
                <w:color w:val="000000" w:themeColor="text1"/>
                <w:lang w:val="en-US"/>
              </w:rPr>
            </w:pPr>
            <w:r w:rsidRPr="005315A3">
              <w:rPr>
                <w:b/>
                <w:color w:val="000000" w:themeColor="text1"/>
                <w:lang w:val="en-US"/>
              </w:rPr>
              <w:t>Kompetensi</w:t>
            </w:r>
          </w:p>
        </w:tc>
        <w:tc>
          <w:tcPr>
            <w:tcW w:w="2700" w:type="dxa"/>
          </w:tcPr>
          <w:p w:rsidR="005A5CE0" w:rsidRPr="005315A3" w:rsidRDefault="005A5CE0" w:rsidP="00C8413F">
            <w:pPr>
              <w:jc w:val="center"/>
              <w:rPr>
                <w:b/>
                <w:color w:val="000000" w:themeColor="text1"/>
                <w:lang w:val="en-US"/>
              </w:rPr>
            </w:pPr>
            <w:r w:rsidRPr="005315A3">
              <w:rPr>
                <w:b/>
                <w:color w:val="000000" w:themeColor="text1"/>
                <w:lang w:val="en-US"/>
              </w:rPr>
              <w:t>Bidang</w:t>
            </w:r>
          </w:p>
        </w:tc>
        <w:tc>
          <w:tcPr>
            <w:tcW w:w="2250" w:type="dxa"/>
            <w:shd w:val="clear" w:color="auto" w:fill="auto"/>
          </w:tcPr>
          <w:p w:rsidR="005A5CE0" w:rsidRPr="005315A3" w:rsidRDefault="005A5CE0" w:rsidP="00C8413F">
            <w:pPr>
              <w:jc w:val="center"/>
              <w:rPr>
                <w:b/>
                <w:color w:val="000000" w:themeColor="text1"/>
                <w:lang w:val="en-US"/>
              </w:rPr>
            </w:pPr>
            <w:r w:rsidRPr="005315A3">
              <w:rPr>
                <w:b/>
                <w:color w:val="000000" w:themeColor="text1"/>
                <w:lang w:val="en-US"/>
              </w:rPr>
              <w:t>Jumlah</w:t>
            </w:r>
          </w:p>
        </w:tc>
      </w:tr>
      <w:tr w:rsidR="005315A3" w:rsidRPr="005315A3" w:rsidTr="005A5CE0">
        <w:tc>
          <w:tcPr>
            <w:tcW w:w="675" w:type="dxa"/>
            <w:shd w:val="clear" w:color="auto" w:fill="auto"/>
          </w:tcPr>
          <w:p w:rsidR="009B63F8" w:rsidRPr="005315A3" w:rsidRDefault="009B63F8" w:rsidP="00C8413F">
            <w:pPr>
              <w:jc w:val="center"/>
              <w:rPr>
                <w:color w:val="000000" w:themeColor="text1"/>
                <w:lang w:val="en-US"/>
              </w:rPr>
            </w:pPr>
            <w:r w:rsidRPr="005315A3">
              <w:rPr>
                <w:color w:val="000000" w:themeColor="text1"/>
                <w:lang w:val="en-US"/>
              </w:rPr>
              <w:t>(1)</w:t>
            </w:r>
          </w:p>
        </w:tc>
        <w:tc>
          <w:tcPr>
            <w:tcW w:w="3663" w:type="dxa"/>
            <w:shd w:val="clear" w:color="auto" w:fill="auto"/>
          </w:tcPr>
          <w:p w:rsidR="009B63F8" w:rsidRPr="005315A3" w:rsidRDefault="009B63F8" w:rsidP="00C8413F">
            <w:pPr>
              <w:jc w:val="center"/>
              <w:rPr>
                <w:b/>
                <w:color w:val="000000" w:themeColor="text1"/>
                <w:lang w:val="en-US"/>
              </w:rPr>
            </w:pPr>
            <w:r w:rsidRPr="005315A3">
              <w:rPr>
                <w:b/>
                <w:color w:val="000000" w:themeColor="text1"/>
                <w:lang w:val="en-US"/>
              </w:rPr>
              <w:t>(2)</w:t>
            </w:r>
          </w:p>
        </w:tc>
        <w:tc>
          <w:tcPr>
            <w:tcW w:w="2700" w:type="dxa"/>
          </w:tcPr>
          <w:p w:rsidR="009B63F8" w:rsidRPr="005315A3" w:rsidRDefault="009B63F8" w:rsidP="00C8413F">
            <w:pPr>
              <w:jc w:val="center"/>
              <w:rPr>
                <w:b/>
                <w:color w:val="000000" w:themeColor="text1"/>
                <w:lang w:val="en-US"/>
              </w:rPr>
            </w:pPr>
            <w:r w:rsidRPr="005315A3">
              <w:rPr>
                <w:b/>
                <w:color w:val="000000" w:themeColor="text1"/>
                <w:lang w:val="en-US"/>
              </w:rPr>
              <w:t>(3)</w:t>
            </w:r>
          </w:p>
        </w:tc>
        <w:tc>
          <w:tcPr>
            <w:tcW w:w="2250" w:type="dxa"/>
            <w:shd w:val="clear" w:color="auto" w:fill="auto"/>
          </w:tcPr>
          <w:p w:rsidR="009B63F8" w:rsidRPr="005315A3" w:rsidRDefault="009B63F8" w:rsidP="00C8413F">
            <w:pPr>
              <w:jc w:val="center"/>
              <w:rPr>
                <w:b/>
                <w:color w:val="000000" w:themeColor="text1"/>
                <w:lang w:val="en-US"/>
              </w:rPr>
            </w:pPr>
            <w:r w:rsidRPr="005315A3">
              <w:rPr>
                <w:b/>
                <w:color w:val="000000" w:themeColor="text1"/>
                <w:lang w:val="en-US"/>
              </w:rPr>
              <w:t>(4)</w:t>
            </w:r>
          </w:p>
        </w:tc>
      </w:tr>
      <w:tr w:rsidR="005315A3" w:rsidRPr="005315A3" w:rsidTr="005A5CE0">
        <w:tc>
          <w:tcPr>
            <w:tcW w:w="675" w:type="dxa"/>
            <w:shd w:val="clear" w:color="auto" w:fill="auto"/>
          </w:tcPr>
          <w:p w:rsidR="005A5CE0" w:rsidRPr="005315A3" w:rsidRDefault="005A5CE0" w:rsidP="00C8413F">
            <w:pPr>
              <w:jc w:val="center"/>
              <w:rPr>
                <w:color w:val="000000" w:themeColor="text1"/>
                <w:lang w:val="id-ID"/>
              </w:rPr>
            </w:pPr>
            <w:r w:rsidRPr="005315A3">
              <w:rPr>
                <w:color w:val="000000" w:themeColor="text1"/>
                <w:lang w:val="id-ID"/>
              </w:rPr>
              <w:t>1</w:t>
            </w:r>
          </w:p>
        </w:tc>
        <w:tc>
          <w:tcPr>
            <w:tcW w:w="3663" w:type="dxa"/>
            <w:shd w:val="clear" w:color="auto" w:fill="auto"/>
          </w:tcPr>
          <w:p w:rsidR="005A5CE0" w:rsidRPr="005315A3" w:rsidRDefault="005A5CE0" w:rsidP="00C8413F">
            <w:pPr>
              <w:jc w:val="left"/>
              <w:rPr>
                <w:color w:val="000000" w:themeColor="text1"/>
                <w:lang w:val="en-US"/>
              </w:rPr>
            </w:pPr>
            <w:r w:rsidRPr="005315A3">
              <w:rPr>
                <w:color w:val="000000" w:themeColor="text1"/>
                <w:lang w:val="id-ID"/>
              </w:rPr>
              <w:t>Sp &lt;5th</w:t>
            </w:r>
          </w:p>
        </w:tc>
        <w:tc>
          <w:tcPr>
            <w:tcW w:w="2700" w:type="dxa"/>
          </w:tcPr>
          <w:p w:rsidR="005A5CE0" w:rsidRPr="005315A3" w:rsidRDefault="005A5CE0" w:rsidP="00C8413F">
            <w:pPr>
              <w:jc w:val="left"/>
              <w:rPr>
                <w:color w:val="000000" w:themeColor="text1"/>
                <w:lang w:val="id-ID"/>
              </w:rPr>
            </w:pPr>
          </w:p>
        </w:tc>
        <w:tc>
          <w:tcPr>
            <w:tcW w:w="2250" w:type="dxa"/>
            <w:shd w:val="clear" w:color="auto" w:fill="auto"/>
          </w:tcPr>
          <w:p w:rsidR="005A5CE0" w:rsidRPr="005315A3" w:rsidRDefault="005A5CE0" w:rsidP="00C8413F">
            <w:pPr>
              <w:jc w:val="left"/>
              <w:rPr>
                <w:color w:val="000000" w:themeColor="text1"/>
                <w:lang w:val="id-ID"/>
              </w:rPr>
            </w:pPr>
          </w:p>
        </w:tc>
      </w:tr>
      <w:tr w:rsidR="005315A3" w:rsidRPr="005315A3" w:rsidTr="005A5CE0">
        <w:tc>
          <w:tcPr>
            <w:tcW w:w="675" w:type="dxa"/>
            <w:shd w:val="clear" w:color="auto" w:fill="auto"/>
          </w:tcPr>
          <w:p w:rsidR="007767D1" w:rsidRPr="005315A3" w:rsidRDefault="007767D1" w:rsidP="00C8413F">
            <w:pPr>
              <w:jc w:val="center"/>
              <w:rPr>
                <w:color w:val="000000" w:themeColor="text1"/>
                <w:lang w:val="en-US"/>
              </w:rPr>
            </w:pPr>
            <w:r w:rsidRPr="005315A3">
              <w:rPr>
                <w:color w:val="000000" w:themeColor="text1"/>
                <w:lang w:val="en-US"/>
              </w:rPr>
              <w:t>2</w:t>
            </w:r>
          </w:p>
        </w:tc>
        <w:tc>
          <w:tcPr>
            <w:tcW w:w="3663" w:type="dxa"/>
            <w:shd w:val="clear" w:color="auto" w:fill="auto"/>
          </w:tcPr>
          <w:p w:rsidR="007767D1" w:rsidRPr="005315A3" w:rsidRDefault="007767D1" w:rsidP="00C8413F">
            <w:pPr>
              <w:jc w:val="left"/>
              <w:rPr>
                <w:color w:val="000000" w:themeColor="text1"/>
                <w:lang w:val="id-ID"/>
              </w:rPr>
            </w:pPr>
            <w:r w:rsidRPr="005315A3">
              <w:rPr>
                <w:color w:val="000000" w:themeColor="text1"/>
                <w:lang w:val="id-ID"/>
              </w:rPr>
              <w:t xml:space="preserve">Sp </w:t>
            </w:r>
            <w:r w:rsidRPr="005315A3">
              <w:rPr>
                <w:color w:val="000000" w:themeColor="text1"/>
                <w:lang w:val="en-US"/>
              </w:rPr>
              <w:t>5 – 10 th</w:t>
            </w:r>
          </w:p>
        </w:tc>
        <w:tc>
          <w:tcPr>
            <w:tcW w:w="2700" w:type="dxa"/>
          </w:tcPr>
          <w:p w:rsidR="007767D1" w:rsidRPr="005315A3" w:rsidRDefault="007767D1" w:rsidP="00C8413F">
            <w:pPr>
              <w:jc w:val="left"/>
              <w:rPr>
                <w:color w:val="000000" w:themeColor="text1"/>
                <w:lang w:val="id-ID"/>
              </w:rPr>
            </w:pPr>
          </w:p>
        </w:tc>
        <w:tc>
          <w:tcPr>
            <w:tcW w:w="2250" w:type="dxa"/>
            <w:shd w:val="clear" w:color="auto" w:fill="auto"/>
          </w:tcPr>
          <w:p w:rsidR="007767D1" w:rsidRPr="005315A3" w:rsidRDefault="007767D1" w:rsidP="00C8413F">
            <w:pPr>
              <w:jc w:val="left"/>
              <w:rPr>
                <w:color w:val="000000" w:themeColor="text1"/>
                <w:lang w:val="id-ID"/>
              </w:rPr>
            </w:pPr>
          </w:p>
        </w:tc>
      </w:tr>
      <w:tr w:rsidR="005315A3" w:rsidRPr="005315A3" w:rsidTr="005A5CE0">
        <w:tc>
          <w:tcPr>
            <w:tcW w:w="675" w:type="dxa"/>
            <w:shd w:val="clear" w:color="auto" w:fill="auto"/>
          </w:tcPr>
          <w:p w:rsidR="007767D1" w:rsidRPr="005315A3" w:rsidRDefault="007767D1" w:rsidP="00C8413F">
            <w:pPr>
              <w:jc w:val="center"/>
              <w:rPr>
                <w:color w:val="000000" w:themeColor="text1"/>
                <w:lang w:val="en-US"/>
              </w:rPr>
            </w:pPr>
            <w:r w:rsidRPr="005315A3">
              <w:rPr>
                <w:color w:val="000000" w:themeColor="text1"/>
                <w:lang w:val="en-US"/>
              </w:rPr>
              <w:t>3</w:t>
            </w:r>
          </w:p>
        </w:tc>
        <w:tc>
          <w:tcPr>
            <w:tcW w:w="3663" w:type="dxa"/>
            <w:shd w:val="clear" w:color="auto" w:fill="auto"/>
          </w:tcPr>
          <w:p w:rsidR="007767D1" w:rsidRPr="005315A3" w:rsidRDefault="007767D1" w:rsidP="00C8413F">
            <w:pPr>
              <w:jc w:val="left"/>
              <w:rPr>
                <w:color w:val="000000" w:themeColor="text1"/>
                <w:lang w:val="en-US"/>
              </w:rPr>
            </w:pPr>
            <w:r w:rsidRPr="005315A3">
              <w:rPr>
                <w:color w:val="000000" w:themeColor="text1"/>
                <w:lang w:val="id-ID"/>
              </w:rPr>
              <w:t>Sp</w:t>
            </w:r>
            <w:r w:rsidRPr="005315A3">
              <w:rPr>
                <w:color w:val="000000" w:themeColor="text1"/>
                <w:lang w:val="en-US"/>
              </w:rPr>
              <w:t xml:space="preserve">&gt; 10 </w:t>
            </w:r>
            <w:r w:rsidRPr="005315A3">
              <w:rPr>
                <w:color w:val="000000" w:themeColor="text1"/>
                <w:lang w:val="id-ID"/>
              </w:rPr>
              <w:t>th</w:t>
            </w:r>
          </w:p>
        </w:tc>
        <w:tc>
          <w:tcPr>
            <w:tcW w:w="2700" w:type="dxa"/>
          </w:tcPr>
          <w:p w:rsidR="007767D1" w:rsidRPr="005315A3" w:rsidRDefault="007767D1" w:rsidP="00C8413F">
            <w:pPr>
              <w:jc w:val="left"/>
              <w:rPr>
                <w:color w:val="000000" w:themeColor="text1"/>
                <w:lang w:val="id-ID"/>
              </w:rPr>
            </w:pPr>
          </w:p>
        </w:tc>
        <w:tc>
          <w:tcPr>
            <w:tcW w:w="2250" w:type="dxa"/>
            <w:shd w:val="clear" w:color="auto" w:fill="auto"/>
          </w:tcPr>
          <w:p w:rsidR="007767D1" w:rsidRPr="005315A3" w:rsidRDefault="007767D1" w:rsidP="00C8413F">
            <w:pPr>
              <w:jc w:val="left"/>
              <w:rPr>
                <w:color w:val="000000" w:themeColor="text1"/>
                <w:lang w:val="id-ID"/>
              </w:rPr>
            </w:pPr>
          </w:p>
        </w:tc>
      </w:tr>
      <w:tr w:rsidR="005A7C85" w:rsidRPr="005315A3" w:rsidTr="005A5CE0">
        <w:tc>
          <w:tcPr>
            <w:tcW w:w="675" w:type="dxa"/>
            <w:tcBorders>
              <w:bottom w:val="double" w:sz="4" w:space="0" w:color="auto"/>
            </w:tcBorders>
            <w:shd w:val="clear" w:color="auto" w:fill="auto"/>
          </w:tcPr>
          <w:p w:rsidR="007767D1" w:rsidRPr="005315A3" w:rsidRDefault="007767D1" w:rsidP="00C8413F">
            <w:pPr>
              <w:jc w:val="center"/>
              <w:rPr>
                <w:color w:val="000000" w:themeColor="text1"/>
                <w:lang w:val="en-US"/>
              </w:rPr>
            </w:pPr>
            <w:r w:rsidRPr="005315A3">
              <w:rPr>
                <w:color w:val="000000" w:themeColor="text1"/>
                <w:lang w:val="en-US"/>
              </w:rPr>
              <w:t>4</w:t>
            </w:r>
          </w:p>
        </w:tc>
        <w:tc>
          <w:tcPr>
            <w:tcW w:w="3663" w:type="dxa"/>
            <w:tcBorders>
              <w:bottom w:val="double" w:sz="4" w:space="0" w:color="auto"/>
            </w:tcBorders>
            <w:shd w:val="clear" w:color="auto" w:fill="auto"/>
          </w:tcPr>
          <w:p w:rsidR="007767D1" w:rsidRPr="005315A3" w:rsidRDefault="007767D1" w:rsidP="00C8413F">
            <w:pPr>
              <w:jc w:val="left"/>
              <w:rPr>
                <w:color w:val="000000" w:themeColor="text1"/>
                <w:lang w:val="en-US"/>
              </w:rPr>
            </w:pPr>
            <w:r w:rsidRPr="005315A3">
              <w:rPr>
                <w:color w:val="000000" w:themeColor="text1"/>
                <w:lang w:val="id-ID"/>
              </w:rPr>
              <w:t>Sp</w:t>
            </w:r>
            <w:r w:rsidRPr="005315A3">
              <w:rPr>
                <w:color w:val="000000" w:themeColor="text1"/>
                <w:lang w:val="en-US"/>
              </w:rPr>
              <w:t>.K</w:t>
            </w:r>
          </w:p>
        </w:tc>
        <w:tc>
          <w:tcPr>
            <w:tcW w:w="2700" w:type="dxa"/>
            <w:tcBorders>
              <w:bottom w:val="double" w:sz="4" w:space="0" w:color="auto"/>
            </w:tcBorders>
          </w:tcPr>
          <w:p w:rsidR="007767D1" w:rsidRPr="005315A3" w:rsidRDefault="007767D1" w:rsidP="00C8413F">
            <w:pPr>
              <w:jc w:val="left"/>
              <w:rPr>
                <w:color w:val="000000" w:themeColor="text1"/>
                <w:lang w:val="id-ID"/>
              </w:rPr>
            </w:pPr>
          </w:p>
        </w:tc>
        <w:tc>
          <w:tcPr>
            <w:tcW w:w="2250" w:type="dxa"/>
            <w:tcBorders>
              <w:bottom w:val="double" w:sz="4" w:space="0" w:color="auto"/>
            </w:tcBorders>
            <w:shd w:val="clear" w:color="auto" w:fill="auto"/>
          </w:tcPr>
          <w:p w:rsidR="007767D1" w:rsidRPr="005315A3" w:rsidRDefault="007767D1" w:rsidP="00C8413F">
            <w:pPr>
              <w:jc w:val="left"/>
              <w:rPr>
                <w:color w:val="000000" w:themeColor="text1"/>
                <w:lang w:val="id-ID"/>
              </w:rPr>
            </w:pPr>
          </w:p>
        </w:tc>
      </w:tr>
    </w:tbl>
    <w:p w:rsidR="00654887" w:rsidRPr="005315A3" w:rsidRDefault="00654887" w:rsidP="00C8413F">
      <w:pPr>
        <w:jc w:val="left"/>
        <w:rPr>
          <w:color w:val="000000" w:themeColor="text1"/>
          <w:lang w:val="id-ID"/>
        </w:rPr>
      </w:pPr>
    </w:p>
    <w:p w:rsidR="006A03E6" w:rsidRPr="005315A3" w:rsidRDefault="006A03E6" w:rsidP="00C8413F">
      <w:pPr>
        <w:rPr>
          <w:color w:val="000000" w:themeColor="text1"/>
          <w:lang w:val="en-AU"/>
        </w:rPr>
      </w:pPr>
    </w:p>
    <w:p w:rsidR="00C92DB1" w:rsidRPr="005315A3" w:rsidRDefault="00AA7356" w:rsidP="00C8413F">
      <w:pPr>
        <w:rPr>
          <w:b/>
          <w:color w:val="000000" w:themeColor="text1"/>
          <w:lang w:val="en-US"/>
        </w:rPr>
      </w:pPr>
      <w:r w:rsidRPr="005315A3">
        <w:rPr>
          <w:color w:val="000000" w:themeColor="text1"/>
          <w:lang w:val="id-ID"/>
        </w:rPr>
        <w:t>4.</w:t>
      </w:r>
      <w:r w:rsidRPr="005315A3">
        <w:rPr>
          <w:color w:val="000000" w:themeColor="text1"/>
          <w:lang w:val="en-US"/>
        </w:rPr>
        <w:t>4</w:t>
      </w:r>
      <w:r w:rsidRPr="005315A3">
        <w:rPr>
          <w:color w:val="000000" w:themeColor="text1"/>
          <w:lang w:val="id-ID"/>
        </w:rPr>
        <w:t xml:space="preserve">.2  Aktivitas </w:t>
      </w:r>
      <w:r w:rsidR="005A5CE0" w:rsidRPr="005315A3">
        <w:rPr>
          <w:color w:val="000000" w:themeColor="text1"/>
        </w:rPr>
        <w:t xml:space="preserve">dosen </w:t>
      </w:r>
      <w:r w:rsidR="005A5CE0" w:rsidRPr="005315A3">
        <w:rPr>
          <w:color w:val="000000" w:themeColor="text1"/>
          <w:lang w:val="en-US"/>
        </w:rPr>
        <w:t xml:space="preserve">di RS </w:t>
      </w:r>
      <w:r w:rsidR="00F8703F" w:rsidRPr="005315A3">
        <w:rPr>
          <w:color w:val="000000" w:themeColor="text1"/>
          <w:lang w:val="en-US"/>
        </w:rPr>
        <w:t>Pendidikan Afiliasi dan Satelit</w:t>
      </w:r>
      <w:r w:rsidRPr="005315A3">
        <w:rPr>
          <w:color w:val="000000" w:themeColor="text1"/>
          <w:lang w:val="id-ID"/>
        </w:rPr>
        <w:t xml:space="preserve"> dinyatakan dalam </w:t>
      </w:r>
      <w:r w:rsidRPr="005315A3">
        <w:rPr>
          <w:b/>
          <w:color w:val="000000" w:themeColor="text1"/>
          <w:lang w:val="id-ID"/>
        </w:rPr>
        <w:t xml:space="preserve">jam per tahun </w:t>
      </w:r>
    </w:p>
    <w:p w:rsidR="00AA7356" w:rsidRPr="005315A3" w:rsidRDefault="00C92DB1" w:rsidP="00C92DB1">
      <w:pPr>
        <w:rPr>
          <w:color w:val="000000" w:themeColor="text1"/>
          <w:lang w:val="id-ID"/>
        </w:rPr>
      </w:pPr>
      <w:r w:rsidRPr="005315A3">
        <w:rPr>
          <w:b/>
          <w:color w:val="000000" w:themeColor="text1"/>
          <w:lang w:val="en-US"/>
        </w:rPr>
        <w:t xml:space="preserve">          </w:t>
      </w:r>
      <w:r w:rsidR="00AA7356" w:rsidRPr="005315A3">
        <w:rPr>
          <w:b/>
          <w:color w:val="000000" w:themeColor="text1"/>
          <w:lang w:val="id-ID"/>
        </w:rPr>
        <w:t>akademik</w:t>
      </w:r>
      <w:r w:rsidR="00AA7356" w:rsidRPr="005315A3">
        <w:rPr>
          <w:color w:val="000000" w:themeColor="text1"/>
          <w:lang w:val="id-ID"/>
        </w:rPr>
        <w:t xml:space="preserve"> terakhir.</w:t>
      </w:r>
    </w:p>
    <w:p w:rsidR="00AA7356" w:rsidRPr="005315A3" w:rsidRDefault="00AA7356" w:rsidP="00C8413F">
      <w:pPr>
        <w:ind w:left="540" w:hanging="540"/>
        <w:rPr>
          <w:color w:val="000000" w:themeColor="text1"/>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5315A3" w:rsidRPr="005315A3"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r w:rsidRPr="005315A3">
              <w:rPr>
                <w:b/>
                <w:color w:val="000000" w:themeColor="text1"/>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r w:rsidRPr="005315A3">
              <w:rPr>
                <w:b/>
                <w:color w:val="000000" w:themeColor="text1"/>
                <w:sz w:val="18"/>
                <w:szCs w:val="18"/>
              </w:rPr>
              <w:t>Nama</w:t>
            </w:r>
          </w:p>
          <w:p w:rsidR="00AA7356" w:rsidRPr="005315A3" w:rsidRDefault="00CB1AB7" w:rsidP="00C8413F">
            <w:pPr>
              <w:jc w:val="center"/>
              <w:rPr>
                <w:b/>
                <w:color w:val="000000" w:themeColor="text1"/>
                <w:sz w:val="18"/>
                <w:szCs w:val="18"/>
              </w:rPr>
            </w:pPr>
            <w:r w:rsidRPr="005315A3">
              <w:rPr>
                <w:b/>
                <w:color w:val="000000" w:themeColor="text1"/>
                <w:sz w:val="18"/>
                <w:szCs w:val="18"/>
              </w:rPr>
              <w:t xml:space="preserve">Dosen di RS Pendidikan </w:t>
            </w:r>
            <w:r w:rsidR="00C658FB" w:rsidRPr="005315A3">
              <w:rPr>
                <w:b/>
                <w:color w:val="000000" w:themeColor="text1"/>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color w:val="000000" w:themeColor="text1"/>
                <w:sz w:val="18"/>
                <w:szCs w:val="18"/>
                <w:lang w:val="id-ID"/>
              </w:rPr>
            </w:pPr>
            <w:r w:rsidRPr="005315A3">
              <w:rPr>
                <w:b/>
                <w:color w:val="000000" w:themeColor="text1"/>
                <w:sz w:val="18"/>
                <w:szCs w:val="18"/>
              </w:rPr>
              <w:t>Waktu dalam Jam untuk Kegiatan</w:t>
            </w:r>
            <w:r w:rsidRPr="005315A3">
              <w:rPr>
                <w:b/>
                <w:color w:val="000000" w:themeColor="text1"/>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5315A3" w:rsidRDefault="00AA7356" w:rsidP="00C8413F">
            <w:pPr>
              <w:jc w:val="center"/>
              <w:rPr>
                <w:b/>
                <w:color w:val="000000" w:themeColor="text1"/>
                <w:sz w:val="18"/>
                <w:szCs w:val="18"/>
                <w:lang w:val="nb-NO"/>
              </w:rPr>
            </w:pPr>
            <w:r w:rsidRPr="005315A3">
              <w:rPr>
                <w:b/>
                <w:color w:val="000000" w:themeColor="text1"/>
                <w:sz w:val="18"/>
                <w:szCs w:val="18"/>
                <w:lang w:val="nb-NO"/>
              </w:rPr>
              <w:t xml:space="preserve">Jumlah </w:t>
            </w:r>
            <w:r w:rsidRPr="005315A3">
              <w:rPr>
                <w:b/>
                <w:color w:val="000000" w:themeColor="text1"/>
                <w:sz w:val="18"/>
                <w:szCs w:val="18"/>
              </w:rPr>
              <w:t>Jam</w:t>
            </w:r>
          </w:p>
        </w:tc>
      </w:tr>
      <w:tr w:rsidR="005315A3" w:rsidRPr="005315A3" w:rsidTr="00977D94">
        <w:trPr>
          <w:cantSplit/>
          <w:trHeight w:val="337"/>
        </w:trPr>
        <w:tc>
          <w:tcPr>
            <w:tcW w:w="630" w:type="dxa"/>
            <w:vMerge/>
            <w:tcBorders>
              <w:left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p>
        </w:tc>
        <w:tc>
          <w:tcPr>
            <w:tcW w:w="1260" w:type="dxa"/>
            <w:vMerge/>
            <w:tcBorders>
              <w:left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r w:rsidRPr="005315A3">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r w:rsidRPr="005315A3">
              <w:rPr>
                <w:b/>
                <w:color w:val="000000" w:themeColor="text1"/>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5315A3" w:rsidRDefault="00AA7356" w:rsidP="00C8413F">
            <w:pPr>
              <w:jc w:val="center"/>
              <w:rPr>
                <w:b/>
                <w:color w:val="000000" w:themeColor="text1"/>
                <w:sz w:val="18"/>
                <w:szCs w:val="18"/>
                <w:lang w:val="fi-FI"/>
              </w:rPr>
            </w:pPr>
            <w:r w:rsidRPr="005315A3">
              <w:rPr>
                <w:b/>
                <w:color w:val="000000" w:themeColor="text1"/>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r w:rsidRPr="005315A3">
              <w:rPr>
                <w:b/>
                <w:color w:val="000000" w:themeColor="text1"/>
                <w:sz w:val="18"/>
                <w:szCs w:val="18"/>
              </w:rPr>
              <w:t>Manajemen</w:t>
            </w:r>
          </w:p>
        </w:tc>
        <w:tc>
          <w:tcPr>
            <w:tcW w:w="900" w:type="dxa"/>
            <w:vMerge/>
            <w:tcBorders>
              <w:left w:val="single" w:sz="4" w:space="0" w:color="auto"/>
              <w:right w:val="single" w:sz="4" w:space="0" w:color="auto"/>
            </w:tcBorders>
            <w:vAlign w:val="center"/>
          </w:tcPr>
          <w:p w:rsidR="00AA7356" w:rsidRPr="005315A3" w:rsidRDefault="00AA7356" w:rsidP="00C8413F">
            <w:pPr>
              <w:jc w:val="center"/>
              <w:rPr>
                <w:b/>
                <w:color w:val="000000" w:themeColor="text1"/>
                <w:sz w:val="18"/>
                <w:szCs w:val="18"/>
                <w:lang w:val="nb-NO"/>
              </w:rPr>
            </w:pPr>
          </w:p>
        </w:tc>
      </w:tr>
      <w:tr w:rsidR="005315A3" w:rsidRPr="005315A3"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5315A3" w:rsidRDefault="00AA7356" w:rsidP="00C8413F">
            <w:pPr>
              <w:jc w:val="center"/>
              <w:rPr>
                <w:color w:val="000000" w:themeColor="text1"/>
              </w:rPr>
            </w:pPr>
          </w:p>
        </w:tc>
        <w:tc>
          <w:tcPr>
            <w:tcW w:w="1260" w:type="dxa"/>
            <w:vMerge/>
            <w:tcBorders>
              <w:left w:val="single" w:sz="4" w:space="0" w:color="auto"/>
              <w:right w:val="single" w:sz="4" w:space="0" w:color="auto"/>
            </w:tcBorders>
            <w:shd w:val="clear" w:color="auto" w:fill="CCCCCC"/>
            <w:vAlign w:val="center"/>
          </w:tcPr>
          <w:p w:rsidR="00AA7356" w:rsidRPr="005315A3" w:rsidRDefault="00AA7356" w:rsidP="00C8413F">
            <w:pPr>
              <w:jc w:val="center"/>
              <w:rPr>
                <w:color w:val="000000" w:themeColor="text1"/>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r w:rsidRPr="005315A3">
              <w:rPr>
                <w:b/>
                <w:color w:val="000000" w:themeColor="text1"/>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color w:val="000000" w:themeColor="text1"/>
                <w:sz w:val="18"/>
                <w:szCs w:val="18"/>
                <w:lang w:val="fi-FI"/>
              </w:rPr>
            </w:pPr>
            <w:r w:rsidRPr="005315A3">
              <w:rPr>
                <w:b/>
                <w:color w:val="000000" w:themeColor="text1"/>
                <w:sz w:val="18"/>
                <w:szCs w:val="18"/>
                <w:lang w:val="fi-FI"/>
              </w:rPr>
              <w:t>PS lain</w:t>
            </w:r>
          </w:p>
          <w:p w:rsidR="00AA7356" w:rsidRPr="005315A3" w:rsidRDefault="00AA7356" w:rsidP="00C8413F">
            <w:pPr>
              <w:jc w:val="center"/>
              <w:rPr>
                <w:b/>
                <w:color w:val="000000" w:themeColor="text1"/>
                <w:sz w:val="18"/>
                <w:szCs w:val="18"/>
                <w:lang w:val="fi-FI"/>
              </w:rPr>
            </w:pPr>
            <w:r w:rsidRPr="005315A3">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color w:val="000000" w:themeColor="text1"/>
                <w:sz w:val="18"/>
                <w:szCs w:val="18"/>
              </w:rPr>
            </w:pPr>
            <w:r w:rsidRPr="005315A3">
              <w:rPr>
                <w:b/>
                <w:color w:val="000000" w:themeColor="text1"/>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5315A3" w:rsidRDefault="00AA7356" w:rsidP="00C8413F">
            <w:pPr>
              <w:jc w:val="center"/>
              <w:rPr>
                <w:color w:val="000000" w:themeColor="text1"/>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5315A3" w:rsidRDefault="00AA7356" w:rsidP="00C8413F">
            <w:pPr>
              <w:jc w:val="center"/>
              <w:rPr>
                <w:color w:val="000000" w:themeColor="text1"/>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5315A3" w:rsidRDefault="00AA7356" w:rsidP="00C8413F">
            <w:pPr>
              <w:jc w:val="center"/>
              <w:rPr>
                <w:color w:val="000000" w:themeColor="text1"/>
                <w:sz w:val="18"/>
                <w:szCs w:val="18"/>
              </w:rPr>
            </w:pPr>
          </w:p>
        </w:tc>
        <w:tc>
          <w:tcPr>
            <w:tcW w:w="900" w:type="dxa"/>
            <w:vMerge/>
            <w:tcBorders>
              <w:left w:val="single" w:sz="4" w:space="0" w:color="auto"/>
              <w:right w:val="single" w:sz="4" w:space="0" w:color="auto"/>
            </w:tcBorders>
            <w:shd w:val="clear" w:color="auto" w:fill="CCCCCC"/>
            <w:vAlign w:val="center"/>
          </w:tcPr>
          <w:p w:rsidR="00AA7356" w:rsidRPr="005315A3" w:rsidRDefault="00AA7356" w:rsidP="00C8413F">
            <w:pPr>
              <w:jc w:val="center"/>
              <w:rPr>
                <w:color w:val="000000" w:themeColor="text1"/>
                <w:sz w:val="18"/>
                <w:szCs w:val="18"/>
                <w:lang w:val="nb-NO"/>
              </w:rPr>
            </w:pPr>
          </w:p>
        </w:tc>
      </w:tr>
      <w:tr w:rsidR="005315A3" w:rsidRPr="005315A3"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5315A3" w:rsidRDefault="0040050A" w:rsidP="00C8413F">
            <w:pPr>
              <w:jc w:val="center"/>
              <w:rPr>
                <w:color w:val="000000" w:themeColor="text1"/>
              </w:rP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5315A3"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315A3" w:rsidRDefault="0040050A" w:rsidP="00C8413F">
            <w:pPr>
              <w:jc w:val="center"/>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315A3"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315A3"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315A3" w:rsidRDefault="0040050A" w:rsidP="00C8413F">
            <w:pPr>
              <w:jc w:val="center"/>
              <w:rPr>
                <w:color w:val="000000" w:themeColor="text1"/>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315A3" w:rsidRDefault="0040050A" w:rsidP="00C8413F">
            <w:pPr>
              <w:jc w:val="center"/>
              <w:rPr>
                <w:b/>
                <w:color w:val="000000" w:themeColor="text1"/>
                <w:sz w:val="18"/>
                <w:szCs w:val="18"/>
              </w:rPr>
            </w:pPr>
            <w:r w:rsidRPr="005315A3">
              <w:rPr>
                <w:b/>
                <w:color w:val="000000" w:themeColor="text1"/>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315A3" w:rsidRDefault="0040050A" w:rsidP="00C8413F">
            <w:pPr>
              <w:jc w:val="center"/>
              <w:rPr>
                <w:b/>
                <w:color w:val="000000" w:themeColor="text1"/>
                <w:sz w:val="18"/>
                <w:szCs w:val="18"/>
              </w:rPr>
            </w:pPr>
            <w:r w:rsidRPr="005315A3">
              <w:rPr>
                <w:b/>
                <w:color w:val="000000" w:themeColor="text1"/>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315A3" w:rsidRDefault="0040050A" w:rsidP="0040050A">
            <w:pPr>
              <w:jc w:val="center"/>
              <w:rPr>
                <w:b/>
                <w:color w:val="000000" w:themeColor="text1"/>
                <w:sz w:val="18"/>
                <w:szCs w:val="18"/>
              </w:rPr>
            </w:pPr>
            <w:r w:rsidRPr="005315A3">
              <w:rPr>
                <w:b/>
                <w:color w:val="000000" w:themeColor="text1"/>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5315A3" w:rsidRDefault="0040050A" w:rsidP="0040050A">
            <w:pPr>
              <w:jc w:val="center"/>
              <w:rPr>
                <w:b/>
                <w:color w:val="000000" w:themeColor="text1"/>
                <w:sz w:val="18"/>
                <w:szCs w:val="18"/>
              </w:rPr>
            </w:pPr>
            <w:r w:rsidRPr="005315A3">
              <w:rPr>
                <w:b/>
                <w:color w:val="000000" w:themeColor="text1"/>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5315A3" w:rsidRDefault="0040050A" w:rsidP="00C8413F">
            <w:pPr>
              <w:jc w:val="center"/>
              <w:rPr>
                <w:color w:val="000000" w:themeColor="text1"/>
                <w:sz w:val="18"/>
                <w:szCs w:val="18"/>
                <w:lang w:val="nb-NO"/>
              </w:rPr>
            </w:pPr>
          </w:p>
        </w:tc>
      </w:tr>
      <w:tr w:rsidR="005315A3" w:rsidRPr="005315A3"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(6)</w:t>
            </w:r>
          </w:p>
        </w:tc>
        <w:tc>
          <w:tcPr>
            <w:tcW w:w="855" w:type="dxa"/>
            <w:tcBorders>
              <w:top w:val="double" w:sz="4" w:space="0" w:color="auto"/>
              <w:left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(7)</w:t>
            </w:r>
          </w:p>
        </w:tc>
        <w:tc>
          <w:tcPr>
            <w:tcW w:w="855" w:type="dxa"/>
            <w:tcBorders>
              <w:top w:val="double" w:sz="4" w:space="0" w:color="auto"/>
              <w:left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18"/>
                <w:szCs w:val="18"/>
              </w:rPr>
            </w:pPr>
            <w:r w:rsidRPr="005315A3">
              <w:rPr>
                <w:b/>
                <w:bCs/>
                <w:color w:val="000000" w:themeColor="text1"/>
                <w:sz w:val="18"/>
                <w:szCs w:val="18"/>
              </w:rPr>
              <w:t>(11)</w:t>
            </w:r>
          </w:p>
        </w:tc>
      </w:tr>
      <w:tr w:rsidR="005315A3" w:rsidRPr="005315A3"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left w:val="single" w:sz="4" w:space="0" w:color="auto"/>
              <w:right w:val="single" w:sz="4" w:space="0" w:color="auto"/>
            </w:tcBorders>
          </w:tcPr>
          <w:p w:rsidR="00AA7356" w:rsidRPr="005315A3" w:rsidRDefault="00AA7356" w:rsidP="00C8413F">
            <w:pPr>
              <w:rPr>
                <w:color w:val="000000" w:themeColor="text1"/>
              </w:rPr>
            </w:pPr>
          </w:p>
        </w:tc>
        <w:tc>
          <w:tcPr>
            <w:tcW w:w="855" w:type="dxa"/>
            <w:tcBorders>
              <w:left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r>
      <w:tr w:rsidR="005315A3" w:rsidRPr="005315A3"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r>
      <w:tr w:rsidR="005315A3" w:rsidRPr="005315A3"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r>
      <w:tr w:rsidR="005A7C85" w:rsidRPr="005315A3"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5315A3" w:rsidRDefault="00AA7356" w:rsidP="00C8413F">
            <w:pPr>
              <w:jc w:val="center"/>
              <w:rPr>
                <w:b/>
                <w:bCs/>
                <w:color w:val="000000" w:themeColor="text1"/>
              </w:rPr>
            </w:pPr>
            <w:r w:rsidRPr="005315A3">
              <w:rPr>
                <w:b/>
                <w:bCs/>
                <w:color w:val="000000" w:themeColor="text1"/>
              </w:rPr>
              <w:t>Jumlah</w:t>
            </w: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r>
      <w:tr w:rsidR="005A7C85" w:rsidRPr="005315A3"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5315A3" w:rsidRDefault="00AA7356" w:rsidP="00C8413F">
            <w:pPr>
              <w:jc w:val="center"/>
              <w:rPr>
                <w:b/>
                <w:bCs/>
                <w:color w:val="000000" w:themeColor="text1"/>
              </w:rPr>
            </w:pPr>
            <w:r w:rsidRPr="005315A3">
              <w:rPr>
                <w:b/>
                <w:bCs/>
                <w:color w:val="000000" w:themeColor="text1"/>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r>
    </w:tbl>
    <w:p w:rsidR="00340711" w:rsidRPr="005315A3" w:rsidRDefault="00340711" w:rsidP="00C8413F">
      <w:pPr>
        <w:rPr>
          <w:i/>
          <w:iCs/>
          <w:color w:val="000000" w:themeColor="text1"/>
          <w:lang w:val="id-ID"/>
        </w:rPr>
      </w:pPr>
    </w:p>
    <w:p w:rsidR="00340711" w:rsidRPr="005315A3" w:rsidRDefault="00340711" w:rsidP="00C8413F">
      <w:pPr>
        <w:jc w:val="left"/>
        <w:rPr>
          <w:color w:val="000000" w:themeColor="text1"/>
          <w:lang w:val="en-AU"/>
        </w:rPr>
      </w:pPr>
    </w:p>
    <w:p w:rsidR="00200F27" w:rsidRPr="005315A3" w:rsidRDefault="00200F27" w:rsidP="00C8413F">
      <w:pPr>
        <w:jc w:val="left"/>
        <w:rPr>
          <w:color w:val="000000" w:themeColor="text1"/>
          <w:lang w:val="en-AU"/>
        </w:rPr>
      </w:pPr>
    </w:p>
    <w:p w:rsidR="00200F27" w:rsidRPr="005315A3" w:rsidRDefault="00200F27" w:rsidP="00C8413F">
      <w:pPr>
        <w:jc w:val="left"/>
        <w:rPr>
          <w:color w:val="000000" w:themeColor="text1"/>
          <w:lang w:val="en-AU"/>
        </w:rPr>
      </w:pPr>
    </w:p>
    <w:p w:rsidR="00200F27" w:rsidRPr="005315A3" w:rsidRDefault="00200F27" w:rsidP="00C8413F">
      <w:pPr>
        <w:jc w:val="left"/>
        <w:rPr>
          <w:color w:val="000000" w:themeColor="text1"/>
          <w:lang w:val="en-AU"/>
        </w:rPr>
      </w:pPr>
    </w:p>
    <w:p w:rsidR="00200F27" w:rsidRPr="005315A3" w:rsidRDefault="00200F27" w:rsidP="00C8413F">
      <w:pPr>
        <w:jc w:val="left"/>
        <w:rPr>
          <w:color w:val="000000" w:themeColor="text1"/>
          <w:lang w:val="en-AU"/>
        </w:rPr>
      </w:pPr>
    </w:p>
    <w:p w:rsidR="006A03E6" w:rsidRPr="005315A3" w:rsidRDefault="006A03E6" w:rsidP="00C8413F">
      <w:pPr>
        <w:jc w:val="left"/>
        <w:rPr>
          <w:color w:val="000000" w:themeColor="text1"/>
          <w:lang w:val="en-AU"/>
        </w:rPr>
      </w:pPr>
    </w:p>
    <w:p w:rsidR="00200F27" w:rsidRPr="005315A3" w:rsidRDefault="00200F27" w:rsidP="00C8413F">
      <w:pPr>
        <w:jc w:val="left"/>
        <w:rPr>
          <w:color w:val="000000" w:themeColor="text1"/>
          <w:lang w:val="en-AU"/>
        </w:rPr>
      </w:pPr>
    </w:p>
    <w:p w:rsidR="00200F27" w:rsidRPr="005315A3" w:rsidRDefault="00200F27" w:rsidP="00C8413F">
      <w:pPr>
        <w:jc w:val="left"/>
        <w:rPr>
          <w:color w:val="000000" w:themeColor="text1"/>
          <w:lang w:val="en-AU"/>
        </w:rPr>
      </w:pPr>
    </w:p>
    <w:p w:rsidR="00200F27" w:rsidRPr="005315A3" w:rsidRDefault="00200F27" w:rsidP="00C8413F">
      <w:pPr>
        <w:jc w:val="left"/>
        <w:rPr>
          <w:color w:val="000000" w:themeColor="text1"/>
          <w:lang w:val="en-AU"/>
        </w:rPr>
      </w:pPr>
    </w:p>
    <w:p w:rsidR="00200F27" w:rsidRPr="005315A3" w:rsidRDefault="00200F27" w:rsidP="00C8413F">
      <w:pPr>
        <w:jc w:val="left"/>
        <w:rPr>
          <w:color w:val="000000" w:themeColor="text1"/>
          <w:lang w:val="en-AU"/>
        </w:rPr>
      </w:pPr>
    </w:p>
    <w:p w:rsidR="00200F27" w:rsidRPr="005315A3" w:rsidRDefault="00200F27" w:rsidP="00C8413F">
      <w:pPr>
        <w:jc w:val="left"/>
        <w:rPr>
          <w:color w:val="000000" w:themeColor="text1"/>
          <w:lang w:val="en-AU"/>
        </w:rPr>
      </w:pPr>
    </w:p>
    <w:p w:rsidR="00200F27" w:rsidRPr="005315A3" w:rsidRDefault="00200F27" w:rsidP="00C8413F">
      <w:pPr>
        <w:jc w:val="left"/>
        <w:rPr>
          <w:color w:val="000000" w:themeColor="text1"/>
          <w:lang w:val="en-AU"/>
        </w:rPr>
      </w:pPr>
    </w:p>
    <w:p w:rsidR="00AA7356" w:rsidRPr="005315A3" w:rsidRDefault="00AA7356" w:rsidP="00C8413F">
      <w:pPr>
        <w:ind w:left="540" w:hanging="540"/>
        <w:rPr>
          <w:color w:val="000000" w:themeColor="text1"/>
          <w:lang w:val="en-US"/>
        </w:rPr>
      </w:pPr>
      <w:r w:rsidRPr="005315A3">
        <w:rPr>
          <w:color w:val="000000" w:themeColor="text1"/>
          <w:lang w:val="sv-SE"/>
        </w:rPr>
        <w:t>4.</w:t>
      </w:r>
      <w:r w:rsidRPr="005315A3">
        <w:rPr>
          <w:color w:val="000000" w:themeColor="text1"/>
          <w:lang w:val="id-ID"/>
        </w:rPr>
        <w:t>4</w:t>
      </w:r>
      <w:r w:rsidRPr="005315A3">
        <w:rPr>
          <w:color w:val="000000" w:themeColor="text1"/>
          <w:lang w:val="sv-SE"/>
        </w:rPr>
        <w:t>.</w:t>
      </w:r>
      <w:r w:rsidRPr="005315A3">
        <w:rPr>
          <w:color w:val="000000" w:themeColor="text1"/>
          <w:lang w:val="en-US"/>
        </w:rPr>
        <w:t>3</w:t>
      </w:r>
      <w:r w:rsidRPr="005315A3">
        <w:rPr>
          <w:color w:val="000000" w:themeColor="text1"/>
          <w:lang w:val="sv-SE"/>
        </w:rPr>
        <w:t xml:space="preserve">  Aktivitas </w:t>
      </w:r>
      <w:r w:rsidR="005A5CE0" w:rsidRPr="005315A3">
        <w:rPr>
          <w:color w:val="000000" w:themeColor="text1"/>
        </w:rPr>
        <w:t xml:space="preserve">dosen </w:t>
      </w:r>
      <w:r w:rsidR="005A5CE0" w:rsidRPr="005315A3">
        <w:rPr>
          <w:color w:val="000000" w:themeColor="text1"/>
          <w:lang w:val="en-US"/>
        </w:rPr>
        <w:t xml:space="preserve">di RS </w:t>
      </w:r>
      <w:r w:rsidR="00F8703F" w:rsidRPr="005315A3">
        <w:rPr>
          <w:color w:val="000000" w:themeColor="text1"/>
          <w:lang w:val="en-US"/>
        </w:rPr>
        <w:t>Pendidikan Afiliasi dan Satelit</w:t>
      </w:r>
      <w:r w:rsidR="00C658FB" w:rsidRPr="005315A3">
        <w:rPr>
          <w:color w:val="000000" w:themeColor="text1"/>
          <w:lang w:val="en-US"/>
        </w:rPr>
        <w:t xml:space="preserve"> </w:t>
      </w:r>
      <w:r w:rsidRPr="005315A3">
        <w:rPr>
          <w:color w:val="000000" w:themeColor="text1"/>
          <w:lang w:val="id-ID"/>
        </w:rPr>
        <w:t>dalam kegiatan pembelajaran</w:t>
      </w:r>
    </w:p>
    <w:p w:rsidR="00AA7356" w:rsidRPr="005315A3" w:rsidRDefault="00AA7356" w:rsidP="00C8413F">
      <w:pPr>
        <w:ind w:left="540" w:hanging="540"/>
        <w:rPr>
          <w:color w:val="000000" w:themeColor="text1"/>
          <w:lang w:val="en-US"/>
        </w:rPr>
      </w:pPr>
    </w:p>
    <w:p w:rsidR="00AA7356" w:rsidRPr="005315A3" w:rsidRDefault="00AA7356" w:rsidP="00C8413F">
      <w:pPr>
        <w:rPr>
          <w:color w:val="000000" w:themeColor="text1"/>
          <w:lang w:val="id-ID"/>
        </w:rPr>
      </w:pPr>
      <w:r w:rsidRPr="005315A3">
        <w:rPr>
          <w:color w:val="000000" w:themeColor="text1"/>
          <w:lang w:val="sv-SE"/>
        </w:rPr>
        <w:t xml:space="preserve">Tuliskan data aktivitas </w:t>
      </w:r>
      <w:r w:rsidR="00CB1AB7" w:rsidRPr="005315A3">
        <w:rPr>
          <w:color w:val="000000" w:themeColor="text1"/>
          <w:lang w:val="sv-SE"/>
        </w:rPr>
        <w:t>dosen di RS Pendidikan Afiliasi dan Satelit</w:t>
      </w:r>
      <w:r w:rsidR="00C658FB" w:rsidRPr="005315A3">
        <w:rPr>
          <w:color w:val="000000" w:themeColor="text1"/>
          <w:lang w:val="sv-SE"/>
        </w:rPr>
        <w:t xml:space="preserve"> </w:t>
      </w:r>
      <w:r w:rsidRPr="005315A3">
        <w:rPr>
          <w:b/>
          <w:color w:val="000000" w:themeColor="text1"/>
          <w:lang w:val="sv-SE"/>
        </w:rPr>
        <w:t>dala</w:t>
      </w:r>
      <w:r w:rsidRPr="005315A3">
        <w:rPr>
          <w:b/>
          <w:color w:val="000000" w:themeColor="text1"/>
          <w:lang w:val="id-ID"/>
        </w:rPr>
        <w:t xml:space="preserve">m </w:t>
      </w:r>
      <w:r w:rsidRPr="005315A3">
        <w:rPr>
          <w:b/>
          <w:color w:val="000000" w:themeColor="text1"/>
          <w:lang w:val="sv-SE"/>
        </w:rPr>
        <w:t>pembelajaran</w:t>
      </w:r>
      <w:r w:rsidR="00C658FB" w:rsidRPr="005315A3">
        <w:rPr>
          <w:b/>
          <w:color w:val="000000" w:themeColor="text1"/>
          <w:lang w:val="sv-SE"/>
        </w:rPr>
        <w:t xml:space="preserve"> </w:t>
      </w:r>
      <w:r w:rsidRPr="005315A3">
        <w:rPr>
          <w:color w:val="000000" w:themeColor="text1"/>
          <w:lang w:val="id-ID"/>
        </w:rPr>
        <w:t>d</w:t>
      </w:r>
      <w:r w:rsidRPr="005315A3">
        <w:rPr>
          <w:color w:val="000000" w:themeColor="text1"/>
          <w:lang w:val="sv-SE"/>
        </w:rPr>
        <w:t>alam satu tahun akademik terakhir dengan mengikuti format tabel berikut.</w:t>
      </w:r>
    </w:p>
    <w:p w:rsidR="00AA7356" w:rsidRPr="005315A3" w:rsidRDefault="00AA7356" w:rsidP="00C8413F">
      <w:pPr>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5A7C85" w:rsidRPr="005315A3"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5315A3" w:rsidRDefault="00AA7356" w:rsidP="00C8413F">
            <w:pPr>
              <w:snapToGrid w:val="0"/>
              <w:contextualSpacing/>
              <w:jc w:val="center"/>
              <w:rPr>
                <w:b/>
                <w:bCs/>
                <w:color w:val="000000" w:themeColor="text1"/>
                <w:sz w:val="20"/>
                <w:szCs w:val="18"/>
              </w:rPr>
            </w:pPr>
            <w:r w:rsidRPr="005315A3">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5315A3" w:rsidRDefault="00AA7356" w:rsidP="00C8413F">
            <w:pPr>
              <w:snapToGrid w:val="0"/>
              <w:contextualSpacing/>
              <w:jc w:val="center"/>
              <w:rPr>
                <w:b/>
                <w:bCs/>
                <w:color w:val="000000" w:themeColor="text1"/>
                <w:sz w:val="20"/>
                <w:szCs w:val="18"/>
                <w:lang w:val="id-ID"/>
              </w:rPr>
            </w:pPr>
            <w:r w:rsidRPr="005315A3">
              <w:rPr>
                <w:b/>
                <w:bCs/>
                <w:color w:val="000000" w:themeColor="text1"/>
                <w:sz w:val="20"/>
                <w:szCs w:val="18"/>
              </w:rPr>
              <w:t xml:space="preserve">Nama </w:t>
            </w:r>
          </w:p>
          <w:p w:rsidR="00AA7356" w:rsidRPr="005315A3" w:rsidRDefault="00AA7356" w:rsidP="00C8413F">
            <w:pPr>
              <w:snapToGrid w:val="0"/>
              <w:contextualSpacing/>
              <w:jc w:val="center"/>
              <w:rPr>
                <w:b/>
                <w:bCs/>
                <w:color w:val="000000" w:themeColor="text1"/>
                <w:sz w:val="20"/>
                <w:szCs w:val="18"/>
              </w:rPr>
            </w:pPr>
            <w:r w:rsidRPr="005315A3">
              <w:rPr>
                <w:b/>
                <w:bCs/>
                <w:color w:val="000000" w:themeColor="text1"/>
                <w:sz w:val="20"/>
                <w:szCs w:val="18"/>
              </w:rPr>
              <w:t>Dosen</w:t>
            </w:r>
            <w:r w:rsidR="005A5CE0" w:rsidRPr="005315A3">
              <w:rPr>
                <w:color w:val="000000" w:themeColor="text1"/>
                <w:lang w:val="en-US"/>
              </w:rPr>
              <w:t xml:space="preserve">di RS </w:t>
            </w:r>
            <w:r w:rsidR="00F8703F" w:rsidRPr="005315A3">
              <w:rPr>
                <w:color w:val="000000" w:themeColor="text1"/>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5315A3" w:rsidRDefault="00AA7356" w:rsidP="00C8413F">
            <w:pPr>
              <w:snapToGrid w:val="0"/>
              <w:contextualSpacing/>
              <w:jc w:val="center"/>
              <w:rPr>
                <w:b/>
                <w:bCs/>
                <w:color w:val="000000" w:themeColor="text1"/>
                <w:sz w:val="20"/>
                <w:szCs w:val="18"/>
                <w:lang w:val="id-ID"/>
              </w:rPr>
            </w:pPr>
            <w:r w:rsidRPr="005315A3">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20"/>
                <w:szCs w:val="18"/>
              </w:rPr>
            </w:pPr>
            <w:r w:rsidRPr="005315A3">
              <w:rPr>
                <w:b/>
                <w:bCs/>
                <w:color w:val="000000" w:themeColor="text1"/>
                <w:sz w:val="20"/>
                <w:szCs w:val="18"/>
                <w:lang w:val="id-ID"/>
              </w:rPr>
              <w:t xml:space="preserve">Jumlah Jam </w:t>
            </w:r>
            <w:r w:rsidRPr="005315A3">
              <w:rPr>
                <w:b/>
                <w:bCs/>
                <w:color w:val="000000" w:themeColor="text1"/>
                <w:sz w:val="20"/>
                <w:szCs w:val="18"/>
                <w:lang w:val="en-US"/>
              </w:rPr>
              <w:t>Kegiatan</w:t>
            </w:r>
          </w:p>
        </w:tc>
      </w:tr>
      <w:tr w:rsidR="005A7C85" w:rsidRPr="005315A3"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5315A3" w:rsidRDefault="00AA7356"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5315A3" w:rsidRDefault="00AA7356"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5315A3" w:rsidRDefault="00AA7356"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5315A3" w:rsidRDefault="00AA7356" w:rsidP="00C8413F">
            <w:pPr>
              <w:jc w:val="center"/>
              <w:rPr>
                <w:b/>
                <w:bCs/>
                <w:color w:val="000000" w:themeColor="text1"/>
                <w:sz w:val="20"/>
                <w:szCs w:val="18"/>
                <w:lang w:val="id-ID"/>
              </w:rPr>
            </w:pPr>
            <w:r w:rsidRPr="005315A3">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5315A3" w:rsidRDefault="00AA7356" w:rsidP="00C8413F">
            <w:pPr>
              <w:jc w:val="center"/>
              <w:rPr>
                <w:b/>
                <w:bCs/>
                <w:color w:val="000000" w:themeColor="text1"/>
                <w:sz w:val="20"/>
                <w:szCs w:val="18"/>
                <w:lang w:val="id-ID"/>
              </w:rPr>
            </w:pPr>
            <w:r w:rsidRPr="005315A3">
              <w:rPr>
                <w:b/>
                <w:bCs/>
                <w:color w:val="000000" w:themeColor="text1"/>
                <w:sz w:val="20"/>
                <w:szCs w:val="18"/>
                <w:lang w:val="id-ID"/>
              </w:rPr>
              <w:t>Dilaksanakan</w:t>
            </w:r>
          </w:p>
        </w:tc>
      </w:tr>
      <w:tr w:rsidR="005A7C85" w:rsidRPr="005315A3"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20"/>
                <w:szCs w:val="18"/>
              </w:rPr>
            </w:pPr>
            <w:r w:rsidRPr="005315A3">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20"/>
                <w:szCs w:val="18"/>
              </w:rPr>
            </w:pPr>
            <w:r w:rsidRPr="005315A3">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20"/>
                <w:szCs w:val="18"/>
              </w:rPr>
            </w:pPr>
            <w:r w:rsidRPr="005315A3">
              <w:rPr>
                <w:b/>
                <w:bCs/>
                <w:color w:val="000000" w:themeColor="text1"/>
                <w:sz w:val="20"/>
                <w:szCs w:val="18"/>
              </w:rPr>
              <w:t>(</w:t>
            </w:r>
            <w:r w:rsidRPr="005315A3">
              <w:rPr>
                <w:b/>
                <w:bCs/>
                <w:color w:val="000000" w:themeColor="text1"/>
                <w:sz w:val="20"/>
                <w:szCs w:val="18"/>
                <w:lang w:val="id-ID"/>
              </w:rPr>
              <w:t>3</w:t>
            </w:r>
            <w:r w:rsidRPr="005315A3">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5315A3" w:rsidRDefault="00AA7356" w:rsidP="00C8413F">
            <w:pPr>
              <w:jc w:val="center"/>
              <w:rPr>
                <w:b/>
                <w:bCs/>
                <w:color w:val="000000" w:themeColor="text1"/>
                <w:sz w:val="20"/>
                <w:szCs w:val="18"/>
              </w:rPr>
            </w:pPr>
            <w:r w:rsidRPr="005315A3">
              <w:rPr>
                <w:b/>
                <w:bCs/>
                <w:color w:val="000000" w:themeColor="text1"/>
                <w:sz w:val="20"/>
                <w:szCs w:val="18"/>
              </w:rPr>
              <w:t>(</w:t>
            </w:r>
            <w:r w:rsidRPr="005315A3">
              <w:rPr>
                <w:b/>
                <w:bCs/>
                <w:color w:val="000000" w:themeColor="text1"/>
                <w:sz w:val="20"/>
                <w:szCs w:val="18"/>
                <w:lang w:val="id-ID"/>
              </w:rPr>
              <w:t>4</w:t>
            </w:r>
            <w:r w:rsidRPr="005315A3">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5315A3" w:rsidRDefault="00AA7356" w:rsidP="00C8413F">
            <w:pPr>
              <w:jc w:val="center"/>
              <w:rPr>
                <w:b/>
                <w:bCs/>
                <w:color w:val="000000" w:themeColor="text1"/>
                <w:sz w:val="20"/>
                <w:szCs w:val="18"/>
                <w:lang w:val="id-ID"/>
              </w:rPr>
            </w:pPr>
            <w:r w:rsidRPr="005315A3">
              <w:rPr>
                <w:b/>
                <w:bCs/>
                <w:color w:val="000000" w:themeColor="text1"/>
                <w:sz w:val="20"/>
                <w:szCs w:val="18"/>
                <w:lang w:val="id-ID"/>
              </w:rPr>
              <w:t>(5)</w:t>
            </w:r>
          </w:p>
        </w:tc>
      </w:tr>
      <w:tr w:rsidR="005A7C85" w:rsidRPr="005315A3"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lang w:val="id-ID"/>
              </w:rPr>
            </w:pPr>
          </w:p>
        </w:tc>
      </w:tr>
      <w:tr w:rsidR="005A7C85" w:rsidRPr="005315A3"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r>
      <w:tr w:rsidR="005A7C85" w:rsidRPr="005315A3"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rPr>
            </w:pPr>
          </w:p>
        </w:tc>
      </w:tr>
      <w:tr w:rsidR="005A7C85" w:rsidRPr="005315A3"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5315A3" w:rsidRDefault="00AA7356" w:rsidP="00C8413F">
            <w:pPr>
              <w:jc w:val="center"/>
              <w:rPr>
                <w:b/>
                <w:color w:val="000000" w:themeColor="text1"/>
              </w:rPr>
            </w:pPr>
            <w:r w:rsidRPr="005315A3">
              <w:rPr>
                <w:b/>
                <w:color w:val="000000" w:themeColor="text1"/>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lang w:val="id-ID"/>
              </w:rPr>
            </w:pPr>
            <w:r w:rsidRPr="005315A3">
              <w:rPr>
                <w:color w:val="000000" w:themeColor="text1"/>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5315A3" w:rsidRDefault="00AA7356" w:rsidP="00C8413F">
            <w:pPr>
              <w:rPr>
                <w:color w:val="000000" w:themeColor="text1"/>
                <w:lang w:val="id-ID"/>
              </w:rPr>
            </w:pPr>
            <w:r w:rsidRPr="005315A3">
              <w:rPr>
                <w:color w:val="000000" w:themeColor="text1"/>
                <w:lang w:val="id-ID"/>
              </w:rPr>
              <w:t>B=</w:t>
            </w:r>
          </w:p>
        </w:tc>
      </w:tr>
    </w:tbl>
    <w:p w:rsidR="00AA7356" w:rsidRPr="005315A3" w:rsidRDefault="00AA7356" w:rsidP="00C8413F">
      <w:pPr>
        <w:ind w:left="540" w:hanging="540"/>
        <w:rPr>
          <w:color w:val="000000" w:themeColor="text1"/>
          <w:lang w:val="en-US"/>
        </w:rPr>
      </w:pPr>
    </w:p>
    <w:p w:rsidR="00AA7356" w:rsidRPr="005315A3" w:rsidRDefault="00AA7356" w:rsidP="00C8413F">
      <w:pPr>
        <w:ind w:left="540" w:hanging="540"/>
        <w:rPr>
          <w:color w:val="000000" w:themeColor="text1"/>
          <w:lang w:val="en-US"/>
        </w:rPr>
      </w:pPr>
    </w:p>
    <w:p w:rsidR="00980C7D" w:rsidRPr="005315A3" w:rsidRDefault="005C3BE0" w:rsidP="00C8413F">
      <w:pPr>
        <w:ind w:left="540" w:hanging="540"/>
        <w:rPr>
          <w:color w:val="000000" w:themeColor="text1"/>
          <w:lang w:val="en-US"/>
        </w:rPr>
      </w:pPr>
      <w:r w:rsidRPr="005315A3">
        <w:rPr>
          <w:color w:val="000000" w:themeColor="text1"/>
          <w:lang w:val="en-US"/>
        </w:rPr>
        <w:t>4.5</w:t>
      </w:r>
      <w:r w:rsidR="00980C7D" w:rsidRPr="005315A3">
        <w:rPr>
          <w:color w:val="000000" w:themeColor="text1"/>
          <w:lang w:val="en-US"/>
        </w:rPr>
        <w:t xml:space="preserve">.   Upaya Peningkatan </w:t>
      </w:r>
      <w:r w:rsidR="00743207" w:rsidRPr="005315A3">
        <w:rPr>
          <w:color w:val="000000" w:themeColor="text1"/>
          <w:lang w:val="id-ID"/>
        </w:rPr>
        <w:t>Mutu</w:t>
      </w:r>
      <w:r w:rsidR="00980C7D" w:rsidRPr="005315A3">
        <w:rPr>
          <w:color w:val="000000" w:themeColor="text1"/>
          <w:lang w:val="en-US"/>
        </w:rPr>
        <w:t xml:space="preserve"> Sumber Daya Manusia</w:t>
      </w:r>
      <w:r w:rsidR="00086899" w:rsidRPr="005315A3">
        <w:rPr>
          <w:color w:val="000000" w:themeColor="text1"/>
          <w:lang w:val="en-US"/>
        </w:rPr>
        <w:t xml:space="preserve"> dalam Tiga Tahun Terakhir</w:t>
      </w:r>
    </w:p>
    <w:p w:rsidR="00980C7D" w:rsidRPr="005315A3" w:rsidRDefault="00980C7D" w:rsidP="00C8413F">
      <w:pPr>
        <w:ind w:left="450"/>
        <w:rPr>
          <w:color w:val="000000" w:themeColor="text1"/>
          <w:lang w:val="en-US"/>
        </w:rPr>
      </w:pPr>
    </w:p>
    <w:p w:rsidR="00D17CC7" w:rsidRPr="005315A3" w:rsidRDefault="005C3BE0" w:rsidP="00C8413F">
      <w:pPr>
        <w:ind w:left="630" w:hanging="630"/>
        <w:rPr>
          <w:color w:val="000000" w:themeColor="text1"/>
          <w:lang w:val="en-US"/>
        </w:rPr>
      </w:pPr>
      <w:r w:rsidRPr="005315A3">
        <w:rPr>
          <w:color w:val="000000" w:themeColor="text1"/>
          <w:lang w:val="en-US"/>
        </w:rPr>
        <w:t>4.5.1</w:t>
      </w:r>
      <w:r w:rsidR="00980C7D" w:rsidRPr="005315A3">
        <w:rPr>
          <w:color w:val="000000" w:themeColor="text1"/>
          <w:lang w:val="en-US"/>
        </w:rPr>
        <w:t xml:space="preserve"> Kegiatan tenaga ahli/pakar</w:t>
      </w:r>
      <w:r w:rsidR="00D83A36" w:rsidRPr="005315A3">
        <w:rPr>
          <w:color w:val="000000" w:themeColor="text1"/>
          <w:lang w:val="en-US"/>
        </w:rPr>
        <w:t>/pembicara tamu</w:t>
      </w:r>
      <w:r w:rsidR="00C658FB" w:rsidRPr="005315A3">
        <w:rPr>
          <w:color w:val="000000" w:themeColor="text1"/>
          <w:lang w:val="en-US"/>
        </w:rPr>
        <w:t xml:space="preserve"> </w:t>
      </w:r>
      <w:r w:rsidR="00FD3005" w:rsidRPr="005315A3">
        <w:rPr>
          <w:color w:val="000000" w:themeColor="text1"/>
          <w:lang w:val="en-US"/>
        </w:rPr>
        <w:t>dari luar PT sendiri</w:t>
      </w:r>
      <w:r w:rsidR="00BE7350" w:rsidRPr="005315A3">
        <w:rPr>
          <w:color w:val="000000" w:themeColor="text1"/>
          <w:lang w:val="en-US"/>
        </w:rPr>
        <w:t xml:space="preserve"> dalam alih teknologi.</w:t>
      </w:r>
    </w:p>
    <w:p w:rsidR="00086899" w:rsidRPr="005315A3" w:rsidRDefault="00086899" w:rsidP="00C8413F">
      <w:pPr>
        <w:ind w:left="600" w:hanging="420"/>
        <w:jc w:val="left"/>
        <w:rPr>
          <w:color w:val="000000" w:themeColor="text1"/>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5A7C85" w:rsidRPr="005315A3"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Waktu Pelaksanaan</w:t>
            </w:r>
          </w:p>
        </w:tc>
      </w:tr>
      <w:tr w:rsidR="005A7C85" w:rsidRPr="005315A3"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5315A3" w:rsidRDefault="00BE7350" w:rsidP="00C8413F">
            <w:pPr>
              <w:ind w:right="33"/>
              <w:jc w:val="center"/>
              <w:rPr>
                <w:b/>
                <w:bCs/>
                <w:color w:val="000000" w:themeColor="text1"/>
                <w:sz w:val="20"/>
                <w:szCs w:val="20"/>
              </w:rPr>
            </w:pPr>
            <w:r w:rsidRPr="005315A3">
              <w:rPr>
                <w:b/>
                <w:bCs/>
                <w:color w:val="000000" w:themeColor="text1"/>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5315A3" w:rsidRDefault="00BE7350" w:rsidP="00C8413F">
            <w:pPr>
              <w:jc w:val="center"/>
              <w:rPr>
                <w:b/>
                <w:bCs/>
                <w:color w:val="000000" w:themeColor="text1"/>
                <w:sz w:val="20"/>
                <w:szCs w:val="20"/>
              </w:rPr>
            </w:pPr>
            <w:r w:rsidRPr="005315A3">
              <w:rPr>
                <w:b/>
                <w:bCs/>
                <w:color w:val="000000" w:themeColor="text1"/>
                <w:sz w:val="20"/>
                <w:szCs w:val="20"/>
              </w:rPr>
              <w:t>(5)</w:t>
            </w:r>
          </w:p>
        </w:tc>
      </w:tr>
      <w:tr w:rsidR="005A7C85" w:rsidRPr="005315A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r>
      <w:tr w:rsidR="005A7C85" w:rsidRPr="005315A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r>
      <w:tr w:rsidR="005A7C85" w:rsidRPr="005315A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5315A3" w:rsidRDefault="00BE7350" w:rsidP="00C8413F">
            <w:pPr>
              <w:jc w:val="center"/>
              <w:rPr>
                <w:color w:val="000000" w:themeColor="text1"/>
              </w:rPr>
            </w:pPr>
          </w:p>
        </w:tc>
      </w:tr>
    </w:tbl>
    <w:p w:rsidR="00C658FB" w:rsidRPr="005315A3" w:rsidRDefault="00C658FB" w:rsidP="00C8413F">
      <w:pPr>
        <w:rPr>
          <w:color w:val="000000" w:themeColor="text1"/>
          <w:lang w:val="en-US"/>
        </w:rPr>
      </w:pPr>
    </w:p>
    <w:p w:rsidR="00200F27" w:rsidRPr="005315A3" w:rsidRDefault="00200F27" w:rsidP="00C8413F">
      <w:pPr>
        <w:rPr>
          <w:color w:val="000000" w:themeColor="text1"/>
          <w:lang w:val="en-US"/>
        </w:rPr>
      </w:pPr>
    </w:p>
    <w:p w:rsidR="00D17CC7" w:rsidRPr="005315A3" w:rsidRDefault="005C3BE0" w:rsidP="00C8413F">
      <w:pPr>
        <w:ind w:left="630" w:hanging="630"/>
        <w:rPr>
          <w:color w:val="000000" w:themeColor="text1"/>
        </w:rPr>
      </w:pPr>
      <w:r w:rsidRPr="005315A3">
        <w:rPr>
          <w:color w:val="000000" w:themeColor="text1"/>
        </w:rPr>
        <w:t>4.5.2</w:t>
      </w:r>
      <w:r w:rsidR="00980C7D" w:rsidRPr="005315A3">
        <w:rPr>
          <w:color w:val="000000" w:themeColor="text1"/>
        </w:rPr>
        <w:t xml:space="preserve"> Peningkatan kemampuan dosen</w:t>
      </w:r>
      <w:r w:rsidR="00C658FB" w:rsidRPr="005315A3">
        <w:rPr>
          <w:color w:val="000000" w:themeColor="text1"/>
        </w:rPr>
        <w:t xml:space="preserve"> </w:t>
      </w:r>
      <w:r w:rsidR="00FD3005" w:rsidRPr="005315A3">
        <w:rPr>
          <w:color w:val="000000" w:themeColor="text1"/>
          <w:lang w:val="en-US"/>
        </w:rPr>
        <w:t xml:space="preserve">(termasuk </w:t>
      </w:r>
      <w:r w:rsidR="00FD3005" w:rsidRPr="005315A3">
        <w:rPr>
          <w:color w:val="000000" w:themeColor="text1"/>
        </w:rPr>
        <w:t xml:space="preserve">dosen </w:t>
      </w:r>
      <w:r w:rsidR="00FD3005" w:rsidRPr="005315A3">
        <w:rPr>
          <w:color w:val="000000" w:themeColor="text1"/>
          <w:lang w:val="en-US"/>
        </w:rPr>
        <w:t xml:space="preserve">di RS </w:t>
      </w:r>
      <w:r w:rsidR="00F8703F" w:rsidRPr="005315A3">
        <w:rPr>
          <w:color w:val="000000" w:themeColor="text1"/>
          <w:lang w:val="en-US"/>
        </w:rPr>
        <w:t>Pendidikan Afiliasi dan Satelit</w:t>
      </w:r>
      <w:r w:rsidR="00FD3005" w:rsidRPr="005315A3">
        <w:rPr>
          <w:color w:val="000000" w:themeColor="text1"/>
          <w:lang w:val="en-US"/>
        </w:rPr>
        <w:t>)</w:t>
      </w:r>
      <w:r w:rsidR="00C658FB" w:rsidRPr="005315A3">
        <w:rPr>
          <w:color w:val="000000" w:themeColor="text1"/>
          <w:lang w:val="en-US"/>
        </w:rPr>
        <w:t xml:space="preserve"> </w:t>
      </w:r>
      <w:r w:rsidR="00980C7D" w:rsidRPr="005315A3">
        <w:rPr>
          <w:color w:val="000000" w:themeColor="text1"/>
        </w:rPr>
        <w:t>melalui program tugas belajar dalam bidang yang sesuai dengan bidang PS</w:t>
      </w:r>
      <w:r w:rsidR="00197B44" w:rsidRPr="005315A3">
        <w:rPr>
          <w:color w:val="000000" w:themeColor="text1"/>
        </w:rPr>
        <w:t>.</w:t>
      </w:r>
    </w:p>
    <w:p w:rsidR="00F05CC1" w:rsidRPr="005315A3" w:rsidRDefault="00F05CC1" w:rsidP="00C8413F">
      <w:pPr>
        <w:ind w:left="709" w:hanging="567"/>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5A7C85" w:rsidRPr="005315A3"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5315A3" w:rsidRDefault="00BE1EB6" w:rsidP="00C8413F">
            <w:pPr>
              <w:jc w:val="center"/>
              <w:rPr>
                <w:color w:val="000000" w:themeColor="text1"/>
                <w:sz w:val="20"/>
                <w:szCs w:val="20"/>
              </w:rPr>
            </w:pPr>
            <w:r w:rsidRPr="005315A3">
              <w:rPr>
                <w:b/>
                <w:bCs/>
                <w:color w:val="000000" w:themeColor="text1"/>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5315A3" w:rsidRDefault="00BE1EB6" w:rsidP="00C8413F">
            <w:pPr>
              <w:jc w:val="center"/>
              <w:rPr>
                <w:b/>
                <w:bCs/>
                <w:color w:val="000000" w:themeColor="text1"/>
                <w:sz w:val="20"/>
                <w:szCs w:val="20"/>
                <w:lang w:val="id-ID"/>
              </w:rPr>
            </w:pPr>
            <w:r w:rsidRPr="005315A3">
              <w:rPr>
                <w:b/>
                <w:bCs/>
                <w:color w:val="000000" w:themeColor="text1"/>
                <w:sz w:val="20"/>
                <w:szCs w:val="20"/>
              </w:rPr>
              <w:t>Jenjang Pendidikan Lanjut</w:t>
            </w:r>
            <w:r w:rsidR="00043D10" w:rsidRPr="005315A3">
              <w:rPr>
                <w:b/>
                <w:bCs/>
                <w:color w:val="000000" w:themeColor="text1"/>
                <w:sz w:val="20"/>
                <w:szCs w:val="20"/>
                <w:lang w:val="id-ID"/>
              </w:rPr>
              <w:t>/</w:t>
            </w:r>
            <w:r w:rsidR="00043D10" w:rsidRPr="005315A3">
              <w:rPr>
                <w:b/>
                <w:bCs/>
                <w:i/>
                <w:color w:val="000000" w:themeColor="text1"/>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5315A3" w:rsidRDefault="00BE1EB6" w:rsidP="00C8413F">
            <w:pPr>
              <w:jc w:val="center"/>
              <w:rPr>
                <w:b/>
                <w:bCs/>
                <w:color w:val="000000" w:themeColor="text1"/>
                <w:sz w:val="20"/>
                <w:szCs w:val="20"/>
                <w:lang w:val="id-ID"/>
              </w:rPr>
            </w:pPr>
            <w:r w:rsidRPr="005315A3">
              <w:rPr>
                <w:b/>
                <w:bCs/>
                <w:color w:val="000000" w:themeColor="text1"/>
                <w:sz w:val="20"/>
                <w:szCs w:val="20"/>
              </w:rPr>
              <w:t>Tahun Mulai Studi</w:t>
            </w:r>
            <w:r w:rsidR="00043D10" w:rsidRPr="005315A3">
              <w:rPr>
                <w:b/>
                <w:bCs/>
                <w:color w:val="000000" w:themeColor="text1"/>
                <w:sz w:val="20"/>
                <w:szCs w:val="20"/>
                <w:lang w:val="id-ID"/>
              </w:rPr>
              <w:t xml:space="preserve">/Lama </w:t>
            </w:r>
            <w:r w:rsidR="00043D10" w:rsidRPr="005315A3">
              <w:rPr>
                <w:b/>
                <w:bCs/>
                <w:i/>
                <w:color w:val="000000" w:themeColor="text1"/>
                <w:sz w:val="20"/>
                <w:szCs w:val="20"/>
                <w:lang w:val="id-ID"/>
              </w:rPr>
              <w:t>Fello</w:t>
            </w:r>
            <w:r w:rsidR="007767D1" w:rsidRPr="005315A3">
              <w:rPr>
                <w:b/>
                <w:bCs/>
                <w:i/>
                <w:color w:val="000000" w:themeColor="text1"/>
                <w:sz w:val="20"/>
                <w:szCs w:val="20"/>
                <w:lang w:val="en-US"/>
              </w:rPr>
              <w:t>w</w:t>
            </w:r>
            <w:r w:rsidR="00043D10" w:rsidRPr="005315A3">
              <w:rPr>
                <w:b/>
                <w:bCs/>
                <w:i/>
                <w:color w:val="000000" w:themeColor="text1"/>
                <w:sz w:val="20"/>
                <w:szCs w:val="20"/>
                <w:lang w:val="id-ID"/>
              </w:rPr>
              <w:t>ship</w:t>
            </w:r>
          </w:p>
        </w:tc>
      </w:tr>
      <w:tr w:rsidR="005A7C85" w:rsidRPr="005315A3"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5315A3" w:rsidRDefault="00BE1EB6" w:rsidP="00C8413F">
            <w:pPr>
              <w:jc w:val="center"/>
              <w:rPr>
                <w:b/>
                <w:bCs/>
                <w:color w:val="000000" w:themeColor="text1"/>
                <w:sz w:val="20"/>
                <w:szCs w:val="20"/>
              </w:rPr>
            </w:pPr>
            <w:r w:rsidRPr="005315A3">
              <w:rPr>
                <w:b/>
                <w:bCs/>
                <w:color w:val="000000" w:themeColor="text1"/>
                <w:sz w:val="20"/>
                <w:szCs w:val="20"/>
              </w:rPr>
              <w:t>(7)</w:t>
            </w:r>
          </w:p>
        </w:tc>
      </w:tr>
      <w:tr w:rsidR="005A7C85" w:rsidRPr="005315A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r>
      <w:tr w:rsidR="005A7C85" w:rsidRPr="005315A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5315A3" w:rsidRDefault="00BE1EB6" w:rsidP="00C8413F">
            <w:pPr>
              <w:rPr>
                <w:color w:val="000000" w:themeColor="text1"/>
              </w:rPr>
            </w:pPr>
          </w:p>
        </w:tc>
      </w:tr>
      <w:tr w:rsidR="005A7C85" w:rsidRPr="005315A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5315A3" w:rsidRDefault="0059258E"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59258E" w:rsidRPr="005315A3" w:rsidRDefault="0059258E"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59258E" w:rsidRPr="005315A3" w:rsidRDefault="0059258E"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59258E" w:rsidRPr="005315A3" w:rsidRDefault="0059258E"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59258E" w:rsidRPr="005315A3" w:rsidRDefault="0059258E"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59258E" w:rsidRPr="005315A3" w:rsidRDefault="0059258E"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59258E" w:rsidRPr="005315A3" w:rsidRDefault="0059258E" w:rsidP="00C8413F">
            <w:pPr>
              <w:rPr>
                <w:color w:val="000000" w:themeColor="text1"/>
              </w:rPr>
            </w:pPr>
          </w:p>
        </w:tc>
      </w:tr>
    </w:tbl>
    <w:p w:rsidR="00043D10" w:rsidRPr="005315A3" w:rsidRDefault="00043D10" w:rsidP="00C8413F">
      <w:pPr>
        <w:rPr>
          <w:color w:val="000000" w:themeColor="text1"/>
          <w:lang w:val="en-US"/>
        </w:rPr>
      </w:pPr>
    </w:p>
    <w:p w:rsidR="00AA7356" w:rsidRPr="005315A3" w:rsidRDefault="00AA7356"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C92DB1" w:rsidRPr="005315A3" w:rsidRDefault="00C92DB1" w:rsidP="00C8413F">
      <w:pPr>
        <w:ind w:left="720" w:hanging="720"/>
        <w:jc w:val="left"/>
        <w:rPr>
          <w:color w:val="000000" w:themeColor="text1"/>
        </w:rPr>
      </w:pPr>
    </w:p>
    <w:p w:rsidR="00086899" w:rsidRPr="005315A3" w:rsidRDefault="00D83A36" w:rsidP="00C8413F">
      <w:pPr>
        <w:ind w:left="720" w:hanging="720"/>
        <w:jc w:val="left"/>
        <w:rPr>
          <w:color w:val="000000" w:themeColor="text1"/>
          <w:lang w:val="id-ID"/>
        </w:rPr>
      </w:pPr>
      <w:r w:rsidRPr="005315A3">
        <w:rPr>
          <w:color w:val="000000" w:themeColor="text1"/>
        </w:rPr>
        <w:t>4.5.</w:t>
      </w:r>
      <w:r w:rsidR="00BE7350" w:rsidRPr="005315A3">
        <w:rPr>
          <w:color w:val="000000" w:themeColor="text1"/>
          <w:lang w:val="en-US"/>
        </w:rPr>
        <w:t>3</w:t>
      </w:r>
      <w:r w:rsidR="00BE7350" w:rsidRPr="005315A3">
        <w:rPr>
          <w:color w:val="000000" w:themeColor="text1"/>
        </w:rPr>
        <w:t xml:space="preserve">   Kegiatan dosen</w:t>
      </w:r>
      <w:r w:rsidR="00C658FB" w:rsidRPr="005315A3">
        <w:rPr>
          <w:color w:val="000000" w:themeColor="text1"/>
        </w:rPr>
        <w:t xml:space="preserve"> </w:t>
      </w:r>
      <w:r w:rsidR="00BE7350" w:rsidRPr="005315A3">
        <w:rPr>
          <w:color w:val="000000" w:themeColor="text1"/>
          <w:lang w:val="en-US"/>
        </w:rPr>
        <w:t xml:space="preserve">(termasuk </w:t>
      </w:r>
      <w:r w:rsidR="00BE7350" w:rsidRPr="005315A3">
        <w:rPr>
          <w:color w:val="000000" w:themeColor="text1"/>
        </w:rPr>
        <w:t xml:space="preserve">dosen </w:t>
      </w:r>
      <w:r w:rsidR="00BE7350" w:rsidRPr="005315A3">
        <w:rPr>
          <w:color w:val="000000" w:themeColor="text1"/>
          <w:lang w:val="en-US"/>
        </w:rPr>
        <w:t xml:space="preserve">di RS </w:t>
      </w:r>
      <w:r w:rsidR="00F8703F" w:rsidRPr="005315A3">
        <w:rPr>
          <w:color w:val="000000" w:themeColor="text1"/>
          <w:lang w:val="en-US"/>
        </w:rPr>
        <w:t>Pendidikan Afiliasi dan Satelit</w:t>
      </w:r>
      <w:r w:rsidR="00BE7350" w:rsidRPr="005315A3">
        <w:rPr>
          <w:color w:val="000000" w:themeColor="text1"/>
          <w:lang w:val="en-US"/>
        </w:rPr>
        <w:t>)</w:t>
      </w:r>
      <w:r w:rsidR="00980C7D" w:rsidRPr="005315A3">
        <w:rPr>
          <w:color w:val="000000" w:themeColor="text1"/>
        </w:rPr>
        <w:t xml:space="preserve"> dalam </w:t>
      </w:r>
      <w:r w:rsidR="00264ABF" w:rsidRPr="005315A3">
        <w:rPr>
          <w:color w:val="000000" w:themeColor="text1"/>
          <w:lang w:val="id-ID"/>
        </w:rPr>
        <w:t>pertemuan</w:t>
      </w:r>
      <w:r w:rsidR="00980C7D" w:rsidRPr="005315A3">
        <w:rPr>
          <w:color w:val="000000" w:themeColor="text1"/>
        </w:rPr>
        <w:t xml:space="preserve"> ilmiah</w:t>
      </w:r>
      <w:r w:rsidR="00264ABF" w:rsidRPr="005315A3">
        <w:rPr>
          <w:color w:val="000000" w:themeColor="text1"/>
          <w:lang w:val="id-ID"/>
        </w:rPr>
        <w:t>.</w:t>
      </w:r>
    </w:p>
    <w:p w:rsidR="00DA7D56" w:rsidRPr="005315A3"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5A7C85" w:rsidRPr="005315A3"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 xml:space="preserve">Nama </w:t>
            </w:r>
            <w:r w:rsidR="00CB1AB7" w:rsidRPr="005315A3">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Bentuk Partisipasi dalam Penyajian Ilmiah</w:t>
            </w:r>
          </w:p>
        </w:tc>
      </w:tr>
      <w:tr w:rsidR="005A7C85" w:rsidRPr="005315A3" w:rsidTr="00DA7D56">
        <w:trPr>
          <w:cantSplit/>
        </w:trPr>
        <w:tc>
          <w:tcPr>
            <w:tcW w:w="793" w:type="dxa"/>
            <w:vMerge/>
            <w:tcBorders>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F</w:t>
            </w:r>
          </w:p>
        </w:tc>
      </w:tr>
      <w:tr w:rsidR="005A7C85" w:rsidRPr="005315A3"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5315A3" w:rsidRDefault="00264ABF" w:rsidP="00C8413F">
            <w:pPr>
              <w:jc w:val="center"/>
              <w:rPr>
                <w:b/>
                <w:bCs/>
                <w:color w:val="000000" w:themeColor="text1"/>
                <w:sz w:val="20"/>
                <w:szCs w:val="20"/>
              </w:rPr>
            </w:pPr>
            <w:r w:rsidRPr="005315A3">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5315A3" w:rsidRDefault="00264ABF" w:rsidP="00C8413F">
            <w:pPr>
              <w:jc w:val="center"/>
              <w:rPr>
                <w:b/>
                <w:bCs/>
                <w:color w:val="000000" w:themeColor="text1"/>
                <w:sz w:val="20"/>
                <w:szCs w:val="20"/>
              </w:rPr>
            </w:pPr>
            <w:r w:rsidRPr="005315A3">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5315A3" w:rsidRDefault="00264ABF" w:rsidP="00C8413F">
            <w:pPr>
              <w:jc w:val="center"/>
              <w:rPr>
                <w:b/>
                <w:bCs/>
                <w:color w:val="000000" w:themeColor="text1"/>
                <w:sz w:val="20"/>
                <w:szCs w:val="20"/>
              </w:rPr>
            </w:pPr>
            <w:r w:rsidRPr="005315A3">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5315A3" w:rsidRDefault="00264ABF" w:rsidP="00C8413F">
            <w:pPr>
              <w:jc w:val="center"/>
              <w:rPr>
                <w:b/>
                <w:bCs/>
                <w:color w:val="000000" w:themeColor="text1"/>
                <w:sz w:val="20"/>
                <w:szCs w:val="20"/>
              </w:rPr>
            </w:pPr>
            <w:r w:rsidRPr="005315A3">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5315A3" w:rsidRDefault="00264ABF" w:rsidP="00C8413F">
            <w:pPr>
              <w:jc w:val="center"/>
              <w:rPr>
                <w:b/>
                <w:bCs/>
                <w:color w:val="000000" w:themeColor="text1"/>
                <w:sz w:val="20"/>
                <w:szCs w:val="20"/>
              </w:rPr>
            </w:pPr>
            <w:r w:rsidRPr="005315A3">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5315A3" w:rsidRDefault="00264ABF" w:rsidP="00C8413F">
            <w:pPr>
              <w:jc w:val="center"/>
              <w:rPr>
                <w:b/>
                <w:bCs/>
                <w:color w:val="000000" w:themeColor="text1"/>
                <w:sz w:val="20"/>
                <w:szCs w:val="20"/>
                <w:lang w:val="id-ID"/>
              </w:rPr>
            </w:pPr>
            <w:r w:rsidRPr="005315A3">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5315A3" w:rsidRDefault="00264ABF" w:rsidP="00C8413F">
            <w:pPr>
              <w:jc w:val="center"/>
              <w:rPr>
                <w:b/>
                <w:bCs/>
                <w:color w:val="000000" w:themeColor="text1"/>
                <w:sz w:val="20"/>
                <w:szCs w:val="20"/>
                <w:lang w:val="id-ID"/>
              </w:rPr>
            </w:pPr>
            <w:r w:rsidRPr="005315A3">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5315A3" w:rsidRDefault="00264ABF" w:rsidP="00C8413F">
            <w:pPr>
              <w:jc w:val="center"/>
              <w:rPr>
                <w:b/>
                <w:bCs/>
                <w:color w:val="000000" w:themeColor="text1"/>
                <w:sz w:val="20"/>
                <w:szCs w:val="20"/>
                <w:lang w:val="id-ID"/>
              </w:rPr>
            </w:pPr>
            <w:r w:rsidRPr="005315A3">
              <w:rPr>
                <w:b/>
                <w:bCs/>
                <w:color w:val="000000" w:themeColor="text1"/>
                <w:sz w:val="20"/>
                <w:szCs w:val="20"/>
                <w:lang w:val="id-ID"/>
              </w:rPr>
              <w:t>(8)</w:t>
            </w:r>
          </w:p>
        </w:tc>
      </w:tr>
      <w:tr w:rsidR="005A7C85" w:rsidRPr="005315A3"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r>
      <w:tr w:rsidR="005A7C85" w:rsidRPr="005315A3"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315A3" w:rsidRDefault="00264ABF" w:rsidP="00C8413F">
            <w:pPr>
              <w:rPr>
                <w:color w:val="000000" w:themeColor="text1"/>
              </w:rPr>
            </w:pPr>
          </w:p>
        </w:tc>
      </w:tr>
      <w:tr w:rsidR="005A7C85" w:rsidRPr="005315A3"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r>
      <w:tr w:rsidR="005A7C85" w:rsidRPr="005315A3"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5315A3" w:rsidRDefault="00DA7D56" w:rsidP="00C8413F">
            <w:pPr>
              <w:jc w:val="center"/>
              <w:rPr>
                <w:color w:val="000000" w:themeColor="text1"/>
                <w:lang w:val="id-ID"/>
              </w:rPr>
            </w:pPr>
            <w:r w:rsidRPr="005315A3">
              <w:rPr>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5315A3" w:rsidRDefault="00AA5DF4" w:rsidP="00C8413F">
            <w:pPr>
              <w:rPr>
                <w:color w:val="000000" w:themeColor="text1"/>
                <w:lang w:val="id-ID"/>
              </w:rPr>
            </w:pPr>
            <w:r w:rsidRPr="005315A3">
              <w:rPr>
                <w:color w:val="000000" w:themeColor="text1"/>
                <w:lang w:val="id-ID"/>
              </w:rPr>
              <w:t>N</w:t>
            </w:r>
            <w:r w:rsidRPr="005315A3">
              <w:rPr>
                <w:color w:val="000000" w:themeColor="text1"/>
                <w:vertAlign w:val="subscript"/>
                <w:lang w:val="id-ID"/>
              </w:rPr>
              <w:t>A</w:t>
            </w:r>
            <w:r w:rsidRPr="005315A3">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5315A3" w:rsidRDefault="00AA5DF4" w:rsidP="00C8413F">
            <w:pPr>
              <w:rPr>
                <w:color w:val="000000" w:themeColor="text1"/>
              </w:rPr>
            </w:pPr>
            <w:r w:rsidRPr="005315A3">
              <w:rPr>
                <w:color w:val="000000" w:themeColor="text1"/>
                <w:lang w:val="id-ID"/>
              </w:rPr>
              <w:t>N</w:t>
            </w:r>
            <w:r w:rsidRPr="005315A3">
              <w:rPr>
                <w:color w:val="000000" w:themeColor="text1"/>
                <w:vertAlign w:val="subscript"/>
                <w:lang w:val="id-ID"/>
              </w:rPr>
              <w:t>B</w:t>
            </w:r>
            <w:r w:rsidRPr="005315A3">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5315A3" w:rsidRDefault="00AA5DF4" w:rsidP="00C8413F">
            <w:pPr>
              <w:rPr>
                <w:color w:val="000000" w:themeColor="text1"/>
              </w:rPr>
            </w:pPr>
            <w:r w:rsidRPr="005315A3">
              <w:rPr>
                <w:color w:val="000000" w:themeColor="text1"/>
                <w:lang w:val="id-ID"/>
              </w:rPr>
              <w:t>N</w:t>
            </w:r>
            <w:r w:rsidRPr="005315A3">
              <w:rPr>
                <w:color w:val="000000" w:themeColor="text1"/>
                <w:vertAlign w:val="subscript"/>
                <w:lang w:val="id-ID"/>
              </w:rPr>
              <w:t>C</w:t>
            </w:r>
            <w:r w:rsidRPr="005315A3">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5315A3" w:rsidRDefault="00AA5DF4" w:rsidP="00C8413F">
            <w:pPr>
              <w:rPr>
                <w:color w:val="000000" w:themeColor="text1"/>
              </w:rPr>
            </w:pPr>
            <w:r w:rsidRPr="005315A3">
              <w:rPr>
                <w:color w:val="000000" w:themeColor="text1"/>
                <w:lang w:val="id-ID"/>
              </w:rPr>
              <w:t>N</w:t>
            </w:r>
            <w:r w:rsidRPr="005315A3">
              <w:rPr>
                <w:color w:val="000000" w:themeColor="text1"/>
                <w:vertAlign w:val="subscript"/>
                <w:lang w:val="id-ID"/>
              </w:rPr>
              <w:t>D</w:t>
            </w:r>
            <w:r w:rsidRPr="005315A3">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5315A3" w:rsidRDefault="00AA5DF4" w:rsidP="00C8413F">
            <w:pPr>
              <w:rPr>
                <w:color w:val="000000" w:themeColor="text1"/>
              </w:rPr>
            </w:pPr>
            <w:r w:rsidRPr="005315A3">
              <w:rPr>
                <w:color w:val="000000" w:themeColor="text1"/>
                <w:lang w:val="id-ID"/>
              </w:rPr>
              <w:t>N</w:t>
            </w:r>
            <w:r w:rsidRPr="005315A3">
              <w:rPr>
                <w:color w:val="000000" w:themeColor="text1"/>
                <w:vertAlign w:val="subscript"/>
                <w:lang w:val="id-ID"/>
              </w:rPr>
              <w:t>E</w:t>
            </w:r>
            <w:r w:rsidRPr="005315A3">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5315A3" w:rsidRDefault="00AA5DF4" w:rsidP="00C8413F">
            <w:pPr>
              <w:rPr>
                <w:color w:val="000000" w:themeColor="text1"/>
              </w:rPr>
            </w:pPr>
            <w:r w:rsidRPr="005315A3">
              <w:rPr>
                <w:color w:val="000000" w:themeColor="text1"/>
                <w:lang w:val="id-ID"/>
              </w:rPr>
              <w:t>N</w:t>
            </w:r>
            <w:r w:rsidRPr="005315A3">
              <w:rPr>
                <w:color w:val="000000" w:themeColor="text1"/>
                <w:vertAlign w:val="subscript"/>
                <w:lang w:val="id-ID"/>
              </w:rPr>
              <w:t>F</w:t>
            </w:r>
            <w:r w:rsidRPr="005315A3">
              <w:rPr>
                <w:color w:val="000000" w:themeColor="text1"/>
                <w:lang w:val="id-ID"/>
              </w:rPr>
              <w:t>=</w:t>
            </w:r>
          </w:p>
        </w:tc>
      </w:tr>
    </w:tbl>
    <w:p w:rsidR="00D83A36" w:rsidRPr="005315A3" w:rsidRDefault="00264ABF" w:rsidP="00C8413F">
      <w:pPr>
        <w:ind w:left="1701" w:hanging="1620"/>
        <w:jc w:val="left"/>
        <w:rPr>
          <w:color w:val="000000" w:themeColor="text1"/>
          <w:sz w:val="20"/>
          <w:szCs w:val="20"/>
          <w:lang w:val="id-ID"/>
        </w:rPr>
      </w:pPr>
      <w:r w:rsidRPr="005315A3">
        <w:rPr>
          <w:color w:val="000000" w:themeColor="text1"/>
          <w:sz w:val="20"/>
          <w:szCs w:val="20"/>
          <w:lang w:val="id-ID"/>
        </w:rPr>
        <w:t>Keterangan:</w:t>
      </w:r>
    </w:p>
    <w:p w:rsidR="00264ABF" w:rsidRPr="005315A3" w:rsidRDefault="00264ABF" w:rsidP="00C92DB1">
      <w:pPr>
        <w:pStyle w:val="ListParagraph"/>
        <w:numPr>
          <w:ilvl w:val="0"/>
          <w:numId w:val="37"/>
        </w:numPr>
        <w:jc w:val="left"/>
        <w:rPr>
          <w:color w:val="000000" w:themeColor="text1"/>
          <w:lang w:val="en-US"/>
        </w:rPr>
      </w:pPr>
      <w:r w:rsidRPr="005315A3">
        <w:rPr>
          <w:color w:val="000000" w:themeColor="text1"/>
          <w:lang w:val="id-ID"/>
        </w:rPr>
        <w:t>Pembicara tamu (</w:t>
      </w:r>
      <w:r w:rsidR="004325F6" w:rsidRPr="005315A3">
        <w:rPr>
          <w:i/>
          <w:color w:val="000000" w:themeColor="text1"/>
          <w:lang w:val="id-ID"/>
        </w:rPr>
        <w:t>invited speaker</w:t>
      </w:r>
      <w:r w:rsidRPr="005315A3">
        <w:rPr>
          <w:color w:val="000000" w:themeColor="text1"/>
          <w:lang w:val="id-ID"/>
        </w:rPr>
        <w:t xml:space="preserve">) pada pertemuan ilmiah </w:t>
      </w:r>
      <w:r w:rsidR="00B1366E" w:rsidRPr="005315A3">
        <w:rPr>
          <w:color w:val="000000" w:themeColor="text1"/>
          <w:lang w:val="en-US"/>
        </w:rPr>
        <w:t xml:space="preserve">Dokter Spesialis </w:t>
      </w:r>
      <w:r w:rsidR="00497CC0" w:rsidRPr="005315A3">
        <w:rPr>
          <w:color w:val="000000" w:themeColor="text1"/>
          <w:lang w:val="en-US"/>
        </w:rPr>
        <w:t>Bedah Toraks dan Kardiovaskuler</w:t>
      </w:r>
      <w:r w:rsidR="002E32F7" w:rsidRPr="005315A3">
        <w:rPr>
          <w:color w:val="000000" w:themeColor="text1"/>
          <w:lang w:val="en-US"/>
        </w:rPr>
        <w:t xml:space="preserve"> </w:t>
      </w:r>
      <w:r w:rsidRPr="005315A3">
        <w:rPr>
          <w:color w:val="000000" w:themeColor="text1"/>
          <w:lang w:val="id-ID"/>
        </w:rPr>
        <w:t>internasional</w:t>
      </w:r>
    </w:p>
    <w:p w:rsidR="001F50BA" w:rsidRPr="005315A3" w:rsidRDefault="001F50BA" w:rsidP="00C92DB1">
      <w:pPr>
        <w:pStyle w:val="ListParagraph"/>
        <w:numPr>
          <w:ilvl w:val="0"/>
          <w:numId w:val="37"/>
        </w:numPr>
        <w:jc w:val="left"/>
        <w:rPr>
          <w:color w:val="000000" w:themeColor="text1"/>
          <w:lang w:val="en-US"/>
        </w:rPr>
      </w:pPr>
      <w:r w:rsidRPr="005315A3">
        <w:rPr>
          <w:color w:val="000000" w:themeColor="text1"/>
          <w:lang w:val="id-ID"/>
        </w:rPr>
        <w:t>Pembicara tamu (</w:t>
      </w:r>
      <w:r w:rsidRPr="005315A3">
        <w:rPr>
          <w:i/>
          <w:color w:val="000000" w:themeColor="text1"/>
          <w:lang w:val="id-ID"/>
        </w:rPr>
        <w:t>invited speaker</w:t>
      </w:r>
      <w:r w:rsidRPr="005315A3">
        <w:rPr>
          <w:color w:val="000000" w:themeColor="text1"/>
          <w:lang w:val="id-ID"/>
        </w:rPr>
        <w:t xml:space="preserve">) pada pertemuan ilmiah </w:t>
      </w:r>
      <w:r w:rsidR="00977D94" w:rsidRPr="005315A3">
        <w:rPr>
          <w:color w:val="000000" w:themeColor="text1"/>
          <w:shd w:val="clear" w:color="auto" w:fill="FFFFFF"/>
          <w:lang w:val="id-ID"/>
        </w:rPr>
        <w:t xml:space="preserve">Ilmu </w:t>
      </w:r>
      <w:r w:rsidR="00B1366E" w:rsidRPr="005315A3">
        <w:rPr>
          <w:color w:val="000000" w:themeColor="text1"/>
          <w:lang w:val="en-US"/>
        </w:rPr>
        <w:t xml:space="preserve">Dokter Spesialis </w:t>
      </w:r>
      <w:r w:rsidR="00497CC0" w:rsidRPr="005315A3">
        <w:rPr>
          <w:color w:val="000000" w:themeColor="text1"/>
          <w:lang w:val="en-US"/>
        </w:rPr>
        <w:t>Bedah Toraks dan Kardiovaskuler</w:t>
      </w:r>
      <w:r w:rsidR="00961CC6" w:rsidRPr="005315A3">
        <w:rPr>
          <w:color w:val="000000" w:themeColor="text1"/>
          <w:lang w:val="en-US"/>
        </w:rPr>
        <w:t>.</w:t>
      </w:r>
    </w:p>
    <w:p w:rsidR="00264ABF" w:rsidRPr="005315A3" w:rsidRDefault="00264ABF" w:rsidP="00C92DB1">
      <w:pPr>
        <w:pStyle w:val="ListParagraph"/>
        <w:numPr>
          <w:ilvl w:val="0"/>
          <w:numId w:val="37"/>
        </w:numPr>
        <w:jc w:val="left"/>
        <w:rPr>
          <w:color w:val="000000" w:themeColor="text1"/>
          <w:lang w:val="en-US"/>
        </w:rPr>
      </w:pPr>
      <w:r w:rsidRPr="005315A3">
        <w:rPr>
          <w:color w:val="000000" w:themeColor="text1"/>
          <w:lang w:val="id-ID"/>
        </w:rPr>
        <w:t>Penyaji makalah (</w:t>
      </w:r>
      <w:r w:rsidR="004325F6" w:rsidRPr="005315A3">
        <w:rPr>
          <w:i/>
          <w:color w:val="000000" w:themeColor="text1"/>
          <w:lang w:val="id-ID"/>
        </w:rPr>
        <w:t>free paper/poster presentation</w:t>
      </w:r>
      <w:r w:rsidR="00DA7D56" w:rsidRPr="005315A3">
        <w:rPr>
          <w:color w:val="000000" w:themeColor="text1"/>
          <w:lang w:val="id-ID"/>
        </w:rPr>
        <w:t xml:space="preserve">) pada pertemuan </w:t>
      </w:r>
      <w:r w:rsidR="00B1366E" w:rsidRPr="005315A3">
        <w:rPr>
          <w:color w:val="000000" w:themeColor="text1"/>
          <w:lang w:val="en-US"/>
        </w:rPr>
        <w:t xml:space="preserve">Dokter Spesialis </w:t>
      </w:r>
      <w:r w:rsidR="00497CC0" w:rsidRPr="005315A3">
        <w:rPr>
          <w:color w:val="000000" w:themeColor="text1"/>
          <w:lang w:val="en-US"/>
        </w:rPr>
        <w:t>Bedah Toraks dan Kardiovaskuler</w:t>
      </w:r>
      <w:r w:rsidR="00961CC6" w:rsidRPr="005315A3">
        <w:rPr>
          <w:color w:val="000000" w:themeColor="text1"/>
          <w:lang w:val="en-US"/>
        </w:rPr>
        <w:t>.</w:t>
      </w:r>
    </w:p>
    <w:p w:rsidR="00DA7D56" w:rsidRPr="005315A3" w:rsidRDefault="00DA7D56" w:rsidP="00C92DB1">
      <w:pPr>
        <w:pStyle w:val="ListParagraph"/>
        <w:numPr>
          <w:ilvl w:val="0"/>
          <w:numId w:val="37"/>
        </w:numPr>
        <w:jc w:val="left"/>
        <w:rPr>
          <w:color w:val="000000" w:themeColor="text1"/>
          <w:lang w:val="id-ID"/>
        </w:rPr>
      </w:pPr>
      <w:r w:rsidRPr="005315A3">
        <w:rPr>
          <w:color w:val="000000" w:themeColor="text1"/>
          <w:lang w:val="id-ID"/>
        </w:rPr>
        <w:t xml:space="preserve">Penyaji makalah pada pertemuan ilmiah </w:t>
      </w:r>
      <w:r w:rsidR="00B1366E" w:rsidRPr="005315A3">
        <w:rPr>
          <w:color w:val="000000" w:themeColor="text1"/>
          <w:shd w:val="clear" w:color="auto" w:fill="FFFFFF"/>
          <w:lang w:val="id-ID"/>
        </w:rPr>
        <w:t xml:space="preserve">Dokter Spesialis </w:t>
      </w:r>
      <w:r w:rsidR="00497CC0" w:rsidRPr="005315A3">
        <w:rPr>
          <w:color w:val="000000" w:themeColor="text1"/>
          <w:shd w:val="clear" w:color="auto" w:fill="FFFFFF"/>
          <w:lang w:val="id-ID"/>
        </w:rPr>
        <w:t>Bedah Toraks dan Kardiovaskuler</w:t>
      </w:r>
      <w:r w:rsidR="002E32F7" w:rsidRPr="005315A3">
        <w:rPr>
          <w:color w:val="000000" w:themeColor="text1"/>
          <w:shd w:val="clear" w:color="auto" w:fill="FFFFFF"/>
          <w:lang w:val="en-US"/>
        </w:rPr>
        <w:t xml:space="preserve"> n</w:t>
      </w:r>
      <w:r w:rsidRPr="005315A3">
        <w:rPr>
          <w:color w:val="000000" w:themeColor="text1"/>
          <w:lang w:val="id-ID"/>
        </w:rPr>
        <w:t>asional</w:t>
      </w:r>
    </w:p>
    <w:p w:rsidR="00DA7D56" w:rsidRPr="005315A3" w:rsidRDefault="00DA7D56" w:rsidP="00C92DB1">
      <w:pPr>
        <w:pStyle w:val="ListParagraph"/>
        <w:numPr>
          <w:ilvl w:val="0"/>
          <w:numId w:val="37"/>
        </w:numPr>
        <w:jc w:val="left"/>
        <w:rPr>
          <w:color w:val="000000" w:themeColor="text1"/>
          <w:lang w:val="id-ID"/>
        </w:rPr>
      </w:pPr>
      <w:r w:rsidRPr="005315A3">
        <w:rPr>
          <w:color w:val="000000" w:themeColor="text1"/>
          <w:lang w:val="id-ID"/>
        </w:rPr>
        <w:t xml:space="preserve">Penyaji makalah pada pertemuan ilmiah kedokteran non </w:t>
      </w:r>
      <w:r w:rsidR="00B1366E" w:rsidRPr="005315A3">
        <w:rPr>
          <w:color w:val="000000" w:themeColor="text1"/>
          <w:lang w:val="id-ID"/>
        </w:rPr>
        <w:t xml:space="preserve">Dokter Spesialis </w:t>
      </w:r>
      <w:r w:rsidR="00497CC0" w:rsidRPr="005315A3">
        <w:rPr>
          <w:color w:val="000000" w:themeColor="text1"/>
          <w:lang w:val="id-ID"/>
        </w:rPr>
        <w:t>Bedah Toraks dan Kardiovaskuler</w:t>
      </w:r>
      <w:r w:rsidR="00961CC6" w:rsidRPr="005315A3">
        <w:rPr>
          <w:color w:val="000000" w:themeColor="text1"/>
          <w:lang w:val="id-ID"/>
        </w:rPr>
        <w:t>.</w:t>
      </w:r>
    </w:p>
    <w:p w:rsidR="00EE10BB" w:rsidRPr="005315A3" w:rsidRDefault="00DA7D56" w:rsidP="00C92DB1">
      <w:pPr>
        <w:pStyle w:val="ListParagraph"/>
        <w:numPr>
          <w:ilvl w:val="0"/>
          <w:numId w:val="37"/>
        </w:numPr>
        <w:jc w:val="left"/>
        <w:rPr>
          <w:color w:val="000000" w:themeColor="text1"/>
          <w:lang w:val="en-US"/>
        </w:rPr>
      </w:pPr>
      <w:r w:rsidRPr="005315A3">
        <w:rPr>
          <w:color w:val="000000" w:themeColor="text1"/>
          <w:lang w:val="id-ID"/>
        </w:rPr>
        <w:t xml:space="preserve">Penyaji makalah pada seminar populer tentang kesehatan </w:t>
      </w:r>
      <w:r w:rsidR="00B1366E" w:rsidRPr="005315A3">
        <w:rPr>
          <w:color w:val="000000" w:themeColor="text1"/>
          <w:lang w:val="id-ID"/>
        </w:rPr>
        <w:t xml:space="preserve">Dokter Spesialis </w:t>
      </w:r>
      <w:r w:rsidR="00497CC0" w:rsidRPr="005315A3">
        <w:rPr>
          <w:color w:val="000000" w:themeColor="text1"/>
          <w:lang w:val="id-ID"/>
        </w:rPr>
        <w:t>Bedah Toraks dan Kardiovaskuler</w:t>
      </w:r>
      <w:r w:rsidR="00961CC6" w:rsidRPr="005315A3">
        <w:rPr>
          <w:color w:val="000000" w:themeColor="text1"/>
          <w:lang w:val="id-ID"/>
        </w:rPr>
        <w:t>.</w:t>
      </w:r>
    </w:p>
    <w:p w:rsidR="00EE10BB" w:rsidRPr="005315A3" w:rsidRDefault="00EE10BB" w:rsidP="00C8413F">
      <w:pPr>
        <w:ind w:left="450" w:hanging="369"/>
        <w:jc w:val="left"/>
        <w:rPr>
          <w:color w:val="000000" w:themeColor="text1"/>
          <w:lang w:val="en-US"/>
        </w:rPr>
      </w:pPr>
    </w:p>
    <w:p w:rsidR="00DA7D56" w:rsidRPr="005315A3" w:rsidRDefault="00DA7D56" w:rsidP="00C8413F">
      <w:pPr>
        <w:ind w:left="450" w:hanging="369"/>
        <w:jc w:val="left"/>
        <w:rPr>
          <w:color w:val="000000" w:themeColor="text1"/>
          <w:lang w:val="id-ID"/>
        </w:rPr>
      </w:pPr>
      <w:r w:rsidRPr="005315A3">
        <w:rPr>
          <w:color w:val="000000" w:themeColor="text1"/>
          <w:lang w:val="id-ID"/>
        </w:rPr>
        <w:t>4.5.</w:t>
      </w:r>
      <w:r w:rsidR="00DB1C50" w:rsidRPr="005315A3">
        <w:rPr>
          <w:color w:val="000000" w:themeColor="text1"/>
          <w:lang w:val="en-US"/>
        </w:rPr>
        <w:t>4</w:t>
      </w:r>
      <w:r w:rsidRPr="005315A3">
        <w:rPr>
          <w:color w:val="000000" w:themeColor="text1"/>
          <w:lang w:val="id-ID"/>
        </w:rPr>
        <w:t xml:space="preserve">    Media publikasi karya ilmiah dosen </w:t>
      </w:r>
      <w:r w:rsidR="00DB1C50" w:rsidRPr="005315A3">
        <w:rPr>
          <w:color w:val="000000" w:themeColor="text1"/>
          <w:lang w:val="en-US"/>
        </w:rPr>
        <w:t xml:space="preserve">(termasuk </w:t>
      </w:r>
      <w:r w:rsidR="00DB1C50" w:rsidRPr="005315A3">
        <w:rPr>
          <w:color w:val="000000" w:themeColor="text1"/>
        </w:rPr>
        <w:t xml:space="preserve">dosen </w:t>
      </w:r>
      <w:r w:rsidR="00DB1C50" w:rsidRPr="005315A3">
        <w:rPr>
          <w:color w:val="000000" w:themeColor="text1"/>
          <w:lang w:val="en-US"/>
        </w:rPr>
        <w:t xml:space="preserve">di RS </w:t>
      </w:r>
      <w:r w:rsidR="00F8703F" w:rsidRPr="005315A3">
        <w:rPr>
          <w:color w:val="000000" w:themeColor="text1"/>
          <w:lang w:val="en-US"/>
        </w:rPr>
        <w:t>Pendidikan Afiliasi dan Satelit</w:t>
      </w:r>
      <w:r w:rsidR="00DB1C50" w:rsidRPr="005315A3">
        <w:rPr>
          <w:color w:val="000000" w:themeColor="text1"/>
          <w:lang w:val="en-US"/>
        </w:rPr>
        <w:t>)</w:t>
      </w:r>
      <w:r w:rsidRPr="005315A3">
        <w:rPr>
          <w:color w:val="000000" w:themeColor="text1"/>
          <w:lang w:val="id-ID"/>
        </w:rPr>
        <w:t>.</w:t>
      </w:r>
    </w:p>
    <w:p w:rsidR="00DA7D56" w:rsidRPr="005315A3"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5A7C85" w:rsidRPr="005315A3"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 xml:space="preserve">Nama </w:t>
            </w:r>
            <w:r w:rsidR="00CB1AB7" w:rsidRPr="005315A3">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 xml:space="preserve">Jenis Media Publikasi </w:t>
            </w:r>
          </w:p>
        </w:tc>
      </w:tr>
      <w:tr w:rsidR="005A7C85" w:rsidRPr="005315A3" w:rsidTr="00B01AD3">
        <w:trPr>
          <w:cantSplit/>
        </w:trPr>
        <w:tc>
          <w:tcPr>
            <w:tcW w:w="793" w:type="dxa"/>
            <w:vMerge/>
            <w:tcBorders>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F</w:t>
            </w:r>
          </w:p>
        </w:tc>
      </w:tr>
      <w:tr w:rsidR="005A7C85" w:rsidRPr="005315A3"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5315A3" w:rsidRDefault="00DA7D56" w:rsidP="00C8413F">
            <w:pPr>
              <w:jc w:val="center"/>
              <w:rPr>
                <w:b/>
                <w:bCs/>
                <w:color w:val="000000" w:themeColor="text1"/>
                <w:sz w:val="20"/>
                <w:szCs w:val="20"/>
              </w:rPr>
            </w:pPr>
            <w:r w:rsidRPr="005315A3">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5315A3" w:rsidRDefault="00DA7D56" w:rsidP="00C8413F">
            <w:pPr>
              <w:jc w:val="center"/>
              <w:rPr>
                <w:b/>
                <w:bCs/>
                <w:color w:val="000000" w:themeColor="text1"/>
                <w:sz w:val="20"/>
                <w:szCs w:val="20"/>
              </w:rPr>
            </w:pPr>
            <w:r w:rsidRPr="005315A3">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5315A3" w:rsidRDefault="00DA7D56" w:rsidP="00C8413F">
            <w:pPr>
              <w:jc w:val="center"/>
              <w:rPr>
                <w:b/>
                <w:bCs/>
                <w:color w:val="000000" w:themeColor="text1"/>
                <w:sz w:val="20"/>
                <w:szCs w:val="20"/>
              </w:rPr>
            </w:pPr>
            <w:r w:rsidRPr="005315A3">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5315A3" w:rsidRDefault="00DA7D56" w:rsidP="00C8413F">
            <w:pPr>
              <w:jc w:val="center"/>
              <w:rPr>
                <w:b/>
                <w:bCs/>
                <w:color w:val="000000" w:themeColor="text1"/>
                <w:sz w:val="20"/>
                <w:szCs w:val="20"/>
              </w:rPr>
            </w:pPr>
            <w:r w:rsidRPr="005315A3">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5315A3" w:rsidRDefault="00DA7D56" w:rsidP="00C8413F">
            <w:pPr>
              <w:jc w:val="center"/>
              <w:rPr>
                <w:b/>
                <w:bCs/>
                <w:color w:val="000000" w:themeColor="text1"/>
                <w:sz w:val="20"/>
                <w:szCs w:val="20"/>
              </w:rPr>
            </w:pPr>
            <w:r w:rsidRPr="005315A3">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5315A3" w:rsidRDefault="00DA7D56" w:rsidP="00C8413F">
            <w:pPr>
              <w:jc w:val="center"/>
              <w:rPr>
                <w:b/>
                <w:bCs/>
                <w:color w:val="000000" w:themeColor="text1"/>
                <w:sz w:val="20"/>
                <w:szCs w:val="20"/>
                <w:lang w:val="id-ID"/>
              </w:rPr>
            </w:pPr>
            <w:r w:rsidRPr="005315A3">
              <w:rPr>
                <w:b/>
                <w:bCs/>
                <w:color w:val="000000" w:themeColor="text1"/>
                <w:sz w:val="20"/>
                <w:szCs w:val="20"/>
                <w:lang w:val="id-ID"/>
              </w:rPr>
              <w:t>(8)</w:t>
            </w:r>
          </w:p>
        </w:tc>
      </w:tr>
      <w:tr w:rsidR="005A7C85" w:rsidRPr="005315A3"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r>
      <w:tr w:rsidR="005A7C85" w:rsidRPr="005315A3"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315A3" w:rsidRDefault="00DA7D56" w:rsidP="00C8413F">
            <w:pPr>
              <w:rPr>
                <w:color w:val="000000" w:themeColor="text1"/>
              </w:rPr>
            </w:pPr>
          </w:p>
        </w:tc>
      </w:tr>
      <w:tr w:rsidR="005A7C85" w:rsidRPr="005315A3"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315A3" w:rsidRDefault="00DA7D56" w:rsidP="00C8413F">
            <w:pPr>
              <w:rPr>
                <w:color w:val="000000" w:themeColor="text1"/>
              </w:rPr>
            </w:pPr>
          </w:p>
        </w:tc>
      </w:tr>
      <w:tr w:rsidR="005A7C85" w:rsidRPr="005315A3"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5315A3" w:rsidRDefault="00033935" w:rsidP="00C8413F">
            <w:pPr>
              <w:jc w:val="center"/>
              <w:rPr>
                <w:color w:val="000000" w:themeColor="text1"/>
                <w:lang w:val="id-ID"/>
              </w:rPr>
            </w:pPr>
            <w:r w:rsidRPr="005315A3">
              <w:rPr>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5315A3" w:rsidRDefault="00033935" w:rsidP="00C8413F">
            <w:pPr>
              <w:rPr>
                <w:color w:val="000000" w:themeColor="text1"/>
                <w:lang w:val="id-ID"/>
              </w:rPr>
            </w:pPr>
            <w:r w:rsidRPr="005315A3">
              <w:rPr>
                <w:color w:val="000000" w:themeColor="text1"/>
                <w:lang w:val="id-ID"/>
              </w:rPr>
              <w:t>N</w:t>
            </w:r>
            <w:r w:rsidRPr="005315A3">
              <w:rPr>
                <w:color w:val="000000" w:themeColor="text1"/>
                <w:vertAlign w:val="subscript"/>
                <w:lang w:val="id-ID"/>
              </w:rPr>
              <w:t>A</w:t>
            </w:r>
            <w:r w:rsidRPr="005315A3">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5315A3" w:rsidRDefault="00033935" w:rsidP="00C8413F">
            <w:pPr>
              <w:rPr>
                <w:color w:val="000000" w:themeColor="text1"/>
              </w:rPr>
            </w:pPr>
            <w:r w:rsidRPr="005315A3">
              <w:rPr>
                <w:color w:val="000000" w:themeColor="text1"/>
                <w:lang w:val="id-ID"/>
              </w:rPr>
              <w:t>N</w:t>
            </w:r>
            <w:r w:rsidRPr="005315A3">
              <w:rPr>
                <w:color w:val="000000" w:themeColor="text1"/>
                <w:vertAlign w:val="subscript"/>
                <w:lang w:val="id-ID"/>
              </w:rPr>
              <w:t>B</w:t>
            </w:r>
            <w:r w:rsidRPr="005315A3">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5315A3" w:rsidRDefault="00033935" w:rsidP="00C8413F">
            <w:pPr>
              <w:rPr>
                <w:color w:val="000000" w:themeColor="text1"/>
              </w:rPr>
            </w:pPr>
            <w:r w:rsidRPr="005315A3">
              <w:rPr>
                <w:color w:val="000000" w:themeColor="text1"/>
                <w:lang w:val="id-ID"/>
              </w:rPr>
              <w:t>N</w:t>
            </w:r>
            <w:r w:rsidRPr="005315A3">
              <w:rPr>
                <w:color w:val="000000" w:themeColor="text1"/>
                <w:vertAlign w:val="subscript"/>
                <w:lang w:val="id-ID"/>
              </w:rPr>
              <w:t>C</w:t>
            </w:r>
            <w:r w:rsidRPr="005315A3">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5315A3" w:rsidRDefault="00033935" w:rsidP="00C8413F">
            <w:pPr>
              <w:rPr>
                <w:color w:val="000000" w:themeColor="text1"/>
              </w:rPr>
            </w:pPr>
            <w:r w:rsidRPr="005315A3">
              <w:rPr>
                <w:color w:val="000000" w:themeColor="text1"/>
                <w:lang w:val="id-ID"/>
              </w:rPr>
              <w:t>N</w:t>
            </w:r>
            <w:r w:rsidRPr="005315A3">
              <w:rPr>
                <w:color w:val="000000" w:themeColor="text1"/>
                <w:vertAlign w:val="subscript"/>
                <w:lang w:val="id-ID"/>
              </w:rPr>
              <w:t>D</w:t>
            </w:r>
            <w:r w:rsidRPr="005315A3">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5315A3" w:rsidRDefault="00033935" w:rsidP="00C8413F">
            <w:pPr>
              <w:rPr>
                <w:color w:val="000000" w:themeColor="text1"/>
              </w:rPr>
            </w:pPr>
            <w:r w:rsidRPr="005315A3">
              <w:rPr>
                <w:color w:val="000000" w:themeColor="text1"/>
                <w:lang w:val="id-ID"/>
              </w:rPr>
              <w:t>N</w:t>
            </w:r>
            <w:r w:rsidRPr="005315A3">
              <w:rPr>
                <w:color w:val="000000" w:themeColor="text1"/>
                <w:vertAlign w:val="subscript"/>
                <w:lang w:val="id-ID"/>
              </w:rPr>
              <w:t>E</w:t>
            </w:r>
            <w:r w:rsidRPr="005315A3">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5315A3" w:rsidRDefault="00033935" w:rsidP="00C8413F">
            <w:pPr>
              <w:rPr>
                <w:color w:val="000000" w:themeColor="text1"/>
              </w:rPr>
            </w:pPr>
            <w:r w:rsidRPr="005315A3">
              <w:rPr>
                <w:color w:val="000000" w:themeColor="text1"/>
                <w:lang w:val="id-ID"/>
              </w:rPr>
              <w:t>N</w:t>
            </w:r>
            <w:r w:rsidRPr="005315A3">
              <w:rPr>
                <w:color w:val="000000" w:themeColor="text1"/>
                <w:vertAlign w:val="subscript"/>
                <w:lang w:val="id-ID"/>
              </w:rPr>
              <w:t>F</w:t>
            </w:r>
            <w:r w:rsidRPr="005315A3">
              <w:rPr>
                <w:color w:val="000000" w:themeColor="text1"/>
                <w:lang w:val="id-ID"/>
              </w:rPr>
              <w:t>=</w:t>
            </w:r>
          </w:p>
        </w:tc>
      </w:tr>
    </w:tbl>
    <w:p w:rsidR="00DA7D56" w:rsidRPr="005315A3" w:rsidRDefault="00DA7D56" w:rsidP="00C8413F">
      <w:pPr>
        <w:ind w:left="1701" w:hanging="1620"/>
        <w:jc w:val="left"/>
        <w:rPr>
          <w:color w:val="000000" w:themeColor="text1"/>
          <w:sz w:val="20"/>
          <w:szCs w:val="20"/>
          <w:lang w:val="id-ID"/>
        </w:rPr>
      </w:pPr>
      <w:r w:rsidRPr="005315A3">
        <w:rPr>
          <w:color w:val="000000" w:themeColor="text1"/>
          <w:sz w:val="20"/>
          <w:szCs w:val="20"/>
          <w:lang w:val="id-ID"/>
        </w:rPr>
        <w:t>Keterangan:</w:t>
      </w:r>
    </w:p>
    <w:p w:rsidR="00DA7D56" w:rsidRPr="005315A3" w:rsidRDefault="00CC718E" w:rsidP="00C92DB1">
      <w:pPr>
        <w:pStyle w:val="ListParagraph"/>
        <w:numPr>
          <w:ilvl w:val="0"/>
          <w:numId w:val="38"/>
        </w:numPr>
        <w:jc w:val="left"/>
        <w:rPr>
          <w:color w:val="000000" w:themeColor="text1"/>
          <w:sz w:val="20"/>
          <w:szCs w:val="20"/>
          <w:lang w:val="id-ID"/>
        </w:rPr>
      </w:pPr>
      <w:r w:rsidRPr="005315A3">
        <w:rPr>
          <w:color w:val="000000" w:themeColor="text1"/>
          <w:sz w:val="20"/>
          <w:szCs w:val="20"/>
          <w:lang w:val="id-ID"/>
        </w:rPr>
        <w:t>Jurnal</w:t>
      </w:r>
      <w:r w:rsidR="00DA7D56" w:rsidRPr="005315A3">
        <w:rPr>
          <w:color w:val="000000" w:themeColor="text1"/>
          <w:sz w:val="20"/>
          <w:szCs w:val="20"/>
          <w:lang w:val="id-ID"/>
        </w:rPr>
        <w:t xml:space="preserve"> internasional</w:t>
      </w:r>
    </w:p>
    <w:p w:rsidR="00DA7D56" w:rsidRPr="005315A3" w:rsidRDefault="00DA7D56" w:rsidP="00C92DB1">
      <w:pPr>
        <w:pStyle w:val="ListParagraph"/>
        <w:numPr>
          <w:ilvl w:val="0"/>
          <w:numId w:val="38"/>
        </w:numPr>
        <w:jc w:val="left"/>
        <w:rPr>
          <w:color w:val="000000" w:themeColor="text1"/>
          <w:sz w:val="20"/>
          <w:szCs w:val="20"/>
          <w:lang w:val="id-ID"/>
        </w:rPr>
      </w:pPr>
      <w:r w:rsidRPr="005315A3">
        <w:rPr>
          <w:color w:val="000000" w:themeColor="text1"/>
          <w:sz w:val="20"/>
          <w:szCs w:val="20"/>
          <w:lang w:val="id-ID"/>
        </w:rPr>
        <w:t>Buku teks ISBN</w:t>
      </w:r>
    </w:p>
    <w:p w:rsidR="00DA7D56" w:rsidRPr="005315A3" w:rsidRDefault="00CC718E" w:rsidP="00C92DB1">
      <w:pPr>
        <w:pStyle w:val="ListParagraph"/>
        <w:numPr>
          <w:ilvl w:val="0"/>
          <w:numId w:val="38"/>
        </w:numPr>
        <w:jc w:val="left"/>
        <w:rPr>
          <w:color w:val="000000" w:themeColor="text1"/>
          <w:sz w:val="20"/>
          <w:szCs w:val="20"/>
          <w:lang w:val="id-ID"/>
        </w:rPr>
      </w:pPr>
      <w:r w:rsidRPr="005315A3">
        <w:rPr>
          <w:color w:val="000000" w:themeColor="text1"/>
          <w:sz w:val="20"/>
          <w:szCs w:val="20"/>
          <w:lang w:val="id-ID"/>
        </w:rPr>
        <w:t>Jurnal nasional terakreditasi</w:t>
      </w:r>
    </w:p>
    <w:p w:rsidR="00DA7D56" w:rsidRPr="005315A3" w:rsidRDefault="00CC718E" w:rsidP="00C92DB1">
      <w:pPr>
        <w:pStyle w:val="ListParagraph"/>
        <w:numPr>
          <w:ilvl w:val="0"/>
          <w:numId w:val="38"/>
        </w:numPr>
        <w:jc w:val="left"/>
        <w:rPr>
          <w:color w:val="000000" w:themeColor="text1"/>
          <w:sz w:val="20"/>
          <w:szCs w:val="20"/>
          <w:lang w:val="id-ID"/>
        </w:rPr>
      </w:pPr>
      <w:r w:rsidRPr="005315A3">
        <w:rPr>
          <w:color w:val="000000" w:themeColor="text1"/>
          <w:sz w:val="20"/>
          <w:szCs w:val="20"/>
          <w:lang w:val="id-ID"/>
        </w:rPr>
        <w:t>Jurnal nasional</w:t>
      </w:r>
      <w:r w:rsidR="0086131E" w:rsidRPr="005315A3">
        <w:rPr>
          <w:color w:val="000000" w:themeColor="text1"/>
          <w:sz w:val="20"/>
          <w:szCs w:val="20"/>
          <w:lang w:val="en-US"/>
        </w:rPr>
        <w:t xml:space="preserve"> </w:t>
      </w:r>
      <w:r w:rsidRPr="005315A3">
        <w:rPr>
          <w:color w:val="000000" w:themeColor="text1"/>
          <w:sz w:val="20"/>
          <w:szCs w:val="20"/>
          <w:lang w:val="id-ID"/>
        </w:rPr>
        <w:t>tidak terakreditasi</w:t>
      </w:r>
    </w:p>
    <w:p w:rsidR="00DA7D56" w:rsidRPr="005315A3" w:rsidRDefault="00DA7D56" w:rsidP="00C92DB1">
      <w:pPr>
        <w:pStyle w:val="ListParagraph"/>
        <w:numPr>
          <w:ilvl w:val="0"/>
          <w:numId w:val="38"/>
        </w:numPr>
        <w:jc w:val="left"/>
        <w:rPr>
          <w:color w:val="000000" w:themeColor="text1"/>
          <w:sz w:val="20"/>
          <w:szCs w:val="20"/>
          <w:lang w:val="id-ID"/>
        </w:rPr>
      </w:pPr>
      <w:r w:rsidRPr="005315A3">
        <w:rPr>
          <w:color w:val="000000" w:themeColor="text1"/>
          <w:sz w:val="20"/>
          <w:szCs w:val="20"/>
          <w:lang w:val="id-ID"/>
        </w:rPr>
        <w:t>Dokumentasi pada perpustakaan lokal</w:t>
      </w:r>
    </w:p>
    <w:p w:rsidR="00DA7D56" w:rsidRPr="005315A3" w:rsidRDefault="00DA7D56" w:rsidP="00C92DB1">
      <w:pPr>
        <w:pStyle w:val="ListParagraph"/>
        <w:numPr>
          <w:ilvl w:val="0"/>
          <w:numId w:val="38"/>
        </w:numPr>
        <w:jc w:val="left"/>
        <w:rPr>
          <w:color w:val="000000" w:themeColor="text1"/>
          <w:sz w:val="20"/>
          <w:szCs w:val="20"/>
          <w:lang w:val="en-US"/>
        </w:rPr>
      </w:pPr>
      <w:r w:rsidRPr="005315A3">
        <w:rPr>
          <w:color w:val="000000" w:themeColor="text1"/>
          <w:sz w:val="20"/>
          <w:szCs w:val="20"/>
          <w:lang w:val="id-ID"/>
        </w:rPr>
        <w:t>Majalah populer/ surat kabar</w:t>
      </w:r>
    </w:p>
    <w:p w:rsidR="00C658FB" w:rsidRPr="005315A3" w:rsidRDefault="00C658FB" w:rsidP="00C8413F">
      <w:pPr>
        <w:ind w:left="1701" w:hanging="1620"/>
        <w:jc w:val="left"/>
        <w:rPr>
          <w:color w:val="000000" w:themeColor="text1"/>
          <w:sz w:val="20"/>
          <w:szCs w:val="20"/>
          <w:lang w:val="en-US"/>
        </w:rPr>
      </w:pPr>
    </w:p>
    <w:p w:rsidR="00DA7D56" w:rsidRPr="005315A3" w:rsidRDefault="00DA7D56" w:rsidP="00C8413F">
      <w:pPr>
        <w:ind w:left="1701" w:hanging="1620"/>
        <w:jc w:val="left"/>
        <w:rPr>
          <w:color w:val="000000" w:themeColor="text1"/>
          <w:sz w:val="20"/>
          <w:szCs w:val="20"/>
          <w:lang w:val="id-ID"/>
        </w:rPr>
      </w:pPr>
    </w:p>
    <w:p w:rsidR="00C92DB1" w:rsidRPr="005315A3" w:rsidRDefault="00716478" w:rsidP="00C8413F">
      <w:pPr>
        <w:pStyle w:val="Header"/>
        <w:tabs>
          <w:tab w:val="clear" w:pos="4320"/>
          <w:tab w:val="clear" w:pos="8640"/>
        </w:tabs>
        <w:ind w:left="709" w:hanging="709"/>
        <w:jc w:val="left"/>
        <w:rPr>
          <w:color w:val="000000" w:themeColor="text1"/>
          <w:lang w:val="de-LU"/>
        </w:rPr>
      </w:pPr>
      <w:r w:rsidRPr="005315A3">
        <w:rPr>
          <w:color w:val="000000" w:themeColor="text1"/>
          <w:lang w:val="de-LU"/>
        </w:rPr>
        <w:t>4.5.</w:t>
      </w:r>
      <w:r w:rsidR="00DB1C50" w:rsidRPr="005315A3">
        <w:rPr>
          <w:color w:val="000000" w:themeColor="text1"/>
          <w:lang w:val="en-US"/>
        </w:rPr>
        <w:t>5</w:t>
      </w:r>
      <w:r w:rsidR="005109B3" w:rsidRPr="005315A3">
        <w:rPr>
          <w:color w:val="000000" w:themeColor="text1"/>
          <w:lang w:val="en-US"/>
        </w:rPr>
        <w:t xml:space="preserve"> </w:t>
      </w:r>
      <w:r w:rsidRPr="005315A3">
        <w:rPr>
          <w:color w:val="000000" w:themeColor="text1"/>
          <w:lang w:val="de-LU"/>
        </w:rPr>
        <w:t xml:space="preserve">Sebutkan keikutsertaan dosen </w:t>
      </w:r>
      <w:r w:rsidR="00DB1C50" w:rsidRPr="005315A3">
        <w:rPr>
          <w:color w:val="000000" w:themeColor="text1"/>
          <w:lang w:val="en-US"/>
        </w:rPr>
        <w:t xml:space="preserve">(termasuk </w:t>
      </w:r>
      <w:r w:rsidR="00DB1C50" w:rsidRPr="005315A3">
        <w:rPr>
          <w:color w:val="000000" w:themeColor="text1"/>
        </w:rPr>
        <w:t xml:space="preserve">dosen </w:t>
      </w:r>
      <w:r w:rsidR="00DB1C50" w:rsidRPr="005315A3">
        <w:rPr>
          <w:color w:val="000000" w:themeColor="text1"/>
          <w:lang w:val="en-US"/>
        </w:rPr>
        <w:t xml:space="preserve">di RS </w:t>
      </w:r>
      <w:r w:rsidR="00F8703F" w:rsidRPr="005315A3">
        <w:rPr>
          <w:color w:val="000000" w:themeColor="text1"/>
          <w:lang w:val="en-US"/>
        </w:rPr>
        <w:t>Pendidikan Afiliasi dan Satelit</w:t>
      </w:r>
      <w:r w:rsidR="00DB1C50" w:rsidRPr="005315A3">
        <w:rPr>
          <w:color w:val="000000" w:themeColor="text1"/>
          <w:lang w:val="en-US"/>
        </w:rPr>
        <w:t>)</w:t>
      </w:r>
      <w:r w:rsidR="00C92DB1" w:rsidRPr="005315A3">
        <w:rPr>
          <w:color w:val="000000" w:themeColor="text1"/>
          <w:lang w:val="de-LU"/>
        </w:rPr>
        <w:t xml:space="preserve"> </w:t>
      </w:r>
    </w:p>
    <w:p w:rsidR="00D17CC7" w:rsidRPr="005315A3" w:rsidRDefault="00C92DB1" w:rsidP="00C92DB1">
      <w:pPr>
        <w:pStyle w:val="Header"/>
        <w:tabs>
          <w:tab w:val="clear" w:pos="4320"/>
          <w:tab w:val="clear" w:pos="8640"/>
        </w:tabs>
        <w:ind w:left="709" w:hanging="709"/>
        <w:jc w:val="left"/>
        <w:rPr>
          <w:color w:val="000000" w:themeColor="text1"/>
          <w:lang w:val="en-US"/>
        </w:rPr>
      </w:pPr>
      <w:r w:rsidRPr="005315A3">
        <w:rPr>
          <w:color w:val="000000" w:themeColor="text1"/>
          <w:lang w:val="de-LU"/>
        </w:rPr>
        <w:t xml:space="preserve">         </w:t>
      </w:r>
      <w:r w:rsidR="00716478" w:rsidRPr="005315A3">
        <w:rPr>
          <w:color w:val="000000" w:themeColor="text1"/>
          <w:lang w:val="de-LU"/>
        </w:rPr>
        <w:t>dalam organisasi keilmuan atau organisasi profesi</w:t>
      </w:r>
      <w:r w:rsidR="009169E9" w:rsidRPr="005315A3">
        <w:rPr>
          <w:color w:val="000000" w:themeColor="text1"/>
          <w:lang w:val="id-ID"/>
        </w:rPr>
        <w:t xml:space="preserve"> tingkat</w:t>
      </w:r>
      <w:r w:rsidR="00DB1C50" w:rsidRPr="005315A3">
        <w:rPr>
          <w:color w:val="000000" w:themeColor="text1"/>
          <w:lang w:val="en-US"/>
        </w:rPr>
        <w:t xml:space="preserve"> nasional dan </w:t>
      </w:r>
      <w:r w:rsidR="009169E9" w:rsidRPr="005315A3">
        <w:rPr>
          <w:color w:val="000000" w:themeColor="text1"/>
          <w:lang w:val="id-ID"/>
        </w:rPr>
        <w:t>internasional.</w:t>
      </w:r>
    </w:p>
    <w:p w:rsidR="00C92DB1" w:rsidRPr="005315A3" w:rsidRDefault="00C92DB1" w:rsidP="00C8413F">
      <w:pPr>
        <w:pStyle w:val="Header"/>
        <w:tabs>
          <w:tab w:val="clear" w:pos="4320"/>
          <w:tab w:val="clear" w:pos="8640"/>
        </w:tabs>
        <w:ind w:left="709" w:hanging="709"/>
        <w:jc w:val="left"/>
        <w:rPr>
          <w:color w:val="000000" w:themeColor="text1"/>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5A7C85" w:rsidRPr="005315A3"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5315A3" w:rsidRDefault="009169E9" w:rsidP="00C8413F">
            <w:pPr>
              <w:jc w:val="center"/>
              <w:rPr>
                <w:b/>
                <w:bCs/>
                <w:color w:val="000000" w:themeColor="text1"/>
                <w:sz w:val="20"/>
                <w:szCs w:val="20"/>
              </w:rPr>
            </w:pPr>
            <w:r w:rsidRPr="005315A3">
              <w:rPr>
                <w:b/>
                <w:bCs/>
                <w:color w:val="000000" w:themeColor="text1"/>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5315A3" w:rsidRDefault="009169E9" w:rsidP="00C8413F">
            <w:pPr>
              <w:jc w:val="center"/>
              <w:rPr>
                <w:b/>
                <w:bCs/>
                <w:color w:val="000000" w:themeColor="text1"/>
                <w:sz w:val="20"/>
                <w:szCs w:val="20"/>
              </w:rPr>
            </w:pPr>
            <w:r w:rsidRPr="005315A3">
              <w:rPr>
                <w:b/>
                <w:bCs/>
                <w:color w:val="000000" w:themeColor="text1"/>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5315A3" w:rsidRDefault="009169E9" w:rsidP="00C8413F">
            <w:pPr>
              <w:jc w:val="center"/>
              <w:rPr>
                <w:b/>
                <w:bCs/>
                <w:color w:val="000000" w:themeColor="text1"/>
                <w:sz w:val="20"/>
                <w:szCs w:val="20"/>
              </w:rPr>
            </w:pPr>
            <w:r w:rsidRPr="005315A3">
              <w:rPr>
                <w:b/>
                <w:bCs/>
                <w:color w:val="000000" w:themeColor="text1"/>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5315A3" w:rsidRDefault="009169E9" w:rsidP="00C8413F">
            <w:pPr>
              <w:jc w:val="center"/>
              <w:rPr>
                <w:b/>
                <w:bCs/>
                <w:color w:val="000000" w:themeColor="text1"/>
                <w:sz w:val="20"/>
                <w:szCs w:val="20"/>
              </w:rPr>
            </w:pPr>
            <w:r w:rsidRPr="005315A3">
              <w:rPr>
                <w:b/>
                <w:bCs/>
                <w:color w:val="000000" w:themeColor="text1"/>
                <w:sz w:val="20"/>
                <w:szCs w:val="20"/>
              </w:rPr>
              <w:t>Kurun Waktu</w:t>
            </w:r>
          </w:p>
        </w:tc>
      </w:tr>
      <w:tr w:rsidR="005A7C85" w:rsidRPr="005315A3" w:rsidTr="009169E9">
        <w:tc>
          <w:tcPr>
            <w:tcW w:w="828" w:type="dxa"/>
            <w:tcBorders>
              <w:top w:val="double" w:sz="4" w:space="0" w:color="auto"/>
              <w:left w:val="single" w:sz="4" w:space="0" w:color="auto"/>
              <w:bottom w:val="single" w:sz="4" w:space="0" w:color="auto"/>
              <w:right w:val="single" w:sz="4" w:space="0" w:color="auto"/>
            </w:tcBorders>
          </w:tcPr>
          <w:p w:rsidR="009169E9" w:rsidRPr="005315A3" w:rsidRDefault="009169E9" w:rsidP="00C8413F">
            <w:pPr>
              <w:jc w:val="center"/>
              <w:rPr>
                <w:b/>
                <w:bCs/>
                <w:color w:val="000000" w:themeColor="text1"/>
                <w:sz w:val="20"/>
                <w:szCs w:val="20"/>
              </w:rPr>
            </w:pPr>
            <w:r w:rsidRPr="005315A3">
              <w:rPr>
                <w:b/>
                <w:bCs/>
                <w:color w:val="000000" w:themeColor="text1"/>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5315A3" w:rsidRDefault="009169E9" w:rsidP="00C8413F">
            <w:pPr>
              <w:jc w:val="center"/>
              <w:rPr>
                <w:b/>
                <w:bCs/>
                <w:color w:val="000000" w:themeColor="text1"/>
                <w:sz w:val="20"/>
                <w:szCs w:val="20"/>
              </w:rPr>
            </w:pPr>
            <w:r w:rsidRPr="005315A3">
              <w:rPr>
                <w:b/>
                <w:bCs/>
                <w:color w:val="000000" w:themeColor="text1"/>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5315A3" w:rsidRDefault="009169E9" w:rsidP="00C8413F">
            <w:pPr>
              <w:jc w:val="center"/>
              <w:rPr>
                <w:b/>
                <w:bCs/>
                <w:color w:val="000000" w:themeColor="text1"/>
                <w:sz w:val="20"/>
                <w:szCs w:val="20"/>
              </w:rPr>
            </w:pPr>
            <w:r w:rsidRPr="005315A3">
              <w:rPr>
                <w:b/>
                <w:bCs/>
                <w:color w:val="000000" w:themeColor="text1"/>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5315A3" w:rsidRDefault="009169E9" w:rsidP="00C8413F">
            <w:pPr>
              <w:jc w:val="center"/>
              <w:rPr>
                <w:b/>
                <w:bCs/>
                <w:color w:val="000000" w:themeColor="text1"/>
                <w:sz w:val="20"/>
                <w:szCs w:val="20"/>
              </w:rPr>
            </w:pPr>
            <w:r w:rsidRPr="005315A3">
              <w:rPr>
                <w:b/>
                <w:bCs/>
                <w:color w:val="000000" w:themeColor="text1"/>
                <w:sz w:val="20"/>
                <w:szCs w:val="20"/>
              </w:rPr>
              <w:t>(4)</w:t>
            </w:r>
          </w:p>
        </w:tc>
      </w:tr>
      <w:tr w:rsidR="005A7C85" w:rsidRPr="005315A3"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5315A3"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5315A3"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5315A3"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5315A3" w:rsidRDefault="009169E9" w:rsidP="00C8413F">
            <w:pPr>
              <w:rPr>
                <w:color w:val="000000" w:themeColor="text1"/>
              </w:rPr>
            </w:pPr>
          </w:p>
        </w:tc>
      </w:tr>
      <w:tr w:rsidR="005A7C85" w:rsidRPr="005315A3"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5315A3"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5315A3"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5315A3"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5315A3" w:rsidRDefault="009169E9" w:rsidP="00C8413F">
            <w:pPr>
              <w:rPr>
                <w:color w:val="000000" w:themeColor="text1"/>
              </w:rPr>
            </w:pPr>
          </w:p>
        </w:tc>
      </w:tr>
    </w:tbl>
    <w:p w:rsidR="00DB1C50" w:rsidRPr="005315A3" w:rsidRDefault="00DB1C50" w:rsidP="00C8413F">
      <w:pPr>
        <w:rPr>
          <w:rFonts w:ascii="Tahoma" w:hAnsi="Tahoma" w:cs="Tahoma"/>
          <w:b/>
          <w:color w:val="000000" w:themeColor="text1"/>
          <w:sz w:val="24"/>
          <w:szCs w:val="24"/>
          <w:lang w:val="sv-SE"/>
        </w:rPr>
      </w:pPr>
    </w:p>
    <w:p w:rsidR="00DB1C50" w:rsidRPr="005315A3" w:rsidRDefault="00DB1C50" w:rsidP="00C8413F">
      <w:pPr>
        <w:jc w:val="left"/>
        <w:rPr>
          <w:rFonts w:ascii="Tahoma" w:hAnsi="Tahoma" w:cs="Tahoma"/>
          <w:b/>
          <w:color w:val="000000" w:themeColor="text1"/>
          <w:sz w:val="24"/>
          <w:szCs w:val="24"/>
          <w:lang w:val="sv-SE"/>
        </w:rPr>
      </w:pPr>
      <w:r w:rsidRPr="005315A3">
        <w:rPr>
          <w:rFonts w:ascii="Tahoma" w:hAnsi="Tahoma" w:cs="Tahoma"/>
          <w:b/>
          <w:color w:val="000000" w:themeColor="text1"/>
          <w:sz w:val="24"/>
          <w:szCs w:val="24"/>
          <w:lang w:val="sv-SE"/>
        </w:rPr>
        <w:br w:type="page"/>
      </w:r>
    </w:p>
    <w:p w:rsidR="00C92DB1" w:rsidRPr="005315A3" w:rsidRDefault="007515BE" w:rsidP="00C92DB1">
      <w:pPr>
        <w:jc w:val="center"/>
        <w:rPr>
          <w:rFonts w:ascii="Tahoma" w:hAnsi="Tahoma" w:cs="Tahoma"/>
          <w:b/>
          <w:color w:val="000000" w:themeColor="text1"/>
          <w:sz w:val="24"/>
          <w:szCs w:val="24"/>
          <w:lang w:val="sv-SE"/>
        </w:rPr>
      </w:pPr>
      <w:r w:rsidRPr="005315A3">
        <w:rPr>
          <w:rFonts w:ascii="Tahoma" w:hAnsi="Tahoma" w:cs="Tahoma"/>
          <w:b/>
          <w:color w:val="000000" w:themeColor="text1"/>
          <w:sz w:val="24"/>
          <w:szCs w:val="24"/>
          <w:lang w:val="sv-SE"/>
        </w:rPr>
        <w:t>STANDAR 5</w:t>
      </w:r>
    </w:p>
    <w:p w:rsidR="007515BE" w:rsidRPr="005315A3" w:rsidRDefault="00897E52" w:rsidP="00C92DB1">
      <w:pPr>
        <w:jc w:val="center"/>
        <w:rPr>
          <w:rFonts w:ascii="Tahoma" w:hAnsi="Tahoma" w:cs="Tahoma"/>
          <w:b/>
          <w:color w:val="000000" w:themeColor="text1"/>
          <w:sz w:val="24"/>
          <w:szCs w:val="24"/>
          <w:lang w:val="sv-SE"/>
        </w:rPr>
      </w:pPr>
      <w:r w:rsidRPr="005315A3">
        <w:rPr>
          <w:rFonts w:ascii="Tahoma" w:hAnsi="Tahoma" w:cs="Tahoma"/>
          <w:b/>
          <w:color w:val="000000" w:themeColor="text1"/>
          <w:sz w:val="24"/>
          <w:szCs w:val="24"/>
          <w:lang w:val="sv-SE"/>
        </w:rPr>
        <w:t xml:space="preserve">KURIKULUM, </w:t>
      </w:r>
      <w:r w:rsidR="007515BE" w:rsidRPr="005315A3">
        <w:rPr>
          <w:rFonts w:ascii="Tahoma" w:hAnsi="Tahoma" w:cs="Tahoma"/>
          <w:b/>
          <w:color w:val="000000" w:themeColor="text1"/>
          <w:sz w:val="24"/>
          <w:szCs w:val="24"/>
          <w:lang w:val="sv-SE"/>
        </w:rPr>
        <w:t>PEMBELAJARAN</w:t>
      </w:r>
      <w:r w:rsidRPr="005315A3">
        <w:rPr>
          <w:rFonts w:ascii="Tahoma" w:hAnsi="Tahoma" w:cs="Tahoma"/>
          <w:b/>
          <w:color w:val="000000" w:themeColor="text1"/>
          <w:sz w:val="24"/>
          <w:szCs w:val="24"/>
          <w:lang w:val="sv-SE"/>
        </w:rPr>
        <w:t xml:space="preserve"> DAN SUASANA AKADEMIK</w:t>
      </w:r>
    </w:p>
    <w:p w:rsidR="009D2C86" w:rsidRPr="005315A3" w:rsidRDefault="009D2C86" w:rsidP="00C8413F">
      <w:pPr>
        <w:ind w:left="567" w:hanging="567"/>
        <w:rPr>
          <w:bCs/>
          <w:color w:val="000000" w:themeColor="text1"/>
          <w:lang w:val="de-LU"/>
        </w:rPr>
      </w:pPr>
    </w:p>
    <w:p w:rsidR="009D2C86" w:rsidRPr="005315A3" w:rsidRDefault="009D2C86" w:rsidP="00C8413F">
      <w:pPr>
        <w:ind w:left="567" w:hanging="567"/>
        <w:rPr>
          <w:bCs/>
          <w:color w:val="000000" w:themeColor="text1"/>
          <w:lang w:val="de-LU"/>
        </w:rPr>
      </w:pPr>
      <w:r w:rsidRPr="005315A3">
        <w:rPr>
          <w:bCs/>
          <w:color w:val="000000" w:themeColor="text1"/>
          <w:lang w:val="de-LU"/>
        </w:rPr>
        <w:t>5.1  Kurikulum</w:t>
      </w:r>
    </w:p>
    <w:p w:rsidR="00C92DB1" w:rsidRPr="005315A3" w:rsidRDefault="00C92DB1" w:rsidP="00C8413F">
      <w:pPr>
        <w:ind w:left="567" w:hanging="567"/>
        <w:rPr>
          <w:bCs/>
          <w:color w:val="000000" w:themeColor="text1"/>
          <w:lang w:val="de-LU"/>
        </w:rPr>
      </w:pPr>
    </w:p>
    <w:p w:rsidR="009D2C86" w:rsidRPr="005315A3" w:rsidRDefault="009D2C86" w:rsidP="00C92DB1">
      <w:pPr>
        <w:tabs>
          <w:tab w:val="left" w:pos="0"/>
        </w:tabs>
        <w:rPr>
          <w:bCs/>
          <w:color w:val="000000" w:themeColor="text1"/>
          <w:lang w:val="de-LU"/>
        </w:rPr>
      </w:pPr>
      <w:bookmarkStart w:id="10" w:name="OLE_LINK49"/>
      <w:bookmarkStart w:id="11" w:name="OLE_LINK50"/>
      <w:r w:rsidRPr="005315A3">
        <w:rPr>
          <w:bCs/>
          <w:color w:val="000000" w:themeColor="text1"/>
          <w:lang w:val="de-LU"/>
        </w:rPr>
        <w:t xml:space="preserve">Kurikulum pendidikan tinggi adalah seperangkat rencana dan pengaturan mengenai </w:t>
      </w:r>
      <w:r w:rsidR="00A01D88" w:rsidRPr="005315A3">
        <w:rPr>
          <w:bCs/>
          <w:color w:val="000000" w:themeColor="text1"/>
          <w:lang w:val="de-LU"/>
        </w:rPr>
        <w:t xml:space="preserve">tujuan, </w:t>
      </w:r>
      <w:r w:rsidRPr="005315A3">
        <w:rPr>
          <w:bCs/>
          <w:color w:val="000000" w:themeColor="text1"/>
          <w:lang w:val="de-LU"/>
        </w:rPr>
        <w:t>isi, bahan kajian, bahan pelajaran serta cara penyampaiannya, dan penilaian</w:t>
      </w:r>
      <w:r w:rsidR="00A01D88" w:rsidRPr="005315A3">
        <w:rPr>
          <w:bCs/>
          <w:color w:val="000000" w:themeColor="text1"/>
          <w:lang w:val="de-LU"/>
        </w:rPr>
        <w:t xml:space="preserve"> hasil belajar</w:t>
      </w:r>
      <w:r w:rsidRPr="005315A3">
        <w:rPr>
          <w:bCs/>
          <w:color w:val="000000" w:themeColor="text1"/>
          <w:lang w:val="de-LU"/>
        </w:rPr>
        <w:t xml:space="preserve"> yang digunakan sebagai pedoman penyelenggaraan kegiatan pembelajaran di perguruan tinggi</w:t>
      </w:r>
      <w:bookmarkEnd w:id="10"/>
      <w:bookmarkEnd w:id="11"/>
      <w:r w:rsidRPr="005315A3">
        <w:rPr>
          <w:bCs/>
          <w:color w:val="000000" w:themeColor="text1"/>
          <w:lang w:val="de-LU"/>
        </w:rPr>
        <w:t>.</w:t>
      </w:r>
    </w:p>
    <w:p w:rsidR="008B28F1" w:rsidRPr="005315A3" w:rsidRDefault="008B28F1" w:rsidP="00C92DB1">
      <w:pPr>
        <w:ind w:hanging="450"/>
        <w:rPr>
          <w:bCs/>
          <w:color w:val="000000" w:themeColor="text1"/>
          <w:lang w:val="de-LU"/>
        </w:rPr>
      </w:pPr>
    </w:p>
    <w:p w:rsidR="009D2C86" w:rsidRPr="005315A3" w:rsidRDefault="009D2C86" w:rsidP="00C92DB1">
      <w:pPr>
        <w:rPr>
          <w:color w:val="000000" w:themeColor="text1"/>
          <w:lang w:val="nb-NO"/>
        </w:rPr>
      </w:pPr>
      <w:r w:rsidRPr="005315A3">
        <w:rPr>
          <w:color w:val="000000" w:themeColor="text1"/>
          <w:lang w:val="nb-NO"/>
        </w:rPr>
        <w:t>Kurikulum se</w:t>
      </w:r>
      <w:r w:rsidRPr="005315A3">
        <w:rPr>
          <w:color w:val="000000" w:themeColor="text1"/>
          <w:lang w:val="id-ID"/>
        </w:rPr>
        <w:t>harus</w:t>
      </w:r>
      <w:r w:rsidRPr="005315A3">
        <w:rPr>
          <w:color w:val="000000" w:themeColor="text1"/>
          <w:lang w:val="de-LU"/>
        </w:rPr>
        <w:t>nya</w:t>
      </w:r>
      <w:r w:rsidRPr="005315A3">
        <w:rPr>
          <w:color w:val="000000" w:themeColor="text1"/>
          <w:lang w:val="nb-NO"/>
        </w:rPr>
        <w:t>memuat standar kompetensi lulusan yang terstruktur dalam kompetensi utama, pe</w:t>
      </w:r>
      <w:r w:rsidRPr="005315A3">
        <w:rPr>
          <w:color w:val="000000" w:themeColor="text1"/>
          <w:lang w:val="id-ID"/>
        </w:rPr>
        <w:t>ndukung</w:t>
      </w:r>
      <w:r w:rsidRPr="005315A3">
        <w:rPr>
          <w:color w:val="000000" w:themeColor="text1"/>
          <w:lang w:val="nb-NO"/>
        </w:rPr>
        <w:t xml:space="preserve"> dan lainnyayang mendukung  </w:t>
      </w:r>
      <w:r w:rsidRPr="005315A3">
        <w:rPr>
          <w:color w:val="000000" w:themeColor="text1"/>
          <w:lang w:val="id-ID"/>
        </w:rPr>
        <w:t>tercapainya tujuan, terlaksananya misi, dan terwujudnya visiprogram studi.</w:t>
      </w:r>
      <w:r w:rsidRPr="005315A3">
        <w:rPr>
          <w:color w:val="000000" w:themeColor="text1"/>
          <w:lang w:val="nb-NO"/>
        </w:rPr>
        <w:t xml:space="preserve"> Kurikulum</w:t>
      </w:r>
      <w:r w:rsidRPr="005315A3">
        <w:rPr>
          <w:color w:val="000000" w:themeColor="text1"/>
          <w:lang w:val="id-ID"/>
        </w:rPr>
        <w:t>memuat</w:t>
      </w:r>
      <w:r w:rsidR="00681652" w:rsidRPr="005315A3">
        <w:rPr>
          <w:color w:val="000000" w:themeColor="text1"/>
          <w:lang w:val="nb-NO"/>
        </w:rPr>
        <w:t>mata kuliah</w:t>
      </w:r>
      <w:r w:rsidRPr="005315A3">
        <w:rPr>
          <w:color w:val="000000" w:themeColor="text1"/>
          <w:lang w:val="nb-NO"/>
        </w:rPr>
        <w:t>/modul/blok yang mendukung pencapaian kompetensi lulusan</w:t>
      </w:r>
      <w:r w:rsidRPr="005315A3">
        <w:rPr>
          <w:color w:val="000000" w:themeColor="text1"/>
          <w:lang w:val="id-ID"/>
        </w:rPr>
        <w:t xml:space="preserve"> dan </w:t>
      </w:r>
      <w:r w:rsidRPr="005315A3">
        <w:rPr>
          <w:color w:val="000000" w:themeColor="text1"/>
          <w:lang w:val="nb-NO"/>
        </w:rPr>
        <w:t>memberikan kel</w:t>
      </w:r>
      <w:r w:rsidRPr="005315A3">
        <w:rPr>
          <w:color w:val="000000" w:themeColor="text1"/>
          <w:lang w:val="id-ID"/>
        </w:rPr>
        <w:t>el</w:t>
      </w:r>
      <w:r w:rsidRPr="005315A3">
        <w:rPr>
          <w:color w:val="000000" w:themeColor="text1"/>
          <w:lang w:val="nb-NO"/>
        </w:rPr>
        <w:t>uas</w:t>
      </w:r>
      <w:r w:rsidRPr="005315A3">
        <w:rPr>
          <w:color w:val="000000" w:themeColor="text1"/>
          <w:lang w:val="id-ID"/>
        </w:rPr>
        <w:t>a</w:t>
      </w:r>
      <w:r w:rsidRPr="005315A3">
        <w:rPr>
          <w:color w:val="000000" w:themeColor="text1"/>
          <w:lang w:val="nb-NO"/>
        </w:rPr>
        <w:t xml:space="preserve">an pada </w:t>
      </w:r>
      <w:r w:rsidR="002D7FFA" w:rsidRPr="005315A3">
        <w:rPr>
          <w:color w:val="000000" w:themeColor="text1"/>
          <w:lang w:val="nb-NO"/>
        </w:rPr>
        <w:t>peserta didik</w:t>
      </w:r>
      <w:r w:rsidRPr="005315A3">
        <w:rPr>
          <w:color w:val="000000" w:themeColor="text1"/>
          <w:lang w:val="nb-NO"/>
        </w:rPr>
        <w:t xml:space="preserve"> untuk memperluas wawasan dan memperdalam keahlian sesuai dengan minatnya, serta dilengkapi dengan deskripsi </w:t>
      </w:r>
      <w:r w:rsidR="00681652" w:rsidRPr="005315A3">
        <w:rPr>
          <w:color w:val="000000" w:themeColor="text1"/>
          <w:lang w:val="nb-NO"/>
        </w:rPr>
        <w:t>mata kuliah</w:t>
      </w:r>
      <w:r w:rsidRPr="005315A3">
        <w:rPr>
          <w:color w:val="000000" w:themeColor="text1"/>
          <w:lang w:val="nb-NO"/>
        </w:rPr>
        <w:t xml:space="preserve">/modul/blok, silabus, </w:t>
      </w:r>
      <w:r w:rsidRPr="005315A3">
        <w:rPr>
          <w:color w:val="000000" w:themeColor="text1"/>
          <w:lang w:val="id-ID"/>
        </w:rPr>
        <w:t>rencana pembelajaran</w:t>
      </w:r>
      <w:r w:rsidRPr="005315A3">
        <w:rPr>
          <w:color w:val="000000" w:themeColor="text1"/>
          <w:lang w:val="nb-NO"/>
        </w:rPr>
        <w:t xml:space="preserve"> dan evaluasi.</w:t>
      </w:r>
    </w:p>
    <w:p w:rsidR="009D2C86" w:rsidRPr="005315A3" w:rsidRDefault="009D2C86" w:rsidP="00C92DB1">
      <w:pPr>
        <w:rPr>
          <w:color w:val="000000" w:themeColor="text1"/>
          <w:lang w:val="nb-NO"/>
        </w:rPr>
      </w:pPr>
      <w:r w:rsidRPr="005315A3">
        <w:rPr>
          <w:color w:val="000000" w:themeColor="text1"/>
          <w:lang w:val="af-ZA"/>
        </w:rPr>
        <w:t xml:space="preserve">Kurikulum </w:t>
      </w:r>
      <w:r w:rsidRPr="005315A3">
        <w:rPr>
          <w:color w:val="000000" w:themeColor="text1"/>
          <w:lang w:val="id-ID"/>
        </w:rPr>
        <w:t xml:space="preserve">harus </w:t>
      </w:r>
      <w:r w:rsidRPr="005315A3">
        <w:rPr>
          <w:color w:val="000000" w:themeColor="text1"/>
          <w:lang w:val="nb-NO"/>
        </w:rPr>
        <w:t>dirancang</w:t>
      </w:r>
      <w:r w:rsidRPr="005315A3">
        <w:rPr>
          <w:color w:val="000000" w:themeColor="text1"/>
          <w:lang w:val="id-ID"/>
        </w:rPr>
        <w:t xml:space="preserve"> berdasarkan </w:t>
      </w:r>
      <w:r w:rsidRPr="005315A3">
        <w:rPr>
          <w:color w:val="000000" w:themeColor="text1"/>
          <w:lang w:val="af-ZA"/>
        </w:rPr>
        <w:t xml:space="preserve">relevansinya dengan tujuan, cakupan dan kedalaman materi, pengorganisasian yang mendorong terbentuknya </w:t>
      </w:r>
      <w:r w:rsidRPr="005315A3">
        <w:rPr>
          <w:i/>
          <w:color w:val="000000" w:themeColor="text1"/>
          <w:lang w:val="af-ZA"/>
        </w:rPr>
        <w:t xml:space="preserve">hard skills </w:t>
      </w:r>
      <w:r w:rsidRPr="005315A3">
        <w:rPr>
          <w:color w:val="000000" w:themeColor="text1"/>
          <w:lang w:val="af-ZA"/>
        </w:rPr>
        <w:t>danketerampilan kepribadian dan perilaku (</w:t>
      </w:r>
      <w:r w:rsidRPr="005315A3">
        <w:rPr>
          <w:i/>
          <w:color w:val="000000" w:themeColor="text1"/>
          <w:lang w:val="af-ZA"/>
        </w:rPr>
        <w:t>soft skills</w:t>
      </w:r>
      <w:r w:rsidRPr="005315A3">
        <w:rPr>
          <w:color w:val="000000" w:themeColor="text1"/>
          <w:lang w:val="af-ZA"/>
        </w:rPr>
        <w:t>)yang</w:t>
      </w:r>
      <w:r w:rsidRPr="005315A3">
        <w:rPr>
          <w:iCs/>
          <w:color w:val="000000" w:themeColor="text1"/>
          <w:lang w:val="id-ID"/>
        </w:rPr>
        <w:t>dapat diterapkan dalam berbagai situasi dan kondisi</w:t>
      </w:r>
      <w:r w:rsidRPr="005315A3">
        <w:rPr>
          <w:i/>
          <w:color w:val="000000" w:themeColor="text1"/>
          <w:lang w:val="af-ZA"/>
        </w:rPr>
        <w:t>.</w:t>
      </w:r>
    </w:p>
    <w:p w:rsidR="009D2C86" w:rsidRPr="005315A3" w:rsidRDefault="009D2C86" w:rsidP="00C8413F">
      <w:pPr>
        <w:ind w:left="567" w:hanging="567"/>
        <w:rPr>
          <w:bCs/>
          <w:color w:val="000000" w:themeColor="text1"/>
          <w:lang w:val="nb-NO"/>
        </w:rPr>
      </w:pPr>
    </w:p>
    <w:p w:rsidR="009D2C86" w:rsidRPr="005315A3" w:rsidRDefault="009D2C86" w:rsidP="00C8413F">
      <w:pPr>
        <w:ind w:left="450" w:hanging="450"/>
        <w:rPr>
          <w:color w:val="000000" w:themeColor="text1"/>
          <w:lang w:val="nb-NO"/>
        </w:rPr>
      </w:pPr>
      <w:r w:rsidRPr="005315A3">
        <w:rPr>
          <w:color w:val="000000" w:themeColor="text1"/>
          <w:lang w:val="nb-NO"/>
        </w:rPr>
        <w:t>5.1.1  Kompetensi</w:t>
      </w:r>
    </w:p>
    <w:p w:rsidR="0082535A" w:rsidRPr="005315A3" w:rsidRDefault="0082535A" w:rsidP="00C8413F">
      <w:pPr>
        <w:ind w:left="630"/>
        <w:rPr>
          <w:color w:val="000000" w:themeColor="text1"/>
          <w:lang w:val="nb-NO"/>
        </w:rPr>
      </w:pPr>
    </w:p>
    <w:p w:rsidR="00D17CC7" w:rsidRPr="005315A3" w:rsidRDefault="009A64DE" w:rsidP="00C92DB1">
      <w:pPr>
        <w:rPr>
          <w:color w:val="000000" w:themeColor="text1"/>
          <w:lang w:val="nb-NO"/>
        </w:rPr>
      </w:pPr>
      <w:r w:rsidRPr="005315A3">
        <w:rPr>
          <w:color w:val="000000" w:themeColor="text1"/>
          <w:lang w:val="nb-NO"/>
        </w:rPr>
        <w:t>Uraikan</w:t>
      </w:r>
      <w:r w:rsidR="004A2874" w:rsidRPr="005315A3">
        <w:rPr>
          <w:color w:val="000000" w:themeColor="text1"/>
          <w:lang w:val="nb-NO"/>
        </w:rPr>
        <w:t xml:space="preserve"> secara ringkas kompetensi pendukung dan kompetensi lainnya</w:t>
      </w:r>
      <w:r w:rsidRPr="005315A3">
        <w:rPr>
          <w:color w:val="000000" w:themeColor="text1"/>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5A7C85" w:rsidRPr="005315A3" w:rsidTr="00C92DB1">
        <w:tc>
          <w:tcPr>
            <w:tcW w:w="9090" w:type="dxa"/>
          </w:tcPr>
          <w:p w:rsidR="009A64DE" w:rsidRPr="005315A3" w:rsidRDefault="009A64DE" w:rsidP="00C92DB1">
            <w:pPr>
              <w:rPr>
                <w:color w:val="000000" w:themeColor="text1"/>
                <w:lang w:val="nb-NO"/>
              </w:rPr>
            </w:pPr>
          </w:p>
          <w:p w:rsidR="009A64DE" w:rsidRPr="005315A3" w:rsidRDefault="009A64DE" w:rsidP="00C92DB1">
            <w:pPr>
              <w:rPr>
                <w:color w:val="000000" w:themeColor="text1"/>
                <w:lang w:val="nb-NO"/>
              </w:rPr>
            </w:pPr>
          </w:p>
          <w:p w:rsidR="009A64DE" w:rsidRPr="005315A3" w:rsidRDefault="009A64DE" w:rsidP="00C92DB1">
            <w:pPr>
              <w:rPr>
                <w:color w:val="000000" w:themeColor="text1"/>
                <w:lang w:val="id-ID"/>
              </w:rPr>
            </w:pPr>
          </w:p>
          <w:p w:rsidR="009A64DE" w:rsidRPr="005315A3" w:rsidRDefault="009A64DE" w:rsidP="00C92DB1">
            <w:pPr>
              <w:rPr>
                <w:color w:val="000000" w:themeColor="text1"/>
                <w:lang w:val="nb-NO"/>
              </w:rPr>
            </w:pPr>
          </w:p>
        </w:tc>
      </w:tr>
    </w:tbl>
    <w:p w:rsidR="00C92DB1" w:rsidRPr="005315A3" w:rsidRDefault="009A64DE" w:rsidP="00C92DB1">
      <w:pPr>
        <w:ind w:hanging="630"/>
        <w:rPr>
          <w:color w:val="000000" w:themeColor="text1"/>
          <w:lang w:val="nb-NO"/>
        </w:rPr>
      </w:pPr>
      <w:r w:rsidRPr="005315A3">
        <w:rPr>
          <w:color w:val="000000" w:themeColor="text1"/>
          <w:lang w:val="nb-NO"/>
        </w:rPr>
        <w:tab/>
      </w:r>
      <w:r w:rsidR="00C92DB1" w:rsidRPr="005315A3">
        <w:rPr>
          <w:color w:val="000000" w:themeColor="text1"/>
          <w:lang w:val="nb-NO"/>
        </w:rPr>
        <w:t>Catatan:</w:t>
      </w:r>
      <w:r w:rsidR="009D2C86" w:rsidRPr="005315A3">
        <w:rPr>
          <w:color w:val="000000" w:themeColor="text1"/>
          <w:lang w:val="nb-NO"/>
        </w:rPr>
        <w:t>Pengertian tent</w:t>
      </w:r>
      <w:r w:rsidR="008E2859" w:rsidRPr="005315A3">
        <w:rPr>
          <w:color w:val="000000" w:themeColor="text1"/>
          <w:lang w:val="nb-NO"/>
        </w:rPr>
        <w:t>ang kompetensi utama, pendukung</w:t>
      </w:r>
      <w:r w:rsidR="009D2C86" w:rsidRPr="005315A3">
        <w:rPr>
          <w:color w:val="000000" w:themeColor="text1"/>
          <w:lang w:val="nb-NO"/>
        </w:rPr>
        <w:t xml:space="preserve"> dan lainnya dapat dilihat pada </w:t>
      </w:r>
    </w:p>
    <w:p w:rsidR="00C92DB1" w:rsidRPr="005315A3" w:rsidRDefault="00C92DB1" w:rsidP="00C92DB1">
      <w:pPr>
        <w:ind w:left="708"/>
        <w:rPr>
          <w:color w:val="000000" w:themeColor="text1"/>
          <w:lang w:val="en-US"/>
        </w:rPr>
      </w:pPr>
      <w:r w:rsidRPr="005315A3">
        <w:rPr>
          <w:color w:val="000000" w:themeColor="text1"/>
          <w:lang w:val="nb-NO"/>
        </w:rPr>
        <w:t xml:space="preserve">  </w:t>
      </w:r>
      <w:r w:rsidR="005B4AE1" w:rsidRPr="005315A3">
        <w:rPr>
          <w:color w:val="000000" w:themeColor="text1"/>
          <w:lang w:val="nb-NO"/>
        </w:rPr>
        <w:t>Kepmendiknas No</w:t>
      </w:r>
      <w:r w:rsidR="00743207" w:rsidRPr="005315A3">
        <w:rPr>
          <w:color w:val="000000" w:themeColor="text1"/>
          <w:lang w:val="id-ID"/>
        </w:rPr>
        <w:t>mor</w:t>
      </w:r>
      <w:r w:rsidR="005B4AE1" w:rsidRPr="005315A3">
        <w:rPr>
          <w:color w:val="000000" w:themeColor="text1"/>
          <w:lang w:val="nb-NO"/>
        </w:rPr>
        <w:t xml:space="preserve"> 045/</w:t>
      </w:r>
      <w:r w:rsidR="0082535A" w:rsidRPr="005315A3">
        <w:rPr>
          <w:color w:val="000000" w:themeColor="text1"/>
          <w:lang w:val="nb-NO"/>
        </w:rPr>
        <w:t>U/</w:t>
      </w:r>
      <w:r w:rsidR="005B4AE1" w:rsidRPr="005315A3">
        <w:rPr>
          <w:color w:val="000000" w:themeColor="text1"/>
          <w:lang w:val="nb-NO"/>
        </w:rPr>
        <w:t xml:space="preserve">2002, </w:t>
      </w:r>
      <w:r w:rsidR="00915B9C" w:rsidRPr="005315A3">
        <w:rPr>
          <w:color w:val="000000" w:themeColor="text1"/>
          <w:lang w:val="id-ID"/>
        </w:rPr>
        <w:t xml:space="preserve">dan </w:t>
      </w:r>
      <w:r w:rsidR="00DD2C79" w:rsidRPr="005315A3">
        <w:rPr>
          <w:color w:val="000000" w:themeColor="text1"/>
          <w:lang w:val="nb-NO"/>
        </w:rPr>
        <w:t>Standar Kompetensi Dokter</w:t>
      </w:r>
      <w:r w:rsidR="00915B9C" w:rsidRPr="005315A3">
        <w:rPr>
          <w:color w:val="000000" w:themeColor="text1"/>
          <w:lang w:val="id-ID"/>
        </w:rPr>
        <w:t xml:space="preserve">Spesialis </w:t>
      </w:r>
      <w:r w:rsidR="00961CC6" w:rsidRPr="005315A3">
        <w:rPr>
          <w:color w:val="000000" w:themeColor="text1"/>
          <w:lang w:val="id-ID"/>
        </w:rPr>
        <w:t xml:space="preserve">Dokter </w:t>
      </w:r>
      <w:r w:rsidRPr="005315A3">
        <w:rPr>
          <w:color w:val="000000" w:themeColor="text1"/>
          <w:lang w:val="en-US"/>
        </w:rPr>
        <w:t xml:space="preserve">  </w:t>
      </w:r>
    </w:p>
    <w:p w:rsidR="00C92DB1" w:rsidRPr="005315A3" w:rsidRDefault="00C92DB1" w:rsidP="00C92DB1">
      <w:pPr>
        <w:ind w:left="708"/>
        <w:rPr>
          <w:color w:val="000000" w:themeColor="text1"/>
          <w:lang w:val="en-US"/>
        </w:rPr>
      </w:pPr>
      <w:r w:rsidRPr="005315A3">
        <w:rPr>
          <w:color w:val="000000" w:themeColor="text1"/>
          <w:lang w:val="en-US"/>
        </w:rPr>
        <w:t xml:space="preserve">  </w:t>
      </w:r>
      <w:r w:rsidR="00961CC6" w:rsidRPr="005315A3">
        <w:rPr>
          <w:color w:val="000000" w:themeColor="text1"/>
          <w:lang w:val="id-ID"/>
        </w:rPr>
        <w:t>Spesialis dan Dokter Gigi Spesialis.</w:t>
      </w:r>
      <w:r w:rsidR="00B9695E" w:rsidRPr="005315A3">
        <w:rPr>
          <w:color w:val="000000" w:themeColor="text1"/>
          <w:lang w:val="id-ID"/>
        </w:rPr>
        <w:t xml:space="preserve">Tahun 2008 </w:t>
      </w:r>
      <w:r w:rsidR="008A317E" w:rsidRPr="005315A3">
        <w:rPr>
          <w:color w:val="000000" w:themeColor="text1"/>
          <w:lang w:val="nb-NO"/>
        </w:rPr>
        <w:t>dari K</w:t>
      </w:r>
      <w:r w:rsidR="00B9695E" w:rsidRPr="005315A3">
        <w:rPr>
          <w:color w:val="000000" w:themeColor="text1"/>
          <w:lang w:val="id-ID"/>
        </w:rPr>
        <w:t xml:space="preserve">olegium </w:t>
      </w:r>
      <w:r w:rsidR="00961CC6" w:rsidRPr="005315A3">
        <w:rPr>
          <w:color w:val="000000" w:themeColor="text1"/>
          <w:lang w:val="id-ID"/>
        </w:rPr>
        <w:t xml:space="preserve">Dokter Spesialis dan </w:t>
      </w:r>
    </w:p>
    <w:p w:rsidR="009D2C86" w:rsidRPr="005315A3" w:rsidRDefault="00C92DB1" w:rsidP="00C92DB1">
      <w:pPr>
        <w:ind w:left="708"/>
        <w:rPr>
          <w:color w:val="000000" w:themeColor="text1"/>
          <w:lang w:val="nb-NO"/>
        </w:rPr>
      </w:pPr>
      <w:r w:rsidRPr="005315A3">
        <w:rPr>
          <w:color w:val="000000" w:themeColor="text1"/>
          <w:lang w:val="en-US"/>
        </w:rPr>
        <w:t xml:space="preserve">   </w:t>
      </w:r>
      <w:r w:rsidR="00961CC6" w:rsidRPr="005315A3">
        <w:rPr>
          <w:color w:val="000000" w:themeColor="text1"/>
          <w:lang w:val="id-ID"/>
        </w:rPr>
        <w:t>Dokter Gigi Spesialis.</w:t>
      </w:r>
      <w:r w:rsidR="00B9695E" w:rsidRPr="005315A3">
        <w:rPr>
          <w:color w:val="000000" w:themeColor="text1"/>
          <w:lang w:val="nb-NO"/>
        </w:rPr>
        <w:t xml:space="preserve"> Indonesia</w:t>
      </w:r>
      <w:r w:rsidR="008A317E" w:rsidRPr="005315A3">
        <w:rPr>
          <w:color w:val="000000" w:themeColor="text1"/>
          <w:lang w:val="nb-NO"/>
        </w:rPr>
        <w:t>.</w:t>
      </w:r>
    </w:p>
    <w:p w:rsidR="009D2C86" w:rsidRPr="005315A3" w:rsidRDefault="009D2C86" w:rsidP="00C8413F">
      <w:pPr>
        <w:jc w:val="left"/>
        <w:rPr>
          <w:bCs/>
          <w:color w:val="000000" w:themeColor="text1"/>
          <w:lang w:val="sv-SE"/>
        </w:rPr>
      </w:pPr>
    </w:p>
    <w:p w:rsidR="00D17CC7" w:rsidRPr="005315A3" w:rsidRDefault="000E6247" w:rsidP="00C8413F">
      <w:pPr>
        <w:ind w:left="720" w:hanging="671"/>
        <w:rPr>
          <w:color w:val="000000" w:themeColor="text1"/>
          <w:lang w:val="id-ID"/>
        </w:rPr>
      </w:pPr>
      <w:r w:rsidRPr="005315A3">
        <w:rPr>
          <w:color w:val="000000" w:themeColor="text1"/>
          <w:lang w:val="fi-FI"/>
        </w:rPr>
        <w:t>5.1</w:t>
      </w:r>
      <w:r w:rsidR="005C3BE0" w:rsidRPr="005315A3">
        <w:rPr>
          <w:color w:val="000000" w:themeColor="text1"/>
          <w:lang w:val="fi-FI"/>
        </w:rPr>
        <w:t>.</w:t>
      </w:r>
      <w:r w:rsidR="00390749" w:rsidRPr="005315A3">
        <w:rPr>
          <w:color w:val="000000" w:themeColor="text1"/>
          <w:lang w:val="fi-FI"/>
        </w:rPr>
        <w:t xml:space="preserve">2 </w:t>
      </w:r>
      <w:r w:rsidR="00D03881" w:rsidRPr="005315A3">
        <w:rPr>
          <w:color w:val="000000" w:themeColor="text1"/>
          <w:lang w:val="fi-FI"/>
        </w:rPr>
        <w:t xml:space="preserve">Jelaskan struktur kurikulum (perkuliahan, tugas khusus, </w:t>
      </w:r>
      <w:r w:rsidR="00D03881" w:rsidRPr="005315A3">
        <w:rPr>
          <w:i/>
          <w:color w:val="000000" w:themeColor="text1"/>
        </w:rPr>
        <w:t>operasi,</w:t>
      </w:r>
      <w:r w:rsidR="00D03881" w:rsidRPr="005315A3">
        <w:rPr>
          <w:color w:val="000000" w:themeColor="text1"/>
        </w:rPr>
        <w:t xml:space="preserve"> </w:t>
      </w:r>
      <w:r w:rsidR="00D03881" w:rsidRPr="005315A3">
        <w:rPr>
          <w:i/>
          <w:color w:val="000000" w:themeColor="text1"/>
        </w:rPr>
        <w:t>bedside teaching, case presentation, laporan jaga</w:t>
      </w:r>
      <w:r w:rsidR="00D03881" w:rsidRPr="005315A3">
        <w:rPr>
          <w:color w:val="000000" w:themeColor="text1"/>
        </w:rPr>
        <w:t>, dll)</w:t>
      </w:r>
      <w:r w:rsidR="00D03881" w:rsidRPr="005315A3">
        <w:rPr>
          <w:color w:val="000000" w:themeColor="text1"/>
          <w:lang w:val="fi-FI"/>
        </w:rPr>
        <w:t>,</w:t>
      </w:r>
      <w:r w:rsidR="00D03881" w:rsidRPr="005315A3">
        <w:rPr>
          <w:color w:val="000000" w:themeColor="text1"/>
          <w:sz w:val="20"/>
          <w:szCs w:val="20"/>
          <w:lang w:val="fi-FI"/>
        </w:rPr>
        <w:t xml:space="preserve"> </w:t>
      </w:r>
      <w:r w:rsidR="009E3ADE" w:rsidRPr="005315A3">
        <w:rPr>
          <w:color w:val="000000" w:themeColor="text1"/>
          <w:lang w:val="fi-FI"/>
        </w:rPr>
        <w:t>keterkaitan di antaranya</w:t>
      </w:r>
      <w:r w:rsidR="00244067" w:rsidRPr="005315A3">
        <w:rPr>
          <w:color w:val="000000" w:themeColor="text1"/>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5A7C85" w:rsidRPr="005315A3" w:rsidTr="00C92DB1">
        <w:tc>
          <w:tcPr>
            <w:tcW w:w="9090" w:type="dxa"/>
          </w:tcPr>
          <w:p w:rsidR="009E3ADE" w:rsidRPr="005315A3" w:rsidRDefault="009E3ADE" w:rsidP="00C8413F">
            <w:pPr>
              <w:rPr>
                <w:color w:val="000000" w:themeColor="text1"/>
                <w:lang w:val="sv-SE"/>
              </w:rPr>
            </w:pPr>
            <w:r w:rsidRPr="005315A3">
              <w:rPr>
                <w:color w:val="000000" w:themeColor="text1"/>
                <w:lang w:val="fi-FI"/>
              </w:rPr>
              <w:tab/>
            </w:r>
          </w:p>
          <w:p w:rsidR="009E3ADE" w:rsidRPr="005315A3" w:rsidRDefault="009E3ADE" w:rsidP="00C8413F">
            <w:pPr>
              <w:rPr>
                <w:color w:val="000000" w:themeColor="text1"/>
                <w:lang w:val="sv-SE"/>
              </w:rPr>
            </w:pPr>
          </w:p>
          <w:p w:rsidR="009E3ADE" w:rsidRPr="005315A3" w:rsidRDefault="009E3ADE" w:rsidP="00C8413F">
            <w:pPr>
              <w:rPr>
                <w:color w:val="000000" w:themeColor="text1"/>
                <w:lang w:val="sv-SE"/>
              </w:rPr>
            </w:pPr>
          </w:p>
          <w:p w:rsidR="009E3ADE" w:rsidRPr="005315A3" w:rsidRDefault="009E3ADE" w:rsidP="00C8413F">
            <w:pPr>
              <w:rPr>
                <w:color w:val="000000" w:themeColor="text1"/>
                <w:lang w:val="sv-SE"/>
              </w:rPr>
            </w:pPr>
          </w:p>
          <w:p w:rsidR="009E3ADE" w:rsidRPr="005315A3" w:rsidRDefault="009E3ADE" w:rsidP="00C8413F">
            <w:pPr>
              <w:rPr>
                <w:color w:val="000000" w:themeColor="text1"/>
                <w:lang w:val="sv-SE"/>
              </w:rPr>
            </w:pPr>
          </w:p>
        </w:tc>
      </w:tr>
    </w:tbl>
    <w:p w:rsidR="00327865" w:rsidRPr="005315A3" w:rsidRDefault="00327865"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C658FB" w:rsidRPr="005315A3" w:rsidRDefault="00C658FB" w:rsidP="00C8413F">
      <w:pPr>
        <w:ind w:left="851" w:hanging="851"/>
        <w:jc w:val="left"/>
        <w:rPr>
          <w:color w:val="000000" w:themeColor="text1"/>
          <w:lang w:val="en-US"/>
        </w:rPr>
      </w:pPr>
    </w:p>
    <w:p w:rsidR="00D82116" w:rsidRPr="005315A3" w:rsidRDefault="00D82116" w:rsidP="00D82116">
      <w:pPr>
        <w:ind w:left="851" w:hanging="851"/>
        <w:jc w:val="left"/>
        <w:rPr>
          <w:color w:val="000000" w:themeColor="text1"/>
          <w:lang w:val="en-US"/>
        </w:rPr>
      </w:pPr>
      <w:r w:rsidRPr="005315A3">
        <w:rPr>
          <w:color w:val="000000" w:themeColor="text1"/>
          <w:lang w:val="id-ID"/>
        </w:rPr>
        <w:t>5.1.3   P</w:t>
      </w:r>
      <w:r w:rsidRPr="005315A3">
        <w:rPr>
          <w:color w:val="000000" w:themeColor="text1"/>
          <w:lang w:val="en-US"/>
        </w:rPr>
        <w:t xml:space="preserve">encapaian kompetensi </w:t>
      </w:r>
      <w:r w:rsidRPr="005315A3">
        <w:rPr>
          <w:color w:val="000000" w:themeColor="text1"/>
          <w:lang w:val="id-ID"/>
        </w:rPr>
        <w:t>lulusan tiga tahun terakhir.</w:t>
      </w:r>
      <w:r w:rsidRPr="005315A3">
        <w:rPr>
          <w:color w:val="000000" w:themeColor="text1"/>
          <w:lang w:val="en-US"/>
        </w:rPr>
        <w:t xml:space="preserve"> </w:t>
      </w:r>
    </w:p>
    <w:p w:rsidR="00D82116" w:rsidRPr="005315A3" w:rsidRDefault="00D82116" w:rsidP="00C8413F">
      <w:pPr>
        <w:ind w:left="851" w:hanging="851"/>
        <w:jc w:val="left"/>
        <w:rPr>
          <w:color w:val="000000" w:themeColor="text1"/>
          <w:lang w:val="en-US"/>
        </w:rPr>
      </w:pPr>
    </w:p>
    <w:p w:rsidR="009E3ADE" w:rsidRPr="005315A3" w:rsidRDefault="00327865" w:rsidP="00C8413F">
      <w:pPr>
        <w:ind w:left="851" w:hanging="851"/>
        <w:jc w:val="left"/>
        <w:rPr>
          <w:color w:val="000000" w:themeColor="text1"/>
          <w:lang w:val="en-US"/>
        </w:rPr>
      </w:pPr>
      <w:r w:rsidRPr="005315A3">
        <w:rPr>
          <w:color w:val="000000" w:themeColor="text1"/>
          <w:lang w:val="id-ID"/>
        </w:rPr>
        <w:t>5.1.3</w:t>
      </w:r>
      <w:r w:rsidR="00257249" w:rsidRPr="005315A3">
        <w:rPr>
          <w:color w:val="000000" w:themeColor="text1"/>
          <w:lang w:val="en-US"/>
        </w:rPr>
        <w:t>.1</w:t>
      </w:r>
      <w:r w:rsidRPr="005315A3">
        <w:rPr>
          <w:color w:val="000000" w:themeColor="text1"/>
          <w:lang w:val="id-ID"/>
        </w:rPr>
        <w:t xml:space="preserve">  </w:t>
      </w:r>
      <w:r w:rsidR="00887B49" w:rsidRPr="005315A3">
        <w:rPr>
          <w:color w:val="000000" w:themeColor="text1"/>
          <w:lang w:val="id-ID"/>
        </w:rPr>
        <w:t xml:space="preserve"> </w:t>
      </w:r>
      <w:r w:rsidR="00DB0527" w:rsidRPr="005315A3">
        <w:rPr>
          <w:color w:val="000000" w:themeColor="text1"/>
          <w:lang w:val="id-ID"/>
        </w:rPr>
        <w:t>P</w:t>
      </w:r>
      <w:r w:rsidR="00EB623A" w:rsidRPr="005315A3">
        <w:rPr>
          <w:color w:val="000000" w:themeColor="text1"/>
          <w:lang w:val="en-US"/>
        </w:rPr>
        <w:t>encapaian K</w:t>
      </w:r>
      <w:r w:rsidR="00AB4E72" w:rsidRPr="005315A3">
        <w:rPr>
          <w:color w:val="000000" w:themeColor="text1"/>
          <w:lang w:val="en-US"/>
        </w:rPr>
        <w:t xml:space="preserve">ompetensi </w:t>
      </w:r>
      <w:r w:rsidR="004172BB" w:rsidRPr="005315A3">
        <w:rPr>
          <w:color w:val="000000" w:themeColor="text1"/>
          <w:lang w:val="en-US"/>
        </w:rPr>
        <w:t xml:space="preserve">Umum </w:t>
      </w:r>
      <w:r w:rsidR="00887B49" w:rsidRPr="005315A3">
        <w:rPr>
          <w:color w:val="000000" w:themeColor="text1"/>
          <w:lang w:val="id-ID"/>
        </w:rPr>
        <w:t>lulusan tiga tahun terakhir.</w:t>
      </w:r>
      <w:r w:rsidR="00920B49" w:rsidRPr="005315A3">
        <w:rPr>
          <w:color w:val="000000" w:themeColor="text1"/>
          <w:lang w:val="en-US"/>
        </w:rPr>
        <w:t xml:space="preserve"> </w:t>
      </w:r>
    </w:p>
    <w:p w:rsidR="00D50EA7" w:rsidRPr="005315A3" w:rsidRDefault="00D50EA7" w:rsidP="00C8413F">
      <w:pPr>
        <w:ind w:left="851" w:hanging="851"/>
        <w:jc w:val="left"/>
        <w:rPr>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5A7C85" w:rsidRPr="005315A3" w:rsidTr="00E24179">
        <w:trPr>
          <w:tblHeader/>
        </w:trPr>
        <w:tc>
          <w:tcPr>
            <w:tcW w:w="559" w:type="dxa"/>
            <w:tcBorders>
              <w:bottom w:val="double" w:sz="4" w:space="0" w:color="auto"/>
            </w:tcBorders>
            <w:vAlign w:val="center"/>
          </w:tcPr>
          <w:p w:rsidR="00D50EA7" w:rsidRPr="005315A3" w:rsidRDefault="00D50EA7" w:rsidP="00E24179">
            <w:pPr>
              <w:jc w:val="center"/>
              <w:rPr>
                <w:b/>
                <w:color w:val="000000" w:themeColor="text1"/>
                <w:sz w:val="20"/>
                <w:lang w:val="id-ID"/>
              </w:rPr>
            </w:pPr>
            <w:r w:rsidRPr="005315A3">
              <w:rPr>
                <w:b/>
                <w:color w:val="000000" w:themeColor="text1"/>
                <w:sz w:val="20"/>
                <w:lang w:val="id-ID"/>
              </w:rPr>
              <w:t>No.</w:t>
            </w:r>
          </w:p>
        </w:tc>
        <w:tc>
          <w:tcPr>
            <w:tcW w:w="3977" w:type="dxa"/>
            <w:tcBorders>
              <w:bottom w:val="double" w:sz="4" w:space="0" w:color="auto"/>
            </w:tcBorders>
            <w:vAlign w:val="center"/>
          </w:tcPr>
          <w:p w:rsidR="00D50EA7" w:rsidRPr="005315A3" w:rsidRDefault="00D50EA7" w:rsidP="00E24179">
            <w:pPr>
              <w:jc w:val="center"/>
              <w:rPr>
                <w:b/>
                <w:color w:val="000000" w:themeColor="text1"/>
                <w:sz w:val="20"/>
                <w:lang w:val="id-ID"/>
              </w:rPr>
            </w:pPr>
            <w:r w:rsidRPr="005315A3">
              <w:rPr>
                <w:b/>
                <w:color w:val="000000" w:themeColor="text1"/>
                <w:sz w:val="20"/>
                <w:lang w:val="id-ID"/>
              </w:rPr>
              <w:t xml:space="preserve">Prosedur </w:t>
            </w:r>
            <w:r w:rsidRPr="005315A3">
              <w:rPr>
                <w:b/>
                <w:color w:val="000000" w:themeColor="text1"/>
                <w:sz w:val="20"/>
                <w:lang w:val="en-US"/>
              </w:rPr>
              <w:t>Pencapaian Kompetensi Umum</w:t>
            </w:r>
          </w:p>
        </w:tc>
        <w:tc>
          <w:tcPr>
            <w:tcW w:w="3719" w:type="dxa"/>
            <w:tcBorders>
              <w:bottom w:val="double" w:sz="4" w:space="0" w:color="auto"/>
            </w:tcBorders>
            <w:vAlign w:val="center"/>
          </w:tcPr>
          <w:p w:rsidR="00D50EA7" w:rsidRPr="005315A3" w:rsidRDefault="00D50EA7" w:rsidP="00E24179">
            <w:pPr>
              <w:jc w:val="center"/>
              <w:rPr>
                <w:b/>
                <w:color w:val="000000" w:themeColor="text1"/>
                <w:sz w:val="20"/>
                <w:lang w:val="id-ID"/>
              </w:rPr>
            </w:pPr>
            <w:r w:rsidRPr="005315A3">
              <w:rPr>
                <w:b/>
                <w:color w:val="000000" w:themeColor="text1"/>
                <w:sz w:val="20"/>
                <w:lang w:val="id-ID"/>
              </w:rPr>
              <w:t>Rata-rata Pencapaian Selama Pendidikan per Lulusan</w:t>
            </w:r>
          </w:p>
        </w:tc>
      </w:tr>
      <w:tr w:rsidR="005A7C85" w:rsidRPr="005315A3" w:rsidTr="00E24179">
        <w:trPr>
          <w:tblHeader/>
        </w:trPr>
        <w:tc>
          <w:tcPr>
            <w:tcW w:w="559" w:type="dxa"/>
            <w:tcBorders>
              <w:top w:val="double" w:sz="4" w:space="0" w:color="auto"/>
            </w:tcBorders>
          </w:tcPr>
          <w:p w:rsidR="00D50EA7" w:rsidRPr="005315A3" w:rsidRDefault="00D50EA7" w:rsidP="00E24179">
            <w:pPr>
              <w:jc w:val="center"/>
              <w:rPr>
                <w:b/>
                <w:color w:val="000000" w:themeColor="text1"/>
                <w:sz w:val="20"/>
                <w:lang w:val="id-ID"/>
              </w:rPr>
            </w:pPr>
            <w:r w:rsidRPr="005315A3">
              <w:rPr>
                <w:b/>
                <w:color w:val="000000" w:themeColor="text1"/>
                <w:sz w:val="20"/>
                <w:lang w:val="id-ID"/>
              </w:rPr>
              <w:t>(1)</w:t>
            </w:r>
          </w:p>
        </w:tc>
        <w:tc>
          <w:tcPr>
            <w:tcW w:w="3977" w:type="dxa"/>
            <w:tcBorders>
              <w:top w:val="double" w:sz="4" w:space="0" w:color="auto"/>
            </w:tcBorders>
          </w:tcPr>
          <w:p w:rsidR="00D50EA7" w:rsidRPr="005315A3" w:rsidRDefault="00D50EA7" w:rsidP="00E24179">
            <w:pPr>
              <w:jc w:val="center"/>
              <w:rPr>
                <w:b/>
                <w:color w:val="000000" w:themeColor="text1"/>
                <w:sz w:val="20"/>
                <w:lang w:val="id-ID"/>
              </w:rPr>
            </w:pPr>
            <w:r w:rsidRPr="005315A3">
              <w:rPr>
                <w:b/>
                <w:color w:val="000000" w:themeColor="text1"/>
                <w:sz w:val="20"/>
                <w:lang w:val="id-ID"/>
              </w:rPr>
              <w:t>(2)</w:t>
            </w:r>
          </w:p>
        </w:tc>
        <w:tc>
          <w:tcPr>
            <w:tcW w:w="3719" w:type="dxa"/>
            <w:tcBorders>
              <w:top w:val="double" w:sz="4" w:space="0" w:color="auto"/>
            </w:tcBorders>
          </w:tcPr>
          <w:p w:rsidR="00D50EA7" w:rsidRPr="005315A3" w:rsidRDefault="00D50EA7" w:rsidP="00E24179">
            <w:pPr>
              <w:jc w:val="center"/>
              <w:rPr>
                <w:b/>
                <w:color w:val="000000" w:themeColor="text1"/>
                <w:sz w:val="20"/>
                <w:lang w:val="id-ID"/>
              </w:rPr>
            </w:pPr>
            <w:r w:rsidRPr="005315A3">
              <w:rPr>
                <w:b/>
                <w:color w:val="000000" w:themeColor="text1"/>
                <w:sz w:val="20"/>
                <w:lang w:val="id-ID"/>
              </w:rPr>
              <w:t>(3)</w:t>
            </w:r>
          </w:p>
        </w:tc>
      </w:tr>
      <w:tr w:rsidR="005A7C85" w:rsidRPr="005315A3" w:rsidTr="00E24179">
        <w:tc>
          <w:tcPr>
            <w:tcW w:w="559" w:type="dxa"/>
          </w:tcPr>
          <w:p w:rsidR="00D50EA7" w:rsidRPr="005315A3" w:rsidRDefault="00D50EA7" w:rsidP="00E24179">
            <w:pPr>
              <w:jc w:val="center"/>
              <w:rPr>
                <w:color w:val="000000" w:themeColor="text1"/>
                <w:lang w:val="id-ID"/>
              </w:rPr>
            </w:pPr>
            <w:r w:rsidRPr="005315A3">
              <w:rPr>
                <w:color w:val="000000" w:themeColor="text1"/>
                <w:lang w:val="id-ID"/>
              </w:rPr>
              <w:t>1</w:t>
            </w:r>
          </w:p>
        </w:tc>
        <w:tc>
          <w:tcPr>
            <w:tcW w:w="3977" w:type="dxa"/>
          </w:tcPr>
          <w:p w:rsidR="00D50EA7" w:rsidRPr="005315A3" w:rsidRDefault="00D50EA7" w:rsidP="00E24179">
            <w:pPr>
              <w:pStyle w:val="ListParagraph"/>
              <w:ind w:left="176"/>
              <w:rPr>
                <w:b/>
                <w:color w:val="000000" w:themeColor="text1"/>
                <w:lang w:val="id-ID"/>
              </w:rPr>
            </w:pPr>
            <w:r w:rsidRPr="005315A3">
              <w:rPr>
                <w:b/>
                <w:color w:val="000000" w:themeColor="text1"/>
                <w:lang w:val="en-US"/>
              </w:rPr>
              <w:t>Etika</w:t>
            </w:r>
            <w:r w:rsidRPr="005315A3">
              <w:rPr>
                <w:b/>
                <w:color w:val="000000" w:themeColor="text1"/>
                <w:lang w:val="id-ID"/>
              </w:rPr>
              <w:t xml:space="preserve"> : </w:t>
            </w:r>
          </w:p>
          <w:p w:rsidR="00D50EA7" w:rsidRPr="005315A3" w:rsidRDefault="00D50EA7" w:rsidP="00E24179">
            <w:pPr>
              <w:pStyle w:val="ListParagraph"/>
              <w:ind w:left="176"/>
              <w:rPr>
                <w:color w:val="000000" w:themeColor="text1"/>
                <w:lang w:val="id-ID"/>
              </w:rPr>
            </w:pPr>
            <w:r w:rsidRPr="005315A3">
              <w:rPr>
                <w:color w:val="000000" w:themeColor="text1"/>
              </w:rPr>
              <w:t>Etika profesionalisme</w:t>
            </w:r>
            <w:r w:rsidRPr="005315A3">
              <w:rPr>
                <w:color w:val="000000" w:themeColor="text1"/>
                <w:lang w:val="id-ID"/>
              </w:rPr>
              <w:t xml:space="preserve"> Peserta didik</w:t>
            </w:r>
            <w:r w:rsidRPr="005315A3">
              <w:rPr>
                <w:color w:val="000000" w:themeColor="text1"/>
              </w:rPr>
              <w:t xml:space="preserve"> </w:t>
            </w:r>
            <w:r w:rsidR="005A7C85" w:rsidRPr="005315A3">
              <w:rPr>
                <w:color w:val="000000" w:themeColor="text1"/>
              </w:rPr>
              <w:t xml:space="preserve">Bedah </w:t>
            </w:r>
            <w:r w:rsidR="000A375F" w:rsidRPr="005315A3">
              <w:rPr>
                <w:color w:val="000000" w:themeColor="text1"/>
              </w:rPr>
              <w:t>Toraks</w:t>
            </w:r>
            <w:r w:rsidR="005A7C85" w:rsidRPr="005315A3">
              <w:rPr>
                <w:color w:val="000000" w:themeColor="text1"/>
              </w:rPr>
              <w:t xml:space="preserve"> dan </w:t>
            </w:r>
            <w:r w:rsidR="000A375F" w:rsidRPr="005315A3">
              <w:rPr>
                <w:color w:val="000000" w:themeColor="text1"/>
              </w:rPr>
              <w:t>kardiovaskuler</w:t>
            </w:r>
            <w:r w:rsidRPr="005315A3">
              <w:rPr>
                <w:color w:val="000000" w:themeColor="text1"/>
              </w:rPr>
              <w:t> </w:t>
            </w:r>
            <w:r w:rsidRPr="005315A3">
              <w:rPr>
                <w:color w:val="000000" w:themeColor="text1"/>
                <w:lang w:val="id-ID"/>
              </w:rPr>
              <w:t xml:space="preserve">adalah untuk menjadi dokter Spesialis </w:t>
            </w:r>
            <w:r w:rsidR="005A7C85" w:rsidRPr="005315A3">
              <w:rPr>
                <w:color w:val="000000" w:themeColor="text1"/>
                <w:lang w:val="id-ID"/>
              </w:rPr>
              <w:t xml:space="preserve">Bedah </w:t>
            </w:r>
            <w:r w:rsidR="000A375F" w:rsidRPr="005315A3">
              <w:rPr>
                <w:color w:val="000000" w:themeColor="text1"/>
                <w:lang w:val="id-ID"/>
              </w:rPr>
              <w:t>Toraks</w:t>
            </w:r>
            <w:r w:rsidR="005A7C85" w:rsidRPr="005315A3">
              <w:rPr>
                <w:color w:val="000000" w:themeColor="text1"/>
                <w:lang w:val="id-ID"/>
              </w:rPr>
              <w:t xml:space="preserve"> dan </w:t>
            </w:r>
            <w:r w:rsidR="000A375F" w:rsidRPr="005315A3">
              <w:rPr>
                <w:color w:val="000000" w:themeColor="text1"/>
                <w:lang w:val="id-ID"/>
              </w:rPr>
              <w:t>kardiovaskuler</w:t>
            </w:r>
            <w:r w:rsidRPr="005315A3">
              <w:rPr>
                <w:color w:val="000000" w:themeColor="text1"/>
                <w:lang w:val="id-ID"/>
              </w:rPr>
              <w:t xml:space="preserve"> yang baik dan bermanfaat bagi masyara kat yang mempunyai kemampuan yang baik: </w:t>
            </w:r>
          </w:p>
          <w:p w:rsidR="00D50EA7" w:rsidRPr="005315A3" w:rsidRDefault="00D50EA7" w:rsidP="00E24179">
            <w:pPr>
              <w:pStyle w:val="ListParagraph"/>
              <w:numPr>
                <w:ilvl w:val="0"/>
                <w:numId w:val="40"/>
              </w:numPr>
              <w:ind w:left="176" w:hanging="218"/>
              <w:rPr>
                <w:color w:val="000000" w:themeColor="text1"/>
              </w:rPr>
            </w:pPr>
            <w:r w:rsidRPr="005315A3">
              <w:rPr>
                <w:color w:val="000000" w:themeColor="text1"/>
                <w:lang w:val="id-ID"/>
              </w:rPr>
              <w:t>Sikap terhadap penderita</w:t>
            </w:r>
          </w:p>
          <w:p w:rsidR="00D50EA7" w:rsidRPr="005315A3" w:rsidRDefault="00D50EA7" w:rsidP="00E24179">
            <w:pPr>
              <w:pStyle w:val="ListParagraph"/>
              <w:numPr>
                <w:ilvl w:val="0"/>
                <w:numId w:val="40"/>
              </w:numPr>
              <w:ind w:left="176" w:hanging="218"/>
              <w:rPr>
                <w:color w:val="000000" w:themeColor="text1"/>
              </w:rPr>
            </w:pPr>
            <w:r w:rsidRPr="005315A3">
              <w:rPr>
                <w:color w:val="000000" w:themeColor="text1"/>
                <w:lang w:val="id-ID"/>
              </w:rPr>
              <w:t>Sikap terhadap Staf pendidik &amp; Kolega</w:t>
            </w:r>
          </w:p>
          <w:p w:rsidR="00D50EA7" w:rsidRPr="005315A3" w:rsidRDefault="00D50EA7" w:rsidP="00E24179">
            <w:pPr>
              <w:pStyle w:val="ListParagraph"/>
              <w:numPr>
                <w:ilvl w:val="0"/>
                <w:numId w:val="40"/>
              </w:numPr>
              <w:ind w:left="176" w:hanging="218"/>
              <w:rPr>
                <w:color w:val="000000" w:themeColor="text1"/>
              </w:rPr>
            </w:pPr>
            <w:r w:rsidRPr="005315A3">
              <w:rPr>
                <w:color w:val="000000" w:themeColor="text1"/>
                <w:lang w:val="id-ID"/>
              </w:rPr>
              <w:t>Sikap terhadap paramedis dan  non paramedis</w:t>
            </w:r>
          </w:p>
          <w:p w:rsidR="00D50EA7" w:rsidRPr="005315A3" w:rsidRDefault="00D50EA7" w:rsidP="00E24179">
            <w:pPr>
              <w:pStyle w:val="ListParagraph"/>
              <w:numPr>
                <w:ilvl w:val="0"/>
                <w:numId w:val="40"/>
              </w:numPr>
              <w:ind w:left="176" w:hanging="218"/>
              <w:rPr>
                <w:color w:val="000000" w:themeColor="text1"/>
              </w:rPr>
            </w:pPr>
            <w:r w:rsidRPr="005315A3">
              <w:rPr>
                <w:color w:val="000000" w:themeColor="text1"/>
                <w:lang w:val="id-ID"/>
              </w:rPr>
              <w:t>Disiplin dan tanggung jawab</w:t>
            </w:r>
          </w:p>
          <w:p w:rsidR="00D50EA7" w:rsidRPr="005315A3" w:rsidRDefault="00D50EA7" w:rsidP="00E24179">
            <w:pPr>
              <w:pStyle w:val="ListParagraph"/>
              <w:numPr>
                <w:ilvl w:val="0"/>
                <w:numId w:val="40"/>
              </w:numPr>
              <w:ind w:left="176" w:hanging="218"/>
              <w:rPr>
                <w:color w:val="000000" w:themeColor="text1"/>
              </w:rPr>
            </w:pPr>
            <w:r w:rsidRPr="005315A3">
              <w:rPr>
                <w:color w:val="000000" w:themeColor="text1"/>
                <w:lang w:val="id-ID"/>
              </w:rPr>
              <w:t>Ketaatan pengisian dokumen medik</w:t>
            </w:r>
          </w:p>
          <w:p w:rsidR="00D50EA7" w:rsidRPr="005315A3" w:rsidRDefault="00D50EA7" w:rsidP="00E24179">
            <w:pPr>
              <w:pStyle w:val="ListParagraph"/>
              <w:numPr>
                <w:ilvl w:val="0"/>
                <w:numId w:val="40"/>
              </w:numPr>
              <w:ind w:left="176" w:hanging="218"/>
              <w:rPr>
                <w:color w:val="000000" w:themeColor="text1"/>
              </w:rPr>
            </w:pPr>
            <w:r w:rsidRPr="005315A3">
              <w:rPr>
                <w:color w:val="000000" w:themeColor="text1"/>
                <w:lang w:val="id-ID"/>
              </w:rPr>
              <w:t>Ketaatan tugas yang diberikan</w:t>
            </w:r>
          </w:p>
          <w:p w:rsidR="00D50EA7" w:rsidRPr="005315A3" w:rsidRDefault="00D50EA7" w:rsidP="00E24179">
            <w:pPr>
              <w:pStyle w:val="ListParagraph"/>
              <w:numPr>
                <w:ilvl w:val="0"/>
                <w:numId w:val="40"/>
              </w:numPr>
              <w:ind w:left="176" w:hanging="218"/>
              <w:rPr>
                <w:color w:val="000000" w:themeColor="text1"/>
              </w:rPr>
            </w:pPr>
            <w:r w:rsidRPr="005315A3">
              <w:rPr>
                <w:color w:val="000000" w:themeColor="text1"/>
                <w:lang w:val="id-ID"/>
              </w:rPr>
              <w:t>Ketaatan melaksanakan pedoman penggunaan obat dan alat</w:t>
            </w:r>
          </w:p>
          <w:p w:rsidR="00D50EA7" w:rsidRPr="005315A3" w:rsidRDefault="00D50EA7" w:rsidP="00E24179">
            <w:pPr>
              <w:jc w:val="left"/>
              <w:rPr>
                <w:color w:val="000000" w:themeColor="text1"/>
                <w:lang w:val="id-ID"/>
              </w:rPr>
            </w:pPr>
          </w:p>
        </w:tc>
        <w:tc>
          <w:tcPr>
            <w:tcW w:w="3719" w:type="dxa"/>
          </w:tcPr>
          <w:p w:rsidR="00D50EA7" w:rsidRPr="005315A3" w:rsidRDefault="00D50EA7" w:rsidP="00E24179">
            <w:pPr>
              <w:pStyle w:val="ListParagraph"/>
              <w:ind w:left="176"/>
              <w:jc w:val="center"/>
              <w:rPr>
                <w:color w:val="000000" w:themeColor="text1"/>
                <w:lang w:val="id-ID"/>
              </w:rPr>
            </w:pPr>
          </w:p>
        </w:tc>
      </w:tr>
      <w:tr w:rsidR="005A7C85" w:rsidRPr="005315A3" w:rsidTr="00E24179">
        <w:tc>
          <w:tcPr>
            <w:tcW w:w="559" w:type="dxa"/>
          </w:tcPr>
          <w:p w:rsidR="00D50EA7" w:rsidRPr="005315A3" w:rsidRDefault="00D50EA7" w:rsidP="00E24179">
            <w:pPr>
              <w:jc w:val="center"/>
              <w:rPr>
                <w:color w:val="000000" w:themeColor="text1"/>
                <w:lang w:val="id-ID"/>
              </w:rPr>
            </w:pPr>
            <w:r w:rsidRPr="005315A3">
              <w:rPr>
                <w:color w:val="000000" w:themeColor="text1"/>
                <w:lang w:val="id-ID"/>
              </w:rPr>
              <w:t>2</w:t>
            </w:r>
          </w:p>
        </w:tc>
        <w:tc>
          <w:tcPr>
            <w:tcW w:w="3977" w:type="dxa"/>
          </w:tcPr>
          <w:p w:rsidR="00D50EA7" w:rsidRPr="005315A3" w:rsidRDefault="00D50EA7" w:rsidP="00E24179">
            <w:pPr>
              <w:jc w:val="left"/>
              <w:rPr>
                <w:color w:val="000000" w:themeColor="text1"/>
                <w:lang w:val="id-ID"/>
              </w:rPr>
            </w:pPr>
            <w:r w:rsidRPr="005315A3">
              <w:rPr>
                <w:b/>
                <w:color w:val="000000" w:themeColor="text1"/>
                <w:lang w:val="en-US"/>
              </w:rPr>
              <w:t>Komunikasi</w:t>
            </w:r>
            <w:r w:rsidRPr="005315A3">
              <w:rPr>
                <w:color w:val="000000" w:themeColor="text1"/>
                <w:lang w:val="id-ID"/>
              </w:rPr>
              <w:t xml:space="preserve"> : </w:t>
            </w:r>
          </w:p>
          <w:p w:rsidR="00D50EA7" w:rsidRPr="005315A3" w:rsidRDefault="00D50EA7" w:rsidP="00E24179">
            <w:pPr>
              <w:jc w:val="left"/>
              <w:rPr>
                <w:color w:val="000000" w:themeColor="text1"/>
                <w:lang w:val="en-US"/>
              </w:rPr>
            </w:pPr>
            <w:r w:rsidRPr="005315A3">
              <w:rPr>
                <w:color w:val="000000" w:themeColor="text1"/>
                <w:lang w:val="en-US"/>
              </w:rPr>
              <w:t>Komunikasi Efektif</w:t>
            </w:r>
          </w:p>
          <w:p w:rsidR="00D50EA7" w:rsidRPr="005315A3" w:rsidRDefault="00D50EA7" w:rsidP="00E24179">
            <w:pPr>
              <w:pStyle w:val="ListParagraph"/>
              <w:numPr>
                <w:ilvl w:val="0"/>
                <w:numId w:val="41"/>
              </w:numPr>
              <w:ind w:left="184" w:hanging="218"/>
              <w:jc w:val="left"/>
              <w:rPr>
                <w:color w:val="000000" w:themeColor="text1"/>
                <w:lang w:val="id-ID"/>
              </w:rPr>
            </w:pPr>
            <w:r w:rsidRPr="005315A3">
              <w:rPr>
                <w:color w:val="000000" w:themeColor="text1"/>
                <w:lang w:val="id-ID"/>
              </w:rPr>
              <w:t xml:space="preserve">Terhadap penderita </w:t>
            </w:r>
          </w:p>
          <w:p w:rsidR="00D50EA7" w:rsidRPr="005315A3" w:rsidRDefault="00D50EA7" w:rsidP="00E24179">
            <w:pPr>
              <w:pStyle w:val="ListParagraph"/>
              <w:numPr>
                <w:ilvl w:val="0"/>
                <w:numId w:val="41"/>
              </w:numPr>
              <w:ind w:left="184" w:hanging="218"/>
              <w:jc w:val="left"/>
              <w:rPr>
                <w:color w:val="000000" w:themeColor="text1"/>
                <w:lang w:val="id-ID"/>
              </w:rPr>
            </w:pPr>
            <w:r w:rsidRPr="005315A3">
              <w:rPr>
                <w:color w:val="000000" w:themeColor="text1"/>
                <w:lang w:val="id-ID"/>
              </w:rPr>
              <w:t xml:space="preserve">Terhadap Staf pendidik &amp; Kolega </w:t>
            </w:r>
          </w:p>
          <w:p w:rsidR="00D50EA7" w:rsidRPr="005315A3" w:rsidRDefault="00D50EA7" w:rsidP="00E24179">
            <w:pPr>
              <w:pStyle w:val="ListParagraph"/>
              <w:numPr>
                <w:ilvl w:val="0"/>
                <w:numId w:val="41"/>
              </w:numPr>
              <w:ind w:left="184" w:hanging="218"/>
              <w:jc w:val="left"/>
              <w:rPr>
                <w:color w:val="000000" w:themeColor="text1"/>
                <w:lang w:val="id-ID"/>
              </w:rPr>
            </w:pPr>
            <w:r w:rsidRPr="005315A3">
              <w:rPr>
                <w:color w:val="000000" w:themeColor="text1"/>
                <w:lang w:val="id-ID"/>
              </w:rPr>
              <w:t xml:space="preserve">Terhadap paramedis dan  non paramedis </w:t>
            </w:r>
          </w:p>
        </w:tc>
        <w:tc>
          <w:tcPr>
            <w:tcW w:w="3719" w:type="dxa"/>
          </w:tcPr>
          <w:p w:rsidR="00D50EA7" w:rsidRPr="005315A3" w:rsidRDefault="00D50EA7" w:rsidP="00E24179">
            <w:pPr>
              <w:ind w:left="1047" w:hanging="1134"/>
              <w:rPr>
                <w:rFonts w:ascii="Times New Roman" w:hAnsi="Times New Roman"/>
                <w:b/>
                <w:color w:val="000000" w:themeColor="text1"/>
                <w:lang w:val="id-ID"/>
              </w:rPr>
            </w:pPr>
            <w:r w:rsidRPr="005315A3">
              <w:rPr>
                <w:rFonts w:ascii="Times New Roman" w:hAnsi="Times New Roman"/>
                <w:color w:val="000000" w:themeColor="text1"/>
                <w:lang w:val="id-ID"/>
              </w:rPr>
              <w:t xml:space="preserve">   </w:t>
            </w:r>
          </w:p>
        </w:tc>
      </w:tr>
      <w:tr w:rsidR="005A7C85" w:rsidRPr="005315A3" w:rsidTr="00E24179">
        <w:tc>
          <w:tcPr>
            <w:tcW w:w="559" w:type="dxa"/>
          </w:tcPr>
          <w:p w:rsidR="00D50EA7" w:rsidRPr="005315A3" w:rsidRDefault="00D50EA7" w:rsidP="00E24179">
            <w:pPr>
              <w:jc w:val="center"/>
              <w:rPr>
                <w:color w:val="000000" w:themeColor="text1"/>
                <w:lang w:val="id-ID"/>
              </w:rPr>
            </w:pPr>
            <w:r w:rsidRPr="005315A3">
              <w:rPr>
                <w:color w:val="000000" w:themeColor="text1"/>
                <w:lang w:val="id-ID"/>
              </w:rPr>
              <w:t>3</w:t>
            </w:r>
          </w:p>
        </w:tc>
        <w:tc>
          <w:tcPr>
            <w:tcW w:w="3977" w:type="dxa"/>
          </w:tcPr>
          <w:p w:rsidR="00C933A1" w:rsidRPr="005315A3" w:rsidRDefault="00C933A1" w:rsidP="00C933A1">
            <w:pPr>
              <w:jc w:val="left"/>
              <w:rPr>
                <w:b/>
                <w:color w:val="000000" w:themeColor="text1"/>
                <w:lang w:val="id-ID"/>
              </w:rPr>
            </w:pPr>
            <w:r w:rsidRPr="005315A3">
              <w:rPr>
                <w:b/>
                <w:color w:val="000000" w:themeColor="text1"/>
                <w:lang w:val="id-ID"/>
              </w:rPr>
              <w:t>Kerjasama Tim:</w:t>
            </w:r>
          </w:p>
          <w:p w:rsidR="00C933A1" w:rsidRPr="005315A3" w:rsidRDefault="00C933A1" w:rsidP="00C933A1">
            <w:pPr>
              <w:pStyle w:val="ListParagraph"/>
              <w:numPr>
                <w:ilvl w:val="0"/>
                <w:numId w:val="42"/>
              </w:numPr>
              <w:ind w:left="184" w:hanging="218"/>
              <w:jc w:val="left"/>
              <w:rPr>
                <w:color w:val="000000" w:themeColor="text1"/>
                <w:lang w:val="id-ID"/>
              </w:rPr>
            </w:pPr>
            <w:r w:rsidRPr="005315A3">
              <w:rPr>
                <w:color w:val="000000" w:themeColor="text1"/>
                <w:lang w:val="id-ID"/>
              </w:rPr>
              <w:t xml:space="preserve">Kerjasama yang baik antara kolega, dokter, perawat, karyawan kesehatan, pasien dan keluarga  pasien </w:t>
            </w:r>
          </w:p>
          <w:p w:rsidR="00D50EA7" w:rsidRPr="005315A3" w:rsidRDefault="00C933A1" w:rsidP="00C933A1">
            <w:pPr>
              <w:pStyle w:val="ListParagraph"/>
              <w:numPr>
                <w:ilvl w:val="0"/>
                <w:numId w:val="42"/>
              </w:numPr>
              <w:ind w:left="184" w:hanging="218"/>
              <w:jc w:val="left"/>
              <w:rPr>
                <w:color w:val="000000" w:themeColor="text1"/>
                <w:lang w:val="id-ID"/>
              </w:rPr>
            </w:pPr>
            <w:r w:rsidRPr="005315A3">
              <w:rPr>
                <w:color w:val="000000" w:themeColor="text1"/>
                <w:lang w:val="id-ID"/>
              </w:rPr>
              <w:t>Bisa bekerjasama dalam bentuk tim secara harmonis untuk pelayanan secara optimal</w:t>
            </w:r>
          </w:p>
        </w:tc>
        <w:tc>
          <w:tcPr>
            <w:tcW w:w="3719" w:type="dxa"/>
          </w:tcPr>
          <w:p w:rsidR="00D50EA7" w:rsidRPr="005315A3" w:rsidRDefault="00D50EA7" w:rsidP="00E24179">
            <w:pPr>
              <w:rPr>
                <w:rFonts w:ascii="Times New Roman" w:hAnsi="Times New Roman"/>
                <w:color w:val="000000" w:themeColor="text1"/>
                <w:lang w:val="id-ID"/>
              </w:rPr>
            </w:pPr>
          </w:p>
        </w:tc>
      </w:tr>
      <w:tr w:rsidR="005A7C85" w:rsidRPr="005315A3" w:rsidTr="00E24179">
        <w:tc>
          <w:tcPr>
            <w:tcW w:w="559" w:type="dxa"/>
          </w:tcPr>
          <w:p w:rsidR="00D50EA7" w:rsidRPr="005315A3" w:rsidRDefault="00D50EA7" w:rsidP="00E24179">
            <w:pPr>
              <w:jc w:val="center"/>
              <w:rPr>
                <w:color w:val="000000" w:themeColor="text1"/>
                <w:lang w:val="id-ID"/>
              </w:rPr>
            </w:pPr>
            <w:r w:rsidRPr="005315A3">
              <w:rPr>
                <w:color w:val="000000" w:themeColor="text1"/>
                <w:lang w:val="id-ID"/>
              </w:rPr>
              <w:t>4</w:t>
            </w:r>
          </w:p>
        </w:tc>
        <w:tc>
          <w:tcPr>
            <w:tcW w:w="3977" w:type="dxa"/>
          </w:tcPr>
          <w:p w:rsidR="00D50EA7" w:rsidRPr="005315A3" w:rsidRDefault="00D50EA7" w:rsidP="00E24179">
            <w:pPr>
              <w:jc w:val="left"/>
              <w:rPr>
                <w:b/>
                <w:color w:val="000000" w:themeColor="text1"/>
                <w:lang w:val="id-ID"/>
              </w:rPr>
            </w:pPr>
            <w:r w:rsidRPr="005315A3">
              <w:rPr>
                <w:b/>
                <w:color w:val="000000" w:themeColor="text1"/>
                <w:lang w:val="id-ID"/>
              </w:rPr>
              <w:t>P</w:t>
            </w:r>
            <w:r w:rsidRPr="005315A3">
              <w:rPr>
                <w:b/>
                <w:color w:val="000000" w:themeColor="text1"/>
                <w:lang w:val="en-US"/>
              </w:rPr>
              <w:t>atien</w:t>
            </w:r>
            <w:r w:rsidRPr="005315A3">
              <w:rPr>
                <w:b/>
                <w:color w:val="000000" w:themeColor="text1"/>
                <w:lang w:val="id-ID"/>
              </w:rPr>
              <w:t>t</w:t>
            </w:r>
            <w:r w:rsidRPr="005315A3">
              <w:rPr>
                <w:b/>
                <w:color w:val="000000" w:themeColor="text1"/>
                <w:lang w:val="en-US"/>
              </w:rPr>
              <w:t xml:space="preserve"> safety</w:t>
            </w:r>
          </w:p>
          <w:p w:rsidR="00D50EA7" w:rsidRPr="005315A3" w:rsidRDefault="00D50EA7" w:rsidP="00E24179">
            <w:pPr>
              <w:pStyle w:val="ListParagraph"/>
              <w:ind w:left="184"/>
              <w:jc w:val="left"/>
              <w:rPr>
                <w:color w:val="000000" w:themeColor="text1"/>
                <w:lang w:val="id-ID"/>
              </w:rPr>
            </w:pPr>
            <w:r w:rsidRPr="005315A3">
              <w:rPr>
                <w:color w:val="000000" w:themeColor="text1"/>
                <w:lang w:val="id-ID"/>
              </w:rPr>
              <w:t>Mengikuti kaidah-kaidah Patient Safety</w:t>
            </w:r>
          </w:p>
          <w:p w:rsidR="00D50EA7" w:rsidRPr="005315A3" w:rsidRDefault="00D50EA7" w:rsidP="00E24179">
            <w:pPr>
              <w:pStyle w:val="ListParagraph"/>
              <w:ind w:left="184"/>
              <w:jc w:val="left"/>
              <w:rPr>
                <w:color w:val="000000" w:themeColor="text1"/>
                <w:lang w:val="id-ID"/>
              </w:rPr>
            </w:pPr>
            <w:r w:rsidRPr="005315A3">
              <w:rPr>
                <w:color w:val="000000" w:themeColor="text1"/>
                <w:lang w:val="id-ID"/>
              </w:rPr>
              <w:t>IPSG 1-6: Identifikasi, Cuci tangan, Time Out, Komunikasi efektif, Pencegahan Infeksi, Pemberian Obat.</w:t>
            </w:r>
          </w:p>
          <w:p w:rsidR="00D50EA7" w:rsidRPr="005315A3" w:rsidRDefault="00D50EA7" w:rsidP="00E24179">
            <w:pPr>
              <w:jc w:val="left"/>
              <w:rPr>
                <w:b/>
                <w:color w:val="000000" w:themeColor="text1"/>
                <w:lang w:val="id-ID"/>
              </w:rPr>
            </w:pPr>
          </w:p>
        </w:tc>
        <w:tc>
          <w:tcPr>
            <w:tcW w:w="3719" w:type="dxa"/>
          </w:tcPr>
          <w:p w:rsidR="00D50EA7" w:rsidRPr="005315A3" w:rsidRDefault="00D50EA7" w:rsidP="00E24179">
            <w:pPr>
              <w:jc w:val="left"/>
              <w:rPr>
                <w:color w:val="000000" w:themeColor="text1"/>
              </w:rPr>
            </w:pPr>
          </w:p>
        </w:tc>
      </w:tr>
      <w:tr w:rsidR="005A7C85" w:rsidRPr="005315A3" w:rsidTr="00E24179">
        <w:tc>
          <w:tcPr>
            <w:tcW w:w="559" w:type="dxa"/>
          </w:tcPr>
          <w:p w:rsidR="00D50EA7" w:rsidRPr="005315A3" w:rsidRDefault="00D50EA7" w:rsidP="00E24179">
            <w:pPr>
              <w:jc w:val="center"/>
              <w:rPr>
                <w:color w:val="000000" w:themeColor="text1"/>
                <w:lang w:val="id-ID"/>
              </w:rPr>
            </w:pPr>
          </w:p>
        </w:tc>
        <w:tc>
          <w:tcPr>
            <w:tcW w:w="3977" w:type="dxa"/>
          </w:tcPr>
          <w:p w:rsidR="00D50EA7" w:rsidRPr="005315A3" w:rsidRDefault="00D50EA7" w:rsidP="00E24179">
            <w:pPr>
              <w:jc w:val="center"/>
              <w:rPr>
                <w:color w:val="000000" w:themeColor="text1"/>
                <w:lang w:val="id-ID"/>
              </w:rPr>
            </w:pPr>
            <w:r w:rsidRPr="005315A3">
              <w:rPr>
                <w:b/>
                <w:color w:val="000000" w:themeColor="text1"/>
                <w:lang w:val="id-ID"/>
              </w:rPr>
              <w:t>Total Rata-rata</w:t>
            </w:r>
          </w:p>
        </w:tc>
        <w:tc>
          <w:tcPr>
            <w:tcW w:w="3719" w:type="dxa"/>
          </w:tcPr>
          <w:p w:rsidR="00D50EA7" w:rsidRPr="005315A3" w:rsidRDefault="00D50EA7" w:rsidP="00E24179">
            <w:pPr>
              <w:jc w:val="center"/>
              <w:rPr>
                <w:color w:val="000000" w:themeColor="text1"/>
                <w:lang w:val="id-ID"/>
              </w:rPr>
            </w:pPr>
          </w:p>
        </w:tc>
      </w:tr>
    </w:tbl>
    <w:p w:rsidR="00327865" w:rsidRPr="005315A3" w:rsidRDefault="00327865" w:rsidP="00C8413F">
      <w:pPr>
        <w:ind w:left="851" w:hanging="851"/>
        <w:jc w:val="left"/>
        <w:rPr>
          <w:color w:val="000000" w:themeColor="text1"/>
          <w:lang w:val="id-ID"/>
        </w:rPr>
      </w:pPr>
    </w:p>
    <w:p w:rsidR="000A22E4" w:rsidRPr="005315A3" w:rsidRDefault="000A22E4" w:rsidP="00C8413F">
      <w:pPr>
        <w:ind w:left="709" w:hanging="709"/>
        <w:jc w:val="left"/>
        <w:rPr>
          <w:b/>
          <w:color w:val="000000" w:themeColor="text1"/>
          <w:lang w:val="en-US"/>
        </w:rPr>
      </w:pPr>
    </w:p>
    <w:p w:rsidR="00257249" w:rsidRPr="005315A3" w:rsidRDefault="00257249" w:rsidP="00C8413F">
      <w:pPr>
        <w:ind w:left="709" w:hanging="709"/>
        <w:jc w:val="left"/>
        <w:rPr>
          <w:b/>
          <w:color w:val="000000" w:themeColor="text1"/>
          <w:lang w:val="en-US"/>
        </w:rPr>
      </w:pPr>
    </w:p>
    <w:p w:rsidR="00D50EA7" w:rsidRPr="005315A3" w:rsidRDefault="00D50EA7" w:rsidP="00C8413F">
      <w:pPr>
        <w:ind w:left="709" w:hanging="709"/>
        <w:jc w:val="left"/>
        <w:rPr>
          <w:b/>
          <w:color w:val="000000" w:themeColor="text1"/>
          <w:lang w:val="en-US"/>
        </w:rPr>
      </w:pPr>
    </w:p>
    <w:p w:rsidR="00D50EA7" w:rsidRPr="005315A3" w:rsidRDefault="00D50EA7" w:rsidP="00C8413F">
      <w:pPr>
        <w:ind w:left="709" w:hanging="709"/>
        <w:jc w:val="left"/>
        <w:rPr>
          <w:b/>
          <w:color w:val="000000" w:themeColor="text1"/>
          <w:lang w:val="en-US"/>
        </w:rPr>
      </w:pPr>
    </w:p>
    <w:p w:rsidR="00D50EA7" w:rsidRPr="005315A3" w:rsidRDefault="00D50EA7" w:rsidP="00C8413F">
      <w:pPr>
        <w:ind w:left="709" w:hanging="709"/>
        <w:jc w:val="left"/>
        <w:rPr>
          <w:b/>
          <w:color w:val="000000" w:themeColor="text1"/>
          <w:lang w:val="en-US"/>
        </w:rPr>
      </w:pPr>
    </w:p>
    <w:p w:rsidR="00D50EA7" w:rsidRPr="005315A3" w:rsidRDefault="00D50EA7" w:rsidP="00C8413F">
      <w:pPr>
        <w:ind w:left="709" w:hanging="709"/>
        <w:jc w:val="left"/>
        <w:rPr>
          <w:b/>
          <w:color w:val="000000" w:themeColor="text1"/>
          <w:lang w:val="en-US"/>
        </w:rPr>
      </w:pPr>
    </w:p>
    <w:p w:rsidR="004172BB" w:rsidRPr="005315A3" w:rsidRDefault="00257249" w:rsidP="00C8413F">
      <w:pPr>
        <w:ind w:left="709" w:hanging="709"/>
        <w:jc w:val="left"/>
        <w:rPr>
          <w:color w:val="000000" w:themeColor="text1"/>
          <w:lang w:val="en-US"/>
        </w:rPr>
      </w:pPr>
      <w:r w:rsidRPr="005315A3">
        <w:rPr>
          <w:color w:val="000000" w:themeColor="text1"/>
          <w:lang w:val="en-US"/>
        </w:rPr>
        <w:t xml:space="preserve">5.1.3.2 </w:t>
      </w:r>
      <w:r w:rsidRPr="005315A3">
        <w:rPr>
          <w:color w:val="000000" w:themeColor="text1"/>
          <w:lang w:val="id-ID"/>
        </w:rPr>
        <w:t>P</w:t>
      </w:r>
      <w:r w:rsidRPr="005315A3">
        <w:rPr>
          <w:color w:val="000000" w:themeColor="text1"/>
          <w:lang w:val="en-US"/>
        </w:rPr>
        <w:t xml:space="preserve">encapaian </w:t>
      </w:r>
      <w:r w:rsidR="00EB623A" w:rsidRPr="005315A3">
        <w:rPr>
          <w:color w:val="000000" w:themeColor="text1"/>
          <w:lang w:val="en-US"/>
        </w:rPr>
        <w:t>K</w:t>
      </w:r>
      <w:r w:rsidRPr="005315A3">
        <w:rPr>
          <w:color w:val="000000" w:themeColor="text1"/>
          <w:lang w:val="en-US"/>
        </w:rPr>
        <w:t xml:space="preserve">ompetensi Dasar </w:t>
      </w:r>
      <w:r w:rsidRPr="005315A3">
        <w:rPr>
          <w:color w:val="000000" w:themeColor="text1"/>
          <w:lang w:val="id-ID"/>
        </w:rPr>
        <w:t>lulusan tiga tahun terakhir.</w:t>
      </w:r>
    </w:p>
    <w:p w:rsidR="00257249" w:rsidRPr="005315A3" w:rsidRDefault="00257249" w:rsidP="00C8413F">
      <w:pPr>
        <w:ind w:left="709" w:hanging="709"/>
        <w:jc w:val="left"/>
        <w:rPr>
          <w:b/>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5A7C85" w:rsidRPr="005315A3" w:rsidTr="004172BB">
        <w:trPr>
          <w:tblHeader/>
        </w:trPr>
        <w:tc>
          <w:tcPr>
            <w:tcW w:w="559" w:type="dxa"/>
            <w:tcBorders>
              <w:bottom w:val="double" w:sz="4" w:space="0" w:color="auto"/>
            </w:tcBorders>
            <w:vAlign w:val="center"/>
          </w:tcPr>
          <w:p w:rsidR="004172BB" w:rsidRPr="005315A3" w:rsidRDefault="004172BB" w:rsidP="004172BB">
            <w:pPr>
              <w:jc w:val="center"/>
              <w:rPr>
                <w:b/>
                <w:color w:val="000000" w:themeColor="text1"/>
                <w:sz w:val="20"/>
                <w:lang w:val="id-ID"/>
              </w:rPr>
            </w:pPr>
            <w:r w:rsidRPr="005315A3">
              <w:rPr>
                <w:b/>
                <w:color w:val="000000" w:themeColor="text1"/>
                <w:sz w:val="20"/>
                <w:lang w:val="id-ID"/>
              </w:rPr>
              <w:t>No.</w:t>
            </w:r>
          </w:p>
        </w:tc>
        <w:tc>
          <w:tcPr>
            <w:tcW w:w="3977" w:type="dxa"/>
            <w:tcBorders>
              <w:bottom w:val="double" w:sz="4" w:space="0" w:color="auto"/>
            </w:tcBorders>
            <w:vAlign w:val="center"/>
          </w:tcPr>
          <w:p w:rsidR="004172BB" w:rsidRPr="005315A3" w:rsidRDefault="00D82116" w:rsidP="00095437">
            <w:pPr>
              <w:jc w:val="center"/>
              <w:rPr>
                <w:b/>
                <w:color w:val="000000" w:themeColor="text1"/>
                <w:sz w:val="20"/>
                <w:lang w:val="en-US"/>
              </w:rPr>
            </w:pPr>
            <w:r w:rsidRPr="005315A3">
              <w:rPr>
                <w:b/>
                <w:color w:val="000000" w:themeColor="text1"/>
                <w:sz w:val="20"/>
                <w:lang w:val="en-US"/>
              </w:rPr>
              <w:t>Kompetensi Dasar</w:t>
            </w:r>
            <w:r w:rsidR="00095437" w:rsidRPr="005315A3">
              <w:rPr>
                <w:b/>
                <w:color w:val="000000" w:themeColor="text1"/>
                <w:sz w:val="20"/>
                <w:lang w:val="id-ID"/>
              </w:rPr>
              <w:t xml:space="preserve"> Bedah Toraks Kardia</w:t>
            </w:r>
            <w:r w:rsidR="00095437" w:rsidRPr="005315A3">
              <w:rPr>
                <w:b/>
                <w:color w:val="000000" w:themeColor="text1"/>
                <w:sz w:val="20"/>
                <w:lang w:val="en-US"/>
              </w:rPr>
              <w:t>ov</w:t>
            </w:r>
            <w:r w:rsidR="004172BB" w:rsidRPr="005315A3">
              <w:rPr>
                <w:b/>
                <w:color w:val="000000" w:themeColor="text1"/>
                <w:sz w:val="20"/>
                <w:lang w:val="id-ID"/>
              </w:rPr>
              <w:t>askular</w:t>
            </w:r>
            <w:r w:rsidR="004172BB" w:rsidRPr="005315A3">
              <w:rPr>
                <w:b/>
                <w:color w:val="000000" w:themeColor="text1"/>
                <w:sz w:val="20"/>
                <w:lang w:val="en-US"/>
              </w:rPr>
              <w:t xml:space="preserve"> </w:t>
            </w:r>
          </w:p>
        </w:tc>
        <w:tc>
          <w:tcPr>
            <w:tcW w:w="3719" w:type="dxa"/>
            <w:tcBorders>
              <w:bottom w:val="double" w:sz="4" w:space="0" w:color="auto"/>
            </w:tcBorders>
            <w:vAlign w:val="center"/>
          </w:tcPr>
          <w:p w:rsidR="004172BB" w:rsidRPr="005315A3" w:rsidRDefault="004172BB" w:rsidP="004172BB">
            <w:pPr>
              <w:jc w:val="center"/>
              <w:rPr>
                <w:b/>
                <w:color w:val="000000" w:themeColor="text1"/>
                <w:sz w:val="20"/>
                <w:lang w:val="id-ID"/>
              </w:rPr>
            </w:pPr>
            <w:r w:rsidRPr="005315A3">
              <w:rPr>
                <w:b/>
                <w:color w:val="000000" w:themeColor="text1"/>
                <w:sz w:val="20"/>
                <w:lang w:val="id-ID"/>
              </w:rPr>
              <w:t>Rata-rata Pencapaian Selama Pendidikan per Lulusan</w:t>
            </w:r>
          </w:p>
        </w:tc>
      </w:tr>
      <w:tr w:rsidR="005A7C85" w:rsidRPr="005315A3" w:rsidTr="004172BB">
        <w:trPr>
          <w:tblHeader/>
        </w:trPr>
        <w:tc>
          <w:tcPr>
            <w:tcW w:w="559" w:type="dxa"/>
            <w:tcBorders>
              <w:top w:val="double" w:sz="4" w:space="0" w:color="auto"/>
            </w:tcBorders>
          </w:tcPr>
          <w:p w:rsidR="004172BB" w:rsidRPr="005315A3" w:rsidRDefault="004172BB" w:rsidP="004172BB">
            <w:pPr>
              <w:jc w:val="center"/>
              <w:rPr>
                <w:b/>
                <w:color w:val="000000" w:themeColor="text1"/>
                <w:sz w:val="20"/>
                <w:lang w:val="id-ID"/>
              </w:rPr>
            </w:pPr>
            <w:r w:rsidRPr="005315A3">
              <w:rPr>
                <w:b/>
                <w:color w:val="000000" w:themeColor="text1"/>
                <w:sz w:val="20"/>
                <w:lang w:val="id-ID"/>
              </w:rPr>
              <w:t>(1)</w:t>
            </w:r>
          </w:p>
        </w:tc>
        <w:tc>
          <w:tcPr>
            <w:tcW w:w="3977" w:type="dxa"/>
            <w:tcBorders>
              <w:top w:val="double" w:sz="4" w:space="0" w:color="auto"/>
            </w:tcBorders>
          </w:tcPr>
          <w:p w:rsidR="004172BB" w:rsidRPr="005315A3" w:rsidRDefault="004172BB" w:rsidP="004172BB">
            <w:pPr>
              <w:jc w:val="center"/>
              <w:rPr>
                <w:b/>
                <w:color w:val="000000" w:themeColor="text1"/>
                <w:sz w:val="20"/>
                <w:lang w:val="id-ID"/>
              </w:rPr>
            </w:pPr>
            <w:r w:rsidRPr="005315A3">
              <w:rPr>
                <w:b/>
                <w:color w:val="000000" w:themeColor="text1"/>
                <w:sz w:val="20"/>
                <w:lang w:val="id-ID"/>
              </w:rPr>
              <w:t>(2)</w:t>
            </w:r>
          </w:p>
        </w:tc>
        <w:tc>
          <w:tcPr>
            <w:tcW w:w="3719" w:type="dxa"/>
            <w:tcBorders>
              <w:top w:val="double" w:sz="4" w:space="0" w:color="auto"/>
            </w:tcBorders>
          </w:tcPr>
          <w:p w:rsidR="004172BB" w:rsidRPr="005315A3" w:rsidRDefault="004172BB" w:rsidP="004172BB">
            <w:pPr>
              <w:jc w:val="center"/>
              <w:rPr>
                <w:b/>
                <w:color w:val="000000" w:themeColor="text1"/>
                <w:sz w:val="20"/>
                <w:lang w:val="id-ID"/>
              </w:rPr>
            </w:pPr>
            <w:r w:rsidRPr="005315A3">
              <w:rPr>
                <w:b/>
                <w:color w:val="000000" w:themeColor="text1"/>
                <w:sz w:val="20"/>
                <w:lang w:val="id-ID"/>
              </w:rPr>
              <w:t>(3)</w:t>
            </w: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1</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Sternotomi</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2</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Torakotomi</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3</w:t>
            </w:r>
          </w:p>
        </w:tc>
        <w:tc>
          <w:tcPr>
            <w:tcW w:w="3977" w:type="dxa"/>
          </w:tcPr>
          <w:p w:rsidR="004172BB" w:rsidRPr="005315A3" w:rsidRDefault="004172BB" w:rsidP="00E24179">
            <w:pPr>
              <w:tabs>
                <w:tab w:val="center" w:pos="-3077"/>
              </w:tabs>
              <w:jc w:val="left"/>
              <w:rPr>
                <w:color w:val="000000" w:themeColor="text1"/>
                <w:lang w:val="id-ID"/>
              </w:rPr>
            </w:pPr>
            <w:r w:rsidRPr="005315A3">
              <w:rPr>
                <w:color w:val="000000" w:themeColor="text1"/>
                <w:lang w:val="id-ID"/>
              </w:rPr>
              <w:t>Kanulasi</w:t>
            </w:r>
          </w:p>
        </w:tc>
        <w:tc>
          <w:tcPr>
            <w:tcW w:w="3719" w:type="dxa"/>
          </w:tcPr>
          <w:p w:rsidR="004172BB" w:rsidRPr="005315A3" w:rsidRDefault="004172BB" w:rsidP="004172BB">
            <w:pPr>
              <w:jc w:val="left"/>
              <w:rPr>
                <w:color w:val="000000" w:themeColor="text1"/>
                <w:lang w:val="en-US"/>
              </w:rPr>
            </w:pPr>
          </w:p>
        </w:tc>
      </w:tr>
      <w:tr w:rsidR="005A7C85" w:rsidRPr="005315A3" w:rsidTr="00E24179">
        <w:trPr>
          <w:trHeight w:val="256"/>
        </w:trPr>
        <w:tc>
          <w:tcPr>
            <w:tcW w:w="559" w:type="dxa"/>
          </w:tcPr>
          <w:p w:rsidR="004172BB" w:rsidRPr="005315A3" w:rsidRDefault="004172BB" w:rsidP="004172BB">
            <w:pPr>
              <w:jc w:val="center"/>
              <w:rPr>
                <w:color w:val="000000" w:themeColor="text1"/>
                <w:lang w:val="id-ID"/>
              </w:rPr>
            </w:pPr>
            <w:r w:rsidRPr="005315A3">
              <w:rPr>
                <w:color w:val="000000" w:themeColor="text1"/>
                <w:lang w:val="id-ID"/>
              </w:rPr>
              <w:t>4</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ASD Closure</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5</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VSD Closure</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6</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BCPS</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7</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BT Shunt</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8</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Koreksi TOF</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9</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CABG</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4172BB" w:rsidP="006F6DB2">
            <w:pPr>
              <w:jc w:val="center"/>
              <w:rPr>
                <w:color w:val="000000" w:themeColor="text1"/>
                <w:lang w:val="id-ID"/>
              </w:rPr>
            </w:pPr>
            <w:r w:rsidRPr="005315A3">
              <w:rPr>
                <w:color w:val="000000" w:themeColor="text1"/>
                <w:lang w:val="id-ID"/>
              </w:rPr>
              <w:t>1</w:t>
            </w:r>
            <w:r w:rsidR="006F6DB2" w:rsidRPr="005315A3">
              <w:rPr>
                <w:color w:val="000000" w:themeColor="text1"/>
                <w:lang w:val="id-ID"/>
              </w:rPr>
              <w:t>0</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MVR</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11</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AVR</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12</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Reseksi Paru</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13</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Reseksi Tumor Mediastinum</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14</w:t>
            </w:r>
          </w:p>
        </w:tc>
        <w:tc>
          <w:tcPr>
            <w:tcW w:w="3977" w:type="dxa"/>
          </w:tcPr>
          <w:p w:rsidR="004172BB" w:rsidRPr="005315A3" w:rsidRDefault="004172BB" w:rsidP="004172BB">
            <w:pPr>
              <w:jc w:val="left"/>
              <w:rPr>
                <w:color w:val="000000" w:themeColor="text1"/>
                <w:highlight w:val="red"/>
                <w:lang w:val="id-ID"/>
              </w:rPr>
            </w:pPr>
            <w:r w:rsidRPr="005315A3">
              <w:rPr>
                <w:color w:val="000000" w:themeColor="text1"/>
                <w:lang w:val="id-ID"/>
              </w:rPr>
              <w:t>Kolaps Paru</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15</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VATS</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6F6DB2">
            <w:pPr>
              <w:rPr>
                <w:color w:val="000000" w:themeColor="text1"/>
                <w:lang w:val="id-ID"/>
              </w:rPr>
            </w:pPr>
            <w:r w:rsidRPr="005315A3">
              <w:rPr>
                <w:color w:val="000000" w:themeColor="text1"/>
                <w:lang w:val="id-ID"/>
              </w:rPr>
              <w:t>16</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Dekortikasi</w:t>
            </w:r>
          </w:p>
        </w:tc>
        <w:tc>
          <w:tcPr>
            <w:tcW w:w="3719" w:type="dxa"/>
          </w:tcPr>
          <w:p w:rsidR="004172BB" w:rsidRPr="005315A3" w:rsidRDefault="004172BB" w:rsidP="004172BB">
            <w:pPr>
              <w:jc w:val="left"/>
              <w:rPr>
                <w:color w:val="000000" w:themeColor="text1"/>
                <w:lang w:val="en-US"/>
              </w:rPr>
            </w:pPr>
          </w:p>
        </w:tc>
      </w:tr>
      <w:tr w:rsidR="005A7C85" w:rsidRPr="005315A3" w:rsidTr="00E24179">
        <w:trPr>
          <w:trHeight w:val="265"/>
        </w:trPr>
        <w:tc>
          <w:tcPr>
            <w:tcW w:w="559" w:type="dxa"/>
          </w:tcPr>
          <w:p w:rsidR="004172BB" w:rsidRPr="005315A3" w:rsidRDefault="006F6DB2" w:rsidP="006F6DB2">
            <w:pPr>
              <w:rPr>
                <w:color w:val="000000" w:themeColor="text1"/>
                <w:lang w:val="id-ID"/>
              </w:rPr>
            </w:pPr>
            <w:r w:rsidRPr="005315A3">
              <w:rPr>
                <w:color w:val="000000" w:themeColor="text1"/>
                <w:lang w:val="id-ID"/>
              </w:rPr>
              <w:t>17</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AV Shunt</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6F6DB2">
            <w:pPr>
              <w:rPr>
                <w:color w:val="000000" w:themeColor="text1"/>
                <w:lang w:val="id-ID"/>
              </w:rPr>
            </w:pPr>
            <w:r w:rsidRPr="005315A3">
              <w:rPr>
                <w:color w:val="000000" w:themeColor="text1"/>
                <w:lang w:val="id-ID"/>
              </w:rPr>
              <w:t>18</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Rekonstruksi Vaskular Perifer</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19</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Conduct CPB</w:t>
            </w:r>
          </w:p>
        </w:tc>
        <w:tc>
          <w:tcPr>
            <w:tcW w:w="3719" w:type="dxa"/>
          </w:tcPr>
          <w:p w:rsidR="004172BB" w:rsidRPr="005315A3" w:rsidRDefault="004172BB" w:rsidP="004172BB">
            <w:pPr>
              <w:jc w:val="left"/>
              <w:rPr>
                <w:color w:val="000000" w:themeColor="text1"/>
                <w:lang w:val="en-US"/>
              </w:rPr>
            </w:pPr>
          </w:p>
        </w:tc>
      </w:tr>
      <w:tr w:rsidR="005A7C85" w:rsidRPr="005315A3" w:rsidTr="004172BB">
        <w:tc>
          <w:tcPr>
            <w:tcW w:w="559" w:type="dxa"/>
          </w:tcPr>
          <w:p w:rsidR="004172BB" w:rsidRPr="005315A3" w:rsidRDefault="006F6DB2" w:rsidP="004172BB">
            <w:pPr>
              <w:jc w:val="center"/>
              <w:rPr>
                <w:color w:val="000000" w:themeColor="text1"/>
                <w:lang w:val="id-ID"/>
              </w:rPr>
            </w:pPr>
            <w:r w:rsidRPr="005315A3">
              <w:rPr>
                <w:color w:val="000000" w:themeColor="text1"/>
                <w:lang w:val="id-ID"/>
              </w:rPr>
              <w:t>20</w:t>
            </w:r>
          </w:p>
        </w:tc>
        <w:tc>
          <w:tcPr>
            <w:tcW w:w="3977" w:type="dxa"/>
          </w:tcPr>
          <w:p w:rsidR="004172BB" w:rsidRPr="005315A3" w:rsidRDefault="004172BB" w:rsidP="004172BB">
            <w:pPr>
              <w:jc w:val="left"/>
              <w:rPr>
                <w:color w:val="000000" w:themeColor="text1"/>
                <w:lang w:val="id-ID"/>
              </w:rPr>
            </w:pPr>
            <w:r w:rsidRPr="005315A3">
              <w:rPr>
                <w:color w:val="000000" w:themeColor="text1"/>
                <w:lang w:val="id-ID"/>
              </w:rPr>
              <w:t>Ligasi PDA</w:t>
            </w:r>
          </w:p>
        </w:tc>
        <w:tc>
          <w:tcPr>
            <w:tcW w:w="3719" w:type="dxa"/>
          </w:tcPr>
          <w:p w:rsidR="004172BB" w:rsidRPr="005315A3" w:rsidRDefault="004172BB" w:rsidP="004172BB">
            <w:pPr>
              <w:jc w:val="left"/>
              <w:rPr>
                <w:color w:val="000000" w:themeColor="text1"/>
                <w:lang w:val="en-US"/>
              </w:rPr>
            </w:pPr>
          </w:p>
        </w:tc>
      </w:tr>
    </w:tbl>
    <w:p w:rsidR="004172BB" w:rsidRPr="005315A3" w:rsidRDefault="004172BB" w:rsidP="00C8413F">
      <w:pPr>
        <w:ind w:left="709" w:hanging="709"/>
        <w:jc w:val="left"/>
        <w:rPr>
          <w:b/>
          <w:color w:val="000000" w:themeColor="text1"/>
          <w:lang w:val="en-US"/>
        </w:rPr>
      </w:pPr>
    </w:p>
    <w:p w:rsidR="00257249" w:rsidRPr="005315A3" w:rsidRDefault="00257249" w:rsidP="00C8413F">
      <w:pPr>
        <w:ind w:left="709" w:hanging="709"/>
        <w:jc w:val="left"/>
        <w:rPr>
          <w:b/>
          <w:color w:val="000000" w:themeColor="text1"/>
          <w:lang w:val="en-US"/>
        </w:rPr>
      </w:pPr>
    </w:p>
    <w:p w:rsidR="00257249" w:rsidRPr="005315A3" w:rsidRDefault="00257249" w:rsidP="00C8413F">
      <w:pPr>
        <w:ind w:left="709" w:hanging="709"/>
        <w:jc w:val="left"/>
        <w:rPr>
          <w:color w:val="000000" w:themeColor="text1"/>
          <w:lang w:val="en-US"/>
        </w:rPr>
      </w:pPr>
      <w:r w:rsidRPr="005315A3">
        <w:rPr>
          <w:color w:val="000000" w:themeColor="text1"/>
          <w:lang w:val="en-US"/>
        </w:rPr>
        <w:t xml:space="preserve">5.1.3.3 </w:t>
      </w:r>
      <w:r w:rsidRPr="005315A3">
        <w:rPr>
          <w:color w:val="000000" w:themeColor="text1"/>
          <w:lang w:val="id-ID"/>
        </w:rPr>
        <w:t>P</w:t>
      </w:r>
      <w:r w:rsidRPr="005315A3">
        <w:rPr>
          <w:color w:val="000000" w:themeColor="text1"/>
          <w:lang w:val="en-US"/>
        </w:rPr>
        <w:t xml:space="preserve">encapaian kompetensi Lanjut </w:t>
      </w:r>
      <w:r w:rsidRPr="005315A3">
        <w:rPr>
          <w:color w:val="000000" w:themeColor="text1"/>
          <w:lang w:val="id-ID"/>
        </w:rPr>
        <w:t>lulusan tiga tahun terakhir.</w:t>
      </w:r>
    </w:p>
    <w:p w:rsidR="00257249" w:rsidRPr="005315A3" w:rsidRDefault="00257249" w:rsidP="00C8413F">
      <w:pPr>
        <w:ind w:left="709" w:hanging="709"/>
        <w:jc w:val="left"/>
        <w:rPr>
          <w:b/>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5A7C85" w:rsidRPr="005315A3" w:rsidTr="004172BB">
        <w:tc>
          <w:tcPr>
            <w:tcW w:w="559" w:type="dxa"/>
          </w:tcPr>
          <w:p w:rsidR="004172BB" w:rsidRPr="005315A3" w:rsidRDefault="004172BB" w:rsidP="004172BB">
            <w:pPr>
              <w:jc w:val="center"/>
              <w:rPr>
                <w:b/>
                <w:color w:val="000000" w:themeColor="text1"/>
                <w:sz w:val="20"/>
                <w:lang w:val="id-ID"/>
              </w:rPr>
            </w:pPr>
            <w:r w:rsidRPr="005315A3">
              <w:rPr>
                <w:b/>
                <w:color w:val="000000" w:themeColor="text1"/>
                <w:sz w:val="20"/>
                <w:lang w:val="id-ID"/>
              </w:rPr>
              <w:t>No.</w:t>
            </w:r>
          </w:p>
        </w:tc>
        <w:tc>
          <w:tcPr>
            <w:tcW w:w="3977" w:type="dxa"/>
          </w:tcPr>
          <w:p w:rsidR="004172BB" w:rsidRPr="005315A3" w:rsidRDefault="00D82116" w:rsidP="000271A5">
            <w:pPr>
              <w:jc w:val="center"/>
              <w:rPr>
                <w:b/>
                <w:color w:val="000000" w:themeColor="text1"/>
                <w:sz w:val="20"/>
                <w:lang w:val="en-US"/>
              </w:rPr>
            </w:pPr>
            <w:r w:rsidRPr="005315A3">
              <w:rPr>
                <w:b/>
                <w:color w:val="000000" w:themeColor="text1"/>
                <w:sz w:val="20"/>
                <w:lang w:val="en-US"/>
              </w:rPr>
              <w:t xml:space="preserve">Kompetensi Lanjut </w:t>
            </w:r>
            <w:r w:rsidR="00095437" w:rsidRPr="005315A3">
              <w:rPr>
                <w:b/>
                <w:color w:val="000000" w:themeColor="text1"/>
                <w:sz w:val="20"/>
                <w:lang w:val="id-ID"/>
              </w:rPr>
              <w:t xml:space="preserve">Bedah </w:t>
            </w:r>
            <w:r w:rsidR="000A375F" w:rsidRPr="005315A3">
              <w:rPr>
                <w:b/>
                <w:color w:val="000000" w:themeColor="text1"/>
                <w:sz w:val="20"/>
                <w:lang w:val="id-ID"/>
              </w:rPr>
              <w:t>Toraks dan kardio</w:t>
            </w:r>
            <w:r w:rsidR="00095437" w:rsidRPr="005315A3">
              <w:rPr>
                <w:b/>
                <w:color w:val="000000" w:themeColor="text1"/>
                <w:sz w:val="20"/>
                <w:lang w:val="id-ID"/>
              </w:rPr>
              <w:t>v</w:t>
            </w:r>
            <w:r w:rsidR="004172BB" w:rsidRPr="005315A3">
              <w:rPr>
                <w:b/>
                <w:color w:val="000000" w:themeColor="text1"/>
                <w:sz w:val="20"/>
                <w:lang w:val="id-ID"/>
              </w:rPr>
              <w:t>askular</w:t>
            </w:r>
            <w:r w:rsidR="00257249" w:rsidRPr="005315A3">
              <w:rPr>
                <w:b/>
                <w:color w:val="000000" w:themeColor="text1"/>
                <w:sz w:val="20"/>
                <w:lang w:val="en-US"/>
              </w:rPr>
              <w:t xml:space="preserve"> </w:t>
            </w:r>
          </w:p>
        </w:tc>
        <w:tc>
          <w:tcPr>
            <w:tcW w:w="3719" w:type="dxa"/>
          </w:tcPr>
          <w:p w:rsidR="004172BB" w:rsidRPr="005315A3" w:rsidRDefault="004172BB" w:rsidP="004172BB">
            <w:pPr>
              <w:jc w:val="center"/>
              <w:rPr>
                <w:b/>
                <w:color w:val="000000" w:themeColor="text1"/>
                <w:sz w:val="20"/>
                <w:lang w:val="id-ID"/>
              </w:rPr>
            </w:pPr>
            <w:r w:rsidRPr="005315A3">
              <w:rPr>
                <w:b/>
                <w:color w:val="000000" w:themeColor="text1"/>
                <w:sz w:val="20"/>
                <w:lang w:val="id-ID"/>
              </w:rPr>
              <w:t>Rata-rata PencapaianSelama Pendidikan per Lulusan (Asistensi)</w:t>
            </w:r>
          </w:p>
        </w:tc>
      </w:tr>
      <w:tr w:rsidR="005A7C85" w:rsidRPr="005315A3" w:rsidTr="004172BB">
        <w:tc>
          <w:tcPr>
            <w:tcW w:w="559" w:type="dxa"/>
          </w:tcPr>
          <w:p w:rsidR="004172BB" w:rsidRPr="005315A3" w:rsidRDefault="004172BB" w:rsidP="004172BB">
            <w:pPr>
              <w:jc w:val="center"/>
              <w:rPr>
                <w:b/>
                <w:color w:val="000000" w:themeColor="text1"/>
                <w:sz w:val="20"/>
                <w:lang w:val="id-ID"/>
              </w:rPr>
            </w:pPr>
            <w:r w:rsidRPr="005315A3">
              <w:rPr>
                <w:b/>
                <w:color w:val="000000" w:themeColor="text1"/>
                <w:sz w:val="20"/>
                <w:lang w:val="id-ID"/>
              </w:rPr>
              <w:t>(1)</w:t>
            </w:r>
          </w:p>
        </w:tc>
        <w:tc>
          <w:tcPr>
            <w:tcW w:w="3977" w:type="dxa"/>
          </w:tcPr>
          <w:p w:rsidR="004172BB" w:rsidRPr="005315A3" w:rsidRDefault="004172BB" w:rsidP="004172BB">
            <w:pPr>
              <w:jc w:val="center"/>
              <w:rPr>
                <w:b/>
                <w:color w:val="000000" w:themeColor="text1"/>
                <w:sz w:val="20"/>
                <w:lang w:val="id-ID"/>
              </w:rPr>
            </w:pPr>
            <w:r w:rsidRPr="005315A3">
              <w:rPr>
                <w:b/>
                <w:color w:val="000000" w:themeColor="text1"/>
                <w:sz w:val="20"/>
                <w:lang w:val="id-ID"/>
              </w:rPr>
              <w:t>(2)</w:t>
            </w:r>
          </w:p>
        </w:tc>
        <w:tc>
          <w:tcPr>
            <w:tcW w:w="3719" w:type="dxa"/>
          </w:tcPr>
          <w:p w:rsidR="004172BB" w:rsidRPr="005315A3" w:rsidRDefault="004172BB" w:rsidP="004172BB">
            <w:pPr>
              <w:jc w:val="center"/>
              <w:rPr>
                <w:b/>
                <w:color w:val="000000" w:themeColor="text1"/>
                <w:sz w:val="20"/>
                <w:lang w:val="id-ID"/>
              </w:rPr>
            </w:pPr>
            <w:r w:rsidRPr="005315A3">
              <w:rPr>
                <w:b/>
                <w:color w:val="000000" w:themeColor="text1"/>
                <w:sz w:val="20"/>
                <w:lang w:val="id-ID"/>
              </w:rPr>
              <w:t>(3)</w:t>
            </w: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1</w:t>
            </w:r>
          </w:p>
        </w:tc>
        <w:tc>
          <w:tcPr>
            <w:tcW w:w="3977" w:type="dxa"/>
          </w:tcPr>
          <w:p w:rsidR="004172BB" w:rsidRPr="005315A3" w:rsidRDefault="004172BB" w:rsidP="004172BB">
            <w:pPr>
              <w:rPr>
                <w:b/>
                <w:color w:val="000000" w:themeColor="text1"/>
              </w:rPr>
            </w:pPr>
            <w:r w:rsidRPr="005315A3">
              <w:rPr>
                <w:color w:val="000000" w:themeColor="text1"/>
                <w:lang w:val="id-ID"/>
              </w:rPr>
              <w:t>Bentall / aortic arch Replacement</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2</w:t>
            </w:r>
          </w:p>
        </w:tc>
        <w:tc>
          <w:tcPr>
            <w:tcW w:w="3977" w:type="dxa"/>
          </w:tcPr>
          <w:p w:rsidR="004172BB" w:rsidRPr="005315A3" w:rsidRDefault="004172BB" w:rsidP="004172BB">
            <w:pPr>
              <w:rPr>
                <w:b/>
                <w:color w:val="000000" w:themeColor="text1"/>
              </w:rPr>
            </w:pPr>
            <w:r w:rsidRPr="005315A3">
              <w:rPr>
                <w:color w:val="000000" w:themeColor="text1"/>
                <w:lang w:val="id-ID"/>
              </w:rPr>
              <w:t xml:space="preserve">Double Valve Replacement </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3</w:t>
            </w:r>
          </w:p>
        </w:tc>
        <w:tc>
          <w:tcPr>
            <w:tcW w:w="3977" w:type="dxa"/>
          </w:tcPr>
          <w:p w:rsidR="004172BB" w:rsidRPr="005315A3" w:rsidRDefault="004172BB" w:rsidP="004172BB">
            <w:pPr>
              <w:rPr>
                <w:b/>
                <w:color w:val="000000" w:themeColor="text1"/>
              </w:rPr>
            </w:pPr>
            <w:r w:rsidRPr="005315A3">
              <w:rPr>
                <w:color w:val="000000" w:themeColor="text1"/>
                <w:lang w:val="id-ID"/>
              </w:rPr>
              <w:t>Valve Repair</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4</w:t>
            </w:r>
          </w:p>
        </w:tc>
        <w:tc>
          <w:tcPr>
            <w:tcW w:w="3977" w:type="dxa"/>
          </w:tcPr>
          <w:p w:rsidR="004172BB" w:rsidRPr="005315A3" w:rsidRDefault="004172BB" w:rsidP="004172BB">
            <w:pPr>
              <w:rPr>
                <w:b/>
                <w:color w:val="000000" w:themeColor="text1"/>
              </w:rPr>
            </w:pPr>
            <w:r w:rsidRPr="005315A3">
              <w:rPr>
                <w:color w:val="000000" w:themeColor="text1"/>
                <w:lang w:val="id-ID"/>
              </w:rPr>
              <w:t xml:space="preserve">Repair AAA </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5</w:t>
            </w:r>
          </w:p>
        </w:tc>
        <w:tc>
          <w:tcPr>
            <w:tcW w:w="3977" w:type="dxa"/>
          </w:tcPr>
          <w:p w:rsidR="004172BB" w:rsidRPr="005315A3" w:rsidRDefault="004172BB" w:rsidP="004172BB">
            <w:pPr>
              <w:rPr>
                <w:b/>
                <w:color w:val="000000" w:themeColor="text1"/>
              </w:rPr>
            </w:pPr>
            <w:r w:rsidRPr="005315A3">
              <w:rPr>
                <w:color w:val="000000" w:themeColor="text1"/>
                <w:lang w:val="id-ID"/>
              </w:rPr>
              <w:t xml:space="preserve">Simpatektomi </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6</w:t>
            </w:r>
          </w:p>
        </w:tc>
        <w:tc>
          <w:tcPr>
            <w:tcW w:w="3977" w:type="dxa"/>
          </w:tcPr>
          <w:p w:rsidR="004172BB" w:rsidRPr="005315A3" w:rsidRDefault="004172BB" w:rsidP="004172BB">
            <w:pPr>
              <w:rPr>
                <w:b/>
                <w:color w:val="000000" w:themeColor="text1"/>
              </w:rPr>
            </w:pPr>
            <w:r w:rsidRPr="005315A3">
              <w:rPr>
                <w:color w:val="000000" w:themeColor="text1"/>
                <w:lang w:val="id-ID"/>
              </w:rPr>
              <w:t xml:space="preserve">Arterial Switch Operation </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7</w:t>
            </w:r>
          </w:p>
        </w:tc>
        <w:tc>
          <w:tcPr>
            <w:tcW w:w="3977" w:type="dxa"/>
          </w:tcPr>
          <w:p w:rsidR="004172BB" w:rsidRPr="005315A3" w:rsidRDefault="004172BB" w:rsidP="004172BB">
            <w:pPr>
              <w:rPr>
                <w:b/>
                <w:color w:val="000000" w:themeColor="text1"/>
              </w:rPr>
            </w:pPr>
            <w:r w:rsidRPr="005315A3">
              <w:rPr>
                <w:color w:val="000000" w:themeColor="text1"/>
                <w:lang w:val="id-ID"/>
              </w:rPr>
              <w:t>Rastelli</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8</w:t>
            </w:r>
          </w:p>
        </w:tc>
        <w:tc>
          <w:tcPr>
            <w:tcW w:w="3977" w:type="dxa"/>
          </w:tcPr>
          <w:p w:rsidR="004172BB" w:rsidRPr="005315A3" w:rsidRDefault="004172BB" w:rsidP="004172BB">
            <w:pPr>
              <w:rPr>
                <w:b/>
                <w:color w:val="000000" w:themeColor="text1"/>
              </w:rPr>
            </w:pPr>
            <w:r w:rsidRPr="005315A3">
              <w:rPr>
                <w:color w:val="000000" w:themeColor="text1"/>
                <w:lang w:val="id-ID"/>
              </w:rPr>
              <w:t>Fontan</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9</w:t>
            </w:r>
          </w:p>
        </w:tc>
        <w:tc>
          <w:tcPr>
            <w:tcW w:w="3977" w:type="dxa"/>
          </w:tcPr>
          <w:p w:rsidR="004172BB" w:rsidRPr="005315A3" w:rsidRDefault="004172BB" w:rsidP="004172BB">
            <w:pPr>
              <w:rPr>
                <w:b/>
                <w:color w:val="000000" w:themeColor="text1"/>
              </w:rPr>
            </w:pPr>
            <w:r w:rsidRPr="005315A3">
              <w:rPr>
                <w:color w:val="000000" w:themeColor="text1"/>
                <w:lang w:val="id-ID"/>
              </w:rPr>
              <w:t xml:space="preserve">Repair Ebstein Anomaly </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9</w:t>
            </w:r>
          </w:p>
        </w:tc>
        <w:tc>
          <w:tcPr>
            <w:tcW w:w="3977" w:type="dxa"/>
          </w:tcPr>
          <w:p w:rsidR="004172BB" w:rsidRPr="005315A3" w:rsidRDefault="004172BB" w:rsidP="004172BB">
            <w:pPr>
              <w:rPr>
                <w:b/>
                <w:color w:val="000000" w:themeColor="text1"/>
              </w:rPr>
            </w:pPr>
            <w:r w:rsidRPr="005315A3">
              <w:rPr>
                <w:color w:val="000000" w:themeColor="text1"/>
                <w:lang w:val="id-ID"/>
              </w:rPr>
              <w:t>Repair TAPVD</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10</w:t>
            </w:r>
          </w:p>
        </w:tc>
        <w:tc>
          <w:tcPr>
            <w:tcW w:w="3977" w:type="dxa"/>
          </w:tcPr>
          <w:p w:rsidR="004172BB" w:rsidRPr="005315A3" w:rsidRDefault="004172BB" w:rsidP="004172BB">
            <w:pPr>
              <w:rPr>
                <w:b/>
                <w:color w:val="000000" w:themeColor="text1"/>
              </w:rPr>
            </w:pPr>
            <w:r w:rsidRPr="005315A3">
              <w:rPr>
                <w:color w:val="000000" w:themeColor="text1"/>
                <w:lang w:val="id-ID"/>
              </w:rPr>
              <w:t>Repair Coarctatio Aorta</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11</w:t>
            </w:r>
          </w:p>
        </w:tc>
        <w:tc>
          <w:tcPr>
            <w:tcW w:w="3977" w:type="dxa"/>
          </w:tcPr>
          <w:p w:rsidR="004172BB" w:rsidRPr="005315A3" w:rsidRDefault="004172BB" w:rsidP="004172BB">
            <w:pPr>
              <w:rPr>
                <w:b/>
                <w:color w:val="000000" w:themeColor="text1"/>
              </w:rPr>
            </w:pPr>
            <w:r w:rsidRPr="005315A3">
              <w:rPr>
                <w:color w:val="000000" w:themeColor="text1"/>
                <w:lang w:val="id-ID"/>
              </w:rPr>
              <w:t>Minimally Invasive Cardiac Surgery</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12</w:t>
            </w:r>
          </w:p>
        </w:tc>
        <w:tc>
          <w:tcPr>
            <w:tcW w:w="3977" w:type="dxa"/>
          </w:tcPr>
          <w:p w:rsidR="004172BB" w:rsidRPr="005315A3" w:rsidRDefault="004172BB" w:rsidP="004172BB">
            <w:pPr>
              <w:rPr>
                <w:b/>
                <w:color w:val="000000" w:themeColor="text1"/>
              </w:rPr>
            </w:pPr>
            <w:r w:rsidRPr="005315A3">
              <w:rPr>
                <w:color w:val="000000" w:themeColor="text1"/>
                <w:lang w:val="id-ID"/>
              </w:rPr>
              <w:t>Esophageal Surgery</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13</w:t>
            </w:r>
          </w:p>
        </w:tc>
        <w:tc>
          <w:tcPr>
            <w:tcW w:w="3977" w:type="dxa"/>
          </w:tcPr>
          <w:p w:rsidR="004172BB" w:rsidRPr="005315A3" w:rsidRDefault="004172BB" w:rsidP="004172BB">
            <w:pPr>
              <w:rPr>
                <w:b/>
                <w:color w:val="000000" w:themeColor="text1"/>
              </w:rPr>
            </w:pPr>
            <w:r w:rsidRPr="005315A3">
              <w:rPr>
                <w:color w:val="000000" w:themeColor="text1"/>
                <w:lang w:val="id-ID"/>
              </w:rPr>
              <w:t>Tracheobronchial Resection</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14</w:t>
            </w:r>
          </w:p>
        </w:tc>
        <w:tc>
          <w:tcPr>
            <w:tcW w:w="3977" w:type="dxa"/>
          </w:tcPr>
          <w:p w:rsidR="004172BB" w:rsidRPr="005315A3" w:rsidRDefault="004172BB" w:rsidP="00246627">
            <w:pPr>
              <w:tabs>
                <w:tab w:val="left" w:pos="-3077"/>
              </w:tabs>
              <w:rPr>
                <w:b/>
                <w:color w:val="000000" w:themeColor="text1"/>
              </w:rPr>
            </w:pPr>
            <w:r w:rsidRPr="005315A3">
              <w:rPr>
                <w:color w:val="000000" w:themeColor="text1"/>
                <w:lang w:val="id-ID"/>
              </w:rPr>
              <w:t>Repair AV septal Defect</w:t>
            </w:r>
          </w:p>
        </w:tc>
        <w:tc>
          <w:tcPr>
            <w:tcW w:w="3719" w:type="dxa"/>
          </w:tcPr>
          <w:p w:rsidR="004172BB" w:rsidRPr="005315A3" w:rsidRDefault="004172BB" w:rsidP="004172BB">
            <w:pPr>
              <w:jc w:val="left"/>
              <w:rPr>
                <w:color w:val="000000" w:themeColor="text1"/>
                <w:lang w:val="id-ID"/>
              </w:rPr>
            </w:pPr>
          </w:p>
        </w:tc>
      </w:tr>
      <w:tr w:rsidR="005A7C85" w:rsidRPr="005315A3" w:rsidTr="004172BB">
        <w:tc>
          <w:tcPr>
            <w:tcW w:w="559" w:type="dxa"/>
          </w:tcPr>
          <w:p w:rsidR="004172BB" w:rsidRPr="005315A3" w:rsidRDefault="004172BB" w:rsidP="004172BB">
            <w:pPr>
              <w:jc w:val="center"/>
              <w:rPr>
                <w:color w:val="000000" w:themeColor="text1"/>
                <w:lang w:val="id-ID"/>
              </w:rPr>
            </w:pPr>
            <w:r w:rsidRPr="005315A3">
              <w:rPr>
                <w:color w:val="000000" w:themeColor="text1"/>
                <w:lang w:val="id-ID"/>
              </w:rPr>
              <w:t>15</w:t>
            </w:r>
          </w:p>
        </w:tc>
        <w:tc>
          <w:tcPr>
            <w:tcW w:w="3977" w:type="dxa"/>
          </w:tcPr>
          <w:p w:rsidR="004172BB" w:rsidRPr="005315A3" w:rsidRDefault="004172BB" w:rsidP="004172BB">
            <w:pPr>
              <w:rPr>
                <w:color w:val="000000" w:themeColor="text1"/>
              </w:rPr>
            </w:pPr>
            <w:r w:rsidRPr="005315A3">
              <w:rPr>
                <w:color w:val="000000" w:themeColor="text1"/>
                <w:lang w:val="id-ID"/>
              </w:rPr>
              <w:t>Rekonstruksi Dinding Dada</w:t>
            </w:r>
          </w:p>
        </w:tc>
        <w:tc>
          <w:tcPr>
            <w:tcW w:w="3719" w:type="dxa"/>
          </w:tcPr>
          <w:p w:rsidR="004172BB" w:rsidRPr="005315A3" w:rsidRDefault="004172BB" w:rsidP="004172BB">
            <w:pPr>
              <w:jc w:val="left"/>
              <w:rPr>
                <w:color w:val="000000" w:themeColor="text1"/>
                <w:lang w:val="id-ID"/>
              </w:rPr>
            </w:pPr>
            <w:r w:rsidRPr="005315A3">
              <w:rPr>
                <w:color w:val="000000" w:themeColor="text1"/>
                <w:lang w:val="id-ID"/>
              </w:rPr>
              <w:t>`</w:t>
            </w:r>
          </w:p>
        </w:tc>
      </w:tr>
    </w:tbl>
    <w:p w:rsidR="00E90A6B" w:rsidRPr="005315A3" w:rsidRDefault="00E90A6B" w:rsidP="00C8413F">
      <w:pPr>
        <w:ind w:left="709" w:hanging="709"/>
        <w:jc w:val="left"/>
        <w:rPr>
          <w:color w:val="000000" w:themeColor="text1"/>
          <w:lang w:val="en-US"/>
        </w:rPr>
      </w:pPr>
    </w:p>
    <w:p w:rsidR="00D567EA" w:rsidRPr="005315A3" w:rsidRDefault="004325F6" w:rsidP="00C8413F">
      <w:pPr>
        <w:ind w:left="709" w:hanging="709"/>
        <w:jc w:val="left"/>
        <w:rPr>
          <w:color w:val="000000" w:themeColor="text1"/>
          <w:lang w:val="en-US"/>
        </w:rPr>
      </w:pPr>
      <w:r w:rsidRPr="005315A3">
        <w:rPr>
          <w:color w:val="000000" w:themeColor="text1"/>
          <w:lang w:val="id-ID"/>
        </w:rPr>
        <w:t>5.</w:t>
      </w:r>
      <w:r w:rsidR="0026000A" w:rsidRPr="005315A3">
        <w:rPr>
          <w:color w:val="000000" w:themeColor="text1"/>
          <w:lang w:val="id-ID"/>
        </w:rPr>
        <w:t>1.4</w:t>
      </w:r>
      <w:r w:rsidR="00C658FB" w:rsidRPr="005315A3">
        <w:rPr>
          <w:color w:val="000000" w:themeColor="text1"/>
          <w:lang w:val="en-US"/>
        </w:rPr>
        <w:t xml:space="preserve"> </w:t>
      </w:r>
      <w:r w:rsidR="0026000A" w:rsidRPr="005315A3">
        <w:rPr>
          <w:color w:val="000000" w:themeColor="text1"/>
          <w:lang w:val="id-ID"/>
        </w:rPr>
        <w:t>Proses pembelajaran dalam upaya p</w:t>
      </w:r>
      <w:r w:rsidR="00961CC6" w:rsidRPr="005315A3">
        <w:rPr>
          <w:color w:val="000000" w:themeColor="text1"/>
          <w:lang w:val="id-ID"/>
        </w:rPr>
        <w:t>encapaian kompetensi</w:t>
      </w:r>
      <w:r w:rsidR="00961CC6" w:rsidRPr="005315A3">
        <w:rPr>
          <w:color w:val="000000" w:themeColor="text1"/>
          <w:lang w:val="en-US"/>
        </w:rPr>
        <w:t>.</w:t>
      </w:r>
    </w:p>
    <w:p w:rsidR="00D567EA" w:rsidRPr="005315A3" w:rsidRDefault="00D567EA" w:rsidP="00C8413F">
      <w:pPr>
        <w:ind w:left="851" w:hanging="851"/>
        <w:jc w:val="left"/>
        <w:rPr>
          <w:color w:val="000000" w:themeColor="text1"/>
          <w:lang w:val="id-ID"/>
        </w:rPr>
      </w:pPr>
    </w:p>
    <w:p w:rsidR="0026000A" w:rsidRPr="005315A3" w:rsidRDefault="00CA162D" w:rsidP="00C8413F">
      <w:pPr>
        <w:ind w:left="567" w:hanging="567"/>
        <w:jc w:val="left"/>
        <w:rPr>
          <w:color w:val="000000" w:themeColor="text1"/>
          <w:lang w:val="id-ID"/>
        </w:rPr>
      </w:pPr>
      <w:r w:rsidRPr="005315A3">
        <w:rPr>
          <w:color w:val="000000" w:themeColor="text1"/>
          <w:lang w:val="id-ID"/>
        </w:rPr>
        <w:tab/>
      </w:r>
      <w:r w:rsidR="0026000A" w:rsidRPr="005315A3">
        <w:rPr>
          <w:color w:val="000000" w:themeColor="text1"/>
          <w:lang w:val="id-ID"/>
        </w:rPr>
        <w:t xml:space="preserve">Dalam rangka pencapaian kompetensi, jelaskan pelaksanaan: </w:t>
      </w:r>
    </w:p>
    <w:p w:rsidR="0099026F" w:rsidRPr="005315A3" w:rsidRDefault="0099026F" w:rsidP="00C8413F">
      <w:pPr>
        <w:pStyle w:val="ListParagraph"/>
        <w:numPr>
          <w:ilvl w:val="0"/>
          <w:numId w:val="27"/>
        </w:numPr>
        <w:jc w:val="left"/>
        <w:rPr>
          <w:color w:val="000000" w:themeColor="text1"/>
          <w:lang w:val="id-ID"/>
        </w:rPr>
      </w:pPr>
      <w:r w:rsidRPr="005315A3">
        <w:rPr>
          <w:color w:val="000000" w:themeColor="text1"/>
          <w:lang w:val="id-ID"/>
        </w:rPr>
        <w:t>Ronde bangsal (informasi frekuensi kegiatan per minggu)</w:t>
      </w:r>
    </w:p>
    <w:p w:rsidR="0026000A" w:rsidRPr="005315A3" w:rsidRDefault="0099026F" w:rsidP="00C8413F">
      <w:pPr>
        <w:pStyle w:val="ListParagraph"/>
        <w:numPr>
          <w:ilvl w:val="0"/>
          <w:numId w:val="27"/>
        </w:numPr>
        <w:jc w:val="left"/>
        <w:rPr>
          <w:color w:val="000000" w:themeColor="text1"/>
          <w:lang w:val="id-ID"/>
        </w:rPr>
      </w:pPr>
      <w:r w:rsidRPr="005315A3">
        <w:rPr>
          <w:color w:val="000000" w:themeColor="text1"/>
          <w:lang w:val="id-ID"/>
        </w:rPr>
        <w:t>Konferensi</w:t>
      </w:r>
      <w:r w:rsidR="00427BBC" w:rsidRPr="005315A3">
        <w:rPr>
          <w:color w:val="000000" w:themeColor="text1"/>
          <w:lang w:val="id-ID"/>
        </w:rPr>
        <w:t xml:space="preserve"> kasu</w:t>
      </w:r>
      <w:r w:rsidR="00427BBC" w:rsidRPr="005315A3">
        <w:rPr>
          <w:color w:val="000000" w:themeColor="text1"/>
          <w:lang w:val="en-US"/>
        </w:rPr>
        <w:t xml:space="preserve">s </w:t>
      </w:r>
      <w:r w:rsidR="00645D45" w:rsidRPr="005315A3">
        <w:rPr>
          <w:color w:val="000000" w:themeColor="text1"/>
          <w:lang w:val="id-ID"/>
        </w:rPr>
        <w:t>(</w:t>
      </w:r>
      <w:r w:rsidR="00F15BB7" w:rsidRPr="005315A3">
        <w:rPr>
          <w:color w:val="000000" w:themeColor="text1"/>
          <w:lang w:val="id-ID"/>
        </w:rPr>
        <w:t xml:space="preserve">informasi </w:t>
      </w:r>
      <w:r w:rsidR="0044416B" w:rsidRPr="005315A3">
        <w:rPr>
          <w:color w:val="000000" w:themeColor="text1"/>
          <w:lang w:val="id-ID"/>
        </w:rPr>
        <w:t xml:space="preserve">jumlah </w:t>
      </w:r>
      <w:r w:rsidRPr="005315A3">
        <w:rPr>
          <w:color w:val="000000" w:themeColor="text1"/>
          <w:lang w:val="id-ID"/>
        </w:rPr>
        <w:t>kegiatan per bulan</w:t>
      </w:r>
      <w:r w:rsidR="0044416B" w:rsidRPr="005315A3">
        <w:rPr>
          <w:color w:val="000000" w:themeColor="text1"/>
          <w:lang w:val="id-ID"/>
        </w:rPr>
        <w:t>)</w:t>
      </w:r>
    </w:p>
    <w:p w:rsidR="0026000A" w:rsidRPr="005315A3" w:rsidRDefault="0026000A" w:rsidP="00C8413F">
      <w:pPr>
        <w:pStyle w:val="ListParagraph"/>
        <w:numPr>
          <w:ilvl w:val="0"/>
          <w:numId w:val="27"/>
        </w:numPr>
        <w:jc w:val="left"/>
        <w:rPr>
          <w:i/>
          <w:color w:val="000000" w:themeColor="text1"/>
          <w:lang w:val="id-ID"/>
        </w:rPr>
      </w:pPr>
      <w:r w:rsidRPr="005315A3">
        <w:rPr>
          <w:i/>
          <w:color w:val="000000" w:themeColor="text1"/>
          <w:lang w:val="id-ID"/>
        </w:rPr>
        <w:t>Journal reading</w:t>
      </w:r>
      <w:r w:rsidR="0044416B" w:rsidRPr="005315A3">
        <w:rPr>
          <w:color w:val="000000" w:themeColor="text1"/>
          <w:lang w:val="id-ID"/>
        </w:rPr>
        <w:t xml:space="preserve">(informasi frekuensi </w:t>
      </w:r>
      <w:r w:rsidR="0044416B" w:rsidRPr="005315A3">
        <w:rPr>
          <w:i/>
          <w:color w:val="000000" w:themeColor="text1"/>
          <w:lang w:val="id-ID"/>
        </w:rPr>
        <w:t>journal reading</w:t>
      </w:r>
      <w:r w:rsidR="0044416B" w:rsidRPr="005315A3">
        <w:rPr>
          <w:color w:val="000000" w:themeColor="text1"/>
          <w:lang w:val="id-ID"/>
        </w:rPr>
        <w:t xml:space="preserve"> per tahun)</w:t>
      </w:r>
    </w:p>
    <w:p w:rsidR="0026000A" w:rsidRPr="005315A3" w:rsidRDefault="00BA21C9" w:rsidP="00C8413F">
      <w:pPr>
        <w:pStyle w:val="ListParagraph"/>
        <w:numPr>
          <w:ilvl w:val="0"/>
          <w:numId w:val="27"/>
        </w:numPr>
        <w:jc w:val="left"/>
        <w:rPr>
          <w:color w:val="000000" w:themeColor="text1"/>
          <w:lang w:val="id-ID"/>
        </w:rPr>
      </w:pPr>
      <w:r w:rsidRPr="005315A3">
        <w:rPr>
          <w:color w:val="000000" w:themeColor="text1"/>
          <w:lang w:val="en-US"/>
        </w:rPr>
        <w:t>Laporan jaga</w:t>
      </w:r>
    </w:p>
    <w:p w:rsidR="0026000A" w:rsidRPr="005315A3" w:rsidRDefault="0026000A" w:rsidP="00C8413F">
      <w:pPr>
        <w:pStyle w:val="ListParagraph"/>
        <w:numPr>
          <w:ilvl w:val="0"/>
          <w:numId w:val="27"/>
        </w:numPr>
        <w:jc w:val="left"/>
        <w:rPr>
          <w:color w:val="000000" w:themeColor="text1"/>
          <w:lang w:val="id-ID"/>
        </w:rPr>
      </w:pPr>
      <w:r w:rsidRPr="005315A3">
        <w:rPr>
          <w:color w:val="000000" w:themeColor="text1"/>
          <w:lang w:val="id-ID"/>
        </w:rPr>
        <w:t>Diskusi multi disiplin</w:t>
      </w:r>
      <w:r w:rsidR="0006662C" w:rsidRPr="005315A3">
        <w:rPr>
          <w:color w:val="000000" w:themeColor="text1"/>
          <w:lang w:val="id-ID"/>
        </w:rPr>
        <w:t xml:space="preserve"> (informa</w:t>
      </w:r>
      <w:r w:rsidR="00B111FA" w:rsidRPr="005315A3">
        <w:rPr>
          <w:color w:val="000000" w:themeColor="text1"/>
          <w:lang w:val="id-ID"/>
        </w:rPr>
        <w:t>si frekuensi kegiatan per tahun</w:t>
      </w:r>
      <w:r w:rsidR="0006662C" w:rsidRPr="005315A3">
        <w:rPr>
          <w:color w:val="000000" w:themeColor="text1"/>
          <w:lang w:val="id-ID"/>
        </w:rPr>
        <w:t>)</w:t>
      </w:r>
    </w:p>
    <w:p w:rsidR="00BA21C9" w:rsidRPr="005315A3" w:rsidRDefault="0071236C" w:rsidP="00C8413F">
      <w:pPr>
        <w:tabs>
          <w:tab w:val="left" w:pos="6667"/>
        </w:tabs>
        <w:jc w:val="left"/>
        <w:rPr>
          <w:color w:val="000000" w:themeColor="text1"/>
          <w:lang w:val="en-US"/>
        </w:rPr>
      </w:pPr>
      <w:r w:rsidRPr="005315A3">
        <w:rPr>
          <w:color w:val="000000" w:themeColor="text1"/>
          <w:lang w:val="en-US"/>
        </w:rPr>
        <w:tab/>
      </w:r>
    </w:p>
    <w:p w:rsidR="0026000A" w:rsidRPr="005315A3" w:rsidRDefault="0026000A" w:rsidP="00C8413F">
      <w:pPr>
        <w:ind w:left="567"/>
        <w:jc w:val="left"/>
        <w:rPr>
          <w:color w:val="000000" w:themeColor="text1"/>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5A7C85" w:rsidRPr="005315A3" w:rsidTr="00C92DB1">
        <w:tc>
          <w:tcPr>
            <w:tcW w:w="9000" w:type="dxa"/>
          </w:tcPr>
          <w:p w:rsidR="00E531D7" w:rsidRPr="005315A3" w:rsidRDefault="00E531D7" w:rsidP="00C8413F">
            <w:pPr>
              <w:rPr>
                <w:color w:val="000000" w:themeColor="text1"/>
                <w:lang w:val="de-LU"/>
              </w:rPr>
            </w:pPr>
            <w:r w:rsidRPr="005315A3">
              <w:rPr>
                <w:color w:val="000000" w:themeColor="text1"/>
                <w:lang w:val="fi-FI"/>
              </w:rPr>
              <w:tab/>
            </w:r>
          </w:p>
          <w:p w:rsidR="00E531D7" w:rsidRPr="005315A3" w:rsidRDefault="00E531D7" w:rsidP="00C8413F">
            <w:pPr>
              <w:rPr>
                <w:color w:val="000000" w:themeColor="text1"/>
                <w:lang w:val="de-LU"/>
              </w:rPr>
            </w:pPr>
          </w:p>
          <w:p w:rsidR="00E531D7" w:rsidRPr="005315A3" w:rsidRDefault="00E531D7" w:rsidP="00C8413F">
            <w:pPr>
              <w:rPr>
                <w:color w:val="000000" w:themeColor="text1"/>
                <w:lang w:val="id-ID"/>
              </w:rPr>
            </w:pPr>
          </w:p>
          <w:p w:rsidR="00E318F9" w:rsidRPr="005315A3" w:rsidRDefault="00E318F9" w:rsidP="00C8413F">
            <w:pPr>
              <w:rPr>
                <w:color w:val="000000" w:themeColor="text1"/>
                <w:lang w:val="id-ID"/>
              </w:rPr>
            </w:pPr>
          </w:p>
        </w:tc>
      </w:tr>
    </w:tbl>
    <w:p w:rsidR="00C658FB" w:rsidRPr="005315A3" w:rsidRDefault="00C658FB" w:rsidP="00C92DB1">
      <w:pPr>
        <w:jc w:val="left"/>
        <w:rPr>
          <w:color w:val="000000" w:themeColor="text1"/>
          <w:lang w:val="en-US"/>
        </w:rPr>
      </w:pPr>
    </w:p>
    <w:p w:rsidR="00C658FB" w:rsidRPr="005315A3" w:rsidRDefault="00C658FB" w:rsidP="00C8413F">
      <w:pPr>
        <w:ind w:left="851" w:hanging="851"/>
        <w:jc w:val="left"/>
        <w:rPr>
          <w:color w:val="000000" w:themeColor="text1"/>
          <w:lang w:val="en-US"/>
        </w:rPr>
      </w:pPr>
    </w:p>
    <w:p w:rsidR="00D17CC7" w:rsidRPr="005315A3" w:rsidRDefault="0073208C" w:rsidP="00C8413F">
      <w:pPr>
        <w:ind w:left="567" w:hanging="567"/>
        <w:jc w:val="left"/>
        <w:rPr>
          <w:color w:val="000000" w:themeColor="text1"/>
          <w:lang w:val="id-ID"/>
        </w:rPr>
      </w:pPr>
      <w:r w:rsidRPr="005315A3">
        <w:rPr>
          <w:color w:val="000000" w:themeColor="text1"/>
          <w:lang w:val="id-ID"/>
        </w:rPr>
        <w:t>5</w:t>
      </w:r>
      <w:r w:rsidR="00E96C9C" w:rsidRPr="005315A3">
        <w:rPr>
          <w:color w:val="000000" w:themeColor="text1"/>
          <w:lang w:val="id-ID"/>
        </w:rPr>
        <w:t>.</w:t>
      </w:r>
      <w:r w:rsidR="00975DA3" w:rsidRPr="005315A3">
        <w:rPr>
          <w:color w:val="000000" w:themeColor="text1"/>
          <w:lang w:val="id-ID"/>
        </w:rPr>
        <w:t>2</w:t>
      </w:r>
      <w:r w:rsidR="00C658FB" w:rsidRPr="005315A3">
        <w:rPr>
          <w:color w:val="000000" w:themeColor="text1"/>
          <w:lang w:val="en-US"/>
        </w:rPr>
        <w:t xml:space="preserve"> </w:t>
      </w:r>
      <w:r w:rsidR="007F1719" w:rsidRPr="005315A3">
        <w:rPr>
          <w:color w:val="000000" w:themeColor="text1"/>
          <w:lang w:val="en-US"/>
        </w:rPr>
        <w:t>Penilaian</w:t>
      </w:r>
      <w:r w:rsidR="00A82FE0" w:rsidRPr="005315A3">
        <w:rPr>
          <w:color w:val="000000" w:themeColor="text1"/>
          <w:lang w:val="id-ID"/>
        </w:rPr>
        <w:t xml:space="preserve">seluruh </w:t>
      </w:r>
      <w:r w:rsidR="005B3859" w:rsidRPr="005315A3">
        <w:rPr>
          <w:color w:val="000000" w:themeColor="text1"/>
          <w:lang w:val="id-ID"/>
        </w:rPr>
        <w:t>buku panduan</w:t>
      </w:r>
      <w:r w:rsidR="007F1719" w:rsidRPr="005315A3">
        <w:rPr>
          <w:color w:val="000000" w:themeColor="text1"/>
          <w:lang w:val="id-ID"/>
        </w:rPr>
        <w:t>/buku modul</w:t>
      </w:r>
      <w:r w:rsidR="007F1719" w:rsidRPr="005315A3">
        <w:rPr>
          <w:color w:val="000000" w:themeColor="text1"/>
          <w:lang w:val="en-US"/>
        </w:rPr>
        <w:t>/</w:t>
      </w:r>
      <w:r w:rsidR="007F1719" w:rsidRPr="005315A3">
        <w:rPr>
          <w:i/>
          <w:color w:val="000000" w:themeColor="text1"/>
          <w:lang w:val="en-US"/>
        </w:rPr>
        <w:t>logbook</w:t>
      </w:r>
      <w:r w:rsidR="00412B6C" w:rsidRPr="005315A3">
        <w:rPr>
          <w:color w:val="000000" w:themeColor="text1"/>
          <w:lang w:val="id-ID"/>
        </w:rPr>
        <w:t xml:space="preserve"> dalam satu</w:t>
      </w:r>
      <w:r w:rsidR="00AA3272" w:rsidRPr="005315A3">
        <w:rPr>
          <w:color w:val="000000" w:themeColor="text1"/>
          <w:lang w:val="id-ID"/>
        </w:rPr>
        <w:t xml:space="preserve"> tahun terakhir</w:t>
      </w:r>
      <w:r w:rsidR="00F61DE0" w:rsidRPr="005315A3">
        <w:rPr>
          <w:color w:val="000000" w:themeColor="text1"/>
          <w:lang w:val="id-ID"/>
        </w:rPr>
        <w:t>.</w:t>
      </w:r>
    </w:p>
    <w:p w:rsidR="00AA3272" w:rsidRPr="005315A3" w:rsidRDefault="00AA3272" w:rsidP="00C8413F">
      <w:pPr>
        <w:rPr>
          <w:color w:val="000000" w:themeColor="text1"/>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B952EC" w:rsidRPr="005315A3"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5315A3" w:rsidRDefault="007F1719" w:rsidP="00C8413F">
            <w:pPr>
              <w:jc w:val="center"/>
              <w:rPr>
                <w:b/>
                <w:bCs/>
                <w:color w:val="000000" w:themeColor="text1"/>
                <w:sz w:val="18"/>
                <w:szCs w:val="18"/>
                <w:lang w:val="en-US"/>
              </w:rPr>
            </w:pPr>
            <w:r w:rsidRPr="005315A3">
              <w:rPr>
                <w:b/>
                <w:bCs/>
                <w:color w:val="000000" w:themeColor="text1"/>
                <w:sz w:val="18"/>
                <w:szCs w:val="18"/>
                <w:lang w:val="en-US"/>
              </w:rPr>
              <w:t>Nama Mata Kuliah/ Modul/</w:t>
            </w:r>
            <w:r w:rsidRPr="005315A3">
              <w:rPr>
                <w:b/>
                <w:bCs/>
                <w:color w:val="000000" w:themeColor="text1"/>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Tidak Ada/</w:t>
            </w:r>
          </w:p>
          <w:p w:rsidR="007F1719" w:rsidRPr="005315A3" w:rsidRDefault="007F1719" w:rsidP="00C8413F">
            <w:pPr>
              <w:jc w:val="center"/>
              <w:rPr>
                <w:b/>
                <w:bCs/>
                <w:color w:val="000000" w:themeColor="text1"/>
                <w:sz w:val="18"/>
                <w:szCs w:val="18"/>
              </w:rPr>
            </w:pPr>
            <w:r w:rsidRPr="005315A3">
              <w:rPr>
                <w:b/>
                <w:bCs/>
                <w:color w:val="000000" w:themeColor="text1"/>
                <w:sz w:val="18"/>
                <w:szCs w:val="18"/>
              </w:rPr>
              <w:t>Ada Perubahan pada</w:t>
            </w:r>
          </w:p>
          <w:p w:rsidR="007F1719" w:rsidRPr="005315A3" w:rsidRDefault="007F1719" w:rsidP="00C8413F">
            <w:pPr>
              <w:jc w:val="center"/>
              <w:rPr>
                <w:b/>
                <w:bCs/>
                <w:color w:val="000000" w:themeColor="text1"/>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Status: Baru/</w:t>
            </w:r>
          </w:p>
          <w:p w:rsidR="007F1719" w:rsidRPr="005315A3" w:rsidRDefault="007F1719" w:rsidP="00C8413F">
            <w:pPr>
              <w:jc w:val="center"/>
              <w:rPr>
                <w:b/>
                <w:bCs/>
                <w:color w:val="000000" w:themeColor="text1"/>
                <w:sz w:val="18"/>
                <w:szCs w:val="18"/>
              </w:rPr>
            </w:pPr>
            <w:r w:rsidRPr="005315A3">
              <w:rPr>
                <w:b/>
                <w:bCs/>
                <w:color w:val="000000" w:themeColor="text1"/>
                <w:sz w:val="18"/>
                <w:szCs w:val="18"/>
              </w:rPr>
              <w:t>Lama/</w:t>
            </w:r>
          </w:p>
          <w:p w:rsidR="007F1719" w:rsidRPr="005315A3" w:rsidRDefault="007F1719" w:rsidP="00C8413F">
            <w:pPr>
              <w:jc w:val="center"/>
              <w:rPr>
                <w:b/>
                <w:bCs/>
                <w:color w:val="000000" w:themeColor="text1"/>
                <w:sz w:val="18"/>
                <w:szCs w:val="18"/>
              </w:rPr>
            </w:pPr>
            <w:r w:rsidRPr="005315A3">
              <w:rPr>
                <w:b/>
                <w:bCs/>
                <w:color w:val="000000" w:themeColor="text1"/>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Berlaku Mulai Sem./Th.</w:t>
            </w:r>
          </w:p>
        </w:tc>
      </w:tr>
      <w:tr w:rsidR="00B952EC" w:rsidRPr="005315A3"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5315A3" w:rsidRDefault="007F1719" w:rsidP="00C8413F">
            <w:pPr>
              <w:jc w:val="center"/>
              <w:rPr>
                <w:b/>
                <w:bCs/>
                <w:color w:val="000000" w:themeColor="text1"/>
                <w:sz w:val="18"/>
                <w:szCs w:val="18"/>
              </w:rPr>
            </w:pPr>
            <w:r w:rsidRPr="005315A3">
              <w:rPr>
                <w:b/>
                <w:bCs/>
                <w:color w:val="000000" w:themeColor="text1"/>
                <w:sz w:val="18"/>
                <w:szCs w:val="18"/>
              </w:rPr>
              <w:t>(6)</w:t>
            </w:r>
          </w:p>
        </w:tc>
      </w:tr>
      <w:tr w:rsidR="00B952EC" w:rsidRPr="005315A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r>
      <w:tr w:rsidR="00B952EC" w:rsidRPr="005315A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r>
      <w:tr w:rsidR="00B952EC" w:rsidRPr="005315A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r>
      <w:tr w:rsidR="00B952EC" w:rsidRPr="005315A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315A3" w:rsidRDefault="007F1719" w:rsidP="00C8413F">
            <w:pPr>
              <w:rPr>
                <w:color w:val="000000" w:themeColor="text1"/>
                <w:sz w:val="20"/>
                <w:szCs w:val="20"/>
              </w:rPr>
            </w:pPr>
          </w:p>
        </w:tc>
      </w:tr>
    </w:tbl>
    <w:p w:rsidR="00AC392C" w:rsidRPr="005315A3" w:rsidRDefault="00AC392C" w:rsidP="00C8413F">
      <w:pPr>
        <w:rPr>
          <w:color w:val="000000" w:themeColor="text1"/>
          <w:lang w:val="en-US"/>
        </w:rPr>
      </w:pPr>
    </w:p>
    <w:p w:rsidR="0073208C" w:rsidRPr="005315A3" w:rsidRDefault="00975DA3" w:rsidP="00C8413F">
      <w:pPr>
        <w:ind w:left="720" w:hanging="720"/>
        <w:jc w:val="left"/>
        <w:rPr>
          <w:color w:val="000000" w:themeColor="text1"/>
          <w:lang w:val="en-US"/>
        </w:rPr>
      </w:pPr>
      <w:r w:rsidRPr="005315A3">
        <w:rPr>
          <w:color w:val="000000" w:themeColor="text1"/>
          <w:lang w:val="id-ID"/>
        </w:rPr>
        <w:t>5.</w:t>
      </w:r>
      <w:r w:rsidR="00C27FFE" w:rsidRPr="005315A3">
        <w:rPr>
          <w:color w:val="000000" w:themeColor="text1"/>
          <w:lang w:val="id-ID"/>
        </w:rPr>
        <w:t>3</w:t>
      </w:r>
      <w:r w:rsidR="00F6337B" w:rsidRPr="005315A3">
        <w:rPr>
          <w:color w:val="000000" w:themeColor="text1"/>
          <w:lang w:val="id-ID"/>
        </w:rPr>
        <w:t xml:space="preserve">  Pelayanan </w:t>
      </w:r>
      <w:r w:rsidR="00AC392C" w:rsidRPr="005315A3">
        <w:rPr>
          <w:color w:val="000000" w:themeColor="text1"/>
          <w:lang w:val="en-US"/>
        </w:rPr>
        <w:t xml:space="preserve">RS Pendidikan Utama dan RS </w:t>
      </w:r>
      <w:r w:rsidR="00F8703F" w:rsidRPr="005315A3">
        <w:rPr>
          <w:color w:val="000000" w:themeColor="text1"/>
          <w:lang w:val="en-US"/>
        </w:rPr>
        <w:t>Pendidikan Afiliasi dan Satelit</w:t>
      </w:r>
    </w:p>
    <w:p w:rsidR="00F6337B" w:rsidRPr="005315A3" w:rsidRDefault="00F6337B" w:rsidP="00C8413F">
      <w:pPr>
        <w:ind w:left="720" w:hanging="720"/>
        <w:jc w:val="left"/>
        <w:rPr>
          <w:color w:val="000000" w:themeColor="text1"/>
          <w:lang w:val="id-ID"/>
        </w:rPr>
      </w:pPr>
    </w:p>
    <w:p w:rsidR="00BF624D" w:rsidRPr="005315A3" w:rsidRDefault="004325F6" w:rsidP="00C92DB1">
      <w:pPr>
        <w:rPr>
          <w:color w:val="000000" w:themeColor="text1"/>
          <w:lang w:val="en-US"/>
        </w:rPr>
      </w:pPr>
      <w:r w:rsidRPr="005315A3">
        <w:rPr>
          <w:color w:val="000000" w:themeColor="text1"/>
          <w:lang w:val="id-ID"/>
        </w:rPr>
        <w:t>Kinerja pelayanan ins</w:t>
      </w:r>
      <w:r w:rsidR="00427BBC" w:rsidRPr="005315A3">
        <w:rPr>
          <w:color w:val="000000" w:themeColor="text1"/>
          <w:lang w:val="id-ID"/>
        </w:rPr>
        <w:t>titusi merupakan jumlah operas</w:t>
      </w:r>
      <w:r w:rsidR="00427BBC" w:rsidRPr="005315A3">
        <w:rPr>
          <w:color w:val="000000" w:themeColor="text1"/>
          <w:lang w:val="en-US"/>
        </w:rPr>
        <w:t xml:space="preserve">i / tindakan </w:t>
      </w:r>
      <w:r w:rsidRPr="005315A3">
        <w:rPr>
          <w:color w:val="000000" w:themeColor="text1"/>
          <w:lang w:val="id-ID"/>
        </w:rPr>
        <w:t>yang dilakukan institusi pendidikan baik di dalam institusi maupun d</w:t>
      </w:r>
      <w:r w:rsidR="007F438C" w:rsidRPr="005315A3">
        <w:rPr>
          <w:color w:val="000000" w:themeColor="text1"/>
          <w:lang w:val="id-ID"/>
        </w:rPr>
        <w:t xml:space="preserve">i lahan pendidikan lainnya (RS </w:t>
      </w:r>
      <w:r w:rsidR="00F8703F" w:rsidRPr="005315A3">
        <w:rPr>
          <w:color w:val="000000" w:themeColor="text1"/>
          <w:lang w:val="id-ID"/>
        </w:rPr>
        <w:t>Pendidikan Afiliasi dan Satelit</w:t>
      </w:r>
      <w:r w:rsidRPr="005315A3">
        <w:rPr>
          <w:color w:val="000000" w:themeColor="text1"/>
          <w:lang w:val="id-ID"/>
        </w:rPr>
        <w:t xml:space="preserve">). </w:t>
      </w:r>
    </w:p>
    <w:p w:rsidR="00C92DB1" w:rsidRPr="005315A3" w:rsidRDefault="00C92DB1" w:rsidP="00C92DB1">
      <w:pPr>
        <w:rPr>
          <w:color w:val="000000" w:themeColor="text1"/>
          <w:sz w:val="16"/>
          <w:szCs w:val="16"/>
          <w:lang w:val="en-US"/>
        </w:rPr>
      </w:pPr>
    </w:p>
    <w:p w:rsidR="00AA7356" w:rsidRPr="005315A3" w:rsidRDefault="00F6337B" w:rsidP="00C8413F">
      <w:pPr>
        <w:jc w:val="left"/>
        <w:rPr>
          <w:color w:val="000000" w:themeColor="text1"/>
          <w:lang w:val="en-US"/>
        </w:rPr>
      </w:pPr>
      <w:r w:rsidRPr="005315A3">
        <w:rPr>
          <w:color w:val="000000" w:themeColor="text1"/>
          <w:lang w:val="id-ID"/>
        </w:rPr>
        <w:t xml:space="preserve">Lengkapi tabel berikut untuk data </w:t>
      </w:r>
      <w:r w:rsidR="00BB1CBE" w:rsidRPr="005315A3">
        <w:rPr>
          <w:color w:val="000000" w:themeColor="text1"/>
          <w:lang w:val="id-ID"/>
        </w:rPr>
        <w:t>dalam</w:t>
      </w:r>
      <w:r w:rsidR="002311BC" w:rsidRPr="005315A3">
        <w:rPr>
          <w:color w:val="000000" w:themeColor="text1"/>
          <w:lang w:val="id-ID"/>
        </w:rPr>
        <w:t xml:space="preserve"> satu tahun</w:t>
      </w:r>
      <w:r w:rsidR="00C658FB" w:rsidRPr="005315A3">
        <w:rPr>
          <w:color w:val="000000" w:themeColor="text1"/>
          <w:lang w:val="en-US"/>
        </w:rPr>
        <w:t xml:space="preserve"> </w:t>
      </w:r>
      <w:r w:rsidRPr="005315A3">
        <w:rPr>
          <w:color w:val="000000" w:themeColor="text1"/>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B952EC" w:rsidRPr="005315A3" w:rsidTr="00977D94">
        <w:tc>
          <w:tcPr>
            <w:tcW w:w="610" w:type="dxa"/>
            <w:vMerge w:val="restart"/>
            <w:shd w:val="clear" w:color="auto" w:fill="auto"/>
            <w:vAlign w:val="center"/>
          </w:tcPr>
          <w:p w:rsidR="00BF624D" w:rsidRPr="005315A3" w:rsidRDefault="00BF624D" w:rsidP="00C8413F">
            <w:pPr>
              <w:jc w:val="center"/>
              <w:rPr>
                <w:b/>
                <w:color w:val="000000" w:themeColor="text1"/>
                <w:sz w:val="20"/>
                <w:lang w:val="id-ID"/>
              </w:rPr>
            </w:pPr>
            <w:r w:rsidRPr="005315A3">
              <w:rPr>
                <w:b/>
                <w:color w:val="000000" w:themeColor="text1"/>
                <w:sz w:val="20"/>
                <w:lang w:val="id-ID"/>
              </w:rPr>
              <w:t>No.</w:t>
            </w:r>
          </w:p>
        </w:tc>
        <w:tc>
          <w:tcPr>
            <w:tcW w:w="2483" w:type="dxa"/>
            <w:vMerge w:val="restart"/>
            <w:shd w:val="clear" w:color="auto" w:fill="auto"/>
            <w:vAlign w:val="center"/>
          </w:tcPr>
          <w:p w:rsidR="00BF624D" w:rsidRPr="005315A3" w:rsidRDefault="00BF624D" w:rsidP="00C8413F">
            <w:pPr>
              <w:jc w:val="center"/>
              <w:rPr>
                <w:b/>
                <w:color w:val="000000" w:themeColor="text1"/>
                <w:sz w:val="20"/>
                <w:lang w:val="en-US"/>
              </w:rPr>
            </w:pPr>
            <w:r w:rsidRPr="005315A3">
              <w:rPr>
                <w:b/>
                <w:color w:val="000000" w:themeColor="text1"/>
                <w:sz w:val="20"/>
                <w:lang w:val="id-ID"/>
              </w:rPr>
              <w:t xml:space="preserve">Jenis </w:t>
            </w:r>
            <w:r w:rsidR="00AC392C" w:rsidRPr="005315A3">
              <w:rPr>
                <w:b/>
                <w:color w:val="000000" w:themeColor="text1"/>
                <w:sz w:val="20"/>
                <w:lang w:val="en-US"/>
              </w:rPr>
              <w:t>Tindakan/Operasi</w:t>
            </w:r>
          </w:p>
        </w:tc>
        <w:tc>
          <w:tcPr>
            <w:tcW w:w="6224" w:type="dxa"/>
            <w:gridSpan w:val="3"/>
          </w:tcPr>
          <w:p w:rsidR="00BF624D" w:rsidRPr="005315A3" w:rsidRDefault="00BF624D" w:rsidP="00C8413F">
            <w:pPr>
              <w:jc w:val="center"/>
              <w:rPr>
                <w:b/>
                <w:color w:val="000000" w:themeColor="text1"/>
                <w:sz w:val="20"/>
                <w:lang w:val="id-ID"/>
              </w:rPr>
            </w:pPr>
            <w:r w:rsidRPr="005315A3">
              <w:rPr>
                <w:b/>
                <w:color w:val="000000" w:themeColor="text1"/>
                <w:sz w:val="20"/>
                <w:lang w:val="id-ID"/>
              </w:rPr>
              <w:t xml:space="preserve">Jumlah </w:t>
            </w:r>
          </w:p>
        </w:tc>
      </w:tr>
      <w:tr w:rsidR="00B952EC" w:rsidRPr="005315A3" w:rsidTr="00BF624D">
        <w:tc>
          <w:tcPr>
            <w:tcW w:w="610" w:type="dxa"/>
            <w:vMerge/>
            <w:tcBorders>
              <w:bottom w:val="double" w:sz="4" w:space="0" w:color="auto"/>
            </w:tcBorders>
            <w:shd w:val="clear" w:color="auto" w:fill="auto"/>
            <w:vAlign w:val="center"/>
          </w:tcPr>
          <w:p w:rsidR="00BF624D" w:rsidRPr="005315A3" w:rsidRDefault="00BF624D" w:rsidP="00C8413F">
            <w:pPr>
              <w:jc w:val="center"/>
              <w:rPr>
                <w:b/>
                <w:color w:val="000000" w:themeColor="text1"/>
                <w:sz w:val="20"/>
                <w:lang w:val="id-ID"/>
              </w:rPr>
            </w:pPr>
          </w:p>
        </w:tc>
        <w:tc>
          <w:tcPr>
            <w:tcW w:w="2483" w:type="dxa"/>
            <w:vMerge/>
            <w:tcBorders>
              <w:bottom w:val="double" w:sz="4" w:space="0" w:color="auto"/>
            </w:tcBorders>
            <w:shd w:val="clear" w:color="auto" w:fill="auto"/>
            <w:vAlign w:val="center"/>
          </w:tcPr>
          <w:p w:rsidR="00BF624D" w:rsidRPr="005315A3" w:rsidRDefault="00BF624D" w:rsidP="00C8413F">
            <w:pPr>
              <w:jc w:val="center"/>
              <w:rPr>
                <w:b/>
                <w:color w:val="000000" w:themeColor="text1"/>
                <w:sz w:val="20"/>
                <w:lang w:val="id-ID"/>
              </w:rPr>
            </w:pPr>
          </w:p>
        </w:tc>
        <w:tc>
          <w:tcPr>
            <w:tcW w:w="2078" w:type="dxa"/>
            <w:tcBorders>
              <w:bottom w:val="double" w:sz="4" w:space="0" w:color="auto"/>
            </w:tcBorders>
          </w:tcPr>
          <w:p w:rsidR="00BF624D" w:rsidRPr="005315A3" w:rsidRDefault="00BF624D" w:rsidP="00C8413F">
            <w:pPr>
              <w:jc w:val="center"/>
              <w:rPr>
                <w:b/>
                <w:color w:val="000000" w:themeColor="text1"/>
                <w:sz w:val="20"/>
                <w:lang w:val="en-US"/>
              </w:rPr>
            </w:pPr>
            <w:r w:rsidRPr="005315A3">
              <w:rPr>
                <w:b/>
                <w:color w:val="000000" w:themeColor="text1"/>
                <w:sz w:val="20"/>
                <w:lang w:val="id-ID"/>
              </w:rPr>
              <w:t xml:space="preserve"> Operasi</w:t>
            </w:r>
            <w:r w:rsidR="00427BBC" w:rsidRPr="005315A3">
              <w:rPr>
                <w:b/>
                <w:color w:val="000000" w:themeColor="text1"/>
                <w:sz w:val="20"/>
                <w:lang w:val="en-US"/>
              </w:rPr>
              <w:t xml:space="preserve"> / tindakan</w:t>
            </w:r>
          </w:p>
        </w:tc>
        <w:tc>
          <w:tcPr>
            <w:tcW w:w="1981" w:type="dxa"/>
            <w:tcBorders>
              <w:bottom w:val="double" w:sz="4" w:space="0" w:color="auto"/>
            </w:tcBorders>
          </w:tcPr>
          <w:p w:rsidR="00BF624D" w:rsidRPr="005315A3" w:rsidRDefault="00BF624D" w:rsidP="00C8413F">
            <w:pPr>
              <w:jc w:val="center"/>
              <w:rPr>
                <w:b/>
                <w:color w:val="000000" w:themeColor="text1"/>
                <w:sz w:val="20"/>
                <w:lang w:val="en-US"/>
              </w:rPr>
            </w:pPr>
            <w:r w:rsidRPr="005315A3">
              <w:rPr>
                <w:b/>
                <w:color w:val="000000" w:themeColor="text1"/>
                <w:sz w:val="20"/>
                <w:lang w:val="en-US"/>
              </w:rPr>
              <w:t>Morbiditas</w:t>
            </w:r>
          </w:p>
        </w:tc>
        <w:tc>
          <w:tcPr>
            <w:tcW w:w="2165" w:type="dxa"/>
            <w:tcBorders>
              <w:bottom w:val="double" w:sz="4" w:space="0" w:color="auto"/>
            </w:tcBorders>
            <w:shd w:val="clear" w:color="auto" w:fill="auto"/>
            <w:vAlign w:val="center"/>
          </w:tcPr>
          <w:p w:rsidR="00BF624D" w:rsidRPr="005315A3" w:rsidRDefault="00BF624D" w:rsidP="00C8413F">
            <w:pPr>
              <w:jc w:val="center"/>
              <w:rPr>
                <w:b/>
                <w:color w:val="000000" w:themeColor="text1"/>
                <w:sz w:val="20"/>
                <w:lang w:val="id-ID"/>
              </w:rPr>
            </w:pPr>
            <w:r w:rsidRPr="005315A3">
              <w:rPr>
                <w:b/>
                <w:color w:val="000000" w:themeColor="text1"/>
                <w:sz w:val="20"/>
                <w:lang w:val="id-ID"/>
              </w:rPr>
              <w:t>Mortalitas</w:t>
            </w:r>
          </w:p>
        </w:tc>
      </w:tr>
      <w:tr w:rsidR="00B952EC" w:rsidRPr="005315A3" w:rsidTr="00BF624D">
        <w:tc>
          <w:tcPr>
            <w:tcW w:w="610" w:type="dxa"/>
            <w:tcBorders>
              <w:top w:val="double" w:sz="4" w:space="0" w:color="auto"/>
            </w:tcBorders>
            <w:shd w:val="clear" w:color="auto" w:fill="auto"/>
            <w:vAlign w:val="center"/>
          </w:tcPr>
          <w:p w:rsidR="00BF624D" w:rsidRPr="005315A3" w:rsidRDefault="00BF624D" w:rsidP="00C8413F">
            <w:pPr>
              <w:jc w:val="center"/>
              <w:rPr>
                <w:b/>
                <w:color w:val="000000" w:themeColor="text1"/>
                <w:sz w:val="20"/>
                <w:lang w:val="id-ID"/>
              </w:rPr>
            </w:pPr>
            <w:r w:rsidRPr="005315A3">
              <w:rPr>
                <w:b/>
                <w:color w:val="000000" w:themeColor="text1"/>
                <w:sz w:val="20"/>
                <w:lang w:val="id-ID"/>
              </w:rPr>
              <w:t>(1)</w:t>
            </w:r>
          </w:p>
        </w:tc>
        <w:tc>
          <w:tcPr>
            <w:tcW w:w="2483" w:type="dxa"/>
            <w:tcBorders>
              <w:top w:val="double" w:sz="4" w:space="0" w:color="auto"/>
            </w:tcBorders>
            <w:shd w:val="clear" w:color="auto" w:fill="auto"/>
            <w:vAlign w:val="center"/>
          </w:tcPr>
          <w:p w:rsidR="00BF624D" w:rsidRPr="005315A3" w:rsidRDefault="00BF624D" w:rsidP="00C8413F">
            <w:pPr>
              <w:jc w:val="center"/>
              <w:rPr>
                <w:b/>
                <w:color w:val="000000" w:themeColor="text1"/>
                <w:sz w:val="20"/>
                <w:lang w:val="id-ID"/>
              </w:rPr>
            </w:pPr>
            <w:r w:rsidRPr="005315A3">
              <w:rPr>
                <w:b/>
                <w:color w:val="000000" w:themeColor="text1"/>
                <w:sz w:val="20"/>
                <w:lang w:val="id-ID"/>
              </w:rPr>
              <w:t>(2)</w:t>
            </w:r>
          </w:p>
        </w:tc>
        <w:tc>
          <w:tcPr>
            <w:tcW w:w="2078" w:type="dxa"/>
            <w:tcBorders>
              <w:top w:val="double" w:sz="4" w:space="0" w:color="auto"/>
            </w:tcBorders>
            <w:vAlign w:val="center"/>
          </w:tcPr>
          <w:p w:rsidR="00BF624D" w:rsidRPr="005315A3" w:rsidRDefault="00BF624D" w:rsidP="00C8413F">
            <w:pPr>
              <w:jc w:val="center"/>
              <w:rPr>
                <w:b/>
                <w:color w:val="000000" w:themeColor="text1"/>
                <w:sz w:val="20"/>
                <w:lang w:val="id-ID"/>
              </w:rPr>
            </w:pPr>
            <w:r w:rsidRPr="005315A3">
              <w:rPr>
                <w:b/>
                <w:color w:val="000000" w:themeColor="text1"/>
                <w:sz w:val="20"/>
                <w:lang w:val="id-ID"/>
              </w:rPr>
              <w:t>(3)</w:t>
            </w:r>
          </w:p>
        </w:tc>
        <w:tc>
          <w:tcPr>
            <w:tcW w:w="1981" w:type="dxa"/>
            <w:tcBorders>
              <w:top w:val="double" w:sz="4" w:space="0" w:color="auto"/>
            </w:tcBorders>
          </w:tcPr>
          <w:p w:rsidR="00BF624D" w:rsidRPr="005315A3" w:rsidRDefault="005501F5" w:rsidP="00C8413F">
            <w:pPr>
              <w:jc w:val="center"/>
              <w:rPr>
                <w:b/>
                <w:color w:val="000000" w:themeColor="text1"/>
                <w:sz w:val="20"/>
                <w:lang w:val="en-US"/>
              </w:rPr>
            </w:pPr>
            <w:r w:rsidRPr="005315A3">
              <w:rPr>
                <w:b/>
                <w:color w:val="000000" w:themeColor="text1"/>
                <w:sz w:val="20"/>
                <w:lang w:val="en-US"/>
              </w:rPr>
              <w:t>(4)</w:t>
            </w:r>
          </w:p>
        </w:tc>
        <w:tc>
          <w:tcPr>
            <w:tcW w:w="2165" w:type="dxa"/>
            <w:tcBorders>
              <w:top w:val="double" w:sz="4" w:space="0" w:color="auto"/>
            </w:tcBorders>
            <w:shd w:val="clear" w:color="auto" w:fill="auto"/>
            <w:vAlign w:val="center"/>
          </w:tcPr>
          <w:p w:rsidR="00BF624D" w:rsidRPr="005315A3" w:rsidRDefault="005501F5" w:rsidP="00C8413F">
            <w:pPr>
              <w:jc w:val="center"/>
              <w:rPr>
                <w:b/>
                <w:color w:val="000000" w:themeColor="text1"/>
                <w:sz w:val="20"/>
                <w:lang w:val="id-ID"/>
              </w:rPr>
            </w:pPr>
            <w:r w:rsidRPr="005315A3">
              <w:rPr>
                <w:b/>
                <w:color w:val="000000" w:themeColor="text1"/>
                <w:sz w:val="20"/>
                <w:lang w:val="id-ID"/>
              </w:rPr>
              <w:t>(</w:t>
            </w:r>
            <w:r w:rsidRPr="005315A3">
              <w:rPr>
                <w:b/>
                <w:color w:val="000000" w:themeColor="text1"/>
                <w:sz w:val="20"/>
                <w:lang w:val="en-US"/>
              </w:rPr>
              <w:t>5</w:t>
            </w:r>
            <w:r w:rsidR="00BF624D" w:rsidRPr="005315A3">
              <w:rPr>
                <w:b/>
                <w:color w:val="000000" w:themeColor="text1"/>
                <w:sz w:val="20"/>
                <w:lang w:val="id-ID"/>
              </w:rPr>
              <w:t>)</w:t>
            </w:r>
          </w:p>
        </w:tc>
      </w:tr>
      <w:tr w:rsidR="00B952EC" w:rsidRPr="005315A3" w:rsidTr="00BF624D">
        <w:tc>
          <w:tcPr>
            <w:tcW w:w="610" w:type="dxa"/>
            <w:shd w:val="clear" w:color="auto" w:fill="auto"/>
          </w:tcPr>
          <w:p w:rsidR="00BF624D" w:rsidRPr="005315A3" w:rsidRDefault="00BF624D" w:rsidP="00C8413F">
            <w:pPr>
              <w:jc w:val="center"/>
              <w:rPr>
                <w:color w:val="000000" w:themeColor="text1"/>
                <w:lang w:val="id-ID"/>
              </w:rPr>
            </w:pPr>
            <w:r w:rsidRPr="005315A3">
              <w:rPr>
                <w:color w:val="000000" w:themeColor="text1"/>
                <w:lang w:val="id-ID"/>
              </w:rPr>
              <w:t>1</w:t>
            </w:r>
          </w:p>
        </w:tc>
        <w:tc>
          <w:tcPr>
            <w:tcW w:w="2483" w:type="dxa"/>
            <w:shd w:val="clear" w:color="auto" w:fill="auto"/>
          </w:tcPr>
          <w:p w:rsidR="00BF624D" w:rsidRPr="005315A3" w:rsidRDefault="00BF624D" w:rsidP="00C8413F">
            <w:pPr>
              <w:jc w:val="left"/>
              <w:rPr>
                <w:color w:val="000000" w:themeColor="text1"/>
                <w:lang w:val="id-ID"/>
              </w:rPr>
            </w:pPr>
          </w:p>
        </w:tc>
        <w:tc>
          <w:tcPr>
            <w:tcW w:w="2078" w:type="dxa"/>
          </w:tcPr>
          <w:p w:rsidR="00BF624D" w:rsidRPr="005315A3" w:rsidRDefault="00BF624D" w:rsidP="00C8413F">
            <w:pPr>
              <w:jc w:val="left"/>
              <w:rPr>
                <w:color w:val="000000" w:themeColor="text1"/>
                <w:lang w:val="id-ID"/>
              </w:rPr>
            </w:pPr>
          </w:p>
        </w:tc>
        <w:tc>
          <w:tcPr>
            <w:tcW w:w="1981" w:type="dxa"/>
          </w:tcPr>
          <w:p w:rsidR="00BF624D" w:rsidRPr="005315A3" w:rsidRDefault="00BF624D" w:rsidP="00C8413F">
            <w:pPr>
              <w:jc w:val="left"/>
              <w:rPr>
                <w:color w:val="000000" w:themeColor="text1"/>
                <w:lang w:val="id-ID"/>
              </w:rPr>
            </w:pPr>
          </w:p>
        </w:tc>
        <w:tc>
          <w:tcPr>
            <w:tcW w:w="2165" w:type="dxa"/>
            <w:shd w:val="clear" w:color="auto" w:fill="auto"/>
          </w:tcPr>
          <w:p w:rsidR="00BF624D" w:rsidRPr="005315A3" w:rsidRDefault="00BF624D" w:rsidP="00C8413F">
            <w:pPr>
              <w:jc w:val="left"/>
              <w:rPr>
                <w:color w:val="000000" w:themeColor="text1"/>
                <w:lang w:val="id-ID"/>
              </w:rPr>
            </w:pPr>
          </w:p>
        </w:tc>
      </w:tr>
      <w:tr w:rsidR="00B952EC" w:rsidRPr="005315A3" w:rsidTr="00BF624D">
        <w:tc>
          <w:tcPr>
            <w:tcW w:w="610" w:type="dxa"/>
            <w:shd w:val="clear" w:color="auto" w:fill="auto"/>
          </w:tcPr>
          <w:p w:rsidR="00BF624D" w:rsidRPr="005315A3" w:rsidRDefault="00BF624D" w:rsidP="00C8413F">
            <w:pPr>
              <w:jc w:val="center"/>
              <w:rPr>
                <w:color w:val="000000" w:themeColor="text1"/>
                <w:lang w:val="id-ID"/>
              </w:rPr>
            </w:pPr>
            <w:r w:rsidRPr="005315A3">
              <w:rPr>
                <w:color w:val="000000" w:themeColor="text1"/>
                <w:lang w:val="id-ID"/>
              </w:rPr>
              <w:t>2</w:t>
            </w:r>
          </w:p>
        </w:tc>
        <w:tc>
          <w:tcPr>
            <w:tcW w:w="2483" w:type="dxa"/>
            <w:shd w:val="clear" w:color="auto" w:fill="auto"/>
          </w:tcPr>
          <w:p w:rsidR="00BF624D" w:rsidRPr="005315A3" w:rsidRDefault="00BF624D" w:rsidP="00C8413F">
            <w:pPr>
              <w:jc w:val="left"/>
              <w:rPr>
                <w:color w:val="000000" w:themeColor="text1"/>
                <w:lang w:val="id-ID"/>
              </w:rPr>
            </w:pPr>
          </w:p>
        </w:tc>
        <w:tc>
          <w:tcPr>
            <w:tcW w:w="2078" w:type="dxa"/>
          </w:tcPr>
          <w:p w:rsidR="00BF624D" w:rsidRPr="005315A3" w:rsidRDefault="00BF624D" w:rsidP="00C8413F">
            <w:pPr>
              <w:jc w:val="left"/>
              <w:rPr>
                <w:color w:val="000000" w:themeColor="text1"/>
                <w:lang w:val="id-ID"/>
              </w:rPr>
            </w:pPr>
          </w:p>
        </w:tc>
        <w:tc>
          <w:tcPr>
            <w:tcW w:w="1981" w:type="dxa"/>
          </w:tcPr>
          <w:p w:rsidR="00BF624D" w:rsidRPr="005315A3" w:rsidRDefault="00BF624D" w:rsidP="00C8413F">
            <w:pPr>
              <w:jc w:val="left"/>
              <w:rPr>
                <w:color w:val="000000" w:themeColor="text1"/>
                <w:lang w:val="id-ID"/>
              </w:rPr>
            </w:pPr>
          </w:p>
        </w:tc>
        <w:tc>
          <w:tcPr>
            <w:tcW w:w="2165" w:type="dxa"/>
            <w:shd w:val="clear" w:color="auto" w:fill="auto"/>
          </w:tcPr>
          <w:p w:rsidR="00BF624D" w:rsidRPr="005315A3" w:rsidRDefault="00BF624D" w:rsidP="00C8413F">
            <w:pPr>
              <w:jc w:val="left"/>
              <w:rPr>
                <w:color w:val="000000" w:themeColor="text1"/>
                <w:lang w:val="id-ID"/>
              </w:rPr>
            </w:pPr>
          </w:p>
        </w:tc>
      </w:tr>
      <w:tr w:rsidR="00B952EC" w:rsidRPr="005315A3" w:rsidTr="00BF624D">
        <w:tc>
          <w:tcPr>
            <w:tcW w:w="610" w:type="dxa"/>
            <w:shd w:val="clear" w:color="auto" w:fill="auto"/>
          </w:tcPr>
          <w:p w:rsidR="00BF624D" w:rsidRPr="005315A3" w:rsidRDefault="00BF624D" w:rsidP="00C8413F">
            <w:pPr>
              <w:jc w:val="center"/>
              <w:rPr>
                <w:color w:val="000000" w:themeColor="text1"/>
                <w:lang w:val="id-ID"/>
              </w:rPr>
            </w:pPr>
            <w:r w:rsidRPr="005315A3">
              <w:rPr>
                <w:color w:val="000000" w:themeColor="text1"/>
                <w:lang w:val="id-ID"/>
              </w:rPr>
              <w:t>3</w:t>
            </w:r>
          </w:p>
        </w:tc>
        <w:tc>
          <w:tcPr>
            <w:tcW w:w="2483" w:type="dxa"/>
            <w:shd w:val="clear" w:color="auto" w:fill="auto"/>
          </w:tcPr>
          <w:p w:rsidR="00BF624D" w:rsidRPr="005315A3" w:rsidRDefault="00BF624D" w:rsidP="00C8413F">
            <w:pPr>
              <w:jc w:val="left"/>
              <w:rPr>
                <w:color w:val="000000" w:themeColor="text1"/>
                <w:lang w:val="id-ID"/>
              </w:rPr>
            </w:pPr>
          </w:p>
        </w:tc>
        <w:tc>
          <w:tcPr>
            <w:tcW w:w="2078" w:type="dxa"/>
          </w:tcPr>
          <w:p w:rsidR="00BF624D" w:rsidRPr="005315A3" w:rsidRDefault="00BF624D" w:rsidP="00C8413F">
            <w:pPr>
              <w:jc w:val="left"/>
              <w:rPr>
                <w:color w:val="000000" w:themeColor="text1"/>
                <w:lang w:val="id-ID"/>
              </w:rPr>
            </w:pPr>
          </w:p>
        </w:tc>
        <w:tc>
          <w:tcPr>
            <w:tcW w:w="1981" w:type="dxa"/>
          </w:tcPr>
          <w:p w:rsidR="00BF624D" w:rsidRPr="005315A3" w:rsidRDefault="00BF624D" w:rsidP="00C8413F">
            <w:pPr>
              <w:jc w:val="left"/>
              <w:rPr>
                <w:color w:val="000000" w:themeColor="text1"/>
                <w:lang w:val="id-ID"/>
              </w:rPr>
            </w:pPr>
          </w:p>
        </w:tc>
        <w:tc>
          <w:tcPr>
            <w:tcW w:w="2165" w:type="dxa"/>
            <w:shd w:val="clear" w:color="auto" w:fill="auto"/>
          </w:tcPr>
          <w:p w:rsidR="00BF624D" w:rsidRPr="005315A3" w:rsidRDefault="00BF624D" w:rsidP="00C8413F">
            <w:pPr>
              <w:jc w:val="left"/>
              <w:rPr>
                <w:color w:val="000000" w:themeColor="text1"/>
                <w:lang w:val="id-ID"/>
              </w:rPr>
            </w:pPr>
          </w:p>
        </w:tc>
      </w:tr>
      <w:tr w:rsidR="00B952EC" w:rsidRPr="005315A3" w:rsidTr="00BF624D">
        <w:tc>
          <w:tcPr>
            <w:tcW w:w="610" w:type="dxa"/>
            <w:shd w:val="clear" w:color="auto" w:fill="auto"/>
          </w:tcPr>
          <w:p w:rsidR="00BF624D" w:rsidRPr="005315A3" w:rsidRDefault="00BF624D" w:rsidP="00C8413F">
            <w:pPr>
              <w:jc w:val="center"/>
              <w:rPr>
                <w:color w:val="000000" w:themeColor="text1"/>
                <w:lang w:val="id-ID"/>
              </w:rPr>
            </w:pPr>
            <w:r w:rsidRPr="005315A3">
              <w:rPr>
                <w:color w:val="000000" w:themeColor="text1"/>
                <w:lang w:val="id-ID"/>
              </w:rPr>
              <w:t>4</w:t>
            </w:r>
          </w:p>
        </w:tc>
        <w:tc>
          <w:tcPr>
            <w:tcW w:w="2483" w:type="dxa"/>
            <w:shd w:val="clear" w:color="auto" w:fill="auto"/>
          </w:tcPr>
          <w:p w:rsidR="00BF624D" w:rsidRPr="005315A3" w:rsidRDefault="00BF624D" w:rsidP="00C8413F">
            <w:pPr>
              <w:jc w:val="left"/>
              <w:rPr>
                <w:color w:val="000000" w:themeColor="text1"/>
                <w:lang w:val="id-ID"/>
              </w:rPr>
            </w:pPr>
          </w:p>
        </w:tc>
        <w:tc>
          <w:tcPr>
            <w:tcW w:w="2078" w:type="dxa"/>
          </w:tcPr>
          <w:p w:rsidR="00BF624D" w:rsidRPr="005315A3" w:rsidRDefault="00BF624D" w:rsidP="00C8413F">
            <w:pPr>
              <w:jc w:val="left"/>
              <w:rPr>
                <w:color w:val="000000" w:themeColor="text1"/>
                <w:lang w:val="id-ID"/>
              </w:rPr>
            </w:pPr>
          </w:p>
        </w:tc>
        <w:tc>
          <w:tcPr>
            <w:tcW w:w="1981" w:type="dxa"/>
          </w:tcPr>
          <w:p w:rsidR="00BF624D" w:rsidRPr="005315A3" w:rsidRDefault="00BF624D" w:rsidP="00C8413F">
            <w:pPr>
              <w:jc w:val="left"/>
              <w:rPr>
                <w:color w:val="000000" w:themeColor="text1"/>
                <w:lang w:val="id-ID"/>
              </w:rPr>
            </w:pPr>
          </w:p>
        </w:tc>
        <w:tc>
          <w:tcPr>
            <w:tcW w:w="2165" w:type="dxa"/>
            <w:shd w:val="clear" w:color="auto" w:fill="auto"/>
          </w:tcPr>
          <w:p w:rsidR="00BF624D" w:rsidRPr="005315A3" w:rsidRDefault="00BF624D" w:rsidP="00C8413F">
            <w:pPr>
              <w:jc w:val="left"/>
              <w:rPr>
                <w:color w:val="000000" w:themeColor="text1"/>
                <w:lang w:val="id-ID"/>
              </w:rPr>
            </w:pPr>
          </w:p>
        </w:tc>
      </w:tr>
      <w:tr w:rsidR="00B952EC" w:rsidRPr="005315A3" w:rsidTr="00BF624D">
        <w:tc>
          <w:tcPr>
            <w:tcW w:w="610" w:type="dxa"/>
            <w:shd w:val="clear" w:color="auto" w:fill="auto"/>
          </w:tcPr>
          <w:p w:rsidR="00BF624D" w:rsidRPr="005315A3" w:rsidRDefault="00BF624D" w:rsidP="00C8413F">
            <w:pPr>
              <w:jc w:val="center"/>
              <w:rPr>
                <w:color w:val="000000" w:themeColor="text1"/>
                <w:lang w:val="id-ID"/>
              </w:rPr>
            </w:pPr>
            <w:r w:rsidRPr="005315A3">
              <w:rPr>
                <w:color w:val="000000" w:themeColor="text1"/>
                <w:lang w:val="id-ID"/>
              </w:rPr>
              <w:t>5</w:t>
            </w:r>
          </w:p>
        </w:tc>
        <w:tc>
          <w:tcPr>
            <w:tcW w:w="2483" w:type="dxa"/>
            <w:shd w:val="clear" w:color="auto" w:fill="auto"/>
          </w:tcPr>
          <w:p w:rsidR="00BF624D" w:rsidRPr="005315A3" w:rsidRDefault="00BF624D" w:rsidP="00C8413F">
            <w:pPr>
              <w:jc w:val="left"/>
              <w:rPr>
                <w:color w:val="000000" w:themeColor="text1"/>
                <w:lang w:val="id-ID"/>
              </w:rPr>
            </w:pPr>
          </w:p>
        </w:tc>
        <w:tc>
          <w:tcPr>
            <w:tcW w:w="2078" w:type="dxa"/>
          </w:tcPr>
          <w:p w:rsidR="00BF624D" w:rsidRPr="005315A3" w:rsidRDefault="00BF624D" w:rsidP="00C8413F">
            <w:pPr>
              <w:jc w:val="left"/>
              <w:rPr>
                <w:color w:val="000000" w:themeColor="text1"/>
                <w:lang w:val="id-ID"/>
              </w:rPr>
            </w:pPr>
          </w:p>
        </w:tc>
        <w:tc>
          <w:tcPr>
            <w:tcW w:w="1981" w:type="dxa"/>
          </w:tcPr>
          <w:p w:rsidR="00BF624D" w:rsidRPr="005315A3" w:rsidRDefault="00BF624D" w:rsidP="00C8413F">
            <w:pPr>
              <w:jc w:val="left"/>
              <w:rPr>
                <w:color w:val="000000" w:themeColor="text1"/>
                <w:lang w:val="id-ID"/>
              </w:rPr>
            </w:pPr>
          </w:p>
        </w:tc>
        <w:tc>
          <w:tcPr>
            <w:tcW w:w="2165" w:type="dxa"/>
            <w:shd w:val="clear" w:color="auto" w:fill="auto"/>
          </w:tcPr>
          <w:p w:rsidR="00BF624D" w:rsidRPr="005315A3" w:rsidRDefault="00BF624D" w:rsidP="00C8413F">
            <w:pPr>
              <w:jc w:val="left"/>
              <w:rPr>
                <w:color w:val="000000" w:themeColor="text1"/>
                <w:lang w:val="id-ID"/>
              </w:rPr>
            </w:pPr>
          </w:p>
        </w:tc>
      </w:tr>
      <w:tr w:rsidR="00B952EC" w:rsidRPr="005315A3" w:rsidTr="00BF624D">
        <w:tc>
          <w:tcPr>
            <w:tcW w:w="3093" w:type="dxa"/>
            <w:gridSpan w:val="2"/>
            <w:shd w:val="clear" w:color="auto" w:fill="auto"/>
          </w:tcPr>
          <w:p w:rsidR="00BF624D" w:rsidRPr="005315A3" w:rsidRDefault="00BF624D" w:rsidP="00C8413F">
            <w:pPr>
              <w:jc w:val="center"/>
              <w:rPr>
                <w:b/>
                <w:color w:val="000000" w:themeColor="text1"/>
                <w:lang w:val="id-ID"/>
              </w:rPr>
            </w:pPr>
            <w:r w:rsidRPr="005315A3">
              <w:rPr>
                <w:b/>
                <w:color w:val="000000" w:themeColor="text1"/>
                <w:lang w:val="id-ID"/>
              </w:rPr>
              <w:t>Total</w:t>
            </w:r>
          </w:p>
        </w:tc>
        <w:tc>
          <w:tcPr>
            <w:tcW w:w="2078" w:type="dxa"/>
          </w:tcPr>
          <w:p w:rsidR="00BF624D" w:rsidRPr="005315A3" w:rsidRDefault="00BF624D" w:rsidP="00C8413F">
            <w:pPr>
              <w:pStyle w:val="ListParagraph"/>
              <w:numPr>
                <w:ilvl w:val="0"/>
                <w:numId w:val="34"/>
              </w:numPr>
              <w:ind w:left="317" w:hanging="284"/>
              <w:jc w:val="left"/>
              <w:rPr>
                <w:color w:val="000000" w:themeColor="text1"/>
                <w:lang w:val="id-ID"/>
              </w:rPr>
            </w:pPr>
            <w:r w:rsidRPr="005315A3">
              <w:rPr>
                <w:color w:val="000000" w:themeColor="text1"/>
                <w:lang w:val="id-ID"/>
              </w:rPr>
              <w:t xml:space="preserve">= </w:t>
            </w:r>
          </w:p>
        </w:tc>
        <w:tc>
          <w:tcPr>
            <w:tcW w:w="1981" w:type="dxa"/>
          </w:tcPr>
          <w:p w:rsidR="00BF624D" w:rsidRPr="005315A3" w:rsidRDefault="00BF624D" w:rsidP="00C8413F">
            <w:pPr>
              <w:pStyle w:val="ListParagraph"/>
              <w:numPr>
                <w:ilvl w:val="0"/>
                <w:numId w:val="34"/>
              </w:numPr>
              <w:ind w:left="377"/>
              <w:jc w:val="left"/>
              <w:rPr>
                <w:color w:val="000000" w:themeColor="text1"/>
                <w:lang w:val="id-ID"/>
              </w:rPr>
            </w:pPr>
          </w:p>
        </w:tc>
        <w:tc>
          <w:tcPr>
            <w:tcW w:w="2165" w:type="dxa"/>
            <w:shd w:val="clear" w:color="auto" w:fill="auto"/>
          </w:tcPr>
          <w:p w:rsidR="00BF624D" w:rsidRPr="005315A3" w:rsidRDefault="00BF624D" w:rsidP="00C8413F">
            <w:pPr>
              <w:pStyle w:val="ListParagraph"/>
              <w:numPr>
                <w:ilvl w:val="0"/>
                <w:numId w:val="34"/>
              </w:numPr>
              <w:ind w:left="377"/>
              <w:jc w:val="left"/>
              <w:rPr>
                <w:color w:val="000000" w:themeColor="text1"/>
                <w:lang w:val="id-ID"/>
              </w:rPr>
            </w:pPr>
            <w:r w:rsidRPr="005315A3">
              <w:rPr>
                <w:color w:val="000000" w:themeColor="text1"/>
                <w:lang w:val="id-ID"/>
              </w:rPr>
              <w:t xml:space="preserve">= </w:t>
            </w:r>
          </w:p>
        </w:tc>
      </w:tr>
    </w:tbl>
    <w:p w:rsidR="00AA7356" w:rsidRPr="005315A3" w:rsidRDefault="00AA7356" w:rsidP="00C8413F">
      <w:pPr>
        <w:jc w:val="left"/>
        <w:rPr>
          <w:color w:val="000000" w:themeColor="text1"/>
          <w:lang w:val="en-US"/>
        </w:rPr>
      </w:pPr>
    </w:p>
    <w:p w:rsidR="00950B8C" w:rsidRPr="005315A3" w:rsidRDefault="00950B8C" w:rsidP="00C8413F">
      <w:pPr>
        <w:ind w:left="720" w:hanging="294"/>
        <w:jc w:val="left"/>
        <w:rPr>
          <w:color w:val="000000" w:themeColor="text1"/>
          <w:lang w:val="id-ID"/>
        </w:rPr>
      </w:pPr>
    </w:p>
    <w:p w:rsidR="00D17CC7" w:rsidRPr="005315A3" w:rsidRDefault="00663284" w:rsidP="00C8413F">
      <w:pPr>
        <w:ind w:left="720" w:hanging="720"/>
        <w:rPr>
          <w:color w:val="000000" w:themeColor="text1"/>
          <w:lang w:val="sv-SE"/>
        </w:rPr>
      </w:pPr>
      <w:r w:rsidRPr="005315A3">
        <w:rPr>
          <w:color w:val="000000" w:themeColor="text1"/>
          <w:lang w:val="sv-SE"/>
        </w:rPr>
        <w:t>5.</w:t>
      </w:r>
      <w:r w:rsidR="00C27FFE" w:rsidRPr="005315A3">
        <w:rPr>
          <w:color w:val="000000" w:themeColor="text1"/>
          <w:lang w:val="id-ID"/>
        </w:rPr>
        <w:t>4</w:t>
      </w:r>
      <w:r w:rsidR="00C47243" w:rsidRPr="005315A3">
        <w:rPr>
          <w:color w:val="000000" w:themeColor="text1"/>
          <w:lang w:val="en-AU"/>
        </w:rPr>
        <w:t xml:space="preserve"> </w:t>
      </w:r>
      <w:r w:rsidR="001067FA" w:rsidRPr="005315A3">
        <w:rPr>
          <w:color w:val="000000" w:themeColor="text1"/>
          <w:lang w:val="sv-SE"/>
        </w:rPr>
        <w:t>P</w:t>
      </w:r>
      <w:r w:rsidR="000955AF" w:rsidRPr="005315A3">
        <w:rPr>
          <w:color w:val="000000" w:themeColor="text1"/>
          <w:lang w:val="sv-SE"/>
        </w:rPr>
        <w:t xml:space="preserve">elaksanaan pembimbingan </w:t>
      </w:r>
      <w:r w:rsidR="007A5160" w:rsidRPr="005315A3">
        <w:rPr>
          <w:color w:val="000000" w:themeColor="text1"/>
          <w:lang w:val="id-ID"/>
        </w:rPr>
        <w:t>k</w:t>
      </w:r>
      <w:r w:rsidR="00AF6FD2" w:rsidRPr="005315A3">
        <w:rPr>
          <w:color w:val="000000" w:themeColor="text1"/>
          <w:lang w:val="fi-FI"/>
        </w:rPr>
        <w:t xml:space="preserve">arya </w:t>
      </w:r>
      <w:r w:rsidR="007A5160" w:rsidRPr="005315A3">
        <w:rPr>
          <w:color w:val="000000" w:themeColor="text1"/>
          <w:lang w:val="id-ID"/>
        </w:rPr>
        <w:t>t</w:t>
      </w:r>
      <w:r w:rsidR="00AF6FD2" w:rsidRPr="005315A3">
        <w:rPr>
          <w:color w:val="000000" w:themeColor="text1"/>
          <w:lang w:val="fi-FI"/>
        </w:rPr>
        <w:t xml:space="preserve">ulis </w:t>
      </w:r>
      <w:r w:rsidR="007A5160" w:rsidRPr="005315A3">
        <w:rPr>
          <w:color w:val="000000" w:themeColor="text1"/>
          <w:lang w:val="id-ID"/>
        </w:rPr>
        <w:t>i</w:t>
      </w:r>
      <w:r w:rsidR="00AF6FD2" w:rsidRPr="005315A3">
        <w:rPr>
          <w:color w:val="000000" w:themeColor="text1"/>
          <w:lang w:val="fi-FI"/>
        </w:rPr>
        <w:t>lmiah</w:t>
      </w:r>
      <w:r w:rsidR="000955AF" w:rsidRPr="005315A3">
        <w:rPr>
          <w:color w:val="000000" w:themeColor="text1"/>
          <w:lang w:val="sv-SE"/>
        </w:rPr>
        <w:t xml:space="preserve"> yang diterapkan pada PS ini. </w:t>
      </w:r>
    </w:p>
    <w:p w:rsidR="000955AF" w:rsidRPr="005315A3" w:rsidRDefault="000955AF" w:rsidP="00C8413F">
      <w:pPr>
        <w:ind w:left="720" w:hanging="720"/>
        <w:jc w:val="left"/>
        <w:rPr>
          <w:color w:val="000000" w:themeColor="text1"/>
          <w:lang w:val="sv-SE"/>
        </w:rPr>
      </w:pPr>
    </w:p>
    <w:p w:rsidR="007E78F2" w:rsidRPr="005315A3" w:rsidRDefault="00C27FFE" w:rsidP="00C92DB1">
      <w:pPr>
        <w:ind w:left="567" w:hanging="567"/>
        <w:rPr>
          <w:color w:val="000000" w:themeColor="text1"/>
          <w:lang w:val="fi-FI"/>
        </w:rPr>
      </w:pPr>
      <w:r w:rsidRPr="005315A3">
        <w:rPr>
          <w:color w:val="000000" w:themeColor="text1"/>
          <w:lang w:val="id-ID"/>
        </w:rPr>
        <w:t>5.4</w:t>
      </w:r>
      <w:r w:rsidR="002D00BA" w:rsidRPr="005315A3">
        <w:rPr>
          <w:color w:val="000000" w:themeColor="text1"/>
          <w:lang w:val="id-ID"/>
        </w:rPr>
        <w:t xml:space="preserve">.1 </w:t>
      </w:r>
      <w:r w:rsidR="001067FA" w:rsidRPr="005315A3">
        <w:rPr>
          <w:color w:val="000000" w:themeColor="text1"/>
          <w:lang w:val="sv-SE"/>
        </w:rPr>
        <w:t>Jelaskan k</w:t>
      </w:r>
      <w:r w:rsidR="007E78F2" w:rsidRPr="005315A3">
        <w:rPr>
          <w:color w:val="000000" w:themeColor="text1"/>
          <w:lang w:val="sv-SE"/>
        </w:rPr>
        <w:t xml:space="preserve">etersediaan panduan pembimbingan </w:t>
      </w:r>
      <w:r w:rsidR="007A5160" w:rsidRPr="005315A3">
        <w:rPr>
          <w:color w:val="000000" w:themeColor="text1"/>
          <w:lang w:val="id-ID"/>
        </w:rPr>
        <w:t>k</w:t>
      </w:r>
      <w:r w:rsidR="007A5160" w:rsidRPr="005315A3">
        <w:rPr>
          <w:color w:val="000000" w:themeColor="text1"/>
          <w:lang w:val="fi-FI"/>
        </w:rPr>
        <w:t xml:space="preserve">arya </w:t>
      </w:r>
      <w:r w:rsidR="007A5160" w:rsidRPr="005315A3">
        <w:rPr>
          <w:color w:val="000000" w:themeColor="text1"/>
          <w:lang w:val="id-ID"/>
        </w:rPr>
        <w:t>t</w:t>
      </w:r>
      <w:r w:rsidR="007A5160" w:rsidRPr="005315A3">
        <w:rPr>
          <w:color w:val="000000" w:themeColor="text1"/>
          <w:lang w:val="fi-FI"/>
        </w:rPr>
        <w:t xml:space="preserve">ulis </w:t>
      </w:r>
      <w:r w:rsidR="007A5160" w:rsidRPr="005315A3">
        <w:rPr>
          <w:color w:val="000000" w:themeColor="text1"/>
          <w:lang w:val="id-ID"/>
        </w:rPr>
        <w:t>i</w:t>
      </w:r>
      <w:r w:rsidR="007A5160" w:rsidRPr="005315A3">
        <w:rPr>
          <w:color w:val="000000" w:themeColor="text1"/>
          <w:lang w:val="fi-FI"/>
        </w:rPr>
        <w:t>lmiah</w:t>
      </w:r>
      <w:r w:rsidR="007A5160" w:rsidRPr="005315A3">
        <w:rPr>
          <w:color w:val="000000" w:themeColor="text1"/>
          <w:lang w:val="id-ID"/>
        </w:rPr>
        <w:t>, serta</w:t>
      </w:r>
      <w:r w:rsidR="00C658FB" w:rsidRPr="005315A3">
        <w:rPr>
          <w:color w:val="000000" w:themeColor="text1"/>
          <w:lang w:val="en-US"/>
        </w:rPr>
        <w:t xml:space="preserve"> </w:t>
      </w:r>
      <w:r w:rsidR="00AF6FD2" w:rsidRPr="005315A3">
        <w:rPr>
          <w:color w:val="000000" w:themeColor="text1"/>
          <w:lang w:val="fi-FI"/>
        </w:rPr>
        <w:t xml:space="preserve">konsistensi </w:t>
      </w:r>
      <w:r w:rsidR="007A5160" w:rsidRPr="005315A3">
        <w:rPr>
          <w:color w:val="000000" w:themeColor="text1"/>
          <w:lang w:val="id-ID"/>
        </w:rPr>
        <w:t xml:space="preserve">dan efektivitas </w:t>
      </w:r>
      <w:r w:rsidR="007E78F2" w:rsidRPr="005315A3">
        <w:rPr>
          <w:color w:val="000000" w:themeColor="text1"/>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5A7C85" w:rsidRPr="005315A3" w:rsidTr="00C92DB1">
        <w:tc>
          <w:tcPr>
            <w:tcW w:w="9232" w:type="dxa"/>
          </w:tcPr>
          <w:p w:rsidR="007E78F2" w:rsidRPr="005315A3" w:rsidRDefault="007E78F2" w:rsidP="00C8413F">
            <w:pPr>
              <w:rPr>
                <w:color w:val="000000" w:themeColor="text1"/>
                <w:lang w:val="fi-FI"/>
              </w:rPr>
            </w:pPr>
          </w:p>
          <w:p w:rsidR="007E78F2" w:rsidRPr="005315A3" w:rsidRDefault="007E78F2" w:rsidP="00C8413F">
            <w:pPr>
              <w:rPr>
                <w:color w:val="000000" w:themeColor="text1"/>
                <w:lang w:val="fi-FI"/>
              </w:rPr>
            </w:pPr>
          </w:p>
          <w:p w:rsidR="007E78F2" w:rsidRPr="005315A3" w:rsidRDefault="007E78F2" w:rsidP="00C8413F">
            <w:pPr>
              <w:rPr>
                <w:color w:val="000000" w:themeColor="text1"/>
                <w:lang w:val="id-ID"/>
              </w:rPr>
            </w:pPr>
          </w:p>
          <w:p w:rsidR="007E78F2" w:rsidRPr="005315A3" w:rsidRDefault="007E78F2" w:rsidP="00C8413F">
            <w:pPr>
              <w:rPr>
                <w:color w:val="000000" w:themeColor="text1"/>
                <w:lang w:val="fi-FI"/>
              </w:rPr>
            </w:pPr>
          </w:p>
        </w:tc>
      </w:tr>
    </w:tbl>
    <w:p w:rsidR="00C71A1B" w:rsidRPr="005315A3" w:rsidRDefault="00C71A1B" w:rsidP="00C8413F">
      <w:pPr>
        <w:ind w:left="567" w:hanging="567"/>
        <w:rPr>
          <w:color w:val="000000" w:themeColor="text1"/>
          <w:lang w:val="id-ID"/>
        </w:rPr>
      </w:pPr>
    </w:p>
    <w:p w:rsidR="00D17CC7" w:rsidRPr="005315A3" w:rsidRDefault="006B4CA4" w:rsidP="00C8413F">
      <w:pPr>
        <w:ind w:left="567" w:hanging="567"/>
        <w:rPr>
          <w:color w:val="000000" w:themeColor="text1"/>
          <w:lang w:val="id-ID"/>
        </w:rPr>
      </w:pPr>
      <w:r w:rsidRPr="005315A3">
        <w:rPr>
          <w:color w:val="000000" w:themeColor="text1"/>
          <w:lang w:val="sv-SE"/>
        </w:rPr>
        <w:t>5.</w:t>
      </w:r>
      <w:r w:rsidR="00C27FFE" w:rsidRPr="005315A3">
        <w:rPr>
          <w:color w:val="000000" w:themeColor="text1"/>
          <w:lang w:val="id-ID"/>
        </w:rPr>
        <w:t>4</w:t>
      </w:r>
      <w:r w:rsidRPr="005315A3">
        <w:rPr>
          <w:color w:val="000000" w:themeColor="text1"/>
          <w:lang w:val="sv-SE"/>
        </w:rPr>
        <w:t>.</w:t>
      </w:r>
      <w:r w:rsidR="002D00BA" w:rsidRPr="005315A3">
        <w:rPr>
          <w:color w:val="000000" w:themeColor="text1"/>
          <w:lang w:val="id-ID"/>
        </w:rPr>
        <w:t>2</w:t>
      </w:r>
      <w:r w:rsidR="00EE10BB" w:rsidRPr="005315A3">
        <w:rPr>
          <w:color w:val="000000" w:themeColor="text1"/>
          <w:lang w:val="en-US"/>
        </w:rPr>
        <w:t>.</w:t>
      </w:r>
      <w:r w:rsidR="00EE10BB" w:rsidRPr="005315A3">
        <w:rPr>
          <w:color w:val="000000" w:themeColor="text1"/>
          <w:lang w:val="en-US"/>
        </w:rPr>
        <w:tab/>
      </w:r>
      <w:r w:rsidR="000955AF" w:rsidRPr="005315A3">
        <w:rPr>
          <w:color w:val="000000" w:themeColor="text1"/>
          <w:lang w:val="sv-SE"/>
        </w:rPr>
        <w:t>T</w:t>
      </w:r>
      <w:r w:rsidR="000955AF" w:rsidRPr="005315A3">
        <w:rPr>
          <w:color w:val="000000" w:themeColor="text1"/>
          <w:lang w:val="fi-FI"/>
        </w:rPr>
        <w:t xml:space="preserve">uliskan nama-nama dosen yang menjadi pembimbing </w:t>
      </w:r>
      <w:r w:rsidR="007A5160" w:rsidRPr="005315A3">
        <w:rPr>
          <w:color w:val="000000" w:themeColor="text1"/>
          <w:lang w:val="id-ID"/>
        </w:rPr>
        <w:t xml:space="preserve">karya tulis ilmiah </w:t>
      </w:r>
      <w:r w:rsidR="000955AF" w:rsidRPr="005315A3">
        <w:rPr>
          <w:color w:val="000000" w:themeColor="text1"/>
          <w:lang w:val="fi-FI"/>
        </w:rPr>
        <w:t xml:space="preserve">dan jumlah </w:t>
      </w:r>
      <w:r w:rsidR="002D7FFA" w:rsidRPr="005315A3">
        <w:rPr>
          <w:color w:val="000000" w:themeColor="text1"/>
          <w:lang w:val="fi-FI"/>
        </w:rPr>
        <w:t>peserta didik</w:t>
      </w:r>
      <w:r w:rsidR="000955AF" w:rsidRPr="005315A3">
        <w:rPr>
          <w:color w:val="000000" w:themeColor="text1"/>
          <w:lang w:val="fi-FI"/>
        </w:rPr>
        <w:t xml:space="preserve"> bimbingan </w:t>
      </w:r>
      <w:r w:rsidR="001067FA" w:rsidRPr="005315A3">
        <w:rPr>
          <w:color w:val="000000" w:themeColor="text1"/>
          <w:lang w:val="fi-FI"/>
        </w:rPr>
        <w:t xml:space="preserve">pada </w:t>
      </w:r>
      <w:r w:rsidR="00573A34" w:rsidRPr="005315A3">
        <w:rPr>
          <w:color w:val="000000" w:themeColor="text1"/>
          <w:lang w:val="fi-FI"/>
        </w:rPr>
        <w:t>satu tahun terakhir</w:t>
      </w:r>
      <w:r w:rsidR="00C658FB" w:rsidRPr="005315A3">
        <w:rPr>
          <w:color w:val="000000" w:themeColor="text1"/>
          <w:lang w:val="fi-FI"/>
        </w:rPr>
        <w:t xml:space="preserve"> </w:t>
      </w:r>
      <w:r w:rsidR="000955AF" w:rsidRPr="005315A3">
        <w:rPr>
          <w:color w:val="000000" w:themeColor="text1"/>
          <w:lang w:val="fi-FI"/>
        </w:rPr>
        <w:t>dengan mengikuti format tabel berikut</w:t>
      </w:r>
      <w:r w:rsidR="00C25B16" w:rsidRPr="005315A3">
        <w:rPr>
          <w:color w:val="000000" w:themeColor="text1"/>
          <w:lang w:val="id-ID"/>
        </w:rPr>
        <w:t>.</w:t>
      </w:r>
    </w:p>
    <w:p w:rsidR="0032480B" w:rsidRPr="005315A3" w:rsidRDefault="0032480B" w:rsidP="00C8413F">
      <w:pPr>
        <w:ind w:left="720"/>
        <w:rPr>
          <w:color w:val="000000" w:themeColor="text1"/>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B952EC" w:rsidRPr="005315A3" w:rsidTr="000C1CA0">
        <w:tc>
          <w:tcPr>
            <w:tcW w:w="593" w:type="dxa"/>
            <w:vMerge w:val="restart"/>
            <w:shd w:val="clear" w:color="auto" w:fill="auto"/>
            <w:vAlign w:val="center"/>
          </w:tcPr>
          <w:p w:rsidR="00A03A72" w:rsidRPr="005315A3" w:rsidRDefault="00A03A72" w:rsidP="00C8413F">
            <w:pPr>
              <w:jc w:val="center"/>
              <w:rPr>
                <w:b/>
                <w:bCs/>
                <w:color w:val="000000" w:themeColor="text1"/>
                <w:sz w:val="20"/>
              </w:rPr>
            </w:pPr>
            <w:r w:rsidRPr="005315A3">
              <w:rPr>
                <w:b/>
                <w:bCs/>
                <w:color w:val="000000" w:themeColor="text1"/>
                <w:sz w:val="20"/>
              </w:rPr>
              <w:t>No</w:t>
            </w:r>
          </w:p>
        </w:tc>
        <w:tc>
          <w:tcPr>
            <w:tcW w:w="5787" w:type="dxa"/>
            <w:gridSpan w:val="2"/>
            <w:tcBorders>
              <w:bottom w:val="single" w:sz="4" w:space="0" w:color="auto"/>
            </w:tcBorders>
            <w:shd w:val="clear" w:color="auto" w:fill="auto"/>
            <w:vAlign w:val="center"/>
          </w:tcPr>
          <w:p w:rsidR="00A03A72" w:rsidRPr="005315A3" w:rsidRDefault="00A03A72" w:rsidP="00C8413F">
            <w:pPr>
              <w:jc w:val="center"/>
              <w:rPr>
                <w:b/>
                <w:bCs/>
                <w:color w:val="000000" w:themeColor="text1"/>
                <w:sz w:val="20"/>
                <w:lang w:val="id-ID"/>
              </w:rPr>
            </w:pPr>
            <w:r w:rsidRPr="005315A3">
              <w:rPr>
                <w:b/>
                <w:bCs/>
                <w:color w:val="000000" w:themeColor="text1"/>
                <w:sz w:val="20"/>
                <w:lang w:val="id-ID"/>
              </w:rPr>
              <w:t>Dosen Pembimbing</w:t>
            </w:r>
          </w:p>
        </w:tc>
        <w:tc>
          <w:tcPr>
            <w:tcW w:w="2976" w:type="dxa"/>
            <w:vMerge w:val="restart"/>
            <w:shd w:val="clear" w:color="auto" w:fill="auto"/>
            <w:vAlign w:val="center"/>
          </w:tcPr>
          <w:p w:rsidR="00A03A72" w:rsidRPr="005315A3" w:rsidRDefault="00A03A72" w:rsidP="00C8413F">
            <w:pPr>
              <w:jc w:val="center"/>
              <w:rPr>
                <w:b/>
                <w:bCs/>
                <w:color w:val="000000" w:themeColor="text1"/>
                <w:sz w:val="20"/>
              </w:rPr>
            </w:pPr>
            <w:r w:rsidRPr="005315A3">
              <w:rPr>
                <w:b/>
                <w:bCs/>
                <w:color w:val="000000" w:themeColor="text1"/>
                <w:sz w:val="20"/>
              </w:rPr>
              <w:t xml:space="preserve">Jumlah </w:t>
            </w:r>
            <w:r w:rsidR="00D03881" w:rsidRPr="005315A3">
              <w:rPr>
                <w:b/>
                <w:bCs/>
                <w:color w:val="000000" w:themeColor="text1"/>
                <w:sz w:val="20"/>
              </w:rPr>
              <w:t>Peserta Bimbingan</w:t>
            </w:r>
          </w:p>
        </w:tc>
      </w:tr>
      <w:tr w:rsidR="00B952EC" w:rsidRPr="005315A3" w:rsidTr="00244067">
        <w:tc>
          <w:tcPr>
            <w:tcW w:w="593" w:type="dxa"/>
            <w:vMerge/>
            <w:tcBorders>
              <w:bottom w:val="double" w:sz="4" w:space="0" w:color="auto"/>
            </w:tcBorders>
            <w:shd w:val="clear" w:color="auto" w:fill="auto"/>
            <w:vAlign w:val="center"/>
          </w:tcPr>
          <w:p w:rsidR="00A03A72" w:rsidRPr="005315A3" w:rsidRDefault="00A03A72" w:rsidP="00C8413F">
            <w:pPr>
              <w:jc w:val="center"/>
              <w:rPr>
                <w:b/>
                <w:bCs/>
                <w:color w:val="000000" w:themeColor="text1"/>
                <w:sz w:val="20"/>
              </w:rPr>
            </w:pPr>
          </w:p>
        </w:tc>
        <w:tc>
          <w:tcPr>
            <w:tcW w:w="3377" w:type="dxa"/>
            <w:tcBorders>
              <w:bottom w:val="double" w:sz="4" w:space="0" w:color="auto"/>
            </w:tcBorders>
            <w:shd w:val="clear" w:color="auto" w:fill="auto"/>
            <w:vAlign w:val="center"/>
          </w:tcPr>
          <w:p w:rsidR="00A03A72" w:rsidRPr="005315A3" w:rsidRDefault="00A03A72" w:rsidP="00C8413F">
            <w:pPr>
              <w:jc w:val="center"/>
              <w:rPr>
                <w:b/>
                <w:bCs/>
                <w:color w:val="000000" w:themeColor="text1"/>
                <w:sz w:val="20"/>
                <w:szCs w:val="20"/>
                <w:lang w:val="id-ID"/>
              </w:rPr>
            </w:pPr>
            <w:r w:rsidRPr="005315A3">
              <w:rPr>
                <w:b/>
                <w:bCs/>
                <w:color w:val="000000" w:themeColor="text1"/>
                <w:sz w:val="20"/>
                <w:szCs w:val="20"/>
              </w:rPr>
              <w:t xml:space="preserve">Nama </w:t>
            </w:r>
          </w:p>
        </w:tc>
        <w:tc>
          <w:tcPr>
            <w:tcW w:w="2410" w:type="dxa"/>
            <w:tcBorders>
              <w:bottom w:val="double" w:sz="4" w:space="0" w:color="auto"/>
            </w:tcBorders>
            <w:shd w:val="clear" w:color="auto" w:fill="auto"/>
            <w:vAlign w:val="center"/>
          </w:tcPr>
          <w:p w:rsidR="00A03A72" w:rsidRPr="005315A3" w:rsidRDefault="00A03A72" w:rsidP="00C8413F">
            <w:pPr>
              <w:jc w:val="center"/>
              <w:rPr>
                <w:b/>
                <w:bCs/>
                <w:color w:val="000000" w:themeColor="text1"/>
                <w:sz w:val="20"/>
              </w:rPr>
            </w:pPr>
            <w:r w:rsidRPr="005315A3">
              <w:rPr>
                <w:b/>
                <w:bCs/>
                <w:color w:val="000000" w:themeColor="text1"/>
                <w:sz w:val="20"/>
              </w:rPr>
              <w:t xml:space="preserve">Pendidikan </w:t>
            </w:r>
            <w:r w:rsidRPr="005315A3">
              <w:rPr>
                <w:b/>
                <w:bCs/>
                <w:color w:val="000000" w:themeColor="text1"/>
                <w:sz w:val="20"/>
                <w:lang w:val="id-ID"/>
              </w:rPr>
              <w:t>T</w:t>
            </w:r>
            <w:r w:rsidRPr="005315A3">
              <w:rPr>
                <w:b/>
                <w:bCs/>
                <w:color w:val="000000" w:themeColor="text1"/>
                <w:sz w:val="20"/>
              </w:rPr>
              <w:t>erakhir</w:t>
            </w:r>
          </w:p>
        </w:tc>
        <w:tc>
          <w:tcPr>
            <w:tcW w:w="2976" w:type="dxa"/>
            <w:vMerge/>
            <w:tcBorders>
              <w:bottom w:val="double" w:sz="4" w:space="0" w:color="auto"/>
            </w:tcBorders>
            <w:shd w:val="clear" w:color="auto" w:fill="auto"/>
            <w:vAlign w:val="center"/>
          </w:tcPr>
          <w:p w:rsidR="00A03A72" w:rsidRPr="005315A3" w:rsidRDefault="00A03A72" w:rsidP="00C8413F">
            <w:pPr>
              <w:jc w:val="center"/>
              <w:rPr>
                <w:b/>
                <w:bCs/>
                <w:color w:val="000000" w:themeColor="text1"/>
                <w:sz w:val="20"/>
              </w:rPr>
            </w:pPr>
          </w:p>
        </w:tc>
      </w:tr>
      <w:tr w:rsidR="00B952EC" w:rsidRPr="005315A3" w:rsidTr="00244067">
        <w:tc>
          <w:tcPr>
            <w:tcW w:w="593" w:type="dxa"/>
            <w:tcBorders>
              <w:top w:val="double" w:sz="4" w:space="0" w:color="auto"/>
            </w:tcBorders>
          </w:tcPr>
          <w:p w:rsidR="001067FA" w:rsidRPr="005315A3" w:rsidRDefault="001067FA" w:rsidP="00C8413F">
            <w:pPr>
              <w:jc w:val="center"/>
              <w:rPr>
                <w:b/>
                <w:bCs/>
                <w:color w:val="000000" w:themeColor="text1"/>
                <w:sz w:val="20"/>
              </w:rPr>
            </w:pPr>
            <w:r w:rsidRPr="005315A3">
              <w:rPr>
                <w:b/>
                <w:bCs/>
                <w:color w:val="000000" w:themeColor="text1"/>
                <w:sz w:val="20"/>
              </w:rPr>
              <w:t>(1)</w:t>
            </w:r>
          </w:p>
        </w:tc>
        <w:tc>
          <w:tcPr>
            <w:tcW w:w="3377" w:type="dxa"/>
            <w:tcBorders>
              <w:top w:val="double" w:sz="4" w:space="0" w:color="auto"/>
            </w:tcBorders>
          </w:tcPr>
          <w:p w:rsidR="001067FA" w:rsidRPr="005315A3" w:rsidRDefault="001067FA" w:rsidP="00C8413F">
            <w:pPr>
              <w:jc w:val="center"/>
              <w:rPr>
                <w:b/>
                <w:bCs/>
                <w:color w:val="000000" w:themeColor="text1"/>
                <w:sz w:val="20"/>
              </w:rPr>
            </w:pPr>
            <w:r w:rsidRPr="005315A3">
              <w:rPr>
                <w:b/>
                <w:bCs/>
                <w:color w:val="000000" w:themeColor="text1"/>
                <w:sz w:val="20"/>
              </w:rPr>
              <w:t>(2)</w:t>
            </w:r>
          </w:p>
        </w:tc>
        <w:tc>
          <w:tcPr>
            <w:tcW w:w="2410" w:type="dxa"/>
            <w:tcBorders>
              <w:top w:val="double" w:sz="4" w:space="0" w:color="auto"/>
            </w:tcBorders>
          </w:tcPr>
          <w:p w:rsidR="001067FA" w:rsidRPr="005315A3" w:rsidRDefault="001067FA" w:rsidP="00C8413F">
            <w:pPr>
              <w:jc w:val="center"/>
              <w:rPr>
                <w:b/>
                <w:bCs/>
                <w:color w:val="000000" w:themeColor="text1"/>
                <w:sz w:val="20"/>
              </w:rPr>
            </w:pPr>
            <w:r w:rsidRPr="005315A3">
              <w:rPr>
                <w:b/>
                <w:bCs/>
                <w:color w:val="000000" w:themeColor="text1"/>
                <w:sz w:val="20"/>
              </w:rPr>
              <w:t>(3)</w:t>
            </w:r>
          </w:p>
        </w:tc>
        <w:tc>
          <w:tcPr>
            <w:tcW w:w="2976" w:type="dxa"/>
            <w:tcBorders>
              <w:top w:val="double" w:sz="4" w:space="0" w:color="auto"/>
            </w:tcBorders>
          </w:tcPr>
          <w:p w:rsidR="001067FA" w:rsidRPr="005315A3" w:rsidRDefault="001067FA" w:rsidP="00C8413F">
            <w:pPr>
              <w:jc w:val="center"/>
              <w:rPr>
                <w:b/>
                <w:bCs/>
                <w:color w:val="000000" w:themeColor="text1"/>
                <w:sz w:val="20"/>
              </w:rPr>
            </w:pPr>
            <w:r w:rsidRPr="005315A3">
              <w:rPr>
                <w:b/>
                <w:bCs/>
                <w:color w:val="000000" w:themeColor="text1"/>
                <w:sz w:val="20"/>
              </w:rPr>
              <w:t>(4)</w:t>
            </w:r>
          </w:p>
        </w:tc>
      </w:tr>
      <w:tr w:rsidR="00B952EC" w:rsidRPr="005315A3" w:rsidTr="00244067">
        <w:tc>
          <w:tcPr>
            <w:tcW w:w="593" w:type="dxa"/>
          </w:tcPr>
          <w:p w:rsidR="001067FA" w:rsidRPr="005315A3" w:rsidRDefault="001067FA" w:rsidP="00C8413F">
            <w:pPr>
              <w:rPr>
                <w:color w:val="000000" w:themeColor="text1"/>
                <w:highlight w:val="red"/>
              </w:rPr>
            </w:pPr>
          </w:p>
        </w:tc>
        <w:tc>
          <w:tcPr>
            <w:tcW w:w="3377" w:type="dxa"/>
          </w:tcPr>
          <w:p w:rsidR="001067FA" w:rsidRPr="005315A3" w:rsidRDefault="001067FA" w:rsidP="00C8413F">
            <w:pPr>
              <w:rPr>
                <w:color w:val="000000" w:themeColor="text1"/>
                <w:highlight w:val="red"/>
              </w:rPr>
            </w:pPr>
          </w:p>
        </w:tc>
        <w:tc>
          <w:tcPr>
            <w:tcW w:w="2410" w:type="dxa"/>
          </w:tcPr>
          <w:p w:rsidR="001067FA" w:rsidRPr="005315A3" w:rsidRDefault="001067FA" w:rsidP="00C8413F">
            <w:pPr>
              <w:rPr>
                <w:color w:val="000000" w:themeColor="text1"/>
                <w:highlight w:val="red"/>
              </w:rPr>
            </w:pPr>
          </w:p>
        </w:tc>
        <w:tc>
          <w:tcPr>
            <w:tcW w:w="2976" w:type="dxa"/>
          </w:tcPr>
          <w:p w:rsidR="001067FA" w:rsidRPr="005315A3" w:rsidRDefault="001067FA" w:rsidP="00C8413F">
            <w:pPr>
              <w:rPr>
                <w:color w:val="000000" w:themeColor="text1"/>
                <w:highlight w:val="red"/>
              </w:rPr>
            </w:pPr>
          </w:p>
        </w:tc>
      </w:tr>
      <w:tr w:rsidR="00B952EC" w:rsidRPr="005315A3" w:rsidTr="00244067">
        <w:tc>
          <w:tcPr>
            <w:tcW w:w="593" w:type="dxa"/>
          </w:tcPr>
          <w:p w:rsidR="001067FA" w:rsidRPr="005315A3" w:rsidRDefault="001067FA" w:rsidP="00C8413F">
            <w:pPr>
              <w:rPr>
                <w:color w:val="000000" w:themeColor="text1"/>
                <w:highlight w:val="red"/>
              </w:rPr>
            </w:pPr>
          </w:p>
        </w:tc>
        <w:tc>
          <w:tcPr>
            <w:tcW w:w="3377" w:type="dxa"/>
          </w:tcPr>
          <w:p w:rsidR="001067FA" w:rsidRPr="005315A3" w:rsidRDefault="001067FA" w:rsidP="00C8413F">
            <w:pPr>
              <w:rPr>
                <w:color w:val="000000" w:themeColor="text1"/>
                <w:highlight w:val="red"/>
              </w:rPr>
            </w:pPr>
          </w:p>
        </w:tc>
        <w:tc>
          <w:tcPr>
            <w:tcW w:w="2410" w:type="dxa"/>
          </w:tcPr>
          <w:p w:rsidR="001067FA" w:rsidRPr="005315A3" w:rsidRDefault="001067FA" w:rsidP="00C8413F">
            <w:pPr>
              <w:rPr>
                <w:color w:val="000000" w:themeColor="text1"/>
                <w:highlight w:val="red"/>
              </w:rPr>
            </w:pPr>
          </w:p>
        </w:tc>
        <w:tc>
          <w:tcPr>
            <w:tcW w:w="2976" w:type="dxa"/>
          </w:tcPr>
          <w:p w:rsidR="001067FA" w:rsidRPr="005315A3" w:rsidRDefault="001067FA" w:rsidP="00C8413F">
            <w:pPr>
              <w:rPr>
                <w:color w:val="000000" w:themeColor="text1"/>
                <w:highlight w:val="red"/>
              </w:rPr>
            </w:pPr>
          </w:p>
        </w:tc>
      </w:tr>
      <w:tr w:rsidR="00B952EC" w:rsidRPr="005315A3" w:rsidTr="00244067">
        <w:tc>
          <w:tcPr>
            <w:tcW w:w="593" w:type="dxa"/>
            <w:tcBorders>
              <w:bottom w:val="double" w:sz="4" w:space="0" w:color="auto"/>
            </w:tcBorders>
          </w:tcPr>
          <w:p w:rsidR="001067FA" w:rsidRPr="005315A3" w:rsidRDefault="001067FA" w:rsidP="00C8413F">
            <w:pPr>
              <w:rPr>
                <w:color w:val="000000" w:themeColor="text1"/>
                <w:highlight w:val="red"/>
              </w:rPr>
            </w:pPr>
          </w:p>
        </w:tc>
        <w:tc>
          <w:tcPr>
            <w:tcW w:w="3377" w:type="dxa"/>
            <w:tcBorders>
              <w:bottom w:val="double" w:sz="4" w:space="0" w:color="auto"/>
            </w:tcBorders>
          </w:tcPr>
          <w:p w:rsidR="001067FA" w:rsidRPr="005315A3" w:rsidRDefault="001067FA" w:rsidP="00C8413F">
            <w:pPr>
              <w:rPr>
                <w:color w:val="000000" w:themeColor="text1"/>
                <w:highlight w:val="red"/>
              </w:rPr>
            </w:pPr>
          </w:p>
        </w:tc>
        <w:tc>
          <w:tcPr>
            <w:tcW w:w="2410" w:type="dxa"/>
            <w:tcBorders>
              <w:bottom w:val="double" w:sz="4" w:space="0" w:color="auto"/>
            </w:tcBorders>
          </w:tcPr>
          <w:p w:rsidR="001067FA" w:rsidRPr="005315A3" w:rsidRDefault="001067FA" w:rsidP="00C8413F">
            <w:pPr>
              <w:rPr>
                <w:color w:val="000000" w:themeColor="text1"/>
                <w:highlight w:val="red"/>
              </w:rPr>
            </w:pPr>
          </w:p>
        </w:tc>
        <w:tc>
          <w:tcPr>
            <w:tcW w:w="2976" w:type="dxa"/>
            <w:tcBorders>
              <w:bottom w:val="double" w:sz="4" w:space="0" w:color="auto"/>
            </w:tcBorders>
          </w:tcPr>
          <w:p w:rsidR="001067FA" w:rsidRPr="005315A3" w:rsidRDefault="001067FA" w:rsidP="00C8413F">
            <w:pPr>
              <w:rPr>
                <w:color w:val="000000" w:themeColor="text1"/>
                <w:highlight w:val="red"/>
              </w:rPr>
            </w:pPr>
          </w:p>
        </w:tc>
      </w:tr>
      <w:tr w:rsidR="00B952EC" w:rsidRPr="005315A3" w:rsidTr="00244067">
        <w:tc>
          <w:tcPr>
            <w:tcW w:w="6380" w:type="dxa"/>
            <w:gridSpan w:val="3"/>
            <w:tcBorders>
              <w:top w:val="double" w:sz="4" w:space="0" w:color="auto"/>
            </w:tcBorders>
          </w:tcPr>
          <w:p w:rsidR="00D17CC7" w:rsidRPr="005315A3" w:rsidRDefault="004325F6" w:rsidP="00C8413F">
            <w:pPr>
              <w:jc w:val="center"/>
              <w:rPr>
                <w:b/>
                <w:color w:val="000000" w:themeColor="text1"/>
                <w:highlight w:val="red"/>
                <w:lang w:val="id-ID"/>
              </w:rPr>
            </w:pPr>
            <w:r w:rsidRPr="005315A3">
              <w:rPr>
                <w:b/>
                <w:color w:val="000000" w:themeColor="text1"/>
                <w:lang w:val="id-ID"/>
              </w:rPr>
              <w:t>Total</w:t>
            </w:r>
          </w:p>
        </w:tc>
        <w:tc>
          <w:tcPr>
            <w:tcW w:w="2976" w:type="dxa"/>
            <w:tcBorders>
              <w:top w:val="double" w:sz="4" w:space="0" w:color="auto"/>
            </w:tcBorders>
          </w:tcPr>
          <w:p w:rsidR="007A5160" w:rsidRPr="005315A3" w:rsidRDefault="007A5160" w:rsidP="00C8413F">
            <w:pPr>
              <w:rPr>
                <w:color w:val="000000" w:themeColor="text1"/>
                <w:highlight w:val="red"/>
              </w:rPr>
            </w:pPr>
          </w:p>
        </w:tc>
      </w:tr>
    </w:tbl>
    <w:p w:rsidR="00244067" w:rsidRPr="005315A3" w:rsidRDefault="00244067" w:rsidP="00C8413F">
      <w:pPr>
        <w:ind w:left="630" w:hanging="630"/>
        <w:rPr>
          <w:color w:val="000000" w:themeColor="text1"/>
          <w:lang w:val="en-US"/>
        </w:rPr>
      </w:pPr>
    </w:p>
    <w:p w:rsidR="00244067" w:rsidRPr="005315A3" w:rsidRDefault="00B82BAF" w:rsidP="00C8413F">
      <w:pPr>
        <w:ind w:left="630" w:hanging="630"/>
        <w:rPr>
          <w:color w:val="000000" w:themeColor="text1"/>
          <w:lang w:val="id-ID"/>
        </w:rPr>
      </w:pPr>
      <w:r w:rsidRPr="005315A3">
        <w:rPr>
          <w:color w:val="000000" w:themeColor="text1"/>
          <w:lang w:val="id-ID"/>
        </w:rPr>
        <w:t>5.5</w:t>
      </w:r>
      <w:r w:rsidR="00B25B21" w:rsidRPr="005315A3">
        <w:rPr>
          <w:color w:val="000000" w:themeColor="text1"/>
          <w:lang w:val="id-ID"/>
        </w:rPr>
        <w:t xml:space="preserve">  Sistem </w:t>
      </w:r>
      <w:r w:rsidR="00743207" w:rsidRPr="005315A3">
        <w:rPr>
          <w:color w:val="000000" w:themeColor="text1"/>
          <w:lang w:val="id-ID"/>
        </w:rPr>
        <w:t xml:space="preserve">Supervisi </w:t>
      </w:r>
      <w:r w:rsidR="00B25B21" w:rsidRPr="005315A3">
        <w:rPr>
          <w:color w:val="000000" w:themeColor="text1"/>
          <w:lang w:val="id-ID"/>
        </w:rPr>
        <w:t>dan Evaluasi</w:t>
      </w:r>
    </w:p>
    <w:p w:rsidR="000F3831" w:rsidRPr="005315A3" w:rsidRDefault="000F3831" w:rsidP="00C8413F">
      <w:pPr>
        <w:ind w:left="630" w:hanging="630"/>
        <w:rPr>
          <w:color w:val="000000" w:themeColor="text1"/>
          <w:lang w:val="id-ID"/>
        </w:rPr>
      </w:pPr>
    </w:p>
    <w:p w:rsidR="00C92DB1" w:rsidRPr="005315A3" w:rsidRDefault="000F3831" w:rsidP="00C8413F">
      <w:pPr>
        <w:ind w:left="630" w:hanging="630"/>
        <w:rPr>
          <w:color w:val="000000" w:themeColor="text1"/>
          <w:lang w:val="en-US"/>
        </w:rPr>
      </w:pPr>
      <w:r w:rsidRPr="005315A3">
        <w:rPr>
          <w:color w:val="000000" w:themeColor="text1"/>
          <w:lang w:val="id-ID"/>
        </w:rPr>
        <w:t xml:space="preserve">5.5.1 </w:t>
      </w:r>
      <w:r w:rsidR="00C92DB1" w:rsidRPr="005315A3">
        <w:rPr>
          <w:color w:val="000000" w:themeColor="text1"/>
          <w:lang w:val="en-US"/>
        </w:rPr>
        <w:t xml:space="preserve"> </w:t>
      </w:r>
      <w:r w:rsidRPr="005315A3">
        <w:rPr>
          <w:color w:val="000000" w:themeColor="text1"/>
          <w:lang w:val="id-ID"/>
        </w:rPr>
        <w:t>Jelaskan sistem monev kurikulum untuk menjamin terlaksananya program p</w:t>
      </w:r>
      <w:r w:rsidR="00C92DB1" w:rsidRPr="005315A3">
        <w:rPr>
          <w:color w:val="000000" w:themeColor="text1"/>
          <w:lang w:val="id-ID"/>
        </w:rPr>
        <w:t>endidikan</w:t>
      </w:r>
      <w:r w:rsidR="00C92DB1" w:rsidRPr="005315A3">
        <w:rPr>
          <w:color w:val="000000" w:themeColor="text1"/>
          <w:lang w:val="en-US"/>
        </w:rPr>
        <w:t xml:space="preserve"> </w:t>
      </w:r>
    </w:p>
    <w:p w:rsidR="000F3831" w:rsidRPr="005315A3" w:rsidRDefault="000F3831" w:rsidP="00C92DB1">
      <w:pPr>
        <w:ind w:left="630"/>
        <w:rPr>
          <w:color w:val="000000" w:themeColor="text1"/>
          <w:lang w:val="en-US"/>
        </w:rPr>
      </w:pPr>
      <w:r w:rsidRPr="005315A3">
        <w:rPr>
          <w:color w:val="000000" w:themeColor="text1"/>
          <w:lang w:val="id-ID"/>
        </w:rPr>
        <w:t>sehingga mampu mencapai kompetensi yang diharapkan. Je</w:t>
      </w:r>
      <w:r w:rsidR="00357711" w:rsidRPr="005315A3">
        <w:rPr>
          <w:color w:val="000000" w:themeColor="text1"/>
          <w:lang w:val="id-ID"/>
        </w:rPr>
        <w:t>laskan jumlah bimbingan operasi</w:t>
      </w:r>
      <w:r w:rsidR="00357711" w:rsidRPr="005315A3">
        <w:rPr>
          <w:color w:val="000000" w:themeColor="text1"/>
          <w:lang w:val="en-US"/>
        </w:rPr>
        <w:t xml:space="preserve">/tindakan </w:t>
      </w:r>
      <w:r w:rsidRPr="005315A3">
        <w:rPr>
          <w:color w:val="000000" w:themeColor="text1"/>
          <w:lang w:val="id-ID"/>
        </w:rPr>
        <w:t xml:space="preserve">per tahun, ketersediaan </w:t>
      </w:r>
      <w:r w:rsidRPr="005315A3">
        <w:rPr>
          <w:i/>
          <w:color w:val="000000" w:themeColor="text1"/>
          <w:lang w:val="id-ID"/>
        </w:rPr>
        <w:t>log book</w:t>
      </w:r>
      <w:r w:rsidRPr="005315A3">
        <w:rPr>
          <w:color w:val="000000" w:themeColor="text1"/>
          <w:lang w:val="id-ID"/>
        </w:rPr>
        <w:t xml:space="preserve"> dan mutunya.</w:t>
      </w:r>
    </w:p>
    <w:p w:rsidR="000F3831" w:rsidRPr="005315A3"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5315A3"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5315A3"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5315A3" w:rsidRDefault="000F3831" w:rsidP="00C8413F">
      <w:pPr>
        <w:ind w:left="630" w:hanging="630"/>
        <w:rPr>
          <w:color w:val="000000" w:themeColor="text1"/>
          <w:lang w:val="id-ID"/>
        </w:rPr>
      </w:pPr>
    </w:p>
    <w:p w:rsidR="00244067" w:rsidRPr="005315A3" w:rsidRDefault="00244067" w:rsidP="00C8413F">
      <w:pPr>
        <w:ind w:left="630" w:hanging="630"/>
        <w:rPr>
          <w:color w:val="000000" w:themeColor="text1"/>
          <w:lang w:val="id-ID"/>
        </w:rPr>
      </w:pPr>
    </w:p>
    <w:p w:rsidR="00B82BAF" w:rsidRPr="005315A3" w:rsidRDefault="000F3831" w:rsidP="00C92DB1">
      <w:pPr>
        <w:ind w:left="709" w:hanging="709"/>
        <w:rPr>
          <w:color w:val="000000" w:themeColor="text1"/>
          <w:lang w:val="en-US"/>
        </w:rPr>
      </w:pPr>
      <w:r w:rsidRPr="005315A3">
        <w:rPr>
          <w:color w:val="000000" w:themeColor="text1"/>
          <w:lang w:val="id-ID"/>
        </w:rPr>
        <w:t>5.5.2</w:t>
      </w:r>
      <w:r w:rsidR="00B82BAF" w:rsidRPr="005315A3">
        <w:rPr>
          <w:color w:val="000000" w:themeColor="text1"/>
          <w:lang w:val="id-ID"/>
        </w:rPr>
        <w:t xml:space="preserve"> Jelaskan sistem supervisi pendidikan untuk menjamin terlaksananya program pendidikan sehingga mampu mencapai kompetensi yang diharapkan. </w:t>
      </w:r>
      <w:r w:rsidR="00367E1C" w:rsidRPr="005315A3">
        <w:rPr>
          <w:color w:val="000000" w:themeColor="text1"/>
          <w:lang w:val="id-ID"/>
        </w:rPr>
        <w:t>Jelaskan jumlah bimbingan operasi</w:t>
      </w:r>
      <w:r w:rsidR="00357711" w:rsidRPr="005315A3">
        <w:rPr>
          <w:color w:val="000000" w:themeColor="text1"/>
          <w:lang w:val="en-US"/>
        </w:rPr>
        <w:t>/tindakan</w:t>
      </w:r>
      <w:r w:rsidR="00367E1C" w:rsidRPr="005315A3">
        <w:rPr>
          <w:color w:val="000000" w:themeColor="text1"/>
          <w:lang w:val="id-ID"/>
        </w:rPr>
        <w:t xml:space="preserve"> per tahun, </w:t>
      </w:r>
      <w:r w:rsidR="00B82BAF" w:rsidRPr="005315A3">
        <w:rPr>
          <w:color w:val="000000" w:themeColor="text1"/>
          <w:lang w:val="id-ID"/>
        </w:rPr>
        <w:t xml:space="preserve">ketersediaan </w:t>
      </w:r>
      <w:r w:rsidR="00B82BAF" w:rsidRPr="005315A3">
        <w:rPr>
          <w:i/>
          <w:color w:val="000000" w:themeColor="text1"/>
          <w:lang w:val="id-ID"/>
        </w:rPr>
        <w:t>log book</w:t>
      </w:r>
      <w:r w:rsidR="00B82BAF" w:rsidRPr="005315A3">
        <w:rPr>
          <w:color w:val="000000" w:themeColor="text1"/>
          <w:lang w:val="id-ID"/>
        </w:rPr>
        <w:t xml:space="preserve"> dan mutunya.</w:t>
      </w:r>
    </w:p>
    <w:p w:rsidR="00B82BAF" w:rsidRPr="005315A3"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5315A3"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5315A3"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5315A3"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5315A3" w:rsidRDefault="00B82BAF" w:rsidP="00C8413F">
      <w:pPr>
        <w:ind w:left="709" w:hanging="709"/>
        <w:rPr>
          <w:color w:val="000000" w:themeColor="text1"/>
          <w:lang w:val="id-ID"/>
        </w:rPr>
      </w:pPr>
    </w:p>
    <w:p w:rsidR="00D17CC7" w:rsidRPr="005315A3" w:rsidRDefault="000F3831" w:rsidP="00C92DB1">
      <w:pPr>
        <w:ind w:left="709" w:hanging="709"/>
        <w:rPr>
          <w:color w:val="000000" w:themeColor="text1"/>
          <w:lang w:val="en-US"/>
        </w:rPr>
      </w:pPr>
      <w:r w:rsidRPr="005315A3">
        <w:rPr>
          <w:color w:val="000000" w:themeColor="text1"/>
          <w:lang w:val="id-ID"/>
        </w:rPr>
        <w:t>5.5.3</w:t>
      </w:r>
      <w:r w:rsidR="00244067" w:rsidRPr="005315A3">
        <w:rPr>
          <w:color w:val="000000" w:themeColor="text1"/>
          <w:lang w:val="id-ID"/>
        </w:rPr>
        <w:t xml:space="preserve">  Jelaskan sistem evaluasi peserta didik dan kriteria kelulusan (yang terukur) untuk menilai kompetensi peserta didik ya</w:t>
      </w:r>
      <w:r w:rsidR="00367E1C" w:rsidRPr="005315A3">
        <w:rPr>
          <w:color w:val="000000" w:themeColor="text1"/>
          <w:lang w:val="id-ID"/>
        </w:rPr>
        <w:t>ng meliputi kemampuan kognitif, keterampilan</w:t>
      </w:r>
      <w:r w:rsidR="00244067" w:rsidRPr="005315A3">
        <w:rPr>
          <w:color w:val="000000" w:themeColor="text1"/>
          <w:lang w:val="id-ID"/>
        </w:rPr>
        <w:t>, dan perilaku.  Jelaskan pula keberadaan dokumennya.</w:t>
      </w:r>
    </w:p>
    <w:p w:rsidR="00D17CC7" w:rsidRPr="005315A3"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5315A3"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5315A3"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5315A3"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244067" w:rsidRPr="005315A3" w:rsidRDefault="00244067" w:rsidP="00C8413F">
      <w:pPr>
        <w:ind w:left="630" w:hanging="630"/>
        <w:rPr>
          <w:color w:val="000000" w:themeColor="text1"/>
          <w:lang w:val="id-ID"/>
        </w:rPr>
      </w:pPr>
    </w:p>
    <w:p w:rsidR="00244067" w:rsidRPr="005315A3" w:rsidRDefault="00244067" w:rsidP="00C8413F">
      <w:pPr>
        <w:ind w:left="630" w:hanging="630"/>
        <w:rPr>
          <w:color w:val="000000" w:themeColor="text1"/>
          <w:lang w:val="id-ID"/>
        </w:rPr>
      </w:pPr>
    </w:p>
    <w:p w:rsidR="00C037C7" w:rsidRPr="005315A3" w:rsidRDefault="00663284" w:rsidP="00C8413F">
      <w:pPr>
        <w:ind w:left="630" w:hanging="630"/>
        <w:rPr>
          <w:color w:val="000000" w:themeColor="text1"/>
          <w:lang w:val="nb-NO"/>
        </w:rPr>
      </w:pPr>
      <w:r w:rsidRPr="005315A3">
        <w:rPr>
          <w:color w:val="000000" w:themeColor="text1"/>
          <w:lang w:val="id-ID"/>
        </w:rPr>
        <w:t>5.</w:t>
      </w:r>
      <w:r w:rsidR="00F26EEC" w:rsidRPr="005315A3">
        <w:rPr>
          <w:color w:val="000000" w:themeColor="text1"/>
          <w:lang w:val="id-ID"/>
        </w:rPr>
        <w:t>6</w:t>
      </w:r>
      <w:r w:rsidR="00C658FB" w:rsidRPr="005315A3">
        <w:rPr>
          <w:color w:val="000000" w:themeColor="text1"/>
          <w:lang w:val="id-ID"/>
        </w:rPr>
        <w:t xml:space="preserve">  </w:t>
      </w:r>
      <w:r w:rsidR="00C037C7" w:rsidRPr="005315A3">
        <w:rPr>
          <w:color w:val="000000" w:themeColor="text1"/>
          <w:lang w:val="nb-NO"/>
        </w:rPr>
        <w:t>Upaya Peningkatan Suasana Akademik</w:t>
      </w:r>
      <w:r w:rsidR="00C92DB1" w:rsidRPr="005315A3">
        <w:rPr>
          <w:color w:val="000000" w:themeColor="text1"/>
          <w:lang w:val="nb-NO"/>
        </w:rPr>
        <w:t>.</w:t>
      </w:r>
    </w:p>
    <w:p w:rsidR="00C92DB1" w:rsidRPr="005315A3" w:rsidRDefault="00C92DB1" w:rsidP="00C8413F">
      <w:pPr>
        <w:ind w:left="630" w:hanging="630"/>
        <w:rPr>
          <w:color w:val="000000" w:themeColor="text1"/>
          <w:lang w:val="id-ID"/>
        </w:rPr>
      </w:pPr>
    </w:p>
    <w:p w:rsidR="00C037C7" w:rsidRPr="005315A3" w:rsidRDefault="00C037C7" w:rsidP="00C92DB1">
      <w:pPr>
        <w:rPr>
          <w:color w:val="000000" w:themeColor="text1"/>
          <w:lang w:val="id-ID"/>
        </w:rPr>
      </w:pPr>
      <w:r w:rsidRPr="005315A3">
        <w:rPr>
          <w:bCs/>
          <w:color w:val="000000" w:themeColor="text1"/>
          <w:lang w:val="id-ID"/>
        </w:rPr>
        <w:t>Berikan gambaran yang jelas mengenai upaya dan kegiatan untuk menciptakan suasana akademik yang kondusif di lingkungan PS, khususnya mengenai hal-hal berikut</w:t>
      </w:r>
      <w:r w:rsidR="0015377C" w:rsidRPr="005315A3">
        <w:rPr>
          <w:color w:val="000000" w:themeColor="text1"/>
          <w:lang w:val="id-ID"/>
        </w:rPr>
        <w:t>.</w:t>
      </w:r>
    </w:p>
    <w:p w:rsidR="0073208C" w:rsidRPr="005315A3" w:rsidRDefault="0073208C" w:rsidP="00C8413F">
      <w:pPr>
        <w:ind w:left="450"/>
        <w:rPr>
          <w:color w:val="000000" w:themeColor="text1"/>
          <w:lang w:val="id-ID"/>
        </w:rPr>
      </w:pPr>
    </w:p>
    <w:p w:rsidR="005D72AA" w:rsidRPr="005315A3" w:rsidRDefault="00C037C7" w:rsidP="00C8413F">
      <w:pPr>
        <w:pStyle w:val="ListParagraph"/>
        <w:numPr>
          <w:ilvl w:val="2"/>
          <w:numId w:val="28"/>
        </w:numPr>
        <w:ind w:left="567" w:hanging="567"/>
        <w:rPr>
          <w:color w:val="000000" w:themeColor="text1"/>
          <w:lang w:val="id-ID"/>
        </w:rPr>
      </w:pPr>
      <w:r w:rsidRPr="005315A3">
        <w:rPr>
          <w:color w:val="000000" w:themeColor="text1"/>
          <w:lang w:val="id-ID"/>
        </w:rPr>
        <w:t>Kebijakan tentang suasana akademik (otonomi keilmuan, kebebasan akade</w:t>
      </w:r>
      <w:r w:rsidR="005D72AA" w:rsidRPr="005315A3">
        <w:rPr>
          <w:color w:val="000000" w:themeColor="text1"/>
          <w:lang w:val="id-ID"/>
        </w:rPr>
        <w:t xml:space="preserve">mik, kebebasan mimbarakademik), </w:t>
      </w:r>
      <w:r w:rsidR="00AF6FD2" w:rsidRPr="005315A3">
        <w:rPr>
          <w:color w:val="000000" w:themeColor="text1"/>
          <w:lang w:val="id-ID"/>
        </w:rPr>
        <w:t>ketersediaan</w:t>
      </w:r>
      <w:r w:rsidR="00C658FB" w:rsidRPr="005315A3">
        <w:rPr>
          <w:color w:val="000000" w:themeColor="text1"/>
          <w:lang w:val="id-ID"/>
        </w:rPr>
        <w:t xml:space="preserve"> </w:t>
      </w:r>
      <w:r w:rsidR="00AF6FD2" w:rsidRPr="005315A3">
        <w:rPr>
          <w:color w:val="000000" w:themeColor="text1"/>
          <w:lang w:val="id-ID"/>
        </w:rPr>
        <w:t xml:space="preserve">dokumen </w:t>
      </w:r>
      <w:r w:rsidR="005D72AA" w:rsidRPr="005315A3">
        <w:rPr>
          <w:color w:val="000000" w:themeColor="text1"/>
          <w:lang w:val="id-ID"/>
        </w:rPr>
        <w:t xml:space="preserve">dan </w:t>
      </w:r>
      <w:r w:rsidR="00AF6FD2" w:rsidRPr="005315A3">
        <w:rPr>
          <w:color w:val="000000" w:themeColor="text1"/>
          <w:lang w:val="id-ID"/>
        </w:rPr>
        <w:t xml:space="preserve">konsistensi </w:t>
      </w:r>
      <w:r w:rsidR="005D72AA" w:rsidRPr="005315A3">
        <w:rPr>
          <w:color w:val="000000" w:themeColor="text1"/>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B952EC" w:rsidRPr="005315A3" w:rsidTr="00AC619C">
        <w:trPr>
          <w:trHeight w:val="770"/>
        </w:trPr>
        <w:tc>
          <w:tcPr>
            <w:tcW w:w="9583" w:type="dxa"/>
          </w:tcPr>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tc>
      </w:tr>
    </w:tbl>
    <w:p w:rsidR="005D72AA" w:rsidRPr="005315A3" w:rsidRDefault="005D72AA" w:rsidP="00C8413F">
      <w:pPr>
        <w:rPr>
          <w:bCs/>
          <w:color w:val="000000" w:themeColor="text1"/>
          <w:lang w:val="id-ID"/>
        </w:rPr>
      </w:pPr>
    </w:p>
    <w:p w:rsidR="005D72AA" w:rsidRPr="005315A3" w:rsidRDefault="004325F6" w:rsidP="00C8413F">
      <w:pPr>
        <w:pStyle w:val="ListParagraph"/>
        <w:numPr>
          <w:ilvl w:val="2"/>
          <w:numId w:val="28"/>
        </w:numPr>
        <w:ind w:left="567" w:hanging="567"/>
        <w:rPr>
          <w:color w:val="000000" w:themeColor="text1"/>
          <w:lang w:val="id-ID"/>
        </w:rPr>
      </w:pPr>
      <w:r w:rsidRPr="005315A3">
        <w:rPr>
          <w:color w:val="000000" w:themeColor="text1"/>
          <w:lang w:val="id-ID"/>
        </w:rPr>
        <w:t>K</w:t>
      </w:r>
      <w:r w:rsidR="00C037C7" w:rsidRPr="005315A3">
        <w:rPr>
          <w:color w:val="000000" w:themeColor="text1"/>
          <w:lang w:val="id-ID"/>
        </w:rPr>
        <w:t>etersedi</w:t>
      </w:r>
      <w:r w:rsidR="00AF6FD2" w:rsidRPr="005315A3">
        <w:rPr>
          <w:color w:val="000000" w:themeColor="text1"/>
          <w:lang w:val="id-ID"/>
        </w:rPr>
        <w:t xml:space="preserve">aan </w:t>
      </w:r>
      <w:r w:rsidR="00C037C7" w:rsidRPr="005315A3">
        <w:rPr>
          <w:color w:val="000000" w:themeColor="text1"/>
          <w:lang w:val="id-ID"/>
        </w:rPr>
        <w:t xml:space="preserve">prasarana, sarana dan </w:t>
      </w:r>
      <w:r w:rsidR="00AF6FD2" w:rsidRPr="005315A3">
        <w:rPr>
          <w:color w:val="000000" w:themeColor="text1"/>
          <w:lang w:val="id-ID"/>
        </w:rPr>
        <w:t xml:space="preserve">status kepemilikannya serta </w:t>
      </w:r>
      <w:r w:rsidR="00C037C7" w:rsidRPr="005315A3">
        <w:rPr>
          <w:color w:val="000000" w:themeColor="text1"/>
          <w:lang w:val="id-ID"/>
        </w:rPr>
        <w:t>dana yang memungkinkan terciptanya interaksi akad</w:t>
      </w:r>
      <w:r w:rsidR="001F500B" w:rsidRPr="005315A3">
        <w:rPr>
          <w:color w:val="000000" w:themeColor="text1"/>
          <w:lang w:val="id-ID"/>
        </w:rPr>
        <w:t>emik antar</w:t>
      </w:r>
      <w:r w:rsidR="00C037C7" w:rsidRPr="005315A3">
        <w:rPr>
          <w:color w:val="000000" w:themeColor="text1"/>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B952EC" w:rsidRPr="005315A3" w:rsidTr="00AC619C">
        <w:trPr>
          <w:trHeight w:val="770"/>
        </w:trPr>
        <w:tc>
          <w:tcPr>
            <w:tcW w:w="9583" w:type="dxa"/>
          </w:tcPr>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tc>
      </w:tr>
    </w:tbl>
    <w:p w:rsidR="007C4E19" w:rsidRPr="005315A3" w:rsidRDefault="007C4E19" w:rsidP="00C8413F">
      <w:pPr>
        <w:rPr>
          <w:bCs/>
          <w:color w:val="000000" w:themeColor="text1"/>
          <w:lang w:val="id-ID"/>
        </w:rPr>
      </w:pPr>
    </w:p>
    <w:p w:rsidR="005D72AA" w:rsidRPr="005315A3" w:rsidRDefault="00C037C7" w:rsidP="00C8413F">
      <w:pPr>
        <w:pStyle w:val="ListParagraph"/>
        <w:numPr>
          <w:ilvl w:val="2"/>
          <w:numId w:val="28"/>
        </w:numPr>
        <w:ind w:left="567" w:hanging="567"/>
        <w:rPr>
          <w:color w:val="000000" w:themeColor="text1"/>
          <w:lang w:val="id-ID"/>
        </w:rPr>
      </w:pPr>
      <w:r w:rsidRPr="005315A3">
        <w:rPr>
          <w:color w:val="000000" w:themeColor="text1"/>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B952EC" w:rsidRPr="005315A3" w:rsidTr="00AC619C">
        <w:trPr>
          <w:trHeight w:val="770"/>
        </w:trPr>
        <w:tc>
          <w:tcPr>
            <w:tcW w:w="9583" w:type="dxa"/>
          </w:tcPr>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p w:rsidR="005D72AA" w:rsidRPr="005315A3" w:rsidRDefault="005D72AA" w:rsidP="00C8413F">
            <w:pPr>
              <w:rPr>
                <w:color w:val="000000" w:themeColor="text1"/>
                <w:lang w:val="id-ID"/>
              </w:rPr>
            </w:pPr>
          </w:p>
        </w:tc>
      </w:tr>
    </w:tbl>
    <w:p w:rsidR="00572423" w:rsidRPr="005315A3" w:rsidRDefault="00572423" w:rsidP="00C8413F">
      <w:pPr>
        <w:pStyle w:val="Heading1"/>
        <w:rPr>
          <w:rFonts w:ascii="Arial" w:hAnsi="Arial" w:cs="Arial"/>
          <w:b w:val="0"/>
          <w:color w:val="000000" w:themeColor="text1"/>
          <w:sz w:val="22"/>
          <w:szCs w:val="22"/>
          <w:lang w:val="id-ID"/>
        </w:rPr>
      </w:pPr>
    </w:p>
    <w:p w:rsidR="005D72AA" w:rsidRPr="005315A3" w:rsidRDefault="00232414" w:rsidP="00C92DB1">
      <w:pPr>
        <w:pStyle w:val="Heading1"/>
        <w:ind w:left="567" w:hanging="567"/>
        <w:rPr>
          <w:rFonts w:ascii="Arial" w:hAnsi="Arial" w:cs="Arial"/>
          <w:b w:val="0"/>
          <w:bCs w:val="0"/>
          <w:color w:val="000000" w:themeColor="text1"/>
          <w:sz w:val="22"/>
          <w:szCs w:val="22"/>
          <w:lang w:val="fr-FR"/>
        </w:rPr>
      </w:pPr>
      <w:r w:rsidRPr="005315A3">
        <w:rPr>
          <w:rFonts w:ascii="Arial" w:hAnsi="Arial" w:cs="Arial"/>
          <w:b w:val="0"/>
          <w:color w:val="000000" w:themeColor="text1"/>
          <w:sz w:val="22"/>
          <w:szCs w:val="22"/>
          <w:lang w:val="id-ID"/>
        </w:rPr>
        <w:t>5.6.4</w:t>
      </w:r>
      <w:r w:rsidR="004325F6" w:rsidRPr="005315A3">
        <w:rPr>
          <w:rFonts w:ascii="Arial" w:hAnsi="Arial" w:cs="Arial"/>
          <w:b w:val="0"/>
          <w:bCs w:val="0"/>
          <w:color w:val="000000" w:themeColor="text1"/>
          <w:sz w:val="22"/>
          <w:szCs w:val="22"/>
          <w:lang w:val="id-ID"/>
        </w:rPr>
        <w:t xml:space="preserve">Jelaskan upaya pengembangan perilaku profesional yang mencakup aspek: (1) etika kedokteran, (2) kemampuan kerjasama dalam tim, dan (3) hubungan dokter-pasien.  </w:t>
      </w:r>
      <w:r w:rsidR="004325F6" w:rsidRPr="005315A3">
        <w:rPr>
          <w:rFonts w:ascii="Arial" w:hAnsi="Arial" w:cs="Arial"/>
          <w:b w:val="0"/>
          <w:bCs w:val="0"/>
          <w:color w:val="000000" w:themeColor="text1"/>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B952EC" w:rsidRPr="005315A3" w:rsidTr="00AC619C">
        <w:trPr>
          <w:trHeight w:val="770"/>
        </w:trPr>
        <w:tc>
          <w:tcPr>
            <w:tcW w:w="9583" w:type="dxa"/>
          </w:tcPr>
          <w:p w:rsidR="005D72AA" w:rsidRPr="005315A3" w:rsidRDefault="005D72AA" w:rsidP="00C8413F">
            <w:pPr>
              <w:rPr>
                <w:color w:val="000000" w:themeColor="text1"/>
              </w:rPr>
            </w:pPr>
          </w:p>
          <w:p w:rsidR="005D72AA" w:rsidRPr="005315A3" w:rsidRDefault="005D72AA" w:rsidP="00C8413F">
            <w:pPr>
              <w:rPr>
                <w:color w:val="000000" w:themeColor="text1"/>
              </w:rPr>
            </w:pPr>
          </w:p>
          <w:p w:rsidR="005D72AA" w:rsidRPr="005315A3" w:rsidRDefault="005D72AA" w:rsidP="00C8413F">
            <w:pPr>
              <w:rPr>
                <w:color w:val="000000" w:themeColor="text1"/>
              </w:rPr>
            </w:pPr>
          </w:p>
          <w:p w:rsidR="005D72AA" w:rsidRPr="005315A3" w:rsidRDefault="005D72AA" w:rsidP="00C8413F">
            <w:pPr>
              <w:rPr>
                <w:color w:val="000000" w:themeColor="text1"/>
              </w:rPr>
            </w:pPr>
          </w:p>
        </w:tc>
      </w:tr>
    </w:tbl>
    <w:p w:rsidR="008A2C00" w:rsidRPr="005315A3" w:rsidRDefault="00C037C7" w:rsidP="008A2C00">
      <w:pPr>
        <w:pStyle w:val="Heading1"/>
        <w:ind w:left="1710" w:hanging="1710"/>
        <w:jc w:val="center"/>
        <w:rPr>
          <w:color w:val="000000" w:themeColor="text1"/>
          <w:lang w:val="es-ES"/>
        </w:rPr>
      </w:pPr>
      <w:r w:rsidRPr="005315A3">
        <w:rPr>
          <w:color w:val="000000" w:themeColor="text1"/>
          <w:lang w:val="es-ES"/>
        </w:rPr>
        <w:br w:type="page"/>
      </w:r>
      <w:r w:rsidR="009A5646" w:rsidRPr="005315A3">
        <w:rPr>
          <w:color w:val="000000" w:themeColor="text1"/>
          <w:lang w:val="es-ES"/>
        </w:rPr>
        <w:t>STA</w:t>
      </w:r>
      <w:r w:rsidR="008A2C00" w:rsidRPr="005315A3">
        <w:rPr>
          <w:color w:val="000000" w:themeColor="text1"/>
          <w:lang w:val="es-ES"/>
        </w:rPr>
        <w:t>NDAR 6</w:t>
      </w:r>
    </w:p>
    <w:p w:rsidR="00EB5E42" w:rsidRPr="005315A3" w:rsidRDefault="00897E52" w:rsidP="008A2C00">
      <w:pPr>
        <w:pStyle w:val="Heading1"/>
        <w:ind w:left="1710" w:hanging="1710"/>
        <w:jc w:val="center"/>
        <w:rPr>
          <w:color w:val="000000" w:themeColor="text1"/>
          <w:lang w:val="es-ES"/>
        </w:rPr>
      </w:pPr>
      <w:r w:rsidRPr="005315A3">
        <w:rPr>
          <w:color w:val="000000" w:themeColor="text1"/>
          <w:lang w:val="es-ES"/>
        </w:rPr>
        <w:t xml:space="preserve">PEMBIAYAAN, </w:t>
      </w:r>
      <w:r w:rsidR="00EB5E42" w:rsidRPr="005315A3">
        <w:rPr>
          <w:color w:val="000000" w:themeColor="text1"/>
          <w:lang w:val="es-ES"/>
        </w:rPr>
        <w:t>SARANA DAN PRASARANA</w:t>
      </w:r>
      <w:r w:rsidR="002D6F3B" w:rsidRPr="005315A3">
        <w:rPr>
          <w:color w:val="000000" w:themeColor="text1"/>
          <w:lang w:val="es-ES"/>
        </w:rPr>
        <w:t xml:space="preserve"> SERTA SISTEM INFORMASI</w:t>
      </w:r>
    </w:p>
    <w:p w:rsidR="00EB5E42" w:rsidRPr="005315A3" w:rsidRDefault="00EB5E42" w:rsidP="00C8413F">
      <w:pPr>
        <w:tabs>
          <w:tab w:val="left" w:pos="4140"/>
        </w:tabs>
        <w:ind w:left="1890" w:hanging="1847"/>
        <w:rPr>
          <w:color w:val="000000" w:themeColor="text1"/>
        </w:rPr>
      </w:pPr>
    </w:p>
    <w:p w:rsidR="00BF624D" w:rsidRPr="005315A3" w:rsidRDefault="00BF624D" w:rsidP="00C8413F">
      <w:pPr>
        <w:ind w:left="600" w:hanging="676"/>
        <w:rPr>
          <w:color w:val="000000" w:themeColor="text1"/>
        </w:rPr>
      </w:pPr>
      <w:r w:rsidRPr="005315A3">
        <w:rPr>
          <w:color w:val="000000" w:themeColor="text1"/>
        </w:rPr>
        <w:t>6.1 Pembiayaan</w:t>
      </w:r>
    </w:p>
    <w:p w:rsidR="00BF624D" w:rsidRPr="005315A3" w:rsidRDefault="00BF624D" w:rsidP="00C8413F">
      <w:pPr>
        <w:ind w:left="600" w:hanging="676"/>
        <w:rPr>
          <w:color w:val="000000" w:themeColor="text1"/>
        </w:rPr>
      </w:pPr>
    </w:p>
    <w:p w:rsidR="00EB5E42" w:rsidRPr="005315A3" w:rsidRDefault="00BF624D" w:rsidP="00C8413F">
      <w:pPr>
        <w:ind w:left="600" w:hanging="676"/>
        <w:rPr>
          <w:color w:val="000000" w:themeColor="text1"/>
        </w:rPr>
      </w:pPr>
      <w:r w:rsidRPr="005315A3">
        <w:rPr>
          <w:color w:val="000000" w:themeColor="text1"/>
        </w:rPr>
        <w:t xml:space="preserve">6.1.1 </w:t>
      </w:r>
      <w:r w:rsidR="005D1DFD" w:rsidRPr="005315A3">
        <w:rPr>
          <w:color w:val="000000" w:themeColor="text1"/>
        </w:rPr>
        <w:t>Keterlibatan PS dalam P</w:t>
      </w:r>
      <w:r w:rsidR="00EB5E42" w:rsidRPr="005315A3">
        <w:rPr>
          <w:color w:val="000000" w:themeColor="text1"/>
        </w:rPr>
        <w:t>erencanaan Anggaran dan Pengelolaan Dana</w:t>
      </w:r>
    </w:p>
    <w:p w:rsidR="00EB5E42" w:rsidRPr="005315A3" w:rsidRDefault="00EB5E42" w:rsidP="00C8413F">
      <w:pPr>
        <w:ind w:left="450"/>
        <w:rPr>
          <w:color w:val="000000" w:themeColor="text1"/>
        </w:rPr>
      </w:pPr>
      <w:r w:rsidRPr="005315A3">
        <w:rPr>
          <w:color w:val="000000" w:themeColor="text1"/>
        </w:rPr>
        <w:t>Jelaskan bentuk keterlibatannya.</w:t>
      </w:r>
    </w:p>
    <w:p w:rsidR="00BF624D" w:rsidRPr="005315A3" w:rsidRDefault="00BF624D" w:rsidP="00C8413F">
      <w:pPr>
        <w:ind w:left="450"/>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5A7C85" w:rsidRPr="005315A3" w:rsidTr="001B1FBC">
        <w:tc>
          <w:tcPr>
            <w:tcW w:w="9360" w:type="dxa"/>
            <w:tcBorders>
              <w:top w:val="single" w:sz="4" w:space="0" w:color="auto"/>
              <w:left w:val="single" w:sz="4" w:space="0" w:color="auto"/>
              <w:bottom w:val="single" w:sz="4" w:space="0" w:color="auto"/>
              <w:right w:val="single" w:sz="4" w:space="0" w:color="auto"/>
            </w:tcBorders>
          </w:tcPr>
          <w:p w:rsidR="00EB5E42" w:rsidRPr="005315A3" w:rsidRDefault="00EB5E42" w:rsidP="00C8413F">
            <w:pPr>
              <w:rPr>
                <w:color w:val="000000" w:themeColor="text1"/>
              </w:rPr>
            </w:pPr>
          </w:p>
          <w:p w:rsidR="00EB5E42" w:rsidRPr="005315A3" w:rsidRDefault="00EB5E42" w:rsidP="00C8413F">
            <w:pPr>
              <w:rPr>
                <w:color w:val="000000" w:themeColor="text1"/>
              </w:rPr>
            </w:pPr>
          </w:p>
          <w:p w:rsidR="00166F19" w:rsidRPr="005315A3" w:rsidRDefault="00166F19" w:rsidP="00C8413F">
            <w:pPr>
              <w:rPr>
                <w:color w:val="000000" w:themeColor="text1"/>
              </w:rPr>
            </w:pPr>
          </w:p>
          <w:p w:rsidR="00EB5E42" w:rsidRPr="005315A3" w:rsidRDefault="00EB5E42" w:rsidP="00C8413F">
            <w:pPr>
              <w:rPr>
                <w:color w:val="000000" w:themeColor="text1"/>
              </w:rPr>
            </w:pPr>
          </w:p>
        </w:tc>
      </w:tr>
    </w:tbl>
    <w:p w:rsidR="00EB5E42" w:rsidRPr="005315A3" w:rsidRDefault="00EB5E42" w:rsidP="00C8413F">
      <w:pPr>
        <w:ind w:left="426" w:hanging="425"/>
        <w:jc w:val="left"/>
        <w:rPr>
          <w:color w:val="000000" w:themeColor="text1"/>
          <w:lang w:val="en-US"/>
        </w:rPr>
      </w:pPr>
    </w:p>
    <w:p w:rsidR="00D17CC7" w:rsidRPr="005315A3" w:rsidRDefault="00997A0B" w:rsidP="00C8413F">
      <w:pPr>
        <w:ind w:left="426" w:hanging="425"/>
        <w:jc w:val="left"/>
        <w:rPr>
          <w:color w:val="000000" w:themeColor="text1"/>
          <w:lang w:val="id-ID"/>
        </w:rPr>
      </w:pPr>
      <w:r w:rsidRPr="005315A3">
        <w:rPr>
          <w:color w:val="000000" w:themeColor="text1"/>
          <w:lang w:val="en-US"/>
        </w:rPr>
        <w:t>6.</w:t>
      </w:r>
      <w:r w:rsidR="00BF624D" w:rsidRPr="005315A3">
        <w:rPr>
          <w:color w:val="000000" w:themeColor="text1"/>
          <w:lang w:val="en-US"/>
        </w:rPr>
        <w:t>1.</w:t>
      </w:r>
      <w:r w:rsidRPr="005315A3">
        <w:rPr>
          <w:color w:val="000000" w:themeColor="text1"/>
          <w:lang w:val="en-US"/>
        </w:rPr>
        <w:t>2</w:t>
      </w:r>
      <w:r w:rsidR="00C47243" w:rsidRPr="005315A3">
        <w:rPr>
          <w:color w:val="000000" w:themeColor="text1"/>
          <w:lang w:val="en-US"/>
        </w:rPr>
        <w:t xml:space="preserve"> </w:t>
      </w:r>
      <w:r w:rsidR="00EB5E42" w:rsidRPr="005315A3">
        <w:rPr>
          <w:color w:val="000000" w:themeColor="text1"/>
          <w:lang w:val="en-US"/>
        </w:rPr>
        <w:t xml:space="preserve">Tuliskan realisasi perolehan </w:t>
      </w:r>
      <w:r w:rsidR="00157ADA" w:rsidRPr="005315A3">
        <w:rPr>
          <w:color w:val="000000" w:themeColor="text1"/>
          <w:lang w:val="id-ID"/>
        </w:rPr>
        <w:t xml:space="preserve">dan penggunaan </w:t>
      </w:r>
      <w:r w:rsidR="00EB5E42" w:rsidRPr="005315A3">
        <w:rPr>
          <w:color w:val="000000" w:themeColor="text1"/>
          <w:lang w:val="en-US"/>
        </w:rPr>
        <w:t>dana (termasuk hibah),</w:t>
      </w:r>
      <w:r w:rsidR="00170C1B" w:rsidRPr="005315A3">
        <w:rPr>
          <w:color w:val="000000" w:themeColor="text1"/>
          <w:lang w:val="en-US"/>
        </w:rPr>
        <w:t xml:space="preserve"> dalam juta rupiah, termasuk gaji</w:t>
      </w:r>
      <w:r w:rsidR="00EB5E42" w:rsidRPr="005315A3">
        <w:rPr>
          <w:color w:val="000000" w:themeColor="text1"/>
          <w:lang w:val="en-US"/>
        </w:rPr>
        <w:t xml:space="preserve">  dan alokasinya dalam 3 tah</w:t>
      </w:r>
      <w:r w:rsidR="00CB5014" w:rsidRPr="005315A3">
        <w:rPr>
          <w:color w:val="000000" w:themeColor="text1"/>
          <w:lang w:val="en-US"/>
        </w:rPr>
        <w:t>un terakhir, pada tabel berikut.</w:t>
      </w:r>
    </w:p>
    <w:p w:rsidR="00157ADA" w:rsidRPr="005315A3" w:rsidRDefault="00157ADA" w:rsidP="00C8413F">
      <w:pPr>
        <w:ind w:left="600" w:hanging="599"/>
        <w:rPr>
          <w:color w:val="000000" w:themeColor="text1"/>
          <w:lang w:val="id-ID"/>
        </w:rPr>
      </w:pPr>
    </w:p>
    <w:p w:rsidR="00EB5E42" w:rsidRPr="005315A3" w:rsidRDefault="00BF624D" w:rsidP="00C8413F">
      <w:pPr>
        <w:ind w:left="426" w:hanging="425"/>
        <w:jc w:val="left"/>
        <w:rPr>
          <w:color w:val="000000" w:themeColor="text1"/>
          <w:lang w:val="id-ID"/>
        </w:rPr>
      </w:pPr>
      <w:r w:rsidRPr="005315A3">
        <w:rPr>
          <w:color w:val="000000" w:themeColor="text1"/>
          <w:lang w:val="en-US"/>
        </w:rPr>
        <w:t xml:space="preserve">Tabel A. </w:t>
      </w:r>
      <w:r w:rsidR="00157ADA" w:rsidRPr="005315A3">
        <w:rPr>
          <w:color w:val="000000" w:themeColor="text1"/>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B952EC" w:rsidRPr="005315A3"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Jumlah Dana (Juta Rupiah)</w:t>
            </w:r>
          </w:p>
        </w:tc>
      </w:tr>
      <w:tr w:rsidR="00B952EC" w:rsidRPr="005315A3"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5315A3" w:rsidRDefault="00D17CC7" w:rsidP="00C8413F">
            <w:pPr>
              <w:jc w:val="center"/>
              <w:rPr>
                <w:color w:val="000000" w:themeColor="text1"/>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5315A3" w:rsidRDefault="00D17CC7" w:rsidP="00C8413F">
            <w:pPr>
              <w:jc w:val="center"/>
              <w:rPr>
                <w:color w:val="000000" w:themeColor="text1"/>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5315A3" w:rsidRDefault="00794379" w:rsidP="00C8413F">
            <w:pPr>
              <w:jc w:val="center"/>
              <w:rPr>
                <w:b/>
                <w:bCs/>
                <w:color w:val="000000" w:themeColor="text1"/>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TS</w:t>
            </w:r>
          </w:p>
        </w:tc>
      </w:tr>
      <w:tr w:rsidR="00B952EC" w:rsidRPr="005315A3"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center"/>
              <w:rPr>
                <w:b/>
                <w:bCs/>
                <w:color w:val="000000" w:themeColor="text1"/>
                <w:sz w:val="18"/>
                <w:szCs w:val="18"/>
                <w:lang w:val="en-US"/>
              </w:rPr>
            </w:pPr>
            <w:r w:rsidRPr="005315A3">
              <w:rPr>
                <w:b/>
                <w:bCs/>
                <w:color w:val="000000" w:themeColor="text1"/>
                <w:sz w:val="18"/>
                <w:szCs w:val="18"/>
                <w:lang w:val="en-US"/>
              </w:rPr>
              <w:t>(6)</w:t>
            </w:r>
          </w:p>
        </w:tc>
      </w:tr>
      <w:tr w:rsidR="00B952EC" w:rsidRPr="005315A3" w:rsidTr="00A25567">
        <w:trPr>
          <w:cantSplit/>
        </w:trPr>
        <w:tc>
          <w:tcPr>
            <w:tcW w:w="630" w:type="dxa"/>
            <w:vMerge w:val="restart"/>
            <w:tcBorders>
              <w:top w:val="single" w:sz="4" w:space="0" w:color="auto"/>
              <w:left w:val="single" w:sz="4" w:space="0" w:color="auto"/>
              <w:right w:val="single" w:sz="4" w:space="0" w:color="auto"/>
            </w:tcBorders>
          </w:tcPr>
          <w:p w:rsidR="00A25567" w:rsidRPr="005315A3" w:rsidRDefault="00A25567" w:rsidP="00C8413F">
            <w:pPr>
              <w:jc w:val="center"/>
              <w:rPr>
                <w:color w:val="000000" w:themeColor="text1"/>
                <w:sz w:val="20"/>
                <w:szCs w:val="20"/>
                <w:lang w:val="en-US"/>
              </w:rPr>
            </w:pPr>
            <w:r w:rsidRPr="005315A3">
              <w:rPr>
                <w:color w:val="000000" w:themeColor="text1"/>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315A3" w:rsidRDefault="002D7FFA" w:rsidP="00C8413F">
            <w:pPr>
              <w:jc w:val="left"/>
              <w:rPr>
                <w:color w:val="000000" w:themeColor="text1"/>
                <w:sz w:val="20"/>
                <w:szCs w:val="20"/>
                <w:lang w:val="en-US"/>
              </w:rPr>
            </w:pPr>
            <w:r w:rsidRPr="005315A3">
              <w:rPr>
                <w:color w:val="000000" w:themeColor="text1"/>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tcBorders>
              <w:left w:val="single" w:sz="4" w:space="0" w:color="auto"/>
              <w:right w:val="single" w:sz="4" w:space="0" w:color="auto"/>
            </w:tcBorders>
          </w:tcPr>
          <w:p w:rsidR="00A25567" w:rsidRPr="005315A3"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tcBorders>
              <w:left w:val="single" w:sz="4" w:space="0" w:color="auto"/>
              <w:bottom w:val="single" w:sz="4" w:space="0" w:color="auto"/>
              <w:right w:val="single" w:sz="4" w:space="0" w:color="auto"/>
            </w:tcBorders>
          </w:tcPr>
          <w:p w:rsidR="00A25567" w:rsidRPr="005315A3"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val="restart"/>
            <w:tcBorders>
              <w:top w:val="single" w:sz="4" w:space="0" w:color="auto"/>
              <w:left w:val="single" w:sz="4" w:space="0" w:color="auto"/>
              <w:right w:val="single" w:sz="4" w:space="0" w:color="auto"/>
            </w:tcBorders>
          </w:tcPr>
          <w:p w:rsidR="00A25567" w:rsidRPr="005315A3" w:rsidRDefault="00A25567" w:rsidP="00C8413F">
            <w:pPr>
              <w:jc w:val="center"/>
              <w:rPr>
                <w:color w:val="000000" w:themeColor="text1"/>
                <w:sz w:val="20"/>
                <w:szCs w:val="20"/>
                <w:lang w:val="en-US"/>
              </w:rPr>
            </w:pPr>
            <w:r w:rsidRPr="005315A3">
              <w:rPr>
                <w:color w:val="000000" w:themeColor="text1"/>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5315A3" w:rsidRDefault="00A25567" w:rsidP="00C8413F">
            <w:pPr>
              <w:jc w:val="left"/>
              <w:rPr>
                <w:color w:val="000000" w:themeColor="text1"/>
                <w:sz w:val="20"/>
                <w:szCs w:val="20"/>
                <w:lang w:val="en-US"/>
              </w:rPr>
            </w:pPr>
            <w:r w:rsidRPr="005315A3">
              <w:rPr>
                <w:color w:val="000000" w:themeColor="text1"/>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tcBorders>
              <w:left w:val="single" w:sz="4" w:space="0" w:color="auto"/>
              <w:right w:val="single" w:sz="4" w:space="0" w:color="auto"/>
            </w:tcBorders>
          </w:tcPr>
          <w:p w:rsidR="00A25567" w:rsidRPr="005315A3" w:rsidRDefault="00A25567" w:rsidP="00C8413F">
            <w:pPr>
              <w:jc w:val="center"/>
              <w:rPr>
                <w:color w:val="000000" w:themeColor="text1"/>
                <w:sz w:val="20"/>
                <w:szCs w:val="20"/>
                <w:lang w:val="en-US"/>
              </w:rPr>
            </w:pPr>
          </w:p>
        </w:tc>
        <w:tc>
          <w:tcPr>
            <w:tcW w:w="1350" w:type="dxa"/>
            <w:vMerge/>
            <w:tcBorders>
              <w:left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Height w:val="211"/>
        </w:trPr>
        <w:tc>
          <w:tcPr>
            <w:tcW w:w="630" w:type="dxa"/>
            <w:vMerge/>
            <w:tcBorders>
              <w:left w:val="single" w:sz="4" w:space="0" w:color="auto"/>
              <w:bottom w:val="single" w:sz="4" w:space="0" w:color="auto"/>
              <w:right w:val="single" w:sz="4" w:space="0" w:color="auto"/>
            </w:tcBorders>
          </w:tcPr>
          <w:p w:rsidR="00A25567" w:rsidRPr="005315A3" w:rsidRDefault="00A25567" w:rsidP="00C8413F">
            <w:pPr>
              <w:jc w:val="center"/>
              <w:rPr>
                <w:color w:val="000000" w:themeColor="text1"/>
                <w:sz w:val="20"/>
                <w:szCs w:val="20"/>
                <w:lang w:val="en-US"/>
              </w:rPr>
            </w:pPr>
          </w:p>
        </w:tc>
        <w:tc>
          <w:tcPr>
            <w:tcW w:w="1350" w:type="dxa"/>
            <w:vMerge/>
            <w:tcBorders>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val="restart"/>
            <w:tcBorders>
              <w:top w:val="single" w:sz="4" w:space="0" w:color="auto"/>
              <w:left w:val="single" w:sz="4" w:space="0" w:color="auto"/>
              <w:right w:val="single" w:sz="4" w:space="0" w:color="auto"/>
            </w:tcBorders>
          </w:tcPr>
          <w:p w:rsidR="00A25567" w:rsidRPr="005315A3" w:rsidRDefault="00A25567" w:rsidP="00C8413F">
            <w:pPr>
              <w:jc w:val="center"/>
              <w:rPr>
                <w:color w:val="000000" w:themeColor="text1"/>
                <w:sz w:val="20"/>
                <w:szCs w:val="20"/>
                <w:lang w:val="en-US"/>
              </w:rPr>
            </w:pPr>
            <w:r w:rsidRPr="005315A3">
              <w:rPr>
                <w:color w:val="000000" w:themeColor="text1"/>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r w:rsidRPr="005315A3">
              <w:rPr>
                <w:color w:val="000000" w:themeColor="text1"/>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tcBorders>
              <w:left w:val="single" w:sz="4" w:space="0" w:color="auto"/>
              <w:right w:val="single" w:sz="4" w:space="0" w:color="auto"/>
            </w:tcBorders>
          </w:tcPr>
          <w:p w:rsidR="00A25567" w:rsidRPr="005315A3"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tcBorders>
              <w:left w:val="single" w:sz="4" w:space="0" w:color="auto"/>
              <w:bottom w:val="single" w:sz="4" w:space="0" w:color="auto"/>
              <w:right w:val="single" w:sz="4" w:space="0" w:color="auto"/>
            </w:tcBorders>
          </w:tcPr>
          <w:p w:rsidR="00A25567" w:rsidRPr="005315A3"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val="restart"/>
            <w:tcBorders>
              <w:top w:val="single" w:sz="4" w:space="0" w:color="auto"/>
              <w:left w:val="single" w:sz="4" w:space="0" w:color="auto"/>
              <w:right w:val="single" w:sz="4" w:space="0" w:color="auto"/>
            </w:tcBorders>
          </w:tcPr>
          <w:p w:rsidR="00A25567" w:rsidRPr="005315A3" w:rsidRDefault="00A25567" w:rsidP="00C8413F">
            <w:pPr>
              <w:jc w:val="center"/>
              <w:rPr>
                <w:color w:val="000000" w:themeColor="text1"/>
                <w:sz w:val="20"/>
                <w:szCs w:val="20"/>
                <w:lang w:val="en-US"/>
              </w:rPr>
            </w:pPr>
            <w:r w:rsidRPr="005315A3">
              <w:rPr>
                <w:color w:val="000000" w:themeColor="text1"/>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r w:rsidRPr="005315A3">
              <w:rPr>
                <w:color w:val="000000" w:themeColor="text1"/>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A25567">
        <w:trPr>
          <w:cantSplit/>
        </w:trPr>
        <w:tc>
          <w:tcPr>
            <w:tcW w:w="630" w:type="dxa"/>
            <w:vMerge/>
            <w:tcBorders>
              <w:left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B952EC" w:rsidRPr="005315A3" w:rsidTr="00C25B16">
        <w:trPr>
          <w:cantSplit/>
        </w:trPr>
        <w:tc>
          <w:tcPr>
            <w:tcW w:w="630" w:type="dxa"/>
            <w:vMerge/>
            <w:tcBorders>
              <w:left w:val="single" w:sz="4" w:space="0" w:color="auto"/>
              <w:bottom w:val="doub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5315A3" w:rsidRDefault="00A25567" w:rsidP="00C8413F">
            <w:pPr>
              <w:jc w:val="left"/>
              <w:rPr>
                <w:color w:val="000000" w:themeColor="text1"/>
                <w:sz w:val="20"/>
                <w:szCs w:val="20"/>
                <w:lang w:val="en-US"/>
              </w:rPr>
            </w:pPr>
          </w:p>
        </w:tc>
      </w:tr>
      <w:tr w:rsidR="005A7C85" w:rsidRPr="005315A3"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center"/>
              <w:rPr>
                <w:b/>
                <w:color w:val="000000" w:themeColor="text1"/>
                <w:sz w:val="20"/>
                <w:szCs w:val="20"/>
                <w:lang w:val="en-US"/>
              </w:rPr>
            </w:pPr>
            <w:r w:rsidRPr="005315A3">
              <w:rPr>
                <w:b/>
                <w:color w:val="000000" w:themeColor="text1"/>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5315A3" w:rsidRDefault="00A25567" w:rsidP="00C8413F">
            <w:pPr>
              <w:jc w:val="left"/>
              <w:rPr>
                <w:color w:val="000000" w:themeColor="text1"/>
                <w:sz w:val="20"/>
                <w:szCs w:val="20"/>
                <w:lang w:val="en-US"/>
              </w:rPr>
            </w:pPr>
          </w:p>
        </w:tc>
      </w:tr>
    </w:tbl>
    <w:p w:rsidR="00EB5E42" w:rsidRPr="005315A3" w:rsidRDefault="00EB5E42" w:rsidP="00C8413F">
      <w:pPr>
        <w:ind w:left="426"/>
        <w:jc w:val="left"/>
        <w:rPr>
          <w:color w:val="000000" w:themeColor="text1"/>
          <w:lang w:val="en-US"/>
        </w:rPr>
      </w:pPr>
    </w:p>
    <w:p w:rsidR="00EB5E42" w:rsidRPr="005315A3" w:rsidRDefault="00BF624D" w:rsidP="00C8413F">
      <w:pPr>
        <w:jc w:val="left"/>
        <w:rPr>
          <w:color w:val="000000" w:themeColor="text1"/>
          <w:lang w:val="id-ID"/>
        </w:rPr>
      </w:pPr>
      <w:bookmarkStart w:id="12" w:name="OLE_LINK13"/>
      <w:bookmarkStart w:id="13" w:name="OLE_LINK14"/>
      <w:r w:rsidRPr="005315A3">
        <w:rPr>
          <w:color w:val="000000" w:themeColor="text1"/>
          <w:lang w:val="fi-FI"/>
        </w:rPr>
        <w:t xml:space="preserve">Tabel B. </w:t>
      </w:r>
      <w:r w:rsidR="00EB5E42" w:rsidRPr="005315A3">
        <w:rPr>
          <w:color w:val="000000" w:themeColor="text1"/>
          <w:lang w:val="fi-FI"/>
        </w:rPr>
        <w:t>Penggunaan dana</w:t>
      </w:r>
      <w:r w:rsidR="0029317E" w:rsidRPr="005315A3">
        <w:rPr>
          <w:color w:val="000000" w:themeColor="text1"/>
          <w:lang w:val="fi-FI"/>
        </w:rPr>
        <w:t xml:space="preserve"> operasional</w:t>
      </w:r>
      <w:r w:rsidR="00C25B16" w:rsidRPr="005315A3">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B952EC" w:rsidRPr="005315A3" w:rsidTr="00FB6DC1">
        <w:tc>
          <w:tcPr>
            <w:tcW w:w="789" w:type="dxa"/>
            <w:vMerge w:val="restart"/>
            <w:shd w:val="clear" w:color="auto" w:fill="auto"/>
            <w:vAlign w:val="center"/>
          </w:tcPr>
          <w:p w:rsidR="00202AD6" w:rsidRPr="005315A3" w:rsidRDefault="00202AD6" w:rsidP="00C8413F">
            <w:pPr>
              <w:jc w:val="center"/>
              <w:rPr>
                <w:b/>
                <w:color w:val="000000" w:themeColor="text1"/>
                <w:sz w:val="20"/>
                <w:szCs w:val="20"/>
                <w:lang w:val="fi-FI"/>
              </w:rPr>
            </w:pPr>
            <w:r w:rsidRPr="005315A3">
              <w:rPr>
                <w:b/>
                <w:color w:val="000000" w:themeColor="text1"/>
                <w:sz w:val="20"/>
                <w:szCs w:val="20"/>
                <w:lang w:val="fi-FI"/>
              </w:rPr>
              <w:t>No.</w:t>
            </w:r>
          </w:p>
        </w:tc>
        <w:tc>
          <w:tcPr>
            <w:tcW w:w="2897" w:type="dxa"/>
            <w:vMerge w:val="restart"/>
            <w:shd w:val="clear" w:color="auto" w:fill="auto"/>
            <w:vAlign w:val="center"/>
          </w:tcPr>
          <w:p w:rsidR="00202AD6" w:rsidRPr="005315A3" w:rsidRDefault="00202AD6" w:rsidP="00C8413F">
            <w:pPr>
              <w:jc w:val="center"/>
              <w:rPr>
                <w:b/>
                <w:color w:val="000000" w:themeColor="text1"/>
                <w:sz w:val="20"/>
                <w:szCs w:val="20"/>
                <w:lang w:val="fi-FI"/>
              </w:rPr>
            </w:pPr>
            <w:r w:rsidRPr="005315A3">
              <w:rPr>
                <w:b/>
                <w:color w:val="000000" w:themeColor="text1"/>
                <w:sz w:val="20"/>
                <w:szCs w:val="20"/>
                <w:lang w:val="fi-FI"/>
              </w:rPr>
              <w:t>Jenis Penggunaan</w:t>
            </w:r>
          </w:p>
        </w:tc>
        <w:tc>
          <w:tcPr>
            <w:tcW w:w="5492" w:type="dxa"/>
            <w:gridSpan w:val="6"/>
            <w:shd w:val="clear" w:color="auto" w:fill="auto"/>
            <w:vAlign w:val="center"/>
          </w:tcPr>
          <w:p w:rsidR="00202AD6" w:rsidRPr="005315A3" w:rsidRDefault="00202AD6" w:rsidP="00C8413F">
            <w:pPr>
              <w:jc w:val="center"/>
              <w:rPr>
                <w:b/>
                <w:color w:val="000000" w:themeColor="text1"/>
                <w:sz w:val="20"/>
                <w:szCs w:val="20"/>
                <w:lang w:val="fi-FI"/>
              </w:rPr>
            </w:pPr>
            <w:r w:rsidRPr="005315A3">
              <w:rPr>
                <w:b/>
                <w:bCs/>
                <w:color w:val="000000" w:themeColor="text1"/>
                <w:sz w:val="18"/>
                <w:szCs w:val="18"/>
                <w:lang w:val="fr-LU"/>
              </w:rPr>
              <w:t>Alokasi Dana (Juta Rupiah) dan Persentasenya pada</w:t>
            </w:r>
          </w:p>
        </w:tc>
      </w:tr>
      <w:tr w:rsidR="00B952EC" w:rsidRPr="005315A3" w:rsidTr="00FB6DC1">
        <w:tc>
          <w:tcPr>
            <w:tcW w:w="789" w:type="dxa"/>
            <w:vMerge/>
            <w:shd w:val="clear" w:color="auto" w:fill="auto"/>
            <w:vAlign w:val="center"/>
          </w:tcPr>
          <w:p w:rsidR="00202AD6" w:rsidRPr="005315A3" w:rsidRDefault="00202AD6" w:rsidP="00C8413F">
            <w:pPr>
              <w:jc w:val="center"/>
              <w:rPr>
                <w:b/>
                <w:color w:val="000000" w:themeColor="text1"/>
                <w:sz w:val="20"/>
                <w:szCs w:val="20"/>
                <w:lang w:val="fi-FI"/>
              </w:rPr>
            </w:pPr>
          </w:p>
        </w:tc>
        <w:tc>
          <w:tcPr>
            <w:tcW w:w="2897" w:type="dxa"/>
            <w:vMerge/>
            <w:shd w:val="clear" w:color="auto" w:fill="auto"/>
            <w:vAlign w:val="center"/>
          </w:tcPr>
          <w:p w:rsidR="00202AD6" w:rsidRPr="005315A3" w:rsidRDefault="00202AD6" w:rsidP="00C8413F">
            <w:pPr>
              <w:jc w:val="center"/>
              <w:rPr>
                <w:b/>
                <w:color w:val="000000" w:themeColor="text1"/>
                <w:sz w:val="20"/>
                <w:szCs w:val="20"/>
                <w:lang w:val="fi-FI"/>
              </w:rPr>
            </w:pPr>
          </w:p>
        </w:tc>
        <w:tc>
          <w:tcPr>
            <w:tcW w:w="1870" w:type="dxa"/>
            <w:gridSpan w:val="2"/>
            <w:shd w:val="clear" w:color="auto" w:fill="auto"/>
            <w:vAlign w:val="center"/>
          </w:tcPr>
          <w:p w:rsidR="00202AD6" w:rsidRPr="005315A3" w:rsidRDefault="00202AD6" w:rsidP="00C8413F">
            <w:pPr>
              <w:jc w:val="center"/>
              <w:rPr>
                <w:b/>
                <w:color w:val="000000" w:themeColor="text1"/>
                <w:sz w:val="20"/>
                <w:szCs w:val="20"/>
                <w:lang w:val="fi-FI"/>
              </w:rPr>
            </w:pPr>
            <w:r w:rsidRPr="005315A3">
              <w:rPr>
                <w:b/>
                <w:color w:val="000000" w:themeColor="text1"/>
                <w:sz w:val="20"/>
                <w:szCs w:val="20"/>
                <w:lang w:val="fi-FI"/>
              </w:rPr>
              <w:t>TS-2</w:t>
            </w:r>
          </w:p>
        </w:tc>
        <w:tc>
          <w:tcPr>
            <w:tcW w:w="1811" w:type="dxa"/>
            <w:gridSpan w:val="2"/>
            <w:shd w:val="clear" w:color="auto" w:fill="auto"/>
          </w:tcPr>
          <w:p w:rsidR="00202AD6" w:rsidRPr="005315A3" w:rsidRDefault="00202AD6" w:rsidP="00C8413F">
            <w:pPr>
              <w:jc w:val="center"/>
              <w:rPr>
                <w:b/>
                <w:color w:val="000000" w:themeColor="text1"/>
                <w:sz w:val="20"/>
                <w:szCs w:val="20"/>
                <w:lang w:val="fi-FI"/>
              </w:rPr>
            </w:pPr>
            <w:r w:rsidRPr="005315A3">
              <w:rPr>
                <w:b/>
                <w:color w:val="000000" w:themeColor="text1"/>
                <w:sz w:val="20"/>
                <w:szCs w:val="20"/>
                <w:lang w:val="fi-FI"/>
              </w:rPr>
              <w:t>TS-1</w:t>
            </w:r>
          </w:p>
        </w:tc>
        <w:tc>
          <w:tcPr>
            <w:tcW w:w="1811" w:type="dxa"/>
            <w:gridSpan w:val="2"/>
            <w:shd w:val="clear" w:color="auto" w:fill="auto"/>
          </w:tcPr>
          <w:p w:rsidR="00202AD6" w:rsidRPr="005315A3" w:rsidRDefault="00202AD6" w:rsidP="00C8413F">
            <w:pPr>
              <w:jc w:val="center"/>
              <w:rPr>
                <w:b/>
                <w:color w:val="000000" w:themeColor="text1"/>
                <w:sz w:val="20"/>
                <w:szCs w:val="20"/>
                <w:lang w:val="fi-FI"/>
              </w:rPr>
            </w:pPr>
            <w:r w:rsidRPr="005315A3">
              <w:rPr>
                <w:b/>
                <w:color w:val="000000" w:themeColor="text1"/>
                <w:sz w:val="20"/>
                <w:szCs w:val="20"/>
                <w:lang w:val="fi-FI"/>
              </w:rPr>
              <w:t>TS</w:t>
            </w:r>
          </w:p>
        </w:tc>
      </w:tr>
      <w:tr w:rsidR="00B952EC" w:rsidRPr="005315A3" w:rsidTr="00C25B16">
        <w:tc>
          <w:tcPr>
            <w:tcW w:w="789" w:type="dxa"/>
            <w:vMerge/>
            <w:tcBorders>
              <w:bottom w:val="double" w:sz="4" w:space="0" w:color="auto"/>
            </w:tcBorders>
            <w:shd w:val="clear" w:color="auto" w:fill="auto"/>
          </w:tcPr>
          <w:p w:rsidR="00202AD6" w:rsidRPr="005315A3" w:rsidRDefault="00202AD6" w:rsidP="00C8413F">
            <w:pPr>
              <w:jc w:val="center"/>
              <w:rPr>
                <w:b/>
                <w:bCs/>
                <w:color w:val="000000" w:themeColor="text1"/>
                <w:sz w:val="18"/>
                <w:szCs w:val="18"/>
                <w:lang w:val="en-US"/>
              </w:rPr>
            </w:pPr>
          </w:p>
        </w:tc>
        <w:tc>
          <w:tcPr>
            <w:tcW w:w="2897" w:type="dxa"/>
            <w:vMerge/>
            <w:tcBorders>
              <w:bottom w:val="double" w:sz="4" w:space="0" w:color="auto"/>
            </w:tcBorders>
            <w:shd w:val="clear" w:color="auto" w:fill="auto"/>
          </w:tcPr>
          <w:p w:rsidR="00202AD6" w:rsidRPr="005315A3" w:rsidRDefault="00202AD6" w:rsidP="00C8413F">
            <w:pPr>
              <w:jc w:val="center"/>
              <w:rPr>
                <w:b/>
                <w:bCs/>
                <w:color w:val="000000" w:themeColor="text1"/>
                <w:sz w:val="18"/>
                <w:szCs w:val="18"/>
                <w:lang w:val="en-US"/>
              </w:rPr>
            </w:pPr>
          </w:p>
        </w:tc>
        <w:tc>
          <w:tcPr>
            <w:tcW w:w="935" w:type="dxa"/>
            <w:tcBorders>
              <w:bottom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Jumlah</w:t>
            </w:r>
          </w:p>
        </w:tc>
        <w:tc>
          <w:tcPr>
            <w:tcW w:w="935" w:type="dxa"/>
            <w:tcBorders>
              <w:bottom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w:t>
            </w:r>
          </w:p>
        </w:tc>
        <w:tc>
          <w:tcPr>
            <w:tcW w:w="905" w:type="dxa"/>
            <w:tcBorders>
              <w:bottom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Jumlah</w:t>
            </w:r>
          </w:p>
        </w:tc>
        <w:tc>
          <w:tcPr>
            <w:tcW w:w="906" w:type="dxa"/>
            <w:tcBorders>
              <w:bottom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w:t>
            </w:r>
          </w:p>
        </w:tc>
        <w:tc>
          <w:tcPr>
            <w:tcW w:w="905" w:type="dxa"/>
            <w:tcBorders>
              <w:bottom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Jumlah</w:t>
            </w:r>
          </w:p>
        </w:tc>
        <w:tc>
          <w:tcPr>
            <w:tcW w:w="906" w:type="dxa"/>
            <w:tcBorders>
              <w:bottom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w:t>
            </w:r>
          </w:p>
        </w:tc>
      </w:tr>
      <w:tr w:rsidR="00B952EC" w:rsidRPr="005315A3" w:rsidTr="00C25B16">
        <w:tc>
          <w:tcPr>
            <w:tcW w:w="789" w:type="dxa"/>
            <w:tcBorders>
              <w:top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(1)</w:t>
            </w:r>
          </w:p>
        </w:tc>
        <w:tc>
          <w:tcPr>
            <w:tcW w:w="2897" w:type="dxa"/>
            <w:tcBorders>
              <w:top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(2)</w:t>
            </w:r>
          </w:p>
        </w:tc>
        <w:tc>
          <w:tcPr>
            <w:tcW w:w="935" w:type="dxa"/>
            <w:tcBorders>
              <w:top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(3)</w:t>
            </w:r>
          </w:p>
        </w:tc>
        <w:tc>
          <w:tcPr>
            <w:tcW w:w="935" w:type="dxa"/>
            <w:tcBorders>
              <w:top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(4)</w:t>
            </w:r>
          </w:p>
        </w:tc>
        <w:tc>
          <w:tcPr>
            <w:tcW w:w="905" w:type="dxa"/>
            <w:tcBorders>
              <w:top w:val="double" w:sz="4" w:space="0" w:color="auto"/>
            </w:tcBorders>
            <w:shd w:val="clear" w:color="auto" w:fill="auto"/>
          </w:tcPr>
          <w:p w:rsidR="00202AD6" w:rsidRPr="005315A3" w:rsidRDefault="00202AD6" w:rsidP="00C8413F">
            <w:pPr>
              <w:jc w:val="center"/>
              <w:rPr>
                <w:b/>
                <w:bCs/>
                <w:color w:val="000000" w:themeColor="text1"/>
                <w:sz w:val="18"/>
                <w:szCs w:val="18"/>
              </w:rPr>
            </w:pPr>
            <w:r w:rsidRPr="005315A3">
              <w:rPr>
                <w:b/>
                <w:bCs/>
                <w:color w:val="000000" w:themeColor="text1"/>
                <w:sz w:val="18"/>
                <w:szCs w:val="18"/>
              </w:rPr>
              <w:t>(5)</w:t>
            </w:r>
          </w:p>
        </w:tc>
        <w:tc>
          <w:tcPr>
            <w:tcW w:w="906" w:type="dxa"/>
            <w:tcBorders>
              <w:top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(6)</w:t>
            </w:r>
          </w:p>
        </w:tc>
        <w:tc>
          <w:tcPr>
            <w:tcW w:w="905" w:type="dxa"/>
            <w:tcBorders>
              <w:top w:val="double" w:sz="4" w:space="0" w:color="auto"/>
            </w:tcBorders>
            <w:shd w:val="clear" w:color="auto" w:fill="auto"/>
          </w:tcPr>
          <w:p w:rsidR="00202AD6" w:rsidRPr="005315A3" w:rsidRDefault="00202AD6" w:rsidP="00C8413F">
            <w:pPr>
              <w:jc w:val="center"/>
              <w:rPr>
                <w:b/>
                <w:bCs/>
                <w:color w:val="000000" w:themeColor="text1"/>
                <w:sz w:val="18"/>
                <w:szCs w:val="18"/>
              </w:rPr>
            </w:pPr>
            <w:r w:rsidRPr="005315A3">
              <w:rPr>
                <w:b/>
                <w:bCs/>
                <w:color w:val="000000" w:themeColor="text1"/>
                <w:sz w:val="18"/>
                <w:szCs w:val="18"/>
              </w:rPr>
              <w:t>(7)</w:t>
            </w:r>
          </w:p>
        </w:tc>
        <w:tc>
          <w:tcPr>
            <w:tcW w:w="906" w:type="dxa"/>
            <w:tcBorders>
              <w:top w:val="double" w:sz="4" w:space="0" w:color="auto"/>
            </w:tcBorders>
            <w:shd w:val="clear" w:color="auto" w:fill="auto"/>
          </w:tcPr>
          <w:p w:rsidR="00202AD6" w:rsidRPr="005315A3" w:rsidRDefault="00202AD6" w:rsidP="00C8413F">
            <w:pPr>
              <w:jc w:val="center"/>
              <w:rPr>
                <w:b/>
                <w:bCs/>
                <w:color w:val="000000" w:themeColor="text1"/>
                <w:sz w:val="18"/>
                <w:szCs w:val="18"/>
                <w:lang w:val="en-US"/>
              </w:rPr>
            </w:pPr>
            <w:r w:rsidRPr="005315A3">
              <w:rPr>
                <w:b/>
                <w:bCs/>
                <w:color w:val="000000" w:themeColor="text1"/>
                <w:sz w:val="18"/>
                <w:szCs w:val="18"/>
                <w:lang w:val="en-US"/>
              </w:rPr>
              <w:t>(8)</w:t>
            </w:r>
          </w:p>
        </w:tc>
      </w:tr>
      <w:tr w:rsidR="00B952EC" w:rsidRPr="005315A3" w:rsidTr="00AC619C">
        <w:tc>
          <w:tcPr>
            <w:tcW w:w="789" w:type="dxa"/>
          </w:tcPr>
          <w:p w:rsidR="006F456C" w:rsidRPr="005315A3" w:rsidRDefault="006F456C" w:rsidP="00C8413F">
            <w:pPr>
              <w:jc w:val="center"/>
              <w:rPr>
                <w:color w:val="000000" w:themeColor="text1"/>
                <w:lang w:val="fi-FI"/>
              </w:rPr>
            </w:pPr>
            <w:r w:rsidRPr="005315A3">
              <w:rPr>
                <w:color w:val="000000" w:themeColor="text1"/>
                <w:lang w:val="fi-FI"/>
              </w:rPr>
              <w:t>1</w:t>
            </w:r>
          </w:p>
        </w:tc>
        <w:tc>
          <w:tcPr>
            <w:tcW w:w="2897" w:type="dxa"/>
          </w:tcPr>
          <w:p w:rsidR="00D17CC7" w:rsidRPr="005315A3" w:rsidRDefault="006F456C" w:rsidP="00C8413F">
            <w:pPr>
              <w:jc w:val="left"/>
              <w:rPr>
                <w:color w:val="000000" w:themeColor="text1"/>
                <w:lang w:val="fi-FI"/>
              </w:rPr>
            </w:pPr>
            <w:r w:rsidRPr="005315A3">
              <w:rPr>
                <w:color w:val="000000" w:themeColor="text1"/>
                <w:lang w:val="fi-FI"/>
              </w:rPr>
              <w:t>Pendidikan</w:t>
            </w:r>
          </w:p>
        </w:tc>
        <w:tc>
          <w:tcPr>
            <w:tcW w:w="935" w:type="dxa"/>
          </w:tcPr>
          <w:p w:rsidR="006F456C" w:rsidRPr="005315A3" w:rsidRDefault="006F456C" w:rsidP="00C8413F">
            <w:pPr>
              <w:jc w:val="center"/>
              <w:rPr>
                <w:color w:val="000000" w:themeColor="text1"/>
                <w:lang w:val="fi-FI"/>
              </w:rPr>
            </w:pPr>
          </w:p>
        </w:tc>
        <w:tc>
          <w:tcPr>
            <w:tcW w:w="935" w:type="dxa"/>
          </w:tcPr>
          <w:p w:rsidR="006F456C" w:rsidRPr="005315A3" w:rsidRDefault="006F456C" w:rsidP="00C8413F">
            <w:pPr>
              <w:jc w:val="center"/>
              <w:rPr>
                <w:color w:val="000000" w:themeColor="text1"/>
                <w:lang w:val="fi-FI"/>
              </w:rPr>
            </w:pPr>
          </w:p>
        </w:tc>
        <w:tc>
          <w:tcPr>
            <w:tcW w:w="905" w:type="dxa"/>
          </w:tcPr>
          <w:p w:rsidR="006F456C" w:rsidRPr="005315A3" w:rsidRDefault="006F456C" w:rsidP="00C8413F">
            <w:pPr>
              <w:jc w:val="center"/>
              <w:rPr>
                <w:color w:val="000000" w:themeColor="text1"/>
                <w:lang w:val="fi-FI"/>
              </w:rPr>
            </w:pPr>
          </w:p>
        </w:tc>
        <w:tc>
          <w:tcPr>
            <w:tcW w:w="906" w:type="dxa"/>
          </w:tcPr>
          <w:p w:rsidR="006F456C" w:rsidRPr="005315A3" w:rsidRDefault="006F456C" w:rsidP="00C8413F">
            <w:pPr>
              <w:jc w:val="center"/>
              <w:rPr>
                <w:color w:val="000000" w:themeColor="text1"/>
                <w:lang w:val="fi-FI"/>
              </w:rPr>
            </w:pPr>
          </w:p>
        </w:tc>
        <w:tc>
          <w:tcPr>
            <w:tcW w:w="905" w:type="dxa"/>
          </w:tcPr>
          <w:p w:rsidR="006F456C" w:rsidRPr="005315A3" w:rsidRDefault="006F456C" w:rsidP="00C8413F">
            <w:pPr>
              <w:jc w:val="left"/>
              <w:rPr>
                <w:color w:val="000000" w:themeColor="text1"/>
                <w:lang w:val="fi-FI"/>
              </w:rPr>
            </w:pPr>
          </w:p>
        </w:tc>
        <w:tc>
          <w:tcPr>
            <w:tcW w:w="906" w:type="dxa"/>
          </w:tcPr>
          <w:p w:rsidR="006F456C" w:rsidRPr="005315A3" w:rsidRDefault="006F456C" w:rsidP="00C8413F">
            <w:pPr>
              <w:jc w:val="left"/>
              <w:rPr>
                <w:color w:val="000000" w:themeColor="text1"/>
                <w:lang w:val="fi-FI"/>
              </w:rPr>
            </w:pPr>
          </w:p>
        </w:tc>
      </w:tr>
      <w:tr w:rsidR="00B952EC" w:rsidRPr="005315A3" w:rsidTr="00AC619C">
        <w:tc>
          <w:tcPr>
            <w:tcW w:w="789" w:type="dxa"/>
          </w:tcPr>
          <w:p w:rsidR="00202AD6" w:rsidRPr="005315A3" w:rsidRDefault="00202AD6" w:rsidP="00C8413F">
            <w:pPr>
              <w:jc w:val="center"/>
              <w:rPr>
                <w:color w:val="000000" w:themeColor="text1"/>
                <w:lang w:val="fi-FI"/>
              </w:rPr>
            </w:pPr>
            <w:r w:rsidRPr="005315A3">
              <w:rPr>
                <w:color w:val="000000" w:themeColor="text1"/>
                <w:lang w:val="fi-FI"/>
              </w:rPr>
              <w:t>2</w:t>
            </w:r>
          </w:p>
        </w:tc>
        <w:tc>
          <w:tcPr>
            <w:tcW w:w="2897" w:type="dxa"/>
          </w:tcPr>
          <w:p w:rsidR="00202AD6" w:rsidRPr="005315A3" w:rsidRDefault="00202AD6" w:rsidP="00C8413F">
            <w:pPr>
              <w:jc w:val="left"/>
              <w:rPr>
                <w:color w:val="000000" w:themeColor="text1"/>
                <w:lang w:val="fi-FI"/>
              </w:rPr>
            </w:pPr>
            <w:r w:rsidRPr="005315A3">
              <w:rPr>
                <w:color w:val="000000" w:themeColor="text1"/>
                <w:lang w:val="fi-FI"/>
              </w:rPr>
              <w:t>Penelitian</w:t>
            </w:r>
          </w:p>
        </w:tc>
        <w:tc>
          <w:tcPr>
            <w:tcW w:w="935" w:type="dxa"/>
          </w:tcPr>
          <w:p w:rsidR="00202AD6" w:rsidRPr="005315A3" w:rsidRDefault="00202AD6" w:rsidP="00C8413F">
            <w:pPr>
              <w:jc w:val="center"/>
              <w:rPr>
                <w:color w:val="000000" w:themeColor="text1"/>
                <w:lang w:val="fi-FI"/>
              </w:rPr>
            </w:pPr>
          </w:p>
        </w:tc>
        <w:tc>
          <w:tcPr>
            <w:tcW w:w="935" w:type="dxa"/>
          </w:tcPr>
          <w:p w:rsidR="00202AD6" w:rsidRPr="005315A3" w:rsidRDefault="00202AD6" w:rsidP="00C8413F">
            <w:pPr>
              <w:jc w:val="center"/>
              <w:rPr>
                <w:color w:val="000000" w:themeColor="text1"/>
                <w:lang w:val="fi-FI"/>
              </w:rPr>
            </w:pPr>
          </w:p>
        </w:tc>
        <w:tc>
          <w:tcPr>
            <w:tcW w:w="905" w:type="dxa"/>
          </w:tcPr>
          <w:p w:rsidR="00202AD6" w:rsidRPr="005315A3" w:rsidRDefault="00202AD6" w:rsidP="00C8413F">
            <w:pPr>
              <w:jc w:val="center"/>
              <w:rPr>
                <w:color w:val="000000" w:themeColor="text1"/>
                <w:lang w:val="fi-FI"/>
              </w:rPr>
            </w:pPr>
          </w:p>
        </w:tc>
        <w:tc>
          <w:tcPr>
            <w:tcW w:w="906" w:type="dxa"/>
          </w:tcPr>
          <w:p w:rsidR="00202AD6" w:rsidRPr="005315A3" w:rsidRDefault="00202AD6" w:rsidP="00C8413F">
            <w:pPr>
              <w:jc w:val="center"/>
              <w:rPr>
                <w:color w:val="000000" w:themeColor="text1"/>
                <w:lang w:val="fi-FI"/>
              </w:rPr>
            </w:pPr>
          </w:p>
        </w:tc>
        <w:tc>
          <w:tcPr>
            <w:tcW w:w="905" w:type="dxa"/>
          </w:tcPr>
          <w:p w:rsidR="00202AD6" w:rsidRPr="005315A3" w:rsidRDefault="00202AD6" w:rsidP="00C8413F">
            <w:pPr>
              <w:jc w:val="left"/>
              <w:rPr>
                <w:color w:val="000000" w:themeColor="text1"/>
                <w:lang w:val="fi-FI"/>
              </w:rPr>
            </w:pPr>
          </w:p>
        </w:tc>
        <w:tc>
          <w:tcPr>
            <w:tcW w:w="906" w:type="dxa"/>
          </w:tcPr>
          <w:p w:rsidR="00202AD6" w:rsidRPr="005315A3" w:rsidRDefault="00202AD6" w:rsidP="00C8413F">
            <w:pPr>
              <w:jc w:val="left"/>
              <w:rPr>
                <w:color w:val="000000" w:themeColor="text1"/>
                <w:lang w:val="fi-FI"/>
              </w:rPr>
            </w:pPr>
          </w:p>
        </w:tc>
      </w:tr>
      <w:tr w:rsidR="00B952EC" w:rsidRPr="005315A3" w:rsidTr="00C25B16">
        <w:tc>
          <w:tcPr>
            <w:tcW w:w="789" w:type="dxa"/>
            <w:tcBorders>
              <w:bottom w:val="double" w:sz="4" w:space="0" w:color="auto"/>
            </w:tcBorders>
          </w:tcPr>
          <w:p w:rsidR="00202AD6" w:rsidRPr="005315A3" w:rsidRDefault="00202AD6" w:rsidP="00C8413F">
            <w:pPr>
              <w:jc w:val="center"/>
              <w:rPr>
                <w:color w:val="000000" w:themeColor="text1"/>
                <w:lang w:val="fi-FI"/>
              </w:rPr>
            </w:pPr>
            <w:r w:rsidRPr="005315A3">
              <w:rPr>
                <w:color w:val="000000" w:themeColor="text1"/>
                <w:lang w:val="fi-FI"/>
              </w:rPr>
              <w:t>3</w:t>
            </w:r>
          </w:p>
        </w:tc>
        <w:tc>
          <w:tcPr>
            <w:tcW w:w="2897" w:type="dxa"/>
            <w:tcBorders>
              <w:bottom w:val="double" w:sz="4" w:space="0" w:color="auto"/>
            </w:tcBorders>
          </w:tcPr>
          <w:p w:rsidR="00202AD6" w:rsidRPr="005315A3" w:rsidRDefault="004E6248" w:rsidP="00C8413F">
            <w:pPr>
              <w:jc w:val="left"/>
              <w:rPr>
                <w:color w:val="000000" w:themeColor="text1"/>
                <w:lang w:val="fi-FI"/>
              </w:rPr>
            </w:pPr>
            <w:r w:rsidRPr="005315A3">
              <w:rPr>
                <w:color w:val="000000" w:themeColor="text1"/>
                <w:lang w:val="id-ID"/>
              </w:rPr>
              <w:t>P</w:t>
            </w:r>
            <w:r w:rsidR="00202AD6" w:rsidRPr="005315A3">
              <w:rPr>
                <w:color w:val="000000" w:themeColor="text1"/>
                <w:lang w:val="fi-FI"/>
              </w:rPr>
              <w:t>engabdian kepada Masyarakat</w:t>
            </w:r>
          </w:p>
        </w:tc>
        <w:tc>
          <w:tcPr>
            <w:tcW w:w="935" w:type="dxa"/>
            <w:tcBorders>
              <w:bottom w:val="double" w:sz="4" w:space="0" w:color="auto"/>
            </w:tcBorders>
          </w:tcPr>
          <w:p w:rsidR="00202AD6" w:rsidRPr="005315A3" w:rsidRDefault="00202AD6" w:rsidP="00C8413F">
            <w:pPr>
              <w:jc w:val="center"/>
              <w:rPr>
                <w:color w:val="000000" w:themeColor="text1"/>
                <w:lang w:val="fi-FI"/>
              </w:rPr>
            </w:pPr>
          </w:p>
        </w:tc>
        <w:tc>
          <w:tcPr>
            <w:tcW w:w="935" w:type="dxa"/>
            <w:tcBorders>
              <w:bottom w:val="double" w:sz="4" w:space="0" w:color="auto"/>
            </w:tcBorders>
          </w:tcPr>
          <w:p w:rsidR="00202AD6" w:rsidRPr="005315A3" w:rsidRDefault="00202AD6" w:rsidP="00C8413F">
            <w:pPr>
              <w:jc w:val="center"/>
              <w:rPr>
                <w:color w:val="000000" w:themeColor="text1"/>
                <w:lang w:val="fi-FI"/>
              </w:rPr>
            </w:pPr>
          </w:p>
        </w:tc>
        <w:tc>
          <w:tcPr>
            <w:tcW w:w="905" w:type="dxa"/>
            <w:tcBorders>
              <w:bottom w:val="double" w:sz="4" w:space="0" w:color="auto"/>
            </w:tcBorders>
          </w:tcPr>
          <w:p w:rsidR="00202AD6" w:rsidRPr="005315A3" w:rsidRDefault="00202AD6" w:rsidP="00C8413F">
            <w:pPr>
              <w:jc w:val="center"/>
              <w:rPr>
                <w:color w:val="000000" w:themeColor="text1"/>
                <w:lang w:val="fi-FI"/>
              </w:rPr>
            </w:pPr>
          </w:p>
        </w:tc>
        <w:tc>
          <w:tcPr>
            <w:tcW w:w="906" w:type="dxa"/>
            <w:tcBorders>
              <w:bottom w:val="double" w:sz="4" w:space="0" w:color="auto"/>
            </w:tcBorders>
          </w:tcPr>
          <w:p w:rsidR="00202AD6" w:rsidRPr="005315A3" w:rsidRDefault="00202AD6" w:rsidP="00C8413F">
            <w:pPr>
              <w:jc w:val="center"/>
              <w:rPr>
                <w:color w:val="000000" w:themeColor="text1"/>
                <w:lang w:val="fi-FI"/>
              </w:rPr>
            </w:pPr>
          </w:p>
        </w:tc>
        <w:tc>
          <w:tcPr>
            <w:tcW w:w="905" w:type="dxa"/>
            <w:tcBorders>
              <w:bottom w:val="double" w:sz="4" w:space="0" w:color="auto"/>
            </w:tcBorders>
          </w:tcPr>
          <w:p w:rsidR="00202AD6" w:rsidRPr="005315A3" w:rsidRDefault="00202AD6" w:rsidP="00C8413F">
            <w:pPr>
              <w:jc w:val="left"/>
              <w:rPr>
                <w:color w:val="000000" w:themeColor="text1"/>
                <w:lang w:val="fi-FI"/>
              </w:rPr>
            </w:pPr>
          </w:p>
        </w:tc>
        <w:tc>
          <w:tcPr>
            <w:tcW w:w="906" w:type="dxa"/>
            <w:tcBorders>
              <w:bottom w:val="double" w:sz="4" w:space="0" w:color="auto"/>
            </w:tcBorders>
          </w:tcPr>
          <w:p w:rsidR="00202AD6" w:rsidRPr="005315A3" w:rsidRDefault="00202AD6" w:rsidP="00C8413F">
            <w:pPr>
              <w:jc w:val="left"/>
              <w:rPr>
                <w:color w:val="000000" w:themeColor="text1"/>
                <w:lang w:val="fi-FI"/>
              </w:rPr>
            </w:pPr>
          </w:p>
        </w:tc>
      </w:tr>
      <w:tr w:rsidR="005A7C85" w:rsidRPr="005315A3"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5315A3" w:rsidRDefault="00202AD6" w:rsidP="00C8413F">
            <w:pPr>
              <w:jc w:val="left"/>
              <w:rPr>
                <w:b/>
                <w:color w:val="000000" w:themeColor="text1"/>
                <w:lang w:val="en-US"/>
              </w:rPr>
            </w:pPr>
            <w:r w:rsidRPr="005315A3">
              <w:rPr>
                <w:b/>
                <w:color w:val="000000" w:themeColor="text1"/>
                <w:sz w:val="20"/>
                <w:lang w:val="en-US"/>
              </w:rPr>
              <w:t xml:space="preserve">Total </w:t>
            </w:r>
            <w:r w:rsidR="0029317E" w:rsidRPr="005315A3">
              <w:rPr>
                <w:b/>
                <w:color w:val="000000" w:themeColor="text1"/>
                <w:sz w:val="20"/>
                <w:lang w:val="en-US"/>
              </w:rPr>
              <w:t xml:space="preserve">Penggunaan Dana </w:t>
            </w:r>
            <w:r w:rsidRPr="005315A3">
              <w:rPr>
                <w:b/>
                <w:color w:val="000000" w:themeColor="text1"/>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5315A3" w:rsidRDefault="00202AD6" w:rsidP="00C8413F">
            <w:pPr>
              <w:jc w:val="center"/>
              <w:rPr>
                <w:color w:val="000000" w:themeColor="text1"/>
                <w:sz w:val="20"/>
                <w:szCs w:val="20"/>
                <w:lang w:val="en-US"/>
              </w:rPr>
            </w:pPr>
          </w:p>
        </w:tc>
        <w:tc>
          <w:tcPr>
            <w:tcW w:w="935" w:type="dxa"/>
            <w:tcBorders>
              <w:top w:val="double" w:sz="4" w:space="0" w:color="auto"/>
              <w:left w:val="single" w:sz="4" w:space="0" w:color="auto"/>
              <w:bottom w:val="single" w:sz="4" w:space="0" w:color="auto"/>
            </w:tcBorders>
          </w:tcPr>
          <w:p w:rsidR="00202AD6" w:rsidRPr="005315A3"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5315A3" w:rsidRDefault="00202AD6" w:rsidP="00C8413F">
            <w:pPr>
              <w:jc w:val="center"/>
              <w:rPr>
                <w:color w:val="000000" w:themeColor="text1"/>
                <w:sz w:val="20"/>
                <w:szCs w:val="20"/>
                <w:lang w:val="en-US"/>
              </w:rPr>
            </w:pPr>
          </w:p>
        </w:tc>
        <w:tc>
          <w:tcPr>
            <w:tcW w:w="906" w:type="dxa"/>
            <w:tcBorders>
              <w:top w:val="double" w:sz="4" w:space="0" w:color="auto"/>
            </w:tcBorders>
          </w:tcPr>
          <w:p w:rsidR="00202AD6" w:rsidRPr="005315A3"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5315A3" w:rsidRDefault="00202AD6" w:rsidP="00C8413F">
            <w:pPr>
              <w:jc w:val="left"/>
              <w:rPr>
                <w:color w:val="000000" w:themeColor="text1"/>
                <w:sz w:val="20"/>
                <w:szCs w:val="20"/>
                <w:lang w:val="en-US"/>
              </w:rPr>
            </w:pPr>
          </w:p>
        </w:tc>
        <w:tc>
          <w:tcPr>
            <w:tcW w:w="906" w:type="dxa"/>
            <w:tcBorders>
              <w:top w:val="double" w:sz="4" w:space="0" w:color="auto"/>
            </w:tcBorders>
          </w:tcPr>
          <w:p w:rsidR="00202AD6" w:rsidRPr="005315A3" w:rsidRDefault="00202AD6" w:rsidP="00C8413F">
            <w:pPr>
              <w:jc w:val="left"/>
              <w:rPr>
                <w:color w:val="000000" w:themeColor="text1"/>
                <w:sz w:val="20"/>
                <w:szCs w:val="20"/>
                <w:lang w:val="en-US"/>
              </w:rPr>
            </w:pPr>
          </w:p>
        </w:tc>
      </w:tr>
    </w:tbl>
    <w:p w:rsidR="00EB5E42" w:rsidRPr="005315A3" w:rsidRDefault="00EB5E42" w:rsidP="00C8413F">
      <w:pPr>
        <w:ind w:left="426"/>
        <w:jc w:val="left"/>
        <w:rPr>
          <w:color w:val="000000" w:themeColor="text1"/>
          <w:lang w:val="fi-FI"/>
        </w:rPr>
      </w:pPr>
    </w:p>
    <w:bookmarkEnd w:id="12"/>
    <w:bookmarkEnd w:id="13"/>
    <w:p w:rsidR="00BF624D" w:rsidRPr="005315A3" w:rsidRDefault="00BF624D" w:rsidP="00C8413F">
      <w:pPr>
        <w:jc w:val="left"/>
        <w:rPr>
          <w:color w:val="000000" w:themeColor="text1"/>
          <w:lang w:val="id-ID"/>
        </w:rPr>
      </w:pPr>
      <w:r w:rsidRPr="005315A3">
        <w:rPr>
          <w:color w:val="000000" w:themeColor="text1"/>
          <w:lang w:val="fi-FI"/>
        </w:rPr>
        <w:t>Tabel C. Penggunaan dana investasi</w:t>
      </w:r>
      <w:r w:rsidRPr="005315A3">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B952EC" w:rsidRPr="005315A3"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5315A3" w:rsidRDefault="00BF624D" w:rsidP="00C8413F">
            <w:pPr>
              <w:jc w:val="center"/>
              <w:rPr>
                <w:b/>
                <w:color w:val="000000" w:themeColor="text1"/>
                <w:sz w:val="20"/>
                <w:szCs w:val="20"/>
                <w:lang w:val="fi-FI"/>
              </w:rPr>
            </w:pPr>
            <w:r w:rsidRPr="005315A3">
              <w:rPr>
                <w:b/>
                <w:color w:val="000000" w:themeColor="text1"/>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5315A3" w:rsidRDefault="00BF624D" w:rsidP="00C8413F">
            <w:pPr>
              <w:jc w:val="center"/>
              <w:rPr>
                <w:b/>
                <w:color w:val="000000" w:themeColor="text1"/>
                <w:sz w:val="20"/>
                <w:szCs w:val="20"/>
                <w:lang w:val="fi-FI"/>
              </w:rPr>
            </w:pPr>
            <w:r w:rsidRPr="005315A3">
              <w:rPr>
                <w:b/>
                <w:color w:val="000000" w:themeColor="text1"/>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5315A3" w:rsidRDefault="00BF624D" w:rsidP="00C8413F">
            <w:pPr>
              <w:jc w:val="center"/>
              <w:rPr>
                <w:b/>
                <w:color w:val="000000" w:themeColor="text1"/>
                <w:sz w:val="20"/>
                <w:szCs w:val="20"/>
                <w:lang w:val="fi-FI"/>
              </w:rPr>
            </w:pPr>
            <w:r w:rsidRPr="005315A3">
              <w:rPr>
                <w:b/>
                <w:bCs/>
                <w:color w:val="000000" w:themeColor="text1"/>
                <w:sz w:val="18"/>
                <w:szCs w:val="18"/>
                <w:lang w:val="en-US"/>
              </w:rPr>
              <w:t>Alokasi Dana (Juta Rupiah) dan Persentasenya pada</w:t>
            </w:r>
          </w:p>
        </w:tc>
      </w:tr>
      <w:tr w:rsidR="00B952EC" w:rsidRPr="005315A3"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5315A3"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5315A3" w:rsidRDefault="00BF624D" w:rsidP="00C8413F">
            <w:pPr>
              <w:jc w:val="left"/>
              <w:rPr>
                <w:b/>
                <w:color w:val="000000" w:themeColor="text1"/>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5315A3" w:rsidRDefault="00BF624D" w:rsidP="00C8413F">
            <w:pPr>
              <w:jc w:val="center"/>
              <w:rPr>
                <w:b/>
                <w:color w:val="000000" w:themeColor="text1"/>
                <w:sz w:val="20"/>
                <w:szCs w:val="20"/>
                <w:lang w:val="fi-FI"/>
              </w:rPr>
            </w:pPr>
            <w:r w:rsidRPr="005315A3">
              <w:rPr>
                <w:b/>
                <w:color w:val="000000" w:themeColor="text1"/>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color w:val="000000" w:themeColor="text1"/>
                <w:sz w:val="20"/>
                <w:szCs w:val="20"/>
                <w:lang w:val="fi-FI"/>
              </w:rPr>
            </w:pPr>
            <w:r w:rsidRPr="005315A3">
              <w:rPr>
                <w:b/>
                <w:color w:val="000000" w:themeColor="text1"/>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color w:val="000000" w:themeColor="text1"/>
                <w:sz w:val="20"/>
                <w:szCs w:val="20"/>
                <w:lang w:val="fi-FI"/>
              </w:rPr>
            </w:pPr>
            <w:r w:rsidRPr="005315A3">
              <w:rPr>
                <w:b/>
                <w:color w:val="000000" w:themeColor="text1"/>
                <w:sz w:val="20"/>
                <w:szCs w:val="20"/>
                <w:lang w:val="fi-FI"/>
              </w:rPr>
              <w:t>TS</w:t>
            </w:r>
          </w:p>
        </w:tc>
      </w:tr>
      <w:tr w:rsidR="00B952EC" w:rsidRPr="005315A3"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5315A3"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5315A3" w:rsidRDefault="00BF624D" w:rsidP="00C8413F">
            <w:pPr>
              <w:jc w:val="left"/>
              <w:rPr>
                <w:b/>
                <w:color w:val="000000" w:themeColor="text1"/>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w:t>
            </w:r>
          </w:p>
        </w:tc>
      </w:tr>
      <w:tr w:rsidR="00B952EC" w:rsidRPr="005315A3" w:rsidTr="00977D94">
        <w:tc>
          <w:tcPr>
            <w:tcW w:w="789" w:type="dxa"/>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bCs/>
                <w:color w:val="000000" w:themeColor="text1"/>
                <w:sz w:val="18"/>
                <w:szCs w:val="18"/>
              </w:rPr>
            </w:pPr>
            <w:r w:rsidRPr="005315A3">
              <w:rPr>
                <w:b/>
                <w:bCs/>
                <w:color w:val="000000" w:themeColor="text1"/>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bCs/>
                <w:color w:val="000000" w:themeColor="text1"/>
                <w:sz w:val="18"/>
                <w:szCs w:val="18"/>
              </w:rPr>
            </w:pPr>
            <w:r w:rsidRPr="005315A3">
              <w:rPr>
                <w:b/>
                <w:bCs/>
                <w:color w:val="000000" w:themeColor="text1"/>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center"/>
              <w:rPr>
                <w:b/>
                <w:bCs/>
                <w:color w:val="000000" w:themeColor="text1"/>
                <w:sz w:val="18"/>
                <w:szCs w:val="18"/>
                <w:lang w:val="en-US"/>
              </w:rPr>
            </w:pPr>
            <w:r w:rsidRPr="005315A3">
              <w:rPr>
                <w:b/>
                <w:bCs/>
                <w:color w:val="000000" w:themeColor="text1"/>
                <w:sz w:val="18"/>
                <w:szCs w:val="18"/>
                <w:lang w:val="en-US"/>
              </w:rPr>
              <w:t>(8)</w:t>
            </w:r>
          </w:p>
        </w:tc>
      </w:tr>
      <w:tr w:rsidR="00B952EC" w:rsidRPr="005315A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5315A3" w:rsidRDefault="00BF624D" w:rsidP="00C8413F">
            <w:pPr>
              <w:jc w:val="center"/>
              <w:rPr>
                <w:color w:val="000000" w:themeColor="text1"/>
                <w:lang w:val="fi-FI"/>
              </w:rPr>
            </w:pPr>
            <w:r w:rsidRPr="005315A3">
              <w:rPr>
                <w:color w:val="000000" w:themeColor="text1"/>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5315A3" w:rsidRDefault="00BF624D" w:rsidP="00C8413F">
            <w:pPr>
              <w:jc w:val="left"/>
              <w:rPr>
                <w:color w:val="000000" w:themeColor="text1"/>
                <w:lang w:val="fi-FI"/>
              </w:rPr>
            </w:pPr>
            <w:r w:rsidRPr="005315A3">
              <w:rPr>
                <w:color w:val="000000" w:themeColor="text1"/>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lang w:val="fi-FI"/>
              </w:rPr>
            </w:pPr>
          </w:p>
        </w:tc>
      </w:tr>
      <w:tr w:rsidR="00B952EC" w:rsidRPr="005315A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5315A3" w:rsidRDefault="00BF624D" w:rsidP="00C8413F">
            <w:pPr>
              <w:jc w:val="center"/>
              <w:rPr>
                <w:color w:val="000000" w:themeColor="text1"/>
                <w:lang w:val="fi-FI"/>
              </w:rPr>
            </w:pPr>
            <w:r w:rsidRPr="005315A3">
              <w:rPr>
                <w:color w:val="000000" w:themeColor="text1"/>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5315A3" w:rsidRDefault="00BF624D" w:rsidP="00C8413F">
            <w:pPr>
              <w:jc w:val="left"/>
              <w:rPr>
                <w:color w:val="000000" w:themeColor="text1"/>
                <w:lang w:val="fi-FI"/>
              </w:rPr>
            </w:pPr>
            <w:r w:rsidRPr="005315A3">
              <w:rPr>
                <w:color w:val="000000" w:themeColor="text1"/>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lang w:val="fi-FI"/>
              </w:rPr>
            </w:pPr>
          </w:p>
        </w:tc>
      </w:tr>
      <w:tr w:rsidR="00B952EC" w:rsidRPr="005315A3" w:rsidTr="00977D94">
        <w:tc>
          <w:tcPr>
            <w:tcW w:w="789" w:type="dxa"/>
            <w:tcBorders>
              <w:top w:val="single" w:sz="4" w:space="0" w:color="auto"/>
              <w:left w:val="single" w:sz="4" w:space="0" w:color="auto"/>
              <w:bottom w:val="double" w:sz="4" w:space="0" w:color="auto"/>
              <w:right w:val="single" w:sz="4" w:space="0" w:color="auto"/>
            </w:tcBorders>
            <w:hideMark/>
          </w:tcPr>
          <w:p w:rsidR="00BF624D" w:rsidRPr="005315A3" w:rsidRDefault="00BF624D" w:rsidP="00C8413F">
            <w:pPr>
              <w:jc w:val="center"/>
              <w:rPr>
                <w:color w:val="000000" w:themeColor="text1"/>
                <w:lang w:val="fi-FI"/>
              </w:rPr>
            </w:pPr>
            <w:r w:rsidRPr="005315A3">
              <w:rPr>
                <w:color w:val="000000" w:themeColor="text1"/>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5315A3" w:rsidRDefault="00BF624D" w:rsidP="00C8413F">
            <w:pPr>
              <w:jc w:val="left"/>
              <w:rPr>
                <w:color w:val="000000" w:themeColor="text1"/>
                <w:lang w:val="fi-FI"/>
              </w:rPr>
            </w:pPr>
            <w:r w:rsidRPr="005315A3">
              <w:rPr>
                <w:color w:val="000000" w:themeColor="text1"/>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jc w:val="center"/>
              <w:rPr>
                <w:color w:val="000000" w:themeColor="text1"/>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jc w:val="center"/>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jc w:val="left"/>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jc w:val="left"/>
              <w:rPr>
                <w:color w:val="000000" w:themeColor="text1"/>
                <w:lang w:val="fi-FI"/>
              </w:rPr>
            </w:pPr>
          </w:p>
        </w:tc>
      </w:tr>
      <w:tr w:rsidR="005A7C85" w:rsidRPr="005315A3"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5315A3" w:rsidRDefault="00BF624D" w:rsidP="00C8413F">
            <w:pPr>
              <w:jc w:val="left"/>
              <w:rPr>
                <w:b/>
                <w:color w:val="000000" w:themeColor="text1"/>
                <w:lang w:val="en-US"/>
              </w:rPr>
            </w:pPr>
            <w:r w:rsidRPr="005315A3">
              <w:rPr>
                <w:b/>
                <w:color w:val="000000" w:themeColor="text1"/>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left"/>
              <w:rPr>
                <w:color w:val="000000" w:themeColor="text1"/>
                <w:sz w:val="20"/>
                <w:szCs w:val="20"/>
                <w:lang w:val="en-US"/>
              </w:rPr>
            </w:pPr>
          </w:p>
        </w:tc>
      </w:tr>
    </w:tbl>
    <w:p w:rsidR="00C92DB1" w:rsidRPr="005315A3" w:rsidRDefault="00C92DB1" w:rsidP="00C8413F">
      <w:pPr>
        <w:ind w:left="540" w:hanging="539"/>
        <w:rPr>
          <w:color w:val="000000" w:themeColor="text1"/>
          <w:lang w:val="en-US"/>
        </w:rPr>
      </w:pPr>
    </w:p>
    <w:p w:rsidR="00C92DB1" w:rsidRPr="005315A3" w:rsidRDefault="00BF624D" w:rsidP="00C8413F">
      <w:pPr>
        <w:ind w:left="540" w:hanging="539"/>
        <w:rPr>
          <w:color w:val="000000" w:themeColor="text1"/>
          <w:lang w:val="en-US"/>
        </w:rPr>
      </w:pPr>
      <w:r w:rsidRPr="005315A3">
        <w:rPr>
          <w:color w:val="000000" w:themeColor="text1"/>
          <w:lang w:val="en-US"/>
        </w:rPr>
        <w:t xml:space="preserve">Tabel D. Tuliskan dana untuk kegiatan penelitian pada tiga tahun terakhir dengan mengikuti </w:t>
      </w:r>
    </w:p>
    <w:p w:rsidR="00BF624D" w:rsidRPr="005315A3" w:rsidRDefault="00C92DB1" w:rsidP="00C92DB1">
      <w:pPr>
        <w:ind w:left="1248" w:hanging="539"/>
        <w:rPr>
          <w:color w:val="000000" w:themeColor="text1"/>
          <w:lang w:val="en-US"/>
        </w:rPr>
      </w:pPr>
      <w:r w:rsidRPr="005315A3">
        <w:rPr>
          <w:color w:val="000000" w:themeColor="text1"/>
          <w:lang w:val="en-US"/>
        </w:rPr>
        <w:t xml:space="preserve">   </w:t>
      </w:r>
      <w:r w:rsidR="00BF624D" w:rsidRPr="005315A3">
        <w:rPr>
          <w:color w:val="000000" w:themeColor="text1"/>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B952EC" w:rsidRPr="005315A3"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5315A3" w:rsidRDefault="00BF624D" w:rsidP="00C8413F">
            <w:pPr>
              <w:jc w:val="center"/>
              <w:rPr>
                <w:b/>
                <w:bCs/>
                <w:color w:val="000000" w:themeColor="text1"/>
                <w:sz w:val="20"/>
                <w:szCs w:val="20"/>
              </w:rPr>
            </w:pPr>
            <w:r w:rsidRPr="005315A3">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5315A3" w:rsidRDefault="00BF624D" w:rsidP="00C8413F">
            <w:pPr>
              <w:jc w:val="center"/>
              <w:rPr>
                <w:b/>
                <w:bCs/>
                <w:color w:val="000000" w:themeColor="text1"/>
                <w:sz w:val="20"/>
                <w:szCs w:val="20"/>
              </w:rPr>
            </w:pPr>
            <w:r w:rsidRPr="005315A3">
              <w:rPr>
                <w:b/>
                <w:bCs/>
                <w:color w:val="000000" w:themeColor="text1"/>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5315A3" w:rsidRDefault="00BF624D" w:rsidP="00C8413F">
            <w:pPr>
              <w:jc w:val="center"/>
              <w:rPr>
                <w:b/>
                <w:bCs/>
                <w:color w:val="000000" w:themeColor="text1"/>
                <w:sz w:val="20"/>
                <w:szCs w:val="20"/>
              </w:rPr>
            </w:pPr>
            <w:r w:rsidRPr="005315A3">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5315A3" w:rsidRDefault="00BF624D" w:rsidP="00C8413F">
            <w:pPr>
              <w:jc w:val="center"/>
              <w:rPr>
                <w:b/>
                <w:bCs/>
                <w:color w:val="000000" w:themeColor="text1"/>
                <w:sz w:val="20"/>
                <w:szCs w:val="20"/>
                <w:lang w:val="pl-PL"/>
              </w:rPr>
            </w:pPr>
            <w:r w:rsidRPr="005315A3">
              <w:rPr>
                <w:b/>
                <w:bCs/>
                <w:color w:val="000000" w:themeColor="text1"/>
                <w:sz w:val="20"/>
                <w:szCs w:val="20"/>
                <w:lang w:val="pl-PL"/>
              </w:rPr>
              <w:t>Jumlah Dana*</w:t>
            </w:r>
          </w:p>
          <w:p w:rsidR="00BF624D" w:rsidRPr="005315A3" w:rsidRDefault="00BF624D" w:rsidP="00C8413F">
            <w:pPr>
              <w:jc w:val="center"/>
              <w:rPr>
                <w:b/>
                <w:bCs/>
                <w:color w:val="000000" w:themeColor="text1"/>
                <w:sz w:val="20"/>
                <w:szCs w:val="20"/>
                <w:lang w:val="pl-PL"/>
              </w:rPr>
            </w:pPr>
            <w:r w:rsidRPr="005315A3">
              <w:rPr>
                <w:b/>
                <w:bCs/>
                <w:color w:val="000000" w:themeColor="text1"/>
                <w:sz w:val="20"/>
                <w:szCs w:val="20"/>
                <w:lang w:val="pl-PL"/>
              </w:rPr>
              <w:t>(dalam Juta Rupiah)</w:t>
            </w:r>
          </w:p>
        </w:tc>
      </w:tr>
      <w:tr w:rsidR="00B952EC" w:rsidRPr="005315A3" w:rsidTr="00977D94">
        <w:tc>
          <w:tcPr>
            <w:tcW w:w="1260"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center"/>
              <w:rPr>
                <w:b/>
                <w:bCs/>
                <w:color w:val="000000" w:themeColor="text1"/>
                <w:sz w:val="20"/>
                <w:szCs w:val="20"/>
              </w:rPr>
            </w:pPr>
            <w:r w:rsidRPr="005315A3">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center"/>
              <w:rPr>
                <w:b/>
                <w:bCs/>
                <w:color w:val="000000" w:themeColor="text1"/>
                <w:sz w:val="20"/>
                <w:szCs w:val="20"/>
              </w:rPr>
            </w:pPr>
            <w:r w:rsidRPr="005315A3">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center"/>
              <w:rPr>
                <w:b/>
                <w:bCs/>
                <w:color w:val="000000" w:themeColor="text1"/>
                <w:sz w:val="20"/>
                <w:szCs w:val="20"/>
              </w:rPr>
            </w:pPr>
            <w:r w:rsidRPr="005315A3">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jc w:val="center"/>
              <w:rPr>
                <w:b/>
                <w:bCs/>
                <w:color w:val="000000" w:themeColor="text1"/>
                <w:sz w:val="20"/>
                <w:szCs w:val="20"/>
              </w:rPr>
            </w:pPr>
            <w:r w:rsidRPr="005315A3">
              <w:rPr>
                <w:b/>
                <w:bCs/>
                <w:color w:val="000000" w:themeColor="text1"/>
                <w:sz w:val="20"/>
                <w:szCs w:val="20"/>
              </w:rPr>
              <w:t>(4)</w:t>
            </w:r>
          </w:p>
        </w:tc>
      </w:tr>
      <w:tr w:rsidR="00B952EC" w:rsidRPr="005315A3" w:rsidTr="00977D94">
        <w:tc>
          <w:tcPr>
            <w:tcW w:w="1260"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r>
      <w:tr w:rsidR="00B952EC" w:rsidRPr="005315A3" w:rsidTr="00977D94">
        <w:tc>
          <w:tcPr>
            <w:tcW w:w="1260"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r>
      <w:tr w:rsidR="00B952EC" w:rsidRPr="005315A3" w:rsidTr="00977D94">
        <w:tc>
          <w:tcPr>
            <w:tcW w:w="1260"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5315A3" w:rsidRDefault="00BF624D" w:rsidP="00C8413F">
            <w:pPr>
              <w:pStyle w:val="BodyText"/>
              <w:spacing w:line="240" w:lineRule="auto"/>
              <w:rPr>
                <w:color w:val="000000" w:themeColor="text1"/>
                <w:sz w:val="20"/>
                <w:szCs w:val="20"/>
              </w:rPr>
            </w:pPr>
          </w:p>
        </w:tc>
      </w:tr>
      <w:tr w:rsidR="00B952EC" w:rsidRPr="005315A3"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jc w:val="center"/>
              <w:rPr>
                <w:b/>
                <w:bCs/>
                <w:color w:val="000000" w:themeColor="text1"/>
                <w:sz w:val="20"/>
                <w:szCs w:val="20"/>
              </w:rPr>
            </w:pPr>
            <w:r w:rsidRPr="005315A3">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5315A3" w:rsidRDefault="00BF624D" w:rsidP="00C8413F">
            <w:pPr>
              <w:pStyle w:val="BodyText"/>
              <w:spacing w:line="240" w:lineRule="auto"/>
              <w:rPr>
                <w:b/>
                <w:bCs/>
                <w:color w:val="000000" w:themeColor="text1"/>
                <w:sz w:val="20"/>
                <w:szCs w:val="20"/>
              </w:rPr>
            </w:pPr>
          </w:p>
        </w:tc>
      </w:tr>
    </w:tbl>
    <w:p w:rsidR="009C27BC" w:rsidRPr="005315A3" w:rsidRDefault="009C27BC" w:rsidP="00C8413F">
      <w:pPr>
        <w:ind w:left="567" w:hanging="283"/>
        <w:rPr>
          <w:color w:val="000000" w:themeColor="text1"/>
          <w:sz w:val="20"/>
          <w:szCs w:val="20"/>
        </w:rPr>
      </w:pPr>
      <w:r w:rsidRPr="005315A3">
        <w:rPr>
          <w:color w:val="000000" w:themeColor="text1"/>
          <w:sz w:val="20"/>
          <w:szCs w:val="20"/>
        </w:rPr>
        <w:t>* Di luar dana penelitian/penulisan skripsi, tesis, dan disertasi sebagai bagian dari beasiswa.</w:t>
      </w:r>
    </w:p>
    <w:p w:rsidR="00BF624D" w:rsidRPr="005315A3" w:rsidRDefault="00BF624D" w:rsidP="00C8413F">
      <w:pPr>
        <w:ind w:left="1"/>
        <w:rPr>
          <w:color w:val="000000" w:themeColor="text1"/>
          <w:lang w:val="fi-FI"/>
        </w:rPr>
      </w:pPr>
    </w:p>
    <w:p w:rsidR="008A2C00" w:rsidRPr="005315A3" w:rsidRDefault="009C27BC" w:rsidP="00C8413F">
      <w:pPr>
        <w:ind w:left="567" w:hanging="501"/>
        <w:rPr>
          <w:color w:val="000000" w:themeColor="text1"/>
        </w:rPr>
      </w:pPr>
      <w:r w:rsidRPr="005315A3">
        <w:rPr>
          <w:color w:val="000000" w:themeColor="text1"/>
        </w:rPr>
        <w:t xml:space="preserve">Tabel E. Tuliskan dana untuk kegiatan pengabdian kepada masyarakat pada tiga </w:t>
      </w:r>
    </w:p>
    <w:p w:rsidR="009C27BC" w:rsidRPr="005315A3" w:rsidRDefault="008A2C00" w:rsidP="008A2C00">
      <w:pPr>
        <w:ind w:left="567"/>
        <w:rPr>
          <w:color w:val="000000" w:themeColor="text1"/>
        </w:rPr>
      </w:pPr>
      <w:r w:rsidRPr="005315A3">
        <w:rPr>
          <w:color w:val="000000" w:themeColor="text1"/>
        </w:rPr>
        <w:t xml:space="preserve">      </w:t>
      </w:r>
      <w:r w:rsidR="009C27BC" w:rsidRPr="005315A3">
        <w:rPr>
          <w:color w:val="000000" w:themeColor="text1"/>
        </w:rPr>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B952EC" w:rsidRPr="005315A3"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5315A3" w:rsidRDefault="009C27BC" w:rsidP="00C8413F">
            <w:pPr>
              <w:jc w:val="center"/>
              <w:rPr>
                <w:b/>
                <w:bCs/>
                <w:color w:val="000000" w:themeColor="text1"/>
                <w:sz w:val="20"/>
                <w:szCs w:val="20"/>
              </w:rPr>
            </w:pPr>
            <w:r w:rsidRPr="005315A3">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5315A3" w:rsidRDefault="009C27BC" w:rsidP="00C8413F">
            <w:pPr>
              <w:jc w:val="center"/>
              <w:rPr>
                <w:b/>
                <w:bCs/>
                <w:color w:val="000000" w:themeColor="text1"/>
                <w:sz w:val="20"/>
                <w:szCs w:val="20"/>
              </w:rPr>
            </w:pPr>
            <w:r w:rsidRPr="005315A3">
              <w:rPr>
                <w:b/>
                <w:bCs/>
                <w:color w:val="000000" w:themeColor="text1"/>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5315A3" w:rsidRDefault="009C27BC" w:rsidP="00C8413F">
            <w:pPr>
              <w:jc w:val="center"/>
              <w:rPr>
                <w:b/>
                <w:bCs/>
                <w:color w:val="000000" w:themeColor="text1"/>
                <w:sz w:val="20"/>
                <w:szCs w:val="20"/>
              </w:rPr>
            </w:pPr>
            <w:r w:rsidRPr="005315A3">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5315A3" w:rsidRDefault="009C27BC" w:rsidP="00C8413F">
            <w:pPr>
              <w:jc w:val="center"/>
              <w:rPr>
                <w:b/>
                <w:bCs/>
                <w:color w:val="000000" w:themeColor="text1"/>
                <w:sz w:val="20"/>
                <w:szCs w:val="20"/>
                <w:lang w:val="pl-PL"/>
              </w:rPr>
            </w:pPr>
            <w:r w:rsidRPr="005315A3">
              <w:rPr>
                <w:b/>
                <w:bCs/>
                <w:color w:val="000000" w:themeColor="text1"/>
                <w:sz w:val="20"/>
                <w:szCs w:val="20"/>
                <w:lang w:val="pl-PL"/>
              </w:rPr>
              <w:t>Jumlah Dana</w:t>
            </w:r>
          </w:p>
          <w:p w:rsidR="009C27BC" w:rsidRPr="005315A3" w:rsidRDefault="009C27BC" w:rsidP="00C8413F">
            <w:pPr>
              <w:jc w:val="center"/>
              <w:rPr>
                <w:b/>
                <w:bCs/>
                <w:color w:val="000000" w:themeColor="text1"/>
                <w:sz w:val="20"/>
                <w:szCs w:val="20"/>
                <w:lang w:val="pl-PL"/>
              </w:rPr>
            </w:pPr>
            <w:r w:rsidRPr="005315A3">
              <w:rPr>
                <w:b/>
                <w:bCs/>
                <w:color w:val="000000" w:themeColor="text1"/>
                <w:sz w:val="20"/>
                <w:szCs w:val="20"/>
                <w:lang w:val="pl-PL"/>
              </w:rPr>
              <w:t>(dalam Juta Rupiah)</w:t>
            </w:r>
          </w:p>
        </w:tc>
      </w:tr>
      <w:tr w:rsidR="00B952EC" w:rsidRPr="005315A3" w:rsidTr="00977D94">
        <w:tc>
          <w:tcPr>
            <w:tcW w:w="1260" w:type="dxa"/>
            <w:tcBorders>
              <w:top w:val="double" w:sz="4" w:space="0" w:color="auto"/>
              <w:left w:val="single" w:sz="4" w:space="0" w:color="auto"/>
              <w:bottom w:val="single" w:sz="4" w:space="0" w:color="auto"/>
              <w:right w:val="single" w:sz="4" w:space="0" w:color="auto"/>
            </w:tcBorders>
          </w:tcPr>
          <w:p w:rsidR="009C27BC" w:rsidRPr="005315A3" w:rsidRDefault="009C27BC" w:rsidP="00C8413F">
            <w:pPr>
              <w:jc w:val="center"/>
              <w:rPr>
                <w:b/>
                <w:bCs/>
                <w:color w:val="000000" w:themeColor="text1"/>
                <w:sz w:val="20"/>
                <w:szCs w:val="20"/>
              </w:rPr>
            </w:pPr>
            <w:r w:rsidRPr="005315A3">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5315A3" w:rsidRDefault="009C27BC" w:rsidP="00C8413F">
            <w:pPr>
              <w:jc w:val="center"/>
              <w:rPr>
                <w:b/>
                <w:bCs/>
                <w:color w:val="000000" w:themeColor="text1"/>
                <w:sz w:val="20"/>
                <w:szCs w:val="20"/>
              </w:rPr>
            </w:pPr>
            <w:r w:rsidRPr="005315A3">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5315A3" w:rsidRDefault="009C27BC" w:rsidP="00C8413F">
            <w:pPr>
              <w:jc w:val="center"/>
              <w:rPr>
                <w:b/>
                <w:bCs/>
                <w:color w:val="000000" w:themeColor="text1"/>
                <w:sz w:val="20"/>
                <w:szCs w:val="20"/>
              </w:rPr>
            </w:pPr>
            <w:r w:rsidRPr="005315A3">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5315A3" w:rsidRDefault="009C27BC" w:rsidP="00C8413F">
            <w:pPr>
              <w:jc w:val="center"/>
              <w:rPr>
                <w:b/>
                <w:bCs/>
                <w:color w:val="000000" w:themeColor="text1"/>
                <w:sz w:val="20"/>
                <w:szCs w:val="20"/>
              </w:rPr>
            </w:pPr>
            <w:r w:rsidRPr="005315A3">
              <w:rPr>
                <w:b/>
                <w:bCs/>
                <w:color w:val="000000" w:themeColor="text1"/>
                <w:sz w:val="20"/>
                <w:szCs w:val="20"/>
              </w:rPr>
              <w:t>(4)</w:t>
            </w:r>
          </w:p>
        </w:tc>
      </w:tr>
      <w:tr w:rsidR="00B952EC" w:rsidRPr="005315A3" w:rsidTr="00977D94">
        <w:tc>
          <w:tcPr>
            <w:tcW w:w="1260" w:type="dxa"/>
            <w:tcBorders>
              <w:top w:val="sing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r>
      <w:tr w:rsidR="00B952EC" w:rsidRPr="005315A3" w:rsidTr="00977D94">
        <w:tc>
          <w:tcPr>
            <w:tcW w:w="1260" w:type="dxa"/>
            <w:tcBorders>
              <w:top w:val="sing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r>
      <w:tr w:rsidR="00B952EC" w:rsidRPr="005315A3" w:rsidTr="00977D94">
        <w:tc>
          <w:tcPr>
            <w:tcW w:w="1260" w:type="dxa"/>
            <w:tcBorders>
              <w:top w:val="single" w:sz="4" w:space="0" w:color="auto"/>
              <w:left w:val="single" w:sz="4" w:space="0" w:color="auto"/>
              <w:bottom w:val="doub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5315A3" w:rsidRDefault="009C27BC" w:rsidP="00C8413F">
            <w:pPr>
              <w:pStyle w:val="BodyText"/>
              <w:spacing w:line="240" w:lineRule="auto"/>
              <w:rPr>
                <w:color w:val="000000" w:themeColor="text1"/>
                <w:sz w:val="20"/>
                <w:szCs w:val="20"/>
              </w:rPr>
            </w:pPr>
          </w:p>
        </w:tc>
      </w:tr>
      <w:tr w:rsidR="005A7C85" w:rsidRPr="005315A3"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jc w:val="center"/>
              <w:rPr>
                <w:b/>
                <w:bCs/>
                <w:color w:val="000000" w:themeColor="text1"/>
                <w:sz w:val="20"/>
                <w:szCs w:val="20"/>
              </w:rPr>
            </w:pPr>
            <w:r w:rsidRPr="005315A3">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5315A3" w:rsidRDefault="009C27BC" w:rsidP="00C8413F">
            <w:pPr>
              <w:pStyle w:val="BodyText"/>
              <w:spacing w:line="240" w:lineRule="auto"/>
              <w:rPr>
                <w:b/>
                <w:bCs/>
                <w:color w:val="000000" w:themeColor="text1"/>
                <w:sz w:val="20"/>
                <w:szCs w:val="20"/>
              </w:rPr>
            </w:pPr>
          </w:p>
        </w:tc>
      </w:tr>
    </w:tbl>
    <w:p w:rsidR="00EB5E42" w:rsidRPr="005315A3" w:rsidRDefault="00EB5E42" w:rsidP="00C8413F">
      <w:pPr>
        <w:pStyle w:val="Header"/>
        <w:tabs>
          <w:tab w:val="clear" w:pos="4320"/>
          <w:tab w:val="clear" w:pos="8640"/>
        </w:tabs>
        <w:rPr>
          <w:color w:val="000000" w:themeColor="text1"/>
        </w:rPr>
      </w:pPr>
    </w:p>
    <w:p w:rsidR="00AA3272" w:rsidRPr="005315A3" w:rsidRDefault="009C27BC" w:rsidP="00C8413F">
      <w:pPr>
        <w:rPr>
          <w:color w:val="000000" w:themeColor="text1"/>
          <w:lang w:val="es-ES"/>
        </w:rPr>
      </w:pPr>
      <w:r w:rsidRPr="005315A3">
        <w:rPr>
          <w:color w:val="000000" w:themeColor="text1"/>
          <w:lang w:val="es-ES"/>
        </w:rPr>
        <w:t>6.2</w:t>
      </w:r>
      <w:r w:rsidR="00AA3272" w:rsidRPr="005315A3">
        <w:rPr>
          <w:color w:val="000000" w:themeColor="text1"/>
          <w:lang w:val="es-ES"/>
        </w:rPr>
        <w:t xml:space="preserve">   Prasarana</w:t>
      </w:r>
      <w:r w:rsidR="006001BF" w:rsidRPr="005315A3">
        <w:rPr>
          <w:color w:val="000000" w:themeColor="text1"/>
          <w:lang w:val="es-ES"/>
        </w:rPr>
        <w:t xml:space="preserve"> dan Sarana </w:t>
      </w:r>
    </w:p>
    <w:p w:rsidR="00AA3272" w:rsidRPr="005315A3" w:rsidRDefault="00AA3272" w:rsidP="00C8413F">
      <w:pPr>
        <w:ind w:left="360"/>
        <w:rPr>
          <w:color w:val="000000" w:themeColor="text1"/>
          <w:lang w:val="id-ID"/>
        </w:rPr>
      </w:pPr>
    </w:p>
    <w:p w:rsidR="00D17CC7" w:rsidRPr="005315A3" w:rsidRDefault="009C27BC" w:rsidP="00C8413F">
      <w:pPr>
        <w:ind w:left="720" w:hanging="720"/>
        <w:rPr>
          <w:color w:val="000000" w:themeColor="text1"/>
          <w:lang w:val="en-US"/>
        </w:rPr>
      </w:pPr>
      <w:r w:rsidRPr="005315A3">
        <w:rPr>
          <w:color w:val="000000" w:themeColor="text1"/>
          <w:lang w:val="es-ES"/>
        </w:rPr>
        <w:t>6.2</w:t>
      </w:r>
      <w:r w:rsidR="003B2032" w:rsidRPr="005315A3">
        <w:rPr>
          <w:color w:val="000000" w:themeColor="text1"/>
          <w:lang w:val="es-ES"/>
        </w:rPr>
        <w:t>.1</w:t>
      </w:r>
      <w:r w:rsidR="00E35EF3" w:rsidRPr="005315A3">
        <w:rPr>
          <w:color w:val="000000" w:themeColor="text1"/>
          <w:lang w:val="es-ES"/>
        </w:rPr>
        <w:t xml:space="preserve"> </w:t>
      </w:r>
      <w:r w:rsidR="00CA2DC2" w:rsidRPr="005315A3">
        <w:rPr>
          <w:color w:val="000000" w:themeColor="text1"/>
          <w:lang w:val="id-ID"/>
        </w:rPr>
        <w:t xml:space="preserve">Prasarana dan </w:t>
      </w:r>
      <w:r w:rsidR="00CA2DC2" w:rsidRPr="005315A3">
        <w:rPr>
          <w:color w:val="000000" w:themeColor="text1"/>
          <w:lang w:val="en-US"/>
        </w:rPr>
        <w:t>S</w:t>
      </w:r>
      <w:r w:rsidR="003461A8" w:rsidRPr="005315A3">
        <w:rPr>
          <w:color w:val="000000" w:themeColor="text1"/>
          <w:lang w:val="id-ID"/>
        </w:rPr>
        <w:t xml:space="preserve">arana </w:t>
      </w:r>
      <w:r w:rsidR="00CA2DC2" w:rsidRPr="005315A3">
        <w:rPr>
          <w:color w:val="000000" w:themeColor="text1"/>
          <w:lang w:val="en-US"/>
        </w:rPr>
        <w:t>proses pembelajaran</w:t>
      </w:r>
    </w:p>
    <w:p w:rsidR="00D17CC7" w:rsidRPr="005315A3" w:rsidRDefault="00D17CC7" w:rsidP="00C8413F">
      <w:pPr>
        <w:ind w:left="720" w:hanging="720"/>
        <w:rPr>
          <w:color w:val="000000" w:themeColor="text1"/>
          <w:lang w:val="id-ID"/>
        </w:rPr>
      </w:pPr>
    </w:p>
    <w:p w:rsidR="000D5EF4" w:rsidRPr="005315A3" w:rsidRDefault="009C27BC" w:rsidP="008A2C00">
      <w:pPr>
        <w:ind w:left="851" w:hanging="851"/>
        <w:rPr>
          <w:color w:val="000000" w:themeColor="text1"/>
          <w:lang w:val="en-US"/>
        </w:rPr>
      </w:pPr>
      <w:r w:rsidRPr="005315A3">
        <w:rPr>
          <w:color w:val="000000" w:themeColor="text1"/>
          <w:lang w:val="es-ES"/>
        </w:rPr>
        <w:t>6.2</w:t>
      </w:r>
      <w:r w:rsidR="002E69B0" w:rsidRPr="005315A3">
        <w:rPr>
          <w:color w:val="000000" w:themeColor="text1"/>
          <w:lang w:val="es-ES"/>
        </w:rPr>
        <w:t>.1</w:t>
      </w:r>
      <w:r w:rsidR="002E69B0" w:rsidRPr="005315A3">
        <w:rPr>
          <w:color w:val="000000" w:themeColor="text1"/>
          <w:lang w:val="id-ID"/>
        </w:rPr>
        <w:t>.1</w:t>
      </w:r>
      <w:r w:rsidR="002E69B0" w:rsidRPr="005315A3">
        <w:rPr>
          <w:color w:val="000000" w:themeColor="text1"/>
          <w:lang w:val="es-ES"/>
        </w:rPr>
        <w:t xml:space="preserve"> </w:t>
      </w:r>
      <w:r w:rsidR="003C0850" w:rsidRPr="005315A3">
        <w:rPr>
          <w:color w:val="000000" w:themeColor="text1"/>
          <w:lang w:val="id-ID"/>
        </w:rPr>
        <w:t>Sebutkan ruang yang tersedia untuk proses pendidikan</w:t>
      </w:r>
      <w:r w:rsidR="00D91899" w:rsidRPr="005315A3">
        <w:rPr>
          <w:color w:val="000000" w:themeColor="text1"/>
          <w:lang w:val="en-US"/>
        </w:rPr>
        <w:t xml:space="preserve"> (ruang perawatan dan tindakan RS, </w:t>
      </w:r>
      <w:r w:rsidR="00D91899" w:rsidRPr="005315A3">
        <w:rPr>
          <w:i/>
          <w:color w:val="000000" w:themeColor="text1"/>
          <w:lang w:val="en-US"/>
        </w:rPr>
        <w:t>skills lab</w:t>
      </w:r>
      <w:r w:rsidR="00D91899" w:rsidRPr="005315A3">
        <w:rPr>
          <w:color w:val="000000" w:themeColor="text1"/>
          <w:lang w:val="en-US"/>
        </w:rPr>
        <w:t>, dll)</w:t>
      </w:r>
      <w:r w:rsidR="003C0850" w:rsidRPr="005315A3">
        <w:rPr>
          <w:color w:val="000000" w:themeColor="text1"/>
          <w:lang w:val="id-ID"/>
        </w:rPr>
        <w:t>.</w:t>
      </w:r>
    </w:p>
    <w:p w:rsidR="002E69B0" w:rsidRPr="005315A3"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2E69B0" w:rsidRPr="005315A3"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8A2C00" w:rsidRPr="005315A3" w:rsidRDefault="008A2C0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C20507" w:rsidRPr="005315A3" w:rsidRDefault="00C20507" w:rsidP="00C8413F">
      <w:pPr>
        <w:rPr>
          <w:color w:val="000000" w:themeColor="text1"/>
          <w:lang w:val="en-US"/>
        </w:rPr>
      </w:pPr>
    </w:p>
    <w:p w:rsidR="005E2BFC" w:rsidRPr="005315A3" w:rsidRDefault="005E2BFC" w:rsidP="00C8413F">
      <w:pPr>
        <w:jc w:val="left"/>
        <w:rPr>
          <w:color w:val="000000" w:themeColor="text1"/>
          <w:lang w:val="es-ES"/>
        </w:rPr>
      </w:pPr>
      <w:r w:rsidRPr="005315A3">
        <w:rPr>
          <w:color w:val="000000" w:themeColor="text1"/>
          <w:lang w:val="es-ES"/>
        </w:rPr>
        <w:t xml:space="preserve">Tabel. </w:t>
      </w:r>
      <w:r w:rsidRPr="005315A3">
        <w:rPr>
          <w:i/>
          <w:color w:val="000000" w:themeColor="text1"/>
          <w:lang w:val="es-ES"/>
        </w:rPr>
        <w:t>Skills</w:t>
      </w:r>
      <w:r w:rsidRPr="005315A3">
        <w:rPr>
          <w:color w:val="000000" w:themeColor="text1"/>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B952EC" w:rsidRPr="005315A3" w:rsidTr="008A2C00">
        <w:tc>
          <w:tcPr>
            <w:tcW w:w="630" w:type="dxa"/>
          </w:tcPr>
          <w:p w:rsidR="005E2BFC" w:rsidRPr="005315A3" w:rsidRDefault="005E2BFC" w:rsidP="00C8413F">
            <w:pPr>
              <w:jc w:val="center"/>
              <w:rPr>
                <w:b/>
                <w:color w:val="000000" w:themeColor="text1"/>
                <w:lang w:val="es-ES"/>
              </w:rPr>
            </w:pPr>
            <w:r w:rsidRPr="005315A3">
              <w:rPr>
                <w:b/>
                <w:color w:val="000000" w:themeColor="text1"/>
                <w:lang w:val="es-ES"/>
              </w:rPr>
              <w:t>No</w:t>
            </w:r>
          </w:p>
        </w:tc>
        <w:tc>
          <w:tcPr>
            <w:tcW w:w="1710" w:type="dxa"/>
          </w:tcPr>
          <w:p w:rsidR="005E2BFC" w:rsidRPr="005315A3" w:rsidRDefault="005E2BFC" w:rsidP="00C8413F">
            <w:pPr>
              <w:jc w:val="center"/>
              <w:rPr>
                <w:b/>
                <w:color w:val="000000" w:themeColor="text1"/>
                <w:lang w:val="es-ES"/>
              </w:rPr>
            </w:pPr>
            <w:r w:rsidRPr="005315A3">
              <w:rPr>
                <w:b/>
                <w:color w:val="000000" w:themeColor="text1"/>
                <w:sz w:val="20"/>
                <w:szCs w:val="20"/>
                <w:lang w:val="nb-NO"/>
              </w:rPr>
              <w:t xml:space="preserve">Nama </w:t>
            </w:r>
            <w:r w:rsidRPr="005315A3">
              <w:rPr>
                <w:b/>
                <w:i/>
                <w:color w:val="000000" w:themeColor="text1"/>
                <w:sz w:val="20"/>
                <w:szCs w:val="20"/>
                <w:lang w:val="nb-NO"/>
              </w:rPr>
              <w:t>skills lab</w:t>
            </w:r>
          </w:p>
        </w:tc>
        <w:tc>
          <w:tcPr>
            <w:tcW w:w="1080" w:type="dxa"/>
          </w:tcPr>
          <w:p w:rsidR="005E2BFC" w:rsidRPr="005315A3" w:rsidRDefault="005E2BFC" w:rsidP="00C8413F">
            <w:pPr>
              <w:jc w:val="center"/>
              <w:rPr>
                <w:b/>
                <w:color w:val="000000" w:themeColor="text1"/>
                <w:lang w:val="es-ES"/>
              </w:rPr>
            </w:pPr>
            <w:r w:rsidRPr="005315A3">
              <w:rPr>
                <w:b/>
                <w:color w:val="000000" w:themeColor="text1"/>
                <w:sz w:val="20"/>
                <w:szCs w:val="20"/>
                <w:lang w:val="nb-NO"/>
              </w:rPr>
              <w:t>Luas</w:t>
            </w:r>
            <w:r w:rsidRPr="005315A3">
              <w:rPr>
                <w:b/>
                <w:color w:val="000000" w:themeColor="text1"/>
                <w:lang w:val="es-ES"/>
              </w:rPr>
              <w:t xml:space="preserve"> </w:t>
            </w:r>
          </w:p>
        </w:tc>
        <w:tc>
          <w:tcPr>
            <w:tcW w:w="1800" w:type="dxa"/>
          </w:tcPr>
          <w:p w:rsidR="005E2BFC" w:rsidRPr="005315A3" w:rsidRDefault="005E2BFC" w:rsidP="00C8413F">
            <w:pPr>
              <w:jc w:val="center"/>
              <w:rPr>
                <w:b/>
                <w:color w:val="000000" w:themeColor="text1"/>
                <w:lang w:val="es-ES"/>
              </w:rPr>
            </w:pPr>
            <w:r w:rsidRPr="005315A3">
              <w:rPr>
                <w:b/>
                <w:color w:val="000000" w:themeColor="text1"/>
                <w:sz w:val="20"/>
                <w:szCs w:val="20"/>
                <w:lang w:val="nb-NO"/>
              </w:rPr>
              <w:t>Daya tampung setiap sesi.</w:t>
            </w:r>
          </w:p>
        </w:tc>
        <w:tc>
          <w:tcPr>
            <w:tcW w:w="1800" w:type="dxa"/>
          </w:tcPr>
          <w:p w:rsidR="005E2BFC" w:rsidRPr="005315A3" w:rsidRDefault="005E2BFC" w:rsidP="00C8413F">
            <w:pPr>
              <w:jc w:val="center"/>
              <w:rPr>
                <w:b/>
                <w:color w:val="000000" w:themeColor="text1"/>
                <w:sz w:val="20"/>
                <w:szCs w:val="20"/>
                <w:lang w:val="nb-NO"/>
              </w:rPr>
            </w:pPr>
            <w:r w:rsidRPr="005315A3">
              <w:rPr>
                <w:b/>
                <w:color w:val="000000" w:themeColor="text1"/>
                <w:sz w:val="20"/>
                <w:szCs w:val="20"/>
                <w:lang w:val="nb-NO"/>
              </w:rPr>
              <w:t>Sarana yang tersedia.</w:t>
            </w:r>
          </w:p>
        </w:tc>
        <w:tc>
          <w:tcPr>
            <w:tcW w:w="1980" w:type="dxa"/>
          </w:tcPr>
          <w:p w:rsidR="005E2BFC" w:rsidRPr="005315A3" w:rsidRDefault="005E2BFC" w:rsidP="00C8413F">
            <w:pPr>
              <w:jc w:val="center"/>
              <w:rPr>
                <w:b/>
                <w:color w:val="000000" w:themeColor="text1"/>
                <w:sz w:val="20"/>
                <w:szCs w:val="20"/>
                <w:lang w:val="nb-NO"/>
              </w:rPr>
            </w:pPr>
            <w:r w:rsidRPr="005315A3">
              <w:rPr>
                <w:b/>
                <w:color w:val="000000" w:themeColor="text1"/>
                <w:sz w:val="20"/>
                <w:szCs w:val="20"/>
                <w:lang w:val="nb-NO"/>
              </w:rPr>
              <w:t>Rata-rata jam pemanfaatan setiap minggu</w:t>
            </w:r>
          </w:p>
        </w:tc>
      </w:tr>
      <w:tr w:rsidR="00B952EC" w:rsidRPr="005315A3" w:rsidTr="008A2C00">
        <w:tc>
          <w:tcPr>
            <w:tcW w:w="630" w:type="dxa"/>
          </w:tcPr>
          <w:p w:rsidR="005E2BFC" w:rsidRPr="005315A3" w:rsidRDefault="005E2BFC" w:rsidP="00C8413F">
            <w:pPr>
              <w:jc w:val="center"/>
              <w:rPr>
                <w:color w:val="000000" w:themeColor="text1"/>
                <w:lang w:val="es-ES"/>
              </w:rPr>
            </w:pPr>
            <w:r w:rsidRPr="005315A3">
              <w:rPr>
                <w:color w:val="000000" w:themeColor="text1"/>
                <w:lang w:val="es-ES"/>
              </w:rPr>
              <w:t>(1)</w:t>
            </w:r>
          </w:p>
        </w:tc>
        <w:tc>
          <w:tcPr>
            <w:tcW w:w="1710" w:type="dxa"/>
          </w:tcPr>
          <w:p w:rsidR="005E2BFC" w:rsidRPr="005315A3" w:rsidRDefault="005E2BFC" w:rsidP="00C8413F">
            <w:pPr>
              <w:jc w:val="center"/>
              <w:rPr>
                <w:color w:val="000000" w:themeColor="text1"/>
                <w:lang w:val="es-ES"/>
              </w:rPr>
            </w:pPr>
            <w:r w:rsidRPr="005315A3">
              <w:rPr>
                <w:color w:val="000000" w:themeColor="text1"/>
                <w:lang w:val="es-ES"/>
              </w:rPr>
              <w:t>(2)</w:t>
            </w:r>
          </w:p>
        </w:tc>
        <w:tc>
          <w:tcPr>
            <w:tcW w:w="1080" w:type="dxa"/>
          </w:tcPr>
          <w:p w:rsidR="005E2BFC" w:rsidRPr="005315A3" w:rsidRDefault="005E2BFC" w:rsidP="00C8413F">
            <w:pPr>
              <w:jc w:val="center"/>
              <w:rPr>
                <w:color w:val="000000" w:themeColor="text1"/>
                <w:lang w:val="es-ES"/>
              </w:rPr>
            </w:pPr>
            <w:r w:rsidRPr="005315A3">
              <w:rPr>
                <w:color w:val="000000" w:themeColor="text1"/>
                <w:lang w:val="es-ES"/>
              </w:rPr>
              <w:t>(3)</w:t>
            </w:r>
          </w:p>
        </w:tc>
        <w:tc>
          <w:tcPr>
            <w:tcW w:w="1800" w:type="dxa"/>
          </w:tcPr>
          <w:p w:rsidR="005E2BFC" w:rsidRPr="005315A3" w:rsidRDefault="005E2BFC" w:rsidP="00C8413F">
            <w:pPr>
              <w:jc w:val="center"/>
              <w:rPr>
                <w:color w:val="000000" w:themeColor="text1"/>
                <w:lang w:val="es-ES"/>
              </w:rPr>
            </w:pPr>
            <w:r w:rsidRPr="005315A3">
              <w:rPr>
                <w:color w:val="000000" w:themeColor="text1"/>
                <w:lang w:val="es-ES"/>
              </w:rPr>
              <w:t>(4)</w:t>
            </w:r>
          </w:p>
        </w:tc>
        <w:tc>
          <w:tcPr>
            <w:tcW w:w="1800" w:type="dxa"/>
          </w:tcPr>
          <w:p w:rsidR="005E2BFC" w:rsidRPr="005315A3" w:rsidRDefault="005E2BFC" w:rsidP="00C8413F">
            <w:pPr>
              <w:jc w:val="center"/>
              <w:rPr>
                <w:color w:val="000000" w:themeColor="text1"/>
                <w:lang w:val="es-ES"/>
              </w:rPr>
            </w:pPr>
            <w:r w:rsidRPr="005315A3">
              <w:rPr>
                <w:color w:val="000000" w:themeColor="text1"/>
                <w:lang w:val="es-ES"/>
              </w:rPr>
              <w:t>(5)</w:t>
            </w:r>
          </w:p>
        </w:tc>
        <w:tc>
          <w:tcPr>
            <w:tcW w:w="1980" w:type="dxa"/>
          </w:tcPr>
          <w:p w:rsidR="005E2BFC" w:rsidRPr="005315A3" w:rsidRDefault="005E2BFC" w:rsidP="00C8413F">
            <w:pPr>
              <w:jc w:val="center"/>
              <w:rPr>
                <w:color w:val="000000" w:themeColor="text1"/>
                <w:lang w:val="es-ES"/>
              </w:rPr>
            </w:pPr>
            <w:r w:rsidRPr="005315A3">
              <w:rPr>
                <w:color w:val="000000" w:themeColor="text1"/>
                <w:lang w:val="es-ES"/>
              </w:rPr>
              <w:t>(6)</w:t>
            </w:r>
          </w:p>
        </w:tc>
      </w:tr>
      <w:tr w:rsidR="00B952EC" w:rsidRPr="005315A3" w:rsidTr="008A2C00">
        <w:tc>
          <w:tcPr>
            <w:tcW w:w="630" w:type="dxa"/>
          </w:tcPr>
          <w:p w:rsidR="005E2BFC" w:rsidRPr="005315A3" w:rsidRDefault="005E2BFC" w:rsidP="00C8413F">
            <w:pPr>
              <w:jc w:val="center"/>
              <w:rPr>
                <w:color w:val="000000" w:themeColor="text1"/>
                <w:lang w:val="es-ES"/>
              </w:rPr>
            </w:pPr>
          </w:p>
        </w:tc>
        <w:tc>
          <w:tcPr>
            <w:tcW w:w="1710" w:type="dxa"/>
          </w:tcPr>
          <w:p w:rsidR="005E2BFC" w:rsidRPr="005315A3" w:rsidRDefault="005E2BFC" w:rsidP="00C8413F">
            <w:pPr>
              <w:jc w:val="center"/>
              <w:rPr>
                <w:color w:val="000000" w:themeColor="text1"/>
                <w:lang w:val="es-ES"/>
              </w:rPr>
            </w:pPr>
          </w:p>
        </w:tc>
        <w:tc>
          <w:tcPr>
            <w:tcW w:w="1080" w:type="dxa"/>
          </w:tcPr>
          <w:p w:rsidR="005E2BFC" w:rsidRPr="005315A3" w:rsidRDefault="005E2BFC" w:rsidP="00C8413F">
            <w:pPr>
              <w:jc w:val="center"/>
              <w:rPr>
                <w:color w:val="000000" w:themeColor="text1"/>
                <w:lang w:val="es-ES"/>
              </w:rPr>
            </w:pPr>
          </w:p>
        </w:tc>
        <w:tc>
          <w:tcPr>
            <w:tcW w:w="1800" w:type="dxa"/>
          </w:tcPr>
          <w:p w:rsidR="005E2BFC" w:rsidRPr="005315A3" w:rsidRDefault="005E2BFC" w:rsidP="00C8413F">
            <w:pPr>
              <w:jc w:val="center"/>
              <w:rPr>
                <w:color w:val="000000" w:themeColor="text1"/>
                <w:lang w:val="es-ES"/>
              </w:rPr>
            </w:pPr>
          </w:p>
        </w:tc>
        <w:tc>
          <w:tcPr>
            <w:tcW w:w="1800" w:type="dxa"/>
          </w:tcPr>
          <w:p w:rsidR="005E2BFC" w:rsidRPr="005315A3" w:rsidRDefault="005E2BFC" w:rsidP="00C8413F">
            <w:pPr>
              <w:jc w:val="center"/>
              <w:rPr>
                <w:color w:val="000000" w:themeColor="text1"/>
                <w:lang w:val="es-ES"/>
              </w:rPr>
            </w:pPr>
          </w:p>
        </w:tc>
        <w:tc>
          <w:tcPr>
            <w:tcW w:w="1980" w:type="dxa"/>
          </w:tcPr>
          <w:p w:rsidR="005E2BFC" w:rsidRPr="005315A3" w:rsidRDefault="005E2BFC" w:rsidP="00C8413F">
            <w:pPr>
              <w:jc w:val="center"/>
              <w:rPr>
                <w:color w:val="000000" w:themeColor="text1"/>
                <w:lang w:val="es-ES"/>
              </w:rPr>
            </w:pPr>
          </w:p>
        </w:tc>
      </w:tr>
      <w:tr w:rsidR="00B952EC" w:rsidRPr="005315A3" w:rsidTr="008A2C00">
        <w:tc>
          <w:tcPr>
            <w:tcW w:w="630" w:type="dxa"/>
          </w:tcPr>
          <w:p w:rsidR="005E2BFC" w:rsidRPr="005315A3" w:rsidRDefault="005E2BFC" w:rsidP="00C8413F">
            <w:pPr>
              <w:jc w:val="center"/>
              <w:rPr>
                <w:color w:val="000000" w:themeColor="text1"/>
                <w:lang w:val="es-ES"/>
              </w:rPr>
            </w:pPr>
          </w:p>
        </w:tc>
        <w:tc>
          <w:tcPr>
            <w:tcW w:w="1710" w:type="dxa"/>
          </w:tcPr>
          <w:p w:rsidR="005E2BFC" w:rsidRPr="005315A3" w:rsidRDefault="005E2BFC" w:rsidP="00C8413F">
            <w:pPr>
              <w:jc w:val="center"/>
              <w:rPr>
                <w:color w:val="000000" w:themeColor="text1"/>
                <w:lang w:val="es-ES"/>
              </w:rPr>
            </w:pPr>
          </w:p>
        </w:tc>
        <w:tc>
          <w:tcPr>
            <w:tcW w:w="1080" w:type="dxa"/>
          </w:tcPr>
          <w:p w:rsidR="005E2BFC" w:rsidRPr="005315A3" w:rsidRDefault="005E2BFC" w:rsidP="00C8413F">
            <w:pPr>
              <w:jc w:val="center"/>
              <w:rPr>
                <w:color w:val="000000" w:themeColor="text1"/>
                <w:lang w:val="es-ES"/>
              </w:rPr>
            </w:pPr>
          </w:p>
        </w:tc>
        <w:tc>
          <w:tcPr>
            <w:tcW w:w="1800" w:type="dxa"/>
          </w:tcPr>
          <w:p w:rsidR="005E2BFC" w:rsidRPr="005315A3" w:rsidRDefault="005E2BFC" w:rsidP="00C8413F">
            <w:pPr>
              <w:jc w:val="center"/>
              <w:rPr>
                <w:color w:val="000000" w:themeColor="text1"/>
                <w:lang w:val="es-ES"/>
              </w:rPr>
            </w:pPr>
          </w:p>
        </w:tc>
        <w:tc>
          <w:tcPr>
            <w:tcW w:w="1800" w:type="dxa"/>
          </w:tcPr>
          <w:p w:rsidR="005E2BFC" w:rsidRPr="005315A3" w:rsidRDefault="005E2BFC" w:rsidP="00C8413F">
            <w:pPr>
              <w:jc w:val="center"/>
              <w:rPr>
                <w:color w:val="000000" w:themeColor="text1"/>
                <w:lang w:val="es-ES"/>
              </w:rPr>
            </w:pPr>
          </w:p>
        </w:tc>
        <w:tc>
          <w:tcPr>
            <w:tcW w:w="1980" w:type="dxa"/>
          </w:tcPr>
          <w:p w:rsidR="005E2BFC" w:rsidRPr="005315A3" w:rsidRDefault="005E2BFC" w:rsidP="00C8413F">
            <w:pPr>
              <w:jc w:val="center"/>
              <w:rPr>
                <w:color w:val="000000" w:themeColor="text1"/>
                <w:lang w:val="es-ES"/>
              </w:rPr>
            </w:pPr>
          </w:p>
        </w:tc>
      </w:tr>
      <w:tr w:rsidR="00B952EC" w:rsidRPr="005315A3" w:rsidTr="008A2C00">
        <w:tc>
          <w:tcPr>
            <w:tcW w:w="630" w:type="dxa"/>
          </w:tcPr>
          <w:p w:rsidR="005E2BFC" w:rsidRPr="005315A3" w:rsidRDefault="005E2BFC" w:rsidP="00C8413F">
            <w:pPr>
              <w:jc w:val="center"/>
              <w:rPr>
                <w:color w:val="000000" w:themeColor="text1"/>
                <w:lang w:val="es-ES"/>
              </w:rPr>
            </w:pPr>
          </w:p>
        </w:tc>
        <w:tc>
          <w:tcPr>
            <w:tcW w:w="1710" w:type="dxa"/>
          </w:tcPr>
          <w:p w:rsidR="005E2BFC" w:rsidRPr="005315A3" w:rsidRDefault="005E2BFC" w:rsidP="00C8413F">
            <w:pPr>
              <w:jc w:val="center"/>
              <w:rPr>
                <w:color w:val="000000" w:themeColor="text1"/>
                <w:lang w:val="es-ES"/>
              </w:rPr>
            </w:pPr>
          </w:p>
        </w:tc>
        <w:tc>
          <w:tcPr>
            <w:tcW w:w="1080" w:type="dxa"/>
          </w:tcPr>
          <w:p w:rsidR="005E2BFC" w:rsidRPr="005315A3" w:rsidRDefault="005E2BFC" w:rsidP="00C8413F">
            <w:pPr>
              <w:jc w:val="center"/>
              <w:rPr>
                <w:color w:val="000000" w:themeColor="text1"/>
                <w:lang w:val="es-ES"/>
              </w:rPr>
            </w:pPr>
          </w:p>
        </w:tc>
        <w:tc>
          <w:tcPr>
            <w:tcW w:w="1800" w:type="dxa"/>
          </w:tcPr>
          <w:p w:rsidR="005E2BFC" w:rsidRPr="005315A3" w:rsidRDefault="005E2BFC" w:rsidP="00C8413F">
            <w:pPr>
              <w:jc w:val="center"/>
              <w:rPr>
                <w:color w:val="000000" w:themeColor="text1"/>
                <w:lang w:val="es-ES"/>
              </w:rPr>
            </w:pPr>
          </w:p>
        </w:tc>
        <w:tc>
          <w:tcPr>
            <w:tcW w:w="1800" w:type="dxa"/>
          </w:tcPr>
          <w:p w:rsidR="005E2BFC" w:rsidRPr="005315A3" w:rsidRDefault="005E2BFC" w:rsidP="00C8413F">
            <w:pPr>
              <w:jc w:val="center"/>
              <w:rPr>
                <w:color w:val="000000" w:themeColor="text1"/>
                <w:lang w:val="es-ES"/>
              </w:rPr>
            </w:pPr>
          </w:p>
        </w:tc>
        <w:tc>
          <w:tcPr>
            <w:tcW w:w="1980" w:type="dxa"/>
          </w:tcPr>
          <w:p w:rsidR="005E2BFC" w:rsidRPr="005315A3" w:rsidRDefault="005E2BFC" w:rsidP="00C8413F">
            <w:pPr>
              <w:jc w:val="center"/>
              <w:rPr>
                <w:color w:val="000000" w:themeColor="text1"/>
                <w:lang w:val="es-ES"/>
              </w:rPr>
            </w:pPr>
          </w:p>
        </w:tc>
      </w:tr>
    </w:tbl>
    <w:p w:rsidR="005E2BFC" w:rsidRPr="005315A3" w:rsidRDefault="005E2BFC" w:rsidP="00C8413F">
      <w:pPr>
        <w:rPr>
          <w:color w:val="000000" w:themeColor="text1"/>
          <w:lang w:val="es-ES"/>
        </w:rPr>
      </w:pPr>
      <w:r w:rsidRPr="005315A3">
        <w:rPr>
          <w:color w:val="000000" w:themeColor="text1"/>
          <w:lang w:val="es-ES"/>
        </w:rPr>
        <w:br w:type="page"/>
      </w:r>
    </w:p>
    <w:p w:rsidR="005E2BFC" w:rsidRPr="005315A3" w:rsidRDefault="005E2BFC" w:rsidP="00C8413F">
      <w:pPr>
        <w:rPr>
          <w:color w:val="000000" w:themeColor="text1"/>
          <w:lang w:val="en-US"/>
        </w:rPr>
      </w:pPr>
    </w:p>
    <w:p w:rsidR="005E2BFC" w:rsidRPr="005315A3" w:rsidRDefault="005E2BFC" w:rsidP="00C8413F">
      <w:pPr>
        <w:rPr>
          <w:color w:val="000000" w:themeColor="text1"/>
          <w:lang w:val="en-US"/>
        </w:rPr>
      </w:pPr>
    </w:p>
    <w:p w:rsidR="00795B48" w:rsidRPr="005315A3" w:rsidRDefault="00795B48" w:rsidP="00C8413F">
      <w:pPr>
        <w:jc w:val="left"/>
        <w:rPr>
          <w:color w:val="000000" w:themeColor="text1"/>
          <w:lang w:val="id-ID"/>
        </w:rPr>
      </w:pPr>
    </w:p>
    <w:p w:rsidR="00D17CC7" w:rsidRPr="005315A3" w:rsidRDefault="00D34E65" w:rsidP="008A2C00">
      <w:pPr>
        <w:ind w:left="993" w:hanging="993"/>
        <w:jc w:val="left"/>
        <w:rPr>
          <w:color w:val="000000" w:themeColor="text1"/>
          <w:lang w:val="en-US"/>
        </w:rPr>
      </w:pPr>
      <w:r w:rsidRPr="005315A3">
        <w:rPr>
          <w:color w:val="000000" w:themeColor="text1"/>
          <w:lang w:val="id-ID"/>
        </w:rPr>
        <w:t>6.</w:t>
      </w:r>
      <w:r w:rsidR="002E1D21" w:rsidRPr="005315A3">
        <w:rPr>
          <w:color w:val="000000" w:themeColor="text1"/>
          <w:lang w:val="en-US"/>
        </w:rPr>
        <w:t>2</w:t>
      </w:r>
      <w:r w:rsidR="003C0850" w:rsidRPr="005315A3">
        <w:rPr>
          <w:color w:val="000000" w:themeColor="text1"/>
          <w:lang w:val="id-ID"/>
        </w:rPr>
        <w:t>.1.2</w:t>
      </w:r>
      <w:r w:rsidR="00CA2DC2" w:rsidRPr="005315A3">
        <w:rPr>
          <w:color w:val="000000" w:themeColor="text1"/>
          <w:lang w:val="id-ID"/>
        </w:rPr>
        <w:t xml:space="preserve"> Jelaskan </w:t>
      </w:r>
      <w:r w:rsidR="00CA2DC2" w:rsidRPr="005315A3">
        <w:rPr>
          <w:color w:val="000000" w:themeColor="text1"/>
          <w:lang w:val="en-US"/>
        </w:rPr>
        <w:t>ruang</w:t>
      </w:r>
      <w:r w:rsidR="00CE2532" w:rsidRPr="005315A3">
        <w:rPr>
          <w:color w:val="000000" w:themeColor="text1"/>
          <w:lang w:val="id-ID"/>
        </w:rPr>
        <w:t xml:space="preserve"> dan sarana perpustakaan, mencakup fasilitas komputer dan akses ke jaringan internet serta materi perpustakaan sebagai berikut.</w:t>
      </w:r>
    </w:p>
    <w:p w:rsidR="00D17CC7" w:rsidRPr="005315A3"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5315A3"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5315A3"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5315A3"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5315A3" w:rsidRDefault="00D17CC7" w:rsidP="00C8413F">
      <w:pPr>
        <w:ind w:left="720" w:hanging="720"/>
        <w:rPr>
          <w:color w:val="000000" w:themeColor="text1"/>
          <w:lang w:val="id-ID"/>
        </w:rPr>
      </w:pPr>
    </w:p>
    <w:p w:rsidR="00D17CC7" w:rsidRPr="005315A3" w:rsidRDefault="00D34E65" w:rsidP="00C8413F">
      <w:pPr>
        <w:ind w:left="720" w:hanging="720"/>
        <w:rPr>
          <w:color w:val="000000" w:themeColor="text1"/>
          <w:lang w:val="en-US"/>
        </w:rPr>
      </w:pPr>
      <w:r w:rsidRPr="005315A3">
        <w:rPr>
          <w:color w:val="000000" w:themeColor="text1"/>
          <w:lang w:val="en-US"/>
        </w:rPr>
        <w:t>Tabel A</w:t>
      </w:r>
      <w:r w:rsidR="008A2C00" w:rsidRPr="005315A3">
        <w:rPr>
          <w:color w:val="000000" w:themeColor="text1"/>
          <w:lang w:val="en-US"/>
        </w:rPr>
        <w:t xml:space="preserve"> Materi Perpustakaan.</w:t>
      </w:r>
    </w:p>
    <w:p w:rsidR="008A2C00" w:rsidRPr="005315A3" w:rsidRDefault="008A2C00" w:rsidP="00C8413F">
      <w:pPr>
        <w:ind w:left="720" w:hanging="720"/>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B952EC" w:rsidRPr="005315A3"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5315A3" w:rsidRDefault="00CE2532" w:rsidP="00C8413F">
            <w:pPr>
              <w:jc w:val="center"/>
              <w:rPr>
                <w:b/>
                <w:bCs/>
                <w:color w:val="000000" w:themeColor="text1"/>
                <w:sz w:val="18"/>
                <w:szCs w:val="18"/>
              </w:rPr>
            </w:pPr>
            <w:r w:rsidRPr="005315A3">
              <w:rPr>
                <w:b/>
                <w:bCs/>
                <w:color w:val="000000" w:themeColor="text1"/>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5315A3" w:rsidRDefault="00CE2532" w:rsidP="00C8413F">
            <w:pPr>
              <w:jc w:val="center"/>
              <w:rPr>
                <w:b/>
                <w:bCs/>
                <w:color w:val="000000" w:themeColor="text1"/>
                <w:sz w:val="18"/>
                <w:szCs w:val="18"/>
                <w:lang w:val="id-ID"/>
              </w:rPr>
            </w:pPr>
            <w:r w:rsidRPr="005315A3">
              <w:rPr>
                <w:b/>
                <w:bCs/>
                <w:color w:val="000000" w:themeColor="text1"/>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5315A3" w:rsidRDefault="00CE2532" w:rsidP="00C8413F">
            <w:pPr>
              <w:jc w:val="center"/>
              <w:rPr>
                <w:b/>
                <w:bCs/>
                <w:color w:val="000000" w:themeColor="text1"/>
                <w:sz w:val="18"/>
                <w:szCs w:val="18"/>
                <w:lang w:val="id-ID"/>
              </w:rPr>
            </w:pPr>
            <w:r w:rsidRPr="005315A3">
              <w:rPr>
                <w:b/>
                <w:bCs/>
                <w:color w:val="000000" w:themeColor="text1"/>
                <w:sz w:val="18"/>
                <w:szCs w:val="18"/>
                <w:lang w:val="id-ID"/>
              </w:rPr>
              <w:t>Jumlah</w:t>
            </w:r>
            <w:r w:rsidR="00AF17C4" w:rsidRPr="005315A3">
              <w:rPr>
                <w:b/>
                <w:bCs/>
                <w:color w:val="000000" w:themeColor="text1"/>
                <w:sz w:val="18"/>
                <w:szCs w:val="18"/>
                <w:lang w:val="id-ID"/>
              </w:rPr>
              <w:t xml:space="preserve"> Judul</w:t>
            </w:r>
          </w:p>
        </w:tc>
      </w:tr>
      <w:tr w:rsidR="00B952EC" w:rsidRPr="005315A3"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5315A3" w:rsidRDefault="00CE2532" w:rsidP="00C8413F">
            <w:pPr>
              <w:jc w:val="center"/>
              <w:rPr>
                <w:b/>
                <w:bCs/>
                <w:color w:val="000000" w:themeColor="text1"/>
                <w:sz w:val="18"/>
                <w:szCs w:val="18"/>
              </w:rPr>
            </w:pPr>
            <w:r w:rsidRPr="005315A3">
              <w:rPr>
                <w:b/>
                <w:bCs/>
                <w:color w:val="000000" w:themeColor="text1"/>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5315A3" w:rsidRDefault="00CE2532" w:rsidP="00C8413F">
            <w:pPr>
              <w:jc w:val="center"/>
              <w:rPr>
                <w:b/>
                <w:bCs/>
                <w:color w:val="000000" w:themeColor="text1"/>
                <w:sz w:val="18"/>
                <w:szCs w:val="18"/>
              </w:rPr>
            </w:pPr>
            <w:r w:rsidRPr="005315A3">
              <w:rPr>
                <w:b/>
                <w:bCs/>
                <w:color w:val="000000" w:themeColor="text1"/>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5315A3" w:rsidRDefault="00CE2532" w:rsidP="00C8413F">
            <w:pPr>
              <w:jc w:val="center"/>
              <w:rPr>
                <w:b/>
                <w:bCs/>
                <w:color w:val="000000" w:themeColor="text1"/>
                <w:sz w:val="18"/>
                <w:szCs w:val="18"/>
              </w:rPr>
            </w:pPr>
            <w:r w:rsidRPr="005315A3">
              <w:rPr>
                <w:b/>
                <w:bCs/>
                <w:color w:val="000000" w:themeColor="text1"/>
                <w:sz w:val="18"/>
                <w:szCs w:val="18"/>
              </w:rPr>
              <w:t>(3)</w:t>
            </w:r>
          </w:p>
        </w:tc>
      </w:tr>
      <w:tr w:rsidR="00B952EC" w:rsidRPr="005315A3" w:rsidTr="00CE2532">
        <w:tc>
          <w:tcPr>
            <w:tcW w:w="60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jc w:val="center"/>
              <w:rPr>
                <w:color w:val="000000" w:themeColor="text1"/>
              </w:rPr>
            </w:pPr>
            <w:r w:rsidRPr="005315A3">
              <w:rPr>
                <w:color w:val="000000" w:themeColor="text1"/>
              </w:rPr>
              <w:t>1</w:t>
            </w:r>
          </w:p>
        </w:tc>
        <w:tc>
          <w:tcPr>
            <w:tcW w:w="5630"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rPr>
                <w:color w:val="000000" w:themeColor="text1"/>
                <w:lang w:val="id-ID"/>
              </w:rPr>
            </w:pPr>
            <w:r w:rsidRPr="005315A3">
              <w:rPr>
                <w:color w:val="000000" w:themeColor="text1"/>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rPr>
                <w:color w:val="000000" w:themeColor="text1"/>
              </w:rPr>
            </w:pPr>
          </w:p>
        </w:tc>
      </w:tr>
      <w:tr w:rsidR="00B952EC" w:rsidRPr="005315A3" w:rsidTr="00CE2532">
        <w:tc>
          <w:tcPr>
            <w:tcW w:w="60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jc w:val="center"/>
              <w:rPr>
                <w:color w:val="000000" w:themeColor="text1"/>
              </w:rPr>
            </w:pPr>
            <w:r w:rsidRPr="005315A3">
              <w:rPr>
                <w:color w:val="000000" w:themeColor="text1"/>
              </w:rPr>
              <w:t>2</w:t>
            </w:r>
          </w:p>
        </w:tc>
        <w:tc>
          <w:tcPr>
            <w:tcW w:w="5630"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rPr>
                <w:color w:val="000000" w:themeColor="text1"/>
                <w:lang w:val="id-ID"/>
              </w:rPr>
            </w:pPr>
            <w:r w:rsidRPr="005315A3">
              <w:rPr>
                <w:color w:val="000000" w:themeColor="text1"/>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rPr>
                <w:color w:val="000000" w:themeColor="text1"/>
              </w:rPr>
            </w:pPr>
          </w:p>
        </w:tc>
      </w:tr>
      <w:tr w:rsidR="00B952EC" w:rsidRPr="005315A3" w:rsidTr="00CE2532">
        <w:tc>
          <w:tcPr>
            <w:tcW w:w="60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jc w:val="center"/>
              <w:rPr>
                <w:color w:val="000000" w:themeColor="text1"/>
                <w:lang w:val="id-ID"/>
              </w:rPr>
            </w:pPr>
            <w:r w:rsidRPr="005315A3">
              <w:rPr>
                <w:color w:val="000000" w:themeColor="text1"/>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jc w:val="left"/>
              <w:rPr>
                <w:color w:val="000000" w:themeColor="text1"/>
                <w:lang w:val="id-ID"/>
              </w:rPr>
            </w:pPr>
            <w:r w:rsidRPr="005315A3">
              <w:rPr>
                <w:color w:val="000000" w:themeColor="text1"/>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rPr>
                <w:color w:val="000000" w:themeColor="text1"/>
                <w:lang w:val="pl-PL"/>
              </w:rPr>
            </w:pPr>
          </w:p>
        </w:tc>
      </w:tr>
      <w:tr w:rsidR="00B952EC" w:rsidRPr="005315A3" w:rsidTr="00CE2532">
        <w:tc>
          <w:tcPr>
            <w:tcW w:w="60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jc w:val="center"/>
              <w:rPr>
                <w:color w:val="000000" w:themeColor="text1"/>
                <w:lang w:val="id-ID"/>
              </w:rPr>
            </w:pPr>
            <w:r w:rsidRPr="005315A3">
              <w:rPr>
                <w:color w:val="000000" w:themeColor="text1"/>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jc w:val="left"/>
              <w:rPr>
                <w:color w:val="000000" w:themeColor="text1"/>
                <w:lang w:val="id-ID"/>
              </w:rPr>
            </w:pPr>
            <w:r w:rsidRPr="005315A3">
              <w:rPr>
                <w:color w:val="000000" w:themeColor="text1"/>
                <w:lang w:val="id-ID"/>
              </w:rPr>
              <w:t>Video/</w:t>
            </w:r>
            <w:r w:rsidR="007A7D65" w:rsidRPr="005315A3">
              <w:rPr>
                <w:i/>
                <w:color w:val="000000" w:themeColor="text1"/>
                <w:lang w:val="id-ID"/>
              </w:rPr>
              <w:t>intera</w:t>
            </w:r>
            <w:r w:rsidRPr="005315A3">
              <w:rPr>
                <w:i/>
                <w:color w:val="000000" w:themeColor="text1"/>
                <w:lang w:val="id-ID"/>
              </w:rPr>
              <w:t>c</w:t>
            </w:r>
            <w:r w:rsidR="007A7D65" w:rsidRPr="005315A3">
              <w:rPr>
                <w:i/>
                <w:color w:val="000000" w:themeColor="text1"/>
                <w:lang w:val="id-ID"/>
              </w:rPr>
              <w:t>ti</w:t>
            </w:r>
            <w:r w:rsidR="00AF17C4" w:rsidRPr="005315A3">
              <w:rPr>
                <w:i/>
                <w:color w:val="000000" w:themeColor="text1"/>
                <w:lang w:val="id-ID"/>
              </w:rPr>
              <w:t>ve</w:t>
            </w:r>
            <w:r w:rsidR="004325F6" w:rsidRPr="005315A3">
              <w:rPr>
                <w:i/>
                <w:color w:val="000000" w:themeColor="text1"/>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rPr>
                <w:color w:val="000000" w:themeColor="text1"/>
                <w:lang w:val="pl-PL"/>
              </w:rPr>
            </w:pPr>
          </w:p>
        </w:tc>
      </w:tr>
      <w:tr w:rsidR="00B952EC" w:rsidRPr="005315A3" w:rsidTr="00CE2532">
        <w:tc>
          <w:tcPr>
            <w:tcW w:w="60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jc w:val="center"/>
              <w:rPr>
                <w:color w:val="000000" w:themeColor="text1"/>
                <w:lang w:val="id-ID"/>
              </w:rPr>
            </w:pPr>
            <w:r w:rsidRPr="005315A3">
              <w:rPr>
                <w:color w:val="000000" w:themeColor="text1"/>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jc w:val="left"/>
              <w:rPr>
                <w:color w:val="000000" w:themeColor="text1"/>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5315A3" w:rsidRDefault="00CE2532" w:rsidP="00C8413F">
            <w:pPr>
              <w:rPr>
                <w:color w:val="000000" w:themeColor="text1"/>
              </w:rPr>
            </w:pPr>
          </w:p>
        </w:tc>
      </w:tr>
    </w:tbl>
    <w:p w:rsidR="000D5EF4" w:rsidRPr="005315A3" w:rsidRDefault="00CE2532" w:rsidP="008A2C00">
      <w:pPr>
        <w:ind w:left="720" w:hanging="720"/>
        <w:rPr>
          <w:color w:val="000000" w:themeColor="text1"/>
          <w:lang w:val="en-US"/>
        </w:rPr>
      </w:pPr>
      <w:r w:rsidRPr="005315A3">
        <w:rPr>
          <w:color w:val="000000" w:themeColor="text1"/>
          <w:lang w:val="id-ID"/>
        </w:rPr>
        <w:t>* Termasuk yang dalam format elektronik</w:t>
      </w:r>
      <w:r w:rsidR="00B77317" w:rsidRPr="005315A3">
        <w:rPr>
          <w:color w:val="000000" w:themeColor="text1"/>
          <w:lang w:val="id-ID"/>
        </w:rPr>
        <w:t xml:space="preserve"> (</w:t>
      </w:r>
      <w:r w:rsidR="004325F6" w:rsidRPr="005315A3">
        <w:rPr>
          <w:i/>
          <w:color w:val="000000" w:themeColor="text1"/>
          <w:lang w:val="id-ID"/>
        </w:rPr>
        <w:t>e-book</w:t>
      </w:r>
      <w:r w:rsidR="00B77317" w:rsidRPr="005315A3">
        <w:rPr>
          <w:color w:val="000000" w:themeColor="text1"/>
          <w:lang w:val="id-ID"/>
        </w:rPr>
        <w:t xml:space="preserve"> dan </w:t>
      </w:r>
      <w:r w:rsidR="004325F6" w:rsidRPr="005315A3">
        <w:rPr>
          <w:i/>
          <w:color w:val="000000" w:themeColor="text1"/>
          <w:lang w:val="id-ID"/>
        </w:rPr>
        <w:t>e-journal</w:t>
      </w:r>
      <w:r w:rsidR="00B77317" w:rsidRPr="005315A3">
        <w:rPr>
          <w:color w:val="000000" w:themeColor="text1"/>
          <w:lang w:val="id-ID"/>
        </w:rPr>
        <w:t>)</w:t>
      </w:r>
      <w:r w:rsidRPr="005315A3">
        <w:rPr>
          <w:color w:val="000000" w:themeColor="text1"/>
          <w:lang w:val="id-ID"/>
        </w:rPr>
        <w:t>.</w:t>
      </w:r>
    </w:p>
    <w:p w:rsidR="000D5EF4" w:rsidRPr="005315A3" w:rsidRDefault="000D5EF4" w:rsidP="00C8413F">
      <w:pPr>
        <w:rPr>
          <w:color w:val="000000" w:themeColor="text1"/>
          <w:lang w:val="id-ID"/>
        </w:rPr>
      </w:pPr>
    </w:p>
    <w:p w:rsidR="00D34E65" w:rsidRPr="005315A3" w:rsidRDefault="00D34E65" w:rsidP="00C8413F">
      <w:pPr>
        <w:rPr>
          <w:color w:val="000000" w:themeColor="text1"/>
        </w:rPr>
      </w:pPr>
      <w:r w:rsidRPr="005315A3">
        <w:rPr>
          <w:color w:val="000000" w:themeColor="text1"/>
        </w:rPr>
        <w:t xml:space="preserve">Tabel B. Nama dan jenis </w:t>
      </w:r>
      <w:r w:rsidRPr="005315A3">
        <w:rPr>
          <w:color w:val="000000" w:themeColor="text1"/>
          <w:lang w:val="id-ID"/>
        </w:rPr>
        <w:t>majalah profesi</w:t>
      </w:r>
    </w:p>
    <w:p w:rsidR="00AF17C4" w:rsidRPr="005315A3" w:rsidRDefault="00AF17C4" w:rsidP="00C8413F">
      <w:pPr>
        <w:ind w:left="450"/>
        <w:rPr>
          <w:color w:val="000000" w:themeColor="text1"/>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B952EC" w:rsidRPr="005315A3"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5315A3" w:rsidRDefault="004325F6" w:rsidP="00C8413F">
            <w:pPr>
              <w:jc w:val="center"/>
              <w:rPr>
                <w:b/>
                <w:bCs/>
                <w:color w:val="000000" w:themeColor="text1"/>
                <w:sz w:val="18"/>
                <w:szCs w:val="18"/>
              </w:rPr>
            </w:pPr>
            <w:r w:rsidRPr="005315A3">
              <w:rPr>
                <w:b/>
                <w:bCs/>
                <w:color w:val="000000" w:themeColor="text1"/>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5315A3" w:rsidRDefault="004325F6" w:rsidP="00C8413F">
            <w:pPr>
              <w:jc w:val="center"/>
              <w:rPr>
                <w:b/>
                <w:bCs/>
                <w:color w:val="000000" w:themeColor="text1"/>
                <w:sz w:val="18"/>
                <w:szCs w:val="18"/>
                <w:lang w:val="en-US"/>
              </w:rPr>
            </w:pPr>
            <w:r w:rsidRPr="005315A3">
              <w:rPr>
                <w:b/>
                <w:bCs/>
                <w:color w:val="000000" w:themeColor="text1"/>
                <w:sz w:val="18"/>
                <w:szCs w:val="18"/>
                <w:lang w:val="en-US"/>
              </w:rPr>
              <w:t xml:space="preserve">Nama Majalah Profesi yang </w:t>
            </w:r>
          </w:p>
          <w:p w:rsidR="00AF17C4" w:rsidRPr="005315A3" w:rsidRDefault="004325F6" w:rsidP="00C8413F">
            <w:pPr>
              <w:jc w:val="center"/>
              <w:rPr>
                <w:b/>
                <w:bCs/>
                <w:color w:val="000000" w:themeColor="text1"/>
                <w:sz w:val="18"/>
                <w:szCs w:val="18"/>
                <w:lang w:val="en-US"/>
              </w:rPr>
            </w:pPr>
            <w:r w:rsidRPr="005315A3">
              <w:rPr>
                <w:b/>
                <w:bCs/>
                <w:color w:val="000000" w:themeColor="text1"/>
                <w:sz w:val="18"/>
                <w:szCs w:val="18"/>
                <w:lang w:val="en-US"/>
              </w:rPr>
              <w:t>Tersedia Lengkap Tiga Tahun Terakhir</w:t>
            </w:r>
          </w:p>
        </w:tc>
      </w:tr>
      <w:tr w:rsidR="00B952EC" w:rsidRPr="005315A3"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5315A3" w:rsidRDefault="004325F6" w:rsidP="00C8413F">
            <w:pPr>
              <w:jc w:val="center"/>
              <w:rPr>
                <w:b/>
                <w:bCs/>
                <w:color w:val="000000" w:themeColor="text1"/>
                <w:sz w:val="18"/>
                <w:szCs w:val="18"/>
              </w:rPr>
            </w:pPr>
            <w:r w:rsidRPr="005315A3">
              <w:rPr>
                <w:b/>
                <w:bCs/>
                <w:color w:val="000000" w:themeColor="text1"/>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5315A3" w:rsidRDefault="004325F6" w:rsidP="00C8413F">
            <w:pPr>
              <w:jc w:val="center"/>
              <w:rPr>
                <w:b/>
                <w:bCs/>
                <w:color w:val="000000" w:themeColor="text1"/>
                <w:sz w:val="18"/>
                <w:szCs w:val="18"/>
              </w:rPr>
            </w:pPr>
            <w:r w:rsidRPr="005315A3">
              <w:rPr>
                <w:b/>
                <w:bCs/>
                <w:color w:val="000000" w:themeColor="text1"/>
                <w:sz w:val="18"/>
                <w:szCs w:val="18"/>
              </w:rPr>
              <w:t>(2)</w:t>
            </w:r>
          </w:p>
        </w:tc>
      </w:tr>
      <w:tr w:rsidR="00B952EC" w:rsidRPr="005315A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5315A3" w:rsidRDefault="00AF17C4" w:rsidP="00C8413F">
            <w:pPr>
              <w:jc w:val="left"/>
              <w:rPr>
                <w:color w:val="000000" w:themeColor="text1"/>
              </w:rPr>
            </w:pPr>
            <w:r w:rsidRPr="005315A3">
              <w:rPr>
                <w:color w:val="000000" w:themeColor="text1"/>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5315A3" w:rsidRDefault="00AF17C4" w:rsidP="00C8413F">
            <w:pPr>
              <w:rPr>
                <w:color w:val="000000" w:themeColor="text1"/>
              </w:rPr>
            </w:pPr>
            <w:r w:rsidRPr="005315A3">
              <w:rPr>
                <w:color w:val="000000" w:themeColor="text1"/>
              </w:rPr>
              <w:t>1.</w:t>
            </w:r>
          </w:p>
        </w:tc>
      </w:tr>
      <w:tr w:rsidR="00B952EC" w:rsidRPr="005315A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315A3"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5315A3" w:rsidRDefault="00AF17C4" w:rsidP="00C8413F">
            <w:pPr>
              <w:rPr>
                <w:color w:val="000000" w:themeColor="text1"/>
              </w:rPr>
            </w:pPr>
            <w:r w:rsidRPr="005315A3">
              <w:rPr>
                <w:color w:val="000000" w:themeColor="text1"/>
              </w:rPr>
              <w:t>2.</w:t>
            </w:r>
          </w:p>
        </w:tc>
      </w:tr>
      <w:tr w:rsidR="00B952EC" w:rsidRPr="005315A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315A3"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5315A3" w:rsidRDefault="00AF17C4" w:rsidP="00C8413F">
            <w:pPr>
              <w:rPr>
                <w:color w:val="000000" w:themeColor="text1"/>
              </w:rPr>
            </w:pPr>
            <w:r w:rsidRPr="005315A3">
              <w:rPr>
                <w:color w:val="000000" w:themeColor="text1"/>
              </w:rPr>
              <w:t>Dst.</w:t>
            </w:r>
          </w:p>
        </w:tc>
      </w:tr>
      <w:tr w:rsidR="00B952EC" w:rsidRPr="005315A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5315A3" w:rsidRDefault="00AF17C4" w:rsidP="00C8413F">
            <w:pPr>
              <w:jc w:val="left"/>
              <w:rPr>
                <w:color w:val="000000" w:themeColor="text1"/>
              </w:rPr>
            </w:pPr>
            <w:r w:rsidRPr="005315A3">
              <w:rPr>
                <w:color w:val="000000" w:themeColor="text1"/>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5315A3" w:rsidRDefault="00AF17C4" w:rsidP="00C8413F">
            <w:pPr>
              <w:rPr>
                <w:color w:val="000000" w:themeColor="text1"/>
              </w:rPr>
            </w:pPr>
            <w:r w:rsidRPr="005315A3">
              <w:rPr>
                <w:color w:val="000000" w:themeColor="text1"/>
              </w:rPr>
              <w:t>1.</w:t>
            </w:r>
          </w:p>
        </w:tc>
      </w:tr>
      <w:tr w:rsidR="00B952EC" w:rsidRPr="005315A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315A3"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5315A3" w:rsidRDefault="00AF17C4" w:rsidP="00C8413F">
            <w:pPr>
              <w:rPr>
                <w:color w:val="000000" w:themeColor="text1"/>
              </w:rPr>
            </w:pPr>
            <w:r w:rsidRPr="005315A3">
              <w:rPr>
                <w:color w:val="000000" w:themeColor="text1"/>
              </w:rPr>
              <w:t>2.</w:t>
            </w:r>
          </w:p>
        </w:tc>
      </w:tr>
      <w:tr w:rsidR="005A7C85" w:rsidRPr="005315A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315A3"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5315A3" w:rsidRDefault="00AF17C4" w:rsidP="00C8413F">
            <w:pPr>
              <w:rPr>
                <w:color w:val="000000" w:themeColor="text1"/>
              </w:rPr>
            </w:pPr>
            <w:r w:rsidRPr="005315A3">
              <w:rPr>
                <w:color w:val="000000" w:themeColor="text1"/>
              </w:rPr>
              <w:t>Dst.</w:t>
            </w:r>
          </w:p>
        </w:tc>
      </w:tr>
    </w:tbl>
    <w:p w:rsidR="00D17CC7" w:rsidRPr="005315A3" w:rsidRDefault="00D17CC7" w:rsidP="00C8413F">
      <w:pPr>
        <w:rPr>
          <w:color w:val="000000" w:themeColor="text1"/>
          <w:lang w:val="id-ID"/>
        </w:rPr>
      </w:pPr>
    </w:p>
    <w:p w:rsidR="00CE2532" w:rsidRPr="005315A3" w:rsidRDefault="00CE2532" w:rsidP="00C8413F">
      <w:pPr>
        <w:rPr>
          <w:color w:val="000000" w:themeColor="text1"/>
          <w:lang w:val="id-ID"/>
        </w:rPr>
      </w:pPr>
    </w:p>
    <w:p w:rsidR="002E1D21" w:rsidRPr="005315A3" w:rsidRDefault="002E1D21" w:rsidP="00C8413F">
      <w:pPr>
        <w:ind w:left="720" w:hanging="720"/>
        <w:rPr>
          <w:color w:val="000000" w:themeColor="text1"/>
          <w:lang w:val="es-ES"/>
        </w:rPr>
        <w:sectPr w:rsidR="002E1D21" w:rsidRPr="005315A3" w:rsidSect="00C1642D">
          <w:pgSz w:w="11907" w:h="16840" w:code="9"/>
          <w:pgMar w:top="1140" w:right="1559" w:bottom="1140" w:left="1281" w:header="720" w:footer="794" w:gutter="0"/>
          <w:cols w:space="720"/>
        </w:sectPr>
      </w:pPr>
    </w:p>
    <w:p w:rsidR="002E1D21" w:rsidRPr="005315A3" w:rsidRDefault="002E1D21" w:rsidP="00C8413F">
      <w:pPr>
        <w:ind w:left="720" w:hanging="720"/>
        <w:rPr>
          <w:color w:val="000000" w:themeColor="text1"/>
          <w:lang w:val="en-US"/>
        </w:rPr>
      </w:pPr>
      <w:r w:rsidRPr="005315A3">
        <w:rPr>
          <w:color w:val="000000" w:themeColor="text1"/>
          <w:lang w:val="es-ES"/>
        </w:rPr>
        <w:t>6.2.</w:t>
      </w:r>
      <w:r w:rsidRPr="005315A3">
        <w:rPr>
          <w:color w:val="000000" w:themeColor="text1"/>
          <w:lang w:val="id-ID"/>
        </w:rPr>
        <w:t>2</w:t>
      </w:r>
      <w:r w:rsidR="00C32681" w:rsidRPr="005315A3">
        <w:rPr>
          <w:color w:val="000000" w:themeColor="text1"/>
          <w:lang w:val="en-US"/>
        </w:rPr>
        <w:t>.</w:t>
      </w:r>
      <w:r w:rsidR="00C32681" w:rsidRPr="005315A3">
        <w:rPr>
          <w:color w:val="000000" w:themeColor="text1"/>
          <w:lang w:val="en-US"/>
        </w:rPr>
        <w:tab/>
      </w:r>
      <w:r w:rsidRPr="005315A3">
        <w:rPr>
          <w:color w:val="000000" w:themeColor="text1"/>
          <w:lang w:val="id-ID"/>
        </w:rPr>
        <w:t>Prasarana dan sarana medik</w:t>
      </w:r>
      <w:r w:rsidR="00A72B61" w:rsidRPr="005315A3">
        <w:rPr>
          <w:color w:val="000000" w:themeColor="text1"/>
          <w:lang w:val="en-US"/>
        </w:rPr>
        <w:t xml:space="preserve"> RS Pendidikan Utama dan RS </w:t>
      </w:r>
      <w:r w:rsidR="00F8703F" w:rsidRPr="005315A3">
        <w:rPr>
          <w:color w:val="000000" w:themeColor="text1"/>
          <w:lang w:val="en-US"/>
        </w:rPr>
        <w:t>Pendidikan Afiliasi dan Satelit</w:t>
      </w:r>
    </w:p>
    <w:p w:rsidR="002E1D21" w:rsidRPr="005315A3" w:rsidRDefault="002E1D21" w:rsidP="00C8413F">
      <w:pPr>
        <w:ind w:left="720" w:hanging="720"/>
        <w:rPr>
          <w:color w:val="000000" w:themeColor="text1"/>
          <w:lang w:val="en-US"/>
        </w:rPr>
      </w:pPr>
    </w:p>
    <w:p w:rsidR="002E1D21" w:rsidRPr="005315A3" w:rsidRDefault="002E1D21" w:rsidP="00C8413F">
      <w:pPr>
        <w:ind w:left="810" w:hanging="810"/>
        <w:jc w:val="left"/>
        <w:rPr>
          <w:color w:val="000000" w:themeColor="text1"/>
          <w:lang w:val="id-ID"/>
        </w:rPr>
      </w:pPr>
      <w:r w:rsidRPr="005315A3">
        <w:rPr>
          <w:color w:val="000000" w:themeColor="text1"/>
        </w:rPr>
        <w:t>6.2.2.1   Ketersediaan rumah sakit pendidikan.  Lampirkan Perjanjian Kerjasama dan perencanaan pengembangan rumah sakit pendidikan sebagai data pendukung</w:t>
      </w:r>
      <w:r w:rsidRPr="005315A3">
        <w:rPr>
          <w:color w:val="000000" w:themeColor="text1"/>
          <w:lang w:val="id-ID"/>
        </w:rPr>
        <w:t>.</w:t>
      </w:r>
    </w:p>
    <w:p w:rsidR="002E1D21" w:rsidRPr="005315A3" w:rsidRDefault="002E1D21" w:rsidP="00C8413F">
      <w:pPr>
        <w:ind w:left="990" w:hanging="810"/>
        <w:jc w:val="left"/>
        <w:rPr>
          <w:b/>
          <w:color w:val="000000" w:themeColor="text1"/>
          <w:lang w:val="id-ID"/>
        </w:rPr>
      </w:pPr>
    </w:p>
    <w:p w:rsidR="002E1D21" w:rsidRPr="005315A3" w:rsidRDefault="002E1D21" w:rsidP="008A2C00">
      <w:pPr>
        <w:jc w:val="left"/>
        <w:rPr>
          <w:color w:val="000000" w:themeColor="text1"/>
          <w:lang w:val="id-ID"/>
        </w:rPr>
      </w:pPr>
      <w:r w:rsidRPr="005315A3">
        <w:rPr>
          <w:color w:val="000000" w:themeColor="text1"/>
        </w:rPr>
        <w:t>Isilah tabel berikut ini untuk data tahun penuh terakhir.</w:t>
      </w:r>
    </w:p>
    <w:p w:rsidR="002E1D21" w:rsidRPr="005315A3" w:rsidRDefault="002E1D21" w:rsidP="00C8413F">
      <w:pPr>
        <w:ind w:left="720" w:hanging="12"/>
        <w:jc w:val="left"/>
        <w:rPr>
          <w:color w:val="000000" w:themeColor="text1"/>
        </w:rPr>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B952EC" w:rsidRPr="005315A3" w:rsidTr="00977D94">
        <w:tc>
          <w:tcPr>
            <w:tcW w:w="648" w:type="dxa"/>
            <w:tcBorders>
              <w:bottom w:val="double" w:sz="4" w:space="0" w:color="auto"/>
            </w:tcBorders>
            <w:vAlign w:val="center"/>
          </w:tcPr>
          <w:p w:rsidR="002E1D21" w:rsidRPr="005315A3" w:rsidRDefault="002E1D21" w:rsidP="00C8413F">
            <w:pPr>
              <w:jc w:val="center"/>
              <w:rPr>
                <w:b/>
                <w:color w:val="000000" w:themeColor="text1"/>
                <w:sz w:val="18"/>
                <w:szCs w:val="18"/>
              </w:rPr>
            </w:pPr>
            <w:r w:rsidRPr="005315A3">
              <w:rPr>
                <w:b/>
                <w:color w:val="000000" w:themeColor="text1"/>
                <w:sz w:val="18"/>
                <w:szCs w:val="18"/>
              </w:rPr>
              <w:t>No.</w:t>
            </w:r>
          </w:p>
        </w:tc>
        <w:tc>
          <w:tcPr>
            <w:tcW w:w="1962" w:type="dxa"/>
            <w:tcBorders>
              <w:bottom w:val="double" w:sz="4" w:space="0" w:color="auto"/>
            </w:tcBorders>
            <w:vAlign w:val="center"/>
          </w:tcPr>
          <w:p w:rsidR="002E1D21" w:rsidRPr="005315A3" w:rsidRDefault="002E1D21" w:rsidP="00C8413F">
            <w:pPr>
              <w:jc w:val="center"/>
              <w:rPr>
                <w:b/>
                <w:color w:val="000000" w:themeColor="text1"/>
                <w:sz w:val="18"/>
                <w:szCs w:val="18"/>
              </w:rPr>
            </w:pPr>
            <w:r w:rsidRPr="005315A3">
              <w:rPr>
                <w:b/>
                <w:color w:val="000000" w:themeColor="text1"/>
                <w:sz w:val="18"/>
                <w:szCs w:val="18"/>
              </w:rPr>
              <w:t>Nama Rumah Sakit</w:t>
            </w:r>
          </w:p>
        </w:tc>
        <w:tc>
          <w:tcPr>
            <w:tcW w:w="1170" w:type="dxa"/>
            <w:tcBorders>
              <w:bottom w:val="double" w:sz="4" w:space="0" w:color="auto"/>
            </w:tcBorders>
            <w:vAlign w:val="center"/>
          </w:tcPr>
          <w:p w:rsidR="002E1D21" w:rsidRPr="005315A3" w:rsidRDefault="002E1D21" w:rsidP="00C8413F">
            <w:pPr>
              <w:jc w:val="center"/>
              <w:rPr>
                <w:b/>
                <w:color w:val="000000" w:themeColor="text1"/>
                <w:sz w:val="18"/>
                <w:szCs w:val="18"/>
              </w:rPr>
            </w:pPr>
            <w:r w:rsidRPr="005315A3">
              <w:rPr>
                <w:b/>
                <w:color w:val="000000" w:themeColor="text1"/>
                <w:sz w:val="18"/>
                <w:szCs w:val="18"/>
              </w:rPr>
              <w:t>Kuali-fikasi &amp; Akreditasi</w:t>
            </w:r>
          </w:p>
        </w:tc>
        <w:tc>
          <w:tcPr>
            <w:tcW w:w="1170" w:type="dxa"/>
            <w:tcBorders>
              <w:bottom w:val="double" w:sz="4" w:space="0" w:color="auto"/>
            </w:tcBorders>
            <w:vAlign w:val="center"/>
          </w:tcPr>
          <w:p w:rsidR="002E1D21" w:rsidRPr="005315A3" w:rsidRDefault="002E1D21" w:rsidP="00C8413F">
            <w:pPr>
              <w:keepNext/>
              <w:jc w:val="center"/>
              <w:outlineLvl w:val="2"/>
              <w:rPr>
                <w:b/>
                <w:color w:val="000000" w:themeColor="text1"/>
                <w:sz w:val="18"/>
                <w:szCs w:val="18"/>
              </w:rPr>
            </w:pPr>
            <w:r w:rsidRPr="005315A3">
              <w:rPr>
                <w:b/>
                <w:color w:val="000000" w:themeColor="text1"/>
                <w:sz w:val="18"/>
                <w:szCs w:val="18"/>
              </w:rPr>
              <w:t>Total Jumlah Tempat Tidur RS</w:t>
            </w:r>
          </w:p>
        </w:tc>
        <w:tc>
          <w:tcPr>
            <w:tcW w:w="1292" w:type="dxa"/>
            <w:tcBorders>
              <w:bottom w:val="double" w:sz="4" w:space="0" w:color="auto"/>
            </w:tcBorders>
            <w:vAlign w:val="center"/>
          </w:tcPr>
          <w:p w:rsidR="002E1D21" w:rsidRPr="005315A3" w:rsidRDefault="002E1D21" w:rsidP="00C8413F">
            <w:pPr>
              <w:keepNext/>
              <w:jc w:val="center"/>
              <w:outlineLvl w:val="2"/>
              <w:rPr>
                <w:b/>
                <w:color w:val="000000" w:themeColor="text1"/>
                <w:sz w:val="18"/>
                <w:szCs w:val="18"/>
                <w:lang w:val="nb-NO"/>
              </w:rPr>
            </w:pPr>
            <w:r w:rsidRPr="005315A3">
              <w:rPr>
                <w:b/>
                <w:color w:val="000000" w:themeColor="text1"/>
                <w:sz w:val="18"/>
                <w:szCs w:val="18"/>
                <w:lang w:val="sv-SE"/>
              </w:rPr>
              <w:t>BOR</w:t>
            </w:r>
          </w:p>
        </w:tc>
        <w:tc>
          <w:tcPr>
            <w:tcW w:w="1286" w:type="dxa"/>
            <w:tcBorders>
              <w:bottom w:val="double" w:sz="4" w:space="0" w:color="auto"/>
            </w:tcBorders>
            <w:vAlign w:val="center"/>
          </w:tcPr>
          <w:p w:rsidR="002E1D21" w:rsidRPr="005315A3" w:rsidRDefault="002E1D21" w:rsidP="00C8413F">
            <w:pPr>
              <w:jc w:val="center"/>
              <w:rPr>
                <w:b/>
                <w:color w:val="000000" w:themeColor="text1"/>
                <w:sz w:val="18"/>
                <w:szCs w:val="18"/>
                <w:lang w:val="nb-NO"/>
              </w:rPr>
            </w:pPr>
            <w:r w:rsidRPr="005315A3">
              <w:rPr>
                <w:b/>
                <w:color w:val="000000" w:themeColor="text1"/>
                <w:sz w:val="18"/>
                <w:szCs w:val="18"/>
                <w:lang w:val="nb-NO"/>
              </w:rPr>
              <w:t>Jumlah Pasien Rawat Jalan</w:t>
            </w:r>
          </w:p>
        </w:tc>
        <w:tc>
          <w:tcPr>
            <w:tcW w:w="1382" w:type="dxa"/>
            <w:tcBorders>
              <w:bottom w:val="double" w:sz="4" w:space="0" w:color="auto"/>
            </w:tcBorders>
            <w:vAlign w:val="center"/>
          </w:tcPr>
          <w:p w:rsidR="002E1D21" w:rsidRPr="005315A3" w:rsidRDefault="002E1D21" w:rsidP="00C8413F">
            <w:pPr>
              <w:jc w:val="center"/>
              <w:rPr>
                <w:b/>
                <w:color w:val="000000" w:themeColor="text1"/>
                <w:sz w:val="18"/>
                <w:szCs w:val="18"/>
                <w:lang w:val="nb-NO"/>
              </w:rPr>
            </w:pPr>
            <w:r w:rsidRPr="005315A3">
              <w:rPr>
                <w:b/>
                <w:color w:val="000000" w:themeColor="text1"/>
                <w:sz w:val="18"/>
                <w:szCs w:val="18"/>
                <w:lang w:val="nb-NO"/>
              </w:rPr>
              <w:t>Variasi Kasus* (Cukup/ Tidak Cukup)</w:t>
            </w:r>
          </w:p>
        </w:tc>
        <w:tc>
          <w:tcPr>
            <w:tcW w:w="1440" w:type="dxa"/>
            <w:tcBorders>
              <w:bottom w:val="double" w:sz="4" w:space="0" w:color="auto"/>
            </w:tcBorders>
            <w:vAlign w:val="center"/>
          </w:tcPr>
          <w:p w:rsidR="002E1D21" w:rsidRPr="005315A3" w:rsidRDefault="002E1D21" w:rsidP="00C8413F">
            <w:pPr>
              <w:jc w:val="center"/>
              <w:rPr>
                <w:b/>
                <w:color w:val="000000" w:themeColor="text1"/>
                <w:sz w:val="18"/>
                <w:szCs w:val="18"/>
                <w:lang w:val="nb-NO"/>
              </w:rPr>
            </w:pPr>
            <w:r w:rsidRPr="005315A3">
              <w:rPr>
                <w:b/>
                <w:color w:val="000000" w:themeColor="text1"/>
                <w:sz w:val="18"/>
                <w:szCs w:val="18"/>
                <w:lang w:val="nb-NO"/>
              </w:rPr>
              <w:t>Jumlah Dosen</w:t>
            </w:r>
          </w:p>
        </w:tc>
        <w:tc>
          <w:tcPr>
            <w:tcW w:w="1170" w:type="dxa"/>
            <w:tcBorders>
              <w:bottom w:val="double" w:sz="4" w:space="0" w:color="auto"/>
            </w:tcBorders>
            <w:vAlign w:val="center"/>
          </w:tcPr>
          <w:p w:rsidR="002E1D21" w:rsidRPr="005315A3" w:rsidRDefault="002E1D21" w:rsidP="00C8413F">
            <w:pPr>
              <w:jc w:val="center"/>
              <w:rPr>
                <w:b/>
                <w:color w:val="000000" w:themeColor="text1"/>
                <w:sz w:val="18"/>
                <w:szCs w:val="18"/>
                <w:lang w:val="nb-NO"/>
              </w:rPr>
            </w:pPr>
            <w:r w:rsidRPr="005315A3">
              <w:rPr>
                <w:b/>
                <w:color w:val="000000" w:themeColor="text1"/>
                <w:sz w:val="18"/>
                <w:szCs w:val="18"/>
                <w:lang w:val="nb-NO"/>
              </w:rPr>
              <w:t>Jumlah Peserta didik</w:t>
            </w:r>
          </w:p>
        </w:tc>
        <w:tc>
          <w:tcPr>
            <w:tcW w:w="1350" w:type="dxa"/>
            <w:tcBorders>
              <w:bottom w:val="double" w:sz="4" w:space="0" w:color="auto"/>
            </w:tcBorders>
            <w:vAlign w:val="center"/>
          </w:tcPr>
          <w:p w:rsidR="00D91899" w:rsidRPr="005315A3" w:rsidRDefault="00D91899" w:rsidP="00C8413F">
            <w:pPr>
              <w:jc w:val="center"/>
              <w:rPr>
                <w:b/>
                <w:color w:val="000000" w:themeColor="text1"/>
                <w:sz w:val="18"/>
                <w:szCs w:val="18"/>
                <w:lang w:val="nb-NO"/>
              </w:rPr>
            </w:pPr>
            <w:r w:rsidRPr="005315A3">
              <w:rPr>
                <w:b/>
                <w:color w:val="000000" w:themeColor="text1"/>
                <w:sz w:val="18"/>
                <w:szCs w:val="18"/>
                <w:lang w:val="nb-NO"/>
              </w:rPr>
              <w:t>Nama</w:t>
            </w:r>
          </w:p>
          <w:p w:rsidR="002E1D21" w:rsidRPr="005315A3" w:rsidRDefault="002E1D21" w:rsidP="00C8413F">
            <w:pPr>
              <w:jc w:val="center"/>
              <w:rPr>
                <w:b/>
                <w:color w:val="000000" w:themeColor="text1"/>
                <w:sz w:val="18"/>
                <w:szCs w:val="18"/>
                <w:lang w:val="nb-NO"/>
              </w:rPr>
            </w:pPr>
            <w:r w:rsidRPr="005315A3">
              <w:rPr>
                <w:b/>
                <w:color w:val="000000" w:themeColor="text1"/>
                <w:sz w:val="18"/>
                <w:szCs w:val="18"/>
                <w:lang w:val="nb-NO"/>
              </w:rPr>
              <w:t>Institusi Pendidikan Dokter Pengguna RS</w:t>
            </w:r>
          </w:p>
        </w:tc>
        <w:tc>
          <w:tcPr>
            <w:tcW w:w="1350" w:type="dxa"/>
            <w:tcBorders>
              <w:bottom w:val="double" w:sz="4" w:space="0" w:color="auto"/>
            </w:tcBorders>
            <w:vAlign w:val="center"/>
          </w:tcPr>
          <w:p w:rsidR="002E1D21" w:rsidRPr="005315A3" w:rsidRDefault="002E1D21" w:rsidP="00C8413F">
            <w:pPr>
              <w:jc w:val="center"/>
              <w:rPr>
                <w:b/>
                <w:color w:val="000000" w:themeColor="text1"/>
                <w:sz w:val="18"/>
                <w:szCs w:val="18"/>
                <w:lang w:val="nb-NO"/>
              </w:rPr>
            </w:pPr>
            <w:r w:rsidRPr="005315A3">
              <w:rPr>
                <w:b/>
                <w:color w:val="000000" w:themeColor="text1"/>
                <w:sz w:val="18"/>
                <w:szCs w:val="18"/>
                <w:lang w:val="id-ID"/>
              </w:rPr>
              <w:t>Kontribusi</w:t>
            </w:r>
            <w:r w:rsidRPr="005315A3">
              <w:rPr>
                <w:b/>
                <w:color w:val="000000" w:themeColor="text1"/>
                <w:sz w:val="18"/>
                <w:szCs w:val="18"/>
                <w:lang w:val="nb-NO"/>
              </w:rPr>
              <w:t xml:space="preserve"> R</w:t>
            </w:r>
            <w:r w:rsidRPr="005315A3">
              <w:rPr>
                <w:b/>
                <w:color w:val="000000" w:themeColor="text1"/>
                <w:sz w:val="18"/>
                <w:szCs w:val="18"/>
                <w:lang w:val="id-ID"/>
              </w:rPr>
              <w:t>umah</w:t>
            </w:r>
            <w:r w:rsidRPr="005315A3">
              <w:rPr>
                <w:b/>
                <w:color w:val="000000" w:themeColor="text1"/>
                <w:sz w:val="18"/>
                <w:szCs w:val="18"/>
                <w:lang w:val="nb-NO"/>
              </w:rPr>
              <w:t>S</w:t>
            </w:r>
            <w:r w:rsidRPr="005315A3">
              <w:rPr>
                <w:b/>
                <w:color w:val="000000" w:themeColor="text1"/>
                <w:sz w:val="18"/>
                <w:szCs w:val="18"/>
                <w:lang w:val="id-ID"/>
              </w:rPr>
              <w:t>akit</w:t>
            </w:r>
            <w:r w:rsidRPr="005315A3">
              <w:rPr>
                <w:b/>
                <w:color w:val="000000" w:themeColor="text1"/>
                <w:sz w:val="18"/>
                <w:szCs w:val="18"/>
                <w:lang w:val="nb-NO"/>
              </w:rPr>
              <w:t xml:space="preserve"> untuk Pendidikan</w:t>
            </w:r>
          </w:p>
        </w:tc>
      </w:tr>
      <w:tr w:rsidR="00B952EC" w:rsidRPr="005315A3" w:rsidTr="00977D94">
        <w:tc>
          <w:tcPr>
            <w:tcW w:w="648"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(1)</w:t>
            </w:r>
          </w:p>
        </w:tc>
        <w:tc>
          <w:tcPr>
            <w:tcW w:w="1962"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(2)</w:t>
            </w:r>
          </w:p>
        </w:tc>
        <w:tc>
          <w:tcPr>
            <w:tcW w:w="1170"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(3)</w:t>
            </w:r>
          </w:p>
        </w:tc>
        <w:tc>
          <w:tcPr>
            <w:tcW w:w="1170"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(4)</w:t>
            </w:r>
          </w:p>
        </w:tc>
        <w:tc>
          <w:tcPr>
            <w:tcW w:w="1292"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(5)</w:t>
            </w:r>
          </w:p>
        </w:tc>
        <w:tc>
          <w:tcPr>
            <w:tcW w:w="1286"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(6)</w:t>
            </w:r>
          </w:p>
        </w:tc>
        <w:tc>
          <w:tcPr>
            <w:tcW w:w="1382"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(7)</w:t>
            </w:r>
          </w:p>
        </w:tc>
        <w:tc>
          <w:tcPr>
            <w:tcW w:w="1440"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(8)</w:t>
            </w:r>
          </w:p>
        </w:tc>
        <w:tc>
          <w:tcPr>
            <w:tcW w:w="1170"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(9)</w:t>
            </w:r>
          </w:p>
        </w:tc>
        <w:tc>
          <w:tcPr>
            <w:tcW w:w="1350"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(10)</w:t>
            </w:r>
          </w:p>
        </w:tc>
        <w:tc>
          <w:tcPr>
            <w:tcW w:w="1350" w:type="dxa"/>
            <w:tcBorders>
              <w:top w:val="double" w:sz="4" w:space="0" w:color="auto"/>
            </w:tcBorders>
            <w:vAlign w:val="center"/>
          </w:tcPr>
          <w:p w:rsidR="002E1D21" w:rsidRPr="005315A3" w:rsidRDefault="002E1D21" w:rsidP="00C8413F">
            <w:pPr>
              <w:jc w:val="center"/>
              <w:rPr>
                <w:b/>
                <w:bCs/>
                <w:color w:val="000000" w:themeColor="text1"/>
                <w:sz w:val="18"/>
                <w:szCs w:val="18"/>
              </w:rPr>
            </w:pPr>
            <w:r w:rsidRPr="005315A3">
              <w:rPr>
                <w:b/>
                <w:bCs/>
                <w:color w:val="000000" w:themeColor="text1"/>
                <w:sz w:val="18"/>
                <w:szCs w:val="18"/>
              </w:rPr>
              <w:t>(11)</w:t>
            </w:r>
          </w:p>
        </w:tc>
      </w:tr>
      <w:tr w:rsidR="00B952EC" w:rsidRPr="005315A3" w:rsidTr="00977D94">
        <w:tc>
          <w:tcPr>
            <w:tcW w:w="648" w:type="dxa"/>
          </w:tcPr>
          <w:p w:rsidR="002E1D21" w:rsidRPr="005315A3" w:rsidRDefault="002E1D21" w:rsidP="00C8413F">
            <w:pPr>
              <w:jc w:val="left"/>
              <w:rPr>
                <w:color w:val="000000" w:themeColor="text1"/>
                <w:lang w:val="nb-NO"/>
              </w:rPr>
            </w:pPr>
          </w:p>
        </w:tc>
        <w:tc>
          <w:tcPr>
            <w:tcW w:w="1962"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292" w:type="dxa"/>
          </w:tcPr>
          <w:p w:rsidR="002E1D21" w:rsidRPr="005315A3" w:rsidRDefault="002E1D21" w:rsidP="00C8413F">
            <w:pPr>
              <w:jc w:val="left"/>
              <w:rPr>
                <w:color w:val="000000" w:themeColor="text1"/>
                <w:lang w:val="nb-NO"/>
              </w:rPr>
            </w:pPr>
          </w:p>
        </w:tc>
        <w:tc>
          <w:tcPr>
            <w:tcW w:w="1286" w:type="dxa"/>
          </w:tcPr>
          <w:p w:rsidR="002E1D21" w:rsidRPr="005315A3" w:rsidRDefault="002E1D21" w:rsidP="00C8413F">
            <w:pPr>
              <w:jc w:val="left"/>
              <w:rPr>
                <w:color w:val="000000" w:themeColor="text1"/>
                <w:lang w:val="nb-NO"/>
              </w:rPr>
            </w:pPr>
          </w:p>
        </w:tc>
        <w:tc>
          <w:tcPr>
            <w:tcW w:w="1382" w:type="dxa"/>
          </w:tcPr>
          <w:p w:rsidR="002E1D21" w:rsidRPr="005315A3" w:rsidRDefault="002E1D21" w:rsidP="00C8413F">
            <w:pPr>
              <w:jc w:val="left"/>
              <w:rPr>
                <w:color w:val="000000" w:themeColor="text1"/>
                <w:lang w:val="nb-NO"/>
              </w:rPr>
            </w:pPr>
          </w:p>
        </w:tc>
        <w:tc>
          <w:tcPr>
            <w:tcW w:w="1440"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350" w:type="dxa"/>
          </w:tcPr>
          <w:p w:rsidR="002E1D21" w:rsidRPr="005315A3" w:rsidRDefault="002E1D21" w:rsidP="00C8413F">
            <w:pPr>
              <w:jc w:val="left"/>
              <w:rPr>
                <w:color w:val="000000" w:themeColor="text1"/>
                <w:lang w:val="nb-NO"/>
              </w:rPr>
            </w:pPr>
          </w:p>
        </w:tc>
        <w:tc>
          <w:tcPr>
            <w:tcW w:w="1350" w:type="dxa"/>
          </w:tcPr>
          <w:p w:rsidR="002E1D21" w:rsidRPr="005315A3" w:rsidRDefault="002E1D21" w:rsidP="00C8413F">
            <w:pPr>
              <w:jc w:val="left"/>
              <w:rPr>
                <w:color w:val="000000" w:themeColor="text1"/>
                <w:lang w:val="id-ID"/>
              </w:rPr>
            </w:pPr>
          </w:p>
        </w:tc>
      </w:tr>
      <w:tr w:rsidR="00B952EC" w:rsidRPr="005315A3" w:rsidTr="00977D94">
        <w:tc>
          <w:tcPr>
            <w:tcW w:w="648" w:type="dxa"/>
          </w:tcPr>
          <w:p w:rsidR="002E1D21" w:rsidRPr="005315A3" w:rsidRDefault="002E1D21" w:rsidP="00C8413F">
            <w:pPr>
              <w:jc w:val="left"/>
              <w:rPr>
                <w:color w:val="000000" w:themeColor="text1"/>
                <w:lang w:val="nb-NO"/>
              </w:rPr>
            </w:pPr>
          </w:p>
        </w:tc>
        <w:tc>
          <w:tcPr>
            <w:tcW w:w="1962"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292" w:type="dxa"/>
          </w:tcPr>
          <w:p w:rsidR="002E1D21" w:rsidRPr="005315A3" w:rsidRDefault="002E1D21" w:rsidP="00C8413F">
            <w:pPr>
              <w:jc w:val="left"/>
              <w:rPr>
                <w:color w:val="000000" w:themeColor="text1"/>
                <w:lang w:val="nb-NO"/>
              </w:rPr>
            </w:pPr>
          </w:p>
        </w:tc>
        <w:tc>
          <w:tcPr>
            <w:tcW w:w="1286" w:type="dxa"/>
          </w:tcPr>
          <w:p w:rsidR="002E1D21" w:rsidRPr="005315A3" w:rsidRDefault="002E1D21" w:rsidP="00C8413F">
            <w:pPr>
              <w:jc w:val="left"/>
              <w:rPr>
                <w:color w:val="000000" w:themeColor="text1"/>
                <w:lang w:val="nb-NO"/>
              </w:rPr>
            </w:pPr>
          </w:p>
        </w:tc>
        <w:tc>
          <w:tcPr>
            <w:tcW w:w="1382" w:type="dxa"/>
          </w:tcPr>
          <w:p w:rsidR="002E1D21" w:rsidRPr="005315A3" w:rsidRDefault="002E1D21" w:rsidP="00C8413F">
            <w:pPr>
              <w:jc w:val="left"/>
              <w:rPr>
                <w:color w:val="000000" w:themeColor="text1"/>
                <w:lang w:val="nb-NO"/>
              </w:rPr>
            </w:pPr>
          </w:p>
        </w:tc>
        <w:tc>
          <w:tcPr>
            <w:tcW w:w="1440"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350" w:type="dxa"/>
          </w:tcPr>
          <w:p w:rsidR="002E1D21" w:rsidRPr="005315A3" w:rsidRDefault="002E1D21" w:rsidP="00C8413F">
            <w:pPr>
              <w:jc w:val="left"/>
              <w:rPr>
                <w:color w:val="000000" w:themeColor="text1"/>
                <w:lang w:val="nb-NO"/>
              </w:rPr>
            </w:pPr>
          </w:p>
        </w:tc>
        <w:tc>
          <w:tcPr>
            <w:tcW w:w="1350" w:type="dxa"/>
          </w:tcPr>
          <w:p w:rsidR="002E1D21" w:rsidRPr="005315A3" w:rsidRDefault="002E1D21" w:rsidP="00C8413F">
            <w:pPr>
              <w:jc w:val="left"/>
              <w:rPr>
                <w:color w:val="000000" w:themeColor="text1"/>
                <w:lang w:val="id-ID"/>
              </w:rPr>
            </w:pPr>
          </w:p>
        </w:tc>
      </w:tr>
      <w:tr w:rsidR="00B952EC" w:rsidRPr="005315A3" w:rsidTr="00977D94">
        <w:tc>
          <w:tcPr>
            <w:tcW w:w="648" w:type="dxa"/>
          </w:tcPr>
          <w:p w:rsidR="002E1D21" w:rsidRPr="005315A3" w:rsidRDefault="002E1D21" w:rsidP="00C8413F">
            <w:pPr>
              <w:jc w:val="left"/>
              <w:rPr>
                <w:color w:val="000000" w:themeColor="text1"/>
                <w:lang w:val="nb-NO"/>
              </w:rPr>
            </w:pPr>
          </w:p>
        </w:tc>
        <w:tc>
          <w:tcPr>
            <w:tcW w:w="1962"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292" w:type="dxa"/>
          </w:tcPr>
          <w:p w:rsidR="002E1D21" w:rsidRPr="005315A3" w:rsidRDefault="002E1D21" w:rsidP="00C8413F">
            <w:pPr>
              <w:jc w:val="left"/>
              <w:rPr>
                <w:color w:val="000000" w:themeColor="text1"/>
                <w:lang w:val="nb-NO"/>
              </w:rPr>
            </w:pPr>
          </w:p>
        </w:tc>
        <w:tc>
          <w:tcPr>
            <w:tcW w:w="1286" w:type="dxa"/>
          </w:tcPr>
          <w:p w:rsidR="002E1D21" w:rsidRPr="005315A3" w:rsidRDefault="002E1D21" w:rsidP="00C8413F">
            <w:pPr>
              <w:jc w:val="left"/>
              <w:rPr>
                <w:color w:val="000000" w:themeColor="text1"/>
                <w:lang w:val="nb-NO"/>
              </w:rPr>
            </w:pPr>
          </w:p>
        </w:tc>
        <w:tc>
          <w:tcPr>
            <w:tcW w:w="1382" w:type="dxa"/>
          </w:tcPr>
          <w:p w:rsidR="002E1D21" w:rsidRPr="005315A3" w:rsidRDefault="002E1D21" w:rsidP="00C8413F">
            <w:pPr>
              <w:jc w:val="left"/>
              <w:rPr>
                <w:color w:val="000000" w:themeColor="text1"/>
                <w:lang w:val="nb-NO"/>
              </w:rPr>
            </w:pPr>
          </w:p>
        </w:tc>
        <w:tc>
          <w:tcPr>
            <w:tcW w:w="1440"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350" w:type="dxa"/>
          </w:tcPr>
          <w:p w:rsidR="002E1D21" w:rsidRPr="005315A3" w:rsidRDefault="002E1D21" w:rsidP="00C8413F">
            <w:pPr>
              <w:jc w:val="left"/>
              <w:rPr>
                <w:color w:val="000000" w:themeColor="text1"/>
                <w:lang w:val="nb-NO"/>
              </w:rPr>
            </w:pPr>
          </w:p>
        </w:tc>
        <w:tc>
          <w:tcPr>
            <w:tcW w:w="1350" w:type="dxa"/>
          </w:tcPr>
          <w:p w:rsidR="002E1D21" w:rsidRPr="005315A3" w:rsidRDefault="002E1D21" w:rsidP="00C8413F">
            <w:pPr>
              <w:jc w:val="left"/>
              <w:rPr>
                <w:color w:val="000000" w:themeColor="text1"/>
                <w:lang w:val="nb-NO"/>
              </w:rPr>
            </w:pPr>
          </w:p>
        </w:tc>
      </w:tr>
      <w:tr w:rsidR="00B952EC" w:rsidRPr="005315A3" w:rsidTr="00977D94">
        <w:tc>
          <w:tcPr>
            <w:tcW w:w="648" w:type="dxa"/>
          </w:tcPr>
          <w:p w:rsidR="002E1D21" w:rsidRPr="005315A3" w:rsidRDefault="002E1D21" w:rsidP="00C8413F">
            <w:pPr>
              <w:jc w:val="left"/>
              <w:rPr>
                <w:color w:val="000000" w:themeColor="text1"/>
                <w:lang w:val="nb-NO"/>
              </w:rPr>
            </w:pPr>
          </w:p>
        </w:tc>
        <w:tc>
          <w:tcPr>
            <w:tcW w:w="1962"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292" w:type="dxa"/>
          </w:tcPr>
          <w:p w:rsidR="002E1D21" w:rsidRPr="005315A3" w:rsidRDefault="002E1D21" w:rsidP="00C8413F">
            <w:pPr>
              <w:jc w:val="left"/>
              <w:rPr>
                <w:color w:val="000000" w:themeColor="text1"/>
                <w:lang w:val="nb-NO"/>
              </w:rPr>
            </w:pPr>
          </w:p>
        </w:tc>
        <w:tc>
          <w:tcPr>
            <w:tcW w:w="1286" w:type="dxa"/>
          </w:tcPr>
          <w:p w:rsidR="002E1D21" w:rsidRPr="005315A3" w:rsidRDefault="002E1D21" w:rsidP="00C8413F">
            <w:pPr>
              <w:jc w:val="left"/>
              <w:rPr>
                <w:color w:val="000000" w:themeColor="text1"/>
                <w:lang w:val="nb-NO"/>
              </w:rPr>
            </w:pPr>
          </w:p>
        </w:tc>
        <w:tc>
          <w:tcPr>
            <w:tcW w:w="1382" w:type="dxa"/>
          </w:tcPr>
          <w:p w:rsidR="002E1D21" w:rsidRPr="005315A3" w:rsidRDefault="002E1D21" w:rsidP="00C8413F">
            <w:pPr>
              <w:jc w:val="left"/>
              <w:rPr>
                <w:color w:val="000000" w:themeColor="text1"/>
                <w:lang w:val="nb-NO"/>
              </w:rPr>
            </w:pPr>
          </w:p>
        </w:tc>
        <w:tc>
          <w:tcPr>
            <w:tcW w:w="1440" w:type="dxa"/>
          </w:tcPr>
          <w:p w:rsidR="002E1D21" w:rsidRPr="005315A3" w:rsidRDefault="002E1D21" w:rsidP="00C8413F">
            <w:pPr>
              <w:jc w:val="left"/>
              <w:rPr>
                <w:color w:val="000000" w:themeColor="text1"/>
                <w:lang w:val="nb-NO"/>
              </w:rPr>
            </w:pPr>
          </w:p>
        </w:tc>
        <w:tc>
          <w:tcPr>
            <w:tcW w:w="1170" w:type="dxa"/>
          </w:tcPr>
          <w:p w:rsidR="002E1D21" w:rsidRPr="005315A3" w:rsidRDefault="002E1D21" w:rsidP="00C8413F">
            <w:pPr>
              <w:jc w:val="left"/>
              <w:rPr>
                <w:color w:val="000000" w:themeColor="text1"/>
                <w:lang w:val="nb-NO"/>
              </w:rPr>
            </w:pPr>
          </w:p>
        </w:tc>
        <w:tc>
          <w:tcPr>
            <w:tcW w:w="1350" w:type="dxa"/>
          </w:tcPr>
          <w:p w:rsidR="002E1D21" w:rsidRPr="005315A3" w:rsidRDefault="002E1D21" w:rsidP="00C8413F">
            <w:pPr>
              <w:jc w:val="left"/>
              <w:rPr>
                <w:color w:val="000000" w:themeColor="text1"/>
                <w:lang w:val="nb-NO"/>
              </w:rPr>
            </w:pPr>
          </w:p>
        </w:tc>
        <w:tc>
          <w:tcPr>
            <w:tcW w:w="1350" w:type="dxa"/>
          </w:tcPr>
          <w:p w:rsidR="002E1D21" w:rsidRPr="005315A3" w:rsidRDefault="002E1D21" w:rsidP="00C8413F">
            <w:pPr>
              <w:jc w:val="left"/>
              <w:rPr>
                <w:color w:val="000000" w:themeColor="text1"/>
                <w:lang w:val="nb-NO"/>
              </w:rPr>
            </w:pPr>
          </w:p>
        </w:tc>
      </w:tr>
      <w:tr w:rsidR="00B952EC" w:rsidRPr="005315A3" w:rsidTr="00977D94">
        <w:tc>
          <w:tcPr>
            <w:tcW w:w="648" w:type="dxa"/>
            <w:tcBorders>
              <w:bottom w:val="double" w:sz="4" w:space="0" w:color="auto"/>
            </w:tcBorders>
          </w:tcPr>
          <w:p w:rsidR="002E1D21" w:rsidRPr="005315A3" w:rsidRDefault="002E1D21" w:rsidP="00C8413F">
            <w:pPr>
              <w:jc w:val="left"/>
              <w:rPr>
                <w:color w:val="000000" w:themeColor="text1"/>
                <w:lang w:val="nb-NO"/>
              </w:rPr>
            </w:pPr>
          </w:p>
        </w:tc>
        <w:tc>
          <w:tcPr>
            <w:tcW w:w="1962" w:type="dxa"/>
            <w:tcBorders>
              <w:bottom w:val="double" w:sz="4" w:space="0" w:color="auto"/>
            </w:tcBorders>
          </w:tcPr>
          <w:p w:rsidR="002E1D21" w:rsidRPr="005315A3" w:rsidRDefault="002E1D21" w:rsidP="00C8413F">
            <w:pPr>
              <w:jc w:val="left"/>
              <w:rPr>
                <w:color w:val="000000" w:themeColor="text1"/>
                <w:lang w:val="nb-NO"/>
              </w:rPr>
            </w:pPr>
          </w:p>
        </w:tc>
        <w:tc>
          <w:tcPr>
            <w:tcW w:w="1170" w:type="dxa"/>
            <w:tcBorders>
              <w:bottom w:val="double" w:sz="4" w:space="0" w:color="auto"/>
            </w:tcBorders>
          </w:tcPr>
          <w:p w:rsidR="002E1D21" w:rsidRPr="005315A3" w:rsidRDefault="002E1D21" w:rsidP="00C8413F">
            <w:pPr>
              <w:jc w:val="left"/>
              <w:rPr>
                <w:color w:val="000000" w:themeColor="text1"/>
                <w:lang w:val="nb-NO"/>
              </w:rPr>
            </w:pPr>
          </w:p>
        </w:tc>
        <w:tc>
          <w:tcPr>
            <w:tcW w:w="1170" w:type="dxa"/>
            <w:tcBorders>
              <w:bottom w:val="double" w:sz="4" w:space="0" w:color="auto"/>
            </w:tcBorders>
          </w:tcPr>
          <w:p w:rsidR="002E1D21" w:rsidRPr="005315A3" w:rsidRDefault="002E1D21" w:rsidP="00C8413F">
            <w:pPr>
              <w:jc w:val="left"/>
              <w:rPr>
                <w:color w:val="000000" w:themeColor="text1"/>
                <w:lang w:val="nb-NO"/>
              </w:rPr>
            </w:pPr>
          </w:p>
        </w:tc>
        <w:tc>
          <w:tcPr>
            <w:tcW w:w="1292" w:type="dxa"/>
            <w:tcBorders>
              <w:bottom w:val="double" w:sz="4" w:space="0" w:color="auto"/>
            </w:tcBorders>
          </w:tcPr>
          <w:p w:rsidR="002E1D21" w:rsidRPr="005315A3" w:rsidRDefault="002E1D21" w:rsidP="00C8413F">
            <w:pPr>
              <w:jc w:val="left"/>
              <w:rPr>
                <w:color w:val="000000" w:themeColor="text1"/>
                <w:lang w:val="nb-NO"/>
              </w:rPr>
            </w:pPr>
          </w:p>
        </w:tc>
        <w:tc>
          <w:tcPr>
            <w:tcW w:w="1286" w:type="dxa"/>
            <w:tcBorders>
              <w:bottom w:val="double" w:sz="4" w:space="0" w:color="auto"/>
            </w:tcBorders>
          </w:tcPr>
          <w:p w:rsidR="002E1D21" w:rsidRPr="005315A3" w:rsidRDefault="002E1D21" w:rsidP="00C8413F">
            <w:pPr>
              <w:jc w:val="left"/>
              <w:rPr>
                <w:color w:val="000000" w:themeColor="text1"/>
                <w:lang w:val="nb-NO"/>
              </w:rPr>
            </w:pPr>
          </w:p>
        </w:tc>
        <w:tc>
          <w:tcPr>
            <w:tcW w:w="1382" w:type="dxa"/>
            <w:tcBorders>
              <w:bottom w:val="double" w:sz="4" w:space="0" w:color="auto"/>
            </w:tcBorders>
          </w:tcPr>
          <w:p w:rsidR="002E1D21" w:rsidRPr="005315A3" w:rsidRDefault="002E1D21" w:rsidP="00C8413F">
            <w:pPr>
              <w:jc w:val="left"/>
              <w:rPr>
                <w:color w:val="000000" w:themeColor="text1"/>
                <w:lang w:val="nb-NO"/>
              </w:rPr>
            </w:pPr>
          </w:p>
        </w:tc>
        <w:tc>
          <w:tcPr>
            <w:tcW w:w="1440" w:type="dxa"/>
            <w:tcBorders>
              <w:bottom w:val="double" w:sz="4" w:space="0" w:color="auto"/>
            </w:tcBorders>
          </w:tcPr>
          <w:p w:rsidR="002E1D21" w:rsidRPr="005315A3" w:rsidRDefault="002E1D21" w:rsidP="00C8413F">
            <w:pPr>
              <w:jc w:val="left"/>
              <w:rPr>
                <w:color w:val="000000" w:themeColor="text1"/>
                <w:lang w:val="nb-NO"/>
              </w:rPr>
            </w:pPr>
          </w:p>
        </w:tc>
        <w:tc>
          <w:tcPr>
            <w:tcW w:w="1170" w:type="dxa"/>
            <w:tcBorders>
              <w:bottom w:val="double" w:sz="4" w:space="0" w:color="auto"/>
            </w:tcBorders>
          </w:tcPr>
          <w:p w:rsidR="002E1D21" w:rsidRPr="005315A3" w:rsidRDefault="002E1D21" w:rsidP="00C8413F">
            <w:pPr>
              <w:jc w:val="left"/>
              <w:rPr>
                <w:color w:val="000000" w:themeColor="text1"/>
                <w:lang w:val="nb-NO"/>
              </w:rPr>
            </w:pPr>
          </w:p>
        </w:tc>
        <w:tc>
          <w:tcPr>
            <w:tcW w:w="1350" w:type="dxa"/>
            <w:tcBorders>
              <w:bottom w:val="double" w:sz="4" w:space="0" w:color="auto"/>
            </w:tcBorders>
          </w:tcPr>
          <w:p w:rsidR="002E1D21" w:rsidRPr="005315A3" w:rsidRDefault="002E1D21" w:rsidP="00C8413F">
            <w:pPr>
              <w:jc w:val="left"/>
              <w:rPr>
                <w:color w:val="000000" w:themeColor="text1"/>
                <w:lang w:val="nb-NO"/>
              </w:rPr>
            </w:pPr>
          </w:p>
        </w:tc>
        <w:tc>
          <w:tcPr>
            <w:tcW w:w="1350" w:type="dxa"/>
            <w:tcBorders>
              <w:bottom w:val="double" w:sz="4" w:space="0" w:color="auto"/>
            </w:tcBorders>
          </w:tcPr>
          <w:p w:rsidR="002E1D21" w:rsidRPr="005315A3" w:rsidRDefault="002E1D21" w:rsidP="00C8413F">
            <w:pPr>
              <w:jc w:val="left"/>
              <w:rPr>
                <w:color w:val="000000" w:themeColor="text1"/>
                <w:lang w:val="nb-NO"/>
              </w:rPr>
            </w:pPr>
          </w:p>
        </w:tc>
      </w:tr>
      <w:tr w:rsidR="00B952EC" w:rsidRPr="005315A3" w:rsidTr="00977D94">
        <w:tc>
          <w:tcPr>
            <w:tcW w:w="2610" w:type="dxa"/>
            <w:gridSpan w:val="2"/>
            <w:tcBorders>
              <w:top w:val="double" w:sz="4" w:space="0" w:color="auto"/>
            </w:tcBorders>
          </w:tcPr>
          <w:p w:rsidR="002E1D21" w:rsidRPr="005315A3" w:rsidRDefault="002E1D21" w:rsidP="00C8413F">
            <w:pPr>
              <w:jc w:val="center"/>
              <w:rPr>
                <w:b/>
                <w:color w:val="000000" w:themeColor="text1"/>
                <w:lang w:val="id-ID"/>
              </w:rPr>
            </w:pPr>
            <w:r w:rsidRPr="005315A3">
              <w:rPr>
                <w:b/>
                <w:color w:val="000000" w:themeColor="text1"/>
                <w:lang w:val="id-ID"/>
              </w:rPr>
              <w:t>Jumlah</w:t>
            </w:r>
          </w:p>
        </w:tc>
        <w:tc>
          <w:tcPr>
            <w:tcW w:w="1170" w:type="dxa"/>
            <w:tcBorders>
              <w:top w:val="double" w:sz="4" w:space="0" w:color="auto"/>
            </w:tcBorders>
            <w:shd w:val="horzCross" w:color="auto" w:fill="auto"/>
          </w:tcPr>
          <w:p w:rsidR="002E1D21" w:rsidRPr="005315A3" w:rsidRDefault="002E1D21" w:rsidP="00C8413F">
            <w:pPr>
              <w:jc w:val="left"/>
              <w:rPr>
                <w:color w:val="000000" w:themeColor="text1"/>
                <w:lang w:val="nb-NO"/>
              </w:rPr>
            </w:pPr>
          </w:p>
        </w:tc>
        <w:tc>
          <w:tcPr>
            <w:tcW w:w="1170" w:type="dxa"/>
            <w:tcBorders>
              <w:top w:val="double" w:sz="4" w:space="0" w:color="auto"/>
            </w:tcBorders>
          </w:tcPr>
          <w:p w:rsidR="002E1D21" w:rsidRPr="005315A3" w:rsidRDefault="002E1D21" w:rsidP="00C8413F">
            <w:pPr>
              <w:jc w:val="left"/>
              <w:rPr>
                <w:color w:val="000000" w:themeColor="text1"/>
                <w:lang w:val="nb-NO"/>
              </w:rPr>
            </w:pPr>
          </w:p>
        </w:tc>
        <w:tc>
          <w:tcPr>
            <w:tcW w:w="1292" w:type="dxa"/>
            <w:tcBorders>
              <w:top w:val="double" w:sz="4" w:space="0" w:color="auto"/>
            </w:tcBorders>
          </w:tcPr>
          <w:p w:rsidR="002E1D21" w:rsidRPr="005315A3" w:rsidRDefault="002E1D21" w:rsidP="00C8413F">
            <w:pPr>
              <w:jc w:val="left"/>
              <w:rPr>
                <w:color w:val="000000" w:themeColor="text1"/>
                <w:lang w:val="nb-NO"/>
              </w:rPr>
            </w:pPr>
          </w:p>
        </w:tc>
        <w:tc>
          <w:tcPr>
            <w:tcW w:w="1286" w:type="dxa"/>
            <w:tcBorders>
              <w:top w:val="double" w:sz="4" w:space="0" w:color="auto"/>
            </w:tcBorders>
          </w:tcPr>
          <w:p w:rsidR="002E1D21" w:rsidRPr="005315A3" w:rsidRDefault="002E1D21" w:rsidP="00C8413F">
            <w:pPr>
              <w:jc w:val="left"/>
              <w:rPr>
                <w:color w:val="000000" w:themeColor="text1"/>
                <w:lang w:val="nb-NO"/>
              </w:rPr>
            </w:pPr>
          </w:p>
        </w:tc>
        <w:tc>
          <w:tcPr>
            <w:tcW w:w="1382" w:type="dxa"/>
            <w:tcBorders>
              <w:top w:val="double" w:sz="4" w:space="0" w:color="auto"/>
            </w:tcBorders>
            <w:shd w:val="horzCross" w:color="auto" w:fill="auto"/>
          </w:tcPr>
          <w:p w:rsidR="002E1D21" w:rsidRPr="005315A3" w:rsidRDefault="002E1D21" w:rsidP="00C8413F">
            <w:pPr>
              <w:jc w:val="left"/>
              <w:rPr>
                <w:color w:val="000000" w:themeColor="text1"/>
                <w:lang w:val="nb-NO"/>
              </w:rPr>
            </w:pPr>
          </w:p>
        </w:tc>
        <w:tc>
          <w:tcPr>
            <w:tcW w:w="1440" w:type="dxa"/>
            <w:tcBorders>
              <w:top w:val="double" w:sz="4" w:space="0" w:color="auto"/>
            </w:tcBorders>
          </w:tcPr>
          <w:p w:rsidR="002E1D21" w:rsidRPr="005315A3" w:rsidRDefault="002E1D21" w:rsidP="00C8413F">
            <w:pPr>
              <w:jc w:val="left"/>
              <w:rPr>
                <w:color w:val="000000" w:themeColor="text1"/>
                <w:lang w:val="nb-NO"/>
              </w:rPr>
            </w:pPr>
          </w:p>
        </w:tc>
        <w:tc>
          <w:tcPr>
            <w:tcW w:w="1170" w:type="dxa"/>
            <w:tcBorders>
              <w:top w:val="double" w:sz="4" w:space="0" w:color="auto"/>
            </w:tcBorders>
          </w:tcPr>
          <w:p w:rsidR="002E1D21" w:rsidRPr="005315A3" w:rsidRDefault="002E1D21" w:rsidP="00C8413F">
            <w:pPr>
              <w:jc w:val="left"/>
              <w:rPr>
                <w:color w:val="000000" w:themeColor="text1"/>
                <w:lang w:val="nb-NO"/>
              </w:rPr>
            </w:pPr>
          </w:p>
        </w:tc>
        <w:tc>
          <w:tcPr>
            <w:tcW w:w="1350" w:type="dxa"/>
            <w:tcBorders>
              <w:top w:val="double" w:sz="4" w:space="0" w:color="auto"/>
            </w:tcBorders>
          </w:tcPr>
          <w:p w:rsidR="002E1D21" w:rsidRPr="005315A3" w:rsidRDefault="002E1D21" w:rsidP="00C8413F">
            <w:pPr>
              <w:jc w:val="left"/>
              <w:rPr>
                <w:color w:val="000000" w:themeColor="text1"/>
                <w:lang w:val="nb-NO"/>
              </w:rPr>
            </w:pPr>
          </w:p>
        </w:tc>
        <w:tc>
          <w:tcPr>
            <w:tcW w:w="1350" w:type="dxa"/>
            <w:tcBorders>
              <w:top w:val="double" w:sz="4" w:space="0" w:color="auto"/>
            </w:tcBorders>
            <w:shd w:val="horzCross" w:color="auto" w:fill="auto"/>
          </w:tcPr>
          <w:p w:rsidR="002E1D21" w:rsidRPr="005315A3" w:rsidRDefault="002E1D21" w:rsidP="00C8413F">
            <w:pPr>
              <w:jc w:val="left"/>
              <w:rPr>
                <w:color w:val="000000" w:themeColor="text1"/>
                <w:lang w:val="nb-NO"/>
              </w:rPr>
            </w:pPr>
          </w:p>
        </w:tc>
      </w:tr>
    </w:tbl>
    <w:p w:rsidR="002E1D21" w:rsidRPr="005315A3" w:rsidRDefault="002E1D21" w:rsidP="00C8413F">
      <w:pPr>
        <w:ind w:left="540" w:hanging="360"/>
        <w:jc w:val="left"/>
        <w:rPr>
          <w:color w:val="000000" w:themeColor="text1"/>
          <w:lang w:val="nb-NO"/>
        </w:rPr>
      </w:pPr>
      <w:r w:rsidRPr="005315A3">
        <w:rPr>
          <w:color w:val="000000" w:themeColor="text1"/>
          <w:lang w:val="nb-NO"/>
        </w:rPr>
        <w:t>*Lampirkan daftar 10 penyakit terbanyak pada setiap bagian di tiap rumah sakit.</w:t>
      </w:r>
    </w:p>
    <w:p w:rsidR="002E1D21" w:rsidRPr="005315A3" w:rsidRDefault="002E1D21" w:rsidP="00C8413F">
      <w:pPr>
        <w:ind w:left="540" w:hanging="360"/>
        <w:jc w:val="left"/>
        <w:rPr>
          <w:color w:val="000000" w:themeColor="text1"/>
          <w:lang w:val="nb-NO"/>
        </w:rPr>
      </w:pPr>
      <w:r w:rsidRPr="005315A3">
        <w:rPr>
          <w:color w:val="000000" w:themeColor="text1"/>
          <w:lang w:val="nb-NO"/>
        </w:rPr>
        <w:t>Kualifikasi RSP:</w:t>
      </w:r>
    </w:p>
    <w:p w:rsidR="002E1D21" w:rsidRPr="005315A3" w:rsidRDefault="002E1D21" w:rsidP="00C8413F">
      <w:pPr>
        <w:ind w:left="540" w:hanging="360"/>
        <w:jc w:val="left"/>
        <w:rPr>
          <w:color w:val="000000" w:themeColor="text1"/>
          <w:lang w:val="nb-NO"/>
        </w:rPr>
      </w:pPr>
      <w:r w:rsidRPr="005315A3">
        <w:rPr>
          <w:color w:val="000000" w:themeColor="text1"/>
          <w:lang w:val="nb-NO"/>
        </w:rPr>
        <w:t>RSPU = Rumah Sakit Pendidikan Utama</w:t>
      </w:r>
    </w:p>
    <w:p w:rsidR="002E1D21" w:rsidRPr="005315A3" w:rsidRDefault="002E1D21" w:rsidP="00C8413F">
      <w:pPr>
        <w:ind w:left="540" w:hanging="360"/>
        <w:jc w:val="left"/>
        <w:rPr>
          <w:color w:val="000000" w:themeColor="text1"/>
          <w:lang w:val="nb-NO"/>
        </w:rPr>
      </w:pPr>
      <w:r w:rsidRPr="005315A3">
        <w:rPr>
          <w:color w:val="000000" w:themeColor="text1"/>
          <w:lang w:val="nb-NO"/>
        </w:rPr>
        <w:t xml:space="preserve">RSPA = Rumah Sakit Pendidikan </w:t>
      </w:r>
      <w:r w:rsidR="00F8703F" w:rsidRPr="005315A3">
        <w:rPr>
          <w:color w:val="000000" w:themeColor="text1"/>
          <w:lang w:val="nb-NO"/>
        </w:rPr>
        <w:t>Pendidikan Afiliasi dan Satelit</w:t>
      </w:r>
    </w:p>
    <w:p w:rsidR="002E1D21" w:rsidRPr="005315A3" w:rsidRDefault="002E1D21" w:rsidP="00C8413F">
      <w:pPr>
        <w:ind w:left="720" w:hanging="720"/>
        <w:rPr>
          <w:color w:val="000000" w:themeColor="text1"/>
          <w:lang w:val="es-ES"/>
        </w:rPr>
        <w:sectPr w:rsidR="002E1D21" w:rsidRPr="005315A3" w:rsidSect="002E1D21">
          <w:pgSz w:w="16840" w:h="11907" w:orient="landscape" w:code="9"/>
          <w:pgMar w:top="1559" w:right="1140" w:bottom="1281" w:left="1140" w:header="720" w:footer="794" w:gutter="0"/>
          <w:cols w:space="720"/>
          <w:docGrid w:linePitch="299"/>
        </w:sectPr>
      </w:pPr>
    </w:p>
    <w:p w:rsidR="00C933A1" w:rsidRPr="005315A3" w:rsidRDefault="00C933A1" w:rsidP="00C933A1">
      <w:pPr>
        <w:ind w:left="720" w:hanging="720"/>
        <w:rPr>
          <w:color w:val="000000" w:themeColor="text1"/>
          <w:lang w:val="en-US"/>
        </w:rPr>
      </w:pPr>
      <w:r w:rsidRPr="005315A3">
        <w:rPr>
          <w:color w:val="000000" w:themeColor="text1"/>
          <w:lang w:val="es-ES"/>
        </w:rPr>
        <w:t>6.2.2.</w:t>
      </w:r>
      <w:r w:rsidRPr="005315A3">
        <w:rPr>
          <w:color w:val="000000" w:themeColor="text1"/>
          <w:lang w:val="id-ID"/>
        </w:rPr>
        <w:t>2</w:t>
      </w:r>
      <w:r w:rsidRPr="005315A3">
        <w:rPr>
          <w:color w:val="000000" w:themeColor="text1"/>
          <w:lang w:val="en-AU"/>
        </w:rPr>
        <w:t xml:space="preserve">  </w:t>
      </w:r>
      <w:r w:rsidRPr="005315A3">
        <w:rPr>
          <w:color w:val="000000" w:themeColor="text1"/>
          <w:lang w:val="en-US"/>
        </w:rPr>
        <w:t>Instalasi rawat jalan</w:t>
      </w:r>
    </w:p>
    <w:p w:rsidR="00C933A1" w:rsidRPr="005315A3" w:rsidRDefault="00C933A1" w:rsidP="00C933A1">
      <w:pPr>
        <w:ind w:left="720" w:hanging="720"/>
        <w:rPr>
          <w:color w:val="000000" w:themeColor="text1"/>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B952EC" w:rsidRPr="005315A3" w:rsidTr="00E24179">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C933A1" w:rsidRPr="005315A3" w:rsidRDefault="00C933A1" w:rsidP="00E24179">
            <w:pPr>
              <w:jc w:val="center"/>
              <w:rPr>
                <w:b/>
                <w:bCs/>
                <w:color w:val="000000" w:themeColor="text1"/>
                <w:sz w:val="20"/>
                <w:szCs w:val="20"/>
                <w:lang w:val="en-US"/>
              </w:rPr>
            </w:pPr>
            <w:r w:rsidRPr="005315A3">
              <w:rPr>
                <w:b/>
                <w:bCs/>
                <w:color w:val="000000" w:themeColor="text1"/>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C933A1" w:rsidRPr="005315A3" w:rsidRDefault="00C933A1" w:rsidP="00E24179">
            <w:pPr>
              <w:jc w:val="center"/>
              <w:rPr>
                <w:b/>
                <w:bCs/>
                <w:color w:val="000000" w:themeColor="text1"/>
                <w:sz w:val="20"/>
                <w:szCs w:val="20"/>
                <w:lang w:val="en-US"/>
              </w:rPr>
            </w:pPr>
            <w:r w:rsidRPr="005315A3">
              <w:rPr>
                <w:b/>
                <w:bCs/>
                <w:color w:val="000000" w:themeColor="text1"/>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C933A1" w:rsidRPr="005315A3" w:rsidRDefault="00C933A1" w:rsidP="00E24179">
            <w:pPr>
              <w:jc w:val="center"/>
              <w:rPr>
                <w:b/>
                <w:bCs/>
                <w:color w:val="000000" w:themeColor="text1"/>
                <w:sz w:val="20"/>
                <w:szCs w:val="20"/>
                <w:lang w:val="id-ID"/>
              </w:rPr>
            </w:pPr>
            <w:r w:rsidRPr="005315A3">
              <w:rPr>
                <w:b/>
                <w:bCs/>
                <w:color w:val="000000" w:themeColor="text1"/>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C933A1" w:rsidRPr="005315A3" w:rsidRDefault="00C933A1" w:rsidP="00E24179">
            <w:pPr>
              <w:jc w:val="center"/>
              <w:rPr>
                <w:b/>
                <w:bCs/>
                <w:color w:val="000000" w:themeColor="text1"/>
                <w:sz w:val="20"/>
                <w:szCs w:val="20"/>
                <w:lang w:val="en-US"/>
              </w:rPr>
            </w:pPr>
            <w:r w:rsidRPr="005315A3">
              <w:rPr>
                <w:b/>
                <w:bCs/>
                <w:color w:val="000000" w:themeColor="text1"/>
                <w:sz w:val="20"/>
                <w:szCs w:val="20"/>
                <w:lang w:val="id-ID"/>
              </w:rPr>
              <w:t>Frekuensi</w:t>
            </w:r>
          </w:p>
          <w:p w:rsidR="00C933A1" w:rsidRPr="005315A3" w:rsidRDefault="00C933A1" w:rsidP="00E24179">
            <w:pPr>
              <w:jc w:val="center"/>
              <w:rPr>
                <w:b/>
                <w:bCs/>
                <w:color w:val="000000" w:themeColor="text1"/>
                <w:sz w:val="20"/>
                <w:szCs w:val="20"/>
                <w:lang w:val="en-US"/>
              </w:rPr>
            </w:pPr>
            <w:r w:rsidRPr="005315A3">
              <w:rPr>
                <w:b/>
                <w:color w:val="000000" w:themeColor="text1"/>
                <w:sz w:val="20"/>
                <w:szCs w:val="20"/>
                <w:lang w:val="en-US"/>
              </w:rPr>
              <w:t>(</w:t>
            </w:r>
            <w:r w:rsidRPr="005315A3">
              <w:rPr>
                <w:b/>
                <w:color w:val="000000" w:themeColor="text1"/>
                <w:sz w:val="20"/>
                <w:szCs w:val="20"/>
                <w:lang w:val="id-ID"/>
              </w:rPr>
              <w:t xml:space="preserve">Jumlah </w:t>
            </w:r>
            <w:r w:rsidRPr="005315A3">
              <w:rPr>
                <w:b/>
                <w:color w:val="000000" w:themeColor="text1"/>
                <w:sz w:val="20"/>
                <w:szCs w:val="20"/>
                <w:lang w:val="en-US"/>
              </w:rPr>
              <w:t>K</w:t>
            </w:r>
            <w:r w:rsidRPr="005315A3">
              <w:rPr>
                <w:b/>
                <w:color w:val="000000" w:themeColor="text1"/>
                <w:sz w:val="20"/>
                <w:szCs w:val="20"/>
                <w:lang w:val="id-ID"/>
              </w:rPr>
              <w:t xml:space="preserve">unjungan per </w:t>
            </w:r>
            <w:r w:rsidRPr="005315A3">
              <w:rPr>
                <w:b/>
                <w:color w:val="000000" w:themeColor="text1"/>
                <w:sz w:val="20"/>
                <w:szCs w:val="20"/>
                <w:lang w:val="en-US"/>
              </w:rPr>
              <w:t>T</w:t>
            </w:r>
            <w:r w:rsidRPr="005315A3">
              <w:rPr>
                <w:b/>
                <w:color w:val="000000" w:themeColor="text1"/>
                <w:sz w:val="20"/>
                <w:szCs w:val="20"/>
                <w:lang w:val="id-ID"/>
              </w:rPr>
              <w:t>ahun</w:t>
            </w:r>
            <w:r w:rsidRPr="005315A3">
              <w:rPr>
                <w:b/>
                <w:color w:val="000000" w:themeColor="text1"/>
                <w:sz w:val="20"/>
                <w:szCs w:val="20"/>
                <w:lang w:val="en-US"/>
              </w:rPr>
              <w:t>)</w:t>
            </w:r>
          </w:p>
        </w:tc>
      </w:tr>
      <w:tr w:rsidR="00B952EC" w:rsidRPr="005315A3" w:rsidTr="00E24179">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C933A1" w:rsidRPr="005315A3" w:rsidRDefault="00C933A1" w:rsidP="00E24179">
            <w:pPr>
              <w:jc w:val="center"/>
              <w:rPr>
                <w:b/>
                <w:bCs/>
                <w:color w:val="000000" w:themeColor="text1"/>
                <w:sz w:val="20"/>
                <w:szCs w:val="20"/>
              </w:rPr>
            </w:pPr>
            <w:r w:rsidRPr="005315A3">
              <w:rPr>
                <w:b/>
                <w:bCs/>
                <w:color w:val="000000" w:themeColor="text1"/>
                <w:sz w:val="20"/>
                <w:szCs w:val="20"/>
              </w:rPr>
              <w:t>(</w:t>
            </w:r>
            <w:r w:rsidRPr="005315A3">
              <w:rPr>
                <w:b/>
                <w:bCs/>
                <w:color w:val="000000" w:themeColor="text1"/>
                <w:sz w:val="20"/>
                <w:szCs w:val="20"/>
                <w:lang w:val="id-ID"/>
              </w:rPr>
              <w:t>1</w:t>
            </w:r>
            <w:r w:rsidRPr="005315A3">
              <w:rPr>
                <w:b/>
                <w:bCs/>
                <w:color w:val="000000" w:themeColor="text1"/>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C933A1" w:rsidRPr="005315A3" w:rsidRDefault="00C933A1" w:rsidP="00E24179">
            <w:pPr>
              <w:jc w:val="center"/>
              <w:rPr>
                <w:b/>
                <w:bCs/>
                <w:color w:val="000000" w:themeColor="text1"/>
                <w:sz w:val="20"/>
                <w:szCs w:val="20"/>
                <w:lang w:val="id-ID"/>
              </w:rPr>
            </w:pPr>
            <w:r w:rsidRPr="005315A3">
              <w:rPr>
                <w:b/>
                <w:bCs/>
                <w:color w:val="000000" w:themeColor="text1"/>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C933A1" w:rsidRPr="005315A3" w:rsidRDefault="00C933A1" w:rsidP="00E24179">
            <w:pPr>
              <w:jc w:val="center"/>
              <w:rPr>
                <w:b/>
                <w:bCs/>
                <w:color w:val="000000" w:themeColor="text1"/>
                <w:sz w:val="20"/>
                <w:szCs w:val="20"/>
              </w:rPr>
            </w:pPr>
            <w:r w:rsidRPr="005315A3">
              <w:rPr>
                <w:b/>
                <w:bCs/>
                <w:color w:val="000000" w:themeColor="text1"/>
                <w:sz w:val="20"/>
                <w:szCs w:val="20"/>
              </w:rPr>
              <w:t>(</w:t>
            </w:r>
            <w:r w:rsidRPr="005315A3">
              <w:rPr>
                <w:b/>
                <w:bCs/>
                <w:color w:val="000000" w:themeColor="text1"/>
                <w:sz w:val="20"/>
                <w:szCs w:val="20"/>
                <w:lang w:val="en-US"/>
              </w:rPr>
              <w:t>3</w:t>
            </w:r>
            <w:r w:rsidRPr="005315A3">
              <w:rPr>
                <w:b/>
                <w:bCs/>
                <w:color w:val="000000" w:themeColor="text1"/>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C933A1" w:rsidRPr="005315A3" w:rsidRDefault="00C933A1" w:rsidP="00E24179">
            <w:pPr>
              <w:jc w:val="center"/>
              <w:rPr>
                <w:b/>
                <w:bCs/>
                <w:color w:val="000000" w:themeColor="text1"/>
                <w:sz w:val="20"/>
                <w:szCs w:val="20"/>
              </w:rPr>
            </w:pPr>
            <w:r w:rsidRPr="005315A3">
              <w:rPr>
                <w:b/>
                <w:bCs/>
                <w:color w:val="000000" w:themeColor="text1"/>
                <w:sz w:val="20"/>
                <w:szCs w:val="20"/>
              </w:rPr>
              <w:t>(4)</w:t>
            </w:r>
          </w:p>
        </w:tc>
      </w:tr>
      <w:tr w:rsidR="00B952EC" w:rsidRPr="005315A3" w:rsidTr="00E24179">
        <w:tc>
          <w:tcPr>
            <w:tcW w:w="720" w:type="dxa"/>
            <w:tcBorders>
              <w:top w:val="single" w:sz="4" w:space="0" w:color="auto"/>
              <w:left w:val="single" w:sz="4" w:space="0" w:color="auto"/>
              <w:right w:val="single" w:sz="4" w:space="0" w:color="auto"/>
            </w:tcBorders>
          </w:tcPr>
          <w:p w:rsidR="00C933A1" w:rsidRPr="005315A3" w:rsidRDefault="00C933A1" w:rsidP="00E24179">
            <w:pPr>
              <w:rPr>
                <w:color w:val="000000" w:themeColor="text1"/>
              </w:rPr>
            </w:pPr>
          </w:p>
        </w:tc>
        <w:tc>
          <w:tcPr>
            <w:tcW w:w="2700" w:type="dxa"/>
            <w:tcBorders>
              <w:top w:val="single" w:sz="4" w:space="0" w:color="auto"/>
              <w:left w:val="single" w:sz="4" w:space="0" w:color="auto"/>
              <w:right w:val="single" w:sz="4" w:space="0" w:color="auto"/>
            </w:tcBorders>
          </w:tcPr>
          <w:p w:rsidR="00C933A1" w:rsidRPr="005315A3" w:rsidRDefault="00C933A1" w:rsidP="00E24179">
            <w:pPr>
              <w:rPr>
                <w:color w:val="000000" w:themeColor="text1"/>
              </w:rPr>
            </w:pPr>
          </w:p>
        </w:tc>
        <w:tc>
          <w:tcPr>
            <w:tcW w:w="2700" w:type="dxa"/>
            <w:tcBorders>
              <w:top w:val="single" w:sz="4" w:space="0" w:color="auto"/>
              <w:left w:val="single" w:sz="4" w:space="0" w:color="auto"/>
              <w:right w:val="single" w:sz="4" w:space="0" w:color="auto"/>
            </w:tcBorders>
          </w:tcPr>
          <w:p w:rsidR="00C933A1" w:rsidRPr="005315A3" w:rsidRDefault="00C933A1" w:rsidP="00E24179">
            <w:pPr>
              <w:rPr>
                <w:color w:val="000000" w:themeColor="text1"/>
              </w:rPr>
            </w:pPr>
          </w:p>
        </w:tc>
        <w:tc>
          <w:tcPr>
            <w:tcW w:w="3150" w:type="dxa"/>
            <w:tcBorders>
              <w:top w:val="single" w:sz="4" w:space="0" w:color="auto"/>
              <w:left w:val="single" w:sz="4" w:space="0" w:color="auto"/>
              <w:right w:val="single" w:sz="4" w:space="0" w:color="auto"/>
            </w:tcBorders>
          </w:tcPr>
          <w:p w:rsidR="00C933A1" w:rsidRPr="005315A3" w:rsidRDefault="00C933A1" w:rsidP="00E24179">
            <w:pPr>
              <w:jc w:val="left"/>
              <w:rPr>
                <w:color w:val="000000" w:themeColor="text1"/>
                <w:lang w:val="en-US"/>
              </w:rPr>
            </w:pPr>
          </w:p>
        </w:tc>
      </w:tr>
      <w:tr w:rsidR="00B952EC" w:rsidRPr="005315A3" w:rsidTr="00E24179">
        <w:tc>
          <w:tcPr>
            <w:tcW w:w="720" w:type="dxa"/>
            <w:tcBorders>
              <w:left w:val="single" w:sz="4" w:space="0" w:color="auto"/>
              <w:right w:val="single" w:sz="4" w:space="0" w:color="auto"/>
            </w:tcBorders>
          </w:tcPr>
          <w:p w:rsidR="00C933A1" w:rsidRPr="005315A3" w:rsidRDefault="00C933A1" w:rsidP="00E24179">
            <w:pPr>
              <w:rPr>
                <w:color w:val="000000" w:themeColor="text1"/>
              </w:rPr>
            </w:pPr>
          </w:p>
        </w:tc>
        <w:tc>
          <w:tcPr>
            <w:tcW w:w="2700" w:type="dxa"/>
            <w:tcBorders>
              <w:left w:val="single" w:sz="4" w:space="0" w:color="auto"/>
              <w:right w:val="single" w:sz="4" w:space="0" w:color="auto"/>
            </w:tcBorders>
          </w:tcPr>
          <w:p w:rsidR="00C933A1" w:rsidRPr="005315A3" w:rsidRDefault="00C933A1" w:rsidP="00E24179">
            <w:pPr>
              <w:rPr>
                <w:color w:val="000000" w:themeColor="text1"/>
              </w:rPr>
            </w:pPr>
          </w:p>
        </w:tc>
        <w:tc>
          <w:tcPr>
            <w:tcW w:w="2700" w:type="dxa"/>
            <w:tcBorders>
              <w:left w:val="single" w:sz="4" w:space="0" w:color="auto"/>
              <w:right w:val="single" w:sz="4" w:space="0" w:color="auto"/>
            </w:tcBorders>
          </w:tcPr>
          <w:p w:rsidR="00C933A1" w:rsidRPr="005315A3" w:rsidRDefault="00C933A1" w:rsidP="00E24179">
            <w:pPr>
              <w:rPr>
                <w:color w:val="000000" w:themeColor="text1"/>
              </w:rPr>
            </w:pPr>
          </w:p>
        </w:tc>
        <w:tc>
          <w:tcPr>
            <w:tcW w:w="3150" w:type="dxa"/>
            <w:tcBorders>
              <w:left w:val="single" w:sz="4" w:space="0" w:color="auto"/>
              <w:right w:val="single" w:sz="4" w:space="0" w:color="auto"/>
            </w:tcBorders>
          </w:tcPr>
          <w:p w:rsidR="00C933A1" w:rsidRPr="005315A3" w:rsidRDefault="00C933A1" w:rsidP="00E24179">
            <w:pPr>
              <w:jc w:val="left"/>
              <w:rPr>
                <w:color w:val="000000" w:themeColor="text1"/>
                <w:lang w:val="id-ID"/>
              </w:rPr>
            </w:pPr>
          </w:p>
        </w:tc>
      </w:tr>
      <w:tr w:rsidR="00B952EC" w:rsidRPr="005315A3" w:rsidTr="00E24179">
        <w:tc>
          <w:tcPr>
            <w:tcW w:w="720" w:type="dxa"/>
            <w:tcBorders>
              <w:left w:val="single" w:sz="4" w:space="0" w:color="auto"/>
              <w:right w:val="single" w:sz="4" w:space="0" w:color="auto"/>
            </w:tcBorders>
          </w:tcPr>
          <w:p w:rsidR="00C933A1" w:rsidRPr="005315A3" w:rsidRDefault="00C933A1" w:rsidP="00E24179">
            <w:pPr>
              <w:rPr>
                <w:color w:val="000000" w:themeColor="text1"/>
                <w:lang w:val="pl-PL"/>
              </w:rPr>
            </w:pPr>
          </w:p>
        </w:tc>
        <w:tc>
          <w:tcPr>
            <w:tcW w:w="2700" w:type="dxa"/>
            <w:tcBorders>
              <w:left w:val="single" w:sz="4" w:space="0" w:color="auto"/>
              <w:right w:val="single" w:sz="4" w:space="0" w:color="auto"/>
            </w:tcBorders>
          </w:tcPr>
          <w:p w:rsidR="00C933A1" w:rsidRPr="005315A3" w:rsidRDefault="00C933A1" w:rsidP="00E24179">
            <w:pPr>
              <w:rPr>
                <w:color w:val="000000" w:themeColor="text1"/>
                <w:lang w:val="pl-PL"/>
              </w:rPr>
            </w:pPr>
          </w:p>
        </w:tc>
        <w:tc>
          <w:tcPr>
            <w:tcW w:w="2700" w:type="dxa"/>
            <w:tcBorders>
              <w:left w:val="single" w:sz="4" w:space="0" w:color="auto"/>
              <w:right w:val="single" w:sz="4" w:space="0" w:color="auto"/>
            </w:tcBorders>
          </w:tcPr>
          <w:p w:rsidR="00C933A1" w:rsidRPr="005315A3" w:rsidRDefault="00C933A1" w:rsidP="00E24179">
            <w:pPr>
              <w:rPr>
                <w:color w:val="000000" w:themeColor="text1"/>
                <w:lang w:val="pl-PL"/>
              </w:rPr>
            </w:pPr>
          </w:p>
        </w:tc>
        <w:tc>
          <w:tcPr>
            <w:tcW w:w="3150" w:type="dxa"/>
            <w:tcBorders>
              <w:left w:val="single" w:sz="4" w:space="0" w:color="auto"/>
              <w:right w:val="single" w:sz="4" w:space="0" w:color="auto"/>
            </w:tcBorders>
          </w:tcPr>
          <w:p w:rsidR="00C933A1" w:rsidRPr="005315A3" w:rsidRDefault="00C933A1" w:rsidP="00E24179">
            <w:pPr>
              <w:jc w:val="left"/>
              <w:rPr>
                <w:color w:val="000000" w:themeColor="text1"/>
                <w:lang w:val="pl-PL"/>
              </w:rPr>
            </w:pPr>
          </w:p>
        </w:tc>
      </w:tr>
      <w:tr w:rsidR="005A7C85" w:rsidRPr="005315A3" w:rsidTr="00E24179">
        <w:tc>
          <w:tcPr>
            <w:tcW w:w="720" w:type="dxa"/>
            <w:tcBorders>
              <w:left w:val="single" w:sz="4" w:space="0" w:color="auto"/>
              <w:bottom w:val="single" w:sz="4" w:space="0" w:color="auto"/>
              <w:right w:val="single" w:sz="4" w:space="0" w:color="auto"/>
            </w:tcBorders>
          </w:tcPr>
          <w:p w:rsidR="00C933A1" w:rsidRPr="005315A3" w:rsidRDefault="00C933A1" w:rsidP="00E24179">
            <w:pPr>
              <w:rPr>
                <w:color w:val="000000" w:themeColor="text1"/>
              </w:rPr>
            </w:pPr>
          </w:p>
        </w:tc>
        <w:tc>
          <w:tcPr>
            <w:tcW w:w="2700" w:type="dxa"/>
            <w:tcBorders>
              <w:left w:val="single" w:sz="4" w:space="0" w:color="auto"/>
              <w:bottom w:val="single" w:sz="4" w:space="0" w:color="auto"/>
              <w:right w:val="single" w:sz="4" w:space="0" w:color="auto"/>
            </w:tcBorders>
          </w:tcPr>
          <w:p w:rsidR="00C933A1" w:rsidRPr="005315A3" w:rsidRDefault="00C933A1" w:rsidP="00E24179">
            <w:pPr>
              <w:rPr>
                <w:color w:val="000000" w:themeColor="text1"/>
              </w:rPr>
            </w:pPr>
          </w:p>
        </w:tc>
        <w:tc>
          <w:tcPr>
            <w:tcW w:w="2700" w:type="dxa"/>
            <w:tcBorders>
              <w:left w:val="single" w:sz="4" w:space="0" w:color="auto"/>
              <w:bottom w:val="single" w:sz="4" w:space="0" w:color="auto"/>
              <w:right w:val="single" w:sz="4" w:space="0" w:color="auto"/>
            </w:tcBorders>
          </w:tcPr>
          <w:p w:rsidR="00C933A1" w:rsidRPr="005315A3" w:rsidRDefault="00C933A1" w:rsidP="00E24179">
            <w:pPr>
              <w:rPr>
                <w:color w:val="000000" w:themeColor="text1"/>
              </w:rPr>
            </w:pPr>
          </w:p>
        </w:tc>
        <w:tc>
          <w:tcPr>
            <w:tcW w:w="3150" w:type="dxa"/>
            <w:tcBorders>
              <w:left w:val="single" w:sz="4" w:space="0" w:color="auto"/>
              <w:bottom w:val="single" w:sz="4" w:space="0" w:color="auto"/>
              <w:right w:val="single" w:sz="4" w:space="0" w:color="auto"/>
            </w:tcBorders>
          </w:tcPr>
          <w:p w:rsidR="00C933A1" w:rsidRPr="005315A3" w:rsidRDefault="00C933A1" w:rsidP="00E24179">
            <w:pPr>
              <w:jc w:val="left"/>
              <w:rPr>
                <w:color w:val="000000" w:themeColor="text1"/>
              </w:rPr>
            </w:pPr>
          </w:p>
        </w:tc>
      </w:tr>
    </w:tbl>
    <w:p w:rsidR="00A43BDF" w:rsidRPr="005315A3" w:rsidRDefault="00A43BDF" w:rsidP="00C8413F">
      <w:pPr>
        <w:rPr>
          <w:color w:val="000000" w:themeColor="text1"/>
          <w:lang w:val="en-US"/>
        </w:rPr>
      </w:pPr>
    </w:p>
    <w:p w:rsidR="00DF2419" w:rsidRPr="005315A3" w:rsidRDefault="00DF2419" w:rsidP="00C8413F">
      <w:pPr>
        <w:ind w:left="720" w:hanging="720"/>
        <w:rPr>
          <w:color w:val="000000" w:themeColor="text1"/>
          <w:lang w:val="en-US"/>
        </w:rPr>
      </w:pPr>
      <w:r w:rsidRPr="005315A3">
        <w:rPr>
          <w:color w:val="000000" w:themeColor="text1"/>
          <w:lang w:val="id-ID"/>
        </w:rPr>
        <w:t>6.</w:t>
      </w:r>
      <w:r w:rsidRPr="005315A3">
        <w:rPr>
          <w:color w:val="000000" w:themeColor="text1"/>
          <w:lang w:val="en-US"/>
        </w:rPr>
        <w:t>2</w:t>
      </w:r>
      <w:r w:rsidRPr="005315A3">
        <w:rPr>
          <w:color w:val="000000" w:themeColor="text1"/>
          <w:lang w:val="id-ID"/>
        </w:rPr>
        <w:t>.2.</w:t>
      </w:r>
      <w:r w:rsidRPr="005315A3">
        <w:rPr>
          <w:color w:val="000000" w:themeColor="text1"/>
          <w:lang w:val="en-US"/>
        </w:rPr>
        <w:t>3</w:t>
      </w:r>
      <w:r w:rsidRPr="005315A3">
        <w:rPr>
          <w:color w:val="000000" w:themeColor="text1"/>
          <w:lang w:val="id-ID"/>
        </w:rPr>
        <w:t xml:space="preserve">  Prasarana dan sarana rawat inap, kamar bedah, dan gawat darurat.</w:t>
      </w:r>
    </w:p>
    <w:p w:rsidR="00DF2419" w:rsidRPr="005315A3" w:rsidRDefault="00DF2419" w:rsidP="00C8413F">
      <w:pPr>
        <w:rPr>
          <w:color w:val="000000" w:themeColor="text1"/>
          <w:lang w:val="en-US"/>
        </w:rPr>
      </w:pPr>
    </w:p>
    <w:p w:rsidR="00DF2419" w:rsidRPr="005315A3" w:rsidRDefault="00DF2419" w:rsidP="00C8413F">
      <w:pPr>
        <w:ind w:left="720" w:hanging="720"/>
        <w:rPr>
          <w:color w:val="000000" w:themeColor="text1"/>
          <w:lang w:val="en-US"/>
        </w:rPr>
      </w:pPr>
      <w:r w:rsidRPr="005315A3">
        <w:rPr>
          <w:color w:val="000000" w:themeColor="text1"/>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B952EC" w:rsidRPr="005315A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rPr>
            </w:pPr>
            <w:r w:rsidRPr="005315A3">
              <w:rPr>
                <w:b/>
                <w:bCs/>
                <w:color w:val="000000" w:themeColor="text1"/>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lang w:val="en-US"/>
              </w:rPr>
            </w:pPr>
            <w:r w:rsidRPr="005315A3">
              <w:rPr>
                <w:b/>
                <w:bCs/>
                <w:color w:val="000000" w:themeColor="text1"/>
                <w:lang w:val="id-ID"/>
              </w:rPr>
              <w:t>Nama Prasarana</w:t>
            </w:r>
          </w:p>
          <w:p w:rsidR="001C6A0B" w:rsidRPr="005315A3" w:rsidRDefault="001C6A0B" w:rsidP="00C8413F">
            <w:pPr>
              <w:jc w:val="center"/>
              <w:rPr>
                <w:b/>
                <w:bCs/>
                <w:color w:val="000000" w:themeColor="text1"/>
                <w:lang w:val="en-US"/>
              </w:rPr>
            </w:pPr>
            <w:r w:rsidRPr="005315A3">
              <w:rPr>
                <w:color w:val="000000" w:themeColor="text1"/>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lang w:val="en-US"/>
              </w:rPr>
            </w:pPr>
            <w:r w:rsidRPr="005315A3">
              <w:rPr>
                <w:b/>
                <w:bCs/>
                <w:color w:val="000000" w:themeColor="text1"/>
                <w:lang w:val="en-US"/>
              </w:rPr>
              <w:t>Jumlah ruangan</w:t>
            </w:r>
          </w:p>
        </w:tc>
        <w:tc>
          <w:tcPr>
            <w:tcW w:w="1635" w:type="dxa"/>
            <w:tcBorders>
              <w:top w:val="single" w:sz="4" w:space="0" w:color="auto"/>
              <w:left w:val="single" w:sz="4" w:space="0" w:color="auto"/>
              <w:right w:val="single" w:sz="4" w:space="0" w:color="auto"/>
            </w:tcBorders>
            <w:vAlign w:val="center"/>
          </w:tcPr>
          <w:p w:rsidR="00DF2419" w:rsidRPr="005315A3" w:rsidRDefault="00DF2419" w:rsidP="00C8413F">
            <w:pPr>
              <w:jc w:val="center"/>
              <w:rPr>
                <w:b/>
                <w:bCs/>
                <w:color w:val="000000" w:themeColor="text1"/>
                <w:lang w:val="en-US"/>
              </w:rPr>
            </w:pPr>
            <w:r w:rsidRPr="005315A3">
              <w:rPr>
                <w:b/>
                <w:bCs/>
                <w:color w:val="000000" w:themeColor="text1"/>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5315A3" w:rsidRDefault="00DF2419" w:rsidP="00C8413F">
            <w:pPr>
              <w:jc w:val="center"/>
              <w:rPr>
                <w:b/>
                <w:bCs/>
                <w:color w:val="000000" w:themeColor="text1"/>
                <w:lang w:val="en-US"/>
              </w:rPr>
            </w:pPr>
            <w:r w:rsidRPr="005315A3">
              <w:rPr>
                <w:b/>
                <w:bCs/>
                <w:color w:val="000000" w:themeColor="text1"/>
                <w:lang w:val="en-US"/>
              </w:rPr>
              <w:t>BOR</w:t>
            </w:r>
          </w:p>
          <w:p w:rsidR="00DF2419" w:rsidRPr="005315A3" w:rsidRDefault="00DF2419" w:rsidP="00C8413F">
            <w:pPr>
              <w:jc w:val="center"/>
              <w:rPr>
                <w:b/>
                <w:bCs/>
                <w:color w:val="000000" w:themeColor="text1"/>
                <w:lang w:val="en-US"/>
              </w:rPr>
            </w:pPr>
            <w:r w:rsidRPr="005315A3">
              <w:rPr>
                <w:b/>
                <w:bCs/>
                <w:color w:val="000000" w:themeColor="text1"/>
                <w:lang w:val="en-US"/>
              </w:rPr>
              <w:t>(rata-rata/tahun)</w:t>
            </w:r>
          </w:p>
        </w:tc>
        <w:tc>
          <w:tcPr>
            <w:tcW w:w="1635" w:type="dxa"/>
            <w:tcBorders>
              <w:top w:val="single" w:sz="4" w:space="0" w:color="auto"/>
              <w:left w:val="single" w:sz="4" w:space="0" w:color="auto"/>
              <w:right w:val="single" w:sz="4" w:space="0" w:color="auto"/>
            </w:tcBorders>
            <w:vAlign w:val="center"/>
          </w:tcPr>
          <w:p w:rsidR="00DF2419" w:rsidRPr="005315A3" w:rsidRDefault="00DF2419" w:rsidP="00C8413F">
            <w:pPr>
              <w:jc w:val="center"/>
              <w:rPr>
                <w:b/>
                <w:bCs/>
                <w:color w:val="000000" w:themeColor="text1"/>
                <w:lang w:val="en-US"/>
              </w:rPr>
            </w:pPr>
            <w:r w:rsidRPr="005315A3">
              <w:rPr>
                <w:b/>
                <w:color w:val="000000" w:themeColor="text1"/>
                <w:lang w:val="en-US"/>
              </w:rPr>
              <w:t xml:space="preserve">Jumlah tindakan </w:t>
            </w:r>
            <w:r w:rsidR="001C6A0B" w:rsidRPr="005315A3">
              <w:rPr>
                <w:b/>
                <w:color w:val="000000" w:themeColor="text1"/>
                <w:lang w:val="en-US"/>
              </w:rPr>
              <w:t>bidang PPDS</w:t>
            </w:r>
            <w:r w:rsidRPr="005315A3">
              <w:rPr>
                <w:b/>
                <w:color w:val="000000" w:themeColor="text1"/>
                <w:lang w:val="en-US"/>
              </w:rPr>
              <w:t>/</w:t>
            </w:r>
            <w:r w:rsidR="00E071A7" w:rsidRPr="005315A3">
              <w:rPr>
                <w:b/>
                <w:color w:val="000000" w:themeColor="text1"/>
                <w:lang w:val="en-US"/>
              </w:rPr>
              <w:t xml:space="preserve">PDGS </w:t>
            </w:r>
            <w:r w:rsidR="00357711" w:rsidRPr="005315A3">
              <w:rPr>
                <w:b/>
                <w:color w:val="000000" w:themeColor="text1"/>
                <w:lang w:val="en-US"/>
              </w:rPr>
              <w:t>per</w:t>
            </w:r>
            <w:r w:rsidRPr="005315A3">
              <w:rPr>
                <w:b/>
                <w:color w:val="000000" w:themeColor="text1"/>
                <w:lang w:val="en-US"/>
              </w:rPr>
              <w:t>tahun</w:t>
            </w:r>
          </w:p>
        </w:tc>
      </w:tr>
      <w:tr w:rsidR="00B952EC" w:rsidRPr="005315A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lang w:val="id-ID"/>
              </w:rPr>
            </w:pPr>
            <w:r w:rsidRPr="005315A3">
              <w:rPr>
                <w:b/>
                <w:bCs/>
                <w:color w:val="000000" w:themeColor="text1"/>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5315A3" w:rsidRDefault="00DF2419" w:rsidP="00C8413F">
            <w:pPr>
              <w:jc w:val="center"/>
              <w:rPr>
                <w:b/>
                <w:bCs/>
                <w:color w:val="000000" w:themeColor="text1"/>
                <w:sz w:val="18"/>
                <w:szCs w:val="18"/>
                <w:lang w:val="en-US"/>
              </w:rPr>
            </w:pPr>
            <w:r w:rsidRPr="005315A3">
              <w:rPr>
                <w:b/>
                <w:bCs/>
                <w:color w:val="000000" w:themeColor="text1"/>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5315A3" w:rsidRDefault="001C6A0B" w:rsidP="00C8413F">
            <w:pPr>
              <w:jc w:val="center"/>
              <w:rPr>
                <w:b/>
                <w:bCs/>
                <w:color w:val="000000" w:themeColor="text1"/>
                <w:sz w:val="18"/>
                <w:szCs w:val="18"/>
                <w:lang w:val="en-US"/>
              </w:rPr>
            </w:pPr>
            <w:r w:rsidRPr="005315A3">
              <w:rPr>
                <w:b/>
                <w:bCs/>
                <w:color w:val="000000" w:themeColor="text1"/>
                <w:sz w:val="18"/>
                <w:szCs w:val="18"/>
                <w:lang w:val="en-US"/>
              </w:rPr>
              <w:t>(6)</w:t>
            </w:r>
          </w:p>
        </w:tc>
      </w:tr>
      <w:tr w:rsidR="00B952EC"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rPr>
            </w:pPr>
            <w:r w:rsidRPr="005315A3">
              <w:rPr>
                <w:color w:val="000000" w:themeColor="text1"/>
              </w:rPr>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color w:val="000000" w:themeColor="text1"/>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id-ID"/>
              </w:rPr>
            </w:pPr>
          </w:p>
        </w:tc>
      </w:tr>
      <w:tr w:rsidR="00B952EC"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rPr>
            </w:pPr>
            <w:r w:rsidRPr="005315A3">
              <w:rPr>
                <w:color w:val="000000" w:themeColor="text1"/>
              </w:rPr>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color w:val="000000" w:themeColor="text1"/>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r>
      <w:tr w:rsidR="005A7C85"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lang w:val="id-ID"/>
              </w:rPr>
            </w:pPr>
            <w:r w:rsidRPr="005315A3">
              <w:rPr>
                <w:color w:val="000000" w:themeColor="text1"/>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color w:val="000000" w:themeColor="text1"/>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r>
    </w:tbl>
    <w:p w:rsidR="00DF2419" w:rsidRPr="005315A3" w:rsidRDefault="00DF2419" w:rsidP="002E32F7">
      <w:pPr>
        <w:rPr>
          <w:color w:val="000000" w:themeColor="text1"/>
          <w:lang w:val="en-US"/>
        </w:rPr>
      </w:pPr>
    </w:p>
    <w:p w:rsidR="00DF2419" w:rsidRPr="005315A3" w:rsidRDefault="00DF2419" w:rsidP="00C8413F">
      <w:pPr>
        <w:ind w:left="720" w:hanging="720"/>
        <w:rPr>
          <w:color w:val="000000" w:themeColor="text1"/>
          <w:lang w:val="en-US"/>
        </w:rPr>
      </w:pPr>
      <w:r w:rsidRPr="005315A3">
        <w:rPr>
          <w:color w:val="000000" w:themeColor="text1"/>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B952EC" w:rsidRPr="005315A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rPr>
            </w:pPr>
            <w:r w:rsidRPr="005315A3">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lang w:val="id-ID"/>
              </w:rPr>
            </w:pPr>
            <w:r w:rsidRPr="005315A3">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lang w:val="en-US"/>
              </w:rPr>
            </w:pPr>
            <w:r w:rsidRPr="005315A3">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315A3" w:rsidRDefault="00DF2419" w:rsidP="00C8413F">
            <w:pPr>
              <w:jc w:val="center"/>
              <w:rPr>
                <w:b/>
                <w:bCs/>
                <w:color w:val="000000" w:themeColor="text1"/>
                <w:lang w:val="id-ID"/>
              </w:rPr>
            </w:pPr>
            <w:r w:rsidRPr="005315A3">
              <w:rPr>
                <w:b/>
                <w:color w:val="000000" w:themeColor="text1"/>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5315A3" w:rsidRDefault="00DF2419" w:rsidP="00C8413F">
            <w:pPr>
              <w:jc w:val="center"/>
              <w:rPr>
                <w:b/>
                <w:bCs/>
                <w:color w:val="000000" w:themeColor="text1"/>
                <w:lang w:val="id-ID"/>
              </w:rPr>
            </w:pPr>
            <w:r w:rsidRPr="005315A3">
              <w:rPr>
                <w:b/>
                <w:color w:val="000000" w:themeColor="text1"/>
                <w:lang w:val="en-US"/>
              </w:rPr>
              <w:t xml:space="preserve">Jumlah tindakan </w:t>
            </w:r>
            <w:r w:rsidR="00232850" w:rsidRPr="005315A3">
              <w:rPr>
                <w:b/>
                <w:color w:val="000000" w:themeColor="text1"/>
                <w:lang w:val="en-US"/>
              </w:rPr>
              <w:t>bidang PPDS</w:t>
            </w:r>
            <w:r w:rsidRPr="005315A3">
              <w:rPr>
                <w:b/>
                <w:color w:val="000000" w:themeColor="text1"/>
                <w:lang w:val="en-US"/>
              </w:rPr>
              <w:t>/</w:t>
            </w:r>
            <w:r w:rsidR="00E071A7" w:rsidRPr="005315A3">
              <w:rPr>
                <w:b/>
                <w:color w:val="000000" w:themeColor="text1"/>
                <w:lang w:val="en-US"/>
              </w:rPr>
              <w:t xml:space="preserve">PDGS </w:t>
            </w:r>
            <w:r w:rsidR="00357711" w:rsidRPr="005315A3">
              <w:rPr>
                <w:b/>
                <w:color w:val="000000" w:themeColor="text1"/>
                <w:lang w:val="en-US"/>
              </w:rPr>
              <w:t>per</w:t>
            </w:r>
            <w:r w:rsidRPr="005315A3">
              <w:rPr>
                <w:b/>
                <w:color w:val="000000" w:themeColor="text1"/>
                <w:lang w:val="en-US"/>
              </w:rPr>
              <w:t>tahun</w:t>
            </w:r>
          </w:p>
        </w:tc>
      </w:tr>
      <w:tr w:rsidR="00B952EC" w:rsidRPr="005315A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5315A3" w:rsidRDefault="00DF2419" w:rsidP="00C8413F">
            <w:pPr>
              <w:jc w:val="center"/>
              <w:rPr>
                <w:b/>
                <w:bCs/>
                <w:color w:val="000000" w:themeColor="text1"/>
                <w:sz w:val="18"/>
                <w:szCs w:val="18"/>
                <w:lang w:val="en-US"/>
              </w:rPr>
            </w:pPr>
            <w:r w:rsidRPr="005315A3">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5315A3" w:rsidRDefault="00DF2419" w:rsidP="00C8413F">
            <w:pPr>
              <w:jc w:val="center"/>
              <w:rPr>
                <w:b/>
                <w:bCs/>
                <w:color w:val="000000" w:themeColor="text1"/>
                <w:sz w:val="18"/>
                <w:szCs w:val="18"/>
                <w:lang w:val="en-US"/>
              </w:rPr>
            </w:pPr>
            <w:r w:rsidRPr="005315A3">
              <w:rPr>
                <w:b/>
                <w:bCs/>
                <w:color w:val="000000" w:themeColor="text1"/>
                <w:sz w:val="18"/>
                <w:szCs w:val="18"/>
                <w:lang w:val="en-US"/>
              </w:rPr>
              <w:t>(5)</w:t>
            </w:r>
          </w:p>
        </w:tc>
      </w:tr>
      <w:tr w:rsidR="00B952EC"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rPr>
            </w:pPr>
            <w:r w:rsidRPr="005315A3">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color w:val="000000" w:themeColor="text1"/>
                <w:lang w:val="en-US"/>
              </w:rPr>
            </w:pPr>
            <w:r w:rsidRPr="005315A3">
              <w:rPr>
                <w:color w:val="000000" w:themeColor="text1"/>
                <w:lang w:val="id-ID"/>
              </w:rPr>
              <w:t>Ruang kamar bedah</w:t>
            </w:r>
            <w:r w:rsidR="00E071A7" w:rsidRPr="005315A3">
              <w:rPr>
                <w:color w:val="000000" w:themeColor="text1"/>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2229" w:type="dxa"/>
            <w:tcBorders>
              <w:left w:val="single" w:sz="4" w:space="0" w:color="auto"/>
              <w:right w:val="single" w:sz="4" w:space="0" w:color="auto"/>
            </w:tcBorders>
          </w:tcPr>
          <w:p w:rsidR="00DF2419" w:rsidRPr="005315A3"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5315A3" w:rsidRDefault="00DF2419" w:rsidP="00C8413F">
            <w:pPr>
              <w:rPr>
                <w:color w:val="000000" w:themeColor="text1"/>
                <w:lang w:val="en-US"/>
              </w:rPr>
            </w:pPr>
          </w:p>
        </w:tc>
      </w:tr>
      <w:tr w:rsidR="00B952EC"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rPr>
            </w:pPr>
            <w:r w:rsidRPr="005315A3">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i/>
                <w:color w:val="000000" w:themeColor="text1"/>
                <w:lang w:val="en-US"/>
              </w:rPr>
            </w:pPr>
            <w:r w:rsidRPr="005315A3">
              <w:rPr>
                <w:i/>
                <w:color w:val="000000" w:themeColor="text1"/>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2229" w:type="dxa"/>
            <w:tcBorders>
              <w:left w:val="single" w:sz="4" w:space="0" w:color="auto"/>
              <w:right w:val="single" w:sz="4" w:space="0" w:color="auto"/>
            </w:tcBorders>
          </w:tcPr>
          <w:p w:rsidR="00DF2419" w:rsidRPr="005315A3" w:rsidRDefault="00DF2419" w:rsidP="00C8413F">
            <w:pPr>
              <w:rPr>
                <w:color w:val="000000" w:themeColor="text1"/>
              </w:rPr>
            </w:pPr>
          </w:p>
        </w:tc>
        <w:tc>
          <w:tcPr>
            <w:tcW w:w="2230" w:type="dxa"/>
            <w:tcBorders>
              <w:left w:val="single" w:sz="4" w:space="0" w:color="auto"/>
              <w:right w:val="single" w:sz="4" w:space="0" w:color="auto"/>
            </w:tcBorders>
          </w:tcPr>
          <w:p w:rsidR="00DF2419" w:rsidRPr="005315A3" w:rsidRDefault="00DF2419" w:rsidP="00C8413F">
            <w:pPr>
              <w:rPr>
                <w:color w:val="000000" w:themeColor="text1"/>
              </w:rPr>
            </w:pPr>
          </w:p>
        </w:tc>
      </w:tr>
      <w:tr w:rsidR="005A7C85"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lang w:val="id-ID"/>
              </w:rPr>
            </w:pPr>
            <w:r w:rsidRPr="005315A3">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r>
    </w:tbl>
    <w:p w:rsidR="00DF2419" w:rsidRPr="005315A3" w:rsidRDefault="00DF2419" w:rsidP="002E32F7">
      <w:pPr>
        <w:rPr>
          <w:color w:val="000000" w:themeColor="text1"/>
          <w:lang w:val="en-US"/>
        </w:rPr>
      </w:pPr>
    </w:p>
    <w:p w:rsidR="00DF2419" w:rsidRPr="005315A3" w:rsidRDefault="00DF2419" w:rsidP="00C8413F">
      <w:pPr>
        <w:ind w:left="720" w:hanging="720"/>
        <w:rPr>
          <w:color w:val="000000" w:themeColor="text1"/>
          <w:lang w:val="en-US"/>
        </w:rPr>
      </w:pPr>
      <w:r w:rsidRPr="005315A3">
        <w:rPr>
          <w:color w:val="000000" w:themeColor="text1"/>
          <w:lang w:val="en-US"/>
        </w:rPr>
        <w:t xml:space="preserve">Tabel C: </w:t>
      </w:r>
      <w:r w:rsidRPr="005315A3">
        <w:rPr>
          <w:color w:val="000000" w:themeColor="text1"/>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B952EC" w:rsidRPr="005315A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rPr>
            </w:pPr>
            <w:r w:rsidRPr="005315A3">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lang w:val="id-ID"/>
              </w:rPr>
            </w:pPr>
            <w:r w:rsidRPr="005315A3">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lang w:val="en-US"/>
              </w:rPr>
            </w:pPr>
            <w:r w:rsidRPr="005315A3">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315A3" w:rsidRDefault="00DF2419" w:rsidP="00C8413F">
            <w:pPr>
              <w:jc w:val="center"/>
              <w:rPr>
                <w:b/>
                <w:bCs/>
                <w:color w:val="000000" w:themeColor="text1"/>
                <w:lang w:val="id-ID"/>
              </w:rPr>
            </w:pPr>
            <w:r w:rsidRPr="005315A3">
              <w:rPr>
                <w:b/>
                <w:color w:val="000000" w:themeColor="text1"/>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5315A3" w:rsidRDefault="00DF2419" w:rsidP="00357711">
            <w:pPr>
              <w:jc w:val="center"/>
              <w:rPr>
                <w:b/>
                <w:bCs/>
                <w:color w:val="000000" w:themeColor="text1"/>
                <w:lang w:val="id-ID"/>
              </w:rPr>
            </w:pPr>
            <w:r w:rsidRPr="005315A3">
              <w:rPr>
                <w:b/>
                <w:color w:val="000000" w:themeColor="text1"/>
                <w:lang w:val="en-US"/>
              </w:rPr>
              <w:t xml:space="preserve">Jumlah tindakan </w:t>
            </w:r>
            <w:r w:rsidR="00232850" w:rsidRPr="005315A3">
              <w:rPr>
                <w:b/>
                <w:color w:val="000000" w:themeColor="text1"/>
                <w:lang w:val="en-US"/>
              </w:rPr>
              <w:t>bidang PPDS</w:t>
            </w:r>
            <w:r w:rsidRPr="005315A3">
              <w:rPr>
                <w:b/>
                <w:color w:val="000000" w:themeColor="text1"/>
                <w:lang w:val="en-US"/>
              </w:rPr>
              <w:t>/</w:t>
            </w:r>
            <w:r w:rsidR="00E071A7" w:rsidRPr="005315A3">
              <w:rPr>
                <w:b/>
                <w:color w:val="000000" w:themeColor="text1"/>
                <w:lang w:val="en-US"/>
              </w:rPr>
              <w:t xml:space="preserve">PDGS </w:t>
            </w:r>
            <w:r w:rsidR="00357711" w:rsidRPr="005315A3">
              <w:rPr>
                <w:b/>
                <w:color w:val="000000" w:themeColor="text1"/>
                <w:lang w:val="en-US"/>
              </w:rPr>
              <w:t>per</w:t>
            </w:r>
            <w:r w:rsidRPr="005315A3">
              <w:rPr>
                <w:b/>
                <w:color w:val="000000" w:themeColor="text1"/>
                <w:lang w:val="en-US"/>
              </w:rPr>
              <w:t>tahun</w:t>
            </w:r>
          </w:p>
        </w:tc>
      </w:tr>
      <w:tr w:rsidR="00B952EC" w:rsidRPr="005315A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5315A3" w:rsidRDefault="00DF2419" w:rsidP="00C8413F">
            <w:pPr>
              <w:jc w:val="center"/>
              <w:rPr>
                <w:b/>
                <w:bCs/>
                <w:color w:val="000000" w:themeColor="text1"/>
                <w:sz w:val="18"/>
                <w:szCs w:val="18"/>
                <w:lang w:val="en-US"/>
              </w:rPr>
            </w:pPr>
            <w:r w:rsidRPr="005315A3">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5315A3" w:rsidRDefault="00DF2419" w:rsidP="00C8413F">
            <w:pPr>
              <w:jc w:val="center"/>
              <w:rPr>
                <w:b/>
                <w:bCs/>
                <w:color w:val="000000" w:themeColor="text1"/>
                <w:sz w:val="18"/>
                <w:szCs w:val="18"/>
                <w:lang w:val="en-US"/>
              </w:rPr>
            </w:pPr>
            <w:r w:rsidRPr="005315A3">
              <w:rPr>
                <w:b/>
                <w:bCs/>
                <w:color w:val="000000" w:themeColor="text1"/>
                <w:sz w:val="18"/>
                <w:szCs w:val="18"/>
                <w:lang w:val="en-US"/>
              </w:rPr>
              <w:t>(5)</w:t>
            </w:r>
          </w:p>
        </w:tc>
      </w:tr>
      <w:tr w:rsidR="00B952EC"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rPr>
            </w:pPr>
            <w:r w:rsidRPr="005315A3">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2229" w:type="dxa"/>
            <w:tcBorders>
              <w:left w:val="single" w:sz="4" w:space="0" w:color="auto"/>
              <w:right w:val="single" w:sz="4" w:space="0" w:color="auto"/>
            </w:tcBorders>
          </w:tcPr>
          <w:p w:rsidR="00DF2419" w:rsidRPr="005315A3"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5315A3" w:rsidRDefault="00DF2419" w:rsidP="00C8413F">
            <w:pPr>
              <w:rPr>
                <w:color w:val="000000" w:themeColor="text1"/>
                <w:lang w:val="en-US"/>
              </w:rPr>
            </w:pPr>
          </w:p>
        </w:tc>
      </w:tr>
      <w:tr w:rsidR="00B952EC"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rPr>
            </w:pPr>
            <w:r w:rsidRPr="005315A3">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2229" w:type="dxa"/>
            <w:tcBorders>
              <w:left w:val="single" w:sz="4" w:space="0" w:color="auto"/>
              <w:right w:val="single" w:sz="4" w:space="0" w:color="auto"/>
            </w:tcBorders>
          </w:tcPr>
          <w:p w:rsidR="00DF2419" w:rsidRPr="005315A3" w:rsidRDefault="00DF2419" w:rsidP="00C8413F">
            <w:pPr>
              <w:rPr>
                <w:color w:val="000000" w:themeColor="text1"/>
              </w:rPr>
            </w:pPr>
          </w:p>
        </w:tc>
        <w:tc>
          <w:tcPr>
            <w:tcW w:w="2230" w:type="dxa"/>
            <w:tcBorders>
              <w:left w:val="single" w:sz="4" w:space="0" w:color="auto"/>
              <w:right w:val="single" w:sz="4" w:space="0" w:color="auto"/>
            </w:tcBorders>
          </w:tcPr>
          <w:p w:rsidR="00DF2419" w:rsidRPr="005315A3" w:rsidRDefault="00DF2419" w:rsidP="00C8413F">
            <w:pPr>
              <w:rPr>
                <w:color w:val="000000" w:themeColor="text1"/>
              </w:rPr>
            </w:pPr>
          </w:p>
        </w:tc>
      </w:tr>
      <w:tr w:rsidR="005A7C85"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lang w:val="id-ID"/>
              </w:rPr>
            </w:pPr>
            <w:r w:rsidRPr="005315A3">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5315A3" w:rsidRDefault="00DF2419" w:rsidP="00C8413F">
            <w:pPr>
              <w:rPr>
                <w:color w:val="000000" w:themeColor="text1"/>
                <w:lang w:val="pl-PL"/>
              </w:rPr>
            </w:pPr>
          </w:p>
        </w:tc>
      </w:tr>
    </w:tbl>
    <w:p w:rsidR="00DF2419" w:rsidRPr="005315A3" w:rsidRDefault="00DF2419" w:rsidP="008A2C00">
      <w:pPr>
        <w:rPr>
          <w:color w:val="000000" w:themeColor="text1"/>
          <w:lang w:val="en-US"/>
        </w:rPr>
      </w:pPr>
    </w:p>
    <w:p w:rsidR="00DF2419" w:rsidRPr="005315A3" w:rsidRDefault="00DF2419" w:rsidP="00C8413F">
      <w:pPr>
        <w:ind w:left="720" w:hanging="720"/>
        <w:rPr>
          <w:color w:val="000000" w:themeColor="text1"/>
          <w:lang w:val="en-US"/>
        </w:rPr>
      </w:pPr>
      <w:r w:rsidRPr="005315A3">
        <w:rPr>
          <w:color w:val="000000" w:themeColor="text1"/>
          <w:lang w:val="en-US"/>
        </w:rPr>
        <w:t xml:space="preserve">Tabel D: </w:t>
      </w:r>
      <w:r w:rsidR="005E49E6" w:rsidRPr="005315A3">
        <w:rPr>
          <w:color w:val="000000" w:themeColor="text1"/>
          <w:lang w:val="id-ID"/>
        </w:rPr>
        <w:t>Ruang</w:t>
      </w:r>
      <w:r w:rsidRPr="005315A3">
        <w:rPr>
          <w:color w:val="000000" w:themeColor="text1"/>
          <w:lang w:val="en-US"/>
        </w:rPr>
        <w:t xml:space="preserve"> </w:t>
      </w:r>
      <w:r w:rsidR="00232850" w:rsidRPr="005315A3">
        <w:rPr>
          <w:color w:val="000000" w:themeColor="text1"/>
          <w:lang w:val="en-US"/>
        </w:rPr>
        <w:t>khusus sesuai dengan bidang PPDS</w:t>
      </w:r>
      <w:r w:rsidR="00357711" w:rsidRPr="005315A3">
        <w:rPr>
          <w:color w:val="000000" w:themeColor="text1"/>
          <w:lang w:val="en-US"/>
        </w:rPr>
        <w:t>/</w:t>
      </w:r>
      <w:r w:rsidR="00E071A7" w:rsidRPr="005315A3">
        <w:rPr>
          <w:color w:val="000000" w:themeColor="text1"/>
          <w:lang w:val="en-US"/>
        </w:rPr>
        <w:t>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B952EC" w:rsidRPr="005315A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rPr>
            </w:pPr>
            <w:r w:rsidRPr="005315A3">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lang w:val="id-ID"/>
              </w:rPr>
            </w:pPr>
            <w:r w:rsidRPr="005315A3">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lang w:val="en-US"/>
              </w:rPr>
            </w:pPr>
            <w:r w:rsidRPr="005315A3">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315A3" w:rsidRDefault="00DF2419" w:rsidP="00C8413F">
            <w:pPr>
              <w:jc w:val="center"/>
              <w:rPr>
                <w:b/>
                <w:bCs/>
                <w:color w:val="000000" w:themeColor="text1"/>
                <w:lang w:val="id-ID"/>
              </w:rPr>
            </w:pPr>
            <w:r w:rsidRPr="005315A3">
              <w:rPr>
                <w:b/>
                <w:color w:val="000000" w:themeColor="text1"/>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5315A3" w:rsidRDefault="00DF2419" w:rsidP="00357711">
            <w:pPr>
              <w:jc w:val="center"/>
              <w:rPr>
                <w:b/>
                <w:bCs/>
                <w:color w:val="000000" w:themeColor="text1"/>
                <w:lang w:val="id-ID"/>
              </w:rPr>
            </w:pPr>
            <w:r w:rsidRPr="005315A3">
              <w:rPr>
                <w:b/>
                <w:color w:val="000000" w:themeColor="text1"/>
                <w:lang w:val="en-US"/>
              </w:rPr>
              <w:t xml:space="preserve">Jumlah tindakan </w:t>
            </w:r>
            <w:r w:rsidR="00232850" w:rsidRPr="005315A3">
              <w:rPr>
                <w:b/>
                <w:color w:val="000000" w:themeColor="text1"/>
                <w:lang w:val="en-US"/>
              </w:rPr>
              <w:t>bidang PPDS</w:t>
            </w:r>
            <w:r w:rsidRPr="005315A3">
              <w:rPr>
                <w:b/>
                <w:color w:val="000000" w:themeColor="text1"/>
                <w:lang w:val="en-US"/>
              </w:rPr>
              <w:t>/</w:t>
            </w:r>
            <w:r w:rsidR="00E071A7" w:rsidRPr="005315A3">
              <w:rPr>
                <w:b/>
                <w:color w:val="000000" w:themeColor="text1"/>
                <w:lang w:val="en-US"/>
              </w:rPr>
              <w:t xml:space="preserve">PDGS </w:t>
            </w:r>
            <w:r w:rsidR="00357711" w:rsidRPr="005315A3">
              <w:rPr>
                <w:b/>
                <w:color w:val="000000" w:themeColor="text1"/>
                <w:lang w:val="en-US"/>
              </w:rPr>
              <w:t>per</w:t>
            </w:r>
            <w:r w:rsidRPr="005315A3">
              <w:rPr>
                <w:b/>
                <w:color w:val="000000" w:themeColor="text1"/>
                <w:lang w:val="en-US"/>
              </w:rPr>
              <w:t>tahun</w:t>
            </w:r>
          </w:p>
        </w:tc>
      </w:tr>
      <w:tr w:rsidR="00B952EC" w:rsidRPr="005315A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b/>
                <w:bCs/>
                <w:color w:val="000000" w:themeColor="text1"/>
                <w:sz w:val="18"/>
                <w:szCs w:val="18"/>
              </w:rPr>
            </w:pPr>
            <w:r w:rsidRPr="005315A3">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5315A3" w:rsidRDefault="00DF2419" w:rsidP="00C8413F">
            <w:pPr>
              <w:jc w:val="center"/>
              <w:rPr>
                <w:b/>
                <w:bCs/>
                <w:color w:val="000000" w:themeColor="text1"/>
                <w:sz w:val="18"/>
                <w:szCs w:val="18"/>
                <w:lang w:val="en-US"/>
              </w:rPr>
            </w:pPr>
            <w:r w:rsidRPr="005315A3">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5315A3" w:rsidRDefault="00DF2419" w:rsidP="00C8413F">
            <w:pPr>
              <w:jc w:val="center"/>
              <w:rPr>
                <w:b/>
                <w:bCs/>
                <w:color w:val="000000" w:themeColor="text1"/>
                <w:sz w:val="18"/>
                <w:szCs w:val="18"/>
                <w:lang w:val="en-US"/>
              </w:rPr>
            </w:pPr>
            <w:r w:rsidRPr="005315A3">
              <w:rPr>
                <w:b/>
                <w:bCs/>
                <w:color w:val="000000" w:themeColor="text1"/>
                <w:sz w:val="18"/>
                <w:szCs w:val="18"/>
                <w:lang w:val="en-US"/>
              </w:rPr>
              <w:t>(5)</w:t>
            </w:r>
          </w:p>
        </w:tc>
      </w:tr>
      <w:tr w:rsidR="00B952EC"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rPr>
            </w:pPr>
            <w:r w:rsidRPr="005315A3">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2229" w:type="dxa"/>
            <w:tcBorders>
              <w:left w:val="single" w:sz="4" w:space="0" w:color="auto"/>
              <w:right w:val="single" w:sz="4" w:space="0" w:color="auto"/>
            </w:tcBorders>
          </w:tcPr>
          <w:p w:rsidR="00DF2419" w:rsidRPr="005315A3"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5315A3" w:rsidRDefault="00DF2419" w:rsidP="00C8413F">
            <w:pPr>
              <w:rPr>
                <w:color w:val="000000" w:themeColor="text1"/>
                <w:lang w:val="en-US"/>
              </w:rPr>
            </w:pPr>
          </w:p>
        </w:tc>
      </w:tr>
      <w:tr w:rsidR="005A7C85" w:rsidRPr="005315A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center"/>
              <w:rPr>
                <w:color w:val="000000" w:themeColor="text1"/>
              </w:rPr>
            </w:pPr>
            <w:r w:rsidRPr="005315A3">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315A3"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5315A3" w:rsidRDefault="00DF2419" w:rsidP="00C8413F">
            <w:pPr>
              <w:rPr>
                <w:color w:val="000000" w:themeColor="text1"/>
              </w:rPr>
            </w:pPr>
          </w:p>
        </w:tc>
        <w:tc>
          <w:tcPr>
            <w:tcW w:w="2229" w:type="dxa"/>
            <w:tcBorders>
              <w:left w:val="single" w:sz="4" w:space="0" w:color="auto"/>
              <w:right w:val="single" w:sz="4" w:space="0" w:color="auto"/>
            </w:tcBorders>
          </w:tcPr>
          <w:p w:rsidR="00DF2419" w:rsidRPr="005315A3" w:rsidRDefault="00DF2419" w:rsidP="00C8413F">
            <w:pPr>
              <w:rPr>
                <w:color w:val="000000" w:themeColor="text1"/>
              </w:rPr>
            </w:pPr>
          </w:p>
        </w:tc>
        <w:tc>
          <w:tcPr>
            <w:tcW w:w="2230" w:type="dxa"/>
            <w:tcBorders>
              <w:left w:val="single" w:sz="4" w:space="0" w:color="auto"/>
              <w:right w:val="single" w:sz="4" w:space="0" w:color="auto"/>
            </w:tcBorders>
          </w:tcPr>
          <w:p w:rsidR="00DF2419" w:rsidRPr="005315A3" w:rsidRDefault="00DF2419" w:rsidP="00C8413F">
            <w:pPr>
              <w:rPr>
                <w:color w:val="000000" w:themeColor="text1"/>
              </w:rPr>
            </w:pPr>
          </w:p>
        </w:tc>
      </w:tr>
    </w:tbl>
    <w:p w:rsidR="00DF2419" w:rsidRPr="005315A3" w:rsidRDefault="00DF2419" w:rsidP="00C8413F">
      <w:pPr>
        <w:jc w:val="left"/>
        <w:rPr>
          <w:color w:val="000000" w:themeColor="text1"/>
          <w:lang w:val="en-US"/>
        </w:rPr>
      </w:pPr>
    </w:p>
    <w:p w:rsidR="00A72B61" w:rsidRPr="005315A3" w:rsidRDefault="00A72B61" w:rsidP="00C8413F">
      <w:pPr>
        <w:ind w:left="720" w:hanging="720"/>
        <w:rPr>
          <w:color w:val="000000" w:themeColor="text1"/>
          <w:lang w:val="en-US"/>
        </w:rPr>
      </w:pPr>
    </w:p>
    <w:p w:rsidR="00A72B61" w:rsidRPr="005315A3" w:rsidRDefault="00A72B61" w:rsidP="00C8413F">
      <w:pPr>
        <w:ind w:left="720" w:hanging="720"/>
        <w:rPr>
          <w:color w:val="000000" w:themeColor="text1"/>
          <w:lang w:val="en-US"/>
        </w:rPr>
      </w:pPr>
    </w:p>
    <w:p w:rsidR="00D17CC7" w:rsidRPr="005315A3" w:rsidRDefault="008F5380" w:rsidP="00C8413F">
      <w:pPr>
        <w:ind w:left="720" w:hanging="720"/>
        <w:rPr>
          <w:color w:val="000000" w:themeColor="text1"/>
          <w:lang w:val="en-US"/>
        </w:rPr>
      </w:pPr>
      <w:r w:rsidRPr="005315A3">
        <w:rPr>
          <w:color w:val="000000" w:themeColor="text1"/>
          <w:lang w:val="id-ID"/>
        </w:rPr>
        <w:t>6.</w:t>
      </w:r>
      <w:r w:rsidRPr="005315A3">
        <w:rPr>
          <w:color w:val="000000" w:themeColor="text1"/>
          <w:lang w:val="en-US"/>
        </w:rPr>
        <w:t>2</w:t>
      </w:r>
      <w:r w:rsidRPr="005315A3">
        <w:rPr>
          <w:color w:val="000000" w:themeColor="text1"/>
          <w:lang w:val="id-ID"/>
        </w:rPr>
        <w:t>.2.</w:t>
      </w:r>
      <w:r w:rsidR="00C933A1" w:rsidRPr="005315A3">
        <w:rPr>
          <w:color w:val="000000" w:themeColor="text1"/>
          <w:lang w:val="en-US"/>
        </w:rPr>
        <w:t>4</w:t>
      </w:r>
      <w:r w:rsidR="009F6839" w:rsidRPr="005315A3">
        <w:rPr>
          <w:color w:val="000000" w:themeColor="text1"/>
          <w:lang w:val="id-ID"/>
        </w:rPr>
        <w:t xml:space="preserve">  Prasarana pendidikan pelengkap</w:t>
      </w:r>
      <w:r w:rsidRPr="005315A3">
        <w:rPr>
          <w:bCs/>
          <w:color w:val="000000" w:themeColor="text1"/>
          <w:lang w:val="id-ID"/>
        </w:rPr>
        <w:t xml:space="preserve">Rumah Sakit </w:t>
      </w:r>
      <w:r w:rsidR="00F8703F" w:rsidRPr="005315A3">
        <w:rPr>
          <w:bCs/>
          <w:color w:val="000000" w:themeColor="text1"/>
          <w:lang w:val="id-ID"/>
        </w:rPr>
        <w:t>Pendidikan Afiliasi dan Satelit</w:t>
      </w:r>
    </w:p>
    <w:p w:rsidR="00D17CC7" w:rsidRPr="005315A3" w:rsidRDefault="00D17CC7" w:rsidP="00C8413F">
      <w:pPr>
        <w:ind w:left="720" w:hanging="720"/>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B952EC" w:rsidRPr="005315A3"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b/>
                <w:bCs/>
                <w:color w:val="000000" w:themeColor="text1"/>
                <w:sz w:val="18"/>
                <w:szCs w:val="18"/>
              </w:rPr>
            </w:pPr>
            <w:r w:rsidRPr="005315A3">
              <w:rPr>
                <w:b/>
                <w:bCs/>
                <w:color w:val="000000" w:themeColor="text1"/>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b/>
                <w:bCs/>
                <w:color w:val="000000" w:themeColor="text1"/>
                <w:sz w:val="18"/>
                <w:szCs w:val="18"/>
                <w:lang w:val="id-ID"/>
              </w:rPr>
            </w:pPr>
            <w:r w:rsidRPr="005315A3">
              <w:rPr>
                <w:b/>
                <w:bCs/>
                <w:color w:val="000000" w:themeColor="text1"/>
                <w:sz w:val="18"/>
                <w:szCs w:val="18"/>
                <w:lang w:val="id-ID"/>
              </w:rPr>
              <w:t>Nama Prasarana Pelengkap (Rumah Sakit</w:t>
            </w:r>
            <w:r w:rsidR="00F8703F" w:rsidRPr="005315A3">
              <w:rPr>
                <w:b/>
                <w:bCs/>
                <w:color w:val="000000" w:themeColor="text1"/>
                <w:sz w:val="18"/>
                <w:szCs w:val="18"/>
                <w:lang w:val="id-ID"/>
              </w:rPr>
              <w:t>Pendidikan Afiliasi dan Satelit</w:t>
            </w:r>
            <w:r w:rsidR="002167D5" w:rsidRPr="005315A3">
              <w:rPr>
                <w:b/>
                <w:bCs/>
                <w:color w:val="000000" w:themeColor="text1"/>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b/>
                <w:bCs/>
                <w:color w:val="000000" w:themeColor="text1"/>
                <w:sz w:val="18"/>
                <w:szCs w:val="18"/>
                <w:lang w:val="id-ID"/>
              </w:rPr>
            </w:pPr>
            <w:r w:rsidRPr="005315A3">
              <w:rPr>
                <w:b/>
                <w:bCs/>
                <w:color w:val="000000" w:themeColor="text1"/>
                <w:sz w:val="18"/>
                <w:szCs w:val="18"/>
                <w:lang w:val="id-ID"/>
              </w:rPr>
              <w:t>Luas (m</w:t>
            </w:r>
            <w:r w:rsidRPr="005315A3">
              <w:rPr>
                <w:b/>
                <w:bCs/>
                <w:color w:val="000000" w:themeColor="text1"/>
                <w:sz w:val="18"/>
                <w:szCs w:val="18"/>
                <w:vertAlign w:val="superscript"/>
                <w:lang w:val="id-ID"/>
              </w:rPr>
              <w:t>2</w:t>
            </w:r>
            <w:r w:rsidRPr="005315A3">
              <w:rPr>
                <w:b/>
                <w:bCs/>
                <w:color w:val="000000" w:themeColor="text1"/>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5315A3" w:rsidRDefault="00F3328E" w:rsidP="00C8413F">
            <w:pPr>
              <w:jc w:val="center"/>
              <w:rPr>
                <w:b/>
                <w:bCs/>
                <w:color w:val="000000" w:themeColor="text1"/>
                <w:sz w:val="18"/>
                <w:szCs w:val="18"/>
                <w:lang w:val="id-ID"/>
              </w:rPr>
            </w:pPr>
            <w:r w:rsidRPr="005315A3">
              <w:rPr>
                <w:b/>
                <w:bCs/>
                <w:color w:val="000000" w:themeColor="text1"/>
                <w:sz w:val="18"/>
                <w:szCs w:val="18"/>
                <w:lang w:val="id-ID"/>
              </w:rPr>
              <w:t>Sarana yang Tersedia</w:t>
            </w:r>
          </w:p>
        </w:tc>
      </w:tr>
      <w:tr w:rsidR="00B952EC" w:rsidRPr="005315A3"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b/>
                <w:bCs/>
                <w:color w:val="000000" w:themeColor="text1"/>
                <w:sz w:val="18"/>
                <w:szCs w:val="18"/>
              </w:rPr>
            </w:pPr>
            <w:r w:rsidRPr="005315A3">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b/>
                <w:bCs/>
                <w:color w:val="000000" w:themeColor="text1"/>
                <w:sz w:val="18"/>
                <w:szCs w:val="18"/>
              </w:rPr>
            </w:pPr>
            <w:r w:rsidRPr="005315A3">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b/>
                <w:bCs/>
                <w:color w:val="000000" w:themeColor="text1"/>
                <w:sz w:val="18"/>
                <w:szCs w:val="18"/>
              </w:rPr>
            </w:pPr>
            <w:r w:rsidRPr="005315A3">
              <w:rPr>
                <w:b/>
                <w:bCs/>
                <w:color w:val="000000" w:themeColor="text1"/>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b/>
                <w:bCs/>
                <w:color w:val="000000" w:themeColor="text1"/>
                <w:sz w:val="18"/>
                <w:szCs w:val="18"/>
                <w:lang w:val="id-ID"/>
              </w:rPr>
            </w:pPr>
            <w:r w:rsidRPr="005315A3">
              <w:rPr>
                <w:b/>
                <w:bCs/>
                <w:color w:val="000000" w:themeColor="text1"/>
                <w:sz w:val="18"/>
                <w:szCs w:val="18"/>
                <w:lang w:val="id-ID"/>
              </w:rPr>
              <w:t>(4)</w:t>
            </w:r>
          </w:p>
        </w:tc>
      </w:tr>
      <w:tr w:rsidR="00B952EC" w:rsidRPr="005315A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color w:val="000000" w:themeColor="text1"/>
              </w:rPr>
            </w:pPr>
            <w:r w:rsidRPr="005315A3">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315A3"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5315A3" w:rsidRDefault="00F3328E" w:rsidP="00C8413F">
            <w:pPr>
              <w:rPr>
                <w:color w:val="000000" w:themeColor="text1"/>
              </w:rPr>
            </w:pPr>
          </w:p>
        </w:tc>
      </w:tr>
      <w:tr w:rsidR="00B952EC" w:rsidRPr="005315A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color w:val="000000" w:themeColor="text1"/>
              </w:rPr>
            </w:pPr>
            <w:r w:rsidRPr="005315A3">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315A3"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5315A3" w:rsidRDefault="00F3328E" w:rsidP="00C8413F">
            <w:pPr>
              <w:rPr>
                <w:color w:val="000000" w:themeColor="text1"/>
              </w:rPr>
            </w:pPr>
          </w:p>
        </w:tc>
      </w:tr>
      <w:tr w:rsidR="00B952EC" w:rsidRPr="005315A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color w:val="000000" w:themeColor="text1"/>
                <w:lang w:val="id-ID"/>
              </w:rPr>
            </w:pPr>
            <w:r w:rsidRPr="005315A3">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315A3"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5315A3" w:rsidRDefault="00F3328E" w:rsidP="00C8413F">
            <w:pPr>
              <w:rPr>
                <w:color w:val="000000" w:themeColor="text1"/>
                <w:lang w:val="pl-PL"/>
              </w:rPr>
            </w:pPr>
          </w:p>
        </w:tc>
      </w:tr>
      <w:tr w:rsidR="005A7C85" w:rsidRPr="005315A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center"/>
              <w:rPr>
                <w:color w:val="000000" w:themeColor="text1"/>
                <w:lang w:val="id-ID"/>
              </w:rPr>
            </w:pPr>
            <w:r w:rsidRPr="005315A3">
              <w:rPr>
                <w:color w:val="000000" w:themeColor="text1"/>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315A3"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315A3"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5315A3" w:rsidRDefault="00F3328E" w:rsidP="00C8413F">
            <w:pPr>
              <w:rPr>
                <w:color w:val="000000" w:themeColor="text1"/>
                <w:lang w:val="pl-PL"/>
              </w:rPr>
            </w:pPr>
          </w:p>
        </w:tc>
      </w:tr>
    </w:tbl>
    <w:p w:rsidR="00D17CC7" w:rsidRPr="005315A3" w:rsidRDefault="00D17CC7" w:rsidP="00C8413F">
      <w:pPr>
        <w:ind w:left="720" w:hanging="720"/>
        <w:rPr>
          <w:color w:val="000000" w:themeColor="text1"/>
          <w:lang w:val="id-ID"/>
        </w:rPr>
      </w:pPr>
    </w:p>
    <w:p w:rsidR="00A72B61" w:rsidRPr="005315A3" w:rsidRDefault="00A72B61" w:rsidP="00C8413F">
      <w:pPr>
        <w:ind w:left="630" w:hanging="630"/>
        <w:jc w:val="left"/>
        <w:rPr>
          <w:color w:val="000000" w:themeColor="text1"/>
        </w:rPr>
      </w:pPr>
    </w:p>
    <w:p w:rsidR="006001BF" w:rsidRPr="005315A3" w:rsidRDefault="00915058" w:rsidP="00C8413F">
      <w:pPr>
        <w:ind w:left="630" w:hanging="630"/>
        <w:jc w:val="left"/>
        <w:rPr>
          <w:color w:val="000000" w:themeColor="text1"/>
        </w:rPr>
      </w:pPr>
      <w:r w:rsidRPr="005315A3">
        <w:rPr>
          <w:color w:val="000000" w:themeColor="text1"/>
        </w:rPr>
        <w:t>6.3</w:t>
      </w:r>
      <w:r w:rsidR="006001BF" w:rsidRPr="005315A3">
        <w:rPr>
          <w:color w:val="000000" w:themeColor="text1"/>
        </w:rPr>
        <w:t xml:space="preserve">  Sistem Informasi</w:t>
      </w:r>
    </w:p>
    <w:p w:rsidR="0073208C" w:rsidRPr="005315A3" w:rsidRDefault="0073208C" w:rsidP="00C8413F">
      <w:pPr>
        <w:ind w:left="630" w:hanging="630"/>
        <w:jc w:val="left"/>
        <w:rPr>
          <w:color w:val="000000" w:themeColor="text1"/>
          <w:lang w:val="id-ID"/>
        </w:rPr>
      </w:pPr>
    </w:p>
    <w:p w:rsidR="008803B7" w:rsidRPr="005315A3" w:rsidRDefault="008803B7" w:rsidP="00C8413F">
      <w:pPr>
        <w:rPr>
          <w:color w:val="000000" w:themeColor="text1"/>
          <w:sz w:val="20"/>
          <w:szCs w:val="20"/>
          <w:lang w:val="nb-NO"/>
        </w:rPr>
      </w:pPr>
      <w:r w:rsidRPr="005315A3">
        <w:rPr>
          <w:color w:val="000000" w:themeColor="text1"/>
          <w:sz w:val="20"/>
          <w:szCs w:val="20"/>
          <w:lang w:val="nb-NO"/>
        </w:rPr>
        <w:t xml:space="preserve">Jelaskan sistem informasi dan fasilitas yang digunakan oleh program </w:t>
      </w:r>
      <w:r w:rsidR="00F51463" w:rsidRPr="005315A3">
        <w:rPr>
          <w:color w:val="000000" w:themeColor="text1"/>
          <w:sz w:val="20"/>
          <w:szCs w:val="20"/>
          <w:lang w:val="nb-NO"/>
        </w:rPr>
        <w:t xml:space="preserve">Pendidikan </w:t>
      </w:r>
      <w:r w:rsidR="00B1366E" w:rsidRPr="005315A3">
        <w:rPr>
          <w:color w:val="000000" w:themeColor="text1"/>
          <w:sz w:val="20"/>
          <w:szCs w:val="20"/>
          <w:lang w:val="nb-NO"/>
        </w:rPr>
        <w:t xml:space="preserve">Dokter Spesialis </w:t>
      </w:r>
      <w:r w:rsidR="00497CC0" w:rsidRPr="005315A3">
        <w:rPr>
          <w:color w:val="000000" w:themeColor="text1"/>
          <w:sz w:val="20"/>
          <w:szCs w:val="20"/>
          <w:lang w:val="nb-NO"/>
        </w:rPr>
        <w:t>Bedah Toraks dan Kardiovaskuler</w:t>
      </w:r>
      <w:r w:rsidRPr="005315A3">
        <w:rPr>
          <w:color w:val="000000" w:themeColor="text1"/>
          <w:sz w:val="20"/>
          <w:szCs w:val="20"/>
          <w:lang w:val="nb-NO"/>
        </w:rPr>
        <w:t xml:space="preserve"> untuk proses pembelajaran (</w:t>
      </w:r>
      <w:r w:rsidRPr="005315A3">
        <w:rPr>
          <w:i/>
          <w:color w:val="000000" w:themeColor="text1"/>
          <w:sz w:val="20"/>
          <w:szCs w:val="20"/>
          <w:lang w:val="nb-NO"/>
        </w:rPr>
        <w:t>hardware</w:t>
      </w:r>
      <w:r w:rsidRPr="005315A3">
        <w:rPr>
          <w:color w:val="000000" w:themeColor="text1"/>
          <w:sz w:val="20"/>
          <w:szCs w:val="20"/>
          <w:lang w:val="nb-NO"/>
        </w:rPr>
        <w:t xml:space="preserve">, </w:t>
      </w:r>
      <w:r w:rsidRPr="005315A3">
        <w:rPr>
          <w:i/>
          <w:iCs/>
          <w:color w:val="000000" w:themeColor="text1"/>
          <w:sz w:val="20"/>
          <w:szCs w:val="20"/>
          <w:lang w:val="nb-NO"/>
        </w:rPr>
        <w:t>software,WAN, LAN, bandwidth</w:t>
      </w:r>
      <w:r w:rsidRPr="005315A3">
        <w:rPr>
          <w:color w:val="000000" w:themeColor="text1"/>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9A5646">
        <w:tc>
          <w:tcPr>
            <w:tcW w:w="9175" w:type="dxa"/>
            <w:tcBorders>
              <w:top w:val="single" w:sz="4" w:space="0" w:color="auto"/>
              <w:left w:val="single" w:sz="4" w:space="0" w:color="auto"/>
              <w:bottom w:val="single" w:sz="4" w:space="0" w:color="auto"/>
              <w:right w:val="single" w:sz="4" w:space="0" w:color="auto"/>
            </w:tcBorders>
          </w:tcPr>
          <w:p w:rsidR="00085C77" w:rsidRPr="005315A3" w:rsidRDefault="00085C77" w:rsidP="00C8413F">
            <w:pPr>
              <w:pStyle w:val="Header"/>
              <w:tabs>
                <w:tab w:val="clear" w:pos="4320"/>
                <w:tab w:val="clear" w:pos="8640"/>
              </w:tabs>
              <w:rPr>
                <w:color w:val="000000" w:themeColor="text1"/>
                <w:lang w:val="de-LU"/>
              </w:rPr>
            </w:pPr>
          </w:p>
          <w:p w:rsidR="00085C77" w:rsidRPr="005315A3" w:rsidRDefault="00085C77" w:rsidP="00C8413F">
            <w:pPr>
              <w:pStyle w:val="Header"/>
              <w:tabs>
                <w:tab w:val="clear" w:pos="4320"/>
                <w:tab w:val="clear" w:pos="8640"/>
              </w:tabs>
              <w:rPr>
                <w:color w:val="000000" w:themeColor="text1"/>
                <w:lang w:val="de-LU"/>
              </w:rPr>
            </w:pPr>
          </w:p>
          <w:p w:rsidR="00085C77" w:rsidRPr="005315A3" w:rsidRDefault="00085C77" w:rsidP="00C8413F">
            <w:pPr>
              <w:pStyle w:val="Header"/>
              <w:tabs>
                <w:tab w:val="clear" w:pos="4320"/>
                <w:tab w:val="clear" w:pos="8640"/>
              </w:tabs>
              <w:rPr>
                <w:color w:val="000000" w:themeColor="text1"/>
                <w:lang w:val="de-LU"/>
              </w:rPr>
            </w:pPr>
          </w:p>
          <w:p w:rsidR="00085C77" w:rsidRPr="005315A3" w:rsidRDefault="00085C77" w:rsidP="00C8413F">
            <w:pPr>
              <w:pStyle w:val="Header"/>
              <w:tabs>
                <w:tab w:val="clear" w:pos="4320"/>
                <w:tab w:val="clear" w:pos="8640"/>
              </w:tabs>
              <w:rPr>
                <w:color w:val="000000" w:themeColor="text1"/>
                <w:lang w:val="de-LU"/>
              </w:rPr>
            </w:pPr>
          </w:p>
          <w:p w:rsidR="00085C77" w:rsidRPr="005315A3" w:rsidRDefault="00085C77" w:rsidP="00C8413F">
            <w:pPr>
              <w:pStyle w:val="Header"/>
              <w:tabs>
                <w:tab w:val="clear" w:pos="4320"/>
                <w:tab w:val="clear" w:pos="8640"/>
              </w:tabs>
              <w:rPr>
                <w:color w:val="000000" w:themeColor="text1"/>
                <w:lang w:val="de-LU"/>
              </w:rPr>
            </w:pPr>
          </w:p>
        </w:tc>
      </w:tr>
    </w:tbl>
    <w:p w:rsidR="00B77317" w:rsidRPr="005315A3" w:rsidRDefault="00B77317" w:rsidP="00C8413F">
      <w:pPr>
        <w:ind w:left="90" w:hanging="47"/>
        <w:jc w:val="left"/>
        <w:rPr>
          <w:color w:val="000000" w:themeColor="text1"/>
          <w:lang w:val="id-ID"/>
        </w:rPr>
      </w:pPr>
    </w:p>
    <w:p w:rsidR="00FE2315" w:rsidRPr="005315A3" w:rsidRDefault="00FE2315" w:rsidP="00C8413F">
      <w:pPr>
        <w:ind w:left="90" w:hanging="47"/>
        <w:jc w:val="left"/>
        <w:rPr>
          <w:color w:val="000000" w:themeColor="text1"/>
          <w:lang w:val="id-ID"/>
        </w:rPr>
      </w:pPr>
    </w:p>
    <w:p w:rsidR="002E1D21" w:rsidRPr="005315A3" w:rsidRDefault="002E1D21" w:rsidP="00C8413F">
      <w:pPr>
        <w:ind w:left="90" w:hanging="47"/>
        <w:jc w:val="left"/>
        <w:rPr>
          <w:color w:val="000000" w:themeColor="text1"/>
          <w:lang w:val="id-ID"/>
        </w:rPr>
        <w:sectPr w:rsidR="002E1D21" w:rsidRPr="005315A3" w:rsidSect="00C1642D">
          <w:pgSz w:w="11907" w:h="16840" w:code="9"/>
          <w:pgMar w:top="1140" w:right="1559" w:bottom="1140" w:left="1281" w:header="720" w:footer="794" w:gutter="0"/>
          <w:cols w:space="720"/>
        </w:sectPr>
      </w:pPr>
    </w:p>
    <w:p w:rsidR="008A2C00" w:rsidRPr="005315A3" w:rsidRDefault="008A2C00" w:rsidP="008A2C00">
      <w:pPr>
        <w:jc w:val="center"/>
        <w:rPr>
          <w:b/>
          <w:color w:val="000000" w:themeColor="text1"/>
          <w:sz w:val="28"/>
          <w:szCs w:val="28"/>
        </w:rPr>
      </w:pPr>
      <w:r w:rsidRPr="005315A3">
        <w:rPr>
          <w:b/>
          <w:color w:val="000000" w:themeColor="text1"/>
          <w:sz w:val="28"/>
          <w:szCs w:val="28"/>
        </w:rPr>
        <w:t>STANDAR 7</w:t>
      </w:r>
    </w:p>
    <w:p w:rsidR="00D17CC7" w:rsidRPr="005315A3" w:rsidRDefault="00AA394A" w:rsidP="008A2C00">
      <w:pPr>
        <w:jc w:val="center"/>
        <w:rPr>
          <w:b/>
          <w:color w:val="000000" w:themeColor="text1"/>
          <w:sz w:val="28"/>
          <w:szCs w:val="28"/>
        </w:rPr>
      </w:pPr>
      <w:r w:rsidRPr="005315A3">
        <w:rPr>
          <w:b/>
          <w:color w:val="000000" w:themeColor="text1"/>
          <w:sz w:val="28"/>
          <w:szCs w:val="28"/>
        </w:rPr>
        <w:t xml:space="preserve">PENELITIAN, </w:t>
      </w:r>
      <w:r w:rsidR="002D6F3B" w:rsidRPr="005315A3">
        <w:rPr>
          <w:b/>
          <w:color w:val="000000" w:themeColor="text1"/>
          <w:sz w:val="28"/>
          <w:szCs w:val="28"/>
        </w:rPr>
        <w:t>PENGABDIAN KEPADA MASYARAKAT</w:t>
      </w:r>
      <w:r w:rsidRPr="005315A3">
        <w:rPr>
          <w:b/>
          <w:color w:val="000000" w:themeColor="text1"/>
          <w:sz w:val="28"/>
          <w:szCs w:val="28"/>
        </w:rPr>
        <w:t>, DAN KERJASAMA</w:t>
      </w:r>
    </w:p>
    <w:p w:rsidR="00EB5E42" w:rsidRPr="005315A3" w:rsidRDefault="00EB5E42" w:rsidP="00C8413F">
      <w:pPr>
        <w:rPr>
          <w:color w:val="000000" w:themeColor="text1"/>
          <w:lang w:val="sv-SE"/>
        </w:rPr>
      </w:pPr>
    </w:p>
    <w:p w:rsidR="00EB5E42" w:rsidRPr="005315A3" w:rsidRDefault="00EB5E42" w:rsidP="00C8413F">
      <w:pPr>
        <w:ind w:left="1890" w:hanging="1847"/>
        <w:rPr>
          <w:color w:val="000000" w:themeColor="text1"/>
          <w:lang w:val="fi-FI"/>
        </w:rPr>
      </w:pPr>
    </w:p>
    <w:p w:rsidR="00C23516" w:rsidRPr="005315A3" w:rsidRDefault="00C23516" w:rsidP="00C8413F">
      <w:pPr>
        <w:pStyle w:val="ListParagraph"/>
        <w:numPr>
          <w:ilvl w:val="1"/>
          <w:numId w:val="30"/>
        </w:numPr>
        <w:rPr>
          <w:color w:val="000000" w:themeColor="text1"/>
          <w:lang w:val="id-ID"/>
        </w:rPr>
      </w:pPr>
      <w:r w:rsidRPr="005315A3">
        <w:rPr>
          <w:color w:val="000000" w:themeColor="text1"/>
          <w:lang w:val="sv-SE"/>
        </w:rPr>
        <w:t>Agenda</w:t>
      </w:r>
      <w:r w:rsidRPr="005315A3">
        <w:rPr>
          <w:color w:val="000000" w:themeColor="text1"/>
          <w:lang w:val="id-ID"/>
        </w:rPr>
        <w:t>,</w:t>
      </w:r>
      <w:r w:rsidRPr="005315A3">
        <w:rPr>
          <w:color w:val="000000" w:themeColor="text1"/>
          <w:lang w:val="sv-SE"/>
        </w:rPr>
        <w:t xml:space="preserve"> judul</w:t>
      </w:r>
      <w:r w:rsidRPr="005315A3">
        <w:rPr>
          <w:color w:val="000000" w:themeColor="text1"/>
          <w:lang w:val="id-ID"/>
        </w:rPr>
        <w:t>, dan jaringan</w:t>
      </w:r>
      <w:r w:rsidRPr="005315A3">
        <w:rPr>
          <w:color w:val="000000" w:themeColor="text1"/>
          <w:lang w:val="sv-SE"/>
        </w:rPr>
        <w:t xml:space="preserve"> penelitian </w:t>
      </w:r>
      <w:r w:rsidR="00CB1AB7" w:rsidRPr="005315A3">
        <w:rPr>
          <w:color w:val="000000" w:themeColor="text1"/>
          <w:lang w:val="sv-SE"/>
        </w:rPr>
        <w:t xml:space="preserve">dosen di RS Pendidikan </w:t>
      </w:r>
    </w:p>
    <w:p w:rsidR="00C23516" w:rsidRPr="005315A3" w:rsidRDefault="00C23516" w:rsidP="00C8413F">
      <w:pPr>
        <w:pStyle w:val="ListParagraph"/>
        <w:ind w:left="360"/>
        <w:rPr>
          <w:color w:val="000000" w:themeColor="text1"/>
          <w:lang w:val="id-ID"/>
        </w:rPr>
      </w:pPr>
    </w:p>
    <w:p w:rsidR="00C23516" w:rsidRPr="005315A3" w:rsidRDefault="00C23516" w:rsidP="00C8413F">
      <w:pPr>
        <w:pStyle w:val="ListParagraph"/>
        <w:ind w:left="360"/>
        <w:rPr>
          <w:color w:val="000000" w:themeColor="text1"/>
          <w:lang w:val="sv-SE"/>
        </w:rPr>
      </w:pPr>
      <w:r w:rsidRPr="005315A3">
        <w:rPr>
          <w:color w:val="000000" w:themeColor="text1"/>
          <w:lang w:val="sv-SE"/>
        </w:rPr>
        <w:t xml:space="preserve">Tuliskan agenda dan judul penelitian </w:t>
      </w:r>
      <w:r w:rsidR="00CB1AB7" w:rsidRPr="005315A3">
        <w:rPr>
          <w:color w:val="000000" w:themeColor="text1"/>
          <w:lang w:val="sv-SE"/>
        </w:rPr>
        <w:t xml:space="preserve">dosen di RS Pendidikan </w:t>
      </w:r>
      <w:r w:rsidRPr="005315A3">
        <w:rPr>
          <w:color w:val="000000" w:themeColor="text1"/>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B952EC" w:rsidRPr="005315A3" w:rsidTr="008A2C00">
        <w:tc>
          <w:tcPr>
            <w:tcW w:w="571" w:type="dxa"/>
            <w:vAlign w:val="center"/>
          </w:tcPr>
          <w:p w:rsidR="00C23516" w:rsidRPr="005315A3" w:rsidRDefault="00C23516" w:rsidP="00C8413F">
            <w:pPr>
              <w:jc w:val="center"/>
              <w:rPr>
                <w:b/>
                <w:color w:val="000000" w:themeColor="text1"/>
                <w:sz w:val="20"/>
                <w:lang w:val="sv-SE"/>
              </w:rPr>
            </w:pPr>
            <w:r w:rsidRPr="005315A3">
              <w:rPr>
                <w:b/>
                <w:color w:val="000000" w:themeColor="text1"/>
                <w:sz w:val="20"/>
                <w:lang w:val="sv-SE"/>
              </w:rPr>
              <w:t>No.</w:t>
            </w:r>
          </w:p>
        </w:tc>
        <w:tc>
          <w:tcPr>
            <w:tcW w:w="1967" w:type="dxa"/>
            <w:vAlign w:val="center"/>
          </w:tcPr>
          <w:p w:rsidR="00C23516" w:rsidRPr="005315A3" w:rsidRDefault="00C23516" w:rsidP="00C8413F">
            <w:pPr>
              <w:jc w:val="center"/>
              <w:rPr>
                <w:b/>
                <w:color w:val="000000" w:themeColor="text1"/>
                <w:sz w:val="20"/>
                <w:lang w:val="sv-SE"/>
              </w:rPr>
            </w:pPr>
            <w:r w:rsidRPr="005315A3">
              <w:rPr>
                <w:b/>
                <w:color w:val="000000" w:themeColor="text1"/>
                <w:sz w:val="20"/>
                <w:lang w:val="sv-SE"/>
              </w:rPr>
              <w:t>Nama Dosen</w:t>
            </w:r>
          </w:p>
        </w:tc>
        <w:tc>
          <w:tcPr>
            <w:tcW w:w="1800" w:type="dxa"/>
            <w:vAlign w:val="center"/>
          </w:tcPr>
          <w:p w:rsidR="00C23516" w:rsidRPr="005315A3" w:rsidRDefault="00C23516" w:rsidP="00C8413F">
            <w:pPr>
              <w:jc w:val="center"/>
              <w:rPr>
                <w:b/>
                <w:color w:val="000000" w:themeColor="text1"/>
                <w:sz w:val="20"/>
                <w:lang w:val="sv-SE"/>
              </w:rPr>
            </w:pPr>
            <w:r w:rsidRPr="005315A3">
              <w:rPr>
                <w:b/>
                <w:color w:val="000000" w:themeColor="text1"/>
                <w:sz w:val="20"/>
                <w:lang w:val="sv-SE"/>
              </w:rPr>
              <w:t>Agenda Penelitian</w:t>
            </w:r>
          </w:p>
        </w:tc>
        <w:tc>
          <w:tcPr>
            <w:tcW w:w="2592" w:type="dxa"/>
            <w:vAlign w:val="center"/>
          </w:tcPr>
          <w:p w:rsidR="00C23516" w:rsidRPr="005315A3" w:rsidRDefault="00C23516" w:rsidP="00C8413F">
            <w:pPr>
              <w:jc w:val="center"/>
              <w:rPr>
                <w:b/>
                <w:color w:val="000000" w:themeColor="text1"/>
                <w:sz w:val="20"/>
                <w:lang w:val="sv-SE"/>
              </w:rPr>
            </w:pPr>
            <w:r w:rsidRPr="005315A3">
              <w:rPr>
                <w:b/>
                <w:color w:val="000000" w:themeColor="text1"/>
                <w:sz w:val="20"/>
                <w:lang w:val="sv-SE"/>
              </w:rPr>
              <w:t>Judul Penelitian</w:t>
            </w:r>
          </w:p>
        </w:tc>
        <w:tc>
          <w:tcPr>
            <w:tcW w:w="2340" w:type="dxa"/>
            <w:vAlign w:val="center"/>
          </w:tcPr>
          <w:p w:rsidR="00C23516" w:rsidRPr="005315A3" w:rsidRDefault="00C23516" w:rsidP="00C8413F">
            <w:pPr>
              <w:jc w:val="center"/>
              <w:rPr>
                <w:b/>
                <w:color w:val="000000" w:themeColor="text1"/>
                <w:sz w:val="20"/>
                <w:lang w:val="sv-SE"/>
              </w:rPr>
            </w:pPr>
            <w:r w:rsidRPr="005315A3">
              <w:rPr>
                <w:b/>
                <w:color w:val="000000" w:themeColor="text1"/>
                <w:sz w:val="20"/>
                <w:lang w:val="sv-SE"/>
              </w:rPr>
              <w:t>Keterlibatan dengan Jaringan Penelitian*</w:t>
            </w:r>
          </w:p>
        </w:tc>
      </w:tr>
      <w:tr w:rsidR="00B952EC" w:rsidRPr="005315A3" w:rsidTr="008A2C00">
        <w:tc>
          <w:tcPr>
            <w:tcW w:w="571" w:type="dxa"/>
            <w:vAlign w:val="center"/>
          </w:tcPr>
          <w:p w:rsidR="00C23516" w:rsidRPr="005315A3" w:rsidRDefault="00C23516" w:rsidP="00C8413F">
            <w:pPr>
              <w:jc w:val="center"/>
              <w:rPr>
                <w:b/>
                <w:bCs/>
                <w:color w:val="000000" w:themeColor="text1"/>
                <w:sz w:val="18"/>
              </w:rPr>
            </w:pPr>
            <w:r w:rsidRPr="005315A3">
              <w:rPr>
                <w:b/>
                <w:bCs/>
                <w:color w:val="000000" w:themeColor="text1"/>
                <w:sz w:val="18"/>
              </w:rPr>
              <w:t>(1)</w:t>
            </w:r>
          </w:p>
        </w:tc>
        <w:tc>
          <w:tcPr>
            <w:tcW w:w="1967" w:type="dxa"/>
            <w:vAlign w:val="center"/>
          </w:tcPr>
          <w:p w:rsidR="00C23516" w:rsidRPr="005315A3" w:rsidRDefault="00C23516" w:rsidP="00C8413F">
            <w:pPr>
              <w:jc w:val="center"/>
              <w:rPr>
                <w:b/>
                <w:bCs/>
                <w:color w:val="000000" w:themeColor="text1"/>
                <w:sz w:val="18"/>
              </w:rPr>
            </w:pPr>
            <w:r w:rsidRPr="005315A3">
              <w:rPr>
                <w:b/>
                <w:bCs/>
                <w:color w:val="000000" w:themeColor="text1"/>
                <w:sz w:val="18"/>
              </w:rPr>
              <w:t>(2)</w:t>
            </w:r>
          </w:p>
        </w:tc>
        <w:tc>
          <w:tcPr>
            <w:tcW w:w="1800" w:type="dxa"/>
            <w:vAlign w:val="center"/>
          </w:tcPr>
          <w:p w:rsidR="00C23516" w:rsidRPr="005315A3" w:rsidRDefault="00C23516" w:rsidP="00C8413F">
            <w:pPr>
              <w:jc w:val="center"/>
              <w:rPr>
                <w:b/>
                <w:bCs/>
                <w:color w:val="000000" w:themeColor="text1"/>
                <w:sz w:val="18"/>
              </w:rPr>
            </w:pPr>
            <w:r w:rsidRPr="005315A3">
              <w:rPr>
                <w:b/>
                <w:bCs/>
                <w:color w:val="000000" w:themeColor="text1"/>
                <w:sz w:val="18"/>
              </w:rPr>
              <w:t>(3)</w:t>
            </w:r>
          </w:p>
        </w:tc>
        <w:tc>
          <w:tcPr>
            <w:tcW w:w="2592" w:type="dxa"/>
          </w:tcPr>
          <w:p w:rsidR="00C23516" w:rsidRPr="005315A3" w:rsidRDefault="00C23516" w:rsidP="00C8413F">
            <w:pPr>
              <w:jc w:val="center"/>
              <w:rPr>
                <w:b/>
                <w:bCs/>
                <w:color w:val="000000" w:themeColor="text1"/>
                <w:sz w:val="18"/>
              </w:rPr>
            </w:pPr>
            <w:r w:rsidRPr="005315A3">
              <w:rPr>
                <w:b/>
                <w:bCs/>
                <w:color w:val="000000" w:themeColor="text1"/>
                <w:sz w:val="18"/>
              </w:rPr>
              <w:t>(4)</w:t>
            </w:r>
          </w:p>
        </w:tc>
        <w:tc>
          <w:tcPr>
            <w:tcW w:w="2340" w:type="dxa"/>
          </w:tcPr>
          <w:p w:rsidR="00C23516" w:rsidRPr="005315A3" w:rsidRDefault="00C23516" w:rsidP="00C8413F">
            <w:pPr>
              <w:jc w:val="center"/>
              <w:rPr>
                <w:b/>
                <w:bCs/>
                <w:color w:val="000000" w:themeColor="text1"/>
                <w:sz w:val="18"/>
              </w:rPr>
            </w:pPr>
            <w:r w:rsidRPr="005315A3">
              <w:rPr>
                <w:b/>
                <w:bCs/>
                <w:color w:val="000000" w:themeColor="text1"/>
                <w:sz w:val="18"/>
              </w:rPr>
              <w:t>(5)</w:t>
            </w:r>
          </w:p>
        </w:tc>
      </w:tr>
      <w:tr w:rsidR="00B952EC" w:rsidRPr="005315A3" w:rsidTr="008A2C00">
        <w:tc>
          <w:tcPr>
            <w:tcW w:w="571" w:type="dxa"/>
          </w:tcPr>
          <w:p w:rsidR="00C23516" w:rsidRPr="005315A3" w:rsidRDefault="00C23516" w:rsidP="00C8413F">
            <w:pPr>
              <w:jc w:val="center"/>
              <w:rPr>
                <w:color w:val="000000" w:themeColor="text1"/>
                <w:lang w:val="sv-SE"/>
              </w:rPr>
            </w:pPr>
            <w:r w:rsidRPr="005315A3">
              <w:rPr>
                <w:color w:val="000000" w:themeColor="text1"/>
                <w:lang w:val="sv-SE"/>
              </w:rPr>
              <w:t>1</w:t>
            </w:r>
          </w:p>
        </w:tc>
        <w:tc>
          <w:tcPr>
            <w:tcW w:w="1967" w:type="dxa"/>
          </w:tcPr>
          <w:p w:rsidR="00C23516" w:rsidRPr="005315A3" w:rsidRDefault="00C23516" w:rsidP="00C8413F">
            <w:pPr>
              <w:rPr>
                <w:color w:val="000000" w:themeColor="text1"/>
                <w:lang w:val="sv-SE"/>
              </w:rPr>
            </w:pPr>
          </w:p>
        </w:tc>
        <w:tc>
          <w:tcPr>
            <w:tcW w:w="1800" w:type="dxa"/>
          </w:tcPr>
          <w:p w:rsidR="00C23516" w:rsidRPr="005315A3" w:rsidRDefault="00C23516" w:rsidP="00C8413F">
            <w:pPr>
              <w:rPr>
                <w:color w:val="000000" w:themeColor="text1"/>
                <w:lang w:val="sv-SE"/>
              </w:rPr>
            </w:pPr>
          </w:p>
        </w:tc>
        <w:tc>
          <w:tcPr>
            <w:tcW w:w="2592" w:type="dxa"/>
          </w:tcPr>
          <w:p w:rsidR="00C23516" w:rsidRPr="005315A3" w:rsidRDefault="00C23516" w:rsidP="00C8413F">
            <w:pPr>
              <w:rPr>
                <w:color w:val="000000" w:themeColor="text1"/>
                <w:lang w:val="sv-SE"/>
              </w:rPr>
            </w:pPr>
            <w:r w:rsidRPr="005315A3">
              <w:rPr>
                <w:color w:val="000000" w:themeColor="text1"/>
                <w:lang w:val="sv-SE"/>
              </w:rPr>
              <w:t>1.</w:t>
            </w:r>
          </w:p>
          <w:p w:rsidR="00C23516" w:rsidRPr="005315A3" w:rsidRDefault="00C23516" w:rsidP="00C8413F">
            <w:pPr>
              <w:rPr>
                <w:color w:val="000000" w:themeColor="text1"/>
                <w:lang w:val="sv-SE"/>
              </w:rPr>
            </w:pPr>
            <w:r w:rsidRPr="005315A3">
              <w:rPr>
                <w:color w:val="000000" w:themeColor="text1"/>
                <w:lang w:val="sv-SE"/>
              </w:rPr>
              <w:t>2.</w:t>
            </w:r>
          </w:p>
          <w:p w:rsidR="00C23516" w:rsidRPr="005315A3" w:rsidRDefault="00C23516" w:rsidP="00C8413F">
            <w:pPr>
              <w:rPr>
                <w:color w:val="000000" w:themeColor="text1"/>
                <w:lang w:val="sv-SE"/>
              </w:rPr>
            </w:pPr>
            <w:r w:rsidRPr="005315A3">
              <w:rPr>
                <w:color w:val="000000" w:themeColor="text1"/>
                <w:lang w:val="sv-SE"/>
              </w:rPr>
              <w:t>dst.</w:t>
            </w:r>
          </w:p>
        </w:tc>
        <w:tc>
          <w:tcPr>
            <w:tcW w:w="2340" w:type="dxa"/>
          </w:tcPr>
          <w:p w:rsidR="00C23516" w:rsidRPr="005315A3" w:rsidRDefault="00C23516" w:rsidP="00C8413F">
            <w:pPr>
              <w:rPr>
                <w:color w:val="000000" w:themeColor="text1"/>
                <w:lang w:val="sv-SE"/>
              </w:rPr>
            </w:pPr>
            <w:r w:rsidRPr="005315A3">
              <w:rPr>
                <w:color w:val="000000" w:themeColor="text1"/>
                <w:lang w:val="sv-SE"/>
              </w:rPr>
              <w:t>1.</w:t>
            </w:r>
          </w:p>
          <w:p w:rsidR="00C23516" w:rsidRPr="005315A3" w:rsidRDefault="00C23516" w:rsidP="00C8413F">
            <w:pPr>
              <w:rPr>
                <w:color w:val="000000" w:themeColor="text1"/>
                <w:lang w:val="sv-SE"/>
              </w:rPr>
            </w:pPr>
            <w:r w:rsidRPr="005315A3">
              <w:rPr>
                <w:color w:val="000000" w:themeColor="text1"/>
                <w:lang w:val="sv-SE"/>
              </w:rPr>
              <w:t>2.</w:t>
            </w:r>
          </w:p>
          <w:p w:rsidR="00C23516" w:rsidRPr="005315A3" w:rsidRDefault="00C23516" w:rsidP="00C8413F">
            <w:pPr>
              <w:rPr>
                <w:color w:val="000000" w:themeColor="text1"/>
                <w:lang w:val="sv-SE"/>
              </w:rPr>
            </w:pPr>
            <w:r w:rsidRPr="005315A3">
              <w:rPr>
                <w:color w:val="000000" w:themeColor="text1"/>
                <w:lang w:val="sv-SE"/>
              </w:rPr>
              <w:t>dst.</w:t>
            </w:r>
          </w:p>
        </w:tc>
      </w:tr>
      <w:tr w:rsidR="00B952EC" w:rsidRPr="005315A3" w:rsidTr="008A2C00">
        <w:tc>
          <w:tcPr>
            <w:tcW w:w="571" w:type="dxa"/>
          </w:tcPr>
          <w:p w:rsidR="00C23516" w:rsidRPr="005315A3" w:rsidRDefault="00C23516" w:rsidP="00C8413F">
            <w:pPr>
              <w:jc w:val="center"/>
              <w:rPr>
                <w:color w:val="000000" w:themeColor="text1"/>
                <w:lang w:val="sv-SE"/>
              </w:rPr>
            </w:pPr>
            <w:r w:rsidRPr="005315A3">
              <w:rPr>
                <w:color w:val="000000" w:themeColor="text1"/>
                <w:lang w:val="sv-SE"/>
              </w:rPr>
              <w:t>2</w:t>
            </w:r>
          </w:p>
        </w:tc>
        <w:tc>
          <w:tcPr>
            <w:tcW w:w="1967" w:type="dxa"/>
          </w:tcPr>
          <w:p w:rsidR="00C23516" w:rsidRPr="005315A3" w:rsidRDefault="00C23516" w:rsidP="00C8413F">
            <w:pPr>
              <w:rPr>
                <w:color w:val="000000" w:themeColor="text1"/>
                <w:lang w:val="sv-SE"/>
              </w:rPr>
            </w:pPr>
          </w:p>
        </w:tc>
        <w:tc>
          <w:tcPr>
            <w:tcW w:w="1800" w:type="dxa"/>
          </w:tcPr>
          <w:p w:rsidR="00C23516" w:rsidRPr="005315A3" w:rsidRDefault="00C23516" w:rsidP="00C8413F">
            <w:pPr>
              <w:rPr>
                <w:color w:val="000000" w:themeColor="text1"/>
                <w:lang w:val="sv-SE"/>
              </w:rPr>
            </w:pPr>
          </w:p>
        </w:tc>
        <w:tc>
          <w:tcPr>
            <w:tcW w:w="2592" w:type="dxa"/>
          </w:tcPr>
          <w:p w:rsidR="00C23516" w:rsidRPr="005315A3" w:rsidRDefault="00C23516" w:rsidP="00C8413F">
            <w:pPr>
              <w:rPr>
                <w:color w:val="000000" w:themeColor="text1"/>
                <w:lang w:val="sv-SE"/>
              </w:rPr>
            </w:pPr>
            <w:r w:rsidRPr="005315A3">
              <w:rPr>
                <w:color w:val="000000" w:themeColor="text1"/>
                <w:lang w:val="sv-SE"/>
              </w:rPr>
              <w:t>1.</w:t>
            </w:r>
          </w:p>
          <w:p w:rsidR="00C23516" w:rsidRPr="005315A3" w:rsidRDefault="00C23516" w:rsidP="00C8413F">
            <w:pPr>
              <w:rPr>
                <w:color w:val="000000" w:themeColor="text1"/>
                <w:lang w:val="sv-SE"/>
              </w:rPr>
            </w:pPr>
            <w:r w:rsidRPr="005315A3">
              <w:rPr>
                <w:color w:val="000000" w:themeColor="text1"/>
                <w:lang w:val="sv-SE"/>
              </w:rPr>
              <w:t>2.</w:t>
            </w:r>
          </w:p>
          <w:p w:rsidR="00C23516" w:rsidRPr="005315A3" w:rsidRDefault="00C23516" w:rsidP="00C8413F">
            <w:pPr>
              <w:rPr>
                <w:color w:val="000000" w:themeColor="text1"/>
                <w:lang w:val="sv-SE"/>
              </w:rPr>
            </w:pPr>
            <w:r w:rsidRPr="005315A3">
              <w:rPr>
                <w:color w:val="000000" w:themeColor="text1"/>
                <w:lang w:val="sv-SE"/>
              </w:rPr>
              <w:t>dst.</w:t>
            </w:r>
          </w:p>
        </w:tc>
        <w:tc>
          <w:tcPr>
            <w:tcW w:w="2340" w:type="dxa"/>
          </w:tcPr>
          <w:p w:rsidR="00C23516" w:rsidRPr="005315A3" w:rsidRDefault="00C23516" w:rsidP="00C8413F">
            <w:pPr>
              <w:rPr>
                <w:color w:val="000000" w:themeColor="text1"/>
                <w:lang w:val="sv-SE"/>
              </w:rPr>
            </w:pPr>
            <w:r w:rsidRPr="005315A3">
              <w:rPr>
                <w:color w:val="000000" w:themeColor="text1"/>
                <w:lang w:val="sv-SE"/>
              </w:rPr>
              <w:t>1.</w:t>
            </w:r>
          </w:p>
          <w:p w:rsidR="00C23516" w:rsidRPr="005315A3" w:rsidRDefault="00C23516" w:rsidP="00C8413F">
            <w:pPr>
              <w:rPr>
                <w:color w:val="000000" w:themeColor="text1"/>
                <w:lang w:val="sv-SE"/>
              </w:rPr>
            </w:pPr>
            <w:r w:rsidRPr="005315A3">
              <w:rPr>
                <w:color w:val="000000" w:themeColor="text1"/>
                <w:lang w:val="sv-SE"/>
              </w:rPr>
              <w:t>2.</w:t>
            </w:r>
          </w:p>
          <w:p w:rsidR="00C23516" w:rsidRPr="005315A3" w:rsidRDefault="00C23516" w:rsidP="00C8413F">
            <w:pPr>
              <w:rPr>
                <w:color w:val="000000" w:themeColor="text1"/>
                <w:lang w:val="sv-SE"/>
              </w:rPr>
            </w:pPr>
            <w:r w:rsidRPr="005315A3">
              <w:rPr>
                <w:color w:val="000000" w:themeColor="text1"/>
                <w:lang w:val="sv-SE"/>
              </w:rPr>
              <w:t>dst.</w:t>
            </w:r>
          </w:p>
        </w:tc>
      </w:tr>
      <w:tr w:rsidR="00B952EC" w:rsidRPr="005315A3" w:rsidTr="008A2C00">
        <w:tc>
          <w:tcPr>
            <w:tcW w:w="571" w:type="dxa"/>
          </w:tcPr>
          <w:p w:rsidR="00C23516" w:rsidRPr="005315A3" w:rsidRDefault="00C23516" w:rsidP="00C8413F">
            <w:pPr>
              <w:jc w:val="center"/>
              <w:rPr>
                <w:color w:val="000000" w:themeColor="text1"/>
                <w:lang w:val="sv-SE"/>
              </w:rPr>
            </w:pPr>
            <w:r w:rsidRPr="005315A3">
              <w:rPr>
                <w:color w:val="000000" w:themeColor="text1"/>
                <w:lang w:val="sv-SE"/>
              </w:rPr>
              <w:t>dst.</w:t>
            </w:r>
          </w:p>
        </w:tc>
        <w:tc>
          <w:tcPr>
            <w:tcW w:w="1967" w:type="dxa"/>
          </w:tcPr>
          <w:p w:rsidR="00C23516" w:rsidRPr="005315A3" w:rsidRDefault="00C23516" w:rsidP="00C8413F">
            <w:pPr>
              <w:rPr>
                <w:color w:val="000000" w:themeColor="text1"/>
                <w:lang w:val="sv-SE"/>
              </w:rPr>
            </w:pPr>
          </w:p>
        </w:tc>
        <w:tc>
          <w:tcPr>
            <w:tcW w:w="1800" w:type="dxa"/>
          </w:tcPr>
          <w:p w:rsidR="00C23516" w:rsidRPr="005315A3" w:rsidRDefault="00C23516" w:rsidP="00C8413F">
            <w:pPr>
              <w:rPr>
                <w:color w:val="000000" w:themeColor="text1"/>
                <w:lang w:val="sv-SE"/>
              </w:rPr>
            </w:pPr>
          </w:p>
        </w:tc>
        <w:tc>
          <w:tcPr>
            <w:tcW w:w="2592" w:type="dxa"/>
          </w:tcPr>
          <w:p w:rsidR="00C23516" w:rsidRPr="005315A3" w:rsidRDefault="00C23516" w:rsidP="00C8413F">
            <w:pPr>
              <w:rPr>
                <w:color w:val="000000" w:themeColor="text1"/>
                <w:lang w:val="sv-SE"/>
              </w:rPr>
            </w:pPr>
            <w:r w:rsidRPr="005315A3">
              <w:rPr>
                <w:color w:val="000000" w:themeColor="text1"/>
                <w:lang w:val="sv-SE"/>
              </w:rPr>
              <w:t>1.</w:t>
            </w:r>
          </w:p>
          <w:p w:rsidR="00C23516" w:rsidRPr="005315A3" w:rsidRDefault="00C23516" w:rsidP="00C8413F">
            <w:pPr>
              <w:rPr>
                <w:color w:val="000000" w:themeColor="text1"/>
                <w:lang w:val="sv-SE"/>
              </w:rPr>
            </w:pPr>
            <w:r w:rsidRPr="005315A3">
              <w:rPr>
                <w:color w:val="000000" w:themeColor="text1"/>
                <w:lang w:val="sv-SE"/>
              </w:rPr>
              <w:t>2.</w:t>
            </w:r>
          </w:p>
          <w:p w:rsidR="00C23516" w:rsidRPr="005315A3" w:rsidRDefault="00C23516" w:rsidP="00C8413F">
            <w:pPr>
              <w:rPr>
                <w:color w:val="000000" w:themeColor="text1"/>
                <w:lang w:val="sv-SE"/>
              </w:rPr>
            </w:pPr>
            <w:r w:rsidRPr="005315A3">
              <w:rPr>
                <w:color w:val="000000" w:themeColor="text1"/>
                <w:lang w:val="sv-SE"/>
              </w:rPr>
              <w:t>dst.</w:t>
            </w:r>
          </w:p>
        </w:tc>
        <w:tc>
          <w:tcPr>
            <w:tcW w:w="2340" w:type="dxa"/>
          </w:tcPr>
          <w:p w:rsidR="00C23516" w:rsidRPr="005315A3" w:rsidRDefault="00C23516" w:rsidP="00C8413F">
            <w:pPr>
              <w:rPr>
                <w:color w:val="000000" w:themeColor="text1"/>
                <w:lang w:val="sv-SE"/>
              </w:rPr>
            </w:pPr>
            <w:r w:rsidRPr="005315A3">
              <w:rPr>
                <w:color w:val="000000" w:themeColor="text1"/>
                <w:lang w:val="sv-SE"/>
              </w:rPr>
              <w:t>1.</w:t>
            </w:r>
          </w:p>
          <w:p w:rsidR="00C23516" w:rsidRPr="005315A3" w:rsidRDefault="00C23516" w:rsidP="00C8413F">
            <w:pPr>
              <w:rPr>
                <w:color w:val="000000" w:themeColor="text1"/>
                <w:lang w:val="sv-SE"/>
              </w:rPr>
            </w:pPr>
            <w:r w:rsidRPr="005315A3">
              <w:rPr>
                <w:color w:val="000000" w:themeColor="text1"/>
                <w:lang w:val="sv-SE"/>
              </w:rPr>
              <w:t>2.</w:t>
            </w:r>
          </w:p>
          <w:p w:rsidR="00C23516" w:rsidRPr="005315A3" w:rsidRDefault="00C23516" w:rsidP="00C8413F">
            <w:pPr>
              <w:rPr>
                <w:color w:val="000000" w:themeColor="text1"/>
                <w:lang w:val="sv-SE"/>
              </w:rPr>
            </w:pPr>
            <w:r w:rsidRPr="005315A3">
              <w:rPr>
                <w:color w:val="000000" w:themeColor="text1"/>
                <w:lang w:val="sv-SE"/>
              </w:rPr>
              <w:t>dst.</w:t>
            </w:r>
          </w:p>
        </w:tc>
      </w:tr>
    </w:tbl>
    <w:p w:rsidR="00C23516" w:rsidRPr="005315A3" w:rsidRDefault="00C23516" w:rsidP="00C8413F">
      <w:pPr>
        <w:ind w:left="90" w:hanging="90"/>
        <w:jc w:val="left"/>
        <w:rPr>
          <w:color w:val="000000" w:themeColor="text1"/>
          <w:sz w:val="20"/>
          <w:lang w:val="id-ID"/>
        </w:rPr>
      </w:pPr>
      <w:r w:rsidRPr="005315A3">
        <w:rPr>
          <w:color w:val="000000" w:themeColor="text1"/>
          <w:sz w:val="20"/>
          <w:lang w:val="en-US"/>
        </w:rPr>
        <w:t>*Contoh penelitian dengan jaringan internasio</w:t>
      </w:r>
      <w:r w:rsidR="00FA514E" w:rsidRPr="005315A3">
        <w:rPr>
          <w:color w:val="000000" w:themeColor="text1"/>
          <w:sz w:val="20"/>
          <w:lang w:val="en-US"/>
        </w:rPr>
        <w:t xml:space="preserve">nal: penelitian bidang </w:t>
      </w:r>
      <w:r w:rsidRPr="005315A3">
        <w:rPr>
          <w:color w:val="000000" w:themeColor="text1"/>
          <w:sz w:val="20"/>
          <w:lang w:val="en-US"/>
        </w:rPr>
        <w:t>d</w:t>
      </w:r>
      <w:r w:rsidR="00FA514E" w:rsidRPr="005315A3">
        <w:rPr>
          <w:color w:val="000000" w:themeColor="text1"/>
          <w:sz w:val="20"/>
          <w:lang w:val="en-US"/>
        </w:rPr>
        <w:t xml:space="preserve">alam bentuk </w:t>
      </w:r>
      <w:r w:rsidR="00FA514E" w:rsidRPr="005315A3">
        <w:rPr>
          <w:i/>
          <w:color w:val="000000" w:themeColor="text1"/>
          <w:sz w:val="20"/>
          <w:lang w:val="en-US"/>
        </w:rPr>
        <w:t>multi national study</w:t>
      </w:r>
      <w:r w:rsidR="00FA514E" w:rsidRPr="005315A3">
        <w:rPr>
          <w:i/>
          <w:color w:val="000000" w:themeColor="text1"/>
          <w:sz w:val="20"/>
          <w:lang w:val="id-ID"/>
        </w:rPr>
        <w:t xml:space="preserve">. </w:t>
      </w:r>
      <w:r w:rsidRPr="005315A3">
        <w:rPr>
          <w:color w:val="000000" w:themeColor="text1"/>
          <w:sz w:val="20"/>
          <w:lang w:val="id-ID"/>
        </w:rPr>
        <w:t xml:space="preserve">Contoh penelitian dengan jaringan nasional: penelitian yang bekerjasama dengan lembaga penelitian nasional (LIPI, BPPT, </w:t>
      </w:r>
      <w:r w:rsidR="00FA514E" w:rsidRPr="005315A3">
        <w:rPr>
          <w:color w:val="000000" w:themeColor="text1"/>
          <w:sz w:val="20"/>
          <w:lang w:val="id-ID"/>
        </w:rPr>
        <w:t xml:space="preserve">Litbangkes </w:t>
      </w:r>
      <w:r w:rsidRPr="005315A3">
        <w:rPr>
          <w:color w:val="000000" w:themeColor="text1"/>
          <w:sz w:val="20"/>
          <w:lang w:val="id-ID"/>
        </w:rPr>
        <w:t>dll.)</w:t>
      </w:r>
    </w:p>
    <w:p w:rsidR="00C23516" w:rsidRPr="005315A3" w:rsidRDefault="00C23516" w:rsidP="00C8413F">
      <w:pPr>
        <w:rPr>
          <w:color w:val="000000" w:themeColor="text1"/>
          <w:lang w:val="id-ID"/>
        </w:rPr>
      </w:pPr>
    </w:p>
    <w:p w:rsidR="00AA394A" w:rsidRPr="005315A3" w:rsidRDefault="002E2C58" w:rsidP="00C8413F">
      <w:pPr>
        <w:rPr>
          <w:color w:val="000000" w:themeColor="text1"/>
          <w:lang w:val="sv-SE"/>
        </w:rPr>
      </w:pPr>
      <w:r w:rsidRPr="005315A3">
        <w:rPr>
          <w:color w:val="000000" w:themeColor="text1"/>
          <w:lang w:val="sv-SE"/>
        </w:rPr>
        <w:t>7.2</w:t>
      </w:r>
      <w:r w:rsidR="00AA394A" w:rsidRPr="005315A3">
        <w:rPr>
          <w:color w:val="000000" w:themeColor="text1"/>
          <w:lang w:val="sv-SE"/>
        </w:rPr>
        <w:t xml:space="preserve">   Penelitian </w:t>
      </w:r>
      <w:r w:rsidR="00CB1AB7" w:rsidRPr="005315A3">
        <w:rPr>
          <w:color w:val="000000" w:themeColor="text1"/>
          <w:lang w:val="sv-SE"/>
        </w:rPr>
        <w:t xml:space="preserve">Dosen di RS Pendidikan </w:t>
      </w:r>
      <w:r w:rsidR="00AA394A" w:rsidRPr="005315A3">
        <w:rPr>
          <w:color w:val="000000" w:themeColor="text1"/>
          <w:lang w:val="sv-SE"/>
        </w:rPr>
        <w:t>yang Bidang Keahliannya Sesuai dengan PS</w:t>
      </w:r>
    </w:p>
    <w:p w:rsidR="00AA394A" w:rsidRPr="005315A3" w:rsidRDefault="00AA394A" w:rsidP="00C8413F">
      <w:pPr>
        <w:rPr>
          <w:color w:val="000000" w:themeColor="text1"/>
          <w:lang w:val="sv-SE"/>
        </w:rPr>
      </w:pPr>
    </w:p>
    <w:p w:rsidR="00D17CC7" w:rsidRPr="005315A3" w:rsidRDefault="002E2C58" w:rsidP="00C8413F">
      <w:pPr>
        <w:ind w:left="567" w:hanging="567"/>
        <w:jc w:val="left"/>
        <w:rPr>
          <w:color w:val="000000" w:themeColor="text1"/>
          <w:lang w:val="id-ID"/>
        </w:rPr>
      </w:pPr>
      <w:r w:rsidRPr="005315A3">
        <w:rPr>
          <w:color w:val="000000" w:themeColor="text1"/>
          <w:lang w:val="id-ID"/>
        </w:rPr>
        <w:t>7.2</w:t>
      </w:r>
      <w:r w:rsidR="0048037A" w:rsidRPr="005315A3">
        <w:rPr>
          <w:color w:val="000000" w:themeColor="text1"/>
          <w:lang w:val="id-ID"/>
        </w:rPr>
        <w:t>.</w:t>
      </w:r>
      <w:r w:rsidR="00731E89" w:rsidRPr="005315A3">
        <w:rPr>
          <w:color w:val="000000" w:themeColor="text1"/>
          <w:lang w:val="id-ID"/>
        </w:rPr>
        <w:t xml:space="preserve">1 </w:t>
      </w:r>
      <w:r w:rsidR="00AA394A" w:rsidRPr="005315A3">
        <w:rPr>
          <w:color w:val="000000" w:themeColor="text1"/>
          <w:lang w:val="id-ID"/>
        </w:rPr>
        <w:t>Tuliskan judul artike</w:t>
      </w:r>
      <w:r w:rsidR="005B27E4" w:rsidRPr="005315A3">
        <w:rPr>
          <w:color w:val="000000" w:themeColor="text1"/>
          <w:lang w:val="id-ID"/>
        </w:rPr>
        <w:t>l ilmiah/karya ilmiah</w:t>
      </w:r>
      <w:r w:rsidR="00AA394A" w:rsidRPr="005315A3">
        <w:rPr>
          <w:color w:val="000000" w:themeColor="text1"/>
          <w:lang w:val="id-ID"/>
        </w:rPr>
        <w:t>/</w:t>
      </w:r>
      <w:r w:rsidR="00453D51" w:rsidRPr="005315A3">
        <w:rPr>
          <w:color w:val="000000" w:themeColor="text1"/>
          <w:lang w:val="id-ID"/>
        </w:rPr>
        <w:t>buku yang dipublikasikan</w:t>
      </w:r>
      <w:r w:rsidR="00AA394A" w:rsidRPr="005315A3">
        <w:rPr>
          <w:color w:val="000000" w:themeColor="text1"/>
          <w:lang w:val="id-ID"/>
        </w:rPr>
        <w:t xml:space="preserve"> selama tiga tahun terakhir oleh </w:t>
      </w:r>
      <w:r w:rsidR="00CB1AB7" w:rsidRPr="005315A3">
        <w:rPr>
          <w:color w:val="000000" w:themeColor="text1"/>
          <w:lang w:val="id-ID"/>
        </w:rPr>
        <w:t xml:space="preserve">dosen di RS Pendidikan </w:t>
      </w:r>
      <w:r w:rsidR="00AA394A" w:rsidRPr="005315A3">
        <w:rPr>
          <w:color w:val="000000" w:themeColor="text1"/>
          <w:lang w:val="id-ID"/>
        </w:rPr>
        <w:t>PS dengan</w:t>
      </w:r>
      <w:r w:rsidR="00CD7A37" w:rsidRPr="005315A3">
        <w:rPr>
          <w:color w:val="000000" w:themeColor="text1"/>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B952EC" w:rsidRPr="005315A3" w:rsidTr="0014275D">
        <w:trPr>
          <w:cantSplit/>
          <w:trHeight w:val="61"/>
        </w:trPr>
        <w:tc>
          <w:tcPr>
            <w:tcW w:w="540" w:type="dxa"/>
            <w:vMerge w:val="restart"/>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No.</w:t>
            </w:r>
          </w:p>
        </w:tc>
        <w:tc>
          <w:tcPr>
            <w:tcW w:w="1530" w:type="dxa"/>
            <w:vMerge w:val="restart"/>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Judul</w:t>
            </w:r>
          </w:p>
        </w:tc>
        <w:tc>
          <w:tcPr>
            <w:tcW w:w="1620" w:type="dxa"/>
            <w:vMerge w:val="restart"/>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Nama-nama Dosen</w:t>
            </w:r>
          </w:p>
        </w:tc>
        <w:tc>
          <w:tcPr>
            <w:tcW w:w="1980" w:type="dxa"/>
            <w:vMerge w:val="restart"/>
            <w:shd w:val="clear" w:color="auto" w:fill="auto"/>
            <w:vAlign w:val="center"/>
          </w:tcPr>
          <w:p w:rsidR="00AA394A" w:rsidRPr="005315A3" w:rsidRDefault="00D03A86" w:rsidP="00C8413F">
            <w:pPr>
              <w:jc w:val="center"/>
              <w:rPr>
                <w:b/>
                <w:bCs/>
                <w:color w:val="000000" w:themeColor="text1"/>
                <w:sz w:val="18"/>
              </w:rPr>
            </w:pPr>
            <w:r w:rsidRPr="005315A3">
              <w:rPr>
                <w:b/>
                <w:bCs/>
                <w:color w:val="000000" w:themeColor="text1"/>
                <w:sz w:val="18"/>
              </w:rPr>
              <w:t>Dihasilkan/ D</w:t>
            </w:r>
            <w:r w:rsidR="00AA394A" w:rsidRPr="005315A3">
              <w:rPr>
                <w:b/>
                <w:bCs/>
                <w:color w:val="000000" w:themeColor="text1"/>
                <w:sz w:val="18"/>
              </w:rPr>
              <w:t>ipublikasikan pada</w:t>
            </w:r>
          </w:p>
        </w:tc>
        <w:tc>
          <w:tcPr>
            <w:tcW w:w="1170" w:type="dxa"/>
            <w:vMerge w:val="restart"/>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Tahun</w:t>
            </w:r>
          </w:p>
          <w:p w:rsidR="00AA394A" w:rsidRPr="005315A3" w:rsidRDefault="00AA394A" w:rsidP="00C8413F">
            <w:pPr>
              <w:jc w:val="center"/>
              <w:rPr>
                <w:b/>
                <w:bCs/>
                <w:color w:val="000000" w:themeColor="text1"/>
                <w:sz w:val="18"/>
              </w:rPr>
            </w:pPr>
            <w:r w:rsidRPr="005315A3">
              <w:rPr>
                <w:b/>
                <w:bCs/>
                <w:color w:val="000000" w:themeColor="text1"/>
                <w:sz w:val="18"/>
              </w:rPr>
              <w:t>Penyajian/</w:t>
            </w:r>
          </w:p>
          <w:p w:rsidR="00AA394A" w:rsidRPr="005315A3" w:rsidRDefault="00AA394A" w:rsidP="00C8413F">
            <w:pPr>
              <w:jc w:val="center"/>
              <w:rPr>
                <w:b/>
                <w:bCs/>
                <w:color w:val="000000" w:themeColor="text1"/>
                <w:sz w:val="18"/>
              </w:rPr>
            </w:pPr>
            <w:r w:rsidRPr="005315A3">
              <w:rPr>
                <w:b/>
                <w:bCs/>
                <w:color w:val="000000" w:themeColor="text1"/>
                <w:sz w:val="18"/>
              </w:rPr>
              <w:t>Publikasi</w:t>
            </w:r>
          </w:p>
        </w:tc>
        <w:tc>
          <w:tcPr>
            <w:tcW w:w="2790" w:type="dxa"/>
            <w:gridSpan w:val="3"/>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 xml:space="preserve">Tingkat* </w:t>
            </w:r>
          </w:p>
        </w:tc>
      </w:tr>
      <w:tr w:rsidR="00B952EC" w:rsidRPr="005315A3" w:rsidTr="0014275D">
        <w:trPr>
          <w:cantSplit/>
          <w:trHeight w:val="61"/>
        </w:trPr>
        <w:tc>
          <w:tcPr>
            <w:tcW w:w="540" w:type="dxa"/>
            <w:vMerge/>
            <w:tcBorders>
              <w:bottom w:val="double" w:sz="4" w:space="0" w:color="auto"/>
            </w:tcBorders>
            <w:shd w:val="clear" w:color="auto" w:fill="auto"/>
          </w:tcPr>
          <w:p w:rsidR="00AA394A" w:rsidRPr="005315A3" w:rsidRDefault="00AA394A" w:rsidP="00C8413F">
            <w:pPr>
              <w:jc w:val="center"/>
              <w:rPr>
                <w:b/>
                <w:bCs/>
                <w:color w:val="000000" w:themeColor="text1"/>
                <w:sz w:val="18"/>
              </w:rPr>
            </w:pPr>
          </w:p>
        </w:tc>
        <w:tc>
          <w:tcPr>
            <w:tcW w:w="1530" w:type="dxa"/>
            <w:vMerge/>
            <w:tcBorders>
              <w:bottom w:val="doub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620" w:type="dxa"/>
            <w:vMerge/>
            <w:tcBorders>
              <w:bottom w:val="doub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980" w:type="dxa"/>
            <w:vMerge/>
            <w:tcBorders>
              <w:bottom w:val="doub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170" w:type="dxa"/>
            <w:vMerge/>
            <w:tcBorders>
              <w:bottom w:val="doub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810" w:type="dxa"/>
            <w:tcBorders>
              <w:bottom w:val="doub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Lokal</w:t>
            </w:r>
          </w:p>
        </w:tc>
        <w:tc>
          <w:tcPr>
            <w:tcW w:w="810" w:type="dxa"/>
            <w:tcBorders>
              <w:bottom w:val="doub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Nasio-nal</w:t>
            </w:r>
          </w:p>
        </w:tc>
        <w:tc>
          <w:tcPr>
            <w:tcW w:w="1170" w:type="dxa"/>
            <w:tcBorders>
              <w:bottom w:val="doub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Interna-sional</w:t>
            </w:r>
          </w:p>
        </w:tc>
      </w:tr>
      <w:tr w:rsidR="00B952EC" w:rsidRPr="005315A3" w:rsidTr="00262EBD">
        <w:trPr>
          <w:cantSplit/>
          <w:trHeight w:val="202"/>
        </w:trPr>
        <w:tc>
          <w:tcPr>
            <w:tcW w:w="540" w:type="dxa"/>
            <w:tcBorders>
              <w:top w:val="double" w:sz="4" w:space="0" w:color="auto"/>
            </w:tcBorders>
          </w:tcPr>
          <w:p w:rsidR="00AA394A" w:rsidRPr="005315A3" w:rsidRDefault="00AA394A" w:rsidP="00C8413F">
            <w:pPr>
              <w:jc w:val="center"/>
              <w:rPr>
                <w:b/>
                <w:bCs/>
                <w:color w:val="000000" w:themeColor="text1"/>
                <w:sz w:val="18"/>
              </w:rPr>
            </w:pPr>
            <w:r w:rsidRPr="005315A3">
              <w:rPr>
                <w:b/>
                <w:bCs/>
                <w:color w:val="000000" w:themeColor="text1"/>
                <w:sz w:val="18"/>
              </w:rPr>
              <w:t>(1)</w:t>
            </w:r>
          </w:p>
        </w:tc>
        <w:tc>
          <w:tcPr>
            <w:tcW w:w="1530" w:type="dxa"/>
            <w:tcBorders>
              <w:top w:val="double" w:sz="4" w:space="0" w:color="auto"/>
            </w:tcBorders>
          </w:tcPr>
          <w:p w:rsidR="00AA394A" w:rsidRPr="005315A3" w:rsidRDefault="00AA394A" w:rsidP="00C8413F">
            <w:pPr>
              <w:jc w:val="center"/>
              <w:rPr>
                <w:b/>
                <w:bCs/>
                <w:color w:val="000000" w:themeColor="text1"/>
                <w:sz w:val="18"/>
              </w:rPr>
            </w:pPr>
            <w:r w:rsidRPr="005315A3">
              <w:rPr>
                <w:b/>
                <w:bCs/>
                <w:color w:val="000000" w:themeColor="text1"/>
                <w:sz w:val="18"/>
              </w:rPr>
              <w:t>(2)</w:t>
            </w:r>
          </w:p>
        </w:tc>
        <w:tc>
          <w:tcPr>
            <w:tcW w:w="1620" w:type="dxa"/>
            <w:tcBorders>
              <w:top w:val="double" w:sz="4" w:space="0" w:color="auto"/>
            </w:tcBorders>
          </w:tcPr>
          <w:p w:rsidR="00AA394A" w:rsidRPr="005315A3" w:rsidRDefault="00AA394A" w:rsidP="00C8413F">
            <w:pPr>
              <w:jc w:val="center"/>
              <w:rPr>
                <w:b/>
                <w:bCs/>
                <w:color w:val="000000" w:themeColor="text1"/>
                <w:sz w:val="18"/>
              </w:rPr>
            </w:pPr>
            <w:r w:rsidRPr="005315A3">
              <w:rPr>
                <w:b/>
                <w:bCs/>
                <w:color w:val="000000" w:themeColor="text1"/>
                <w:sz w:val="18"/>
              </w:rPr>
              <w:t>(3)</w:t>
            </w:r>
          </w:p>
        </w:tc>
        <w:tc>
          <w:tcPr>
            <w:tcW w:w="1980" w:type="dxa"/>
            <w:tcBorders>
              <w:top w:val="double" w:sz="4" w:space="0" w:color="auto"/>
            </w:tcBorders>
          </w:tcPr>
          <w:p w:rsidR="00AA394A" w:rsidRPr="005315A3" w:rsidRDefault="00AA394A" w:rsidP="00C8413F">
            <w:pPr>
              <w:jc w:val="center"/>
              <w:rPr>
                <w:b/>
                <w:bCs/>
                <w:color w:val="000000" w:themeColor="text1"/>
                <w:sz w:val="18"/>
              </w:rPr>
            </w:pPr>
            <w:r w:rsidRPr="005315A3">
              <w:rPr>
                <w:b/>
                <w:bCs/>
                <w:color w:val="000000" w:themeColor="text1"/>
                <w:sz w:val="18"/>
              </w:rPr>
              <w:t>(4)</w:t>
            </w:r>
          </w:p>
        </w:tc>
        <w:tc>
          <w:tcPr>
            <w:tcW w:w="1170" w:type="dxa"/>
            <w:tcBorders>
              <w:top w:val="double" w:sz="4" w:space="0" w:color="auto"/>
            </w:tcBorders>
          </w:tcPr>
          <w:p w:rsidR="00AA394A" w:rsidRPr="005315A3" w:rsidRDefault="00AA394A" w:rsidP="00C8413F">
            <w:pPr>
              <w:jc w:val="center"/>
              <w:rPr>
                <w:b/>
                <w:bCs/>
                <w:color w:val="000000" w:themeColor="text1"/>
                <w:sz w:val="18"/>
              </w:rPr>
            </w:pPr>
            <w:r w:rsidRPr="005315A3">
              <w:rPr>
                <w:b/>
                <w:bCs/>
                <w:color w:val="000000" w:themeColor="text1"/>
                <w:sz w:val="18"/>
              </w:rPr>
              <w:t>(5)</w:t>
            </w:r>
          </w:p>
        </w:tc>
        <w:tc>
          <w:tcPr>
            <w:tcW w:w="810" w:type="dxa"/>
            <w:tcBorders>
              <w:top w:val="double" w:sz="4" w:space="0" w:color="auto"/>
            </w:tcBorders>
          </w:tcPr>
          <w:p w:rsidR="00AA394A" w:rsidRPr="005315A3" w:rsidRDefault="00AA394A" w:rsidP="00C8413F">
            <w:pPr>
              <w:jc w:val="center"/>
              <w:rPr>
                <w:b/>
                <w:bCs/>
                <w:color w:val="000000" w:themeColor="text1"/>
                <w:sz w:val="18"/>
              </w:rPr>
            </w:pPr>
            <w:r w:rsidRPr="005315A3">
              <w:rPr>
                <w:b/>
                <w:bCs/>
                <w:color w:val="000000" w:themeColor="text1"/>
                <w:sz w:val="18"/>
              </w:rPr>
              <w:t>(6)</w:t>
            </w:r>
          </w:p>
        </w:tc>
        <w:tc>
          <w:tcPr>
            <w:tcW w:w="810" w:type="dxa"/>
            <w:tcBorders>
              <w:top w:val="double" w:sz="4" w:space="0" w:color="auto"/>
            </w:tcBorders>
          </w:tcPr>
          <w:p w:rsidR="00AA394A" w:rsidRPr="005315A3" w:rsidRDefault="00AA394A" w:rsidP="00C8413F">
            <w:pPr>
              <w:jc w:val="center"/>
              <w:rPr>
                <w:b/>
                <w:bCs/>
                <w:color w:val="000000" w:themeColor="text1"/>
                <w:sz w:val="18"/>
              </w:rPr>
            </w:pPr>
            <w:r w:rsidRPr="005315A3">
              <w:rPr>
                <w:b/>
                <w:bCs/>
                <w:color w:val="000000" w:themeColor="text1"/>
                <w:sz w:val="18"/>
              </w:rPr>
              <w:t>(7)</w:t>
            </w:r>
          </w:p>
        </w:tc>
        <w:tc>
          <w:tcPr>
            <w:tcW w:w="1170" w:type="dxa"/>
            <w:tcBorders>
              <w:top w:val="double" w:sz="4" w:space="0" w:color="auto"/>
            </w:tcBorders>
          </w:tcPr>
          <w:p w:rsidR="00AA394A" w:rsidRPr="005315A3" w:rsidRDefault="00AA394A" w:rsidP="00C8413F">
            <w:pPr>
              <w:jc w:val="center"/>
              <w:rPr>
                <w:b/>
                <w:bCs/>
                <w:color w:val="000000" w:themeColor="text1"/>
                <w:sz w:val="18"/>
              </w:rPr>
            </w:pPr>
            <w:r w:rsidRPr="005315A3">
              <w:rPr>
                <w:b/>
                <w:bCs/>
                <w:color w:val="000000" w:themeColor="text1"/>
                <w:sz w:val="18"/>
              </w:rPr>
              <w:t>(8)</w:t>
            </w:r>
          </w:p>
        </w:tc>
      </w:tr>
      <w:tr w:rsidR="00B952EC" w:rsidRPr="005315A3" w:rsidTr="00262EBD">
        <w:trPr>
          <w:cantSplit/>
        </w:trPr>
        <w:tc>
          <w:tcPr>
            <w:tcW w:w="540" w:type="dxa"/>
          </w:tcPr>
          <w:p w:rsidR="00AA394A" w:rsidRPr="005315A3" w:rsidRDefault="00AA394A" w:rsidP="00C8413F">
            <w:pPr>
              <w:rPr>
                <w:color w:val="000000" w:themeColor="text1"/>
              </w:rPr>
            </w:pPr>
          </w:p>
        </w:tc>
        <w:tc>
          <w:tcPr>
            <w:tcW w:w="1530" w:type="dxa"/>
          </w:tcPr>
          <w:p w:rsidR="00AA394A" w:rsidRPr="005315A3" w:rsidRDefault="00AA394A" w:rsidP="00C8413F">
            <w:pPr>
              <w:rPr>
                <w:color w:val="000000" w:themeColor="text1"/>
              </w:rPr>
            </w:pPr>
          </w:p>
        </w:tc>
        <w:tc>
          <w:tcPr>
            <w:tcW w:w="1620" w:type="dxa"/>
          </w:tcPr>
          <w:p w:rsidR="00AA394A" w:rsidRPr="005315A3" w:rsidRDefault="00AA394A" w:rsidP="00C8413F">
            <w:pPr>
              <w:rPr>
                <w:color w:val="000000" w:themeColor="text1"/>
              </w:rPr>
            </w:pPr>
          </w:p>
        </w:tc>
        <w:tc>
          <w:tcPr>
            <w:tcW w:w="1980" w:type="dxa"/>
          </w:tcPr>
          <w:p w:rsidR="00AA394A" w:rsidRPr="005315A3" w:rsidRDefault="00AA394A" w:rsidP="00C8413F">
            <w:pPr>
              <w:rPr>
                <w:color w:val="000000" w:themeColor="text1"/>
              </w:rPr>
            </w:pPr>
          </w:p>
        </w:tc>
        <w:tc>
          <w:tcPr>
            <w:tcW w:w="1170" w:type="dxa"/>
          </w:tcPr>
          <w:p w:rsidR="00AA394A" w:rsidRPr="005315A3" w:rsidRDefault="00AA394A" w:rsidP="00C8413F">
            <w:pPr>
              <w:rPr>
                <w:color w:val="000000" w:themeColor="text1"/>
              </w:rPr>
            </w:pPr>
          </w:p>
        </w:tc>
        <w:tc>
          <w:tcPr>
            <w:tcW w:w="810" w:type="dxa"/>
          </w:tcPr>
          <w:p w:rsidR="00AA394A" w:rsidRPr="005315A3" w:rsidRDefault="00AA394A" w:rsidP="00C8413F">
            <w:pPr>
              <w:rPr>
                <w:color w:val="000000" w:themeColor="text1"/>
              </w:rPr>
            </w:pPr>
          </w:p>
        </w:tc>
        <w:tc>
          <w:tcPr>
            <w:tcW w:w="810" w:type="dxa"/>
          </w:tcPr>
          <w:p w:rsidR="00AA394A" w:rsidRPr="005315A3" w:rsidRDefault="00AA394A" w:rsidP="00C8413F">
            <w:pPr>
              <w:rPr>
                <w:color w:val="000000" w:themeColor="text1"/>
              </w:rPr>
            </w:pPr>
          </w:p>
        </w:tc>
        <w:tc>
          <w:tcPr>
            <w:tcW w:w="1170" w:type="dxa"/>
          </w:tcPr>
          <w:p w:rsidR="00AA394A" w:rsidRPr="005315A3" w:rsidRDefault="00AA394A" w:rsidP="00C8413F">
            <w:pPr>
              <w:rPr>
                <w:color w:val="000000" w:themeColor="text1"/>
              </w:rPr>
            </w:pPr>
          </w:p>
        </w:tc>
      </w:tr>
      <w:tr w:rsidR="00B952EC" w:rsidRPr="005315A3" w:rsidTr="00262EBD">
        <w:trPr>
          <w:cantSplit/>
        </w:trPr>
        <w:tc>
          <w:tcPr>
            <w:tcW w:w="540" w:type="dxa"/>
          </w:tcPr>
          <w:p w:rsidR="00F958A8" w:rsidRPr="005315A3" w:rsidRDefault="00F958A8" w:rsidP="00C8413F">
            <w:pPr>
              <w:rPr>
                <w:color w:val="000000" w:themeColor="text1"/>
              </w:rPr>
            </w:pPr>
          </w:p>
        </w:tc>
        <w:tc>
          <w:tcPr>
            <w:tcW w:w="1530" w:type="dxa"/>
          </w:tcPr>
          <w:p w:rsidR="00F958A8" w:rsidRPr="005315A3" w:rsidRDefault="00F958A8" w:rsidP="00C8413F">
            <w:pPr>
              <w:rPr>
                <w:color w:val="000000" w:themeColor="text1"/>
              </w:rPr>
            </w:pPr>
          </w:p>
        </w:tc>
        <w:tc>
          <w:tcPr>
            <w:tcW w:w="1620" w:type="dxa"/>
          </w:tcPr>
          <w:p w:rsidR="00F958A8" w:rsidRPr="005315A3" w:rsidRDefault="00F958A8" w:rsidP="00C8413F">
            <w:pPr>
              <w:rPr>
                <w:color w:val="000000" w:themeColor="text1"/>
              </w:rPr>
            </w:pPr>
          </w:p>
        </w:tc>
        <w:tc>
          <w:tcPr>
            <w:tcW w:w="1980" w:type="dxa"/>
          </w:tcPr>
          <w:p w:rsidR="00F958A8" w:rsidRPr="005315A3" w:rsidRDefault="00F958A8" w:rsidP="00C8413F">
            <w:pPr>
              <w:rPr>
                <w:color w:val="000000" w:themeColor="text1"/>
              </w:rPr>
            </w:pPr>
          </w:p>
        </w:tc>
        <w:tc>
          <w:tcPr>
            <w:tcW w:w="1170" w:type="dxa"/>
          </w:tcPr>
          <w:p w:rsidR="00F958A8" w:rsidRPr="005315A3" w:rsidRDefault="00F958A8" w:rsidP="00C8413F">
            <w:pPr>
              <w:rPr>
                <w:color w:val="000000" w:themeColor="text1"/>
              </w:rPr>
            </w:pPr>
          </w:p>
        </w:tc>
        <w:tc>
          <w:tcPr>
            <w:tcW w:w="810" w:type="dxa"/>
          </w:tcPr>
          <w:p w:rsidR="00F958A8" w:rsidRPr="005315A3" w:rsidRDefault="00F958A8" w:rsidP="00C8413F">
            <w:pPr>
              <w:rPr>
                <w:color w:val="000000" w:themeColor="text1"/>
              </w:rPr>
            </w:pPr>
          </w:p>
        </w:tc>
        <w:tc>
          <w:tcPr>
            <w:tcW w:w="810" w:type="dxa"/>
          </w:tcPr>
          <w:p w:rsidR="00F958A8" w:rsidRPr="005315A3" w:rsidRDefault="00F958A8" w:rsidP="00C8413F">
            <w:pPr>
              <w:rPr>
                <w:color w:val="000000" w:themeColor="text1"/>
              </w:rPr>
            </w:pPr>
          </w:p>
        </w:tc>
        <w:tc>
          <w:tcPr>
            <w:tcW w:w="1170" w:type="dxa"/>
          </w:tcPr>
          <w:p w:rsidR="00F958A8" w:rsidRPr="005315A3" w:rsidRDefault="00F958A8" w:rsidP="00C8413F">
            <w:pPr>
              <w:rPr>
                <w:color w:val="000000" w:themeColor="text1"/>
              </w:rPr>
            </w:pPr>
          </w:p>
        </w:tc>
      </w:tr>
      <w:tr w:rsidR="00B952EC" w:rsidRPr="005315A3" w:rsidTr="005F5725">
        <w:trPr>
          <w:cantSplit/>
        </w:trPr>
        <w:tc>
          <w:tcPr>
            <w:tcW w:w="540" w:type="dxa"/>
            <w:tcBorders>
              <w:bottom w:val="double" w:sz="4" w:space="0" w:color="auto"/>
            </w:tcBorders>
          </w:tcPr>
          <w:p w:rsidR="00AA394A" w:rsidRPr="005315A3" w:rsidRDefault="00AA394A" w:rsidP="00C8413F">
            <w:pPr>
              <w:rPr>
                <w:color w:val="000000" w:themeColor="text1"/>
              </w:rPr>
            </w:pPr>
          </w:p>
        </w:tc>
        <w:tc>
          <w:tcPr>
            <w:tcW w:w="1530" w:type="dxa"/>
            <w:tcBorders>
              <w:bottom w:val="double" w:sz="4" w:space="0" w:color="auto"/>
            </w:tcBorders>
          </w:tcPr>
          <w:p w:rsidR="00AA394A" w:rsidRPr="005315A3" w:rsidRDefault="00AA394A" w:rsidP="00C8413F">
            <w:pPr>
              <w:rPr>
                <w:color w:val="000000" w:themeColor="text1"/>
              </w:rPr>
            </w:pPr>
          </w:p>
        </w:tc>
        <w:tc>
          <w:tcPr>
            <w:tcW w:w="1620" w:type="dxa"/>
            <w:tcBorders>
              <w:bottom w:val="double" w:sz="4" w:space="0" w:color="auto"/>
            </w:tcBorders>
          </w:tcPr>
          <w:p w:rsidR="00AA394A" w:rsidRPr="005315A3" w:rsidRDefault="00AA394A" w:rsidP="00C8413F">
            <w:pPr>
              <w:rPr>
                <w:color w:val="000000" w:themeColor="text1"/>
              </w:rPr>
            </w:pPr>
          </w:p>
        </w:tc>
        <w:tc>
          <w:tcPr>
            <w:tcW w:w="1980" w:type="dxa"/>
            <w:tcBorders>
              <w:bottom w:val="double" w:sz="4" w:space="0" w:color="auto"/>
            </w:tcBorders>
          </w:tcPr>
          <w:p w:rsidR="00AA394A" w:rsidRPr="005315A3" w:rsidRDefault="00AA394A" w:rsidP="00C8413F">
            <w:pPr>
              <w:rPr>
                <w:color w:val="000000" w:themeColor="text1"/>
              </w:rPr>
            </w:pPr>
          </w:p>
        </w:tc>
        <w:tc>
          <w:tcPr>
            <w:tcW w:w="1170" w:type="dxa"/>
            <w:tcBorders>
              <w:bottom w:val="double" w:sz="4" w:space="0" w:color="auto"/>
            </w:tcBorders>
          </w:tcPr>
          <w:p w:rsidR="00AA394A" w:rsidRPr="005315A3" w:rsidRDefault="00AA394A" w:rsidP="00C8413F">
            <w:pPr>
              <w:rPr>
                <w:color w:val="000000" w:themeColor="text1"/>
              </w:rPr>
            </w:pPr>
          </w:p>
        </w:tc>
        <w:tc>
          <w:tcPr>
            <w:tcW w:w="810" w:type="dxa"/>
            <w:tcBorders>
              <w:bottom w:val="double" w:sz="4" w:space="0" w:color="auto"/>
            </w:tcBorders>
          </w:tcPr>
          <w:p w:rsidR="00AA394A" w:rsidRPr="005315A3" w:rsidRDefault="00AA394A" w:rsidP="00C8413F">
            <w:pPr>
              <w:rPr>
                <w:color w:val="000000" w:themeColor="text1"/>
              </w:rPr>
            </w:pPr>
          </w:p>
        </w:tc>
        <w:tc>
          <w:tcPr>
            <w:tcW w:w="810" w:type="dxa"/>
            <w:tcBorders>
              <w:bottom w:val="double" w:sz="4" w:space="0" w:color="auto"/>
            </w:tcBorders>
          </w:tcPr>
          <w:p w:rsidR="00AA394A" w:rsidRPr="005315A3" w:rsidRDefault="00AA394A" w:rsidP="00C8413F">
            <w:pPr>
              <w:rPr>
                <w:color w:val="000000" w:themeColor="text1"/>
              </w:rPr>
            </w:pPr>
          </w:p>
        </w:tc>
        <w:tc>
          <w:tcPr>
            <w:tcW w:w="1170" w:type="dxa"/>
            <w:tcBorders>
              <w:bottom w:val="double" w:sz="4" w:space="0" w:color="auto"/>
            </w:tcBorders>
          </w:tcPr>
          <w:p w:rsidR="00AA394A" w:rsidRPr="005315A3" w:rsidRDefault="00AA394A" w:rsidP="00C8413F">
            <w:pPr>
              <w:rPr>
                <w:color w:val="000000" w:themeColor="text1"/>
              </w:rPr>
            </w:pPr>
          </w:p>
        </w:tc>
      </w:tr>
      <w:tr w:rsidR="00B952EC" w:rsidRPr="005315A3" w:rsidTr="005F5725">
        <w:trPr>
          <w:cantSplit/>
        </w:trPr>
        <w:tc>
          <w:tcPr>
            <w:tcW w:w="6840" w:type="dxa"/>
            <w:gridSpan w:val="5"/>
            <w:tcBorders>
              <w:top w:val="double" w:sz="4" w:space="0" w:color="auto"/>
            </w:tcBorders>
          </w:tcPr>
          <w:p w:rsidR="00AF73A5" w:rsidRPr="005315A3" w:rsidRDefault="00AF73A5" w:rsidP="00C8413F">
            <w:pPr>
              <w:jc w:val="center"/>
              <w:rPr>
                <w:b/>
                <w:color w:val="000000" w:themeColor="text1"/>
              </w:rPr>
            </w:pPr>
            <w:r w:rsidRPr="005315A3">
              <w:rPr>
                <w:b/>
                <w:color w:val="000000" w:themeColor="text1"/>
                <w:sz w:val="20"/>
              </w:rPr>
              <w:t>Jumlah</w:t>
            </w:r>
          </w:p>
        </w:tc>
        <w:tc>
          <w:tcPr>
            <w:tcW w:w="810" w:type="dxa"/>
            <w:tcBorders>
              <w:top w:val="double" w:sz="4" w:space="0" w:color="auto"/>
            </w:tcBorders>
          </w:tcPr>
          <w:p w:rsidR="00AF73A5" w:rsidRPr="005315A3" w:rsidRDefault="00AF73A5" w:rsidP="00C8413F">
            <w:pPr>
              <w:jc w:val="left"/>
              <w:rPr>
                <w:rFonts w:ascii="Times New Roman" w:hAnsi="Times New Roman"/>
                <w:color w:val="000000" w:themeColor="text1"/>
                <w:lang w:val="id-ID"/>
              </w:rPr>
            </w:pPr>
            <w:r w:rsidRPr="005315A3">
              <w:rPr>
                <w:rFonts w:ascii="Times New Roman" w:hAnsi="Times New Roman"/>
                <w:color w:val="000000" w:themeColor="text1"/>
                <w:lang w:val="id-ID"/>
              </w:rPr>
              <w:t>n</w:t>
            </w:r>
            <w:r w:rsidRPr="005315A3">
              <w:rPr>
                <w:rFonts w:ascii="Times New Roman" w:hAnsi="Times New Roman"/>
                <w:color w:val="000000" w:themeColor="text1"/>
                <w:vertAlign w:val="subscript"/>
                <w:lang w:val="id-ID"/>
              </w:rPr>
              <w:t>c</w:t>
            </w:r>
            <w:r w:rsidRPr="005315A3">
              <w:rPr>
                <w:rFonts w:ascii="Times New Roman" w:hAnsi="Times New Roman"/>
                <w:color w:val="000000" w:themeColor="text1"/>
                <w:lang w:val="id-ID"/>
              </w:rPr>
              <w:t>=</w:t>
            </w:r>
          </w:p>
        </w:tc>
        <w:tc>
          <w:tcPr>
            <w:tcW w:w="810" w:type="dxa"/>
            <w:tcBorders>
              <w:top w:val="double" w:sz="4" w:space="0" w:color="auto"/>
            </w:tcBorders>
          </w:tcPr>
          <w:p w:rsidR="00AF73A5" w:rsidRPr="005315A3" w:rsidRDefault="00AF73A5" w:rsidP="00C8413F">
            <w:pPr>
              <w:jc w:val="left"/>
              <w:rPr>
                <w:rFonts w:ascii="Times New Roman" w:hAnsi="Times New Roman"/>
                <w:color w:val="000000" w:themeColor="text1"/>
                <w:lang w:val="id-ID"/>
              </w:rPr>
            </w:pPr>
            <w:r w:rsidRPr="005315A3">
              <w:rPr>
                <w:rFonts w:ascii="Times New Roman" w:hAnsi="Times New Roman"/>
                <w:color w:val="000000" w:themeColor="text1"/>
                <w:lang w:val="id-ID"/>
              </w:rPr>
              <w:t>n</w:t>
            </w:r>
            <w:r w:rsidRPr="005315A3">
              <w:rPr>
                <w:rFonts w:ascii="Times New Roman" w:hAnsi="Times New Roman"/>
                <w:color w:val="000000" w:themeColor="text1"/>
                <w:vertAlign w:val="subscript"/>
                <w:lang w:val="id-ID"/>
              </w:rPr>
              <w:t>b</w:t>
            </w:r>
            <w:r w:rsidRPr="005315A3">
              <w:rPr>
                <w:rFonts w:ascii="Times New Roman" w:hAnsi="Times New Roman"/>
                <w:color w:val="000000" w:themeColor="text1"/>
                <w:lang w:val="id-ID"/>
              </w:rPr>
              <w:t>=</w:t>
            </w:r>
          </w:p>
        </w:tc>
        <w:tc>
          <w:tcPr>
            <w:tcW w:w="1170" w:type="dxa"/>
            <w:tcBorders>
              <w:top w:val="double" w:sz="4" w:space="0" w:color="auto"/>
            </w:tcBorders>
          </w:tcPr>
          <w:p w:rsidR="00AF73A5" w:rsidRPr="005315A3" w:rsidRDefault="00AF73A5" w:rsidP="00C8413F">
            <w:pPr>
              <w:jc w:val="left"/>
              <w:rPr>
                <w:rFonts w:ascii="Times New Roman" w:hAnsi="Times New Roman"/>
                <w:color w:val="000000" w:themeColor="text1"/>
                <w:lang w:val="id-ID"/>
              </w:rPr>
            </w:pPr>
            <w:r w:rsidRPr="005315A3">
              <w:rPr>
                <w:rFonts w:ascii="Times New Roman" w:hAnsi="Times New Roman"/>
                <w:color w:val="000000" w:themeColor="text1"/>
                <w:lang w:val="id-ID"/>
              </w:rPr>
              <w:t>n</w:t>
            </w:r>
            <w:r w:rsidRPr="005315A3">
              <w:rPr>
                <w:rFonts w:ascii="Times New Roman" w:hAnsi="Times New Roman"/>
                <w:color w:val="000000" w:themeColor="text1"/>
                <w:vertAlign w:val="subscript"/>
                <w:lang w:val="id-ID"/>
              </w:rPr>
              <w:t>a</w:t>
            </w:r>
            <w:r w:rsidRPr="005315A3">
              <w:rPr>
                <w:rFonts w:ascii="Times New Roman" w:hAnsi="Times New Roman"/>
                <w:color w:val="000000" w:themeColor="text1"/>
                <w:lang w:val="id-ID"/>
              </w:rPr>
              <w:t>=</w:t>
            </w:r>
          </w:p>
        </w:tc>
      </w:tr>
    </w:tbl>
    <w:p w:rsidR="00AA394A" w:rsidRPr="005315A3" w:rsidRDefault="00AA394A" w:rsidP="00C8413F">
      <w:pPr>
        <w:rPr>
          <w:color w:val="000000" w:themeColor="text1"/>
          <w:sz w:val="20"/>
          <w:lang w:val="id-ID"/>
        </w:rPr>
      </w:pPr>
      <w:r w:rsidRPr="005315A3">
        <w:rPr>
          <w:color w:val="000000" w:themeColor="text1"/>
          <w:sz w:val="20"/>
        </w:rPr>
        <w:t xml:space="preserve">Catatan: * = </w:t>
      </w:r>
      <w:r w:rsidR="00226A3B" w:rsidRPr="005315A3">
        <w:rPr>
          <w:color w:val="000000" w:themeColor="text1"/>
          <w:sz w:val="20"/>
          <w:lang w:val="id-ID"/>
        </w:rPr>
        <w:t xml:space="preserve">tuliskan banyaknya </w:t>
      </w:r>
      <w:r w:rsidR="00CB1AB7" w:rsidRPr="005315A3">
        <w:rPr>
          <w:color w:val="000000" w:themeColor="text1"/>
          <w:sz w:val="20"/>
          <w:lang w:val="id-ID"/>
        </w:rPr>
        <w:t xml:space="preserve">dosen di RS Pendidikan </w:t>
      </w:r>
      <w:r w:rsidR="00226A3B" w:rsidRPr="005315A3">
        <w:rPr>
          <w:color w:val="000000" w:themeColor="text1"/>
          <w:sz w:val="20"/>
          <w:lang w:val="id-ID"/>
        </w:rPr>
        <w:t xml:space="preserve">program </w:t>
      </w:r>
      <w:r w:rsidR="00F51463" w:rsidRPr="005315A3">
        <w:rPr>
          <w:color w:val="000000" w:themeColor="text1"/>
          <w:sz w:val="20"/>
          <w:lang w:val="id-ID"/>
        </w:rPr>
        <w:t xml:space="preserve">Pendidikan </w:t>
      </w:r>
      <w:r w:rsidR="00226A3B" w:rsidRPr="005315A3">
        <w:rPr>
          <w:color w:val="000000" w:themeColor="text1"/>
          <w:sz w:val="20"/>
          <w:lang w:val="id-ID"/>
        </w:rPr>
        <w:t>yang terlibat.</w:t>
      </w:r>
    </w:p>
    <w:p w:rsidR="00AA394A" w:rsidRPr="005315A3" w:rsidRDefault="00AA394A" w:rsidP="00C8413F">
      <w:pPr>
        <w:rPr>
          <w:color w:val="000000" w:themeColor="text1"/>
          <w:lang w:val="id-ID"/>
        </w:rPr>
      </w:pPr>
    </w:p>
    <w:p w:rsidR="0028063B" w:rsidRPr="005315A3" w:rsidRDefault="0028063B" w:rsidP="00C8413F">
      <w:pPr>
        <w:ind w:left="671" w:hanging="671"/>
        <w:jc w:val="left"/>
        <w:rPr>
          <w:color w:val="000000" w:themeColor="text1"/>
          <w:lang w:val="nb-NO"/>
        </w:rPr>
      </w:pPr>
      <w:r w:rsidRPr="005315A3">
        <w:rPr>
          <w:color w:val="000000" w:themeColor="text1"/>
          <w:lang w:val="nb-NO"/>
        </w:rPr>
        <w:t xml:space="preserve">7.2.2   Tuliskan dosen yang melakukan penelitian dengan melibatkan </w:t>
      </w:r>
      <w:r w:rsidR="002D7FFA" w:rsidRPr="005315A3">
        <w:rPr>
          <w:color w:val="000000" w:themeColor="text1"/>
          <w:lang w:val="nb-NO"/>
        </w:rPr>
        <w:t>peserta didik</w:t>
      </w:r>
      <w:r w:rsidRPr="005315A3">
        <w:rPr>
          <w:color w:val="000000" w:themeColor="text1"/>
          <w:lang w:val="nb-NO"/>
        </w:rPr>
        <w:t xml:space="preserve"> untuk penelitian </w:t>
      </w:r>
      <w:r w:rsidRPr="005315A3">
        <w:rPr>
          <w:color w:val="000000" w:themeColor="text1"/>
          <w:lang w:val="id-ID"/>
        </w:rPr>
        <w:t>karya ilmiahnya</w:t>
      </w:r>
      <w:r w:rsidRPr="005315A3">
        <w:rPr>
          <w:color w:val="000000" w:themeColor="text1"/>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B952EC" w:rsidRPr="005315A3" w:rsidTr="009E29EB">
        <w:tc>
          <w:tcPr>
            <w:tcW w:w="569" w:type="dxa"/>
            <w:vAlign w:val="center"/>
          </w:tcPr>
          <w:p w:rsidR="0028063B" w:rsidRPr="005315A3" w:rsidRDefault="0028063B" w:rsidP="00C8413F">
            <w:pPr>
              <w:jc w:val="center"/>
              <w:rPr>
                <w:b/>
                <w:color w:val="000000" w:themeColor="text1"/>
                <w:sz w:val="20"/>
              </w:rPr>
            </w:pPr>
            <w:r w:rsidRPr="005315A3">
              <w:rPr>
                <w:b/>
                <w:color w:val="000000" w:themeColor="text1"/>
                <w:sz w:val="20"/>
              </w:rPr>
              <w:t>No.</w:t>
            </w:r>
          </w:p>
        </w:tc>
        <w:tc>
          <w:tcPr>
            <w:tcW w:w="2136" w:type="dxa"/>
            <w:vAlign w:val="center"/>
          </w:tcPr>
          <w:p w:rsidR="0028063B" w:rsidRPr="005315A3" w:rsidRDefault="0028063B" w:rsidP="00C8413F">
            <w:pPr>
              <w:jc w:val="center"/>
              <w:rPr>
                <w:b/>
                <w:color w:val="000000" w:themeColor="text1"/>
                <w:sz w:val="20"/>
              </w:rPr>
            </w:pPr>
            <w:r w:rsidRPr="005315A3">
              <w:rPr>
                <w:b/>
                <w:color w:val="000000" w:themeColor="text1"/>
                <w:sz w:val="20"/>
              </w:rPr>
              <w:t>Nama Dosen</w:t>
            </w:r>
          </w:p>
        </w:tc>
        <w:tc>
          <w:tcPr>
            <w:tcW w:w="3624" w:type="dxa"/>
            <w:vAlign w:val="center"/>
          </w:tcPr>
          <w:p w:rsidR="0028063B" w:rsidRPr="005315A3" w:rsidRDefault="0028063B" w:rsidP="00C8413F">
            <w:pPr>
              <w:jc w:val="center"/>
              <w:rPr>
                <w:b/>
                <w:color w:val="000000" w:themeColor="text1"/>
                <w:sz w:val="20"/>
              </w:rPr>
            </w:pPr>
            <w:r w:rsidRPr="005315A3">
              <w:rPr>
                <w:b/>
                <w:color w:val="000000" w:themeColor="text1"/>
                <w:sz w:val="20"/>
              </w:rPr>
              <w:t>Topik Penelitian</w:t>
            </w:r>
          </w:p>
        </w:tc>
        <w:tc>
          <w:tcPr>
            <w:tcW w:w="2136" w:type="dxa"/>
            <w:vAlign w:val="center"/>
          </w:tcPr>
          <w:p w:rsidR="0028063B" w:rsidRPr="005315A3" w:rsidRDefault="0028063B" w:rsidP="00C8413F">
            <w:pPr>
              <w:jc w:val="center"/>
              <w:rPr>
                <w:b/>
                <w:color w:val="000000" w:themeColor="text1"/>
                <w:sz w:val="20"/>
              </w:rPr>
            </w:pPr>
            <w:r w:rsidRPr="005315A3">
              <w:rPr>
                <w:b/>
                <w:color w:val="000000" w:themeColor="text1"/>
                <w:sz w:val="20"/>
              </w:rPr>
              <w:t xml:space="preserve">Jumlah </w:t>
            </w:r>
            <w:r w:rsidR="002D7FFA" w:rsidRPr="005315A3">
              <w:rPr>
                <w:b/>
                <w:color w:val="000000" w:themeColor="text1"/>
                <w:sz w:val="20"/>
              </w:rPr>
              <w:t>Peserta didik</w:t>
            </w:r>
            <w:r w:rsidRPr="005315A3">
              <w:rPr>
                <w:b/>
                <w:color w:val="000000" w:themeColor="text1"/>
                <w:sz w:val="20"/>
              </w:rPr>
              <w:t xml:space="preserve"> yang Terlibat</w:t>
            </w:r>
          </w:p>
        </w:tc>
      </w:tr>
      <w:tr w:rsidR="00B952EC" w:rsidRPr="005315A3" w:rsidTr="009E29EB">
        <w:tc>
          <w:tcPr>
            <w:tcW w:w="569" w:type="dxa"/>
            <w:vAlign w:val="center"/>
          </w:tcPr>
          <w:p w:rsidR="0028063B" w:rsidRPr="005315A3" w:rsidRDefault="0028063B" w:rsidP="00C8413F">
            <w:pPr>
              <w:jc w:val="center"/>
              <w:rPr>
                <w:b/>
                <w:bCs/>
                <w:color w:val="000000" w:themeColor="text1"/>
                <w:sz w:val="20"/>
              </w:rPr>
            </w:pPr>
            <w:r w:rsidRPr="005315A3">
              <w:rPr>
                <w:b/>
                <w:bCs/>
                <w:color w:val="000000" w:themeColor="text1"/>
                <w:sz w:val="20"/>
              </w:rPr>
              <w:t>(1)</w:t>
            </w:r>
          </w:p>
        </w:tc>
        <w:tc>
          <w:tcPr>
            <w:tcW w:w="2136" w:type="dxa"/>
            <w:vAlign w:val="center"/>
          </w:tcPr>
          <w:p w:rsidR="0028063B" w:rsidRPr="005315A3" w:rsidRDefault="0028063B" w:rsidP="00C8413F">
            <w:pPr>
              <w:jc w:val="center"/>
              <w:rPr>
                <w:b/>
                <w:bCs/>
                <w:color w:val="000000" w:themeColor="text1"/>
                <w:sz w:val="20"/>
              </w:rPr>
            </w:pPr>
            <w:r w:rsidRPr="005315A3">
              <w:rPr>
                <w:b/>
                <w:bCs/>
                <w:color w:val="000000" w:themeColor="text1"/>
                <w:sz w:val="20"/>
              </w:rPr>
              <w:t>(2)</w:t>
            </w:r>
          </w:p>
        </w:tc>
        <w:tc>
          <w:tcPr>
            <w:tcW w:w="3624" w:type="dxa"/>
            <w:vAlign w:val="center"/>
          </w:tcPr>
          <w:p w:rsidR="0028063B" w:rsidRPr="005315A3" w:rsidRDefault="0028063B" w:rsidP="00C8413F">
            <w:pPr>
              <w:jc w:val="center"/>
              <w:rPr>
                <w:b/>
                <w:bCs/>
                <w:color w:val="000000" w:themeColor="text1"/>
                <w:sz w:val="20"/>
              </w:rPr>
            </w:pPr>
            <w:r w:rsidRPr="005315A3">
              <w:rPr>
                <w:b/>
                <w:bCs/>
                <w:color w:val="000000" w:themeColor="text1"/>
                <w:sz w:val="20"/>
              </w:rPr>
              <w:t>(3)</w:t>
            </w:r>
          </w:p>
        </w:tc>
        <w:tc>
          <w:tcPr>
            <w:tcW w:w="2136" w:type="dxa"/>
            <w:vAlign w:val="center"/>
          </w:tcPr>
          <w:p w:rsidR="0028063B" w:rsidRPr="005315A3" w:rsidRDefault="0028063B" w:rsidP="00C8413F">
            <w:pPr>
              <w:jc w:val="center"/>
              <w:rPr>
                <w:b/>
                <w:bCs/>
                <w:color w:val="000000" w:themeColor="text1"/>
                <w:sz w:val="20"/>
              </w:rPr>
            </w:pPr>
            <w:r w:rsidRPr="005315A3">
              <w:rPr>
                <w:b/>
                <w:bCs/>
                <w:color w:val="000000" w:themeColor="text1"/>
                <w:sz w:val="20"/>
              </w:rPr>
              <w:t>(4)</w:t>
            </w:r>
          </w:p>
        </w:tc>
      </w:tr>
      <w:tr w:rsidR="00B952EC" w:rsidRPr="005315A3" w:rsidTr="009E29EB">
        <w:tc>
          <w:tcPr>
            <w:tcW w:w="569" w:type="dxa"/>
          </w:tcPr>
          <w:p w:rsidR="0028063B" w:rsidRPr="005315A3" w:rsidRDefault="0028063B" w:rsidP="00C8413F">
            <w:pPr>
              <w:rPr>
                <w:color w:val="000000" w:themeColor="text1"/>
              </w:rPr>
            </w:pPr>
          </w:p>
        </w:tc>
        <w:tc>
          <w:tcPr>
            <w:tcW w:w="2136" w:type="dxa"/>
          </w:tcPr>
          <w:p w:rsidR="0028063B" w:rsidRPr="005315A3" w:rsidRDefault="0028063B" w:rsidP="00C8413F">
            <w:pPr>
              <w:rPr>
                <w:color w:val="000000" w:themeColor="text1"/>
              </w:rPr>
            </w:pPr>
          </w:p>
        </w:tc>
        <w:tc>
          <w:tcPr>
            <w:tcW w:w="3624" w:type="dxa"/>
          </w:tcPr>
          <w:p w:rsidR="0028063B" w:rsidRPr="005315A3" w:rsidRDefault="0028063B" w:rsidP="00C8413F">
            <w:pPr>
              <w:rPr>
                <w:color w:val="000000" w:themeColor="text1"/>
              </w:rPr>
            </w:pPr>
          </w:p>
        </w:tc>
        <w:tc>
          <w:tcPr>
            <w:tcW w:w="2136" w:type="dxa"/>
          </w:tcPr>
          <w:p w:rsidR="0028063B" w:rsidRPr="005315A3" w:rsidRDefault="0028063B" w:rsidP="00C8413F">
            <w:pPr>
              <w:rPr>
                <w:color w:val="000000" w:themeColor="text1"/>
              </w:rPr>
            </w:pPr>
          </w:p>
        </w:tc>
      </w:tr>
      <w:tr w:rsidR="00B952EC" w:rsidRPr="005315A3" w:rsidTr="009E29EB">
        <w:tc>
          <w:tcPr>
            <w:tcW w:w="569" w:type="dxa"/>
          </w:tcPr>
          <w:p w:rsidR="0028063B" w:rsidRPr="005315A3" w:rsidRDefault="0028063B" w:rsidP="00C8413F">
            <w:pPr>
              <w:rPr>
                <w:color w:val="000000" w:themeColor="text1"/>
              </w:rPr>
            </w:pPr>
          </w:p>
        </w:tc>
        <w:tc>
          <w:tcPr>
            <w:tcW w:w="2136" w:type="dxa"/>
          </w:tcPr>
          <w:p w:rsidR="0028063B" w:rsidRPr="005315A3" w:rsidRDefault="0028063B" w:rsidP="00C8413F">
            <w:pPr>
              <w:rPr>
                <w:color w:val="000000" w:themeColor="text1"/>
              </w:rPr>
            </w:pPr>
          </w:p>
        </w:tc>
        <w:tc>
          <w:tcPr>
            <w:tcW w:w="3624" w:type="dxa"/>
          </w:tcPr>
          <w:p w:rsidR="0028063B" w:rsidRPr="005315A3" w:rsidRDefault="0028063B" w:rsidP="00C8413F">
            <w:pPr>
              <w:rPr>
                <w:color w:val="000000" w:themeColor="text1"/>
              </w:rPr>
            </w:pPr>
          </w:p>
        </w:tc>
        <w:tc>
          <w:tcPr>
            <w:tcW w:w="2136" w:type="dxa"/>
          </w:tcPr>
          <w:p w:rsidR="0028063B" w:rsidRPr="005315A3" w:rsidRDefault="0028063B" w:rsidP="00C8413F">
            <w:pPr>
              <w:rPr>
                <w:color w:val="000000" w:themeColor="text1"/>
              </w:rPr>
            </w:pPr>
          </w:p>
        </w:tc>
      </w:tr>
      <w:tr w:rsidR="00B952EC" w:rsidRPr="005315A3" w:rsidTr="009E29EB">
        <w:tc>
          <w:tcPr>
            <w:tcW w:w="569" w:type="dxa"/>
          </w:tcPr>
          <w:p w:rsidR="0028063B" w:rsidRPr="005315A3" w:rsidRDefault="0028063B" w:rsidP="00C8413F">
            <w:pPr>
              <w:rPr>
                <w:color w:val="000000" w:themeColor="text1"/>
              </w:rPr>
            </w:pPr>
          </w:p>
        </w:tc>
        <w:tc>
          <w:tcPr>
            <w:tcW w:w="2136" w:type="dxa"/>
          </w:tcPr>
          <w:p w:rsidR="0028063B" w:rsidRPr="005315A3" w:rsidRDefault="0028063B" w:rsidP="00C8413F">
            <w:pPr>
              <w:rPr>
                <w:color w:val="000000" w:themeColor="text1"/>
              </w:rPr>
            </w:pPr>
          </w:p>
        </w:tc>
        <w:tc>
          <w:tcPr>
            <w:tcW w:w="3624" w:type="dxa"/>
          </w:tcPr>
          <w:p w:rsidR="0028063B" w:rsidRPr="005315A3" w:rsidRDefault="0028063B" w:rsidP="00C8413F">
            <w:pPr>
              <w:rPr>
                <w:color w:val="000000" w:themeColor="text1"/>
              </w:rPr>
            </w:pPr>
          </w:p>
        </w:tc>
        <w:tc>
          <w:tcPr>
            <w:tcW w:w="2136" w:type="dxa"/>
          </w:tcPr>
          <w:p w:rsidR="0028063B" w:rsidRPr="005315A3" w:rsidRDefault="0028063B" w:rsidP="00C8413F">
            <w:pPr>
              <w:rPr>
                <w:color w:val="000000" w:themeColor="text1"/>
              </w:rPr>
            </w:pPr>
          </w:p>
        </w:tc>
      </w:tr>
      <w:tr w:rsidR="00B952EC" w:rsidRPr="005315A3" w:rsidTr="009E29EB">
        <w:tc>
          <w:tcPr>
            <w:tcW w:w="6329" w:type="dxa"/>
            <w:gridSpan w:val="3"/>
          </w:tcPr>
          <w:p w:rsidR="0028063B" w:rsidRPr="005315A3" w:rsidRDefault="0028063B" w:rsidP="00C8413F">
            <w:pPr>
              <w:rPr>
                <w:color w:val="000000" w:themeColor="text1"/>
              </w:rPr>
            </w:pPr>
            <w:r w:rsidRPr="005315A3">
              <w:rPr>
                <w:color w:val="000000" w:themeColor="text1"/>
              </w:rPr>
              <w:t xml:space="preserve">Total jumlah </w:t>
            </w:r>
            <w:r w:rsidR="002D7FFA" w:rsidRPr="005315A3">
              <w:rPr>
                <w:color w:val="000000" w:themeColor="text1"/>
              </w:rPr>
              <w:t>peserta didik</w:t>
            </w:r>
            <w:r w:rsidRPr="005315A3">
              <w:rPr>
                <w:color w:val="000000" w:themeColor="text1"/>
              </w:rPr>
              <w:t xml:space="preserve"> yang </w:t>
            </w:r>
            <w:r w:rsidRPr="005315A3">
              <w:rPr>
                <w:color w:val="000000" w:themeColor="text1"/>
                <w:lang w:val="id-ID"/>
              </w:rPr>
              <w:t>karya ilmiahnya</w:t>
            </w:r>
            <w:r w:rsidRPr="005315A3">
              <w:rPr>
                <w:color w:val="000000" w:themeColor="text1"/>
              </w:rPr>
              <w:t xml:space="preserve"> terkait dengan penelitian dosen</w:t>
            </w:r>
          </w:p>
        </w:tc>
        <w:tc>
          <w:tcPr>
            <w:tcW w:w="2136" w:type="dxa"/>
          </w:tcPr>
          <w:p w:rsidR="0028063B" w:rsidRPr="005315A3" w:rsidRDefault="0028063B" w:rsidP="00C8413F">
            <w:pPr>
              <w:rPr>
                <w:color w:val="000000" w:themeColor="text1"/>
              </w:rPr>
            </w:pPr>
            <w:r w:rsidRPr="005315A3">
              <w:rPr>
                <w:color w:val="000000" w:themeColor="text1"/>
              </w:rPr>
              <w:t>A=</w:t>
            </w:r>
          </w:p>
        </w:tc>
      </w:tr>
      <w:tr w:rsidR="00B952EC" w:rsidRPr="005315A3" w:rsidTr="009E29EB">
        <w:tc>
          <w:tcPr>
            <w:tcW w:w="6329" w:type="dxa"/>
            <w:gridSpan w:val="3"/>
          </w:tcPr>
          <w:p w:rsidR="0028063B" w:rsidRPr="005315A3" w:rsidRDefault="0028063B" w:rsidP="00C8413F">
            <w:pPr>
              <w:rPr>
                <w:color w:val="000000" w:themeColor="text1"/>
              </w:rPr>
            </w:pPr>
            <w:r w:rsidRPr="005315A3">
              <w:rPr>
                <w:color w:val="000000" w:themeColor="text1"/>
              </w:rPr>
              <w:t xml:space="preserve">Jumlah </w:t>
            </w:r>
            <w:r w:rsidR="002D7FFA" w:rsidRPr="005315A3">
              <w:rPr>
                <w:color w:val="000000" w:themeColor="text1"/>
              </w:rPr>
              <w:t>peserta didik</w:t>
            </w:r>
            <w:r w:rsidRPr="005315A3">
              <w:rPr>
                <w:color w:val="000000" w:themeColor="text1"/>
              </w:rPr>
              <w:t xml:space="preserve"> yang </w:t>
            </w:r>
            <w:r w:rsidRPr="005315A3">
              <w:rPr>
                <w:color w:val="000000" w:themeColor="text1"/>
                <w:lang w:val="id-ID"/>
              </w:rPr>
              <w:t>karya ilmiahnya</w:t>
            </w:r>
            <w:r w:rsidRPr="005315A3">
              <w:rPr>
                <w:color w:val="000000" w:themeColor="text1"/>
              </w:rPr>
              <w:t xml:space="preserve"> tidak terkait dengan penelitian dosen </w:t>
            </w:r>
          </w:p>
        </w:tc>
        <w:tc>
          <w:tcPr>
            <w:tcW w:w="2136" w:type="dxa"/>
          </w:tcPr>
          <w:p w:rsidR="0028063B" w:rsidRPr="005315A3" w:rsidRDefault="0028063B" w:rsidP="00C8413F">
            <w:pPr>
              <w:rPr>
                <w:color w:val="000000" w:themeColor="text1"/>
              </w:rPr>
            </w:pPr>
            <w:r w:rsidRPr="005315A3">
              <w:rPr>
                <w:color w:val="000000" w:themeColor="text1"/>
              </w:rPr>
              <w:t>B=</w:t>
            </w:r>
          </w:p>
        </w:tc>
      </w:tr>
      <w:tr w:rsidR="005A7C85" w:rsidRPr="005315A3" w:rsidTr="009E29EB">
        <w:tc>
          <w:tcPr>
            <w:tcW w:w="6329" w:type="dxa"/>
            <w:gridSpan w:val="3"/>
          </w:tcPr>
          <w:p w:rsidR="0028063B" w:rsidRPr="005315A3" w:rsidRDefault="0028063B" w:rsidP="00C8413F">
            <w:pPr>
              <w:rPr>
                <w:color w:val="000000" w:themeColor="text1"/>
                <w:lang w:val="nb-NO"/>
              </w:rPr>
            </w:pPr>
            <w:r w:rsidRPr="005315A3">
              <w:rPr>
                <w:color w:val="000000" w:themeColor="text1"/>
                <w:lang w:val="nb-NO"/>
              </w:rPr>
              <w:t xml:space="preserve">Total </w:t>
            </w:r>
            <w:r w:rsidR="002D7FFA" w:rsidRPr="005315A3">
              <w:rPr>
                <w:color w:val="000000" w:themeColor="text1"/>
                <w:lang w:val="nb-NO"/>
              </w:rPr>
              <w:t>peserta didik</w:t>
            </w:r>
            <w:r w:rsidRPr="005315A3">
              <w:rPr>
                <w:color w:val="000000" w:themeColor="text1"/>
                <w:lang w:val="nb-NO"/>
              </w:rPr>
              <w:t xml:space="preserve"> yang melakukan </w:t>
            </w:r>
            <w:r w:rsidRPr="005315A3">
              <w:rPr>
                <w:color w:val="000000" w:themeColor="text1"/>
                <w:lang w:val="id-ID"/>
              </w:rPr>
              <w:t>karya ilmiah</w:t>
            </w:r>
            <w:r w:rsidRPr="005315A3">
              <w:rPr>
                <w:color w:val="000000" w:themeColor="text1"/>
                <w:lang w:val="nb-NO"/>
              </w:rPr>
              <w:t>pada TS</w:t>
            </w:r>
          </w:p>
        </w:tc>
        <w:tc>
          <w:tcPr>
            <w:tcW w:w="2136" w:type="dxa"/>
          </w:tcPr>
          <w:p w:rsidR="0028063B" w:rsidRPr="005315A3" w:rsidRDefault="0028063B" w:rsidP="00C8413F">
            <w:pPr>
              <w:rPr>
                <w:color w:val="000000" w:themeColor="text1"/>
              </w:rPr>
            </w:pPr>
            <w:r w:rsidRPr="005315A3">
              <w:rPr>
                <w:color w:val="000000" w:themeColor="text1"/>
              </w:rPr>
              <w:t>A+B=</w:t>
            </w:r>
          </w:p>
        </w:tc>
      </w:tr>
    </w:tbl>
    <w:p w:rsidR="0028063B" w:rsidRPr="005315A3" w:rsidRDefault="0028063B" w:rsidP="00C8413F">
      <w:pPr>
        <w:ind w:left="709"/>
        <w:rPr>
          <w:color w:val="000000" w:themeColor="text1"/>
          <w:lang w:val="id-ID"/>
        </w:rPr>
      </w:pPr>
    </w:p>
    <w:p w:rsidR="0028063B" w:rsidRPr="005315A3" w:rsidRDefault="0028063B" w:rsidP="00C8413F">
      <w:pPr>
        <w:ind w:left="630" w:hanging="630"/>
        <w:rPr>
          <w:color w:val="000000" w:themeColor="text1"/>
          <w:lang w:val="id-ID"/>
        </w:rPr>
      </w:pPr>
    </w:p>
    <w:p w:rsidR="0028063B" w:rsidRPr="005315A3" w:rsidRDefault="0028063B" w:rsidP="00C8413F">
      <w:pPr>
        <w:ind w:left="630" w:hanging="630"/>
        <w:rPr>
          <w:color w:val="000000" w:themeColor="text1"/>
          <w:lang w:val="id-ID"/>
        </w:rPr>
      </w:pPr>
    </w:p>
    <w:p w:rsidR="0028063B" w:rsidRPr="005315A3" w:rsidRDefault="0028063B" w:rsidP="00C8413F">
      <w:pPr>
        <w:ind w:left="630" w:hanging="630"/>
        <w:rPr>
          <w:color w:val="000000" w:themeColor="text1"/>
          <w:lang w:val="id-ID"/>
        </w:rPr>
      </w:pPr>
    </w:p>
    <w:p w:rsidR="007E60B1" w:rsidRPr="005315A3" w:rsidRDefault="002E2C58" w:rsidP="007E60B1">
      <w:pPr>
        <w:ind w:left="630" w:hanging="630"/>
        <w:rPr>
          <w:color w:val="000000" w:themeColor="text1"/>
          <w:lang w:val="en-US"/>
        </w:rPr>
      </w:pPr>
      <w:r w:rsidRPr="005315A3">
        <w:rPr>
          <w:color w:val="000000" w:themeColor="text1"/>
          <w:lang w:val="id-ID"/>
        </w:rPr>
        <w:t>7.2</w:t>
      </w:r>
      <w:r w:rsidR="00D644F1" w:rsidRPr="005315A3">
        <w:rPr>
          <w:color w:val="000000" w:themeColor="text1"/>
          <w:lang w:val="id-ID"/>
        </w:rPr>
        <w:t>.</w:t>
      </w:r>
      <w:r w:rsidR="0028063B" w:rsidRPr="005315A3">
        <w:rPr>
          <w:color w:val="000000" w:themeColor="text1"/>
          <w:lang w:val="id-ID"/>
        </w:rPr>
        <w:t>3</w:t>
      </w:r>
      <w:r w:rsidR="00AA394A" w:rsidRPr="005315A3">
        <w:rPr>
          <w:color w:val="000000" w:themeColor="text1"/>
          <w:lang w:val="id-ID"/>
        </w:rPr>
        <w:t xml:space="preserve"> Sebutkan </w:t>
      </w:r>
      <w:r w:rsidR="00D03A86" w:rsidRPr="005315A3">
        <w:rPr>
          <w:color w:val="000000" w:themeColor="text1"/>
          <w:lang w:val="id-ID"/>
        </w:rPr>
        <w:t xml:space="preserve">karya dosen atau </w:t>
      </w:r>
      <w:r w:rsidR="002D7FFA" w:rsidRPr="005315A3">
        <w:rPr>
          <w:color w:val="000000" w:themeColor="text1"/>
          <w:lang w:val="id-ID"/>
        </w:rPr>
        <w:t>peserta didik</w:t>
      </w:r>
      <w:r w:rsidR="00D03A86" w:rsidRPr="005315A3">
        <w:rPr>
          <w:color w:val="000000" w:themeColor="text1"/>
          <w:lang w:val="id-ID"/>
        </w:rPr>
        <w:t xml:space="preserve"> program </w:t>
      </w:r>
      <w:r w:rsidR="00F51463" w:rsidRPr="005315A3">
        <w:rPr>
          <w:color w:val="000000" w:themeColor="text1"/>
          <w:lang w:val="id-ID"/>
        </w:rPr>
        <w:t xml:space="preserve">Pendidikan </w:t>
      </w:r>
      <w:r w:rsidR="00AA394A" w:rsidRPr="005315A3">
        <w:rPr>
          <w:color w:val="000000" w:themeColor="text1"/>
          <w:lang w:val="id-ID"/>
        </w:rPr>
        <w:t>yang te</w:t>
      </w:r>
      <w:r w:rsidR="00FC54B0" w:rsidRPr="005315A3">
        <w:rPr>
          <w:color w:val="000000" w:themeColor="text1"/>
          <w:lang w:val="id-ID"/>
        </w:rPr>
        <w:t>lah memperoleh Paten/</w:t>
      </w:r>
      <w:r w:rsidR="00AA394A" w:rsidRPr="005315A3">
        <w:rPr>
          <w:color w:val="000000" w:themeColor="text1"/>
          <w:lang w:val="id-ID"/>
        </w:rPr>
        <w:t xml:space="preserve">Hak atas Kekayaan Intelektual (HaKI) </w:t>
      </w:r>
      <w:r w:rsidR="00FC54B0" w:rsidRPr="005315A3">
        <w:rPr>
          <w:color w:val="000000" w:themeColor="text1"/>
          <w:lang w:val="id-ID"/>
        </w:rPr>
        <w:t xml:space="preserve">atau karya yang mendapat pengakuan/penghargaan dari lembaga nasional/internasional </w:t>
      </w:r>
      <w:r w:rsidR="007E60B1" w:rsidRPr="005315A3">
        <w:rPr>
          <w:color w:val="000000" w:themeColor="text1"/>
          <w:lang w:val="id-ID"/>
        </w:rPr>
        <w:t>selama tiga tahun terakhir</w:t>
      </w:r>
      <w:r w:rsidR="007E60B1" w:rsidRPr="005315A3">
        <w:rPr>
          <w:color w:val="000000" w:themeColor="text1"/>
          <w:lang w:val="en-US"/>
        </w:rPr>
        <w:t>, kecuali untuk program studi yang baru pertama kali akreditasi HaKi tidak ada batasan waktu terbit</w:t>
      </w:r>
    </w:p>
    <w:p w:rsidR="00D17CC7" w:rsidRPr="005315A3" w:rsidRDefault="00D17CC7" w:rsidP="00C8413F">
      <w:pPr>
        <w:ind w:left="630" w:hanging="630"/>
        <w:rPr>
          <w:color w:val="000000" w:themeColor="text1"/>
          <w:lang w:val="en-US"/>
        </w:rPr>
      </w:pPr>
    </w:p>
    <w:p w:rsidR="004D31C7" w:rsidRPr="005315A3" w:rsidRDefault="004D31C7" w:rsidP="00C8413F">
      <w:pPr>
        <w:ind w:left="630" w:hanging="630"/>
        <w:rPr>
          <w:color w:val="000000" w:themeColor="text1"/>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B952EC" w:rsidRPr="005315A3" w:rsidTr="006A5052">
        <w:tc>
          <w:tcPr>
            <w:tcW w:w="1041" w:type="dxa"/>
            <w:vMerge w:val="restart"/>
            <w:shd w:val="clear" w:color="auto" w:fill="auto"/>
            <w:vAlign w:val="center"/>
          </w:tcPr>
          <w:p w:rsidR="00847336" w:rsidRPr="005315A3" w:rsidRDefault="00847336" w:rsidP="00C8413F">
            <w:pPr>
              <w:tabs>
                <w:tab w:val="left" w:pos="284"/>
              </w:tabs>
              <w:jc w:val="center"/>
              <w:rPr>
                <w:b/>
                <w:color w:val="000000" w:themeColor="text1"/>
                <w:sz w:val="20"/>
              </w:rPr>
            </w:pPr>
            <w:r w:rsidRPr="005315A3">
              <w:rPr>
                <w:b/>
                <w:color w:val="000000" w:themeColor="text1"/>
                <w:sz w:val="20"/>
              </w:rPr>
              <w:t>No.</w:t>
            </w:r>
          </w:p>
        </w:tc>
        <w:tc>
          <w:tcPr>
            <w:tcW w:w="2791" w:type="dxa"/>
            <w:vMerge w:val="restart"/>
            <w:vAlign w:val="center"/>
          </w:tcPr>
          <w:p w:rsidR="00847336" w:rsidRPr="005315A3" w:rsidRDefault="00847336" w:rsidP="00C8413F">
            <w:pPr>
              <w:tabs>
                <w:tab w:val="left" w:pos="284"/>
              </w:tabs>
              <w:jc w:val="center"/>
              <w:rPr>
                <w:b/>
                <w:color w:val="000000" w:themeColor="text1"/>
                <w:sz w:val="20"/>
              </w:rPr>
            </w:pPr>
            <w:r w:rsidRPr="005315A3">
              <w:rPr>
                <w:b/>
                <w:color w:val="000000" w:themeColor="text1"/>
                <w:sz w:val="20"/>
              </w:rPr>
              <w:t>Nama Dosen/</w:t>
            </w:r>
            <w:r w:rsidR="002D7FFA" w:rsidRPr="005315A3">
              <w:rPr>
                <w:b/>
                <w:color w:val="000000" w:themeColor="text1"/>
                <w:sz w:val="20"/>
              </w:rPr>
              <w:t>Peserta didik</w:t>
            </w:r>
            <w:r w:rsidR="006A5052" w:rsidRPr="005315A3">
              <w:rPr>
                <w:b/>
                <w:color w:val="000000" w:themeColor="text1"/>
                <w:sz w:val="20"/>
              </w:rPr>
              <w:t>/</w:t>
            </w:r>
            <w:r w:rsidRPr="005315A3">
              <w:rPr>
                <w:b/>
                <w:color w:val="000000" w:themeColor="text1"/>
                <w:sz w:val="20"/>
              </w:rPr>
              <w:t xml:space="preserve"> Lembaga</w:t>
            </w:r>
          </w:p>
        </w:tc>
        <w:tc>
          <w:tcPr>
            <w:tcW w:w="5760" w:type="dxa"/>
            <w:gridSpan w:val="2"/>
            <w:shd w:val="clear" w:color="auto" w:fill="auto"/>
            <w:vAlign w:val="center"/>
          </w:tcPr>
          <w:p w:rsidR="00847336" w:rsidRPr="005315A3" w:rsidRDefault="00847336" w:rsidP="00C8413F">
            <w:pPr>
              <w:tabs>
                <w:tab w:val="left" w:pos="284"/>
              </w:tabs>
              <w:jc w:val="center"/>
              <w:rPr>
                <w:b/>
                <w:color w:val="000000" w:themeColor="text1"/>
                <w:sz w:val="20"/>
              </w:rPr>
            </w:pPr>
            <w:r w:rsidRPr="005315A3">
              <w:rPr>
                <w:b/>
                <w:color w:val="000000" w:themeColor="text1"/>
                <w:sz w:val="20"/>
              </w:rPr>
              <w:t>Karya*</w:t>
            </w:r>
          </w:p>
        </w:tc>
      </w:tr>
      <w:tr w:rsidR="00B952EC" w:rsidRPr="005315A3" w:rsidTr="005F5725">
        <w:tc>
          <w:tcPr>
            <w:tcW w:w="1041" w:type="dxa"/>
            <w:vMerge/>
            <w:tcBorders>
              <w:bottom w:val="double" w:sz="4" w:space="0" w:color="auto"/>
            </w:tcBorders>
            <w:shd w:val="clear" w:color="auto" w:fill="auto"/>
            <w:vAlign w:val="center"/>
          </w:tcPr>
          <w:p w:rsidR="00847336" w:rsidRPr="005315A3" w:rsidRDefault="00847336" w:rsidP="00C8413F">
            <w:pPr>
              <w:tabs>
                <w:tab w:val="left" w:pos="284"/>
              </w:tabs>
              <w:jc w:val="center"/>
              <w:rPr>
                <w:b/>
                <w:color w:val="000000" w:themeColor="text1"/>
                <w:sz w:val="20"/>
              </w:rPr>
            </w:pPr>
          </w:p>
        </w:tc>
        <w:tc>
          <w:tcPr>
            <w:tcW w:w="2791" w:type="dxa"/>
            <w:vMerge/>
            <w:tcBorders>
              <w:bottom w:val="double" w:sz="4" w:space="0" w:color="auto"/>
            </w:tcBorders>
            <w:vAlign w:val="center"/>
          </w:tcPr>
          <w:p w:rsidR="00847336" w:rsidRPr="005315A3" w:rsidRDefault="00847336" w:rsidP="00C8413F">
            <w:pPr>
              <w:tabs>
                <w:tab w:val="left" w:pos="284"/>
              </w:tabs>
              <w:jc w:val="center"/>
              <w:rPr>
                <w:b/>
                <w:color w:val="000000" w:themeColor="text1"/>
                <w:sz w:val="20"/>
              </w:rPr>
            </w:pPr>
          </w:p>
        </w:tc>
        <w:tc>
          <w:tcPr>
            <w:tcW w:w="2250" w:type="dxa"/>
            <w:tcBorders>
              <w:bottom w:val="double" w:sz="4" w:space="0" w:color="auto"/>
            </w:tcBorders>
            <w:shd w:val="clear" w:color="auto" w:fill="auto"/>
            <w:vAlign w:val="center"/>
          </w:tcPr>
          <w:p w:rsidR="00847336" w:rsidRPr="005315A3" w:rsidRDefault="00847336" w:rsidP="00C8413F">
            <w:pPr>
              <w:tabs>
                <w:tab w:val="left" w:pos="284"/>
              </w:tabs>
              <w:jc w:val="center"/>
              <w:rPr>
                <w:b/>
                <w:color w:val="000000" w:themeColor="text1"/>
                <w:sz w:val="20"/>
              </w:rPr>
            </w:pPr>
            <w:r w:rsidRPr="005315A3">
              <w:rPr>
                <w:b/>
                <w:color w:val="000000" w:themeColor="text1"/>
                <w:sz w:val="20"/>
              </w:rPr>
              <w:t>Paten/HaKI</w:t>
            </w:r>
          </w:p>
        </w:tc>
        <w:tc>
          <w:tcPr>
            <w:tcW w:w="3510" w:type="dxa"/>
            <w:tcBorders>
              <w:bottom w:val="double" w:sz="4" w:space="0" w:color="auto"/>
            </w:tcBorders>
            <w:shd w:val="clear" w:color="auto" w:fill="auto"/>
            <w:vAlign w:val="center"/>
          </w:tcPr>
          <w:p w:rsidR="00847336" w:rsidRPr="005315A3" w:rsidRDefault="00847336" w:rsidP="00C8413F">
            <w:pPr>
              <w:tabs>
                <w:tab w:val="left" w:pos="284"/>
              </w:tabs>
              <w:jc w:val="center"/>
              <w:rPr>
                <w:b/>
                <w:color w:val="000000" w:themeColor="text1"/>
                <w:sz w:val="20"/>
              </w:rPr>
            </w:pPr>
            <w:r w:rsidRPr="005315A3">
              <w:rPr>
                <w:b/>
                <w:color w:val="000000" w:themeColor="text1"/>
                <w:sz w:val="20"/>
              </w:rPr>
              <w:t>Karya yang Mendapat Pengakuan/Penghargaan dari Lembaga Nasional/Internasional</w:t>
            </w:r>
          </w:p>
        </w:tc>
      </w:tr>
      <w:tr w:rsidR="00B952EC" w:rsidRPr="005315A3" w:rsidTr="005F5725">
        <w:tc>
          <w:tcPr>
            <w:tcW w:w="1041" w:type="dxa"/>
            <w:tcBorders>
              <w:top w:val="double" w:sz="4" w:space="0" w:color="auto"/>
            </w:tcBorders>
          </w:tcPr>
          <w:p w:rsidR="00847336" w:rsidRPr="005315A3" w:rsidRDefault="00847336" w:rsidP="00C8413F">
            <w:pPr>
              <w:tabs>
                <w:tab w:val="left" w:pos="284"/>
              </w:tabs>
              <w:jc w:val="center"/>
              <w:rPr>
                <w:b/>
                <w:color w:val="000000" w:themeColor="text1"/>
                <w:sz w:val="20"/>
              </w:rPr>
            </w:pPr>
            <w:r w:rsidRPr="005315A3">
              <w:rPr>
                <w:b/>
                <w:color w:val="000000" w:themeColor="text1"/>
                <w:sz w:val="20"/>
              </w:rPr>
              <w:t>(1)</w:t>
            </w:r>
          </w:p>
        </w:tc>
        <w:tc>
          <w:tcPr>
            <w:tcW w:w="2791" w:type="dxa"/>
            <w:tcBorders>
              <w:top w:val="double" w:sz="4" w:space="0" w:color="auto"/>
            </w:tcBorders>
          </w:tcPr>
          <w:p w:rsidR="00847336" w:rsidRPr="005315A3" w:rsidRDefault="004D31C7" w:rsidP="00C8413F">
            <w:pPr>
              <w:tabs>
                <w:tab w:val="left" w:pos="284"/>
              </w:tabs>
              <w:jc w:val="center"/>
              <w:rPr>
                <w:b/>
                <w:color w:val="000000" w:themeColor="text1"/>
                <w:sz w:val="20"/>
              </w:rPr>
            </w:pPr>
            <w:r w:rsidRPr="005315A3">
              <w:rPr>
                <w:b/>
                <w:color w:val="000000" w:themeColor="text1"/>
                <w:sz w:val="20"/>
              </w:rPr>
              <w:t>(2)</w:t>
            </w:r>
          </w:p>
        </w:tc>
        <w:tc>
          <w:tcPr>
            <w:tcW w:w="2250" w:type="dxa"/>
            <w:tcBorders>
              <w:top w:val="double" w:sz="4" w:space="0" w:color="auto"/>
            </w:tcBorders>
            <w:shd w:val="clear" w:color="auto" w:fill="auto"/>
          </w:tcPr>
          <w:p w:rsidR="00847336" w:rsidRPr="005315A3" w:rsidRDefault="004D31C7" w:rsidP="00C8413F">
            <w:pPr>
              <w:tabs>
                <w:tab w:val="left" w:pos="284"/>
              </w:tabs>
              <w:jc w:val="center"/>
              <w:rPr>
                <w:b/>
                <w:color w:val="000000" w:themeColor="text1"/>
                <w:sz w:val="20"/>
              </w:rPr>
            </w:pPr>
            <w:r w:rsidRPr="005315A3">
              <w:rPr>
                <w:b/>
                <w:color w:val="000000" w:themeColor="text1"/>
                <w:sz w:val="20"/>
              </w:rPr>
              <w:t>(3</w:t>
            </w:r>
            <w:r w:rsidR="00847336" w:rsidRPr="005315A3">
              <w:rPr>
                <w:b/>
                <w:color w:val="000000" w:themeColor="text1"/>
                <w:sz w:val="20"/>
              </w:rPr>
              <w:t>)</w:t>
            </w:r>
          </w:p>
        </w:tc>
        <w:tc>
          <w:tcPr>
            <w:tcW w:w="3510" w:type="dxa"/>
            <w:tcBorders>
              <w:top w:val="double" w:sz="4" w:space="0" w:color="auto"/>
            </w:tcBorders>
            <w:shd w:val="clear" w:color="auto" w:fill="auto"/>
          </w:tcPr>
          <w:p w:rsidR="00847336" w:rsidRPr="005315A3" w:rsidRDefault="004D31C7" w:rsidP="00C8413F">
            <w:pPr>
              <w:tabs>
                <w:tab w:val="left" w:pos="284"/>
              </w:tabs>
              <w:jc w:val="center"/>
              <w:rPr>
                <w:b/>
                <w:color w:val="000000" w:themeColor="text1"/>
                <w:sz w:val="20"/>
              </w:rPr>
            </w:pPr>
            <w:r w:rsidRPr="005315A3">
              <w:rPr>
                <w:b/>
                <w:color w:val="000000" w:themeColor="text1"/>
                <w:sz w:val="20"/>
              </w:rPr>
              <w:t>(4</w:t>
            </w:r>
            <w:r w:rsidR="00847336" w:rsidRPr="005315A3">
              <w:rPr>
                <w:b/>
                <w:color w:val="000000" w:themeColor="text1"/>
                <w:sz w:val="20"/>
              </w:rPr>
              <w:t>)</w:t>
            </w:r>
          </w:p>
        </w:tc>
      </w:tr>
      <w:tr w:rsidR="00B952EC" w:rsidRPr="005315A3" w:rsidTr="006A5052">
        <w:tc>
          <w:tcPr>
            <w:tcW w:w="1041" w:type="dxa"/>
          </w:tcPr>
          <w:p w:rsidR="00847336" w:rsidRPr="005315A3" w:rsidRDefault="00847336" w:rsidP="00C8413F">
            <w:pPr>
              <w:tabs>
                <w:tab w:val="left" w:pos="284"/>
              </w:tabs>
              <w:jc w:val="center"/>
              <w:rPr>
                <w:color w:val="000000" w:themeColor="text1"/>
              </w:rPr>
            </w:pPr>
            <w:r w:rsidRPr="005315A3">
              <w:rPr>
                <w:color w:val="000000" w:themeColor="text1"/>
              </w:rPr>
              <w:t>1</w:t>
            </w:r>
          </w:p>
        </w:tc>
        <w:tc>
          <w:tcPr>
            <w:tcW w:w="2791" w:type="dxa"/>
          </w:tcPr>
          <w:p w:rsidR="00847336" w:rsidRPr="005315A3" w:rsidRDefault="00847336" w:rsidP="00C8413F">
            <w:pPr>
              <w:tabs>
                <w:tab w:val="left" w:pos="284"/>
              </w:tabs>
              <w:rPr>
                <w:color w:val="000000" w:themeColor="text1"/>
              </w:rPr>
            </w:pPr>
          </w:p>
        </w:tc>
        <w:tc>
          <w:tcPr>
            <w:tcW w:w="2250" w:type="dxa"/>
            <w:shd w:val="clear" w:color="auto" w:fill="auto"/>
          </w:tcPr>
          <w:p w:rsidR="00847336" w:rsidRPr="005315A3" w:rsidRDefault="00847336" w:rsidP="00C8413F">
            <w:pPr>
              <w:tabs>
                <w:tab w:val="left" w:pos="284"/>
              </w:tabs>
              <w:rPr>
                <w:color w:val="000000" w:themeColor="text1"/>
              </w:rPr>
            </w:pPr>
          </w:p>
        </w:tc>
        <w:tc>
          <w:tcPr>
            <w:tcW w:w="3510" w:type="dxa"/>
            <w:shd w:val="clear" w:color="auto" w:fill="auto"/>
          </w:tcPr>
          <w:p w:rsidR="00847336" w:rsidRPr="005315A3" w:rsidRDefault="00847336" w:rsidP="00C8413F">
            <w:pPr>
              <w:tabs>
                <w:tab w:val="left" w:pos="284"/>
              </w:tabs>
              <w:rPr>
                <w:color w:val="000000" w:themeColor="text1"/>
              </w:rPr>
            </w:pPr>
          </w:p>
        </w:tc>
      </w:tr>
      <w:tr w:rsidR="00B952EC" w:rsidRPr="005315A3" w:rsidTr="006A5052">
        <w:tc>
          <w:tcPr>
            <w:tcW w:w="1041" w:type="dxa"/>
          </w:tcPr>
          <w:p w:rsidR="00847336" w:rsidRPr="005315A3" w:rsidRDefault="00847336" w:rsidP="00C8413F">
            <w:pPr>
              <w:tabs>
                <w:tab w:val="left" w:pos="284"/>
              </w:tabs>
              <w:jc w:val="center"/>
              <w:rPr>
                <w:color w:val="000000" w:themeColor="text1"/>
              </w:rPr>
            </w:pPr>
            <w:r w:rsidRPr="005315A3">
              <w:rPr>
                <w:color w:val="000000" w:themeColor="text1"/>
              </w:rPr>
              <w:t>2</w:t>
            </w:r>
          </w:p>
        </w:tc>
        <w:tc>
          <w:tcPr>
            <w:tcW w:w="2791" w:type="dxa"/>
          </w:tcPr>
          <w:p w:rsidR="00847336" w:rsidRPr="005315A3" w:rsidRDefault="00847336" w:rsidP="00C8413F">
            <w:pPr>
              <w:tabs>
                <w:tab w:val="left" w:pos="284"/>
              </w:tabs>
              <w:rPr>
                <w:color w:val="000000" w:themeColor="text1"/>
              </w:rPr>
            </w:pPr>
          </w:p>
        </w:tc>
        <w:tc>
          <w:tcPr>
            <w:tcW w:w="2250" w:type="dxa"/>
            <w:shd w:val="clear" w:color="auto" w:fill="auto"/>
          </w:tcPr>
          <w:p w:rsidR="00847336" w:rsidRPr="005315A3" w:rsidRDefault="00847336" w:rsidP="00C8413F">
            <w:pPr>
              <w:tabs>
                <w:tab w:val="left" w:pos="284"/>
              </w:tabs>
              <w:rPr>
                <w:color w:val="000000" w:themeColor="text1"/>
              </w:rPr>
            </w:pPr>
          </w:p>
        </w:tc>
        <w:tc>
          <w:tcPr>
            <w:tcW w:w="3510" w:type="dxa"/>
            <w:shd w:val="clear" w:color="auto" w:fill="auto"/>
          </w:tcPr>
          <w:p w:rsidR="00847336" w:rsidRPr="005315A3" w:rsidRDefault="00847336" w:rsidP="00C8413F">
            <w:pPr>
              <w:tabs>
                <w:tab w:val="left" w:pos="284"/>
              </w:tabs>
              <w:rPr>
                <w:color w:val="000000" w:themeColor="text1"/>
              </w:rPr>
            </w:pPr>
          </w:p>
        </w:tc>
      </w:tr>
      <w:tr w:rsidR="00B952EC" w:rsidRPr="005315A3" w:rsidTr="006A5052">
        <w:tc>
          <w:tcPr>
            <w:tcW w:w="1041" w:type="dxa"/>
          </w:tcPr>
          <w:p w:rsidR="00847336" w:rsidRPr="005315A3" w:rsidRDefault="00847336" w:rsidP="00C8413F">
            <w:pPr>
              <w:tabs>
                <w:tab w:val="left" w:pos="284"/>
              </w:tabs>
              <w:jc w:val="center"/>
              <w:rPr>
                <w:color w:val="000000" w:themeColor="text1"/>
              </w:rPr>
            </w:pPr>
            <w:r w:rsidRPr="005315A3">
              <w:rPr>
                <w:color w:val="000000" w:themeColor="text1"/>
              </w:rPr>
              <w:t>Dst.</w:t>
            </w:r>
          </w:p>
        </w:tc>
        <w:tc>
          <w:tcPr>
            <w:tcW w:w="2791" w:type="dxa"/>
          </w:tcPr>
          <w:p w:rsidR="00847336" w:rsidRPr="005315A3" w:rsidRDefault="00847336" w:rsidP="00C8413F">
            <w:pPr>
              <w:tabs>
                <w:tab w:val="left" w:pos="284"/>
              </w:tabs>
              <w:rPr>
                <w:color w:val="000000" w:themeColor="text1"/>
              </w:rPr>
            </w:pPr>
          </w:p>
        </w:tc>
        <w:tc>
          <w:tcPr>
            <w:tcW w:w="2250" w:type="dxa"/>
            <w:shd w:val="clear" w:color="auto" w:fill="auto"/>
          </w:tcPr>
          <w:p w:rsidR="00847336" w:rsidRPr="005315A3" w:rsidRDefault="00847336" w:rsidP="00C8413F">
            <w:pPr>
              <w:tabs>
                <w:tab w:val="left" w:pos="284"/>
              </w:tabs>
              <w:rPr>
                <w:color w:val="000000" w:themeColor="text1"/>
              </w:rPr>
            </w:pPr>
          </w:p>
        </w:tc>
        <w:tc>
          <w:tcPr>
            <w:tcW w:w="3510" w:type="dxa"/>
            <w:shd w:val="clear" w:color="auto" w:fill="auto"/>
          </w:tcPr>
          <w:p w:rsidR="00847336" w:rsidRPr="005315A3" w:rsidRDefault="00847336" w:rsidP="00C8413F">
            <w:pPr>
              <w:tabs>
                <w:tab w:val="left" w:pos="284"/>
              </w:tabs>
              <w:rPr>
                <w:color w:val="000000" w:themeColor="text1"/>
              </w:rPr>
            </w:pPr>
          </w:p>
        </w:tc>
      </w:tr>
    </w:tbl>
    <w:p w:rsidR="00AA394A" w:rsidRPr="005315A3" w:rsidRDefault="00FC54B0" w:rsidP="00C8413F">
      <w:pPr>
        <w:ind w:left="810" w:hanging="180"/>
        <w:jc w:val="left"/>
        <w:rPr>
          <w:color w:val="000000" w:themeColor="text1"/>
          <w:sz w:val="20"/>
        </w:rPr>
      </w:pPr>
      <w:r w:rsidRPr="005315A3">
        <w:rPr>
          <w:color w:val="000000" w:themeColor="text1"/>
          <w:sz w:val="20"/>
        </w:rPr>
        <w:t>*  Lampirkan surat paten/HaKI atau surat pengakuan/penghargaan dari lembaga nasional/internasional.</w:t>
      </w:r>
    </w:p>
    <w:p w:rsidR="00AA394A" w:rsidRPr="005315A3" w:rsidRDefault="00AA394A" w:rsidP="00C8413F">
      <w:pPr>
        <w:pStyle w:val="Header"/>
        <w:tabs>
          <w:tab w:val="clear" w:pos="4320"/>
          <w:tab w:val="clear" w:pos="8640"/>
        </w:tabs>
        <w:rPr>
          <w:color w:val="000000" w:themeColor="text1"/>
        </w:rPr>
      </w:pPr>
    </w:p>
    <w:p w:rsidR="00AA394A" w:rsidRPr="005315A3" w:rsidRDefault="002E2C58" w:rsidP="00C8413F">
      <w:pPr>
        <w:rPr>
          <w:color w:val="000000" w:themeColor="text1"/>
          <w:lang w:val="id-ID"/>
        </w:rPr>
      </w:pPr>
      <w:r w:rsidRPr="005315A3">
        <w:rPr>
          <w:color w:val="000000" w:themeColor="text1"/>
        </w:rPr>
        <w:t>7.3</w:t>
      </w:r>
      <w:r w:rsidR="00AA394A" w:rsidRPr="005315A3">
        <w:rPr>
          <w:color w:val="000000" w:themeColor="text1"/>
        </w:rPr>
        <w:t xml:space="preserve">   Kegiatan Pe</w:t>
      </w:r>
      <w:r w:rsidR="008D31DA" w:rsidRPr="005315A3">
        <w:rPr>
          <w:color w:val="000000" w:themeColor="text1"/>
        </w:rPr>
        <w:t>ngabdian kepada Masyarakat</w:t>
      </w:r>
    </w:p>
    <w:p w:rsidR="00AA394A" w:rsidRPr="005315A3" w:rsidRDefault="00AA394A" w:rsidP="00C8413F">
      <w:pPr>
        <w:rPr>
          <w:color w:val="000000" w:themeColor="text1"/>
        </w:rPr>
      </w:pPr>
    </w:p>
    <w:p w:rsidR="00D17CC7" w:rsidRPr="005315A3" w:rsidRDefault="00AA394A" w:rsidP="008A2C00">
      <w:pPr>
        <w:rPr>
          <w:color w:val="000000" w:themeColor="text1"/>
          <w:lang w:val="id-ID"/>
        </w:rPr>
      </w:pPr>
      <w:r w:rsidRPr="005315A3">
        <w:rPr>
          <w:color w:val="000000" w:themeColor="text1"/>
        </w:rPr>
        <w:t xml:space="preserve">Tuliskankegiatan </w:t>
      </w:r>
      <w:r w:rsidR="00F958A8" w:rsidRPr="005315A3">
        <w:rPr>
          <w:color w:val="000000" w:themeColor="text1"/>
        </w:rPr>
        <w:t>pengabdian kepada m</w:t>
      </w:r>
      <w:r w:rsidRPr="005315A3">
        <w:rPr>
          <w:color w:val="000000" w:themeColor="text1"/>
        </w:rPr>
        <w:t xml:space="preserve">asyarakat </w:t>
      </w:r>
      <w:r w:rsidR="008D31DA" w:rsidRPr="005315A3">
        <w:rPr>
          <w:color w:val="000000" w:themeColor="text1"/>
          <w:lang w:val="id-ID"/>
        </w:rPr>
        <w:t xml:space="preserve">(PkM) </w:t>
      </w:r>
      <w:r w:rsidRPr="005315A3">
        <w:rPr>
          <w:color w:val="000000" w:themeColor="text1"/>
        </w:rPr>
        <w:t xml:space="preserve">yang sesuai dengan bidang keilmuan PS selama tiga tahun terakhir yang dilakukan oleh </w:t>
      </w:r>
      <w:r w:rsidR="00CB1AB7" w:rsidRPr="005315A3">
        <w:rPr>
          <w:color w:val="000000" w:themeColor="text1"/>
        </w:rPr>
        <w:t xml:space="preserve">dosen di RS Pendidikan </w:t>
      </w:r>
      <w:r w:rsidRPr="005315A3">
        <w:rPr>
          <w:color w:val="000000" w:themeColor="text1"/>
        </w:rPr>
        <w:t>PS dengan</w:t>
      </w:r>
      <w:r w:rsidR="00F958A8" w:rsidRPr="005315A3">
        <w:rPr>
          <w:color w:val="000000" w:themeColor="text1"/>
        </w:rPr>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B952EC" w:rsidRPr="005315A3" w:rsidTr="004D31C7">
        <w:trPr>
          <w:cantSplit/>
          <w:trHeight w:val="470"/>
        </w:trPr>
        <w:tc>
          <w:tcPr>
            <w:tcW w:w="738" w:type="dxa"/>
            <w:vAlign w:val="center"/>
          </w:tcPr>
          <w:p w:rsidR="004D31C7" w:rsidRPr="005315A3" w:rsidRDefault="004D31C7" w:rsidP="00C8413F">
            <w:pPr>
              <w:jc w:val="center"/>
              <w:rPr>
                <w:b/>
                <w:bCs/>
                <w:color w:val="000000" w:themeColor="text1"/>
                <w:sz w:val="20"/>
              </w:rPr>
            </w:pPr>
            <w:r w:rsidRPr="005315A3">
              <w:rPr>
                <w:b/>
                <w:bCs/>
                <w:color w:val="000000" w:themeColor="text1"/>
                <w:sz w:val="20"/>
              </w:rPr>
              <w:t>No.</w:t>
            </w:r>
          </w:p>
        </w:tc>
        <w:tc>
          <w:tcPr>
            <w:tcW w:w="1710" w:type="dxa"/>
            <w:shd w:val="clear" w:color="auto" w:fill="auto"/>
            <w:vAlign w:val="center"/>
          </w:tcPr>
          <w:p w:rsidR="004D31C7" w:rsidRPr="005315A3" w:rsidRDefault="004D31C7" w:rsidP="00C8413F">
            <w:pPr>
              <w:jc w:val="center"/>
              <w:rPr>
                <w:b/>
                <w:bCs/>
                <w:color w:val="000000" w:themeColor="text1"/>
                <w:sz w:val="20"/>
                <w:lang w:val="id-ID"/>
              </w:rPr>
            </w:pPr>
            <w:r w:rsidRPr="005315A3">
              <w:rPr>
                <w:b/>
                <w:bCs/>
                <w:color w:val="000000" w:themeColor="text1"/>
                <w:sz w:val="20"/>
                <w:lang w:val="id-ID"/>
              </w:rPr>
              <w:t>Judul Kegiatan PkM</w:t>
            </w:r>
          </w:p>
        </w:tc>
        <w:tc>
          <w:tcPr>
            <w:tcW w:w="1620" w:type="dxa"/>
            <w:vAlign w:val="center"/>
          </w:tcPr>
          <w:p w:rsidR="004D31C7" w:rsidRPr="005315A3" w:rsidRDefault="004D31C7" w:rsidP="00C8413F">
            <w:pPr>
              <w:jc w:val="center"/>
              <w:rPr>
                <w:b/>
                <w:bCs/>
                <w:color w:val="000000" w:themeColor="text1"/>
                <w:sz w:val="20"/>
                <w:lang w:val="id-ID"/>
              </w:rPr>
            </w:pPr>
            <w:r w:rsidRPr="005315A3">
              <w:rPr>
                <w:b/>
                <w:bCs/>
                <w:color w:val="000000" w:themeColor="text1"/>
                <w:sz w:val="20"/>
                <w:lang w:val="id-ID"/>
              </w:rPr>
              <w:t>Waktu Kegiatan PkM</w:t>
            </w:r>
          </w:p>
        </w:tc>
        <w:tc>
          <w:tcPr>
            <w:tcW w:w="1710" w:type="dxa"/>
            <w:vAlign w:val="center"/>
          </w:tcPr>
          <w:p w:rsidR="004D31C7" w:rsidRPr="005315A3" w:rsidRDefault="004D31C7" w:rsidP="00C8413F">
            <w:pPr>
              <w:jc w:val="center"/>
              <w:rPr>
                <w:b/>
                <w:bCs/>
                <w:color w:val="000000" w:themeColor="text1"/>
                <w:sz w:val="20"/>
                <w:lang w:val="id-ID"/>
              </w:rPr>
            </w:pPr>
            <w:r w:rsidRPr="005315A3">
              <w:rPr>
                <w:b/>
                <w:bCs/>
                <w:color w:val="000000" w:themeColor="text1"/>
                <w:sz w:val="20"/>
                <w:lang w:val="id-ID"/>
              </w:rPr>
              <w:t>Tempat Kegiatan PkM</w:t>
            </w:r>
          </w:p>
        </w:tc>
        <w:tc>
          <w:tcPr>
            <w:tcW w:w="1620" w:type="dxa"/>
            <w:vAlign w:val="center"/>
          </w:tcPr>
          <w:p w:rsidR="004D31C7" w:rsidRPr="005315A3" w:rsidRDefault="004D31C7" w:rsidP="00C8413F">
            <w:pPr>
              <w:jc w:val="center"/>
              <w:rPr>
                <w:b/>
                <w:bCs/>
                <w:color w:val="000000" w:themeColor="text1"/>
                <w:sz w:val="20"/>
                <w:lang w:val="id-ID"/>
              </w:rPr>
            </w:pPr>
            <w:r w:rsidRPr="005315A3">
              <w:rPr>
                <w:b/>
                <w:bCs/>
                <w:color w:val="000000" w:themeColor="text1"/>
                <w:sz w:val="20"/>
                <w:lang w:val="en-US"/>
              </w:rPr>
              <w:t xml:space="preserve">Jumlah </w:t>
            </w:r>
            <w:r w:rsidRPr="005315A3">
              <w:rPr>
                <w:b/>
                <w:bCs/>
                <w:color w:val="000000" w:themeColor="text1"/>
                <w:sz w:val="20"/>
                <w:lang w:val="id-ID"/>
              </w:rPr>
              <w:t xml:space="preserve"> </w:t>
            </w:r>
            <w:r w:rsidRPr="005315A3">
              <w:rPr>
                <w:b/>
                <w:bCs/>
                <w:color w:val="000000" w:themeColor="text1"/>
                <w:sz w:val="20"/>
                <w:lang w:val="en-US"/>
              </w:rPr>
              <w:t>d</w:t>
            </w:r>
            <w:r w:rsidRPr="005315A3">
              <w:rPr>
                <w:b/>
                <w:bCs/>
                <w:color w:val="000000" w:themeColor="text1"/>
                <w:sz w:val="20"/>
                <w:lang w:val="id-ID"/>
              </w:rPr>
              <w:t>osen yang Terlibat</w:t>
            </w:r>
          </w:p>
        </w:tc>
        <w:tc>
          <w:tcPr>
            <w:tcW w:w="2070" w:type="dxa"/>
          </w:tcPr>
          <w:p w:rsidR="004D31C7" w:rsidRPr="005315A3" w:rsidRDefault="004D31C7" w:rsidP="00C8413F">
            <w:pPr>
              <w:jc w:val="center"/>
              <w:rPr>
                <w:b/>
                <w:bCs/>
                <w:color w:val="000000" w:themeColor="text1"/>
                <w:sz w:val="20"/>
                <w:lang w:val="en-US"/>
              </w:rPr>
            </w:pPr>
            <w:r w:rsidRPr="005315A3">
              <w:rPr>
                <w:b/>
                <w:bCs/>
                <w:color w:val="000000" w:themeColor="text1"/>
                <w:sz w:val="20"/>
                <w:lang w:val="en-US"/>
              </w:rPr>
              <w:t xml:space="preserve">Jumlah </w:t>
            </w:r>
            <w:r w:rsidRPr="005315A3">
              <w:rPr>
                <w:b/>
                <w:bCs/>
                <w:color w:val="000000" w:themeColor="text1"/>
                <w:sz w:val="20"/>
                <w:lang w:val="id-ID"/>
              </w:rPr>
              <w:t xml:space="preserve"> </w:t>
            </w:r>
            <w:r w:rsidRPr="005315A3">
              <w:rPr>
                <w:b/>
                <w:bCs/>
                <w:color w:val="000000" w:themeColor="text1"/>
                <w:sz w:val="20"/>
                <w:lang w:val="en-US"/>
              </w:rPr>
              <w:t>peserta didik</w:t>
            </w:r>
            <w:r w:rsidRPr="005315A3">
              <w:rPr>
                <w:b/>
                <w:bCs/>
                <w:color w:val="000000" w:themeColor="text1"/>
                <w:sz w:val="20"/>
                <w:lang w:val="id-ID"/>
              </w:rPr>
              <w:t xml:space="preserve"> yang Terlibat</w:t>
            </w:r>
          </w:p>
        </w:tc>
      </w:tr>
      <w:tr w:rsidR="00B952EC" w:rsidRPr="005315A3" w:rsidTr="004D31C7">
        <w:tc>
          <w:tcPr>
            <w:tcW w:w="738" w:type="dxa"/>
            <w:tcBorders>
              <w:top w:val="double" w:sz="4" w:space="0" w:color="auto"/>
            </w:tcBorders>
            <w:vAlign w:val="center"/>
          </w:tcPr>
          <w:p w:rsidR="004D31C7" w:rsidRPr="005315A3" w:rsidRDefault="004D31C7" w:rsidP="00C8413F">
            <w:pPr>
              <w:jc w:val="center"/>
              <w:rPr>
                <w:b/>
                <w:bCs/>
                <w:color w:val="000000" w:themeColor="text1"/>
                <w:sz w:val="20"/>
              </w:rPr>
            </w:pPr>
            <w:r w:rsidRPr="005315A3">
              <w:rPr>
                <w:b/>
                <w:bCs/>
                <w:color w:val="000000" w:themeColor="text1"/>
                <w:sz w:val="20"/>
              </w:rPr>
              <w:t>(1)</w:t>
            </w:r>
          </w:p>
        </w:tc>
        <w:tc>
          <w:tcPr>
            <w:tcW w:w="1710" w:type="dxa"/>
            <w:tcBorders>
              <w:top w:val="double" w:sz="4" w:space="0" w:color="auto"/>
            </w:tcBorders>
            <w:vAlign w:val="center"/>
          </w:tcPr>
          <w:p w:rsidR="004D31C7" w:rsidRPr="005315A3" w:rsidRDefault="004D31C7" w:rsidP="00C8413F">
            <w:pPr>
              <w:jc w:val="center"/>
              <w:rPr>
                <w:b/>
                <w:bCs/>
                <w:color w:val="000000" w:themeColor="text1"/>
                <w:sz w:val="20"/>
              </w:rPr>
            </w:pPr>
            <w:r w:rsidRPr="005315A3">
              <w:rPr>
                <w:b/>
                <w:bCs/>
                <w:color w:val="000000" w:themeColor="text1"/>
                <w:sz w:val="20"/>
              </w:rPr>
              <w:t>(2)</w:t>
            </w:r>
          </w:p>
        </w:tc>
        <w:tc>
          <w:tcPr>
            <w:tcW w:w="1620" w:type="dxa"/>
            <w:tcBorders>
              <w:top w:val="double" w:sz="4" w:space="0" w:color="auto"/>
            </w:tcBorders>
          </w:tcPr>
          <w:p w:rsidR="004D31C7" w:rsidRPr="005315A3" w:rsidRDefault="004D31C7" w:rsidP="00C8413F">
            <w:pPr>
              <w:jc w:val="center"/>
              <w:rPr>
                <w:b/>
                <w:bCs/>
                <w:color w:val="000000" w:themeColor="text1"/>
                <w:sz w:val="20"/>
                <w:lang w:val="id-ID"/>
              </w:rPr>
            </w:pPr>
            <w:r w:rsidRPr="005315A3">
              <w:rPr>
                <w:b/>
                <w:bCs/>
                <w:color w:val="000000" w:themeColor="text1"/>
                <w:sz w:val="20"/>
                <w:lang w:val="id-ID"/>
              </w:rPr>
              <w:t>(3)</w:t>
            </w:r>
          </w:p>
        </w:tc>
        <w:tc>
          <w:tcPr>
            <w:tcW w:w="1710" w:type="dxa"/>
            <w:tcBorders>
              <w:top w:val="double" w:sz="4" w:space="0" w:color="auto"/>
            </w:tcBorders>
          </w:tcPr>
          <w:p w:rsidR="004D31C7" w:rsidRPr="005315A3" w:rsidRDefault="004D31C7" w:rsidP="00C8413F">
            <w:pPr>
              <w:jc w:val="center"/>
              <w:rPr>
                <w:b/>
                <w:bCs/>
                <w:color w:val="000000" w:themeColor="text1"/>
                <w:sz w:val="20"/>
                <w:lang w:val="id-ID"/>
              </w:rPr>
            </w:pPr>
            <w:r w:rsidRPr="005315A3">
              <w:rPr>
                <w:b/>
                <w:bCs/>
                <w:color w:val="000000" w:themeColor="text1"/>
                <w:sz w:val="20"/>
                <w:lang w:val="id-ID"/>
              </w:rPr>
              <w:t>(4)</w:t>
            </w:r>
          </w:p>
        </w:tc>
        <w:tc>
          <w:tcPr>
            <w:tcW w:w="1620" w:type="dxa"/>
            <w:tcBorders>
              <w:top w:val="double" w:sz="4" w:space="0" w:color="auto"/>
            </w:tcBorders>
          </w:tcPr>
          <w:p w:rsidR="004D31C7" w:rsidRPr="005315A3" w:rsidRDefault="004D31C7" w:rsidP="00C8413F">
            <w:pPr>
              <w:jc w:val="center"/>
              <w:rPr>
                <w:b/>
                <w:bCs/>
                <w:color w:val="000000" w:themeColor="text1"/>
                <w:sz w:val="20"/>
                <w:lang w:val="id-ID"/>
              </w:rPr>
            </w:pPr>
            <w:r w:rsidRPr="005315A3">
              <w:rPr>
                <w:b/>
                <w:bCs/>
                <w:color w:val="000000" w:themeColor="text1"/>
                <w:sz w:val="20"/>
                <w:lang w:val="id-ID"/>
              </w:rPr>
              <w:t>(5)</w:t>
            </w:r>
          </w:p>
        </w:tc>
        <w:tc>
          <w:tcPr>
            <w:tcW w:w="2070" w:type="dxa"/>
            <w:tcBorders>
              <w:top w:val="double" w:sz="4" w:space="0" w:color="auto"/>
            </w:tcBorders>
          </w:tcPr>
          <w:p w:rsidR="004D31C7" w:rsidRPr="005315A3" w:rsidRDefault="004D31C7" w:rsidP="00C8413F">
            <w:pPr>
              <w:jc w:val="center"/>
              <w:rPr>
                <w:b/>
                <w:bCs/>
                <w:color w:val="000000" w:themeColor="text1"/>
                <w:sz w:val="20"/>
                <w:lang w:val="en-US"/>
              </w:rPr>
            </w:pPr>
            <w:r w:rsidRPr="005315A3">
              <w:rPr>
                <w:b/>
                <w:bCs/>
                <w:color w:val="000000" w:themeColor="text1"/>
                <w:sz w:val="20"/>
                <w:lang w:val="en-US"/>
              </w:rPr>
              <w:t>(6)</w:t>
            </w:r>
          </w:p>
        </w:tc>
      </w:tr>
      <w:tr w:rsidR="00B952EC" w:rsidRPr="005315A3" w:rsidTr="004D31C7">
        <w:tc>
          <w:tcPr>
            <w:tcW w:w="738" w:type="dxa"/>
          </w:tcPr>
          <w:p w:rsidR="004D31C7" w:rsidRPr="005315A3" w:rsidRDefault="004D31C7" w:rsidP="00C8413F">
            <w:pPr>
              <w:pStyle w:val="BodyText"/>
              <w:spacing w:line="240" w:lineRule="auto"/>
              <w:jc w:val="center"/>
              <w:rPr>
                <w:color w:val="000000" w:themeColor="text1"/>
                <w:sz w:val="20"/>
              </w:rPr>
            </w:pPr>
            <w:r w:rsidRPr="005315A3">
              <w:rPr>
                <w:color w:val="000000" w:themeColor="text1"/>
                <w:sz w:val="20"/>
              </w:rPr>
              <w:t>1</w:t>
            </w:r>
          </w:p>
        </w:tc>
        <w:tc>
          <w:tcPr>
            <w:tcW w:w="1710" w:type="dxa"/>
          </w:tcPr>
          <w:p w:rsidR="004D31C7" w:rsidRPr="005315A3" w:rsidRDefault="004D31C7" w:rsidP="00C8413F">
            <w:pPr>
              <w:pStyle w:val="BodyText"/>
              <w:spacing w:line="240" w:lineRule="auto"/>
              <w:jc w:val="left"/>
              <w:rPr>
                <w:color w:val="000000" w:themeColor="text1"/>
                <w:sz w:val="20"/>
                <w:lang w:val="id-ID"/>
              </w:rPr>
            </w:pPr>
          </w:p>
        </w:tc>
        <w:tc>
          <w:tcPr>
            <w:tcW w:w="1620" w:type="dxa"/>
          </w:tcPr>
          <w:p w:rsidR="004D31C7" w:rsidRPr="005315A3" w:rsidRDefault="004D31C7" w:rsidP="00C8413F">
            <w:pPr>
              <w:pStyle w:val="BodyText"/>
              <w:spacing w:line="240" w:lineRule="auto"/>
              <w:jc w:val="left"/>
              <w:rPr>
                <w:color w:val="000000" w:themeColor="text1"/>
                <w:sz w:val="20"/>
              </w:rPr>
            </w:pPr>
          </w:p>
        </w:tc>
        <w:tc>
          <w:tcPr>
            <w:tcW w:w="1710" w:type="dxa"/>
          </w:tcPr>
          <w:p w:rsidR="004D31C7" w:rsidRPr="005315A3" w:rsidRDefault="004D31C7" w:rsidP="00C8413F">
            <w:pPr>
              <w:pStyle w:val="BodyText"/>
              <w:spacing w:line="240" w:lineRule="auto"/>
              <w:jc w:val="left"/>
              <w:rPr>
                <w:color w:val="000000" w:themeColor="text1"/>
                <w:sz w:val="20"/>
              </w:rPr>
            </w:pPr>
          </w:p>
        </w:tc>
        <w:tc>
          <w:tcPr>
            <w:tcW w:w="1620" w:type="dxa"/>
          </w:tcPr>
          <w:p w:rsidR="004D31C7" w:rsidRPr="005315A3" w:rsidRDefault="004D31C7" w:rsidP="00C8413F">
            <w:pPr>
              <w:pStyle w:val="BodyText"/>
              <w:spacing w:line="240" w:lineRule="auto"/>
              <w:jc w:val="left"/>
              <w:rPr>
                <w:color w:val="000000" w:themeColor="text1"/>
                <w:sz w:val="20"/>
                <w:lang w:val="id-ID"/>
              </w:rPr>
            </w:pPr>
          </w:p>
        </w:tc>
        <w:tc>
          <w:tcPr>
            <w:tcW w:w="2070" w:type="dxa"/>
          </w:tcPr>
          <w:p w:rsidR="004D31C7" w:rsidRPr="005315A3" w:rsidRDefault="004D31C7" w:rsidP="00C8413F">
            <w:pPr>
              <w:pStyle w:val="BodyText"/>
              <w:spacing w:line="240" w:lineRule="auto"/>
              <w:jc w:val="left"/>
              <w:rPr>
                <w:color w:val="000000" w:themeColor="text1"/>
                <w:sz w:val="20"/>
                <w:lang w:val="id-ID"/>
              </w:rPr>
            </w:pPr>
          </w:p>
        </w:tc>
      </w:tr>
      <w:tr w:rsidR="00B952EC" w:rsidRPr="005315A3" w:rsidTr="004D31C7">
        <w:tc>
          <w:tcPr>
            <w:tcW w:w="738" w:type="dxa"/>
          </w:tcPr>
          <w:p w:rsidR="004D31C7" w:rsidRPr="005315A3" w:rsidRDefault="004D31C7" w:rsidP="00C8413F">
            <w:pPr>
              <w:pStyle w:val="BodyText"/>
              <w:spacing w:line="240" w:lineRule="auto"/>
              <w:jc w:val="center"/>
              <w:rPr>
                <w:color w:val="000000" w:themeColor="text1"/>
                <w:sz w:val="20"/>
              </w:rPr>
            </w:pPr>
            <w:r w:rsidRPr="005315A3">
              <w:rPr>
                <w:color w:val="000000" w:themeColor="text1"/>
                <w:sz w:val="20"/>
              </w:rPr>
              <w:t>2</w:t>
            </w:r>
          </w:p>
        </w:tc>
        <w:tc>
          <w:tcPr>
            <w:tcW w:w="1710" w:type="dxa"/>
          </w:tcPr>
          <w:p w:rsidR="004D31C7" w:rsidRPr="005315A3" w:rsidRDefault="004D31C7" w:rsidP="00C8413F">
            <w:pPr>
              <w:pStyle w:val="BodyText"/>
              <w:spacing w:line="240" w:lineRule="auto"/>
              <w:jc w:val="left"/>
              <w:rPr>
                <w:color w:val="000000" w:themeColor="text1"/>
                <w:sz w:val="20"/>
                <w:lang w:val="id-ID"/>
              </w:rPr>
            </w:pPr>
          </w:p>
        </w:tc>
        <w:tc>
          <w:tcPr>
            <w:tcW w:w="1620" w:type="dxa"/>
          </w:tcPr>
          <w:p w:rsidR="004D31C7" w:rsidRPr="005315A3" w:rsidRDefault="004D31C7" w:rsidP="00C8413F">
            <w:pPr>
              <w:pStyle w:val="BodyText"/>
              <w:spacing w:line="240" w:lineRule="auto"/>
              <w:jc w:val="left"/>
              <w:rPr>
                <w:color w:val="000000" w:themeColor="text1"/>
                <w:sz w:val="20"/>
                <w:lang w:val="id-ID"/>
              </w:rPr>
            </w:pPr>
          </w:p>
        </w:tc>
        <w:tc>
          <w:tcPr>
            <w:tcW w:w="1710" w:type="dxa"/>
          </w:tcPr>
          <w:p w:rsidR="004D31C7" w:rsidRPr="005315A3" w:rsidRDefault="004D31C7" w:rsidP="00C8413F">
            <w:pPr>
              <w:pStyle w:val="BodyText"/>
              <w:spacing w:line="240" w:lineRule="auto"/>
              <w:jc w:val="left"/>
              <w:rPr>
                <w:color w:val="000000" w:themeColor="text1"/>
                <w:sz w:val="20"/>
                <w:lang w:val="id-ID"/>
              </w:rPr>
            </w:pPr>
          </w:p>
        </w:tc>
        <w:tc>
          <w:tcPr>
            <w:tcW w:w="1620" w:type="dxa"/>
          </w:tcPr>
          <w:p w:rsidR="004D31C7" w:rsidRPr="005315A3" w:rsidRDefault="004D31C7" w:rsidP="00C8413F">
            <w:pPr>
              <w:pStyle w:val="BodyText"/>
              <w:spacing w:line="240" w:lineRule="auto"/>
              <w:jc w:val="left"/>
              <w:rPr>
                <w:color w:val="000000" w:themeColor="text1"/>
                <w:sz w:val="20"/>
                <w:lang w:val="id-ID"/>
              </w:rPr>
            </w:pPr>
          </w:p>
        </w:tc>
        <w:tc>
          <w:tcPr>
            <w:tcW w:w="2070" w:type="dxa"/>
          </w:tcPr>
          <w:p w:rsidR="004D31C7" w:rsidRPr="005315A3" w:rsidRDefault="004D31C7" w:rsidP="00C8413F">
            <w:pPr>
              <w:pStyle w:val="BodyText"/>
              <w:spacing w:line="240" w:lineRule="auto"/>
              <w:jc w:val="left"/>
              <w:rPr>
                <w:color w:val="000000" w:themeColor="text1"/>
                <w:sz w:val="20"/>
                <w:lang w:val="id-ID"/>
              </w:rPr>
            </w:pPr>
          </w:p>
        </w:tc>
      </w:tr>
      <w:tr w:rsidR="00B952EC" w:rsidRPr="005315A3" w:rsidTr="004D31C7">
        <w:tc>
          <w:tcPr>
            <w:tcW w:w="738" w:type="dxa"/>
            <w:tcBorders>
              <w:bottom w:val="single" w:sz="4" w:space="0" w:color="auto"/>
            </w:tcBorders>
          </w:tcPr>
          <w:p w:rsidR="004D31C7" w:rsidRPr="005315A3" w:rsidRDefault="004D31C7" w:rsidP="00C8413F">
            <w:pPr>
              <w:pStyle w:val="BodyText"/>
              <w:spacing w:line="240" w:lineRule="auto"/>
              <w:jc w:val="center"/>
              <w:rPr>
                <w:color w:val="000000" w:themeColor="text1"/>
                <w:sz w:val="20"/>
              </w:rPr>
            </w:pPr>
            <w:r w:rsidRPr="005315A3">
              <w:rPr>
                <w:color w:val="000000" w:themeColor="text1"/>
                <w:sz w:val="20"/>
              </w:rPr>
              <w:t>3</w:t>
            </w:r>
          </w:p>
        </w:tc>
        <w:tc>
          <w:tcPr>
            <w:tcW w:w="1710" w:type="dxa"/>
            <w:tcBorders>
              <w:bottom w:val="single" w:sz="4" w:space="0" w:color="auto"/>
            </w:tcBorders>
          </w:tcPr>
          <w:p w:rsidR="004D31C7" w:rsidRPr="005315A3" w:rsidRDefault="004D31C7" w:rsidP="00C8413F">
            <w:pPr>
              <w:pStyle w:val="BodyText"/>
              <w:spacing w:line="240" w:lineRule="auto"/>
              <w:jc w:val="left"/>
              <w:rPr>
                <w:color w:val="000000" w:themeColor="text1"/>
                <w:sz w:val="20"/>
                <w:lang w:val="id-ID"/>
              </w:rPr>
            </w:pPr>
          </w:p>
        </w:tc>
        <w:tc>
          <w:tcPr>
            <w:tcW w:w="1620" w:type="dxa"/>
            <w:tcBorders>
              <w:bottom w:val="single" w:sz="4" w:space="0" w:color="auto"/>
            </w:tcBorders>
          </w:tcPr>
          <w:p w:rsidR="004D31C7" w:rsidRPr="005315A3" w:rsidRDefault="004D31C7" w:rsidP="00C8413F">
            <w:pPr>
              <w:pStyle w:val="BodyText"/>
              <w:spacing w:line="240" w:lineRule="auto"/>
              <w:jc w:val="left"/>
              <w:rPr>
                <w:color w:val="000000" w:themeColor="text1"/>
                <w:sz w:val="20"/>
              </w:rPr>
            </w:pPr>
          </w:p>
        </w:tc>
        <w:tc>
          <w:tcPr>
            <w:tcW w:w="1710" w:type="dxa"/>
            <w:tcBorders>
              <w:bottom w:val="single" w:sz="4" w:space="0" w:color="auto"/>
            </w:tcBorders>
          </w:tcPr>
          <w:p w:rsidR="004D31C7" w:rsidRPr="005315A3" w:rsidRDefault="004D31C7" w:rsidP="00C8413F">
            <w:pPr>
              <w:pStyle w:val="BodyText"/>
              <w:spacing w:line="240" w:lineRule="auto"/>
              <w:jc w:val="left"/>
              <w:rPr>
                <w:color w:val="000000" w:themeColor="text1"/>
                <w:sz w:val="20"/>
              </w:rPr>
            </w:pPr>
          </w:p>
        </w:tc>
        <w:tc>
          <w:tcPr>
            <w:tcW w:w="1620" w:type="dxa"/>
            <w:tcBorders>
              <w:bottom w:val="single" w:sz="4" w:space="0" w:color="auto"/>
            </w:tcBorders>
          </w:tcPr>
          <w:p w:rsidR="004D31C7" w:rsidRPr="005315A3" w:rsidRDefault="004D31C7" w:rsidP="00C8413F">
            <w:pPr>
              <w:pStyle w:val="BodyText"/>
              <w:spacing w:line="240" w:lineRule="auto"/>
              <w:jc w:val="left"/>
              <w:rPr>
                <w:color w:val="000000" w:themeColor="text1"/>
                <w:sz w:val="20"/>
                <w:lang w:val="id-ID"/>
              </w:rPr>
            </w:pPr>
          </w:p>
        </w:tc>
        <w:tc>
          <w:tcPr>
            <w:tcW w:w="2070" w:type="dxa"/>
            <w:tcBorders>
              <w:bottom w:val="single" w:sz="4" w:space="0" w:color="auto"/>
            </w:tcBorders>
          </w:tcPr>
          <w:p w:rsidR="004D31C7" w:rsidRPr="005315A3" w:rsidRDefault="004D31C7" w:rsidP="00C8413F">
            <w:pPr>
              <w:pStyle w:val="BodyText"/>
              <w:spacing w:line="240" w:lineRule="auto"/>
              <w:jc w:val="left"/>
              <w:rPr>
                <w:color w:val="000000" w:themeColor="text1"/>
                <w:sz w:val="20"/>
                <w:lang w:val="id-ID"/>
              </w:rPr>
            </w:pPr>
          </w:p>
        </w:tc>
      </w:tr>
      <w:tr w:rsidR="00B952EC" w:rsidRPr="005315A3" w:rsidTr="004D31C7">
        <w:tc>
          <w:tcPr>
            <w:tcW w:w="738" w:type="dxa"/>
          </w:tcPr>
          <w:p w:rsidR="004D31C7" w:rsidRPr="005315A3" w:rsidRDefault="004D31C7" w:rsidP="00C8413F">
            <w:pPr>
              <w:pStyle w:val="BodyText"/>
              <w:spacing w:line="240" w:lineRule="auto"/>
              <w:jc w:val="center"/>
              <w:rPr>
                <w:color w:val="000000" w:themeColor="text1"/>
                <w:sz w:val="20"/>
                <w:lang w:val="id-ID"/>
              </w:rPr>
            </w:pPr>
            <w:r w:rsidRPr="005315A3">
              <w:rPr>
                <w:color w:val="000000" w:themeColor="text1"/>
                <w:sz w:val="20"/>
                <w:lang w:val="id-ID"/>
              </w:rPr>
              <w:t>...</w:t>
            </w:r>
          </w:p>
        </w:tc>
        <w:tc>
          <w:tcPr>
            <w:tcW w:w="1710" w:type="dxa"/>
          </w:tcPr>
          <w:p w:rsidR="004D31C7" w:rsidRPr="005315A3" w:rsidRDefault="004D31C7" w:rsidP="00C8413F">
            <w:pPr>
              <w:pStyle w:val="BodyText"/>
              <w:spacing w:line="240" w:lineRule="auto"/>
              <w:jc w:val="left"/>
              <w:rPr>
                <w:color w:val="000000" w:themeColor="text1"/>
                <w:sz w:val="20"/>
              </w:rPr>
            </w:pPr>
          </w:p>
        </w:tc>
        <w:tc>
          <w:tcPr>
            <w:tcW w:w="1620" w:type="dxa"/>
          </w:tcPr>
          <w:p w:rsidR="004D31C7" w:rsidRPr="005315A3" w:rsidRDefault="004D31C7" w:rsidP="00C8413F">
            <w:pPr>
              <w:pStyle w:val="BodyText"/>
              <w:spacing w:line="240" w:lineRule="auto"/>
              <w:jc w:val="left"/>
              <w:rPr>
                <w:color w:val="000000" w:themeColor="text1"/>
                <w:sz w:val="20"/>
              </w:rPr>
            </w:pPr>
          </w:p>
        </w:tc>
        <w:tc>
          <w:tcPr>
            <w:tcW w:w="1710" w:type="dxa"/>
          </w:tcPr>
          <w:p w:rsidR="004D31C7" w:rsidRPr="005315A3" w:rsidRDefault="004D31C7" w:rsidP="00C8413F">
            <w:pPr>
              <w:pStyle w:val="BodyText"/>
              <w:spacing w:line="240" w:lineRule="auto"/>
              <w:jc w:val="left"/>
              <w:rPr>
                <w:color w:val="000000" w:themeColor="text1"/>
                <w:sz w:val="20"/>
              </w:rPr>
            </w:pPr>
          </w:p>
        </w:tc>
        <w:tc>
          <w:tcPr>
            <w:tcW w:w="1620" w:type="dxa"/>
          </w:tcPr>
          <w:p w:rsidR="004D31C7" w:rsidRPr="005315A3" w:rsidRDefault="004D31C7" w:rsidP="00C8413F">
            <w:pPr>
              <w:pStyle w:val="BodyText"/>
              <w:spacing w:line="240" w:lineRule="auto"/>
              <w:jc w:val="left"/>
              <w:rPr>
                <w:color w:val="000000" w:themeColor="text1"/>
                <w:sz w:val="20"/>
              </w:rPr>
            </w:pPr>
          </w:p>
        </w:tc>
        <w:tc>
          <w:tcPr>
            <w:tcW w:w="2070" w:type="dxa"/>
          </w:tcPr>
          <w:p w:rsidR="004D31C7" w:rsidRPr="005315A3" w:rsidRDefault="004D31C7" w:rsidP="00C8413F">
            <w:pPr>
              <w:pStyle w:val="BodyText"/>
              <w:spacing w:line="240" w:lineRule="auto"/>
              <w:jc w:val="left"/>
              <w:rPr>
                <w:color w:val="000000" w:themeColor="text1"/>
                <w:sz w:val="20"/>
              </w:rPr>
            </w:pPr>
          </w:p>
        </w:tc>
      </w:tr>
      <w:tr w:rsidR="005A7C85" w:rsidRPr="005315A3" w:rsidTr="004D31C7">
        <w:tc>
          <w:tcPr>
            <w:tcW w:w="5778" w:type="dxa"/>
            <w:gridSpan w:val="4"/>
            <w:tcBorders>
              <w:bottom w:val="single" w:sz="4" w:space="0" w:color="auto"/>
            </w:tcBorders>
          </w:tcPr>
          <w:p w:rsidR="004D31C7" w:rsidRPr="005315A3" w:rsidRDefault="004D31C7" w:rsidP="00C8413F">
            <w:pPr>
              <w:pStyle w:val="BodyText"/>
              <w:spacing w:line="240" w:lineRule="auto"/>
              <w:jc w:val="center"/>
              <w:rPr>
                <w:b/>
                <w:color w:val="000000" w:themeColor="text1"/>
                <w:sz w:val="20"/>
                <w:lang w:val="id-ID"/>
              </w:rPr>
            </w:pPr>
            <w:r w:rsidRPr="005315A3">
              <w:rPr>
                <w:b/>
                <w:color w:val="000000" w:themeColor="text1"/>
                <w:sz w:val="20"/>
                <w:lang w:val="id-ID"/>
              </w:rPr>
              <w:t>Total</w:t>
            </w:r>
          </w:p>
        </w:tc>
        <w:tc>
          <w:tcPr>
            <w:tcW w:w="1620" w:type="dxa"/>
            <w:tcBorders>
              <w:bottom w:val="single" w:sz="4" w:space="0" w:color="auto"/>
            </w:tcBorders>
          </w:tcPr>
          <w:p w:rsidR="004D31C7" w:rsidRPr="005315A3" w:rsidRDefault="004D31C7" w:rsidP="00C8413F">
            <w:pPr>
              <w:pStyle w:val="BodyText"/>
              <w:spacing w:line="240" w:lineRule="auto"/>
              <w:jc w:val="left"/>
              <w:rPr>
                <w:color w:val="000000" w:themeColor="text1"/>
                <w:sz w:val="20"/>
                <w:lang w:val="id-ID"/>
              </w:rPr>
            </w:pPr>
            <w:r w:rsidRPr="005315A3">
              <w:rPr>
                <w:color w:val="000000" w:themeColor="text1"/>
                <w:sz w:val="20"/>
                <w:lang w:val="id-ID"/>
              </w:rPr>
              <w:t>N=</w:t>
            </w:r>
          </w:p>
        </w:tc>
        <w:tc>
          <w:tcPr>
            <w:tcW w:w="2070" w:type="dxa"/>
            <w:tcBorders>
              <w:bottom w:val="single" w:sz="4" w:space="0" w:color="auto"/>
            </w:tcBorders>
          </w:tcPr>
          <w:p w:rsidR="004D31C7" w:rsidRPr="005315A3" w:rsidRDefault="004D31C7" w:rsidP="00C8413F">
            <w:pPr>
              <w:pStyle w:val="BodyText"/>
              <w:spacing w:line="240" w:lineRule="auto"/>
              <w:jc w:val="left"/>
              <w:rPr>
                <w:color w:val="000000" w:themeColor="text1"/>
                <w:sz w:val="20"/>
                <w:lang w:val="id-ID"/>
              </w:rPr>
            </w:pPr>
          </w:p>
        </w:tc>
      </w:tr>
    </w:tbl>
    <w:p w:rsidR="00D17CC7" w:rsidRPr="005315A3" w:rsidRDefault="00D17CC7" w:rsidP="00C8413F">
      <w:pPr>
        <w:ind w:left="540" w:hanging="581"/>
        <w:rPr>
          <w:color w:val="000000" w:themeColor="text1"/>
          <w:lang w:val="id-ID"/>
        </w:rPr>
      </w:pPr>
    </w:p>
    <w:p w:rsidR="00AA394A" w:rsidRPr="005315A3" w:rsidRDefault="002E2C58" w:rsidP="00C8413F">
      <w:pPr>
        <w:ind w:left="630" w:hanging="630"/>
        <w:rPr>
          <w:color w:val="000000" w:themeColor="text1"/>
          <w:lang w:val="fi-FI"/>
        </w:rPr>
      </w:pPr>
      <w:r w:rsidRPr="005315A3">
        <w:rPr>
          <w:color w:val="000000" w:themeColor="text1"/>
          <w:lang w:val="fi-FI"/>
        </w:rPr>
        <w:t>7.4</w:t>
      </w:r>
      <w:r w:rsidR="00AA394A" w:rsidRPr="005315A3">
        <w:rPr>
          <w:color w:val="000000" w:themeColor="text1"/>
          <w:lang w:val="fi-FI"/>
        </w:rPr>
        <w:t xml:space="preserve">   Kegiatan Kerjasama dengan Instansi Lain </w:t>
      </w:r>
    </w:p>
    <w:p w:rsidR="00AA394A" w:rsidRPr="005315A3" w:rsidRDefault="00AA394A" w:rsidP="00C8413F">
      <w:pPr>
        <w:ind w:left="630" w:hanging="630"/>
        <w:rPr>
          <w:color w:val="000000" w:themeColor="text1"/>
          <w:lang w:val="fi-FI"/>
        </w:rPr>
      </w:pPr>
    </w:p>
    <w:p w:rsidR="00D17CC7" w:rsidRPr="005315A3" w:rsidRDefault="002E2C58" w:rsidP="00C8413F">
      <w:pPr>
        <w:ind w:left="630" w:hanging="630"/>
        <w:rPr>
          <w:color w:val="000000" w:themeColor="text1"/>
          <w:lang w:val="fi-FI"/>
        </w:rPr>
      </w:pPr>
      <w:r w:rsidRPr="005315A3">
        <w:rPr>
          <w:color w:val="000000" w:themeColor="text1"/>
          <w:lang w:val="fi-FI"/>
        </w:rPr>
        <w:t>7.4</w:t>
      </w:r>
      <w:r w:rsidR="00AA394A" w:rsidRPr="005315A3">
        <w:rPr>
          <w:color w:val="000000" w:themeColor="text1"/>
          <w:lang w:val="fi-FI"/>
        </w:rPr>
        <w:t>.1  Tuliskan instansi dalam negeri yang menjalin kerjasama* yang terk</w:t>
      </w:r>
      <w:r w:rsidR="0048037A" w:rsidRPr="005315A3">
        <w:rPr>
          <w:color w:val="000000" w:themeColor="text1"/>
          <w:lang w:val="fi-FI"/>
        </w:rPr>
        <w:t xml:space="preserve">ait dengan program </w:t>
      </w:r>
      <w:r w:rsidR="00F51463" w:rsidRPr="005315A3">
        <w:rPr>
          <w:color w:val="000000" w:themeColor="text1"/>
          <w:lang w:val="fi-FI"/>
        </w:rPr>
        <w:t xml:space="preserve">Pendidikan </w:t>
      </w:r>
      <w:r w:rsidR="00AA394A" w:rsidRPr="005315A3">
        <w:rPr>
          <w:color w:val="000000" w:themeColor="text1"/>
          <w:lang w:val="fi-FI"/>
        </w:rPr>
        <w:t>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B952EC" w:rsidRPr="005315A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Jenis</w:t>
            </w:r>
          </w:p>
          <w:p w:rsidR="00AA394A" w:rsidRPr="005315A3" w:rsidRDefault="00AA394A" w:rsidP="00C8413F">
            <w:pPr>
              <w:jc w:val="center"/>
              <w:rPr>
                <w:b/>
                <w:bCs/>
                <w:color w:val="000000" w:themeColor="text1"/>
                <w:sz w:val="18"/>
              </w:rPr>
            </w:pPr>
            <w:r w:rsidRPr="005315A3">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Kurun Waktu Kerja</w:t>
            </w:r>
            <w:r w:rsidR="00F958A8" w:rsidRPr="005315A3">
              <w:rPr>
                <w:b/>
                <w:bCs/>
                <w:color w:val="000000" w:themeColor="text1"/>
                <w:sz w:val="18"/>
              </w:rPr>
              <w:t>s</w:t>
            </w:r>
            <w:r w:rsidRPr="005315A3">
              <w:rPr>
                <w:b/>
                <w:bCs/>
                <w:color w:val="000000" w:themeColor="text1"/>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Manfaat yang Telah Diperoleh</w:t>
            </w:r>
          </w:p>
        </w:tc>
      </w:tr>
      <w:tr w:rsidR="00B952EC" w:rsidRPr="005315A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p>
        </w:tc>
      </w:tr>
      <w:tr w:rsidR="00B952EC" w:rsidRPr="005315A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(6)</w:t>
            </w:r>
          </w:p>
        </w:tc>
      </w:tr>
      <w:tr w:rsidR="00B952EC" w:rsidRPr="005315A3" w:rsidTr="006A5052">
        <w:tc>
          <w:tcPr>
            <w:tcW w:w="62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jc w:val="center"/>
              <w:rPr>
                <w:color w:val="000000" w:themeColor="text1"/>
              </w:rPr>
            </w:pPr>
            <w:r w:rsidRPr="005315A3">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r>
      <w:tr w:rsidR="00B952EC" w:rsidRPr="005315A3" w:rsidTr="006A5052">
        <w:tc>
          <w:tcPr>
            <w:tcW w:w="62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jc w:val="center"/>
              <w:rPr>
                <w:color w:val="000000" w:themeColor="text1"/>
              </w:rPr>
            </w:pPr>
            <w:r w:rsidRPr="005315A3">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r>
      <w:tr w:rsidR="00B952EC" w:rsidRPr="005315A3" w:rsidTr="006A5052">
        <w:tc>
          <w:tcPr>
            <w:tcW w:w="62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jc w:val="center"/>
              <w:rPr>
                <w:color w:val="000000" w:themeColor="text1"/>
              </w:rPr>
            </w:pPr>
            <w:r w:rsidRPr="005315A3">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r>
      <w:tr w:rsidR="00B952EC" w:rsidRPr="005315A3" w:rsidTr="006A5052">
        <w:tc>
          <w:tcPr>
            <w:tcW w:w="62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jc w:val="center"/>
              <w:rPr>
                <w:color w:val="000000" w:themeColor="text1"/>
              </w:rPr>
            </w:pPr>
            <w:r w:rsidRPr="005315A3">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r>
    </w:tbl>
    <w:p w:rsidR="00AA394A" w:rsidRPr="005315A3" w:rsidRDefault="00AA394A" w:rsidP="00C8413F">
      <w:pPr>
        <w:ind w:left="567" w:hanging="567"/>
        <w:rPr>
          <w:color w:val="000000" w:themeColor="text1"/>
          <w:sz w:val="20"/>
          <w:lang w:val="de-LU"/>
        </w:rPr>
      </w:pPr>
      <w:r w:rsidRPr="005315A3">
        <w:rPr>
          <w:color w:val="000000" w:themeColor="text1"/>
          <w:sz w:val="20"/>
          <w:lang w:val="de-LU"/>
        </w:rPr>
        <w:t xml:space="preserve">Catatan : * dokumen pendukung disediakan pada saat </w:t>
      </w:r>
      <w:r w:rsidR="000577C8" w:rsidRPr="005315A3">
        <w:rPr>
          <w:color w:val="000000" w:themeColor="text1"/>
          <w:sz w:val="20"/>
          <w:lang w:val="de-LU"/>
        </w:rPr>
        <w:t>asesmen lapangan</w:t>
      </w:r>
    </w:p>
    <w:p w:rsidR="00AA394A" w:rsidRPr="005315A3" w:rsidRDefault="00AA394A" w:rsidP="00C8413F">
      <w:pPr>
        <w:ind w:left="567" w:hanging="567"/>
        <w:rPr>
          <w:color w:val="000000" w:themeColor="text1"/>
          <w:lang w:val="de-LU"/>
        </w:rPr>
      </w:pPr>
    </w:p>
    <w:p w:rsidR="00AA394A" w:rsidRPr="005315A3" w:rsidRDefault="002E2C58" w:rsidP="00C8413F">
      <w:pPr>
        <w:ind w:left="709" w:hanging="671"/>
        <w:jc w:val="left"/>
        <w:rPr>
          <w:color w:val="000000" w:themeColor="text1"/>
          <w:lang w:val="de-LU"/>
        </w:rPr>
      </w:pPr>
      <w:r w:rsidRPr="005315A3">
        <w:rPr>
          <w:color w:val="000000" w:themeColor="text1"/>
          <w:lang w:val="de-LU"/>
        </w:rPr>
        <w:t>7.4</w:t>
      </w:r>
      <w:r w:rsidR="00AA394A" w:rsidRPr="005315A3">
        <w:rPr>
          <w:color w:val="000000" w:themeColor="text1"/>
          <w:lang w:val="de-LU"/>
        </w:rPr>
        <w:t>.2  Tuliskan instansi luar negeri yang menjalin kerjasama* yang terk</w:t>
      </w:r>
      <w:r w:rsidR="0048037A" w:rsidRPr="005315A3">
        <w:rPr>
          <w:color w:val="000000" w:themeColor="text1"/>
          <w:lang w:val="de-LU"/>
        </w:rPr>
        <w:t xml:space="preserve">ait dengan program </w:t>
      </w:r>
      <w:r w:rsidR="00F51463" w:rsidRPr="005315A3">
        <w:rPr>
          <w:color w:val="000000" w:themeColor="text1"/>
          <w:lang w:val="de-LU"/>
        </w:rPr>
        <w:t xml:space="preserve">Pendidikan </w:t>
      </w:r>
      <w:r w:rsidR="00AA394A" w:rsidRPr="005315A3">
        <w:rPr>
          <w:color w:val="000000" w:themeColor="text1"/>
          <w:lang w:val="de-LU"/>
        </w:rPr>
        <w:t>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B952EC" w:rsidRPr="005315A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Jenis</w:t>
            </w:r>
          </w:p>
          <w:p w:rsidR="00AA394A" w:rsidRPr="005315A3" w:rsidRDefault="00AA394A" w:rsidP="00C8413F">
            <w:pPr>
              <w:jc w:val="center"/>
              <w:rPr>
                <w:b/>
                <w:bCs/>
                <w:color w:val="000000" w:themeColor="text1"/>
                <w:sz w:val="18"/>
              </w:rPr>
            </w:pPr>
            <w:r w:rsidRPr="005315A3">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Kurun Waktu Kerja</w:t>
            </w:r>
            <w:r w:rsidR="00F958A8" w:rsidRPr="005315A3">
              <w:rPr>
                <w:b/>
                <w:bCs/>
                <w:color w:val="000000" w:themeColor="text1"/>
                <w:sz w:val="18"/>
              </w:rPr>
              <w:t>s</w:t>
            </w:r>
            <w:r w:rsidRPr="005315A3">
              <w:rPr>
                <w:b/>
                <w:bCs/>
                <w:color w:val="000000" w:themeColor="text1"/>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315A3" w:rsidRDefault="00F958A8" w:rsidP="00C8413F">
            <w:pPr>
              <w:jc w:val="center"/>
              <w:rPr>
                <w:b/>
                <w:bCs/>
                <w:color w:val="000000" w:themeColor="text1"/>
                <w:sz w:val="18"/>
              </w:rPr>
            </w:pPr>
            <w:r w:rsidRPr="005315A3">
              <w:rPr>
                <w:b/>
                <w:bCs/>
                <w:color w:val="000000" w:themeColor="text1"/>
                <w:sz w:val="18"/>
              </w:rPr>
              <w:t>Manfaat yang Telah D</w:t>
            </w:r>
            <w:r w:rsidR="00AA394A" w:rsidRPr="005315A3">
              <w:rPr>
                <w:b/>
                <w:bCs/>
                <w:color w:val="000000" w:themeColor="text1"/>
                <w:sz w:val="18"/>
              </w:rPr>
              <w:t>iperoleh</w:t>
            </w:r>
          </w:p>
        </w:tc>
      </w:tr>
      <w:tr w:rsidR="00B952EC" w:rsidRPr="005315A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p>
        </w:tc>
      </w:tr>
      <w:tr w:rsidR="00B952EC" w:rsidRPr="005315A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315A3" w:rsidRDefault="00AA394A" w:rsidP="00C8413F">
            <w:pPr>
              <w:jc w:val="center"/>
              <w:rPr>
                <w:b/>
                <w:bCs/>
                <w:color w:val="000000" w:themeColor="text1"/>
                <w:sz w:val="18"/>
              </w:rPr>
            </w:pPr>
            <w:r w:rsidRPr="005315A3">
              <w:rPr>
                <w:b/>
                <w:bCs/>
                <w:color w:val="000000" w:themeColor="text1"/>
                <w:sz w:val="18"/>
              </w:rPr>
              <w:t>(6)</w:t>
            </w:r>
          </w:p>
        </w:tc>
      </w:tr>
      <w:tr w:rsidR="00B952EC" w:rsidRPr="005315A3" w:rsidTr="006A5052">
        <w:tc>
          <w:tcPr>
            <w:tcW w:w="62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jc w:val="center"/>
              <w:rPr>
                <w:color w:val="000000" w:themeColor="text1"/>
              </w:rPr>
            </w:pPr>
            <w:r w:rsidRPr="005315A3">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r>
      <w:tr w:rsidR="00B952EC" w:rsidRPr="005315A3" w:rsidTr="006A5052">
        <w:tc>
          <w:tcPr>
            <w:tcW w:w="62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jc w:val="center"/>
              <w:rPr>
                <w:color w:val="000000" w:themeColor="text1"/>
              </w:rPr>
            </w:pPr>
            <w:r w:rsidRPr="005315A3">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r>
      <w:tr w:rsidR="00B952EC" w:rsidRPr="005315A3" w:rsidTr="006A5052">
        <w:tc>
          <w:tcPr>
            <w:tcW w:w="62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jc w:val="center"/>
              <w:rPr>
                <w:color w:val="000000" w:themeColor="text1"/>
              </w:rPr>
            </w:pPr>
            <w:r w:rsidRPr="005315A3">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r>
      <w:tr w:rsidR="00B952EC" w:rsidRPr="005315A3" w:rsidTr="006A5052">
        <w:tc>
          <w:tcPr>
            <w:tcW w:w="620"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jc w:val="center"/>
              <w:rPr>
                <w:color w:val="000000" w:themeColor="text1"/>
              </w:rPr>
            </w:pPr>
            <w:r w:rsidRPr="005315A3">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5315A3" w:rsidRDefault="00AA394A" w:rsidP="00C8413F">
            <w:pPr>
              <w:rPr>
                <w:color w:val="000000" w:themeColor="text1"/>
              </w:rPr>
            </w:pPr>
          </w:p>
        </w:tc>
      </w:tr>
    </w:tbl>
    <w:p w:rsidR="00AA394A" w:rsidRPr="005315A3" w:rsidRDefault="00AA394A" w:rsidP="00C8413F">
      <w:pPr>
        <w:ind w:left="567" w:hanging="567"/>
        <w:rPr>
          <w:color w:val="000000" w:themeColor="text1"/>
          <w:lang w:val="de-LU"/>
        </w:rPr>
      </w:pPr>
      <w:r w:rsidRPr="005315A3">
        <w:rPr>
          <w:color w:val="000000" w:themeColor="text1"/>
          <w:sz w:val="20"/>
          <w:lang w:val="de-LU"/>
        </w:rPr>
        <w:t xml:space="preserve">Catatan : * dokumen pendukung disediakan pada saat </w:t>
      </w:r>
      <w:r w:rsidR="000577C8" w:rsidRPr="005315A3">
        <w:rPr>
          <w:color w:val="000000" w:themeColor="text1"/>
          <w:sz w:val="20"/>
          <w:lang w:val="de-LU"/>
        </w:rPr>
        <w:t>asesmen lapangan</w:t>
      </w:r>
    </w:p>
    <w:p w:rsidR="00EB5E42" w:rsidRPr="005315A3" w:rsidRDefault="00EB5E42" w:rsidP="00C8413F">
      <w:pPr>
        <w:ind w:left="630" w:hanging="630"/>
        <w:jc w:val="left"/>
        <w:rPr>
          <w:color w:val="000000" w:themeColor="text1"/>
          <w:lang w:val="de-LU"/>
        </w:rPr>
      </w:pPr>
    </w:p>
    <w:p w:rsidR="00D50EA7" w:rsidRPr="005315A3" w:rsidRDefault="00D50EA7" w:rsidP="00C8413F">
      <w:pPr>
        <w:ind w:left="630" w:hanging="630"/>
        <w:jc w:val="left"/>
        <w:rPr>
          <w:color w:val="000000" w:themeColor="text1"/>
          <w:lang w:val="de-LU"/>
        </w:rPr>
      </w:pPr>
    </w:p>
    <w:p w:rsidR="00D50EA7" w:rsidRPr="005315A3" w:rsidRDefault="00D50EA7" w:rsidP="00C8413F">
      <w:pPr>
        <w:ind w:left="630" w:hanging="630"/>
        <w:jc w:val="left"/>
        <w:rPr>
          <w:color w:val="000000" w:themeColor="text1"/>
          <w:lang w:val="de-LU"/>
        </w:rPr>
      </w:pPr>
    </w:p>
    <w:p w:rsidR="00CC49D7" w:rsidRPr="005315A3" w:rsidRDefault="00CC49D7" w:rsidP="00C8413F">
      <w:pPr>
        <w:rPr>
          <w:color w:val="000000" w:themeColor="text1"/>
          <w:lang w:val="id-ID"/>
        </w:rPr>
      </w:pPr>
    </w:p>
    <w:p w:rsidR="0015350D" w:rsidRPr="005315A3" w:rsidRDefault="0015350D" w:rsidP="00C8413F">
      <w:pPr>
        <w:jc w:val="center"/>
        <w:rPr>
          <w:b/>
          <w:bCs/>
          <w:color w:val="000000" w:themeColor="text1"/>
        </w:rPr>
      </w:pPr>
      <w:r w:rsidRPr="005315A3">
        <w:rPr>
          <w:b/>
          <w:bCs/>
          <w:color w:val="000000" w:themeColor="text1"/>
        </w:rPr>
        <w:t xml:space="preserve">DATA DAN INFORMASI </w:t>
      </w:r>
    </w:p>
    <w:p w:rsidR="0015350D" w:rsidRPr="005315A3" w:rsidRDefault="0015350D" w:rsidP="00C8413F">
      <w:pPr>
        <w:jc w:val="center"/>
        <w:rPr>
          <w:b/>
          <w:bCs/>
          <w:color w:val="000000" w:themeColor="text1"/>
          <w:sz w:val="36"/>
          <w:szCs w:val="36"/>
          <w:lang w:val="nb-NO"/>
        </w:rPr>
      </w:pPr>
      <w:r w:rsidRPr="005315A3">
        <w:rPr>
          <w:b/>
          <w:bCs/>
          <w:color w:val="000000" w:themeColor="text1"/>
          <w:sz w:val="36"/>
          <w:szCs w:val="36"/>
          <w:lang w:val="nb-NO"/>
        </w:rPr>
        <w:t>FAKULTAS*</w:t>
      </w:r>
    </w:p>
    <w:p w:rsidR="0015350D" w:rsidRPr="005315A3" w:rsidRDefault="0015350D" w:rsidP="00C8413F">
      <w:pPr>
        <w:pStyle w:val="Header"/>
        <w:tabs>
          <w:tab w:val="clear" w:pos="4320"/>
          <w:tab w:val="clear" w:pos="8640"/>
        </w:tabs>
        <w:rPr>
          <w:color w:val="000000" w:themeColor="text1"/>
          <w:lang w:val="nb-NO"/>
        </w:rPr>
      </w:pPr>
    </w:p>
    <w:p w:rsidR="0015350D" w:rsidRPr="005315A3" w:rsidRDefault="0015350D" w:rsidP="00C8413F">
      <w:pPr>
        <w:jc w:val="center"/>
        <w:rPr>
          <w:b/>
          <w:bCs/>
          <w:color w:val="000000" w:themeColor="text1"/>
          <w:lang w:val="nb-NO"/>
        </w:rPr>
      </w:pPr>
      <w:r w:rsidRPr="005315A3">
        <w:rPr>
          <w:b/>
          <w:bCs/>
          <w:color w:val="000000" w:themeColor="text1"/>
          <w:lang w:val="nb-NO"/>
        </w:rPr>
        <w:t xml:space="preserve">IDENTITAS </w:t>
      </w:r>
    </w:p>
    <w:p w:rsidR="0015350D" w:rsidRPr="005315A3" w:rsidRDefault="0015350D" w:rsidP="00C8413F">
      <w:pPr>
        <w:jc w:val="center"/>
        <w:rPr>
          <w:b/>
          <w:bCs/>
          <w:color w:val="000000" w:themeColor="text1"/>
          <w:lang w:val="nb-NO"/>
        </w:rPr>
      </w:pPr>
    </w:p>
    <w:p w:rsidR="0015350D" w:rsidRPr="005315A3" w:rsidRDefault="0015350D" w:rsidP="00C8413F">
      <w:pPr>
        <w:rPr>
          <w:color w:val="000000" w:themeColor="text1"/>
          <w:lang w:val="pt-BR"/>
        </w:rPr>
      </w:pPr>
      <w:r w:rsidRPr="005315A3">
        <w:rPr>
          <w:color w:val="000000" w:themeColor="text1"/>
          <w:lang w:val="pt-BR"/>
        </w:rPr>
        <w:t>Nama Perguruan Tinggi</w:t>
      </w:r>
      <w:r w:rsidRPr="005315A3">
        <w:rPr>
          <w:color w:val="000000" w:themeColor="text1"/>
          <w:lang w:val="pt-BR"/>
        </w:rPr>
        <w:tab/>
      </w:r>
      <w:r w:rsidRPr="005315A3">
        <w:rPr>
          <w:color w:val="000000" w:themeColor="text1"/>
          <w:lang w:val="pt-BR"/>
        </w:rPr>
        <w:tab/>
        <w:t>:  ......................................................................</w:t>
      </w:r>
    </w:p>
    <w:p w:rsidR="0015350D" w:rsidRPr="005315A3" w:rsidRDefault="0015350D" w:rsidP="00C8413F">
      <w:pPr>
        <w:rPr>
          <w:color w:val="000000" w:themeColor="text1"/>
          <w:lang w:val="pt-BR"/>
        </w:rPr>
      </w:pPr>
      <w:r w:rsidRPr="005315A3">
        <w:rPr>
          <w:color w:val="000000" w:themeColor="text1"/>
          <w:lang w:val="pt-BR"/>
        </w:rPr>
        <w:t>Alamat</w:t>
      </w: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lang w:val="pt-BR"/>
        </w:rPr>
        <w:tab/>
        <w:t>:  ......................................................................</w:t>
      </w:r>
    </w:p>
    <w:p w:rsidR="0015350D" w:rsidRPr="005315A3" w:rsidRDefault="0015350D" w:rsidP="00C8413F">
      <w:pPr>
        <w:pStyle w:val="BodyText"/>
        <w:rPr>
          <w:color w:val="000000" w:themeColor="text1"/>
          <w:sz w:val="22"/>
          <w:szCs w:val="22"/>
          <w:lang w:val="pt-BR"/>
        </w:rPr>
      </w:pP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sz w:val="22"/>
          <w:szCs w:val="22"/>
          <w:lang w:val="pt-BR"/>
        </w:rPr>
        <w:t xml:space="preserve"> </w:t>
      </w:r>
      <w:r w:rsidR="008A2C00" w:rsidRPr="005315A3">
        <w:rPr>
          <w:color w:val="000000" w:themeColor="text1"/>
          <w:sz w:val="22"/>
          <w:szCs w:val="22"/>
          <w:lang w:val="pt-BR"/>
        </w:rPr>
        <w:t xml:space="preserve">  </w:t>
      </w:r>
      <w:r w:rsidRPr="005315A3">
        <w:rPr>
          <w:color w:val="000000" w:themeColor="text1"/>
          <w:sz w:val="22"/>
          <w:szCs w:val="22"/>
          <w:lang w:val="pt-BR"/>
        </w:rPr>
        <w:t>......................................................................</w:t>
      </w:r>
    </w:p>
    <w:p w:rsidR="0015350D" w:rsidRPr="005315A3" w:rsidRDefault="0015350D" w:rsidP="00C8413F">
      <w:pPr>
        <w:rPr>
          <w:color w:val="000000" w:themeColor="text1"/>
          <w:lang w:val="pt-BR"/>
        </w:rPr>
      </w:pPr>
      <w:r w:rsidRPr="005315A3">
        <w:rPr>
          <w:color w:val="000000" w:themeColor="text1"/>
          <w:lang w:val="pt-BR"/>
        </w:rPr>
        <w:t>No</w:t>
      </w:r>
      <w:r w:rsidRPr="005315A3">
        <w:rPr>
          <w:color w:val="000000" w:themeColor="text1"/>
          <w:lang w:val="id-ID"/>
        </w:rPr>
        <w:t>mor</w:t>
      </w:r>
      <w:r w:rsidRPr="005315A3">
        <w:rPr>
          <w:color w:val="000000" w:themeColor="text1"/>
          <w:lang w:val="pt-BR"/>
        </w:rPr>
        <w:t xml:space="preserve"> Telepon</w:t>
      </w:r>
      <w:r w:rsidRPr="005315A3">
        <w:rPr>
          <w:color w:val="000000" w:themeColor="text1"/>
          <w:lang w:val="pt-BR"/>
        </w:rPr>
        <w:tab/>
      </w:r>
      <w:r w:rsidRPr="005315A3">
        <w:rPr>
          <w:color w:val="000000" w:themeColor="text1"/>
          <w:lang w:val="pt-BR"/>
        </w:rPr>
        <w:tab/>
      </w:r>
      <w:r w:rsidRPr="005315A3">
        <w:rPr>
          <w:color w:val="000000" w:themeColor="text1"/>
          <w:lang w:val="pt-BR"/>
        </w:rPr>
        <w:tab/>
        <w:t>:  ......................................................................</w:t>
      </w:r>
    </w:p>
    <w:p w:rsidR="0015350D" w:rsidRPr="005315A3" w:rsidRDefault="0015350D" w:rsidP="00C8413F">
      <w:pPr>
        <w:rPr>
          <w:color w:val="000000" w:themeColor="text1"/>
          <w:lang w:val="pt-BR"/>
        </w:rPr>
      </w:pPr>
      <w:r w:rsidRPr="005315A3">
        <w:rPr>
          <w:color w:val="000000" w:themeColor="text1"/>
          <w:lang w:val="pt-BR"/>
        </w:rPr>
        <w:t>No</w:t>
      </w:r>
      <w:r w:rsidRPr="005315A3">
        <w:rPr>
          <w:color w:val="000000" w:themeColor="text1"/>
          <w:lang w:val="id-ID"/>
        </w:rPr>
        <w:t>mor</w:t>
      </w:r>
      <w:r w:rsidRPr="005315A3">
        <w:rPr>
          <w:color w:val="000000" w:themeColor="text1"/>
          <w:lang w:val="pt-BR"/>
        </w:rPr>
        <w:t xml:space="preserve"> Faksimili</w:t>
      </w:r>
      <w:r w:rsidRPr="005315A3">
        <w:rPr>
          <w:color w:val="000000" w:themeColor="text1"/>
          <w:lang w:val="pt-BR"/>
        </w:rPr>
        <w:tab/>
      </w:r>
      <w:r w:rsidRPr="005315A3">
        <w:rPr>
          <w:color w:val="000000" w:themeColor="text1"/>
          <w:lang w:val="pt-BR"/>
        </w:rPr>
        <w:tab/>
      </w:r>
      <w:r w:rsidRPr="005315A3">
        <w:rPr>
          <w:color w:val="000000" w:themeColor="text1"/>
          <w:lang w:val="pt-BR"/>
        </w:rPr>
        <w:tab/>
        <w:t>:  ......................................................................</w:t>
      </w:r>
    </w:p>
    <w:p w:rsidR="0015350D" w:rsidRPr="005315A3" w:rsidRDefault="0015350D" w:rsidP="00C8413F">
      <w:pPr>
        <w:rPr>
          <w:color w:val="000000" w:themeColor="text1"/>
          <w:lang w:val="pt-BR"/>
        </w:rPr>
      </w:pPr>
      <w:r w:rsidRPr="005315A3">
        <w:rPr>
          <w:i/>
          <w:iCs/>
          <w:color w:val="000000" w:themeColor="text1"/>
          <w:lang w:val="pt-BR"/>
        </w:rPr>
        <w:t>Homepage</w:t>
      </w:r>
      <w:r w:rsidRPr="005315A3">
        <w:rPr>
          <w:color w:val="000000" w:themeColor="text1"/>
          <w:lang w:val="pt-BR"/>
        </w:rPr>
        <w:t xml:space="preserve"> dan </w:t>
      </w:r>
      <w:r w:rsidRPr="005315A3">
        <w:rPr>
          <w:i/>
          <w:iCs/>
          <w:color w:val="000000" w:themeColor="text1"/>
          <w:lang w:val="pt-BR"/>
        </w:rPr>
        <w:t>E-Mail</w:t>
      </w:r>
      <w:r w:rsidRPr="005315A3">
        <w:rPr>
          <w:color w:val="000000" w:themeColor="text1"/>
          <w:lang w:val="pt-BR"/>
        </w:rPr>
        <w:tab/>
      </w:r>
      <w:r w:rsidRPr="005315A3">
        <w:rPr>
          <w:color w:val="000000" w:themeColor="text1"/>
          <w:lang w:val="pt-BR"/>
        </w:rPr>
        <w:tab/>
        <w:t>:  ......................................................................</w:t>
      </w:r>
    </w:p>
    <w:p w:rsidR="0015350D" w:rsidRPr="005315A3" w:rsidRDefault="0015350D" w:rsidP="00C8413F">
      <w:pPr>
        <w:pStyle w:val="BodyText"/>
        <w:rPr>
          <w:color w:val="000000" w:themeColor="text1"/>
          <w:sz w:val="22"/>
          <w:szCs w:val="22"/>
          <w:lang w:val="pt-BR"/>
        </w:rPr>
      </w:pPr>
      <w:r w:rsidRPr="005315A3">
        <w:rPr>
          <w:color w:val="000000" w:themeColor="text1"/>
          <w:sz w:val="22"/>
          <w:szCs w:val="22"/>
          <w:lang w:val="pt-BR"/>
        </w:rPr>
        <w:t>Nomor dan Tanggal</w:t>
      </w:r>
    </w:p>
    <w:p w:rsidR="0015350D" w:rsidRPr="005315A3" w:rsidRDefault="0015350D" w:rsidP="00C8413F">
      <w:pPr>
        <w:pStyle w:val="BodyText"/>
        <w:ind w:firstLine="708"/>
        <w:rPr>
          <w:color w:val="000000" w:themeColor="text1"/>
          <w:sz w:val="22"/>
          <w:szCs w:val="22"/>
          <w:lang w:val="pt-BR"/>
        </w:rPr>
      </w:pPr>
      <w:r w:rsidRPr="005315A3">
        <w:rPr>
          <w:color w:val="000000" w:themeColor="text1"/>
          <w:sz w:val="22"/>
          <w:szCs w:val="22"/>
          <w:lang w:val="pt-BR"/>
        </w:rPr>
        <w:t>SK Pendirian Institusi</w:t>
      </w:r>
      <w:r w:rsidRPr="005315A3">
        <w:rPr>
          <w:color w:val="000000" w:themeColor="text1"/>
          <w:sz w:val="22"/>
          <w:szCs w:val="22"/>
          <w:lang w:val="pt-BR"/>
        </w:rPr>
        <w:tab/>
      </w:r>
      <w:r w:rsidRPr="005315A3">
        <w:rPr>
          <w:color w:val="000000" w:themeColor="text1"/>
          <w:sz w:val="22"/>
          <w:szCs w:val="22"/>
          <w:lang w:val="pt-BR"/>
        </w:rPr>
        <w:tab/>
        <w:t>:  ......................................................................</w:t>
      </w:r>
    </w:p>
    <w:p w:rsidR="0015350D" w:rsidRPr="005315A3" w:rsidRDefault="0015350D" w:rsidP="00C8413F">
      <w:pPr>
        <w:rPr>
          <w:color w:val="000000" w:themeColor="text1"/>
          <w:lang w:val="pt-BR"/>
        </w:rPr>
      </w:pPr>
      <w:r w:rsidRPr="005315A3">
        <w:rPr>
          <w:color w:val="000000" w:themeColor="text1"/>
          <w:lang w:val="pt-BR"/>
        </w:rPr>
        <w:t>Pejabat yang Menerbitkan SK</w:t>
      </w:r>
      <w:r w:rsidRPr="005315A3">
        <w:rPr>
          <w:color w:val="000000" w:themeColor="text1"/>
          <w:lang w:val="pt-BR"/>
        </w:rPr>
        <w:tab/>
        <w:t>:  ......................................................................</w:t>
      </w:r>
      <w:r w:rsidRPr="005315A3">
        <w:rPr>
          <w:color w:val="000000" w:themeColor="text1"/>
          <w:lang w:val="pt-BR"/>
        </w:rPr>
        <w:tab/>
      </w:r>
      <w:r w:rsidRPr="005315A3">
        <w:rPr>
          <w:color w:val="000000" w:themeColor="text1"/>
          <w:lang w:val="pt-BR"/>
        </w:rPr>
        <w:tab/>
      </w:r>
    </w:p>
    <w:p w:rsidR="0015350D" w:rsidRPr="005315A3" w:rsidRDefault="0015350D" w:rsidP="00C8413F">
      <w:pPr>
        <w:rPr>
          <w:color w:val="000000" w:themeColor="text1"/>
          <w:lang w:val="pt-BR"/>
        </w:rPr>
      </w:pPr>
    </w:p>
    <w:p w:rsidR="0015350D" w:rsidRPr="005315A3" w:rsidRDefault="0015350D" w:rsidP="00C8413F">
      <w:pPr>
        <w:rPr>
          <w:color w:val="000000" w:themeColor="text1"/>
          <w:lang w:val="pt-BR"/>
        </w:rPr>
      </w:pPr>
      <w:r w:rsidRPr="005315A3">
        <w:rPr>
          <w:color w:val="000000" w:themeColor="text1"/>
          <w:lang w:val="pt-BR"/>
        </w:rPr>
        <w:t>Identitas berikut ini mengenai Perguruan Tinggi/Fakultas yang mengelola PS Pendidikan Dokter:</w:t>
      </w:r>
    </w:p>
    <w:p w:rsidR="0015350D" w:rsidRPr="005315A3" w:rsidRDefault="0015350D" w:rsidP="00C8413F">
      <w:pPr>
        <w:rPr>
          <w:color w:val="000000" w:themeColor="text1"/>
          <w:lang w:val="pt-BR"/>
        </w:rPr>
      </w:pPr>
      <w:r w:rsidRPr="005315A3">
        <w:rPr>
          <w:color w:val="000000" w:themeColor="text1"/>
          <w:lang w:val="pt-BR"/>
        </w:rPr>
        <w:t>Nama Fakultas</w:t>
      </w:r>
      <w:r w:rsidRPr="005315A3">
        <w:rPr>
          <w:color w:val="000000" w:themeColor="text1"/>
          <w:lang w:val="pt-BR"/>
        </w:rPr>
        <w:tab/>
      </w:r>
      <w:r w:rsidRPr="005315A3">
        <w:rPr>
          <w:color w:val="000000" w:themeColor="text1"/>
          <w:lang w:val="pt-BR"/>
        </w:rPr>
        <w:tab/>
      </w:r>
      <w:r w:rsidRPr="005315A3">
        <w:rPr>
          <w:color w:val="000000" w:themeColor="text1"/>
          <w:lang w:val="pt-BR"/>
        </w:rPr>
        <w:tab/>
        <w:t>:  ......................................................................</w:t>
      </w:r>
    </w:p>
    <w:p w:rsidR="0015350D" w:rsidRPr="005315A3" w:rsidRDefault="0015350D" w:rsidP="00C8413F">
      <w:pPr>
        <w:rPr>
          <w:color w:val="000000" w:themeColor="text1"/>
          <w:lang w:val="pt-BR"/>
        </w:rPr>
      </w:pPr>
      <w:r w:rsidRPr="005315A3">
        <w:rPr>
          <w:color w:val="000000" w:themeColor="text1"/>
          <w:lang w:val="pt-BR"/>
        </w:rPr>
        <w:t>Alamat</w:t>
      </w: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lang w:val="pt-BR"/>
        </w:rPr>
        <w:tab/>
        <w:t>:  ......................................................................</w:t>
      </w:r>
    </w:p>
    <w:p w:rsidR="0015350D" w:rsidRPr="005315A3" w:rsidRDefault="0015350D" w:rsidP="00C8413F">
      <w:pPr>
        <w:pStyle w:val="BodyText"/>
        <w:rPr>
          <w:color w:val="000000" w:themeColor="text1"/>
          <w:sz w:val="22"/>
          <w:szCs w:val="22"/>
          <w:lang w:val="pt-BR"/>
        </w:rPr>
      </w:pP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lang w:val="pt-BR"/>
        </w:rPr>
        <w:tab/>
      </w:r>
      <w:r w:rsidRPr="005315A3">
        <w:rPr>
          <w:color w:val="000000" w:themeColor="text1"/>
          <w:sz w:val="22"/>
          <w:szCs w:val="22"/>
          <w:lang w:val="pt-BR"/>
        </w:rPr>
        <w:t xml:space="preserve">  ......................................................................</w:t>
      </w:r>
    </w:p>
    <w:p w:rsidR="0015350D" w:rsidRPr="005315A3" w:rsidRDefault="0015350D" w:rsidP="00C8413F">
      <w:pPr>
        <w:rPr>
          <w:color w:val="000000" w:themeColor="text1"/>
          <w:lang w:val="pt-BR"/>
        </w:rPr>
      </w:pPr>
      <w:r w:rsidRPr="005315A3">
        <w:rPr>
          <w:color w:val="000000" w:themeColor="text1"/>
          <w:lang w:val="pt-BR"/>
        </w:rPr>
        <w:t>No</w:t>
      </w:r>
      <w:r w:rsidRPr="005315A3">
        <w:rPr>
          <w:color w:val="000000" w:themeColor="text1"/>
          <w:lang w:val="id-ID"/>
        </w:rPr>
        <w:t>mor</w:t>
      </w:r>
      <w:r w:rsidRPr="005315A3">
        <w:rPr>
          <w:color w:val="000000" w:themeColor="text1"/>
          <w:lang w:val="pt-BR"/>
        </w:rPr>
        <w:t xml:space="preserve"> Telepon</w:t>
      </w:r>
      <w:r w:rsidRPr="005315A3">
        <w:rPr>
          <w:color w:val="000000" w:themeColor="text1"/>
          <w:lang w:val="pt-BR"/>
        </w:rPr>
        <w:tab/>
      </w:r>
      <w:r w:rsidRPr="005315A3">
        <w:rPr>
          <w:color w:val="000000" w:themeColor="text1"/>
          <w:lang w:val="pt-BR"/>
        </w:rPr>
        <w:tab/>
      </w:r>
      <w:r w:rsidRPr="005315A3">
        <w:rPr>
          <w:color w:val="000000" w:themeColor="text1"/>
          <w:lang w:val="pt-BR"/>
        </w:rPr>
        <w:tab/>
        <w:t>:  ......................................................................</w:t>
      </w:r>
    </w:p>
    <w:p w:rsidR="0015350D" w:rsidRPr="005315A3" w:rsidRDefault="0015350D" w:rsidP="00C8413F">
      <w:pPr>
        <w:rPr>
          <w:color w:val="000000" w:themeColor="text1"/>
          <w:lang w:val="pt-BR"/>
        </w:rPr>
      </w:pPr>
      <w:r w:rsidRPr="005315A3">
        <w:rPr>
          <w:color w:val="000000" w:themeColor="text1"/>
          <w:lang w:val="pt-BR"/>
        </w:rPr>
        <w:t>No</w:t>
      </w:r>
      <w:r w:rsidRPr="005315A3">
        <w:rPr>
          <w:color w:val="000000" w:themeColor="text1"/>
          <w:lang w:val="id-ID"/>
        </w:rPr>
        <w:t>mor</w:t>
      </w:r>
      <w:r w:rsidRPr="005315A3">
        <w:rPr>
          <w:color w:val="000000" w:themeColor="text1"/>
          <w:lang w:val="pt-BR"/>
        </w:rPr>
        <w:t xml:space="preserve"> Faksimili</w:t>
      </w:r>
      <w:r w:rsidRPr="005315A3">
        <w:rPr>
          <w:color w:val="000000" w:themeColor="text1"/>
          <w:lang w:val="pt-BR"/>
        </w:rPr>
        <w:tab/>
      </w:r>
      <w:r w:rsidRPr="005315A3">
        <w:rPr>
          <w:color w:val="000000" w:themeColor="text1"/>
          <w:lang w:val="pt-BR"/>
        </w:rPr>
        <w:tab/>
      </w:r>
      <w:r w:rsidRPr="005315A3">
        <w:rPr>
          <w:color w:val="000000" w:themeColor="text1"/>
          <w:lang w:val="pt-BR"/>
        </w:rPr>
        <w:tab/>
        <w:t>:  ......................................................................</w:t>
      </w:r>
    </w:p>
    <w:p w:rsidR="0015350D" w:rsidRPr="005315A3" w:rsidRDefault="0015350D" w:rsidP="00C8413F">
      <w:pPr>
        <w:rPr>
          <w:color w:val="000000" w:themeColor="text1"/>
          <w:lang w:val="pt-BR"/>
        </w:rPr>
      </w:pPr>
      <w:r w:rsidRPr="005315A3">
        <w:rPr>
          <w:i/>
          <w:iCs/>
          <w:color w:val="000000" w:themeColor="text1"/>
          <w:lang w:val="pt-BR"/>
        </w:rPr>
        <w:t>Homepage</w:t>
      </w:r>
      <w:r w:rsidRPr="005315A3">
        <w:rPr>
          <w:color w:val="000000" w:themeColor="text1"/>
          <w:lang w:val="pt-BR"/>
        </w:rPr>
        <w:t xml:space="preserve"> dan </w:t>
      </w:r>
      <w:r w:rsidRPr="005315A3">
        <w:rPr>
          <w:i/>
          <w:iCs/>
          <w:color w:val="000000" w:themeColor="text1"/>
          <w:lang w:val="pt-BR"/>
        </w:rPr>
        <w:t>E-Mail</w:t>
      </w:r>
      <w:r w:rsidRPr="005315A3">
        <w:rPr>
          <w:color w:val="000000" w:themeColor="text1"/>
          <w:lang w:val="pt-BR"/>
        </w:rPr>
        <w:tab/>
      </w:r>
      <w:r w:rsidRPr="005315A3">
        <w:rPr>
          <w:color w:val="000000" w:themeColor="text1"/>
          <w:lang w:val="pt-BR"/>
        </w:rPr>
        <w:tab/>
        <w:t>:  ......................................................................</w:t>
      </w:r>
    </w:p>
    <w:p w:rsidR="0015350D" w:rsidRPr="005315A3" w:rsidRDefault="0015350D" w:rsidP="00C8413F">
      <w:pPr>
        <w:pStyle w:val="BodyText"/>
        <w:rPr>
          <w:color w:val="000000" w:themeColor="text1"/>
          <w:sz w:val="22"/>
          <w:szCs w:val="22"/>
          <w:lang w:val="pt-BR"/>
        </w:rPr>
      </w:pPr>
      <w:r w:rsidRPr="005315A3">
        <w:rPr>
          <w:color w:val="000000" w:themeColor="text1"/>
          <w:sz w:val="22"/>
          <w:szCs w:val="22"/>
          <w:lang w:val="pt-BR"/>
        </w:rPr>
        <w:t>Nomor dan Tanggal</w:t>
      </w:r>
    </w:p>
    <w:p w:rsidR="0015350D" w:rsidRPr="005315A3" w:rsidRDefault="0015350D" w:rsidP="00C8413F">
      <w:pPr>
        <w:pStyle w:val="BodyText"/>
        <w:ind w:firstLine="708"/>
        <w:rPr>
          <w:color w:val="000000" w:themeColor="text1"/>
          <w:sz w:val="22"/>
          <w:szCs w:val="22"/>
          <w:lang w:val="pt-BR"/>
        </w:rPr>
      </w:pPr>
      <w:r w:rsidRPr="005315A3">
        <w:rPr>
          <w:color w:val="000000" w:themeColor="text1"/>
          <w:sz w:val="22"/>
          <w:szCs w:val="22"/>
          <w:lang w:val="pt-BR"/>
        </w:rPr>
        <w:t>SK Pendirian Fakultas</w:t>
      </w:r>
      <w:r w:rsidRPr="005315A3">
        <w:rPr>
          <w:color w:val="000000" w:themeColor="text1"/>
          <w:sz w:val="22"/>
          <w:szCs w:val="22"/>
          <w:lang w:val="pt-BR"/>
        </w:rPr>
        <w:tab/>
        <w:t>:  ......................................................................</w:t>
      </w:r>
    </w:p>
    <w:p w:rsidR="0015350D" w:rsidRPr="005315A3" w:rsidRDefault="0015350D" w:rsidP="00C8413F">
      <w:pPr>
        <w:rPr>
          <w:color w:val="000000" w:themeColor="text1"/>
          <w:lang w:val="pt-BR"/>
        </w:rPr>
      </w:pPr>
      <w:r w:rsidRPr="005315A3">
        <w:rPr>
          <w:color w:val="000000" w:themeColor="text1"/>
          <w:lang w:val="pt-BR"/>
        </w:rPr>
        <w:t>Pejabat yang Menerbitkan SK</w:t>
      </w:r>
      <w:r w:rsidRPr="005315A3">
        <w:rPr>
          <w:color w:val="000000" w:themeColor="text1"/>
          <w:lang w:val="pt-BR"/>
        </w:rPr>
        <w:tab/>
        <w:t>:  ......................................................................</w:t>
      </w:r>
      <w:r w:rsidRPr="005315A3">
        <w:rPr>
          <w:color w:val="000000" w:themeColor="text1"/>
          <w:lang w:val="pt-BR"/>
        </w:rPr>
        <w:tab/>
      </w:r>
    </w:p>
    <w:p w:rsidR="0015350D" w:rsidRPr="005315A3" w:rsidRDefault="0015350D" w:rsidP="00C8413F">
      <w:pPr>
        <w:pStyle w:val="Header"/>
        <w:tabs>
          <w:tab w:val="clear" w:pos="4320"/>
          <w:tab w:val="clear" w:pos="8640"/>
        </w:tabs>
        <w:rPr>
          <w:color w:val="000000" w:themeColor="text1"/>
          <w:lang w:val="pt-BR"/>
        </w:rPr>
      </w:pPr>
    </w:p>
    <w:p w:rsidR="0015350D" w:rsidRPr="005315A3" w:rsidRDefault="0015350D" w:rsidP="00C8413F">
      <w:pPr>
        <w:pStyle w:val="Header"/>
        <w:tabs>
          <w:tab w:val="clear" w:pos="4320"/>
          <w:tab w:val="clear" w:pos="8640"/>
        </w:tabs>
        <w:rPr>
          <w:color w:val="000000" w:themeColor="text1"/>
          <w:lang w:val="sv-SE"/>
        </w:rPr>
      </w:pPr>
      <w:r w:rsidRPr="005315A3">
        <w:rPr>
          <w:color w:val="000000" w:themeColor="text1"/>
          <w:lang w:val="sv-SE"/>
        </w:rPr>
        <w:t xml:space="preserve">Program-program </w:t>
      </w:r>
      <w:r w:rsidR="00F51463" w:rsidRPr="005315A3">
        <w:rPr>
          <w:color w:val="000000" w:themeColor="text1"/>
          <w:lang w:val="sv-SE"/>
        </w:rPr>
        <w:t xml:space="preserve">Pendidikan </w:t>
      </w:r>
      <w:r w:rsidRPr="005315A3">
        <w:rPr>
          <w:color w:val="000000" w:themeColor="text1"/>
          <w:lang w:val="sv-SE"/>
        </w:rPr>
        <w:t>yang dikelola oleh Fakultas:</w:t>
      </w:r>
    </w:p>
    <w:p w:rsidR="0015350D" w:rsidRPr="005315A3" w:rsidRDefault="0015350D" w:rsidP="00C8413F">
      <w:pPr>
        <w:numPr>
          <w:ilvl w:val="0"/>
          <w:numId w:val="5"/>
        </w:numPr>
        <w:rPr>
          <w:color w:val="000000" w:themeColor="text1"/>
          <w:lang w:val="es-ES"/>
        </w:rPr>
      </w:pPr>
      <w:r w:rsidRPr="005315A3">
        <w:rPr>
          <w:color w:val="000000" w:themeColor="text1"/>
          <w:lang w:val="es-ES"/>
        </w:rPr>
        <w:t>PS ..................................................................... (Jenjang pendidikan ......)</w:t>
      </w:r>
    </w:p>
    <w:p w:rsidR="0015350D" w:rsidRPr="005315A3" w:rsidRDefault="0015350D" w:rsidP="00C8413F">
      <w:pPr>
        <w:numPr>
          <w:ilvl w:val="0"/>
          <w:numId w:val="4"/>
        </w:numPr>
        <w:rPr>
          <w:color w:val="000000" w:themeColor="text1"/>
          <w:lang w:val="es-ES"/>
        </w:rPr>
      </w:pPr>
      <w:r w:rsidRPr="005315A3">
        <w:rPr>
          <w:color w:val="000000" w:themeColor="text1"/>
          <w:lang w:val="es-ES"/>
        </w:rPr>
        <w:t>PS ..................................................................... (Jenjang pendidikan ......)</w:t>
      </w:r>
    </w:p>
    <w:p w:rsidR="0015350D" w:rsidRPr="005315A3" w:rsidRDefault="0015350D" w:rsidP="00C8413F">
      <w:pPr>
        <w:numPr>
          <w:ilvl w:val="0"/>
          <w:numId w:val="4"/>
        </w:numPr>
        <w:rPr>
          <w:color w:val="000000" w:themeColor="text1"/>
          <w:lang w:val="es-ES"/>
        </w:rPr>
      </w:pPr>
      <w:r w:rsidRPr="005315A3">
        <w:rPr>
          <w:color w:val="000000" w:themeColor="text1"/>
          <w:lang w:val="es-ES"/>
        </w:rPr>
        <w:t>PS ..................................................................... (Jenjang pendidikan ......)</w:t>
      </w:r>
    </w:p>
    <w:p w:rsidR="0015350D" w:rsidRPr="005315A3" w:rsidRDefault="0015350D" w:rsidP="00C8413F">
      <w:pPr>
        <w:numPr>
          <w:ilvl w:val="0"/>
          <w:numId w:val="4"/>
        </w:numPr>
        <w:rPr>
          <w:color w:val="000000" w:themeColor="text1"/>
          <w:lang w:val="es-ES"/>
        </w:rPr>
      </w:pPr>
      <w:r w:rsidRPr="005315A3">
        <w:rPr>
          <w:color w:val="000000" w:themeColor="text1"/>
          <w:lang w:val="es-ES"/>
        </w:rPr>
        <w:t>PS ..................................................................... (Jenjang pendidikan ......)</w:t>
      </w:r>
    </w:p>
    <w:p w:rsidR="0015350D" w:rsidRPr="005315A3" w:rsidRDefault="0015350D" w:rsidP="00C8413F">
      <w:pPr>
        <w:numPr>
          <w:ilvl w:val="0"/>
          <w:numId w:val="4"/>
        </w:numPr>
        <w:rPr>
          <w:color w:val="000000" w:themeColor="text1"/>
          <w:lang w:val="es-ES"/>
        </w:rPr>
      </w:pPr>
      <w:r w:rsidRPr="005315A3">
        <w:rPr>
          <w:color w:val="000000" w:themeColor="text1"/>
          <w:lang w:val="es-ES"/>
        </w:rPr>
        <w:t>dst.</w:t>
      </w:r>
    </w:p>
    <w:p w:rsidR="0015350D" w:rsidRPr="005315A3" w:rsidRDefault="0015350D" w:rsidP="00C8413F">
      <w:pPr>
        <w:pStyle w:val="Header"/>
        <w:tabs>
          <w:tab w:val="clear" w:pos="4320"/>
          <w:tab w:val="clear" w:pos="8640"/>
        </w:tabs>
        <w:rPr>
          <w:color w:val="000000" w:themeColor="text1"/>
          <w:lang w:val="es-ES"/>
        </w:rPr>
      </w:pPr>
    </w:p>
    <w:p w:rsidR="0015350D" w:rsidRPr="005315A3" w:rsidRDefault="0015350D" w:rsidP="00C8413F">
      <w:pPr>
        <w:jc w:val="center"/>
        <w:rPr>
          <w:b/>
          <w:bCs/>
          <w:color w:val="000000" w:themeColor="text1"/>
          <w:lang w:val="es-ES"/>
        </w:rPr>
      </w:pPr>
      <w:r w:rsidRPr="005315A3">
        <w:rPr>
          <w:b/>
          <w:bCs/>
          <w:color w:val="000000" w:themeColor="text1"/>
          <w:lang w:val="es-ES"/>
        </w:rPr>
        <w:t xml:space="preserve">Isian selanjutnya adalah informasi yang mencakup </w:t>
      </w:r>
      <w:r w:rsidRPr="005315A3">
        <w:rPr>
          <w:b/>
          <w:bCs/>
          <w:color w:val="000000" w:themeColor="text1"/>
          <w:u w:val="single"/>
          <w:lang w:val="es-ES"/>
        </w:rPr>
        <w:t>semua</w:t>
      </w:r>
      <w:r w:rsidRPr="005315A3">
        <w:rPr>
          <w:b/>
          <w:bCs/>
          <w:color w:val="000000" w:themeColor="text1"/>
          <w:lang w:val="es-ES"/>
        </w:rPr>
        <w:t xml:space="preserve"> program </w:t>
      </w:r>
      <w:r w:rsidR="00F51463" w:rsidRPr="005315A3">
        <w:rPr>
          <w:b/>
          <w:bCs/>
          <w:color w:val="000000" w:themeColor="text1"/>
          <w:lang w:val="es-ES"/>
        </w:rPr>
        <w:t xml:space="preserve">Pendidikan </w:t>
      </w:r>
    </w:p>
    <w:p w:rsidR="0015350D" w:rsidRPr="005315A3" w:rsidRDefault="0015350D" w:rsidP="00C8413F">
      <w:pPr>
        <w:jc w:val="center"/>
        <w:rPr>
          <w:b/>
          <w:bCs/>
          <w:color w:val="000000" w:themeColor="text1"/>
          <w:lang w:val="sv-SE"/>
        </w:rPr>
      </w:pPr>
      <w:r w:rsidRPr="005315A3">
        <w:rPr>
          <w:b/>
          <w:bCs/>
          <w:color w:val="000000" w:themeColor="text1"/>
          <w:lang w:val="sv-SE"/>
        </w:rPr>
        <w:t>dalam Fakultas</w:t>
      </w:r>
    </w:p>
    <w:p w:rsidR="0015350D" w:rsidRPr="005315A3" w:rsidRDefault="0015350D" w:rsidP="00C8413F">
      <w:pPr>
        <w:rPr>
          <w:b/>
          <w:bCs/>
          <w:color w:val="000000" w:themeColor="text1"/>
          <w:lang w:val="sv-SE"/>
        </w:rPr>
      </w:pPr>
    </w:p>
    <w:p w:rsidR="0015350D" w:rsidRPr="005315A3" w:rsidRDefault="0015350D" w:rsidP="00C8413F">
      <w:pPr>
        <w:rPr>
          <w:color w:val="000000" w:themeColor="text1"/>
          <w:sz w:val="24"/>
          <w:szCs w:val="24"/>
          <w:lang w:val="sv-SE"/>
        </w:rPr>
      </w:pPr>
    </w:p>
    <w:p w:rsidR="0015350D" w:rsidRPr="005315A3" w:rsidRDefault="0015350D" w:rsidP="00C8413F">
      <w:pPr>
        <w:ind w:left="1530" w:hanging="1530"/>
        <w:jc w:val="left"/>
        <w:rPr>
          <w:color w:val="000000" w:themeColor="text1"/>
          <w:lang w:val="sv-SE"/>
        </w:rPr>
      </w:pPr>
      <w:r w:rsidRPr="005315A3">
        <w:rPr>
          <w:color w:val="000000" w:themeColor="text1"/>
          <w:lang w:val="sv-SE"/>
        </w:rPr>
        <w:t>Keterangan:</w:t>
      </w:r>
    </w:p>
    <w:p w:rsidR="0015350D" w:rsidRPr="005315A3" w:rsidRDefault="0015350D" w:rsidP="00C8413F">
      <w:pPr>
        <w:ind w:left="270" w:hanging="270"/>
        <w:rPr>
          <w:color w:val="000000" w:themeColor="text1"/>
          <w:lang w:val="sv-SE"/>
        </w:rPr>
      </w:pPr>
      <w:r w:rsidRPr="005315A3">
        <w:rPr>
          <w:color w:val="000000" w:themeColor="text1"/>
          <w:lang w:val="sv-SE"/>
        </w:rPr>
        <w:t xml:space="preserve"> * </w:t>
      </w:r>
      <w:r w:rsidRPr="005315A3">
        <w:rPr>
          <w:color w:val="000000" w:themeColor="text1"/>
          <w:lang w:val="sv-SE"/>
        </w:rPr>
        <w:tab/>
        <w:t xml:space="preserve">Untuk program </w:t>
      </w:r>
      <w:r w:rsidR="00F51463" w:rsidRPr="005315A3">
        <w:rPr>
          <w:color w:val="000000" w:themeColor="text1"/>
          <w:lang w:val="sv-SE"/>
        </w:rPr>
        <w:t xml:space="preserve">Pendidikan </w:t>
      </w:r>
      <w:r w:rsidRPr="005315A3">
        <w:rPr>
          <w:color w:val="000000" w:themeColor="text1"/>
          <w:lang w:val="sv-SE"/>
        </w:rPr>
        <w:t>yang belum dikelola oleh fakultas, maka borang ini diisi oleh perguruan tinggi.</w:t>
      </w:r>
    </w:p>
    <w:p w:rsidR="0015350D" w:rsidRPr="005315A3" w:rsidRDefault="0015350D" w:rsidP="00C8413F">
      <w:pPr>
        <w:spacing w:line="360" w:lineRule="auto"/>
        <w:jc w:val="center"/>
        <w:rPr>
          <w:b/>
          <w:bCs/>
          <w:color w:val="000000" w:themeColor="text1"/>
          <w:sz w:val="26"/>
          <w:szCs w:val="26"/>
          <w:lang w:val="nb-NO"/>
        </w:rPr>
      </w:pPr>
      <w:r w:rsidRPr="005315A3">
        <w:rPr>
          <w:color w:val="000000" w:themeColor="text1"/>
          <w:lang w:val="sv-SE"/>
        </w:rPr>
        <w:br w:type="page"/>
      </w:r>
      <w:r w:rsidRPr="005315A3">
        <w:rPr>
          <w:b/>
          <w:bCs/>
          <w:color w:val="000000" w:themeColor="text1"/>
          <w:sz w:val="26"/>
          <w:szCs w:val="26"/>
          <w:lang w:val="nb-NO"/>
        </w:rPr>
        <w:t>IDENTITAS PENGISI BORANG</w:t>
      </w:r>
    </w:p>
    <w:p w:rsidR="0015350D" w:rsidRPr="005315A3" w:rsidRDefault="0015350D" w:rsidP="00C8413F">
      <w:pPr>
        <w:jc w:val="center"/>
        <w:rPr>
          <w:b/>
          <w:bCs/>
          <w:color w:val="000000" w:themeColor="text1"/>
          <w:sz w:val="36"/>
          <w:szCs w:val="36"/>
          <w:lang w:val="nb-NO"/>
        </w:rPr>
      </w:pPr>
      <w:r w:rsidRPr="005315A3">
        <w:rPr>
          <w:b/>
          <w:bCs/>
          <w:color w:val="000000" w:themeColor="text1"/>
          <w:sz w:val="36"/>
          <w:szCs w:val="36"/>
          <w:lang w:val="nb-NO"/>
        </w:rPr>
        <w:t>FAKULTAS*</w:t>
      </w:r>
    </w:p>
    <w:p w:rsidR="0015350D" w:rsidRPr="005315A3" w:rsidRDefault="0015350D" w:rsidP="00C8413F">
      <w:pPr>
        <w:jc w:val="center"/>
        <w:rPr>
          <w:color w:val="000000" w:themeColor="text1"/>
          <w:sz w:val="24"/>
          <w:szCs w:val="24"/>
          <w:lang w:val="nb-NO"/>
        </w:rPr>
      </w:pPr>
    </w:p>
    <w:p w:rsidR="0015350D" w:rsidRPr="005315A3" w:rsidRDefault="0015350D" w:rsidP="00C8413F">
      <w:pPr>
        <w:jc w:val="center"/>
        <w:rPr>
          <w:color w:val="000000" w:themeColor="text1"/>
          <w:sz w:val="24"/>
          <w:szCs w:val="24"/>
          <w:lang w:val="nb-NO"/>
        </w:rPr>
      </w:pPr>
    </w:p>
    <w:p w:rsidR="0015350D" w:rsidRPr="005315A3" w:rsidRDefault="0015350D" w:rsidP="00C8413F">
      <w:pPr>
        <w:rPr>
          <w:color w:val="000000" w:themeColor="text1"/>
          <w:lang w:val="nb-NO"/>
        </w:rPr>
      </w:pPr>
      <w:r w:rsidRPr="005315A3">
        <w:rPr>
          <w:color w:val="000000" w:themeColor="text1"/>
          <w:lang w:val="nb-NO"/>
        </w:rPr>
        <w:t>Nama</w:t>
      </w:r>
      <w:r w:rsidRPr="005315A3">
        <w:rPr>
          <w:color w:val="000000" w:themeColor="text1"/>
          <w:lang w:val="nb-NO"/>
        </w:rPr>
        <w:tab/>
      </w:r>
      <w:r w:rsidRPr="005315A3">
        <w:rPr>
          <w:color w:val="000000" w:themeColor="text1"/>
          <w:lang w:val="nb-NO"/>
        </w:rPr>
        <w:tab/>
      </w:r>
      <w:r w:rsidRPr="005315A3">
        <w:rPr>
          <w:color w:val="000000" w:themeColor="text1"/>
          <w:lang w:val="nb-NO"/>
        </w:rPr>
        <w:tab/>
      </w:r>
      <w:r w:rsidRPr="005315A3">
        <w:rPr>
          <w:color w:val="000000" w:themeColor="text1"/>
          <w:lang w:val="nb-NO"/>
        </w:rPr>
        <w:tab/>
        <w:t>:  ......................................................................</w:t>
      </w:r>
    </w:p>
    <w:p w:rsidR="0015350D" w:rsidRPr="005315A3" w:rsidRDefault="0015350D" w:rsidP="00C8413F">
      <w:pPr>
        <w:rPr>
          <w:color w:val="000000" w:themeColor="text1"/>
          <w:lang w:val="sv-SE"/>
        </w:rPr>
      </w:pPr>
      <w:r w:rsidRPr="005315A3">
        <w:rPr>
          <w:color w:val="000000" w:themeColor="text1"/>
          <w:lang w:val="sv-SE"/>
        </w:rPr>
        <w:t>NIDN</w:t>
      </w:r>
      <w:r w:rsidRPr="005315A3">
        <w:rPr>
          <w:color w:val="000000" w:themeColor="text1"/>
          <w:lang w:val="sv-SE"/>
        </w:rPr>
        <w:tab/>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15350D" w:rsidRPr="005315A3" w:rsidRDefault="0015350D" w:rsidP="00C8413F">
      <w:pPr>
        <w:rPr>
          <w:color w:val="000000" w:themeColor="text1"/>
          <w:lang w:val="sv-SE"/>
        </w:rPr>
      </w:pPr>
      <w:r w:rsidRPr="005315A3">
        <w:rPr>
          <w:color w:val="000000" w:themeColor="text1"/>
          <w:lang w:val="sv-SE"/>
        </w:rPr>
        <w:t>Jabatan</w:t>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15350D" w:rsidRPr="005315A3" w:rsidRDefault="002A645A" w:rsidP="00C8413F">
      <w:pPr>
        <w:rPr>
          <w:color w:val="000000" w:themeColor="text1"/>
          <w:sz w:val="32"/>
          <w:szCs w:val="32"/>
          <w:lang w:val="sv-SE"/>
        </w:rPr>
      </w:pPr>
      <w:r w:rsidRPr="005315A3">
        <w:rPr>
          <w:noProof/>
          <w:color w:val="000000" w:themeColor="text1"/>
          <w:lang w:val="en-US"/>
        </w:rPr>
        <mc:AlternateContent>
          <mc:Choice Requires="wps">
            <w:drawing>
              <wp:anchor distT="0" distB="0" distL="114300" distR="114300" simplePos="0" relativeHeight="251657728" behindDoc="0" locked="0" layoutInCell="1" allowOverlap="1" wp14:anchorId="764555CF" wp14:editId="5CF9CE16">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B2C173D"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5315A3">
        <w:rPr>
          <w:color w:val="000000" w:themeColor="text1"/>
          <w:lang w:val="sv-SE"/>
        </w:rPr>
        <w:t>Tanggal Pengisian</w:t>
      </w:r>
      <w:r w:rsidR="0015350D" w:rsidRPr="005315A3">
        <w:rPr>
          <w:color w:val="000000" w:themeColor="text1"/>
          <w:lang w:val="sv-SE"/>
        </w:rPr>
        <w:tab/>
      </w:r>
      <w:r w:rsidR="0015350D" w:rsidRPr="005315A3">
        <w:rPr>
          <w:color w:val="000000" w:themeColor="text1"/>
          <w:lang w:val="sv-SE"/>
        </w:rPr>
        <w:tab/>
        <w:t xml:space="preserve">:  </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lang w:val="sv-SE"/>
        </w:rPr>
        <w:t>-</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lang w:val="sv-SE"/>
        </w:rPr>
        <w:t>-</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rPr>
        <w:sym w:font="Symbol" w:char="F096"/>
      </w:r>
    </w:p>
    <w:p w:rsidR="0015350D" w:rsidRPr="005315A3" w:rsidRDefault="0015350D" w:rsidP="00C8413F">
      <w:pPr>
        <w:rPr>
          <w:color w:val="000000" w:themeColor="text1"/>
          <w:lang w:val="sv-SE"/>
        </w:rPr>
      </w:pPr>
      <w:r w:rsidRPr="005315A3">
        <w:rPr>
          <w:color w:val="000000" w:themeColor="text1"/>
          <w:lang w:val="sv-SE"/>
        </w:rPr>
        <w:t>Tanda Tangan</w:t>
      </w:r>
      <w:r w:rsidRPr="005315A3">
        <w:rPr>
          <w:color w:val="000000" w:themeColor="text1"/>
          <w:lang w:val="sv-SE"/>
        </w:rPr>
        <w:tab/>
      </w:r>
      <w:r w:rsidRPr="005315A3">
        <w:rPr>
          <w:color w:val="000000" w:themeColor="text1"/>
          <w:lang w:val="sv-SE"/>
        </w:rPr>
        <w:tab/>
        <w:t xml:space="preserve">:  </w:t>
      </w: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lang w:val="fi-FI"/>
        </w:rPr>
      </w:pPr>
      <w:r w:rsidRPr="005315A3">
        <w:rPr>
          <w:color w:val="000000" w:themeColor="text1"/>
          <w:lang w:val="fi-FI"/>
        </w:rPr>
        <w:t>Nama</w:t>
      </w:r>
      <w:r w:rsidRPr="005315A3">
        <w:rPr>
          <w:color w:val="000000" w:themeColor="text1"/>
          <w:lang w:val="fi-FI"/>
        </w:rPr>
        <w:tab/>
      </w:r>
      <w:r w:rsidRPr="005315A3">
        <w:rPr>
          <w:color w:val="000000" w:themeColor="text1"/>
          <w:lang w:val="fi-FI"/>
        </w:rPr>
        <w:tab/>
      </w:r>
      <w:r w:rsidRPr="005315A3">
        <w:rPr>
          <w:color w:val="000000" w:themeColor="text1"/>
          <w:lang w:val="fi-FI"/>
        </w:rPr>
        <w:tab/>
      </w:r>
      <w:r w:rsidRPr="005315A3">
        <w:rPr>
          <w:color w:val="000000" w:themeColor="text1"/>
          <w:lang w:val="fi-FI"/>
        </w:rPr>
        <w:tab/>
        <w:t>:  ......................................................................</w:t>
      </w:r>
    </w:p>
    <w:p w:rsidR="0015350D" w:rsidRPr="005315A3" w:rsidRDefault="0015350D" w:rsidP="00C8413F">
      <w:pPr>
        <w:rPr>
          <w:color w:val="000000" w:themeColor="text1"/>
          <w:lang w:val="fi-FI"/>
        </w:rPr>
      </w:pPr>
      <w:r w:rsidRPr="005315A3">
        <w:rPr>
          <w:color w:val="000000" w:themeColor="text1"/>
          <w:lang w:val="fi-FI"/>
        </w:rPr>
        <w:t>NIDN</w:t>
      </w:r>
      <w:r w:rsidRPr="005315A3">
        <w:rPr>
          <w:color w:val="000000" w:themeColor="text1"/>
          <w:lang w:val="fi-FI"/>
        </w:rPr>
        <w:tab/>
      </w:r>
      <w:r w:rsidRPr="005315A3">
        <w:rPr>
          <w:color w:val="000000" w:themeColor="text1"/>
          <w:lang w:val="fi-FI"/>
        </w:rPr>
        <w:tab/>
      </w:r>
      <w:r w:rsidRPr="005315A3">
        <w:rPr>
          <w:color w:val="000000" w:themeColor="text1"/>
          <w:lang w:val="fi-FI"/>
        </w:rPr>
        <w:tab/>
      </w:r>
      <w:r w:rsidRPr="005315A3">
        <w:rPr>
          <w:color w:val="000000" w:themeColor="text1"/>
          <w:lang w:val="fi-FI"/>
        </w:rPr>
        <w:tab/>
        <w:t>:  ......................................................................</w:t>
      </w:r>
    </w:p>
    <w:p w:rsidR="0015350D" w:rsidRPr="005315A3" w:rsidRDefault="0015350D" w:rsidP="00C8413F">
      <w:pPr>
        <w:rPr>
          <w:color w:val="000000" w:themeColor="text1"/>
          <w:lang w:val="fi-FI"/>
        </w:rPr>
      </w:pPr>
      <w:r w:rsidRPr="005315A3">
        <w:rPr>
          <w:color w:val="000000" w:themeColor="text1"/>
          <w:lang w:val="fi-FI"/>
        </w:rPr>
        <w:t>Jabatan</w:t>
      </w:r>
      <w:r w:rsidRPr="005315A3">
        <w:rPr>
          <w:color w:val="000000" w:themeColor="text1"/>
          <w:lang w:val="fi-FI"/>
        </w:rPr>
        <w:tab/>
      </w:r>
      <w:r w:rsidRPr="005315A3">
        <w:rPr>
          <w:color w:val="000000" w:themeColor="text1"/>
          <w:lang w:val="fi-FI"/>
        </w:rPr>
        <w:tab/>
      </w:r>
      <w:r w:rsidRPr="005315A3">
        <w:rPr>
          <w:color w:val="000000" w:themeColor="text1"/>
          <w:lang w:val="fi-FI"/>
        </w:rPr>
        <w:tab/>
        <w:t>:  ......................................................................</w:t>
      </w:r>
    </w:p>
    <w:p w:rsidR="0015350D" w:rsidRPr="005315A3" w:rsidRDefault="002A645A" w:rsidP="00C8413F">
      <w:pPr>
        <w:rPr>
          <w:color w:val="000000" w:themeColor="text1"/>
          <w:lang w:val="fi-FI"/>
        </w:rPr>
      </w:pPr>
      <w:r w:rsidRPr="005315A3">
        <w:rPr>
          <w:noProof/>
          <w:color w:val="000000" w:themeColor="text1"/>
          <w:lang w:val="en-US"/>
        </w:rPr>
        <mc:AlternateContent>
          <mc:Choice Requires="wps">
            <w:drawing>
              <wp:anchor distT="0" distB="0" distL="114300" distR="114300" simplePos="0" relativeHeight="251658752" behindDoc="0" locked="0" layoutInCell="1" allowOverlap="1" wp14:anchorId="67FD9643" wp14:editId="067A74EA">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152D6F8"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5315A3">
        <w:rPr>
          <w:color w:val="000000" w:themeColor="text1"/>
          <w:lang w:val="fi-FI"/>
        </w:rPr>
        <w:t>Tanggal Pengisian</w:t>
      </w:r>
      <w:r w:rsidR="0015350D" w:rsidRPr="005315A3">
        <w:rPr>
          <w:color w:val="000000" w:themeColor="text1"/>
          <w:lang w:val="fi-FI"/>
        </w:rPr>
        <w:tab/>
      </w:r>
      <w:r w:rsidR="0015350D" w:rsidRPr="005315A3">
        <w:rPr>
          <w:color w:val="000000" w:themeColor="text1"/>
          <w:lang w:val="fi-FI"/>
        </w:rPr>
        <w:tab/>
        <w:t xml:space="preserve">:  </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lang w:val="fi-FI"/>
        </w:rPr>
        <w:t>-</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lang w:val="fi-FI"/>
        </w:rPr>
        <w:t>-</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rPr>
        <w:sym w:font="Symbol" w:char="F096"/>
      </w:r>
    </w:p>
    <w:p w:rsidR="0015350D" w:rsidRPr="005315A3" w:rsidRDefault="0015350D" w:rsidP="00C8413F">
      <w:pPr>
        <w:rPr>
          <w:color w:val="000000" w:themeColor="text1"/>
          <w:sz w:val="24"/>
          <w:szCs w:val="24"/>
          <w:lang w:val="sv-SE"/>
        </w:rPr>
      </w:pPr>
      <w:r w:rsidRPr="005315A3">
        <w:rPr>
          <w:color w:val="000000" w:themeColor="text1"/>
          <w:lang w:val="sv-SE"/>
        </w:rPr>
        <w:t>Tanda Tangan</w:t>
      </w:r>
      <w:r w:rsidRPr="005315A3">
        <w:rPr>
          <w:color w:val="000000" w:themeColor="text1"/>
          <w:lang w:val="sv-SE"/>
        </w:rPr>
        <w:tab/>
      </w:r>
      <w:r w:rsidRPr="005315A3">
        <w:rPr>
          <w:color w:val="000000" w:themeColor="text1"/>
          <w:lang w:val="sv-SE"/>
        </w:rPr>
        <w:tab/>
        <w:t xml:space="preserve">:  </w:t>
      </w: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lang w:val="sv-SE"/>
        </w:rPr>
      </w:pPr>
      <w:r w:rsidRPr="005315A3">
        <w:rPr>
          <w:color w:val="000000" w:themeColor="text1"/>
          <w:lang w:val="sv-SE"/>
        </w:rPr>
        <w:t>Nama</w:t>
      </w:r>
      <w:r w:rsidRPr="005315A3">
        <w:rPr>
          <w:color w:val="000000" w:themeColor="text1"/>
          <w:lang w:val="sv-SE"/>
        </w:rPr>
        <w:tab/>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15350D" w:rsidRPr="005315A3" w:rsidRDefault="0015350D" w:rsidP="00C8413F">
      <w:pPr>
        <w:rPr>
          <w:color w:val="000000" w:themeColor="text1"/>
          <w:lang w:val="sv-SE"/>
        </w:rPr>
      </w:pPr>
      <w:r w:rsidRPr="005315A3">
        <w:rPr>
          <w:color w:val="000000" w:themeColor="text1"/>
          <w:lang w:val="sv-SE"/>
        </w:rPr>
        <w:t>NIDN</w:t>
      </w:r>
      <w:r w:rsidRPr="005315A3">
        <w:rPr>
          <w:color w:val="000000" w:themeColor="text1"/>
          <w:lang w:val="sv-SE"/>
        </w:rPr>
        <w:tab/>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15350D" w:rsidRPr="005315A3" w:rsidRDefault="0015350D" w:rsidP="00C8413F">
      <w:pPr>
        <w:rPr>
          <w:color w:val="000000" w:themeColor="text1"/>
          <w:lang w:val="sv-SE"/>
        </w:rPr>
      </w:pPr>
      <w:r w:rsidRPr="005315A3">
        <w:rPr>
          <w:color w:val="000000" w:themeColor="text1"/>
          <w:lang w:val="sv-SE"/>
        </w:rPr>
        <w:t>Jabatan</w:t>
      </w:r>
      <w:r w:rsidRPr="005315A3">
        <w:rPr>
          <w:color w:val="000000" w:themeColor="text1"/>
          <w:lang w:val="sv-SE"/>
        </w:rPr>
        <w:tab/>
      </w:r>
      <w:r w:rsidRPr="005315A3">
        <w:rPr>
          <w:color w:val="000000" w:themeColor="text1"/>
          <w:lang w:val="sv-SE"/>
        </w:rPr>
        <w:tab/>
      </w:r>
      <w:r w:rsidRPr="005315A3">
        <w:rPr>
          <w:color w:val="000000" w:themeColor="text1"/>
          <w:lang w:val="sv-SE"/>
        </w:rPr>
        <w:tab/>
        <w:t>:  ......................................................................</w:t>
      </w:r>
    </w:p>
    <w:p w:rsidR="0015350D" w:rsidRPr="005315A3" w:rsidRDefault="002A645A" w:rsidP="00C8413F">
      <w:pPr>
        <w:rPr>
          <w:color w:val="000000" w:themeColor="text1"/>
          <w:lang w:val="sv-SE"/>
        </w:rPr>
      </w:pPr>
      <w:r w:rsidRPr="005315A3">
        <w:rPr>
          <w:noProof/>
          <w:color w:val="000000" w:themeColor="text1"/>
          <w:lang w:val="en-US"/>
        </w:rPr>
        <mc:AlternateContent>
          <mc:Choice Requires="wps">
            <w:drawing>
              <wp:anchor distT="0" distB="0" distL="114300" distR="114300" simplePos="0" relativeHeight="251659776" behindDoc="0" locked="0" layoutInCell="1" allowOverlap="1" wp14:anchorId="50C72CB1" wp14:editId="040A70C0">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3ED10C"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5315A3">
        <w:rPr>
          <w:color w:val="000000" w:themeColor="text1"/>
          <w:lang w:val="sv-SE"/>
        </w:rPr>
        <w:t>Tanggal Pengisian</w:t>
      </w:r>
      <w:r w:rsidR="0015350D" w:rsidRPr="005315A3">
        <w:rPr>
          <w:color w:val="000000" w:themeColor="text1"/>
          <w:lang w:val="sv-SE"/>
        </w:rPr>
        <w:tab/>
      </w:r>
      <w:r w:rsidR="0015350D" w:rsidRPr="005315A3">
        <w:rPr>
          <w:color w:val="000000" w:themeColor="text1"/>
          <w:lang w:val="sv-SE"/>
        </w:rPr>
        <w:tab/>
        <w:t xml:space="preserve">:  </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lang w:val="sv-SE"/>
        </w:rPr>
        <w:t>-</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lang w:val="sv-SE"/>
        </w:rPr>
        <w:t>-</w:t>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rPr>
        <w:sym w:font="Symbol" w:char="F096"/>
      </w:r>
      <w:r w:rsidR="0015350D" w:rsidRPr="005315A3">
        <w:rPr>
          <w:color w:val="000000" w:themeColor="text1"/>
          <w:sz w:val="32"/>
          <w:szCs w:val="32"/>
        </w:rPr>
        <w:sym w:font="Symbol" w:char="F096"/>
      </w:r>
    </w:p>
    <w:p w:rsidR="0015350D" w:rsidRPr="005315A3" w:rsidRDefault="0015350D" w:rsidP="00C8413F">
      <w:pPr>
        <w:rPr>
          <w:color w:val="000000" w:themeColor="text1"/>
          <w:sz w:val="24"/>
          <w:szCs w:val="24"/>
          <w:lang w:val="sv-SE"/>
        </w:rPr>
      </w:pPr>
      <w:r w:rsidRPr="005315A3">
        <w:rPr>
          <w:color w:val="000000" w:themeColor="text1"/>
          <w:lang w:val="sv-SE"/>
        </w:rPr>
        <w:t>Tanda Tangan</w:t>
      </w:r>
      <w:r w:rsidRPr="005315A3">
        <w:rPr>
          <w:color w:val="000000" w:themeColor="text1"/>
          <w:lang w:val="sv-SE"/>
        </w:rPr>
        <w:tab/>
      </w:r>
      <w:r w:rsidRPr="005315A3">
        <w:rPr>
          <w:color w:val="000000" w:themeColor="text1"/>
          <w:lang w:val="sv-SE"/>
        </w:rPr>
        <w:tab/>
        <w:t xml:space="preserve">:  </w:t>
      </w: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sz w:val="24"/>
          <w:szCs w:val="24"/>
          <w:lang w:val="sv-SE"/>
        </w:rPr>
      </w:pPr>
    </w:p>
    <w:p w:rsidR="0015350D" w:rsidRPr="005315A3" w:rsidRDefault="0015350D" w:rsidP="00C8413F">
      <w:pPr>
        <w:rPr>
          <w:color w:val="000000" w:themeColor="text1"/>
          <w:sz w:val="24"/>
          <w:szCs w:val="24"/>
          <w:lang w:val="sv-SE"/>
        </w:rPr>
      </w:pPr>
    </w:p>
    <w:p w:rsidR="0015350D" w:rsidRPr="005315A3" w:rsidRDefault="0015350D" w:rsidP="00C8413F">
      <w:pPr>
        <w:ind w:left="1530" w:hanging="1530"/>
        <w:jc w:val="left"/>
        <w:rPr>
          <w:color w:val="000000" w:themeColor="text1"/>
          <w:lang w:val="sv-SE"/>
        </w:rPr>
      </w:pPr>
      <w:r w:rsidRPr="005315A3">
        <w:rPr>
          <w:color w:val="000000" w:themeColor="text1"/>
          <w:lang w:val="sv-SE"/>
        </w:rPr>
        <w:t>Keterangan:</w:t>
      </w:r>
    </w:p>
    <w:p w:rsidR="0015350D" w:rsidRPr="005315A3" w:rsidRDefault="0015350D" w:rsidP="00C8413F">
      <w:pPr>
        <w:ind w:left="270" w:hanging="270"/>
        <w:rPr>
          <w:color w:val="000000" w:themeColor="text1"/>
          <w:lang w:val="sv-SE"/>
        </w:rPr>
      </w:pPr>
      <w:r w:rsidRPr="005315A3">
        <w:rPr>
          <w:color w:val="000000" w:themeColor="text1"/>
          <w:lang w:val="sv-SE"/>
        </w:rPr>
        <w:t xml:space="preserve">* </w:t>
      </w:r>
      <w:r w:rsidRPr="005315A3">
        <w:rPr>
          <w:color w:val="000000" w:themeColor="text1"/>
          <w:lang w:val="sv-SE"/>
        </w:rPr>
        <w:tab/>
        <w:t xml:space="preserve">Untuk program </w:t>
      </w:r>
      <w:r w:rsidR="00F51463" w:rsidRPr="005315A3">
        <w:rPr>
          <w:color w:val="000000" w:themeColor="text1"/>
          <w:lang w:val="sv-SE"/>
        </w:rPr>
        <w:t xml:space="preserve">Pendidikan </w:t>
      </w:r>
      <w:r w:rsidRPr="005315A3">
        <w:rPr>
          <w:color w:val="000000" w:themeColor="text1"/>
          <w:lang w:val="sv-SE"/>
        </w:rPr>
        <w:t>yang belum dikelola oleh fakultas, maka borang ini diisi oleh perguruan tinggi.</w:t>
      </w:r>
    </w:p>
    <w:p w:rsidR="0015350D" w:rsidRPr="005315A3" w:rsidRDefault="0015350D" w:rsidP="00C8413F">
      <w:pPr>
        <w:ind w:left="270" w:hanging="270"/>
        <w:jc w:val="left"/>
        <w:rPr>
          <w:color w:val="000000" w:themeColor="text1"/>
          <w:lang w:val="sv-SE"/>
        </w:rPr>
      </w:pPr>
    </w:p>
    <w:p w:rsidR="0015350D" w:rsidRPr="005315A3" w:rsidRDefault="0015350D" w:rsidP="00C8413F">
      <w:pPr>
        <w:jc w:val="left"/>
        <w:rPr>
          <w:color w:val="000000" w:themeColor="text1"/>
          <w:lang w:val="sv-SE"/>
        </w:rPr>
      </w:pPr>
      <w:r w:rsidRPr="005315A3">
        <w:rPr>
          <w:color w:val="000000" w:themeColor="text1"/>
          <w:lang w:val="sv-SE"/>
        </w:rPr>
        <w:br w:type="page"/>
      </w:r>
    </w:p>
    <w:p w:rsidR="008A2C00" w:rsidRPr="005315A3" w:rsidRDefault="008A2C00" w:rsidP="008A2C00">
      <w:pPr>
        <w:pStyle w:val="Heading1"/>
        <w:ind w:left="1620" w:hanging="1620"/>
        <w:jc w:val="center"/>
        <w:rPr>
          <w:color w:val="000000" w:themeColor="text1"/>
          <w:lang w:val="fi-FI"/>
        </w:rPr>
      </w:pPr>
      <w:r w:rsidRPr="005315A3">
        <w:rPr>
          <w:color w:val="000000" w:themeColor="text1"/>
          <w:lang w:val="fi-FI"/>
        </w:rPr>
        <w:t>STANDAR 1</w:t>
      </w:r>
    </w:p>
    <w:p w:rsidR="0015350D" w:rsidRPr="005315A3" w:rsidRDefault="0015350D" w:rsidP="008A2C00">
      <w:pPr>
        <w:pStyle w:val="Heading1"/>
        <w:ind w:left="1620" w:hanging="1620"/>
        <w:jc w:val="center"/>
        <w:rPr>
          <w:color w:val="000000" w:themeColor="text1"/>
          <w:lang w:val="fi-FI"/>
        </w:rPr>
      </w:pPr>
      <w:r w:rsidRPr="005315A3">
        <w:rPr>
          <w:color w:val="000000" w:themeColor="text1"/>
          <w:lang w:val="fi-FI"/>
        </w:rPr>
        <w:t>VISI, MISI, TUJUAN, SASARAN SERTA STRATEGI PENCAPAIAN</w:t>
      </w:r>
    </w:p>
    <w:p w:rsidR="0015350D" w:rsidRPr="005315A3" w:rsidRDefault="0015350D" w:rsidP="00C8413F">
      <w:pPr>
        <w:rPr>
          <w:color w:val="000000" w:themeColor="text1"/>
          <w:lang w:val="fi-FI"/>
        </w:rPr>
      </w:pPr>
    </w:p>
    <w:p w:rsidR="0015350D" w:rsidRPr="005315A3" w:rsidRDefault="0015350D" w:rsidP="00C8413F">
      <w:pPr>
        <w:jc w:val="left"/>
        <w:rPr>
          <w:color w:val="000000" w:themeColor="text1"/>
          <w:lang w:val="sv-SE"/>
        </w:rPr>
      </w:pPr>
      <w:r w:rsidRPr="005315A3">
        <w:rPr>
          <w:color w:val="000000" w:themeColor="text1"/>
          <w:lang w:val="sv-SE"/>
        </w:rPr>
        <w:t>1.1  Visi, misi, tujuan, dan sasaran serta strategi pencapaian Fakultas</w:t>
      </w:r>
    </w:p>
    <w:p w:rsidR="0015350D" w:rsidRPr="005315A3" w:rsidRDefault="0015350D" w:rsidP="00C8413F">
      <w:pPr>
        <w:jc w:val="left"/>
        <w:rPr>
          <w:color w:val="000000" w:themeColor="text1"/>
          <w:lang w:val="sv-SE"/>
        </w:rPr>
      </w:pPr>
    </w:p>
    <w:p w:rsidR="0015350D" w:rsidRPr="005315A3" w:rsidRDefault="0015350D" w:rsidP="008A2C00">
      <w:pPr>
        <w:ind w:left="567" w:hanging="567"/>
        <w:rPr>
          <w:color w:val="000000" w:themeColor="text1"/>
        </w:rPr>
      </w:pPr>
      <w:r w:rsidRPr="005315A3">
        <w:rPr>
          <w:color w:val="000000" w:themeColor="text1"/>
        </w:rPr>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5A7C85" w:rsidRPr="005315A3"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p w:rsidR="0015350D" w:rsidRPr="005315A3" w:rsidRDefault="0015350D" w:rsidP="00C8413F">
            <w:pPr>
              <w:rPr>
                <w:color w:val="000000" w:themeColor="text1"/>
              </w:rPr>
            </w:pPr>
          </w:p>
          <w:p w:rsidR="0015350D" w:rsidRPr="005315A3" w:rsidRDefault="0015350D" w:rsidP="00C8413F">
            <w:pPr>
              <w:rPr>
                <w:color w:val="000000" w:themeColor="text1"/>
              </w:rPr>
            </w:pPr>
          </w:p>
          <w:p w:rsidR="0015350D" w:rsidRPr="005315A3" w:rsidRDefault="0015350D" w:rsidP="00C8413F">
            <w:pPr>
              <w:rPr>
                <w:color w:val="000000" w:themeColor="text1"/>
              </w:rPr>
            </w:pPr>
          </w:p>
        </w:tc>
      </w:tr>
    </w:tbl>
    <w:p w:rsidR="0015350D" w:rsidRPr="005315A3" w:rsidRDefault="0015350D" w:rsidP="00C8413F">
      <w:pPr>
        <w:jc w:val="left"/>
        <w:rPr>
          <w:color w:val="000000" w:themeColor="text1"/>
          <w:lang w:val="sv-SE"/>
        </w:rPr>
      </w:pPr>
    </w:p>
    <w:p w:rsidR="0015350D" w:rsidRPr="005315A3" w:rsidRDefault="0015350D" w:rsidP="00C8413F">
      <w:pPr>
        <w:jc w:val="left"/>
        <w:rPr>
          <w:color w:val="000000" w:themeColor="text1"/>
          <w:lang w:val="sv-SE"/>
        </w:rPr>
      </w:pPr>
    </w:p>
    <w:p w:rsidR="0015350D" w:rsidRPr="005315A3" w:rsidRDefault="0015350D" w:rsidP="00C8413F">
      <w:pPr>
        <w:jc w:val="left"/>
        <w:rPr>
          <w:color w:val="000000" w:themeColor="text1"/>
          <w:lang w:val="en-US"/>
        </w:rPr>
      </w:pPr>
      <w:r w:rsidRPr="005315A3">
        <w:rPr>
          <w:color w:val="000000" w:themeColor="text1"/>
          <w:lang w:val="sv-SE"/>
        </w:rPr>
        <w:t>Visi</w:t>
      </w:r>
      <w:r w:rsidRPr="005315A3">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sv-SE"/>
              </w:rPr>
            </w:pPr>
            <w:r w:rsidRPr="005315A3">
              <w:rPr>
                <w:color w:val="000000" w:themeColor="text1"/>
                <w:lang w:val="sv-SE"/>
              </w:rPr>
              <w:tab/>
            </w: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tc>
      </w:tr>
    </w:tbl>
    <w:p w:rsidR="0015350D" w:rsidRPr="005315A3" w:rsidRDefault="0015350D" w:rsidP="00C8413F">
      <w:pPr>
        <w:tabs>
          <w:tab w:val="left" w:pos="284"/>
        </w:tabs>
        <w:rPr>
          <w:color w:val="000000" w:themeColor="text1"/>
          <w:lang w:val="sv-SE"/>
        </w:rPr>
      </w:pPr>
    </w:p>
    <w:p w:rsidR="0015350D" w:rsidRPr="005315A3" w:rsidRDefault="0015350D" w:rsidP="00C8413F">
      <w:pPr>
        <w:tabs>
          <w:tab w:val="left" w:pos="284"/>
        </w:tabs>
        <w:rPr>
          <w:color w:val="000000" w:themeColor="text1"/>
          <w:lang w:val="en-US"/>
        </w:rPr>
      </w:pPr>
      <w:r w:rsidRPr="005315A3">
        <w:rPr>
          <w:color w:val="000000" w:themeColor="text1"/>
        </w:rPr>
        <w:t>Misi</w:t>
      </w:r>
      <w:r w:rsidRPr="005315A3">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r w:rsidRPr="005315A3">
              <w:rPr>
                <w:color w:val="000000" w:themeColor="text1"/>
              </w:rPr>
              <w:tab/>
            </w: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jc w:val="left"/>
        <w:rPr>
          <w:b/>
          <w:bCs/>
          <w:color w:val="000000" w:themeColor="text1"/>
          <w:sz w:val="24"/>
          <w:szCs w:val="24"/>
        </w:rPr>
      </w:pPr>
    </w:p>
    <w:p w:rsidR="0015350D" w:rsidRPr="005315A3" w:rsidRDefault="0015350D" w:rsidP="00C8413F">
      <w:pPr>
        <w:tabs>
          <w:tab w:val="left" w:pos="284"/>
        </w:tabs>
        <w:rPr>
          <w:color w:val="000000" w:themeColor="text1"/>
          <w:lang w:val="en-US"/>
        </w:rPr>
      </w:pPr>
      <w:r w:rsidRPr="005315A3">
        <w:rPr>
          <w:color w:val="000000" w:themeColor="text1"/>
          <w:lang w:val="fi-FI"/>
        </w:rPr>
        <w:t>Tujuan</w:t>
      </w:r>
      <w:r w:rsidRPr="005315A3">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fi-FI"/>
              </w:rPr>
            </w:pPr>
            <w:r w:rsidRPr="005315A3">
              <w:rPr>
                <w:color w:val="000000" w:themeColor="text1"/>
                <w:lang w:val="fi-FI"/>
              </w:rPr>
              <w:tab/>
            </w:r>
          </w:p>
          <w:p w:rsidR="0015350D" w:rsidRPr="005315A3" w:rsidRDefault="0015350D" w:rsidP="00C8413F">
            <w:pPr>
              <w:pStyle w:val="Header"/>
              <w:tabs>
                <w:tab w:val="clear" w:pos="4320"/>
                <w:tab w:val="clear" w:pos="8640"/>
              </w:tabs>
              <w:rPr>
                <w:color w:val="000000" w:themeColor="text1"/>
                <w:lang w:val="fi-FI"/>
              </w:rPr>
            </w:pPr>
          </w:p>
          <w:p w:rsidR="0015350D" w:rsidRPr="005315A3" w:rsidRDefault="0015350D" w:rsidP="00C8413F">
            <w:pPr>
              <w:pStyle w:val="Header"/>
              <w:tabs>
                <w:tab w:val="clear" w:pos="4320"/>
                <w:tab w:val="clear" w:pos="8640"/>
              </w:tabs>
              <w:rPr>
                <w:color w:val="000000" w:themeColor="text1"/>
                <w:lang w:val="fi-FI"/>
              </w:rPr>
            </w:pPr>
          </w:p>
          <w:p w:rsidR="0015350D" w:rsidRPr="005315A3" w:rsidRDefault="0015350D" w:rsidP="00C8413F">
            <w:pPr>
              <w:pStyle w:val="Header"/>
              <w:tabs>
                <w:tab w:val="clear" w:pos="4320"/>
                <w:tab w:val="clear" w:pos="8640"/>
              </w:tabs>
              <w:rPr>
                <w:color w:val="000000" w:themeColor="text1"/>
                <w:lang w:val="fi-FI"/>
              </w:rPr>
            </w:pPr>
          </w:p>
        </w:tc>
      </w:tr>
    </w:tbl>
    <w:p w:rsidR="0015350D" w:rsidRPr="005315A3" w:rsidRDefault="0015350D" w:rsidP="00C8413F">
      <w:pPr>
        <w:tabs>
          <w:tab w:val="left" w:pos="284"/>
        </w:tabs>
        <w:rPr>
          <w:color w:val="000000" w:themeColor="text1"/>
          <w:lang w:val="fi-FI"/>
        </w:rPr>
      </w:pPr>
    </w:p>
    <w:p w:rsidR="0015350D" w:rsidRPr="005315A3" w:rsidRDefault="0015350D" w:rsidP="008A2C00">
      <w:pPr>
        <w:ind w:left="360" w:hanging="360"/>
        <w:rPr>
          <w:color w:val="000000" w:themeColor="text1"/>
          <w:lang w:val="sv-SE"/>
        </w:rPr>
      </w:pPr>
      <w:r w:rsidRPr="005315A3">
        <w:rPr>
          <w:color w:val="000000" w:themeColor="text1"/>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5A7C85" w:rsidRPr="005315A3"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lang w:val="sv-SE"/>
              </w:rPr>
            </w:pPr>
          </w:p>
          <w:p w:rsidR="0015350D" w:rsidRPr="005315A3" w:rsidRDefault="0015350D" w:rsidP="00C8413F">
            <w:pPr>
              <w:rPr>
                <w:color w:val="000000" w:themeColor="text1"/>
                <w:lang w:val="sv-SE"/>
              </w:rPr>
            </w:pPr>
          </w:p>
          <w:p w:rsidR="0015350D" w:rsidRPr="005315A3" w:rsidRDefault="0015350D" w:rsidP="00C8413F">
            <w:pPr>
              <w:rPr>
                <w:color w:val="000000" w:themeColor="text1"/>
                <w:lang w:val="sv-SE"/>
              </w:rPr>
            </w:pPr>
          </w:p>
        </w:tc>
      </w:tr>
    </w:tbl>
    <w:p w:rsidR="0015350D" w:rsidRPr="005315A3" w:rsidRDefault="0015350D" w:rsidP="00C8413F">
      <w:pPr>
        <w:tabs>
          <w:tab w:val="left" w:pos="284"/>
        </w:tabs>
        <w:rPr>
          <w:color w:val="000000" w:themeColor="text1"/>
          <w:lang w:val="fi-FI"/>
        </w:rPr>
      </w:pPr>
    </w:p>
    <w:p w:rsidR="0015350D" w:rsidRPr="005315A3" w:rsidRDefault="0015350D" w:rsidP="008A2C00">
      <w:pPr>
        <w:ind w:left="540" w:hanging="540"/>
        <w:rPr>
          <w:color w:val="000000" w:themeColor="text1"/>
          <w:lang w:val="fi-FI"/>
        </w:rPr>
      </w:pPr>
      <w:r w:rsidRPr="005315A3">
        <w:rPr>
          <w:color w:val="000000" w:themeColor="text1"/>
          <w:lang w:val="fi-FI"/>
        </w:rPr>
        <w:t xml:space="preserve">1.2  Uraikan upaya penyebaran/sosialisasi, serta tingkat pemahaman sivitas akademika (dosen dan </w:t>
      </w:r>
      <w:r w:rsidR="002D7FFA" w:rsidRPr="005315A3">
        <w:rPr>
          <w:color w:val="000000" w:themeColor="text1"/>
          <w:lang w:val="fi-FI"/>
        </w:rPr>
        <w:t>peserta didik</w:t>
      </w:r>
      <w:r w:rsidRPr="005315A3">
        <w:rPr>
          <w:color w:val="000000" w:themeColor="text1"/>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fi-FI"/>
              </w:rPr>
            </w:pPr>
            <w:r w:rsidRPr="005315A3">
              <w:rPr>
                <w:color w:val="000000" w:themeColor="text1"/>
                <w:lang w:val="fi-FI"/>
              </w:rPr>
              <w:tab/>
            </w:r>
          </w:p>
          <w:p w:rsidR="0015350D" w:rsidRPr="005315A3" w:rsidRDefault="0015350D" w:rsidP="00C8413F">
            <w:pPr>
              <w:pStyle w:val="Header"/>
              <w:tabs>
                <w:tab w:val="clear" w:pos="4320"/>
                <w:tab w:val="clear" w:pos="8640"/>
              </w:tabs>
              <w:rPr>
                <w:color w:val="000000" w:themeColor="text1"/>
                <w:lang w:val="fi-FI"/>
              </w:rPr>
            </w:pPr>
          </w:p>
          <w:p w:rsidR="0015350D" w:rsidRPr="005315A3" w:rsidRDefault="0015350D" w:rsidP="00C8413F">
            <w:pPr>
              <w:pStyle w:val="Header"/>
              <w:tabs>
                <w:tab w:val="clear" w:pos="4320"/>
                <w:tab w:val="clear" w:pos="8640"/>
              </w:tabs>
              <w:rPr>
                <w:color w:val="000000" w:themeColor="text1"/>
                <w:lang w:val="fi-FI"/>
              </w:rPr>
            </w:pPr>
          </w:p>
          <w:p w:rsidR="0015350D" w:rsidRPr="005315A3" w:rsidRDefault="0015350D" w:rsidP="00C8413F">
            <w:pPr>
              <w:pStyle w:val="Header"/>
              <w:tabs>
                <w:tab w:val="clear" w:pos="4320"/>
                <w:tab w:val="clear" w:pos="8640"/>
              </w:tabs>
              <w:rPr>
                <w:color w:val="000000" w:themeColor="text1"/>
                <w:lang w:val="fi-FI"/>
              </w:rPr>
            </w:pPr>
          </w:p>
        </w:tc>
      </w:tr>
    </w:tbl>
    <w:p w:rsidR="0015350D" w:rsidRPr="005315A3" w:rsidRDefault="0015350D" w:rsidP="00C8413F">
      <w:pPr>
        <w:jc w:val="left"/>
        <w:rPr>
          <w:b/>
          <w:bCs/>
          <w:color w:val="000000" w:themeColor="text1"/>
          <w:sz w:val="24"/>
          <w:szCs w:val="24"/>
          <w:lang w:val="fi-FI"/>
        </w:rPr>
      </w:pPr>
    </w:p>
    <w:p w:rsidR="0015350D" w:rsidRPr="005315A3" w:rsidRDefault="0015350D" w:rsidP="00C8413F">
      <w:pPr>
        <w:rPr>
          <w:color w:val="000000" w:themeColor="text1"/>
          <w:lang w:val="fi-FI"/>
        </w:rPr>
      </w:pPr>
    </w:p>
    <w:p w:rsidR="008A2C00" w:rsidRPr="005315A3" w:rsidRDefault="0015350D" w:rsidP="008A2C00">
      <w:pPr>
        <w:pStyle w:val="Heading1"/>
        <w:ind w:left="1620" w:hanging="1620"/>
        <w:jc w:val="center"/>
        <w:rPr>
          <w:color w:val="000000" w:themeColor="text1"/>
          <w:lang w:val="fi-FI"/>
        </w:rPr>
      </w:pPr>
      <w:r w:rsidRPr="005315A3">
        <w:rPr>
          <w:color w:val="000000" w:themeColor="text1"/>
          <w:lang w:val="fi-FI"/>
        </w:rPr>
        <w:br w:type="page"/>
      </w:r>
      <w:r w:rsidR="008A2C00" w:rsidRPr="005315A3">
        <w:rPr>
          <w:color w:val="000000" w:themeColor="text1"/>
          <w:lang w:val="fi-FI"/>
        </w:rPr>
        <w:t>STANDAR 2</w:t>
      </w:r>
    </w:p>
    <w:p w:rsidR="008A2C00" w:rsidRPr="005315A3" w:rsidRDefault="0015350D" w:rsidP="008A2C00">
      <w:pPr>
        <w:pStyle w:val="Heading1"/>
        <w:ind w:left="1620" w:hanging="1620"/>
        <w:jc w:val="center"/>
        <w:rPr>
          <w:color w:val="000000" w:themeColor="text1"/>
          <w:lang w:val="fi-FI"/>
        </w:rPr>
      </w:pPr>
      <w:r w:rsidRPr="005315A3">
        <w:rPr>
          <w:color w:val="000000" w:themeColor="text1"/>
          <w:lang w:val="fi-FI"/>
        </w:rPr>
        <w:t xml:space="preserve">TATA PAMONG, KEPEMIMPINAN, SISTEM PENGELOLAAN </w:t>
      </w:r>
    </w:p>
    <w:p w:rsidR="0015350D" w:rsidRPr="005315A3" w:rsidRDefault="0015350D" w:rsidP="008A2C00">
      <w:pPr>
        <w:pStyle w:val="Heading1"/>
        <w:ind w:left="1620" w:hanging="1620"/>
        <w:jc w:val="center"/>
        <w:rPr>
          <w:color w:val="000000" w:themeColor="text1"/>
          <w:lang w:val="fi-FI"/>
        </w:rPr>
      </w:pPr>
      <w:r w:rsidRPr="005315A3">
        <w:rPr>
          <w:color w:val="000000" w:themeColor="text1"/>
          <w:lang w:val="fi-FI"/>
        </w:rPr>
        <w:t>DAN PENJAMINAN MUTU</w:t>
      </w:r>
    </w:p>
    <w:p w:rsidR="0015350D" w:rsidRPr="005315A3" w:rsidRDefault="0015350D" w:rsidP="00C8413F">
      <w:pPr>
        <w:rPr>
          <w:color w:val="000000" w:themeColor="text1"/>
          <w:lang w:val="fi-FI"/>
        </w:rPr>
      </w:pPr>
    </w:p>
    <w:p w:rsidR="0015350D" w:rsidRPr="005315A3" w:rsidRDefault="0015350D" w:rsidP="00C8413F">
      <w:pPr>
        <w:rPr>
          <w:color w:val="000000" w:themeColor="text1"/>
          <w:lang w:val="fi-FI"/>
        </w:rPr>
      </w:pPr>
      <w:r w:rsidRPr="005315A3">
        <w:rPr>
          <w:color w:val="000000" w:themeColor="text1"/>
          <w:lang w:val="fi-FI"/>
        </w:rPr>
        <w:t>2.1   Tata Pamong</w:t>
      </w:r>
    </w:p>
    <w:p w:rsidR="008A2C00" w:rsidRPr="005315A3" w:rsidRDefault="008A2C00" w:rsidP="00C8413F">
      <w:pPr>
        <w:rPr>
          <w:color w:val="000000" w:themeColor="text1"/>
          <w:lang w:val="fi-FI"/>
        </w:rPr>
      </w:pPr>
    </w:p>
    <w:p w:rsidR="0015350D" w:rsidRPr="005315A3" w:rsidRDefault="0015350D" w:rsidP="008A2C00">
      <w:pPr>
        <w:rPr>
          <w:color w:val="000000" w:themeColor="text1"/>
          <w:lang w:val="fi-FI"/>
        </w:rPr>
      </w:pPr>
      <w:r w:rsidRPr="005315A3">
        <w:rPr>
          <w:color w:val="000000" w:themeColor="text1"/>
          <w:lang w:val="fi-FI"/>
        </w:rPr>
        <w:t xml:space="preserve">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w:t>
      </w:r>
      <w:r w:rsidR="00F51463" w:rsidRPr="005315A3">
        <w:rPr>
          <w:color w:val="000000" w:themeColor="text1"/>
          <w:lang w:val="fi-FI"/>
        </w:rPr>
        <w:t xml:space="preserve">Pendidikan </w:t>
      </w:r>
      <w:r w:rsidRPr="005315A3">
        <w:rPr>
          <w:color w:val="000000" w:themeColor="text1"/>
          <w:lang w:val="fi-FI"/>
        </w:rPr>
        <w:t>secara kredibel, transparan, akuntabel, tanggung jawab dan menerapkan prinsip-prinsip keadilan.</w:t>
      </w:r>
    </w:p>
    <w:p w:rsidR="0015350D" w:rsidRPr="005315A3" w:rsidRDefault="0015350D" w:rsidP="008A2C00">
      <w:pPr>
        <w:pStyle w:val="ListParagraph"/>
        <w:ind w:left="0"/>
        <w:rPr>
          <w:color w:val="000000" w:themeColor="text1"/>
        </w:rPr>
      </w:pPr>
      <w:r w:rsidRPr="005315A3">
        <w:rPr>
          <w:color w:val="000000" w:themeColor="text1"/>
          <w:lang w:val="id-ID"/>
        </w:rPr>
        <w:t>Organ</w:t>
      </w:r>
      <w:r w:rsidRPr="005315A3">
        <w:rPr>
          <w:color w:val="000000" w:themeColor="text1"/>
        </w:rPr>
        <w:t>isasi</w:t>
      </w:r>
      <w:r w:rsidRPr="005315A3">
        <w:rPr>
          <w:color w:val="000000" w:themeColor="text1"/>
          <w:lang w:val="id-ID"/>
        </w:rPr>
        <w:t xml:space="preserve"> dan sistem tata pamong yang baik (</w:t>
      </w:r>
      <w:r w:rsidRPr="005315A3">
        <w:rPr>
          <w:i/>
          <w:color w:val="000000" w:themeColor="text1"/>
          <w:lang w:val="id-ID"/>
        </w:rPr>
        <w:t>goodgovernance</w:t>
      </w:r>
      <w:r w:rsidRPr="005315A3">
        <w:rPr>
          <w:color w:val="000000" w:themeColor="text1"/>
          <w:lang w:val="id-ID"/>
        </w:rPr>
        <w:t xml:space="preserve">) mencerminkan kredibilitas, transparansi, akuntabilitas, tanggungjawab dan </w:t>
      </w:r>
      <w:r w:rsidRPr="005315A3">
        <w:rPr>
          <w:color w:val="000000" w:themeColor="text1"/>
        </w:rPr>
        <w:t>keadilan</w:t>
      </w:r>
      <w:r w:rsidRPr="005315A3">
        <w:rPr>
          <w:iCs/>
          <w:color w:val="000000" w:themeColor="text1"/>
        </w:rPr>
        <w:t xml:space="preserve">Fakultas dalam mengelola </w:t>
      </w:r>
      <w:r w:rsidRPr="005315A3">
        <w:rPr>
          <w:iCs/>
          <w:color w:val="000000" w:themeColor="text1"/>
          <w:lang w:val="id-ID"/>
        </w:rPr>
        <w:t xml:space="preserve">program studi. </w:t>
      </w:r>
    </w:p>
    <w:p w:rsidR="0015350D" w:rsidRPr="005315A3" w:rsidRDefault="0015350D" w:rsidP="008A2C00">
      <w:pPr>
        <w:rPr>
          <w:color w:val="000000" w:themeColor="text1"/>
          <w:lang w:val="fi-FI"/>
        </w:rPr>
      </w:pPr>
    </w:p>
    <w:p w:rsidR="0015350D" w:rsidRPr="005315A3" w:rsidRDefault="0015350D" w:rsidP="008A2C00">
      <w:pPr>
        <w:rPr>
          <w:bCs/>
          <w:color w:val="000000" w:themeColor="text1"/>
          <w:szCs w:val="24"/>
        </w:rPr>
      </w:pPr>
      <w:r w:rsidRPr="005315A3">
        <w:rPr>
          <w:bCs/>
          <w:color w:val="000000" w:themeColor="text1"/>
          <w:szCs w:val="24"/>
        </w:rPr>
        <w:t>Uraikan secara ringkas sistem dan pelaksanaan tata pamong di Fakultas untuk memilih pemimpin dan membangun sistem tata pamong yang kredibel, akuntabel, transparan, bertanggung jawab dan adil.</w:t>
      </w:r>
    </w:p>
    <w:p w:rsidR="0015350D" w:rsidRPr="005315A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315A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315A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315A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315A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315A3" w:rsidRDefault="0015350D" w:rsidP="00C8413F">
      <w:pPr>
        <w:rPr>
          <w:color w:val="000000" w:themeColor="text1"/>
          <w:lang w:val="fi-FI"/>
        </w:rPr>
      </w:pPr>
    </w:p>
    <w:p w:rsidR="008A2C00" w:rsidRPr="005315A3" w:rsidRDefault="0015350D" w:rsidP="008A2C00">
      <w:pPr>
        <w:ind w:left="851" w:hanging="851"/>
        <w:rPr>
          <w:color w:val="000000" w:themeColor="text1"/>
          <w:lang w:val="fi-FI"/>
        </w:rPr>
      </w:pPr>
      <w:r w:rsidRPr="005315A3">
        <w:rPr>
          <w:color w:val="000000" w:themeColor="text1"/>
          <w:lang w:val="fi-FI"/>
        </w:rPr>
        <w:t xml:space="preserve">2.2   </w:t>
      </w:r>
      <w:bookmarkStart w:id="14" w:name="OLE_LINK72"/>
      <w:bookmarkStart w:id="15" w:name="OLE_LINK73"/>
      <w:r w:rsidRPr="005315A3">
        <w:rPr>
          <w:color w:val="000000" w:themeColor="text1"/>
          <w:lang w:val="fi-FI"/>
        </w:rPr>
        <w:t>Struktur Organisasi, Koordinasi dan Cara Kerja Fakultas</w:t>
      </w:r>
      <w:bookmarkEnd w:id="14"/>
      <w:bookmarkEnd w:id="15"/>
      <w:r w:rsidR="008A2C00" w:rsidRPr="005315A3">
        <w:rPr>
          <w:color w:val="000000" w:themeColor="text1"/>
          <w:lang w:val="fi-FI"/>
        </w:rPr>
        <w:t>.</w:t>
      </w:r>
    </w:p>
    <w:p w:rsidR="008A2C00" w:rsidRPr="005315A3" w:rsidRDefault="008A2C00" w:rsidP="008A2C00">
      <w:pPr>
        <w:ind w:left="851" w:hanging="851"/>
        <w:rPr>
          <w:color w:val="000000" w:themeColor="text1"/>
          <w:lang w:val="fi-FI"/>
        </w:rPr>
      </w:pPr>
    </w:p>
    <w:p w:rsidR="0015350D" w:rsidRPr="005315A3" w:rsidRDefault="0015350D" w:rsidP="008A2C00">
      <w:pPr>
        <w:jc w:val="left"/>
        <w:rPr>
          <w:color w:val="000000" w:themeColor="text1"/>
          <w:lang w:val="sv-SE"/>
        </w:rPr>
      </w:pPr>
      <w:r w:rsidRPr="005315A3">
        <w:rPr>
          <w:color w:val="000000" w:themeColor="text1"/>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sv-SE"/>
              </w:rPr>
            </w:pPr>
            <w:r w:rsidRPr="005315A3">
              <w:rPr>
                <w:color w:val="000000" w:themeColor="text1"/>
                <w:lang w:val="sv-SE"/>
              </w:rPr>
              <w:tab/>
            </w: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tc>
      </w:tr>
    </w:tbl>
    <w:p w:rsidR="0015350D" w:rsidRPr="005315A3" w:rsidRDefault="0015350D" w:rsidP="00C8413F">
      <w:pPr>
        <w:rPr>
          <w:color w:val="000000" w:themeColor="text1"/>
          <w:lang w:val="sv-SE"/>
        </w:rPr>
      </w:pPr>
    </w:p>
    <w:p w:rsidR="0015350D" w:rsidRPr="005315A3" w:rsidRDefault="0015350D" w:rsidP="00C8413F">
      <w:pPr>
        <w:jc w:val="left"/>
        <w:rPr>
          <w:color w:val="000000" w:themeColor="text1"/>
          <w:lang w:val="sv-SE"/>
        </w:rPr>
      </w:pPr>
      <w:r w:rsidRPr="005315A3">
        <w:rPr>
          <w:color w:val="000000" w:themeColor="text1"/>
          <w:lang w:val="sv-SE"/>
        </w:rPr>
        <w:t>2.3   Kepemimpinan</w:t>
      </w:r>
      <w:r w:rsidR="008A2C00" w:rsidRPr="005315A3">
        <w:rPr>
          <w:color w:val="000000" w:themeColor="text1"/>
          <w:lang w:val="sv-SE"/>
        </w:rPr>
        <w:t>.</w:t>
      </w:r>
    </w:p>
    <w:p w:rsidR="008A2C00" w:rsidRPr="005315A3" w:rsidRDefault="008A2C00" w:rsidP="00C8413F">
      <w:pPr>
        <w:jc w:val="left"/>
        <w:rPr>
          <w:color w:val="000000" w:themeColor="text1"/>
          <w:lang w:val="sv-SE"/>
        </w:rPr>
      </w:pPr>
    </w:p>
    <w:p w:rsidR="0015350D" w:rsidRPr="005315A3" w:rsidRDefault="0015350D" w:rsidP="008A2C00">
      <w:pPr>
        <w:rPr>
          <w:color w:val="000000" w:themeColor="text1"/>
        </w:rPr>
      </w:pPr>
      <w:r w:rsidRPr="005315A3">
        <w:rPr>
          <w:color w:val="000000" w:themeColor="text1"/>
          <w:lang w:val="id-ID"/>
        </w:rPr>
        <w:t>Kepemimpinan efektif mengarahkan dan mempengaruhi perilaku semua unsur dalam program studi, mengikuti nilai, norma, etika, dan budaya organisasi yang disepakati bersama, serta mampu membuat keputusan yang tepat dan cepat.</w:t>
      </w:r>
    </w:p>
    <w:p w:rsidR="0015350D" w:rsidRPr="005315A3" w:rsidRDefault="0015350D" w:rsidP="008A2C00">
      <w:pPr>
        <w:rPr>
          <w:color w:val="000000" w:themeColor="text1"/>
        </w:rPr>
      </w:pPr>
      <w:r w:rsidRPr="005315A3">
        <w:rPr>
          <w:color w:val="000000" w:themeColor="text1"/>
          <w:lang w:val="id-ID"/>
        </w:rPr>
        <w:t>Kepemimpinan mampu memprediksi masa depan, merumuskan dan mengartikulasi visi yang realisti</w:t>
      </w:r>
      <w:r w:rsidRPr="005315A3">
        <w:rPr>
          <w:color w:val="000000" w:themeColor="text1"/>
        </w:rPr>
        <w:t>s</w:t>
      </w:r>
      <w:r w:rsidRPr="005315A3">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5315A3" w:rsidRDefault="0015350D" w:rsidP="00C8413F">
      <w:pPr>
        <w:ind w:left="450"/>
        <w:rPr>
          <w:color w:val="000000" w:themeColor="text1"/>
        </w:rPr>
      </w:pPr>
    </w:p>
    <w:p w:rsidR="0015350D" w:rsidRPr="005315A3" w:rsidRDefault="0015350D" w:rsidP="008A2C00">
      <w:pPr>
        <w:rPr>
          <w:color w:val="000000" w:themeColor="text1"/>
          <w:lang w:val="nb-NO"/>
        </w:rPr>
      </w:pPr>
      <w:r w:rsidRPr="005315A3">
        <w:rPr>
          <w:color w:val="000000" w:themeColor="text1"/>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Pr="005315A3" w:rsidRDefault="0015350D" w:rsidP="00C8413F">
      <w:pPr>
        <w:ind w:left="450"/>
        <w:rPr>
          <w:color w:val="000000" w:themeColor="text1"/>
        </w:rPr>
      </w:pPr>
    </w:p>
    <w:p w:rsidR="008A2C00" w:rsidRPr="005315A3" w:rsidRDefault="008A2C00" w:rsidP="008A2C00">
      <w:pPr>
        <w:jc w:val="left"/>
        <w:rPr>
          <w:color w:val="000000" w:themeColor="text1"/>
          <w:lang w:val="sv-SE"/>
        </w:rPr>
      </w:pPr>
    </w:p>
    <w:p w:rsidR="008A2C00" w:rsidRPr="005315A3" w:rsidRDefault="008A2C00" w:rsidP="008A2C00">
      <w:pPr>
        <w:jc w:val="left"/>
        <w:rPr>
          <w:color w:val="000000" w:themeColor="text1"/>
          <w:lang w:val="sv-SE"/>
        </w:rPr>
      </w:pPr>
    </w:p>
    <w:p w:rsidR="008A2C00" w:rsidRPr="005315A3" w:rsidRDefault="008A2C00" w:rsidP="008A2C00">
      <w:pPr>
        <w:jc w:val="left"/>
        <w:rPr>
          <w:color w:val="000000" w:themeColor="text1"/>
          <w:lang w:val="sv-SE"/>
        </w:rPr>
      </w:pPr>
    </w:p>
    <w:p w:rsidR="008A2C00" w:rsidRPr="005315A3" w:rsidRDefault="008A2C00" w:rsidP="008A2C00">
      <w:pPr>
        <w:jc w:val="left"/>
        <w:rPr>
          <w:color w:val="000000" w:themeColor="text1"/>
          <w:lang w:val="sv-SE"/>
        </w:rPr>
      </w:pPr>
    </w:p>
    <w:p w:rsidR="0015350D" w:rsidRPr="005315A3" w:rsidRDefault="0015350D" w:rsidP="008A2C00">
      <w:pPr>
        <w:jc w:val="left"/>
        <w:rPr>
          <w:color w:val="000000" w:themeColor="text1"/>
          <w:lang w:val="id-ID"/>
        </w:rPr>
      </w:pPr>
      <w:r w:rsidRPr="005315A3">
        <w:rPr>
          <w:color w:val="000000" w:themeColor="text1"/>
          <w:lang w:val="sv-SE"/>
        </w:rPr>
        <w:t>Jelaskan pola kepemimpinan dalam Fakultas</w:t>
      </w:r>
      <w:r w:rsidRPr="005315A3">
        <w:rPr>
          <w:color w:val="000000" w:themeColor="text1"/>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sv-SE"/>
              </w:rPr>
            </w:pPr>
            <w:r w:rsidRPr="005315A3">
              <w:rPr>
                <w:color w:val="000000" w:themeColor="text1"/>
                <w:lang w:val="sv-SE"/>
              </w:rPr>
              <w:tab/>
            </w: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id-ID"/>
              </w:rPr>
            </w:pPr>
          </w:p>
          <w:p w:rsidR="0015350D" w:rsidRPr="005315A3" w:rsidRDefault="0015350D" w:rsidP="00C8413F">
            <w:pPr>
              <w:pStyle w:val="Header"/>
              <w:tabs>
                <w:tab w:val="clear" w:pos="4320"/>
                <w:tab w:val="clear" w:pos="8640"/>
              </w:tabs>
              <w:rPr>
                <w:color w:val="000000" w:themeColor="text1"/>
                <w:lang w:val="id-ID"/>
              </w:rPr>
            </w:pPr>
          </w:p>
        </w:tc>
      </w:tr>
    </w:tbl>
    <w:p w:rsidR="0015350D" w:rsidRPr="005315A3" w:rsidRDefault="0015350D" w:rsidP="00C8413F">
      <w:pPr>
        <w:rPr>
          <w:color w:val="000000" w:themeColor="text1"/>
          <w:lang w:val="sv-SE"/>
        </w:rPr>
      </w:pPr>
    </w:p>
    <w:p w:rsidR="0015350D" w:rsidRPr="005315A3" w:rsidRDefault="0015350D" w:rsidP="00C8413F">
      <w:pPr>
        <w:rPr>
          <w:color w:val="000000" w:themeColor="text1"/>
          <w:lang w:val="sv-SE"/>
        </w:rPr>
      </w:pPr>
      <w:r w:rsidRPr="005315A3">
        <w:rPr>
          <w:color w:val="000000" w:themeColor="text1"/>
          <w:lang w:val="sv-SE"/>
        </w:rPr>
        <w:t>2.4    Sistem Pengelolaan</w:t>
      </w:r>
      <w:r w:rsidR="008A2C00" w:rsidRPr="005315A3">
        <w:rPr>
          <w:color w:val="000000" w:themeColor="text1"/>
          <w:lang w:val="sv-SE"/>
        </w:rPr>
        <w:t>.</w:t>
      </w:r>
    </w:p>
    <w:p w:rsidR="0015350D" w:rsidRPr="005315A3" w:rsidRDefault="0015350D" w:rsidP="008A2C00">
      <w:pPr>
        <w:rPr>
          <w:color w:val="000000" w:themeColor="text1"/>
          <w:lang w:val="en-US"/>
        </w:rPr>
      </w:pPr>
      <w:r w:rsidRPr="005315A3">
        <w:rPr>
          <w:color w:val="000000" w:themeColor="text1"/>
          <w:lang w:val="id-ID"/>
        </w:rPr>
        <w:t xml:space="preserve">Sistem pengelolaan fungsional dan operasional program </w:t>
      </w:r>
      <w:r w:rsidR="00F51463" w:rsidRPr="005315A3">
        <w:rPr>
          <w:color w:val="000000" w:themeColor="text1"/>
          <w:lang w:val="id-ID"/>
        </w:rPr>
        <w:t xml:space="preserve">Pendidikan </w:t>
      </w:r>
      <w:r w:rsidRPr="005315A3">
        <w:rPr>
          <w:color w:val="000000" w:themeColor="text1"/>
        </w:rPr>
        <w:t xml:space="preserve">mencakup </w:t>
      </w:r>
      <w:r w:rsidRPr="005315A3">
        <w:rPr>
          <w:color w:val="000000" w:themeColor="text1"/>
          <w:lang w:val="nb-NO"/>
        </w:rPr>
        <w:t>perencanaan, pengorganisasian, penstaf</w:t>
      </w:r>
      <w:r w:rsidRPr="005315A3">
        <w:rPr>
          <w:color w:val="000000" w:themeColor="text1"/>
          <w:lang w:val="id-ID"/>
        </w:rPr>
        <w:t>an</w:t>
      </w:r>
      <w:r w:rsidRPr="005315A3">
        <w:rPr>
          <w:color w:val="000000" w:themeColor="text1"/>
          <w:lang w:val="nb-NO"/>
        </w:rPr>
        <w:t>, pengawasan, pengarahan, representasi, dan penganggaran</w:t>
      </w:r>
      <w:r w:rsidRPr="005315A3">
        <w:rPr>
          <w:color w:val="000000" w:themeColor="text1"/>
          <w:lang w:val="id-ID"/>
        </w:rPr>
        <w:t>.</w:t>
      </w:r>
    </w:p>
    <w:p w:rsidR="0015350D" w:rsidRPr="005315A3" w:rsidRDefault="0015350D" w:rsidP="00C8413F">
      <w:pPr>
        <w:ind w:left="540"/>
        <w:rPr>
          <w:color w:val="000000" w:themeColor="text1"/>
          <w:lang w:val="en-US"/>
        </w:rPr>
      </w:pPr>
    </w:p>
    <w:p w:rsidR="0015350D" w:rsidRPr="005315A3" w:rsidRDefault="008A2C00" w:rsidP="008A2C00">
      <w:pPr>
        <w:rPr>
          <w:color w:val="000000" w:themeColor="text1"/>
          <w:lang w:val="sv-SE"/>
        </w:rPr>
      </w:pPr>
      <w:r w:rsidRPr="005315A3">
        <w:rPr>
          <w:color w:val="000000" w:themeColor="text1"/>
          <w:lang w:val="sv-SE"/>
        </w:rPr>
        <w:t>Jela</w:t>
      </w:r>
      <w:r w:rsidR="0015350D" w:rsidRPr="005315A3">
        <w:rPr>
          <w:color w:val="000000" w:themeColor="text1"/>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sv-SE"/>
              </w:rPr>
            </w:pPr>
            <w:r w:rsidRPr="005315A3">
              <w:rPr>
                <w:color w:val="000000" w:themeColor="text1"/>
                <w:lang w:val="sv-SE"/>
              </w:rPr>
              <w:tab/>
            </w: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tc>
      </w:tr>
    </w:tbl>
    <w:p w:rsidR="0015350D" w:rsidRPr="005315A3" w:rsidRDefault="0015350D" w:rsidP="00C8413F">
      <w:pPr>
        <w:rPr>
          <w:color w:val="000000" w:themeColor="text1"/>
          <w:lang w:val="sv-SE"/>
        </w:rPr>
      </w:pPr>
    </w:p>
    <w:p w:rsidR="0015350D" w:rsidRPr="005315A3" w:rsidRDefault="0015350D" w:rsidP="00C8413F">
      <w:pPr>
        <w:ind w:left="540" w:hanging="540"/>
        <w:jc w:val="left"/>
        <w:rPr>
          <w:color w:val="000000" w:themeColor="text1"/>
          <w:lang w:val="fi-FI"/>
        </w:rPr>
      </w:pPr>
      <w:r w:rsidRPr="005315A3">
        <w:rPr>
          <w:color w:val="000000" w:themeColor="text1"/>
          <w:lang w:val="fi-FI"/>
        </w:rPr>
        <w:t>2.5</w:t>
      </w:r>
      <w:r w:rsidRPr="005315A3">
        <w:rPr>
          <w:color w:val="000000" w:themeColor="text1"/>
          <w:lang w:val="fi-FI"/>
        </w:rPr>
        <w:tab/>
        <w:t>Sistem Penjaminan Mutu Fakultas</w:t>
      </w:r>
      <w:r w:rsidR="008A2C00" w:rsidRPr="005315A3">
        <w:rPr>
          <w:color w:val="000000" w:themeColor="text1"/>
          <w:lang w:val="fi-FI"/>
        </w:rPr>
        <w:t>.</w:t>
      </w:r>
    </w:p>
    <w:p w:rsidR="008A2C00" w:rsidRPr="005315A3" w:rsidRDefault="008A2C00" w:rsidP="00C8413F">
      <w:pPr>
        <w:ind w:left="540" w:hanging="540"/>
        <w:jc w:val="left"/>
        <w:rPr>
          <w:color w:val="000000" w:themeColor="text1"/>
          <w:lang w:val="fi-FI"/>
        </w:rPr>
      </w:pPr>
    </w:p>
    <w:p w:rsidR="0015350D" w:rsidRPr="005315A3" w:rsidRDefault="0015350D" w:rsidP="008A2C00">
      <w:pPr>
        <w:rPr>
          <w:color w:val="000000" w:themeColor="text1"/>
          <w:lang w:val="sv-SE"/>
        </w:rPr>
      </w:pPr>
      <w:r w:rsidRPr="005315A3">
        <w:rPr>
          <w:color w:val="000000" w:themeColor="text1"/>
          <w:lang w:val="sv-SE"/>
        </w:rPr>
        <w:t>Jelaskan sistem penjaminan mutu dalam Fakultas.</w:t>
      </w:r>
      <w:r w:rsidR="008A2C00" w:rsidRPr="005315A3">
        <w:rPr>
          <w:color w:val="000000" w:themeColor="text1"/>
          <w:lang w:val="sv-SE"/>
        </w:rPr>
        <w:t xml:space="preserve"> </w:t>
      </w:r>
      <w:r w:rsidRPr="005315A3">
        <w:rPr>
          <w:color w:val="000000" w:themeColor="text1"/>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sv-SE"/>
              </w:rPr>
            </w:pPr>
            <w:r w:rsidRPr="005315A3">
              <w:rPr>
                <w:color w:val="000000" w:themeColor="text1"/>
                <w:lang w:val="sv-SE"/>
              </w:rPr>
              <w:tab/>
            </w: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tc>
      </w:tr>
    </w:tbl>
    <w:p w:rsidR="0015350D" w:rsidRPr="005315A3" w:rsidRDefault="0015350D" w:rsidP="00C8413F">
      <w:pPr>
        <w:jc w:val="left"/>
        <w:rPr>
          <w:color w:val="000000" w:themeColor="text1"/>
          <w:lang w:val="sv-SE"/>
        </w:rPr>
      </w:pPr>
    </w:p>
    <w:p w:rsidR="0015350D" w:rsidRPr="005315A3" w:rsidRDefault="0015350D" w:rsidP="00C8413F">
      <w:pPr>
        <w:pStyle w:val="Heading1"/>
        <w:ind w:left="1620" w:hanging="1620"/>
        <w:jc w:val="left"/>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75777D" w:rsidRPr="005315A3" w:rsidRDefault="0075777D"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8A2C00" w:rsidRPr="005315A3" w:rsidRDefault="008A2C00" w:rsidP="008A2C00">
      <w:pPr>
        <w:rPr>
          <w:color w:val="000000" w:themeColor="text1"/>
          <w:lang w:val="fi-FI"/>
        </w:rPr>
      </w:pPr>
    </w:p>
    <w:p w:rsidR="0015350D" w:rsidRPr="005315A3" w:rsidRDefault="0015350D" w:rsidP="00C8413F">
      <w:pPr>
        <w:pStyle w:val="Heading1"/>
        <w:ind w:left="1620" w:hanging="1620"/>
        <w:jc w:val="left"/>
        <w:rPr>
          <w:color w:val="000000" w:themeColor="text1"/>
          <w:lang w:val="fi-FI"/>
        </w:rPr>
      </w:pPr>
    </w:p>
    <w:p w:rsidR="008A2C00" w:rsidRPr="005315A3" w:rsidRDefault="008A2C00" w:rsidP="008A2C00">
      <w:pPr>
        <w:pStyle w:val="Heading1"/>
        <w:ind w:left="1620" w:hanging="1620"/>
        <w:jc w:val="center"/>
        <w:rPr>
          <w:color w:val="000000" w:themeColor="text1"/>
          <w:lang w:val="fi-FI"/>
        </w:rPr>
      </w:pPr>
      <w:r w:rsidRPr="005315A3">
        <w:rPr>
          <w:color w:val="000000" w:themeColor="text1"/>
          <w:lang w:val="fi-FI"/>
        </w:rPr>
        <w:t>STANDAR 3</w:t>
      </w:r>
    </w:p>
    <w:p w:rsidR="0015350D" w:rsidRPr="005315A3" w:rsidRDefault="002D7FFA" w:rsidP="008A2C00">
      <w:pPr>
        <w:pStyle w:val="Heading1"/>
        <w:ind w:left="1620" w:hanging="1620"/>
        <w:jc w:val="center"/>
        <w:rPr>
          <w:color w:val="000000" w:themeColor="text1"/>
          <w:lang w:val="fi-FI"/>
        </w:rPr>
      </w:pPr>
      <w:r w:rsidRPr="005315A3">
        <w:rPr>
          <w:color w:val="000000" w:themeColor="text1"/>
          <w:lang w:val="fi-FI"/>
        </w:rPr>
        <w:t>PESERTA DIDIK</w:t>
      </w:r>
      <w:r w:rsidR="0015350D" w:rsidRPr="005315A3">
        <w:rPr>
          <w:color w:val="000000" w:themeColor="text1"/>
          <w:lang w:val="fi-FI"/>
        </w:rPr>
        <w:t xml:space="preserve"> DAN LULUSAN</w:t>
      </w:r>
    </w:p>
    <w:p w:rsidR="0015350D" w:rsidRPr="005315A3" w:rsidRDefault="0015350D" w:rsidP="00C8413F">
      <w:pPr>
        <w:rPr>
          <w:color w:val="000000" w:themeColor="text1"/>
          <w:lang w:val="fi-FI"/>
        </w:rPr>
      </w:pPr>
    </w:p>
    <w:p w:rsidR="0015350D" w:rsidRPr="005315A3" w:rsidRDefault="0015350D" w:rsidP="00C8413F">
      <w:pPr>
        <w:rPr>
          <w:color w:val="000000" w:themeColor="text1"/>
          <w:lang w:val="fi-FI"/>
        </w:rPr>
      </w:pPr>
      <w:r w:rsidRPr="005315A3">
        <w:rPr>
          <w:color w:val="000000" w:themeColor="text1"/>
          <w:lang w:val="fi-FI"/>
        </w:rPr>
        <w:t xml:space="preserve">3.1   </w:t>
      </w:r>
      <w:r w:rsidR="002D7FFA" w:rsidRPr="005315A3">
        <w:rPr>
          <w:color w:val="000000" w:themeColor="text1"/>
          <w:lang w:val="fi-FI"/>
        </w:rPr>
        <w:t>Peserta didik</w:t>
      </w:r>
    </w:p>
    <w:p w:rsidR="0015350D" w:rsidRPr="005315A3" w:rsidRDefault="0015350D" w:rsidP="00C8413F">
      <w:pPr>
        <w:rPr>
          <w:color w:val="000000" w:themeColor="text1"/>
          <w:lang w:val="fi-FI"/>
        </w:rPr>
      </w:pPr>
    </w:p>
    <w:p w:rsidR="0015350D" w:rsidRPr="005315A3" w:rsidRDefault="0015350D" w:rsidP="00C8413F">
      <w:pPr>
        <w:ind w:left="630" w:hanging="630"/>
        <w:rPr>
          <w:color w:val="000000" w:themeColor="text1"/>
          <w:lang w:val="fi-FI"/>
        </w:rPr>
      </w:pPr>
      <w:r w:rsidRPr="005315A3">
        <w:rPr>
          <w:color w:val="000000" w:themeColor="text1"/>
          <w:lang w:val="fi-FI"/>
        </w:rPr>
        <w:t xml:space="preserve">3.1.1  Sistem Rekrutmen dan Seleksi Calon </w:t>
      </w:r>
      <w:r w:rsidR="002D7FFA" w:rsidRPr="005315A3">
        <w:rPr>
          <w:color w:val="000000" w:themeColor="text1"/>
          <w:lang w:val="fi-FI"/>
        </w:rPr>
        <w:t>Peserta didik</w:t>
      </w:r>
      <w:r w:rsidRPr="005315A3">
        <w:rPr>
          <w:color w:val="000000" w:themeColor="text1"/>
          <w:lang w:val="fi-FI"/>
        </w:rPr>
        <w:t xml:space="preserve"> Baru dan Efektivitasnya.</w:t>
      </w:r>
    </w:p>
    <w:p w:rsidR="008A2C00" w:rsidRPr="005315A3" w:rsidRDefault="008A2C00" w:rsidP="00C8413F">
      <w:pPr>
        <w:ind w:left="630" w:hanging="630"/>
        <w:rPr>
          <w:color w:val="000000" w:themeColor="text1"/>
          <w:lang w:val="fi-FI"/>
        </w:rPr>
      </w:pPr>
    </w:p>
    <w:p w:rsidR="0015350D" w:rsidRPr="005315A3" w:rsidRDefault="0015350D" w:rsidP="008A2C00">
      <w:pPr>
        <w:rPr>
          <w:color w:val="000000" w:themeColor="text1"/>
        </w:rPr>
      </w:pPr>
      <w:r w:rsidRPr="005315A3">
        <w:rPr>
          <w:color w:val="000000" w:themeColor="text1"/>
        </w:rPr>
        <w:t xml:space="preserve">Kebijakan sistem rekrutmen dan seleksi calon </w:t>
      </w:r>
      <w:r w:rsidR="002D7FFA" w:rsidRPr="005315A3">
        <w:rPr>
          <w:color w:val="000000" w:themeColor="text1"/>
        </w:rPr>
        <w:t>peserta didik</w:t>
      </w:r>
      <w:r w:rsidRPr="005315A3">
        <w:rPr>
          <w:color w:val="000000" w:themeColor="text1"/>
        </w:rPr>
        <w:t xml:space="preserve"> (mencakup mutu prestasi dan reputasi akademik serta bakat pada jenjang pendidikan sebelumnya, equitas wilayah, kemampuan ekonomi dan jender).</w:t>
      </w:r>
    </w:p>
    <w:p w:rsidR="0015350D" w:rsidRPr="005315A3" w:rsidRDefault="0015350D" w:rsidP="008A2C00">
      <w:pPr>
        <w:tabs>
          <w:tab w:val="left" w:pos="0"/>
        </w:tabs>
        <w:rPr>
          <w:color w:val="000000" w:themeColor="text1"/>
        </w:rPr>
      </w:pPr>
      <w:r w:rsidRPr="005315A3">
        <w:rPr>
          <w:color w:val="000000" w:themeColor="text1"/>
        </w:rPr>
        <w:t xml:space="preserve">Efektivitas implementasi </w:t>
      </w:r>
      <w:r w:rsidRPr="005315A3">
        <w:rPr>
          <w:color w:val="000000" w:themeColor="text1"/>
          <w:lang w:val="id-ID"/>
        </w:rPr>
        <w:t>sistem r</w:t>
      </w:r>
      <w:r w:rsidRPr="005315A3">
        <w:rPr>
          <w:color w:val="000000" w:themeColor="text1"/>
        </w:rPr>
        <w:t xml:space="preserve">ekrutmen dan </w:t>
      </w:r>
      <w:r w:rsidRPr="005315A3">
        <w:rPr>
          <w:color w:val="000000" w:themeColor="text1"/>
          <w:lang w:val="id-ID"/>
        </w:rPr>
        <w:t>s</w:t>
      </w:r>
      <w:r w:rsidRPr="005315A3">
        <w:rPr>
          <w:color w:val="000000" w:themeColor="text1"/>
        </w:rPr>
        <w:t xml:space="preserve">eleksi calon </w:t>
      </w:r>
      <w:r w:rsidR="002D7FFA" w:rsidRPr="005315A3">
        <w:rPr>
          <w:color w:val="000000" w:themeColor="text1"/>
        </w:rPr>
        <w:t>peserta didik</w:t>
      </w:r>
      <w:r w:rsidRPr="005315A3">
        <w:rPr>
          <w:color w:val="000000" w:themeColor="text1"/>
        </w:rPr>
        <w:t xml:space="preserve"> untuk menghasilkan calon </w:t>
      </w:r>
      <w:r w:rsidR="002D7FFA" w:rsidRPr="005315A3">
        <w:rPr>
          <w:color w:val="000000" w:themeColor="text1"/>
        </w:rPr>
        <w:t>peserta didik</w:t>
      </w:r>
      <w:r w:rsidRPr="005315A3">
        <w:rPr>
          <w:color w:val="000000" w:themeColor="text1"/>
        </w:rPr>
        <w:t xml:space="preserve"> yang bermutu diukur dari jumlah peminat, proporsi pendaftar terhadap daya tampung dan proporsi yang diterima dan yang registrasi.</w:t>
      </w:r>
    </w:p>
    <w:p w:rsidR="0015350D" w:rsidRPr="005315A3" w:rsidRDefault="0015350D" w:rsidP="00C8413F">
      <w:pPr>
        <w:rPr>
          <w:color w:val="000000" w:themeColor="text1"/>
          <w:lang w:val="fi-FI"/>
        </w:rPr>
      </w:pPr>
    </w:p>
    <w:p w:rsidR="0015350D" w:rsidRPr="005315A3" w:rsidRDefault="0015350D" w:rsidP="008A2C00">
      <w:pPr>
        <w:rPr>
          <w:color w:val="000000" w:themeColor="text1"/>
          <w:lang w:val="fi-FI"/>
        </w:rPr>
      </w:pPr>
      <w:r w:rsidRPr="005315A3">
        <w:rPr>
          <w:color w:val="000000" w:themeColor="text1"/>
          <w:lang w:val="fi-FI"/>
        </w:rPr>
        <w:t xml:space="preserve">Jelaskan sistem rekrutmen dan seleksi calon </w:t>
      </w:r>
      <w:r w:rsidR="002D7FFA" w:rsidRPr="005315A3">
        <w:rPr>
          <w:color w:val="000000" w:themeColor="text1"/>
          <w:lang w:val="fi-FI"/>
        </w:rPr>
        <w:t>peserta didik</w:t>
      </w:r>
      <w:r w:rsidRPr="005315A3">
        <w:rPr>
          <w:color w:val="000000" w:themeColor="text1"/>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sv-SE"/>
              </w:rPr>
            </w:pPr>
            <w:r w:rsidRPr="005315A3">
              <w:rPr>
                <w:color w:val="000000" w:themeColor="text1"/>
                <w:lang w:val="sv-SE"/>
              </w:rPr>
              <w:tab/>
            </w: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p w:rsidR="0015350D" w:rsidRPr="005315A3" w:rsidRDefault="0015350D" w:rsidP="00C8413F">
            <w:pPr>
              <w:pStyle w:val="Header"/>
              <w:tabs>
                <w:tab w:val="clear" w:pos="4320"/>
                <w:tab w:val="clear" w:pos="8640"/>
              </w:tabs>
              <w:rPr>
                <w:color w:val="000000" w:themeColor="text1"/>
                <w:lang w:val="sv-SE"/>
              </w:rPr>
            </w:pPr>
          </w:p>
        </w:tc>
      </w:tr>
    </w:tbl>
    <w:p w:rsidR="008A2C00" w:rsidRPr="005315A3" w:rsidRDefault="008A2C00" w:rsidP="008A2C00">
      <w:pPr>
        <w:rPr>
          <w:color w:val="000000" w:themeColor="text1"/>
        </w:rPr>
      </w:pPr>
    </w:p>
    <w:p w:rsidR="0015350D" w:rsidRPr="005315A3" w:rsidRDefault="0015350D" w:rsidP="008A2C00">
      <w:pPr>
        <w:rPr>
          <w:color w:val="000000" w:themeColor="text1"/>
          <w:lang w:val="en-US"/>
        </w:rPr>
      </w:pPr>
      <w:r w:rsidRPr="005315A3">
        <w:rPr>
          <w:color w:val="000000" w:themeColor="text1"/>
        </w:rPr>
        <w:t xml:space="preserve">3.1.2  Tuliskan data </w:t>
      </w:r>
      <w:r w:rsidR="002D7FFA" w:rsidRPr="005315A3">
        <w:rPr>
          <w:color w:val="000000" w:themeColor="text1"/>
        </w:rPr>
        <w:t>peserta didik</w:t>
      </w:r>
      <w:r w:rsidRPr="005315A3">
        <w:rPr>
          <w:color w:val="000000" w:themeColor="text1"/>
        </w:rPr>
        <w:t xml:space="preserve"> reguler dan </w:t>
      </w:r>
      <w:r w:rsidR="002D7FFA" w:rsidRPr="005315A3">
        <w:rPr>
          <w:color w:val="000000" w:themeColor="text1"/>
        </w:rPr>
        <w:t>peserta didik</w:t>
      </w:r>
      <w:r w:rsidRPr="005315A3">
        <w:rPr>
          <w:color w:val="000000" w:themeColor="text1"/>
        </w:rPr>
        <w:t xml:space="preserve"> transfer untuk seluruh program </w:t>
      </w:r>
      <w:r w:rsidR="00F51463" w:rsidRPr="005315A3">
        <w:rPr>
          <w:color w:val="000000" w:themeColor="text1"/>
        </w:rPr>
        <w:t xml:space="preserve">Pendidikan </w:t>
      </w:r>
      <w:r w:rsidRPr="005315A3">
        <w:rPr>
          <w:color w:val="000000" w:themeColor="text1"/>
        </w:rPr>
        <w:t>S1, profesi, Sp, S2, Sp(K), S3 pada TS (tahun akademik penuh yang terakhir) di Fakultas sesuai dengan mengikuti format tabel berikut</w:t>
      </w:r>
      <w:r w:rsidRPr="005315A3">
        <w:rPr>
          <w:color w:val="000000" w:themeColor="text1"/>
          <w:lang w:val="id-ID"/>
        </w:rPr>
        <w:t>.</w:t>
      </w:r>
    </w:p>
    <w:p w:rsidR="008A2C00" w:rsidRPr="005315A3" w:rsidRDefault="008A2C00" w:rsidP="008A2C00">
      <w:pPr>
        <w:rPr>
          <w:color w:val="000000" w:themeColor="text1"/>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B952EC" w:rsidRPr="005315A3" w:rsidTr="00FC24ED">
        <w:tc>
          <w:tcPr>
            <w:tcW w:w="719" w:type="dxa"/>
            <w:vMerge w:val="restart"/>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No.</w:t>
            </w:r>
          </w:p>
        </w:tc>
        <w:tc>
          <w:tcPr>
            <w:tcW w:w="1548" w:type="dxa"/>
            <w:vMerge w:val="restart"/>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Nama Program Studi</w:t>
            </w:r>
          </w:p>
        </w:tc>
        <w:tc>
          <w:tcPr>
            <w:tcW w:w="3508" w:type="dxa"/>
            <w:gridSpan w:val="4"/>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Program Reguler</w:t>
            </w:r>
          </w:p>
        </w:tc>
        <w:tc>
          <w:tcPr>
            <w:tcW w:w="3508" w:type="dxa"/>
            <w:gridSpan w:val="4"/>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Program Internasional</w:t>
            </w:r>
          </w:p>
        </w:tc>
      </w:tr>
      <w:tr w:rsidR="00B952EC" w:rsidRPr="005315A3" w:rsidTr="00FC24ED">
        <w:tc>
          <w:tcPr>
            <w:tcW w:w="719" w:type="dxa"/>
            <w:vMerge/>
            <w:tcBorders>
              <w:bottom w:val="double" w:sz="4" w:space="0" w:color="auto"/>
            </w:tcBorders>
            <w:vAlign w:val="center"/>
          </w:tcPr>
          <w:p w:rsidR="0015350D" w:rsidRPr="005315A3" w:rsidRDefault="0015350D" w:rsidP="00C8413F">
            <w:pPr>
              <w:jc w:val="center"/>
              <w:rPr>
                <w:b/>
                <w:color w:val="000000" w:themeColor="text1"/>
                <w:sz w:val="18"/>
                <w:szCs w:val="20"/>
              </w:rPr>
            </w:pPr>
          </w:p>
        </w:tc>
        <w:tc>
          <w:tcPr>
            <w:tcW w:w="1548" w:type="dxa"/>
            <w:vMerge/>
            <w:tcBorders>
              <w:bottom w:val="double" w:sz="4" w:space="0" w:color="auto"/>
            </w:tcBorders>
            <w:vAlign w:val="center"/>
          </w:tcPr>
          <w:p w:rsidR="0015350D" w:rsidRPr="005315A3" w:rsidRDefault="0015350D" w:rsidP="00C8413F">
            <w:pPr>
              <w:jc w:val="center"/>
              <w:rPr>
                <w:b/>
                <w:color w:val="000000" w:themeColor="text1"/>
                <w:sz w:val="18"/>
                <w:szCs w:val="20"/>
              </w:rPr>
            </w:pPr>
          </w:p>
        </w:tc>
        <w:tc>
          <w:tcPr>
            <w:tcW w:w="800" w:type="dxa"/>
            <w:tcBorders>
              <w:bottom w:val="double" w:sz="4" w:space="0" w:color="auto"/>
            </w:tcBorders>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Mhs Bukan Transfer</w:t>
            </w:r>
          </w:p>
        </w:tc>
        <w:tc>
          <w:tcPr>
            <w:tcW w:w="1036" w:type="dxa"/>
            <w:tcBorders>
              <w:bottom w:val="double" w:sz="4" w:space="0" w:color="auto"/>
            </w:tcBorders>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Mhs Transfer</w:t>
            </w:r>
          </w:p>
        </w:tc>
        <w:tc>
          <w:tcPr>
            <w:tcW w:w="856" w:type="dxa"/>
            <w:tcBorders>
              <w:bottom w:val="double" w:sz="4" w:space="0" w:color="auto"/>
            </w:tcBorders>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Mhs Asing</w:t>
            </w:r>
          </w:p>
        </w:tc>
        <w:tc>
          <w:tcPr>
            <w:tcW w:w="816" w:type="dxa"/>
            <w:tcBorders>
              <w:bottom w:val="double" w:sz="4" w:space="0" w:color="auto"/>
            </w:tcBorders>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Total</w:t>
            </w:r>
            <w:r w:rsidR="002D7FFA" w:rsidRPr="005315A3">
              <w:rPr>
                <w:b/>
                <w:color w:val="000000" w:themeColor="text1"/>
                <w:sz w:val="18"/>
                <w:szCs w:val="20"/>
              </w:rPr>
              <w:t>Peserta didik</w:t>
            </w:r>
          </w:p>
        </w:tc>
        <w:tc>
          <w:tcPr>
            <w:tcW w:w="800" w:type="dxa"/>
            <w:tcBorders>
              <w:bottom w:val="double" w:sz="4" w:space="0" w:color="auto"/>
            </w:tcBorders>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Mhs Bukan Transfer</w:t>
            </w:r>
          </w:p>
        </w:tc>
        <w:tc>
          <w:tcPr>
            <w:tcW w:w="1036" w:type="dxa"/>
            <w:tcBorders>
              <w:bottom w:val="double" w:sz="4" w:space="0" w:color="auto"/>
            </w:tcBorders>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Mhs Transfer</w:t>
            </w:r>
          </w:p>
        </w:tc>
        <w:tc>
          <w:tcPr>
            <w:tcW w:w="856" w:type="dxa"/>
            <w:tcBorders>
              <w:bottom w:val="double" w:sz="4" w:space="0" w:color="auto"/>
            </w:tcBorders>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Mhs Asing</w:t>
            </w:r>
          </w:p>
        </w:tc>
        <w:tc>
          <w:tcPr>
            <w:tcW w:w="816" w:type="dxa"/>
            <w:tcBorders>
              <w:bottom w:val="double" w:sz="4" w:space="0" w:color="auto"/>
            </w:tcBorders>
            <w:vAlign w:val="center"/>
          </w:tcPr>
          <w:p w:rsidR="0015350D" w:rsidRPr="005315A3" w:rsidRDefault="0015350D" w:rsidP="00C8413F">
            <w:pPr>
              <w:jc w:val="center"/>
              <w:rPr>
                <w:b/>
                <w:color w:val="000000" w:themeColor="text1"/>
                <w:sz w:val="18"/>
                <w:szCs w:val="20"/>
              </w:rPr>
            </w:pPr>
            <w:r w:rsidRPr="005315A3">
              <w:rPr>
                <w:b/>
                <w:color w:val="000000" w:themeColor="text1"/>
                <w:sz w:val="18"/>
                <w:szCs w:val="20"/>
              </w:rPr>
              <w:t>Total</w:t>
            </w:r>
            <w:r w:rsidR="002D7FFA" w:rsidRPr="005315A3">
              <w:rPr>
                <w:b/>
                <w:color w:val="000000" w:themeColor="text1"/>
                <w:sz w:val="18"/>
                <w:szCs w:val="20"/>
              </w:rPr>
              <w:t>Peserta didik</w:t>
            </w:r>
          </w:p>
        </w:tc>
      </w:tr>
      <w:tr w:rsidR="00B952EC" w:rsidRPr="005315A3" w:rsidTr="00FC24ED">
        <w:tc>
          <w:tcPr>
            <w:tcW w:w="719"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(1)</w:t>
            </w:r>
          </w:p>
        </w:tc>
        <w:tc>
          <w:tcPr>
            <w:tcW w:w="1548"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(2)</w:t>
            </w:r>
          </w:p>
        </w:tc>
        <w:tc>
          <w:tcPr>
            <w:tcW w:w="800"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(3)</w:t>
            </w:r>
          </w:p>
        </w:tc>
        <w:tc>
          <w:tcPr>
            <w:tcW w:w="1036"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(4)</w:t>
            </w:r>
          </w:p>
        </w:tc>
        <w:tc>
          <w:tcPr>
            <w:tcW w:w="856"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(5)</w:t>
            </w:r>
          </w:p>
        </w:tc>
        <w:tc>
          <w:tcPr>
            <w:tcW w:w="816"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(6)</w:t>
            </w:r>
          </w:p>
        </w:tc>
        <w:tc>
          <w:tcPr>
            <w:tcW w:w="800"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(7)</w:t>
            </w:r>
          </w:p>
        </w:tc>
        <w:tc>
          <w:tcPr>
            <w:tcW w:w="1036"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(8)</w:t>
            </w:r>
          </w:p>
        </w:tc>
        <w:tc>
          <w:tcPr>
            <w:tcW w:w="856"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(9)</w:t>
            </w:r>
          </w:p>
        </w:tc>
        <w:tc>
          <w:tcPr>
            <w:tcW w:w="816" w:type="dxa"/>
            <w:tcBorders>
              <w:top w:val="double" w:sz="4" w:space="0" w:color="auto"/>
            </w:tcBorders>
          </w:tcPr>
          <w:p w:rsidR="0015350D" w:rsidRPr="005315A3" w:rsidRDefault="0015350D" w:rsidP="00C8413F">
            <w:pPr>
              <w:jc w:val="center"/>
              <w:rPr>
                <w:b/>
                <w:color w:val="000000" w:themeColor="text1"/>
                <w:sz w:val="18"/>
                <w:szCs w:val="20"/>
              </w:rPr>
            </w:pPr>
            <w:r w:rsidRPr="005315A3">
              <w:rPr>
                <w:b/>
                <w:color w:val="000000" w:themeColor="text1"/>
                <w:sz w:val="18"/>
                <w:szCs w:val="20"/>
              </w:rPr>
              <w:t>(10)</w:t>
            </w:r>
          </w:p>
        </w:tc>
      </w:tr>
      <w:tr w:rsidR="00B952EC" w:rsidRPr="005315A3" w:rsidTr="00FC24ED">
        <w:tc>
          <w:tcPr>
            <w:tcW w:w="719" w:type="dxa"/>
          </w:tcPr>
          <w:p w:rsidR="0015350D" w:rsidRPr="005315A3" w:rsidRDefault="0015350D" w:rsidP="00C8413F">
            <w:pPr>
              <w:jc w:val="left"/>
              <w:rPr>
                <w:color w:val="000000" w:themeColor="text1"/>
              </w:rPr>
            </w:pPr>
            <w:r w:rsidRPr="005315A3">
              <w:rPr>
                <w:color w:val="000000" w:themeColor="text1"/>
              </w:rPr>
              <w:t>1</w:t>
            </w:r>
          </w:p>
        </w:tc>
        <w:tc>
          <w:tcPr>
            <w:tcW w:w="1548" w:type="dxa"/>
          </w:tcPr>
          <w:p w:rsidR="0015350D" w:rsidRPr="005315A3" w:rsidRDefault="0015350D" w:rsidP="00C8413F">
            <w:pPr>
              <w:jc w:val="left"/>
              <w:rPr>
                <w:color w:val="000000" w:themeColor="text1"/>
              </w:rPr>
            </w:pPr>
          </w:p>
        </w:tc>
        <w:tc>
          <w:tcPr>
            <w:tcW w:w="800" w:type="dxa"/>
          </w:tcPr>
          <w:p w:rsidR="0015350D" w:rsidRPr="005315A3" w:rsidRDefault="0015350D" w:rsidP="00C8413F">
            <w:pPr>
              <w:jc w:val="left"/>
              <w:rPr>
                <w:color w:val="000000" w:themeColor="text1"/>
              </w:rPr>
            </w:pPr>
          </w:p>
        </w:tc>
        <w:tc>
          <w:tcPr>
            <w:tcW w:w="1036" w:type="dxa"/>
          </w:tcPr>
          <w:p w:rsidR="0015350D" w:rsidRPr="005315A3" w:rsidRDefault="0015350D" w:rsidP="00C8413F">
            <w:pPr>
              <w:jc w:val="left"/>
              <w:rPr>
                <w:color w:val="000000" w:themeColor="text1"/>
              </w:rPr>
            </w:pPr>
          </w:p>
        </w:tc>
        <w:tc>
          <w:tcPr>
            <w:tcW w:w="856" w:type="dxa"/>
          </w:tcPr>
          <w:p w:rsidR="0015350D" w:rsidRPr="005315A3" w:rsidRDefault="0015350D" w:rsidP="00C8413F">
            <w:pPr>
              <w:jc w:val="left"/>
              <w:rPr>
                <w:color w:val="000000" w:themeColor="text1"/>
              </w:rPr>
            </w:pPr>
          </w:p>
        </w:tc>
        <w:tc>
          <w:tcPr>
            <w:tcW w:w="816" w:type="dxa"/>
          </w:tcPr>
          <w:p w:rsidR="0015350D" w:rsidRPr="005315A3" w:rsidRDefault="0015350D" w:rsidP="00C8413F">
            <w:pPr>
              <w:jc w:val="left"/>
              <w:rPr>
                <w:color w:val="000000" w:themeColor="text1"/>
              </w:rPr>
            </w:pPr>
          </w:p>
        </w:tc>
        <w:tc>
          <w:tcPr>
            <w:tcW w:w="800" w:type="dxa"/>
          </w:tcPr>
          <w:p w:rsidR="0015350D" w:rsidRPr="005315A3" w:rsidRDefault="0015350D" w:rsidP="00C8413F">
            <w:pPr>
              <w:jc w:val="left"/>
              <w:rPr>
                <w:color w:val="000000" w:themeColor="text1"/>
              </w:rPr>
            </w:pPr>
          </w:p>
        </w:tc>
        <w:tc>
          <w:tcPr>
            <w:tcW w:w="1036" w:type="dxa"/>
          </w:tcPr>
          <w:p w:rsidR="0015350D" w:rsidRPr="005315A3" w:rsidRDefault="0015350D" w:rsidP="00C8413F">
            <w:pPr>
              <w:jc w:val="left"/>
              <w:rPr>
                <w:color w:val="000000" w:themeColor="text1"/>
              </w:rPr>
            </w:pPr>
          </w:p>
        </w:tc>
        <w:tc>
          <w:tcPr>
            <w:tcW w:w="856" w:type="dxa"/>
          </w:tcPr>
          <w:p w:rsidR="0015350D" w:rsidRPr="005315A3" w:rsidRDefault="0015350D" w:rsidP="00C8413F">
            <w:pPr>
              <w:jc w:val="left"/>
              <w:rPr>
                <w:color w:val="000000" w:themeColor="text1"/>
              </w:rPr>
            </w:pPr>
          </w:p>
        </w:tc>
        <w:tc>
          <w:tcPr>
            <w:tcW w:w="816" w:type="dxa"/>
          </w:tcPr>
          <w:p w:rsidR="0015350D" w:rsidRPr="005315A3" w:rsidRDefault="0015350D" w:rsidP="00C8413F">
            <w:pPr>
              <w:jc w:val="left"/>
              <w:rPr>
                <w:color w:val="000000" w:themeColor="text1"/>
              </w:rPr>
            </w:pPr>
          </w:p>
        </w:tc>
      </w:tr>
      <w:tr w:rsidR="00B952EC" w:rsidRPr="005315A3" w:rsidTr="00FC24ED">
        <w:tc>
          <w:tcPr>
            <w:tcW w:w="719" w:type="dxa"/>
          </w:tcPr>
          <w:p w:rsidR="0015350D" w:rsidRPr="005315A3" w:rsidRDefault="0015350D" w:rsidP="00C8413F">
            <w:pPr>
              <w:jc w:val="left"/>
              <w:rPr>
                <w:color w:val="000000" w:themeColor="text1"/>
              </w:rPr>
            </w:pPr>
            <w:r w:rsidRPr="005315A3">
              <w:rPr>
                <w:color w:val="000000" w:themeColor="text1"/>
              </w:rPr>
              <w:t>2</w:t>
            </w:r>
          </w:p>
        </w:tc>
        <w:tc>
          <w:tcPr>
            <w:tcW w:w="1548" w:type="dxa"/>
          </w:tcPr>
          <w:p w:rsidR="0015350D" w:rsidRPr="005315A3" w:rsidRDefault="0015350D" w:rsidP="00C8413F">
            <w:pPr>
              <w:jc w:val="left"/>
              <w:rPr>
                <w:color w:val="000000" w:themeColor="text1"/>
              </w:rPr>
            </w:pPr>
          </w:p>
        </w:tc>
        <w:tc>
          <w:tcPr>
            <w:tcW w:w="800" w:type="dxa"/>
          </w:tcPr>
          <w:p w:rsidR="0015350D" w:rsidRPr="005315A3" w:rsidRDefault="0015350D" w:rsidP="00C8413F">
            <w:pPr>
              <w:jc w:val="left"/>
              <w:rPr>
                <w:color w:val="000000" w:themeColor="text1"/>
              </w:rPr>
            </w:pPr>
          </w:p>
        </w:tc>
        <w:tc>
          <w:tcPr>
            <w:tcW w:w="1036" w:type="dxa"/>
          </w:tcPr>
          <w:p w:rsidR="0015350D" w:rsidRPr="005315A3" w:rsidRDefault="0015350D" w:rsidP="00C8413F">
            <w:pPr>
              <w:jc w:val="left"/>
              <w:rPr>
                <w:color w:val="000000" w:themeColor="text1"/>
              </w:rPr>
            </w:pPr>
          </w:p>
        </w:tc>
        <w:tc>
          <w:tcPr>
            <w:tcW w:w="856" w:type="dxa"/>
          </w:tcPr>
          <w:p w:rsidR="0015350D" w:rsidRPr="005315A3" w:rsidRDefault="0015350D" w:rsidP="00C8413F">
            <w:pPr>
              <w:jc w:val="left"/>
              <w:rPr>
                <w:color w:val="000000" w:themeColor="text1"/>
              </w:rPr>
            </w:pPr>
          </w:p>
        </w:tc>
        <w:tc>
          <w:tcPr>
            <w:tcW w:w="816" w:type="dxa"/>
          </w:tcPr>
          <w:p w:rsidR="0015350D" w:rsidRPr="005315A3" w:rsidRDefault="0015350D" w:rsidP="00C8413F">
            <w:pPr>
              <w:jc w:val="left"/>
              <w:rPr>
                <w:color w:val="000000" w:themeColor="text1"/>
              </w:rPr>
            </w:pPr>
          </w:p>
        </w:tc>
        <w:tc>
          <w:tcPr>
            <w:tcW w:w="800" w:type="dxa"/>
          </w:tcPr>
          <w:p w:rsidR="0015350D" w:rsidRPr="005315A3" w:rsidRDefault="0015350D" w:rsidP="00C8413F">
            <w:pPr>
              <w:jc w:val="left"/>
              <w:rPr>
                <w:color w:val="000000" w:themeColor="text1"/>
              </w:rPr>
            </w:pPr>
          </w:p>
        </w:tc>
        <w:tc>
          <w:tcPr>
            <w:tcW w:w="1036" w:type="dxa"/>
          </w:tcPr>
          <w:p w:rsidR="0015350D" w:rsidRPr="005315A3" w:rsidRDefault="0015350D" w:rsidP="00C8413F">
            <w:pPr>
              <w:jc w:val="left"/>
              <w:rPr>
                <w:color w:val="000000" w:themeColor="text1"/>
              </w:rPr>
            </w:pPr>
          </w:p>
        </w:tc>
        <w:tc>
          <w:tcPr>
            <w:tcW w:w="856" w:type="dxa"/>
          </w:tcPr>
          <w:p w:rsidR="0015350D" w:rsidRPr="005315A3" w:rsidRDefault="0015350D" w:rsidP="00C8413F">
            <w:pPr>
              <w:jc w:val="left"/>
              <w:rPr>
                <w:color w:val="000000" w:themeColor="text1"/>
              </w:rPr>
            </w:pPr>
          </w:p>
        </w:tc>
        <w:tc>
          <w:tcPr>
            <w:tcW w:w="816" w:type="dxa"/>
          </w:tcPr>
          <w:p w:rsidR="0015350D" w:rsidRPr="005315A3" w:rsidRDefault="0015350D" w:rsidP="00C8413F">
            <w:pPr>
              <w:jc w:val="left"/>
              <w:rPr>
                <w:color w:val="000000" w:themeColor="text1"/>
              </w:rPr>
            </w:pPr>
          </w:p>
        </w:tc>
      </w:tr>
      <w:tr w:rsidR="00B952EC" w:rsidRPr="005315A3" w:rsidTr="00FC24ED">
        <w:tc>
          <w:tcPr>
            <w:tcW w:w="719" w:type="dxa"/>
          </w:tcPr>
          <w:p w:rsidR="0015350D" w:rsidRPr="005315A3" w:rsidRDefault="0015350D" w:rsidP="00C8413F">
            <w:pPr>
              <w:jc w:val="left"/>
              <w:rPr>
                <w:color w:val="000000" w:themeColor="text1"/>
              </w:rPr>
            </w:pPr>
            <w:r w:rsidRPr="005315A3">
              <w:rPr>
                <w:color w:val="000000" w:themeColor="text1"/>
              </w:rPr>
              <w:t>…</w:t>
            </w:r>
          </w:p>
        </w:tc>
        <w:tc>
          <w:tcPr>
            <w:tcW w:w="1548" w:type="dxa"/>
          </w:tcPr>
          <w:p w:rsidR="0015350D" w:rsidRPr="005315A3" w:rsidRDefault="0015350D" w:rsidP="00C8413F">
            <w:pPr>
              <w:jc w:val="left"/>
              <w:rPr>
                <w:color w:val="000000" w:themeColor="text1"/>
              </w:rPr>
            </w:pPr>
          </w:p>
        </w:tc>
        <w:tc>
          <w:tcPr>
            <w:tcW w:w="800" w:type="dxa"/>
          </w:tcPr>
          <w:p w:rsidR="0015350D" w:rsidRPr="005315A3" w:rsidRDefault="0015350D" w:rsidP="00C8413F">
            <w:pPr>
              <w:jc w:val="left"/>
              <w:rPr>
                <w:color w:val="000000" w:themeColor="text1"/>
              </w:rPr>
            </w:pPr>
          </w:p>
        </w:tc>
        <w:tc>
          <w:tcPr>
            <w:tcW w:w="1036" w:type="dxa"/>
          </w:tcPr>
          <w:p w:rsidR="0015350D" w:rsidRPr="005315A3" w:rsidRDefault="0015350D" w:rsidP="00C8413F">
            <w:pPr>
              <w:jc w:val="left"/>
              <w:rPr>
                <w:color w:val="000000" w:themeColor="text1"/>
              </w:rPr>
            </w:pPr>
          </w:p>
        </w:tc>
        <w:tc>
          <w:tcPr>
            <w:tcW w:w="856" w:type="dxa"/>
          </w:tcPr>
          <w:p w:rsidR="0015350D" w:rsidRPr="005315A3" w:rsidRDefault="0015350D" w:rsidP="00C8413F">
            <w:pPr>
              <w:jc w:val="left"/>
              <w:rPr>
                <w:color w:val="000000" w:themeColor="text1"/>
              </w:rPr>
            </w:pPr>
          </w:p>
        </w:tc>
        <w:tc>
          <w:tcPr>
            <w:tcW w:w="816" w:type="dxa"/>
          </w:tcPr>
          <w:p w:rsidR="0015350D" w:rsidRPr="005315A3" w:rsidRDefault="0015350D" w:rsidP="00C8413F">
            <w:pPr>
              <w:jc w:val="left"/>
              <w:rPr>
                <w:color w:val="000000" w:themeColor="text1"/>
              </w:rPr>
            </w:pPr>
          </w:p>
        </w:tc>
        <w:tc>
          <w:tcPr>
            <w:tcW w:w="800" w:type="dxa"/>
          </w:tcPr>
          <w:p w:rsidR="0015350D" w:rsidRPr="005315A3" w:rsidRDefault="0015350D" w:rsidP="00C8413F">
            <w:pPr>
              <w:jc w:val="left"/>
              <w:rPr>
                <w:color w:val="000000" w:themeColor="text1"/>
              </w:rPr>
            </w:pPr>
          </w:p>
        </w:tc>
        <w:tc>
          <w:tcPr>
            <w:tcW w:w="1036" w:type="dxa"/>
          </w:tcPr>
          <w:p w:rsidR="0015350D" w:rsidRPr="005315A3" w:rsidRDefault="0015350D" w:rsidP="00C8413F">
            <w:pPr>
              <w:jc w:val="left"/>
              <w:rPr>
                <w:color w:val="000000" w:themeColor="text1"/>
              </w:rPr>
            </w:pPr>
          </w:p>
        </w:tc>
        <w:tc>
          <w:tcPr>
            <w:tcW w:w="856" w:type="dxa"/>
          </w:tcPr>
          <w:p w:rsidR="0015350D" w:rsidRPr="005315A3" w:rsidRDefault="0015350D" w:rsidP="00C8413F">
            <w:pPr>
              <w:jc w:val="left"/>
              <w:rPr>
                <w:color w:val="000000" w:themeColor="text1"/>
              </w:rPr>
            </w:pPr>
          </w:p>
        </w:tc>
        <w:tc>
          <w:tcPr>
            <w:tcW w:w="816" w:type="dxa"/>
          </w:tcPr>
          <w:p w:rsidR="0015350D" w:rsidRPr="005315A3" w:rsidRDefault="0015350D" w:rsidP="00C8413F">
            <w:pPr>
              <w:jc w:val="left"/>
              <w:rPr>
                <w:color w:val="000000" w:themeColor="text1"/>
              </w:rPr>
            </w:pPr>
          </w:p>
        </w:tc>
      </w:tr>
      <w:tr w:rsidR="00B952EC" w:rsidRPr="005315A3" w:rsidTr="00FC24ED">
        <w:tc>
          <w:tcPr>
            <w:tcW w:w="719" w:type="dxa"/>
            <w:tcBorders>
              <w:bottom w:val="double" w:sz="4" w:space="0" w:color="auto"/>
            </w:tcBorders>
          </w:tcPr>
          <w:p w:rsidR="0015350D" w:rsidRPr="005315A3" w:rsidRDefault="0015350D" w:rsidP="00C8413F">
            <w:pPr>
              <w:jc w:val="left"/>
              <w:rPr>
                <w:color w:val="000000" w:themeColor="text1"/>
              </w:rPr>
            </w:pPr>
            <w:r w:rsidRPr="005315A3">
              <w:rPr>
                <w:color w:val="000000" w:themeColor="text1"/>
              </w:rPr>
              <w:t>dst</w:t>
            </w:r>
          </w:p>
        </w:tc>
        <w:tc>
          <w:tcPr>
            <w:tcW w:w="1548" w:type="dxa"/>
            <w:tcBorders>
              <w:bottom w:val="double" w:sz="4" w:space="0" w:color="auto"/>
            </w:tcBorders>
          </w:tcPr>
          <w:p w:rsidR="0015350D" w:rsidRPr="005315A3" w:rsidRDefault="0015350D" w:rsidP="00C8413F">
            <w:pPr>
              <w:jc w:val="left"/>
              <w:rPr>
                <w:color w:val="000000" w:themeColor="text1"/>
              </w:rPr>
            </w:pPr>
          </w:p>
        </w:tc>
        <w:tc>
          <w:tcPr>
            <w:tcW w:w="800" w:type="dxa"/>
            <w:tcBorders>
              <w:bottom w:val="double" w:sz="4" w:space="0" w:color="auto"/>
            </w:tcBorders>
          </w:tcPr>
          <w:p w:rsidR="0015350D" w:rsidRPr="005315A3" w:rsidRDefault="0015350D" w:rsidP="00C8413F">
            <w:pPr>
              <w:jc w:val="left"/>
              <w:rPr>
                <w:color w:val="000000" w:themeColor="text1"/>
              </w:rPr>
            </w:pPr>
          </w:p>
        </w:tc>
        <w:tc>
          <w:tcPr>
            <w:tcW w:w="1036" w:type="dxa"/>
            <w:tcBorders>
              <w:bottom w:val="double" w:sz="4" w:space="0" w:color="auto"/>
            </w:tcBorders>
          </w:tcPr>
          <w:p w:rsidR="0015350D" w:rsidRPr="005315A3" w:rsidRDefault="0015350D" w:rsidP="00C8413F">
            <w:pPr>
              <w:jc w:val="left"/>
              <w:rPr>
                <w:color w:val="000000" w:themeColor="text1"/>
              </w:rPr>
            </w:pPr>
          </w:p>
        </w:tc>
        <w:tc>
          <w:tcPr>
            <w:tcW w:w="856" w:type="dxa"/>
            <w:tcBorders>
              <w:bottom w:val="double" w:sz="4" w:space="0" w:color="auto"/>
            </w:tcBorders>
          </w:tcPr>
          <w:p w:rsidR="0015350D" w:rsidRPr="005315A3" w:rsidRDefault="0015350D" w:rsidP="00C8413F">
            <w:pPr>
              <w:jc w:val="left"/>
              <w:rPr>
                <w:color w:val="000000" w:themeColor="text1"/>
              </w:rPr>
            </w:pPr>
          </w:p>
        </w:tc>
        <w:tc>
          <w:tcPr>
            <w:tcW w:w="816" w:type="dxa"/>
            <w:tcBorders>
              <w:bottom w:val="double" w:sz="4" w:space="0" w:color="auto"/>
            </w:tcBorders>
          </w:tcPr>
          <w:p w:rsidR="0015350D" w:rsidRPr="005315A3" w:rsidRDefault="0015350D" w:rsidP="00C8413F">
            <w:pPr>
              <w:jc w:val="left"/>
              <w:rPr>
                <w:color w:val="000000" w:themeColor="text1"/>
              </w:rPr>
            </w:pPr>
          </w:p>
        </w:tc>
        <w:tc>
          <w:tcPr>
            <w:tcW w:w="800" w:type="dxa"/>
            <w:tcBorders>
              <w:bottom w:val="double" w:sz="4" w:space="0" w:color="auto"/>
            </w:tcBorders>
          </w:tcPr>
          <w:p w:rsidR="0015350D" w:rsidRPr="005315A3" w:rsidRDefault="0015350D" w:rsidP="00C8413F">
            <w:pPr>
              <w:jc w:val="left"/>
              <w:rPr>
                <w:color w:val="000000" w:themeColor="text1"/>
              </w:rPr>
            </w:pPr>
          </w:p>
        </w:tc>
        <w:tc>
          <w:tcPr>
            <w:tcW w:w="1036" w:type="dxa"/>
            <w:tcBorders>
              <w:bottom w:val="double" w:sz="4" w:space="0" w:color="auto"/>
            </w:tcBorders>
          </w:tcPr>
          <w:p w:rsidR="0015350D" w:rsidRPr="005315A3" w:rsidRDefault="0015350D" w:rsidP="00C8413F">
            <w:pPr>
              <w:jc w:val="left"/>
              <w:rPr>
                <w:color w:val="000000" w:themeColor="text1"/>
              </w:rPr>
            </w:pPr>
          </w:p>
        </w:tc>
        <w:tc>
          <w:tcPr>
            <w:tcW w:w="856" w:type="dxa"/>
            <w:tcBorders>
              <w:bottom w:val="double" w:sz="4" w:space="0" w:color="auto"/>
            </w:tcBorders>
          </w:tcPr>
          <w:p w:rsidR="0015350D" w:rsidRPr="005315A3" w:rsidRDefault="0015350D" w:rsidP="00C8413F">
            <w:pPr>
              <w:jc w:val="left"/>
              <w:rPr>
                <w:color w:val="000000" w:themeColor="text1"/>
              </w:rPr>
            </w:pPr>
          </w:p>
        </w:tc>
        <w:tc>
          <w:tcPr>
            <w:tcW w:w="816" w:type="dxa"/>
            <w:tcBorders>
              <w:bottom w:val="double" w:sz="4" w:space="0" w:color="auto"/>
            </w:tcBorders>
          </w:tcPr>
          <w:p w:rsidR="0015350D" w:rsidRPr="005315A3" w:rsidRDefault="0015350D" w:rsidP="00C8413F">
            <w:pPr>
              <w:jc w:val="left"/>
              <w:rPr>
                <w:color w:val="000000" w:themeColor="text1"/>
              </w:rPr>
            </w:pPr>
          </w:p>
        </w:tc>
      </w:tr>
      <w:tr w:rsidR="00B952EC" w:rsidRPr="005315A3" w:rsidTr="00FC24ED">
        <w:tc>
          <w:tcPr>
            <w:tcW w:w="2267" w:type="dxa"/>
            <w:gridSpan w:val="2"/>
            <w:tcBorders>
              <w:top w:val="double" w:sz="4" w:space="0" w:color="auto"/>
            </w:tcBorders>
          </w:tcPr>
          <w:p w:rsidR="0015350D" w:rsidRPr="005315A3" w:rsidRDefault="0015350D" w:rsidP="00C8413F">
            <w:pPr>
              <w:jc w:val="left"/>
              <w:rPr>
                <w:b/>
                <w:color w:val="000000" w:themeColor="text1"/>
              </w:rPr>
            </w:pPr>
            <w:r w:rsidRPr="005315A3">
              <w:rPr>
                <w:b/>
                <w:color w:val="000000" w:themeColor="text1"/>
                <w:sz w:val="20"/>
              </w:rPr>
              <w:t xml:space="preserve">Total </w:t>
            </w:r>
            <w:r w:rsidR="002D7FFA" w:rsidRPr="005315A3">
              <w:rPr>
                <w:b/>
                <w:color w:val="000000" w:themeColor="text1"/>
                <w:sz w:val="20"/>
              </w:rPr>
              <w:t>Peserta didik</w:t>
            </w:r>
            <w:r w:rsidRPr="005315A3">
              <w:rPr>
                <w:b/>
                <w:color w:val="000000" w:themeColor="text1"/>
                <w:sz w:val="20"/>
              </w:rPr>
              <w:t xml:space="preserve"> pada Fakultas</w:t>
            </w:r>
          </w:p>
        </w:tc>
        <w:tc>
          <w:tcPr>
            <w:tcW w:w="800" w:type="dxa"/>
            <w:tcBorders>
              <w:top w:val="double" w:sz="4" w:space="0" w:color="auto"/>
            </w:tcBorders>
          </w:tcPr>
          <w:p w:rsidR="0015350D" w:rsidRPr="005315A3" w:rsidRDefault="0015350D" w:rsidP="00C8413F">
            <w:pPr>
              <w:jc w:val="left"/>
              <w:rPr>
                <w:color w:val="000000" w:themeColor="text1"/>
              </w:rPr>
            </w:pPr>
          </w:p>
        </w:tc>
        <w:tc>
          <w:tcPr>
            <w:tcW w:w="1036" w:type="dxa"/>
            <w:tcBorders>
              <w:top w:val="double" w:sz="4" w:space="0" w:color="auto"/>
            </w:tcBorders>
          </w:tcPr>
          <w:p w:rsidR="0015350D" w:rsidRPr="005315A3" w:rsidRDefault="0015350D" w:rsidP="00C8413F">
            <w:pPr>
              <w:jc w:val="left"/>
              <w:rPr>
                <w:color w:val="000000" w:themeColor="text1"/>
              </w:rPr>
            </w:pPr>
          </w:p>
        </w:tc>
        <w:tc>
          <w:tcPr>
            <w:tcW w:w="856" w:type="dxa"/>
            <w:tcBorders>
              <w:top w:val="double" w:sz="4" w:space="0" w:color="auto"/>
            </w:tcBorders>
          </w:tcPr>
          <w:p w:rsidR="0015350D" w:rsidRPr="005315A3" w:rsidRDefault="0015350D" w:rsidP="00C8413F">
            <w:pPr>
              <w:jc w:val="left"/>
              <w:rPr>
                <w:color w:val="000000" w:themeColor="text1"/>
              </w:rPr>
            </w:pPr>
          </w:p>
        </w:tc>
        <w:tc>
          <w:tcPr>
            <w:tcW w:w="816" w:type="dxa"/>
            <w:tcBorders>
              <w:top w:val="double" w:sz="4" w:space="0" w:color="auto"/>
            </w:tcBorders>
          </w:tcPr>
          <w:p w:rsidR="0015350D" w:rsidRPr="005315A3" w:rsidRDefault="0015350D" w:rsidP="00C8413F">
            <w:pPr>
              <w:jc w:val="left"/>
              <w:rPr>
                <w:color w:val="000000" w:themeColor="text1"/>
              </w:rPr>
            </w:pPr>
          </w:p>
        </w:tc>
        <w:tc>
          <w:tcPr>
            <w:tcW w:w="800" w:type="dxa"/>
            <w:tcBorders>
              <w:top w:val="double" w:sz="4" w:space="0" w:color="auto"/>
            </w:tcBorders>
          </w:tcPr>
          <w:p w:rsidR="0015350D" w:rsidRPr="005315A3" w:rsidRDefault="0015350D" w:rsidP="00C8413F">
            <w:pPr>
              <w:jc w:val="left"/>
              <w:rPr>
                <w:color w:val="000000" w:themeColor="text1"/>
              </w:rPr>
            </w:pPr>
          </w:p>
        </w:tc>
        <w:tc>
          <w:tcPr>
            <w:tcW w:w="1036" w:type="dxa"/>
            <w:tcBorders>
              <w:top w:val="double" w:sz="4" w:space="0" w:color="auto"/>
            </w:tcBorders>
          </w:tcPr>
          <w:p w:rsidR="0015350D" w:rsidRPr="005315A3" w:rsidRDefault="0015350D" w:rsidP="00C8413F">
            <w:pPr>
              <w:jc w:val="left"/>
              <w:rPr>
                <w:color w:val="000000" w:themeColor="text1"/>
              </w:rPr>
            </w:pPr>
          </w:p>
        </w:tc>
        <w:tc>
          <w:tcPr>
            <w:tcW w:w="856" w:type="dxa"/>
            <w:tcBorders>
              <w:top w:val="double" w:sz="4" w:space="0" w:color="auto"/>
            </w:tcBorders>
          </w:tcPr>
          <w:p w:rsidR="0015350D" w:rsidRPr="005315A3" w:rsidRDefault="0015350D" w:rsidP="00C8413F">
            <w:pPr>
              <w:jc w:val="left"/>
              <w:rPr>
                <w:color w:val="000000" w:themeColor="text1"/>
              </w:rPr>
            </w:pPr>
          </w:p>
        </w:tc>
        <w:tc>
          <w:tcPr>
            <w:tcW w:w="816" w:type="dxa"/>
            <w:tcBorders>
              <w:top w:val="double" w:sz="4" w:space="0" w:color="auto"/>
            </w:tcBorders>
          </w:tcPr>
          <w:p w:rsidR="0015350D" w:rsidRPr="005315A3" w:rsidRDefault="0015350D" w:rsidP="00C8413F">
            <w:pPr>
              <w:jc w:val="left"/>
              <w:rPr>
                <w:color w:val="000000" w:themeColor="text1"/>
              </w:rPr>
            </w:pPr>
          </w:p>
        </w:tc>
      </w:tr>
    </w:tbl>
    <w:p w:rsidR="0015350D" w:rsidRPr="005315A3" w:rsidRDefault="0015350D" w:rsidP="00C8413F">
      <w:pPr>
        <w:rPr>
          <w:color w:val="000000" w:themeColor="text1"/>
          <w:sz w:val="20"/>
          <w:lang w:val="sv-SE"/>
        </w:rPr>
      </w:pPr>
      <w:r w:rsidRPr="005315A3">
        <w:rPr>
          <w:color w:val="000000" w:themeColor="text1"/>
          <w:sz w:val="20"/>
          <w:lang w:val="sv-SE"/>
        </w:rPr>
        <w:t xml:space="preserve">Catatan: </w:t>
      </w:r>
    </w:p>
    <w:p w:rsidR="0015350D" w:rsidRPr="005315A3" w:rsidRDefault="0015350D" w:rsidP="00C8413F">
      <w:pPr>
        <w:ind w:left="426" w:hanging="426"/>
        <w:rPr>
          <w:color w:val="000000" w:themeColor="text1"/>
          <w:sz w:val="20"/>
          <w:lang w:val="sv-SE"/>
        </w:rPr>
      </w:pPr>
      <w:r w:rsidRPr="005315A3">
        <w:rPr>
          <w:color w:val="000000" w:themeColor="text1"/>
          <w:sz w:val="20"/>
          <w:lang w:val="sv-SE"/>
        </w:rPr>
        <w:t xml:space="preserve"> (1) </w:t>
      </w:r>
      <w:r w:rsidR="002D7FFA" w:rsidRPr="005315A3">
        <w:rPr>
          <w:color w:val="000000" w:themeColor="text1"/>
          <w:sz w:val="20"/>
          <w:lang w:val="sv-SE"/>
        </w:rPr>
        <w:t>Peserta didik</w:t>
      </w:r>
      <w:r w:rsidRPr="005315A3">
        <w:rPr>
          <w:b/>
          <w:bCs/>
          <w:color w:val="000000" w:themeColor="text1"/>
          <w:sz w:val="20"/>
          <w:lang w:val="sv-SE"/>
        </w:rPr>
        <w:t>program internasional</w:t>
      </w:r>
      <w:r w:rsidRPr="005315A3">
        <w:rPr>
          <w:color w:val="000000" w:themeColor="text1"/>
          <w:sz w:val="20"/>
          <w:lang w:val="sv-SE"/>
        </w:rPr>
        <w:t xml:space="preserve"> adalah </w:t>
      </w:r>
      <w:r w:rsidR="002D7FFA" w:rsidRPr="005315A3">
        <w:rPr>
          <w:color w:val="000000" w:themeColor="text1"/>
          <w:sz w:val="20"/>
          <w:lang w:val="sv-SE"/>
        </w:rPr>
        <w:t>peserta didik</w:t>
      </w:r>
      <w:r w:rsidRPr="005315A3">
        <w:rPr>
          <w:color w:val="000000" w:themeColor="text1"/>
          <w:sz w:val="20"/>
          <w:lang w:val="sv-SE"/>
        </w:rPr>
        <w:t xml:space="preserve"> yang terdaftar sebagai kelas khusus internasional. </w:t>
      </w:r>
    </w:p>
    <w:p w:rsidR="0015350D" w:rsidRPr="005315A3" w:rsidRDefault="008A2C00" w:rsidP="00C8413F">
      <w:pPr>
        <w:ind w:left="426" w:hanging="426"/>
        <w:rPr>
          <w:color w:val="000000" w:themeColor="text1"/>
          <w:sz w:val="20"/>
          <w:lang w:val="sv-SE"/>
        </w:rPr>
      </w:pPr>
      <w:r w:rsidRPr="005315A3">
        <w:rPr>
          <w:color w:val="000000" w:themeColor="text1"/>
          <w:sz w:val="20"/>
          <w:lang w:val="sv-SE"/>
        </w:rPr>
        <w:t xml:space="preserve"> </w:t>
      </w:r>
      <w:r w:rsidR="0015350D" w:rsidRPr="005315A3">
        <w:rPr>
          <w:color w:val="000000" w:themeColor="text1"/>
          <w:sz w:val="20"/>
          <w:lang w:val="sv-SE"/>
        </w:rPr>
        <w:t xml:space="preserve">(2)  </w:t>
      </w:r>
      <w:r w:rsidR="002D7FFA" w:rsidRPr="005315A3">
        <w:rPr>
          <w:color w:val="000000" w:themeColor="text1"/>
          <w:sz w:val="20"/>
          <w:lang w:val="sv-SE"/>
        </w:rPr>
        <w:t>Peserta didik</w:t>
      </w:r>
      <w:r w:rsidR="0015350D" w:rsidRPr="005315A3">
        <w:rPr>
          <w:b/>
          <w:bCs/>
          <w:color w:val="000000" w:themeColor="text1"/>
          <w:sz w:val="20"/>
          <w:lang w:val="sv-SE"/>
        </w:rPr>
        <w:t>transfer</w:t>
      </w:r>
      <w:r w:rsidR="0015350D" w:rsidRPr="005315A3">
        <w:rPr>
          <w:color w:val="000000" w:themeColor="text1"/>
          <w:sz w:val="20"/>
          <w:lang w:val="sv-SE"/>
        </w:rPr>
        <w:t xml:space="preserve"> adalah </w:t>
      </w:r>
      <w:r w:rsidR="002D7FFA" w:rsidRPr="005315A3">
        <w:rPr>
          <w:color w:val="000000" w:themeColor="text1"/>
          <w:sz w:val="20"/>
          <w:lang w:val="sv-SE"/>
        </w:rPr>
        <w:t>peserta didik</w:t>
      </w:r>
      <w:r w:rsidR="0015350D" w:rsidRPr="005315A3">
        <w:rPr>
          <w:color w:val="000000" w:themeColor="text1"/>
          <w:sz w:val="20"/>
          <w:lang w:val="sv-SE"/>
        </w:rPr>
        <w:t xml:space="preserve"> pindahan dari PS kedokteran PT lain.</w:t>
      </w:r>
    </w:p>
    <w:p w:rsidR="0015350D" w:rsidRPr="005315A3" w:rsidRDefault="0015350D" w:rsidP="00C8413F">
      <w:pPr>
        <w:ind w:left="720" w:hanging="360"/>
        <w:rPr>
          <w:color w:val="000000" w:themeColor="text1"/>
          <w:sz w:val="20"/>
          <w:lang w:val="sv-SE"/>
        </w:rPr>
      </w:pPr>
    </w:p>
    <w:p w:rsidR="0015350D" w:rsidRPr="005315A3" w:rsidRDefault="0015350D" w:rsidP="008A2C00">
      <w:pPr>
        <w:ind w:left="630" w:hanging="630"/>
        <w:rPr>
          <w:color w:val="000000" w:themeColor="text1"/>
          <w:lang w:val="fi-FI"/>
        </w:rPr>
      </w:pPr>
      <w:r w:rsidRPr="005315A3">
        <w:rPr>
          <w:color w:val="000000" w:themeColor="text1"/>
          <w:lang w:val="fi-FI"/>
        </w:rPr>
        <w:t>3.1.3 Uraikan alasan/pertimbangan Fakultas dalam menerima</w:t>
      </w:r>
      <w:r w:rsidR="002D7FFA" w:rsidRPr="005315A3">
        <w:rPr>
          <w:color w:val="000000" w:themeColor="text1"/>
          <w:lang w:val="fi-FI"/>
        </w:rPr>
        <w:t>peserta didik</w:t>
      </w:r>
      <w:r w:rsidRPr="005315A3">
        <w:rPr>
          <w:color w:val="000000" w:themeColor="text1"/>
          <w:lang w:val="fi-FI"/>
        </w:rPr>
        <w:t xml:space="preserve"> transfer dan </w:t>
      </w:r>
      <w:r w:rsidR="002D7FFA" w:rsidRPr="005315A3">
        <w:rPr>
          <w:color w:val="000000" w:themeColor="text1"/>
          <w:lang w:val="fi-FI"/>
        </w:rPr>
        <w:t>peserta didik</w:t>
      </w:r>
      <w:r w:rsidRPr="005315A3">
        <w:rPr>
          <w:color w:val="000000" w:themeColor="text1"/>
          <w:lang w:val="fi-FI"/>
        </w:rPr>
        <w:t xml:space="preserve"> program internasional.  Jelaskan pula alasan </w:t>
      </w:r>
      <w:r w:rsidR="002D7FFA" w:rsidRPr="005315A3">
        <w:rPr>
          <w:color w:val="000000" w:themeColor="text1"/>
          <w:lang w:val="fi-FI"/>
        </w:rPr>
        <w:t>peserta didik</w:t>
      </w:r>
      <w:r w:rsidRPr="005315A3">
        <w:rPr>
          <w:color w:val="000000" w:themeColor="text1"/>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lang w:val="fi-FI"/>
              </w:rPr>
            </w:pPr>
            <w:r w:rsidRPr="005315A3">
              <w:rPr>
                <w:color w:val="000000" w:themeColor="text1"/>
                <w:lang w:val="fi-FI"/>
              </w:rPr>
              <w:tab/>
            </w:r>
          </w:p>
          <w:p w:rsidR="0015350D" w:rsidRPr="005315A3" w:rsidRDefault="0015350D" w:rsidP="00C8413F">
            <w:pPr>
              <w:pStyle w:val="Header"/>
              <w:tabs>
                <w:tab w:val="clear" w:pos="4320"/>
                <w:tab w:val="clear" w:pos="8640"/>
              </w:tabs>
              <w:rPr>
                <w:color w:val="000000" w:themeColor="text1"/>
                <w:lang w:val="fi-FI"/>
              </w:rPr>
            </w:pPr>
          </w:p>
          <w:p w:rsidR="0015350D" w:rsidRPr="005315A3" w:rsidRDefault="0015350D" w:rsidP="00C8413F">
            <w:pPr>
              <w:pStyle w:val="Header"/>
              <w:tabs>
                <w:tab w:val="clear" w:pos="4320"/>
                <w:tab w:val="clear" w:pos="8640"/>
              </w:tabs>
              <w:rPr>
                <w:color w:val="000000" w:themeColor="text1"/>
                <w:lang w:val="fi-FI"/>
              </w:rPr>
            </w:pPr>
          </w:p>
          <w:p w:rsidR="0015350D" w:rsidRPr="005315A3" w:rsidRDefault="0015350D" w:rsidP="00C8413F">
            <w:pPr>
              <w:pStyle w:val="Header"/>
              <w:tabs>
                <w:tab w:val="clear" w:pos="4320"/>
                <w:tab w:val="clear" w:pos="8640"/>
              </w:tabs>
              <w:rPr>
                <w:color w:val="000000" w:themeColor="text1"/>
                <w:lang w:val="fi-FI"/>
              </w:rPr>
            </w:pPr>
          </w:p>
        </w:tc>
      </w:tr>
    </w:tbl>
    <w:p w:rsidR="0015350D" w:rsidRPr="005315A3" w:rsidRDefault="0015350D" w:rsidP="00C8413F">
      <w:pPr>
        <w:jc w:val="left"/>
        <w:rPr>
          <w:color w:val="000000" w:themeColor="text1"/>
          <w:lang w:val="fi-FI"/>
        </w:rPr>
      </w:pPr>
    </w:p>
    <w:p w:rsidR="0015350D" w:rsidRPr="005315A3" w:rsidRDefault="0015350D" w:rsidP="00C8413F">
      <w:pPr>
        <w:jc w:val="left"/>
        <w:rPr>
          <w:color w:val="000000" w:themeColor="text1"/>
          <w:lang w:val="fi-FI"/>
        </w:rPr>
      </w:pPr>
    </w:p>
    <w:p w:rsidR="008A2C00" w:rsidRPr="005315A3" w:rsidRDefault="008A2C00" w:rsidP="00C8413F">
      <w:pPr>
        <w:jc w:val="left"/>
        <w:rPr>
          <w:color w:val="000000" w:themeColor="text1"/>
          <w:lang w:val="fi-FI"/>
        </w:rPr>
      </w:pPr>
    </w:p>
    <w:p w:rsidR="008A2C00" w:rsidRPr="005315A3" w:rsidRDefault="008A2C00" w:rsidP="00C8413F">
      <w:pPr>
        <w:jc w:val="left"/>
        <w:rPr>
          <w:color w:val="000000" w:themeColor="text1"/>
          <w:lang w:val="fi-FI"/>
        </w:rPr>
      </w:pPr>
    </w:p>
    <w:p w:rsidR="0015350D" w:rsidRPr="005315A3" w:rsidRDefault="008A2C00" w:rsidP="00C8413F">
      <w:pPr>
        <w:ind w:left="540" w:hanging="540"/>
        <w:rPr>
          <w:color w:val="000000" w:themeColor="text1"/>
          <w:lang w:val="id-ID"/>
        </w:rPr>
      </w:pPr>
      <w:r w:rsidRPr="005315A3">
        <w:rPr>
          <w:color w:val="000000" w:themeColor="text1"/>
          <w:lang w:val="fi-FI"/>
        </w:rPr>
        <w:t>3.</w:t>
      </w:r>
      <w:r w:rsidR="0015350D" w:rsidRPr="005315A3">
        <w:rPr>
          <w:color w:val="000000" w:themeColor="text1"/>
          <w:lang w:val="fi-FI"/>
        </w:rPr>
        <w:t>2</w:t>
      </w:r>
      <w:r w:rsidRPr="005315A3">
        <w:rPr>
          <w:color w:val="000000" w:themeColor="text1"/>
          <w:lang w:val="fi-FI"/>
        </w:rPr>
        <w:tab/>
      </w:r>
      <w:r w:rsidR="0015350D" w:rsidRPr="005315A3">
        <w:rPr>
          <w:color w:val="000000" w:themeColor="text1"/>
          <w:lang w:val="fi-FI"/>
        </w:rPr>
        <w:t xml:space="preserve">Tuliskan rata-rata masa </w:t>
      </w:r>
      <w:r w:rsidR="00F51463" w:rsidRPr="005315A3">
        <w:rPr>
          <w:color w:val="000000" w:themeColor="text1"/>
          <w:lang w:val="fi-FI"/>
        </w:rPr>
        <w:t xml:space="preserve">Pendidikan </w:t>
      </w:r>
      <w:r w:rsidR="0015350D" w:rsidRPr="005315A3">
        <w:rPr>
          <w:color w:val="000000" w:themeColor="text1"/>
          <w:lang w:val="fi-FI"/>
        </w:rPr>
        <w:t xml:space="preserve">dan rata-rata IPK lulusan dari </w:t>
      </w:r>
      <w:r w:rsidR="002D7FFA" w:rsidRPr="005315A3">
        <w:rPr>
          <w:b/>
          <w:bCs/>
          <w:color w:val="000000" w:themeColor="text1"/>
          <w:lang w:val="fi-FI"/>
        </w:rPr>
        <w:t>peserta didik</w:t>
      </w:r>
      <w:r w:rsidR="0015350D" w:rsidRPr="005315A3">
        <w:rPr>
          <w:b/>
          <w:bCs/>
          <w:color w:val="000000" w:themeColor="text1"/>
          <w:lang w:val="fi-FI"/>
        </w:rPr>
        <w:t xml:space="preserve"> reguler bukan transfer</w:t>
      </w:r>
      <w:r w:rsidR="0015350D" w:rsidRPr="005315A3">
        <w:rPr>
          <w:color w:val="000000" w:themeColor="text1"/>
          <w:lang w:val="fi-FI"/>
        </w:rPr>
        <w:t xml:space="preserve"> untuk setiap program </w:t>
      </w:r>
      <w:r w:rsidR="00F51463" w:rsidRPr="005315A3">
        <w:rPr>
          <w:color w:val="000000" w:themeColor="text1"/>
          <w:lang w:val="fi-FI"/>
        </w:rPr>
        <w:t xml:space="preserve">Pendidikan </w:t>
      </w:r>
      <w:r w:rsidR="0015350D" w:rsidRPr="005315A3">
        <w:rPr>
          <w:color w:val="000000" w:themeColor="text1"/>
          <w:lang w:val="fi-FI"/>
        </w:rPr>
        <w:t>yang dikelola oleh Fakultas dalam tiga tahun terakhir dengan mengikuti format  tabel berikut</w:t>
      </w:r>
      <w:r w:rsidR="0015350D" w:rsidRPr="005315A3">
        <w:rPr>
          <w:color w:val="000000" w:themeColor="text1"/>
          <w:lang w:val="id-ID"/>
        </w:rPr>
        <w:t>.</w:t>
      </w:r>
    </w:p>
    <w:p w:rsidR="0015350D" w:rsidRPr="005315A3" w:rsidRDefault="0015350D" w:rsidP="00C8413F">
      <w:pPr>
        <w:jc w:val="left"/>
        <w:rPr>
          <w:color w:val="000000" w:themeColor="text1"/>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B952EC" w:rsidRPr="005315A3" w:rsidTr="00FC24ED">
        <w:tc>
          <w:tcPr>
            <w:tcW w:w="559"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No.</w:t>
            </w:r>
          </w:p>
        </w:tc>
        <w:tc>
          <w:tcPr>
            <w:tcW w:w="3401"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Program Studi</w:t>
            </w:r>
          </w:p>
        </w:tc>
        <w:tc>
          <w:tcPr>
            <w:tcW w:w="270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lang w:val="id-ID"/>
              </w:rPr>
            </w:pPr>
            <w:r w:rsidRPr="005315A3">
              <w:rPr>
                <w:b/>
                <w:color w:val="000000" w:themeColor="text1"/>
                <w:sz w:val="20"/>
                <w:lang w:val="fi-FI"/>
              </w:rPr>
              <w:t xml:space="preserve">Persentase </w:t>
            </w:r>
          </w:p>
          <w:p w:rsidR="0015350D" w:rsidRPr="005315A3" w:rsidRDefault="0015350D" w:rsidP="00C8413F">
            <w:pPr>
              <w:jc w:val="center"/>
              <w:rPr>
                <w:b/>
                <w:color w:val="000000" w:themeColor="text1"/>
                <w:sz w:val="20"/>
              </w:rPr>
            </w:pPr>
            <w:r w:rsidRPr="005315A3">
              <w:rPr>
                <w:b/>
                <w:color w:val="000000" w:themeColor="text1"/>
                <w:sz w:val="20"/>
                <w:lang w:val="id-ID"/>
              </w:rPr>
              <w:t>Kel</w:t>
            </w:r>
            <w:r w:rsidRPr="005315A3">
              <w:rPr>
                <w:b/>
                <w:color w:val="000000" w:themeColor="text1"/>
                <w:sz w:val="20"/>
                <w:lang w:val="fi-FI"/>
              </w:rPr>
              <w:t>ulus</w:t>
            </w:r>
            <w:r w:rsidRPr="005315A3">
              <w:rPr>
                <w:b/>
                <w:color w:val="000000" w:themeColor="text1"/>
                <w:sz w:val="20"/>
                <w:lang w:val="id-ID"/>
              </w:rPr>
              <w:t>anT</w:t>
            </w:r>
            <w:r w:rsidRPr="005315A3">
              <w:rPr>
                <w:b/>
                <w:color w:val="000000" w:themeColor="text1"/>
                <w:sz w:val="20"/>
                <w:lang w:val="fi-FI"/>
              </w:rPr>
              <w:t xml:space="preserve">epat </w:t>
            </w:r>
            <w:r w:rsidRPr="005315A3">
              <w:rPr>
                <w:b/>
                <w:color w:val="000000" w:themeColor="text1"/>
                <w:sz w:val="20"/>
                <w:lang w:val="id-ID"/>
              </w:rPr>
              <w:t>W</w:t>
            </w:r>
            <w:r w:rsidRPr="005315A3">
              <w:rPr>
                <w:b/>
                <w:color w:val="000000" w:themeColor="text1"/>
                <w:sz w:val="20"/>
                <w:lang w:val="fi-FI"/>
              </w:rPr>
              <w:t>aktu</w:t>
            </w:r>
          </w:p>
        </w:tc>
        <w:tc>
          <w:tcPr>
            <w:tcW w:w="252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 xml:space="preserve">Persentase IPK </w:t>
            </w:r>
            <w:r w:rsidRPr="005315A3">
              <w:rPr>
                <w:b/>
                <w:color w:val="000000" w:themeColor="text1"/>
                <w:sz w:val="20"/>
                <w:lang w:val="id-ID"/>
              </w:rPr>
              <w:t>L</w:t>
            </w:r>
            <w:r w:rsidRPr="005315A3">
              <w:rPr>
                <w:b/>
                <w:color w:val="000000" w:themeColor="text1"/>
                <w:sz w:val="20"/>
              </w:rPr>
              <w:t>ulusan ≥ 3,00</w:t>
            </w:r>
          </w:p>
        </w:tc>
      </w:tr>
      <w:tr w:rsidR="00B952EC" w:rsidRPr="005315A3" w:rsidTr="00FC24ED">
        <w:tc>
          <w:tcPr>
            <w:tcW w:w="559"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(1)</w:t>
            </w:r>
          </w:p>
        </w:tc>
        <w:tc>
          <w:tcPr>
            <w:tcW w:w="3401"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(2)</w:t>
            </w:r>
          </w:p>
        </w:tc>
        <w:tc>
          <w:tcPr>
            <w:tcW w:w="2700"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(3)</w:t>
            </w:r>
          </w:p>
        </w:tc>
        <w:tc>
          <w:tcPr>
            <w:tcW w:w="2520"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(4)</w:t>
            </w: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1</w:t>
            </w:r>
          </w:p>
        </w:tc>
        <w:tc>
          <w:tcPr>
            <w:tcW w:w="3401" w:type="dxa"/>
          </w:tcPr>
          <w:p w:rsidR="0015350D" w:rsidRPr="005315A3" w:rsidRDefault="0015350D" w:rsidP="00C8413F">
            <w:pPr>
              <w:jc w:val="left"/>
              <w:rPr>
                <w:color w:val="000000" w:themeColor="text1"/>
              </w:rPr>
            </w:pPr>
            <w:r w:rsidRPr="005315A3">
              <w:rPr>
                <w:color w:val="000000" w:themeColor="text1"/>
              </w:rPr>
              <w:t>PS 1: …</w:t>
            </w:r>
          </w:p>
        </w:tc>
        <w:tc>
          <w:tcPr>
            <w:tcW w:w="2700" w:type="dxa"/>
          </w:tcPr>
          <w:p w:rsidR="0015350D" w:rsidRPr="005315A3" w:rsidRDefault="0015350D" w:rsidP="00C8413F">
            <w:pPr>
              <w:jc w:val="left"/>
              <w:rPr>
                <w:color w:val="000000" w:themeColor="text1"/>
              </w:rPr>
            </w:pPr>
          </w:p>
        </w:tc>
        <w:tc>
          <w:tcPr>
            <w:tcW w:w="2520" w:type="dxa"/>
          </w:tcPr>
          <w:p w:rsidR="0015350D" w:rsidRPr="005315A3" w:rsidRDefault="0015350D" w:rsidP="00C8413F">
            <w:pPr>
              <w:jc w:val="left"/>
              <w:rPr>
                <w:color w:val="000000" w:themeColor="text1"/>
              </w:rPr>
            </w:pP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2</w:t>
            </w:r>
          </w:p>
        </w:tc>
        <w:tc>
          <w:tcPr>
            <w:tcW w:w="3401" w:type="dxa"/>
          </w:tcPr>
          <w:p w:rsidR="0015350D" w:rsidRPr="005315A3" w:rsidRDefault="0015350D" w:rsidP="00C8413F">
            <w:pPr>
              <w:jc w:val="left"/>
              <w:rPr>
                <w:color w:val="000000" w:themeColor="text1"/>
              </w:rPr>
            </w:pPr>
            <w:r w:rsidRPr="005315A3">
              <w:rPr>
                <w:color w:val="000000" w:themeColor="text1"/>
              </w:rPr>
              <w:t>PS 2: …</w:t>
            </w:r>
          </w:p>
        </w:tc>
        <w:tc>
          <w:tcPr>
            <w:tcW w:w="2700" w:type="dxa"/>
          </w:tcPr>
          <w:p w:rsidR="0015350D" w:rsidRPr="005315A3" w:rsidRDefault="0015350D" w:rsidP="00C8413F">
            <w:pPr>
              <w:jc w:val="left"/>
              <w:rPr>
                <w:color w:val="000000" w:themeColor="text1"/>
              </w:rPr>
            </w:pPr>
          </w:p>
        </w:tc>
        <w:tc>
          <w:tcPr>
            <w:tcW w:w="2520" w:type="dxa"/>
          </w:tcPr>
          <w:p w:rsidR="0015350D" w:rsidRPr="005315A3" w:rsidRDefault="0015350D" w:rsidP="00C8413F">
            <w:pPr>
              <w:jc w:val="left"/>
              <w:rPr>
                <w:color w:val="000000" w:themeColor="text1"/>
              </w:rPr>
            </w:pPr>
          </w:p>
        </w:tc>
      </w:tr>
      <w:tr w:rsidR="00B952EC" w:rsidRPr="005315A3" w:rsidTr="00FC24ED">
        <w:tc>
          <w:tcPr>
            <w:tcW w:w="559" w:type="dxa"/>
            <w:tcBorders>
              <w:bottom w:val="double" w:sz="4" w:space="0" w:color="auto"/>
            </w:tcBorders>
          </w:tcPr>
          <w:p w:rsidR="0015350D" w:rsidRPr="005315A3" w:rsidRDefault="0015350D" w:rsidP="00C8413F">
            <w:pPr>
              <w:jc w:val="left"/>
              <w:rPr>
                <w:color w:val="000000" w:themeColor="text1"/>
              </w:rPr>
            </w:pPr>
            <w:r w:rsidRPr="005315A3">
              <w:rPr>
                <w:color w:val="000000" w:themeColor="text1"/>
              </w:rPr>
              <w:t>…</w:t>
            </w:r>
          </w:p>
        </w:tc>
        <w:tc>
          <w:tcPr>
            <w:tcW w:w="3401" w:type="dxa"/>
            <w:tcBorders>
              <w:bottom w:val="double" w:sz="4" w:space="0" w:color="auto"/>
            </w:tcBorders>
          </w:tcPr>
          <w:p w:rsidR="0015350D" w:rsidRPr="005315A3" w:rsidRDefault="0015350D" w:rsidP="00C8413F">
            <w:pPr>
              <w:jc w:val="left"/>
              <w:rPr>
                <w:color w:val="000000" w:themeColor="text1"/>
              </w:rPr>
            </w:pPr>
            <w:r w:rsidRPr="005315A3">
              <w:rPr>
                <w:color w:val="000000" w:themeColor="text1"/>
              </w:rPr>
              <w:t>…</w:t>
            </w:r>
          </w:p>
        </w:tc>
        <w:tc>
          <w:tcPr>
            <w:tcW w:w="2700" w:type="dxa"/>
            <w:tcBorders>
              <w:bottom w:val="double" w:sz="4" w:space="0" w:color="auto"/>
            </w:tcBorders>
          </w:tcPr>
          <w:p w:rsidR="0015350D" w:rsidRPr="005315A3" w:rsidRDefault="0015350D" w:rsidP="00C8413F">
            <w:pPr>
              <w:jc w:val="left"/>
              <w:rPr>
                <w:color w:val="000000" w:themeColor="text1"/>
              </w:rPr>
            </w:pPr>
          </w:p>
        </w:tc>
        <w:tc>
          <w:tcPr>
            <w:tcW w:w="2520" w:type="dxa"/>
            <w:tcBorders>
              <w:bottom w:val="double" w:sz="4" w:space="0" w:color="auto"/>
            </w:tcBorders>
          </w:tcPr>
          <w:p w:rsidR="0015350D" w:rsidRPr="005315A3" w:rsidRDefault="0015350D" w:rsidP="00C8413F">
            <w:pPr>
              <w:jc w:val="left"/>
              <w:rPr>
                <w:color w:val="000000" w:themeColor="text1"/>
              </w:rPr>
            </w:pPr>
          </w:p>
        </w:tc>
      </w:tr>
      <w:tr w:rsidR="005A7C85" w:rsidRPr="005315A3" w:rsidTr="00FC24ED">
        <w:tc>
          <w:tcPr>
            <w:tcW w:w="3960" w:type="dxa"/>
            <w:gridSpan w:val="2"/>
            <w:tcBorders>
              <w:top w:val="double" w:sz="4" w:space="0" w:color="auto"/>
            </w:tcBorders>
          </w:tcPr>
          <w:p w:rsidR="0015350D" w:rsidRPr="005315A3" w:rsidRDefault="0015350D" w:rsidP="00C8413F">
            <w:pPr>
              <w:jc w:val="center"/>
              <w:rPr>
                <w:b/>
                <w:color w:val="000000" w:themeColor="text1"/>
              </w:rPr>
            </w:pPr>
            <w:r w:rsidRPr="005315A3">
              <w:rPr>
                <w:b/>
                <w:bCs/>
                <w:color w:val="000000" w:themeColor="text1"/>
                <w:lang w:val="it-IT"/>
              </w:rPr>
              <w:t>Rata-rata di Fakultas</w:t>
            </w:r>
          </w:p>
        </w:tc>
        <w:tc>
          <w:tcPr>
            <w:tcW w:w="2700" w:type="dxa"/>
            <w:tcBorders>
              <w:top w:val="double" w:sz="4" w:space="0" w:color="auto"/>
            </w:tcBorders>
          </w:tcPr>
          <w:p w:rsidR="0015350D" w:rsidRPr="005315A3" w:rsidRDefault="0015350D" w:rsidP="00C8413F">
            <w:pPr>
              <w:jc w:val="left"/>
              <w:rPr>
                <w:color w:val="000000" w:themeColor="text1"/>
              </w:rPr>
            </w:pPr>
          </w:p>
        </w:tc>
        <w:tc>
          <w:tcPr>
            <w:tcW w:w="2520" w:type="dxa"/>
            <w:tcBorders>
              <w:top w:val="double" w:sz="4" w:space="0" w:color="auto"/>
            </w:tcBorders>
          </w:tcPr>
          <w:p w:rsidR="0015350D" w:rsidRPr="005315A3" w:rsidRDefault="0015350D" w:rsidP="00C8413F">
            <w:pPr>
              <w:jc w:val="left"/>
              <w:rPr>
                <w:color w:val="000000" w:themeColor="text1"/>
              </w:rPr>
            </w:pPr>
          </w:p>
        </w:tc>
      </w:tr>
    </w:tbl>
    <w:p w:rsidR="0015350D" w:rsidRPr="005315A3" w:rsidRDefault="0015350D" w:rsidP="00C8413F">
      <w:pPr>
        <w:jc w:val="left"/>
        <w:rPr>
          <w:color w:val="000000" w:themeColor="text1"/>
        </w:rPr>
      </w:pPr>
    </w:p>
    <w:p w:rsidR="0015350D" w:rsidRPr="005315A3" w:rsidRDefault="0015350D" w:rsidP="00C8413F">
      <w:pPr>
        <w:ind w:left="450" w:hanging="450"/>
        <w:jc w:val="left"/>
        <w:rPr>
          <w:color w:val="000000" w:themeColor="text1"/>
        </w:rPr>
      </w:pPr>
      <w:r w:rsidRPr="005315A3">
        <w:rPr>
          <w:color w:val="000000" w:themeColor="text1"/>
        </w:rPr>
        <w:t>3.3</w:t>
      </w:r>
      <w:r w:rsidR="008A2C00" w:rsidRPr="005315A3">
        <w:rPr>
          <w:color w:val="000000" w:themeColor="text1"/>
        </w:rPr>
        <w:tab/>
      </w:r>
      <w:r w:rsidRPr="005315A3">
        <w:rPr>
          <w:color w:val="000000" w:themeColor="text1"/>
        </w:rPr>
        <w:t xml:space="preserve">Upaya Peningkatan mutu lulusan.   </w:t>
      </w:r>
    </w:p>
    <w:p w:rsidR="008A2C00" w:rsidRPr="005315A3" w:rsidRDefault="008A2C00" w:rsidP="00C8413F">
      <w:pPr>
        <w:rPr>
          <w:color w:val="000000" w:themeColor="text1"/>
        </w:rPr>
      </w:pPr>
    </w:p>
    <w:p w:rsidR="0015350D" w:rsidRPr="005315A3" w:rsidRDefault="0015350D" w:rsidP="008A2C00">
      <w:pPr>
        <w:rPr>
          <w:color w:val="000000" w:themeColor="text1"/>
        </w:rPr>
      </w:pPr>
      <w:r w:rsidRPr="005315A3">
        <w:rPr>
          <w:color w:val="000000" w:themeColor="text1"/>
        </w:rPr>
        <w:t xml:space="preserve">Uraikan pandangan Fakultas tentang tepat waktu masa </w:t>
      </w:r>
      <w:r w:rsidR="00F51463" w:rsidRPr="005315A3">
        <w:rPr>
          <w:color w:val="000000" w:themeColor="text1"/>
        </w:rPr>
        <w:t xml:space="preserve">Pendidikan </w:t>
      </w:r>
      <w:r w:rsidRPr="005315A3">
        <w:rPr>
          <w:color w:val="000000" w:themeColor="text1"/>
        </w:rPr>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r w:rsidRPr="005315A3">
              <w:rPr>
                <w:color w:val="000000" w:themeColor="text1"/>
              </w:rPr>
              <w:tab/>
            </w: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rPr>
          <w:color w:val="000000" w:themeColor="text1"/>
        </w:rPr>
      </w:pPr>
    </w:p>
    <w:p w:rsidR="0015350D" w:rsidRPr="005315A3" w:rsidRDefault="0015350D" w:rsidP="00C8413F">
      <w:pPr>
        <w:rPr>
          <w:color w:val="000000" w:themeColor="text1"/>
        </w:rPr>
      </w:pPr>
    </w:p>
    <w:p w:rsidR="0015350D" w:rsidRPr="005315A3" w:rsidRDefault="0015350D" w:rsidP="00C8413F">
      <w:pPr>
        <w:rPr>
          <w:color w:val="000000" w:themeColor="text1"/>
          <w:lang w:val="fi-FI"/>
        </w:rPr>
      </w:pPr>
    </w:p>
    <w:p w:rsidR="00FC1AD4" w:rsidRPr="005315A3" w:rsidRDefault="00FC1AD4" w:rsidP="00FC1AD4">
      <w:pPr>
        <w:pStyle w:val="Heading1"/>
        <w:ind w:left="1620" w:hanging="1620"/>
        <w:jc w:val="center"/>
        <w:rPr>
          <w:color w:val="000000" w:themeColor="text1"/>
          <w:lang w:val="fi-FI"/>
        </w:rPr>
      </w:pPr>
    </w:p>
    <w:p w:rsidR="00FC1AD4" w:rsidRPr="005315A3" w:rsidRDefault="00FC1AD4" w:rsidP="00FC1AD4">
      <w:pPr>
        <w:pStyle w:val="Heading1"/>
        <w:ind w:left="1620" w:hanging="1620"/>
        <w:jc w:val="center"/>
        <w:rPr>
          <w:color w:val="000000" w:themeColor="text1"/>
          <w:lang w:val="fi-FI"/>
        </w:rPr>
      </w:pPr>
    </w:p>
    <w:p w:rsidR="00FC1AD4" w:rsidRPr="005315A3" w:rsidRDefault="00FC1AD4" w:rsidP="00FC1AD4">
      <w:pPr>
        <w:pStyle w:val="Heading1"/>
        <w:ind w:left="1620" w:hanging="1620"/>
        <w:jc w:val="center"/>
        <w:rPr>
          <w:color w:val="000000" w:themeColor="text1"/>
          <w:lang w:val="fi-FI"/>
        </w:rPr>
      </w:pPr>
    </w:p>
    <w:p w:rsidR="00FC1AD4" w:rsidRPr="005315A3" w:rsidRDefault="00FC1AD4" w:rsidP="00FC1AD4">
      <w:pPr>
        <w:pStyle w:val="Heading1"/>
        <w:ind w:left="1620" w:hanging="1620"/>
        <w:jc w:val="cente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D50EA7" w:rsidRPr="005315A3" w:rsidRDefault="00D50EA7" w:rsidP="00D50EA7">
      <w:pPr>
        <w:rPr>
          <w:color w:val="000000" w:themeColor="text1"/>
          <w:lang w:val="fi-FI"/>
        </w:rPr>
      </w:pPr>
    </w:p>
    <w:p w:rsidR="00FC1AD4" w:rsidRPr="005315A3" w:rsidRDefault="00FC1AD4" w:rsidP="00FC1AD4">
      <w:pPr>
        <w:pStyle w:val="Heading1"/>
        <w:ind w:left="1620" w:hanging="1620"/>
        <w:jc w:val="center"/>
        <w:rPr>
          <w:color w:val="000000" w:themeColor="text1"/>
          <w:lang w:val="fi-FI"/>
        </w:rPr>
      </w:pPr>
    </w:p>
    <w:p w:rsidR="00D50EA7" w:rsidRPr="005315A3" w:rsidRDefault="00D50EA7" w:rsidP="00FC1AD4">
      <w:pPr>
        <w:pStyle w:val="Heading1"/>
        <w:ind w:left="1620" w:hanging="1620"/>
        <w:jc w:val="center"/>
        <w:rPr>
          <w:color w:val="000000" w:themeColor="text1"/>
          <w:lang w:val="fi-FI"/>
        </w:rPr>
        <w:sectPr w:rsidR="00D50EA7" w:rsidRPr="005315A3" w:rsidSect="00D50EA7">
          <w:pgSz w:w="11907" w:h="16840" w:code="9"/>
          <w:pgMar w:top="1138" w:right="1555" w:bottom="1138" w:left="1282" w:header="720" w:footer="792" w:gutter="0"/>
          <w:cols w:space="720"/>
        </w:sectPr>
      </w:pPr>
    </w:p>
    <w:p w:rsidR="00FC1AD4" w:rsidRPr="005315A3" w:rsidRDefault="00FC1AD4" w:rsidP="00FC1AD4">
      <w:pPr>
        <w:pStyle w:val="Heading1"/>
        <w:ind w:left="1620" w:hanging="1620"/>
        <w:jc w:val="center"/>
        <w:rPr>
          <w:color w:val="000000" w:themeColor="text1"/>
          <w:lang w:val="fi-FI"/>
        </w:rPr>
      </w:pPr>
      <w:r w:rsidRPr="005315A3">
        <w:rPr>
          <w:color w:val="000000" w:themeColor="text1"/>
          <w:lang w:val="fi-FI"/>
        </w:rPr>
        <w:t>STANDAR 4</w:t>
      </w:r>
    </w:p>
    <w:p w:rsidR="00FC1AD4" w:rsidRPr="005315A3" w:rsidRDefault="00FC1AD4" w:rsidP="00FC1AD4">
      <w:pPr>
        <w:pStyle w:val="Heading1"/>
        <w:ind w:left="1620" w:hanging="1620"/>
        <w:jc w:val="center"/>
        <w:rPr>
          <w:color w:val="000000" w:themeColor="text1"/>
          <w:lang w:val="fi-FI"/>
        </w:rPr>
      </w:pPr>
      <w:r w:rsidRPr="005315A3">
        <w:rPr>
          <w:color w:val="000000" w:themeColor="text1"/>
          <w:lang w:val="fi-FI"/>
        </w:rPr>
        <w:t>SUMBERDAYA MANUSIA</w:t>
      </w:r>
    </w:p>
    <w:p w:rsidR="00FC1AD4" w:rsidRPr="005315A3" w:rsidRDefault="00FC1AD4" w:rsidP="00FC1AD4">
      <w:pPr>
        <w:rPr>
          <w:color w:val="000000" w:themeColor="text1"/>
          <w:lang w:val="fi-FI"/>
        </w:rPr>
      </w:pPr>
    </w:p>
    <w:p w:rsidR="00FC1AD4" w:rsidRPr="005315A3" w:rsidRDefault="00FC1AD4" w:rsidP="00FC1AD4">
      <w:pPr>
        <w:ind w:left="540" w:hanging="540"/>
        <w:jc w:val="left"/>
        <w:rPr>
          <w:color w:val="000000" w:themeColor="text1"/>
        </w:rPr>
      </w:pPr>
      <w:r w:rsidRPr="005315A3">
        <w:rPr>
          <w:color w:val="000000" w:themeColor="text1"/>
        </w:rPr>
        <w:t>4.1    Dosen Tetap</w:t>
      </w:r>
    </w:p>
    <w:p w:rsidR="00FC1AD4" w:rsidRPr="005315A3" w:rsidRDefault="00FC1AD4" w:rsidP="00FC1AD4">
      <w:pPr>
        <w:rPr>
          <w:bCs/>
          <w:i/>
          <w:iCs/>
          <w:color w:val="000000" w:themeColor="text1"/>
        </w:rPr>
      </w:pPr>
    </w:p>
    <w:p w:rsidR="00FC1AD4" w:rsidRPr="005315A3" w:rsidRDefault="00FC1AD4" w:rsidP="00FC1AD4">
      <w:pPr>
        <w:rPr>
          <w:bCs/>
          <w:color w:val="000000" w:themeColor="text1"/>
        </w:rPr>
      </w:pPr>
      <w:bookmarkStart w:id="16" w:name="OLE_LINK83"/>
      <w:bookmarkStart w:id="17" w:name="OLE_LINK84"/>
      <w:r w:rsidRPr="005315A3">
        <w:rPr>
          <w:bCs/>
          <w:iCs/>
          <w:color w:val="000000" w:themeColor="text1"/>
        </w:rPr>
        <w:t xml:space="preserve">Dosen tetap dalam borang akreditasi BAN-PT </w:t>
      </w:r>
      <w:r w:rsidRPr="005315A3">
        <w:rPr>
          <w:iCs/>
          <w:color w:val="000000" w:themeColor="text1"/>
        </w:rPr>
        <w:t>adalah dosen yang diangkat dan ditempatkan sebagai tenaga tetap pada PT yang bersangkutan dengan penugasan kerja minimum 36 jam per minggu.</w:t>
      </w:r>
    </w:p>
    <w:bookmarkEnd w:id="16"/>
    <w:bookmarkEnd w:id="17"/>
    <w:p w:rsidR="00FC1AD4" w:rsidRPr="005315A3" w:rsidRDefault="00FC1AD4" w:rsidP="00FC1AD4">
      <w:pPr>
        <w:pStyle w:val="Header"/>
        <w:tabs>
          <w:tab w:val="clear" w:pos="4320"/>
          <w:tab w:val="clear" w:pos="8640"/>
        </w:tabs>
        <w:rPr>
          <w:bCs/>
          <w:color w:val="000000" w:themeColor="text1"/>
        </w:rPr>
      </w:pPr>
    </w:p>
    <w:p w:rsidR="00FC1AD4" w:rsidRPr="005315A3" w:rsidRDefault="00FC1AD4" w:rsidP="00FC1AD4">
      <w:pPr>
        <w:rPr>
          <w:bCs/>
          <w:color w:val="000000" w:themeColor="text1"/>
        </w:rPr>
      </w:pPr>
      <w:r w:rsidRPr="005315A3">
        <w:rPr>
          <w:bCs/>
          <w:color w:val="000000" w:themeColor="text1"/>
        </w:rPr>
        <w:t>Dosen tetap dipilah dalam 2 kelompok, yaitu:</w:t>
      </w:r>
    </w:p>
    <w:p w:rsidR="00FC1AD4" w:rsidRPr="005315A3" w:rsidRDefault="00FC1AD4" w:rsidP="00FC1AD4">
      <w:pPr>
        <w:pStyle w:val="ListParagraph"/>
        <w:numPr>
          <w:ilvl w:val="3"/>
          <w:numId w:val="5"/>
        </w:numPr>
        <w:tabs>
          <w:tab w:val="clear" w:pos="2880"/>
        </w:tabs>
        <w:ind w:left="630" w:hanging="270"/>
        <w:rPr>
          <w:bCs/>
          <w:color w:val="000000" w:themeColor="text1"/>
        </w:rPr>
      </w:pPr>
      <w:r w:rsidRPr="005315A3">
        <w:rPr>
          <w:color w:val="000000" w:themeColor="text1"/>
        </w:rPr>
        <w:t>dosen tetap</w:t>
      </w:r>
      <w:r w:rsidRPr="005315A3">
        <w:rPr>
          <w:bCs/>
          <w:color w:val="000000" w:themeColor="text1"/>
        </w:rPr>
        <w:t xml:space="preserve"> yang bidang keahliannya sesuai dengan PS</w:t>
      </w:r>
    </w:p>
    <w:p w:rsidR="00FC1AD4" w:rsidRPr="005315A3" w:rsidRDefault="00FC1AD4" w:rsidP="00FC1AD4">
      <w:pPr>
        <w:pStyle w:val="ListParagraph"/>
        <w:numPr>
          <w:ilvl w:val="0"/>
          <w:numId w:val="5"/>
        </w:numPr>
        <w:tabs>
          <w:tab w:val="clear" w:pos="720"/>
          <w:tab w:val="num" w:pos="630"/>
        </w:tabs>
        <w:rPr>
          <w:bCs/>
          <w:color w:val="000000" w:themeColor="text1"/>
        </w:rPr>
      </w:pPr>
      <w:r w:rsidRPr="005315A3">
        <w:rPr>
          <w:color w:val="000000" w:themeColor="text1"/>
        </w:rPr>
        <w:t>dosen tetap</w:t>
      </w:r>
      <w:r w:rsidRPr="005315A3">
        <w:rPr>
          <w:bCs/>
          <w:color w:val="000000" w:themeColor="text1"/>
        </w:rPr>
        <w:t xml:space="preserve"> yang bidang keahliannya di luar PS</w:t>
      </w:r>
    </w:p>
    <w:p w:rsidR="00FC1AD4" w:rsidRPr="005315A3" w:rsidRDefault="00FC1AD4" w:rsidP="00FC1AD4">
      <w:pPr>
        <w:ind w:left="540" w:hanging="540"/>
        <w:jc w:val="left"/>
        <w:rPr>
          <w:color w:val="000000" w:themeColor="text1"/>
        </w:rPr>
      </w:pPr>
    </w:p>
    <w:p w:rsidR="00FC1AD4" w:rsidRPr="005315A3" w:rsidRDefault="00FC1AD4" w:rsidP="00FC1AD4">
      <w:pPr>
        <w:ind w:left="630" w:hanging="630"/>
        <w:jc w:val="left"/>
        <w:rPr>
          <w:color w:val="000000" w:themeColor="text1"/>
          <w:lang w:val="id-ID"/>
        </w:rPr>
      </w:pPr>
      <w:r w:rsidRPr="005315A3">
        <w:rPr>
          <w:color w:val="000000" w:themeColor="text1"/>
        </w:rPr>
        <w:t>4.1.1  Tuliskan jumlah dosen tetap yang bidang keahliannya sesuai dengan masing-masing PS di lingkungan fakultas, berdasarkan jabatan fungsional dan</w:t>
      </w:r>
      <w:r w:rsidRPr="005315A3">
        <w:rPr>
          <w:b/>
          <w:color w:val="000000" w:themeColor="text1"/>
        </w:rPr>
        <w:t xml:space="preserve"> pendidikan tertinggi</w:t>
      </w:r>
      <w:r w:rsidRPr="005315A3">
        <w:rPr>
          <w:color w:val="000000" w:themeColor="text1"/>
        </w:rPr>
        <w:t>, dengan mengikuti format tabel berikut</w:t>
      </w:r>
      <w:r w:rsidRPr="005315A3">
        <w:rPr>
          <w:color w:val="000000" w:themeColor="text1"/>
          <w:lang w:val="id-ID"/>
        </w:rPr>
        <w:t>.</w:t>
      </w:r>
    </w:p>
    <w:p w:rsidR="00FC1AD4" w:rsidRPr="005315A3" w:rsidRDefault="00FC1AD4" w:rsidP="00FC1AD4">
      <w:pPr>
        <w:ind w:left="630" w:hanging="630"/>
        <w:jc w:val="left"/>
        <w:rPr>
          <w:rFonts w:ascii="Times New Roman" w:hAnsi="Times New Roman" w:cs="Times New Roman"/>
          <w:color w:val="000000" w:themeColor="text1"/>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B952EC" w:rsidRPr="005315A3" w:rsidTr="001127F8">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b/>
                <w:color w:val="000000" w:themeColor="text1"/>
                <w:sz w:val="18"/>
                <w:szCs w:val="18"/>
              </w:rPr>
            </w:pPr>
            <w:r w:rsidRPr="005315A3">
              <w:rPr>
                <w:b/>
                <w:color w:val="000000" w:themeColor="text1"/>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b/>
                <w:color w:val="000000" w:themeColor="text1"/>
                <w:sz w:val="18"/>
                <w:szCs w:val="18"/>
              </w:rPr>
            </w:pPr>
            <w:r w:rsidRPr="005315A3">
              <w:rPr>
                <w:b/>
                <w:color w:val="000000" w:themeColor="text1"/>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Rasio Dosen : Mhs</w:t>
            </w:r>
          </w:p>
        </w:tc>
      </w:tr>
      <w:tr w:rsidR="00B952EC" w:rsidRPr="005315A3" w:rsidTr="001127F8">
        <w:tc>
          <w:tcPr>
            <w:tcW w:w="540" w:type="dxa"/>
            <w:vMerge/>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left"/>
              <w:rPr>
                <w:color w:val="000000" w:themeColor="text1"/>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left"/>
              <w:rPr>
                <w:color w:val="000000" w:themeColor="text1"/>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FC1AD4" w:rsidRPr="005315A3" w:rsidRDefault="00FC1AD4" w:rsidP="001127F8">
            <w:pPr>
              <w:jc w:val="center"/>
              <w:rPr>
                <w:b/>
                <w:color w:val="000000" w:themeColor="text1"/>
                <w:sz w:val="18"/>
                <w:szCs w:val="18"/>
              </w:rPr>
            </w:pPr>
            <w:r w:rsidRPr="005315A3">
              <w:rPr>
                <w:b/>
                <w:color w:val="000000" w:themeColor="text1"/>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FC1AD4" w:rsidRPr="005315A3" w:rsidRDefault="00FC1AD4" w:rsidP="001127F8">
            <w:pPr>
              <w:jc w:val="center"/>
              <w:rPr>
                <w:b/>
                <w:color w:val="000000" w:themeColor="text1"/>
                <w:sz w:val="18"/>
                <w:szCs w:val="18"/>
              </w:rPr>
            </w:pPr>
            <w:r w:rsidRPr="005315A3">
              <w:rPr>
                <w:b/>
                <w:color w:val="000000" w:themeColor="text1"/>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center"/>
              <w:rPr>
                <w:b/>
                <w:color w:val="000000" w:themeColor="text1"/>
                <w:sz w:val="18"/>
                <w:szCs w:val="18"/>
              </w:rPr>
            </w:pPr>
            <w:r w:rsidRPr="005315A3">
              <w:rPr>
                <w:b/>
                <w:color w:val="000000" w:themeColor="text1"/>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center"/>
              <w:rPr>
                <w:b/>
                <w:color w:val="000000" w:themeColor="text1"/>
                <w:sz w:val="18"/>
                <w:szCs w:val="18"/>
              </w:rPr>
            </w:pPr>
            <w:r w:rsidRPr="005315A3">
              <w:rPr>
                <w:b/>
                <w:color w:val="000000" w:themeColor="text1"/>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left"/>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left"/>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FC1AD4" w:rsidRPr="005315A3" w:rsidRDefault="00FC1AD4" w:rsidP="001127F8">
            <w:pPr>
              <w:jc w:val="left"/>
              <w:rPr>
                <w:color w:val="000000" w:themeColor="text1"/>
                <w:sz w:val="18"/>
                <w:szCs w:val="18"/>
              </w:rPr>
            </w:pPr>
          </w:p>
        </w:tc>
      </w:tr>
      <w:tr w:rsidR="00B952EC" w:rsidRPr="005315A3" w:rsidTr="001127F8">
        <w:tc>
          <w:tcPr>
            <w:tcW w:w="540" w:type="dxa"/>
            <w:tcBorders>
              <w:top w:val="doub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bCs/>
                <w:color w:val="000000" w:themeColor="text1"/>
                <w:sz w:val="20"/>
                <w:szCs w:val="20"/>
              </w:rPr>
            </w:pPr>
            <w:r w:rsidRPr="005315A3">
              <w:rPr>
                <w:b/>
                <w:bCs/>
                <w:color w:val="000000" w:themeColor="text1"/>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bCs/>
                <w:color w:val="000000" w:themeColor="text1"/>
                <w:sz w:val="20"/>
                <w:szCs w:val="20"/>
              </w:rPr>
            </w:pPr>
            <w:r w:rsidRPr="005315A3">
              <w:rPr>
                <w:b/>
                <w:bCs/>
                <w:color w:val="000000" w:themeColor="text1"/>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bCs/>
                <w:color w:val="000000" w:themeColor="text1"/>
                <w:sz w:val="20"/>
                <w:szCs w:val="20"/>
              </w:rPr>
            </w:pPr>
            <w:r w:rsidRPr="005315A3">
              <w:rPr>
                <w:b/>
                <w:bCs/>
                <w:color w:val="000000" w:themeColor="text1"/>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bCs/>
                <w:color w:val="000000" w:themeColor="text1"/>
                <w:sz w:val="20"/>
                <w:szCs w:val="20"/>
              </w:rPr>
            </w:pPr>
            <w:r w:rsidRPr="005315A3">
              <w:rPr>
                <w:b/>
                <w:bCs/>
                <w:color w:val="000000" w:themeColor="text1"/>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bCs/>
                <w:color w:val="000000" w:themeColor="text1"/>
                <w:sz w:val="20"/>
                <w:szCs w:val="20"/>
              </w:rPr>
            </w:pPr>
            <w:r w:rsidRPr="005315A3">
              <w:rPr>
                <w:b/>
                <w:bCs/>
                <w:color w:val="000000" w:themeColor="text1"/>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bCs/>
                <w:color w:val="000000" w:themeColor="text1"/>
                <w:sz w:val="20"/>
                <w:szCs w:val="20"/>
              </w:rPr>
            </w:pPr>
            <w:r w:rsidRPr="005315A3">
              <w:rPr>
                <w:b/>
                <w:bCs/>
                <w:color w:val="000000" w:themeColor="text1"/>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FC1AD4" w:rsidRPr="005315A3" w:rsidRDefault="00FC1AD4" w:rsidP="001127F8">
            <w:pPr>
              <w:jc w:val="center"/>
              <w:rPr>
                <w:b/>
                <w:bCs/>
                <w:color w:val="000000" w:themeColor="text1"/>
                <w:sz w:val="20"/>
                <w:szCs w:val="20"/>
              </w:rPr>
            </w:pPr>
            <w:r w:rsidRPr="005315A3">
              <w:rPr>
                <w:b/>
                <w:bCs/>
                <w:color w:val="000000" w:themeColor="text1"/>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center"/>
              <w:rPr>
                <w:b/>
                <w:color w:val="000000" w:themeColor="text1"/>
                <w:sz w:val="20"/>
                <w:szCs w:val="20"/>
              </w:rPr>
            </w:pPr>
            <w:r w:rsidRPr="005315A3">
              <w:rPr>
                <w:b/>
                <w:color w:val="000000" w:themeColor="text1"/>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center"/>
              <w:rPr>
                <w:b/>
                <w:color w:val="000000" w:themeColor="text1"/>
                <w:sz w:val="20"/>
                <w:szCs w:val="20"/>
              </w:rPr>
            </w:pPr>
            <w:r w:rsidRPr="005315A3">
              <w:rPr>
                <w:b/>
                <w:color w:val="000000" w:themeColor="text1"/>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center"/>
              <w:rPr>
                <w:b/>
                <w:color w:val="000000" w:themeColor="text1"/>
                <w:sz w:val="20"/>
                <w:szCs w:val="20"/>
              </w:rPr>
            </w:pPr>
            <w:r w:rsidRPr="005315A3">
              <w:rPr>
                <w:b/>
                <w:color w:val="000000" w:themeColor="text1"/>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FC1AD4" w:rsidRPr="005315A3" w:rsidRDefault="00FC1AD4" w:rsidP="001127F8">
            <w:pPr>
              <w:jc w:val="center"/>
              <w:rPr>
                <w:b/>
                <w:color w:val="000000" w:themeColor="text1"/>
                <w:sz w:val="20"/>
                <w:szCs w:val="20"/>
              </w:rPr>
            </w:pPr>
            <w:r w:rsidRPr="005315A3">
              <w:rPr>
                <w:b/>
                <w:color w:val="000000" w:themeColor="text1"/>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FC1AD4" w:rsidRPr="005315A3" w:rsidRDefault="00FC1AD4" w:rsidP="001127F8">
            <w:pPr>
              <w:jc w:val="center"/>
              <w:rPr>
                <w:b/>
                <w:color w:val="000000" w:themeColor="text1"/>
                <w:sz w:val="20"/>
                <w:szCs w:val="20"/>
              </w:rPr>
            </w:pPr>
            <w:r w:rsidRPr="005315A3">
              <w:rPr>
                <w:b/>
                <w:color w:val="000000" w:themeColor="text1"/>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FC1AD4" w:rsidRPr="005315A3" w:rsidRDefault="00FC1AD4" w:rsidP="001127F8">
            <w:pPr>
              <w:jc w:val="center"/>
              <w:rPr>
                <w:b/>
                <w:color w:val="000000" w:themeColor="text1"/>
                <w:sz w:val="20"/>
                <w:szCs w:val="20"/>
              </w:rPr>
            </w:pPr>
            <w:r w:rsidRPr="005315A3">
              <w:rPr>
                <w:b/>
                <w:color w:val="000000" w:themeColor="text1"/>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FC1AD4" w:rsidRPr="005315A3" w:rsidRDefault="00FC1AD4" w:rsidP="001127F8">
            <w:pPr>
              <w:jc w:val="center"/>
              <w:rPr>
                <w:b/>
                <w:color w:val="000000" w:themeColor="text1"/>
                <w:sz w:val="20"/>
                <w:szCs w:val="20"/>
              </w:rPr>
            </w:pPr>
            <w:r w:rsidRPr="005315A3">
              <w:rPr>
                <w:b/>
                <w:color w:val="000000" w:themeColor="text1"/>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FC1AD4" w:rsidRPr="005315A3" w:rsidRDefault="00FC1AD4" w:rsidP="001127F8">
            <w:pPr>
              <w:jc w:val="center"/>
              <w:rPr>
                <w:b/>
                <w:color w:val="000000" w:themeColor="text1"/>
                <w:sz w:val="20"/>
                <w:szCs w:val="20"/>
              </w:rPr>
            </w:pPr>
            <w:r w:rsidRPr="005315A3">
              <w:rPr>
                <w:b/>
                <w:color w:val="000000" w:themeColor="text1"/>
                <w:sz w:val="20"/>
                <w:szCs w:val="20"/>
              </w:rPr>
              <w:t>(15)</w:t>
            </w:r>
          </w:p>
        </w:tc>
      </w:tr>
      <w:tr w:rsidR="00B952EC" w:rsidRPr="005315A3" w:rsidTr="001127F8">
        <w:tc>
          <w:tcPr>
            <w:tcW w:w="540" w:type="dxa"/>
            <w:tcBorders>
              <w:top w:val="single" w:sz="4" w:space="0" w:color="auto"/>
              <w:left w:val="single" w:sz="4" w:space="0" w:color="auto"/>
              <w:bottom w:val="single" w:sz="4" w:space="0" w:color="auto"/>
              <w:right w:val="single" w:sz="4" w:space="0" w:color="auto"/>
            </w:tcBorders>
            <w:hideMark/>
          </w:tcPr>
          <w:p w:rsidR="00FC1AD4" w:rsidRPr="005315A3" w:rsidRDefault="00FC1AD4" w:rsidP="001127F8">
            <w:pPr>
              <w:jc w:val="center"/>
              <w:rPr>
                <w:color w:val="000000" w:themeColor="text1"/>
                <w:sz w:val="20"/>
                <w:szCs w:val="20"/>
              </w:rPr>
            </w:pPr>
            <w:r w:rsidRPr="005315A3">
              <w:rPr>
                <w:color w:val="000000" w:themeColor="text1"/>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r>
      <w:tr w:rsidR="00B952EC" w:rsidRPr="005315A3" w:rsidTr="001127F8">
        <w:tc>
          <w:tcPr>
            <w:tcW w:w="540" w:type="dxa"/>
            <w:tcBorders>
              <w:top w:val="single" w:sz="4" w:space="0" w:color="auto"/>
              <w:left w:val="single" w:sz="4" w:space="0" w:color="auto"/>
              <w:bottom w:val="single" w:sz="4" w:space="0" w:color="auto"/>
              <w:right w:val="single" w:sz="4" w:space="0" w:color="auto"/>
            </w:tcBorders>
            <w:hideMark/>
          </w:tcPr>
          <w:p w:rsidR="00FC1AD4" w:rsidRPr="005315A3" w:rsidRDefault="00FC1AD4" w:rsidP="001127F8">
            <w:pPr>
              <w:jc w:val="center"/>
              <w:rPr>
                <w:color w:val="000000" w:themeColor="text1"/>
                <w:sz w:val="20"/>
                <w:szCs w:val="20"/>
              </w:rPr>
            </w:pPr>
            <w:r w:rsidRPr="005315A3">
              <w:rPr>
                <w:color w:val="000000" w:themeColor="text1"/>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r>
      <w:tr w:rsidR="00B952EC" w:rsidRPr="005315A3" w:rsidTr="001127F8">
        <w:tc>
          <w:tcPr>
            <w:tcW w:w="540" w:type="dxa"/>
            <w:tcBorders>
              <w:top w:val="single" w:sz="4" w:space="0" w:color="auto"/>
              <w:left w:val="single" w:sz="4" w:space="0" w:color="auto"/>
              <w:bottom w:val="single" w:sz="4" w:space="0" w:color="auto"/>
              <w:right w:val="single" w:sz="4" w:space="0" w:color="auto"/>
            </w:tcBorders>
            <w:hideMark/>
          </w:tcPr>
          <w:p w:rsidR="00FC1AD4" w:rsidRPr="005315A3" w:rsidRDefault="00FC1AD4" w:rsidP="001127F8">
            <w:pPr>
              <w:jc w:val="center"/>
              <w:rPr>
                <w:color w:val="000000" w:themeColor="text1"/>
                <w:sz w:val="20"/>
                <w:szCs w:val="20"/>
              </w:rPr>
            </w:pPr>
            <w:r w:rsidRPr="005315A3">
              <w:rPr>
                <w:color w:val="000000" w:themeColor="text1"/>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r>
      <w:tr w:rsidR="00B952EC" w:rsidRPr="005315A3" w:rsidTr="001127F8">
        <w:tc>
          <w:tcPr>
            <w:tcW w:w="540" w:type="dxa"/>
            <w:tcBorders>
              <w:top w:val="single" w:sz="4" w:space="0" w:color="auto"/>
              <w:left w:val="single" w:sz="4" w:space="0" w:color="auto"/>
              <w:bottom w:val="single" w:sz="4" w:space="0" w:color="auto"/>
              <w:right w:val="single" w:sz="4" w:space="0" w:color="auto"/>
            </w:tcBorders>
            <w:hideMark/>
          </w:tcPr>
          <w:p w:rsidR="00FC1AD4" w:rsidRPr="005315A3" w:rsidRDefault="00FC1AD4" w:rsidP="001127F8">
            <w:pPr>
              <w:jc w:val="center"/>
              <w:rPr>
                <w:color w:val="000000" w:themeColor="text1"/>
                <w:sz w:val="20"/>
                <w:szCs w:val="20"/>
              </w:rPr>
            </w:pPr>
            <w:r w:rsidRPr="005315A3">
              <w:rPr>
                <w:color w:val="000000" w:themeColor="text1"/>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r>
      <w:tr w:rsidR="00B952EC" w:rsidRPr="005315A3" w:rsidTr="001127F8">
        <w:tc>
          <w:tcPr>
            <w:tcW w:w="540" w:type="dxa"/>
            <w:tcBorders>
              <w:top w:val="single" w:sz="4" w:space="0" w:color="auto"/>
              <w:left w:val="single" w:sz="4" w:space="0" w:color="auto"/>
              <w:bottom w:val="single" w:sz="4" w:space="0" w:color="auto"/>
              <w:right w:val="single" w:sz="4" w:space="0" w:color="auto"/>
            </w:tcBorders>
            <w:hideMark/>
          </w:tcPr>
          <w:p w:rsidR="00FC1AD4" w:rsidRPr="005315A3" w:rsidRDefault="00FC1AD4" w:rsidP="001127F8">
            <w:pPr>
              <w:jc w:val="center"/>
              <w:rPr>
                <w:color w:val="000000" w:themeColor="text1"/>
                <w:sz w:val="20"/>
                <w:szCs w:val="20"/>
              </w:rPr>
            </w:pPr>
            <w:r w:rsidRPr="005315A3">
              <w:rPr>
                <w:color w:val="000000" w:themeColor="text1"/>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r>
      <w:tr w:rsidR="00B952EC" w:rsidRPr="005315A3" w:rsidTr="001127F8">
        <w:tc>
          <w:tcPr>
            <w:tcW w:w="540" w:type="dxa"/>
            <w:tcBorders>
              <w:top w:val="single" w:sz="4" w:space="0" w:color="auto"/>
              <w:left w:val="single" w:sz="4" w:space="0" w:color="auto"/>
              <w:bottom w:val="double" w:sz="4" w:space="0" w:color="auto"/>
              <w:right w:val="single" w:sz="4" w:space="0" w:color="auto"/>
            </w:tcBorders>
            <w:hideMark/>
          </w:tcPr>
          <w:p w:rsidR="00FC1AD4" w:rsidRPr="005315A3" w:rsidRDefault="00FC1AD4" w:rsidP="001127F8">
            <w:pPr>
              <w:jc w:val="left"/>
              <w:rPr>
                <w:color w:val="000000" w:themeColor="text1"/>
                <w:sz w:val="20"/>
                <w:szCs w:val="20"/>
              </w:rPr>
            </w:pPr>
            <w:r w:rsidRPr="005315A3">
              <w:rPr>
                <w:color w:val="000000" w:themeColor="text1"/>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1002"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948"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752"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768"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77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FC1AD4" w:rsidRPr="005315A3" w:rsidRDefault="00FC1AD4" w:rsidP="001127F8">
            <w:pPr>
              <w:jc w:val="left"/>
              <w:rPr>
                <w:color w:val="000000" w:themeColor="text1"/>
                <w:sz w:val="20"/>
                <w:szCs w:val="20"/>
              </w:rPr>
            </w:pPr>
          </w:p>
        </w:tc>
      </w:tr>
      <w:tr w:rsidR="00B952EC" w:rsidRPr="005315A3" w:rsidTr="001127F8">
        <w:tc>
          <w:tcPr>
            <w:tcW w:w="3240" w:type="dxa"/>
            <w:gridSpan w:val="2"/>
            <w:tcBorders>
              <w:top w:val="double" w:sz="4" w:space="0" w:color="auto"/>
              <w:left w:val="single" w:sz="4" w:space="0" w:color="auto"/>
              <w:bottom w:val="single" w:sz="4" w:space="0" w:color="auto"/>
              <w:right w:val="single" w:sz="4" w:space="0" w:color="auto"/>
            </w:tcBorders>
            <w:hideMark/>
          </w:tcPr>
          <w:p w:rsidR="00FC1AD4" w:rsidRPr="005315A3" w:rsidRDefault="00FC1AD4" w:rsidP="001127F8">
            <w:pPr>
              <w:jc w:val="center"/>
              <w:rPr>
                <w:b/>
                <w:color w:val="000000" w:themeColor="text1"/>
                <w:sz w:val="20"/>
                <w:szCs w:val="20"/>
                <w:lang w:val="en-US"/>
              </w:rPr>
            </w:pPr>
            <w:r w:rsidRPr="005315A3">
              <w:rPr>
                <w:b/>
                <w:color w:val="000000" w:themeColor="text1"/>
                <w:sz w:val="20"/>
                <w:szCs w:val="20"/>
              </w:rPr>
              <w:t>Jumlah</w:t>
            </w:r>
            <w:r w:rsidRPr="005315A3">
              <w:rPr>
                <w:b/>
                <w:color w:val="000000" w:themeColor="text1"/>
                <w:sz w:val="20"/>
                <w:szCs w:val="20"/>
                <w:lang w:val="id-ID"/>
              </w:rPr>
              <w:t xml:space="preserve"> dosen </w:t>
            </w:r>
            <w:r w:rsidRPr="005315A3">
              <w:rPr>
                <w:b/>
                <w:color w:val="000000" w:themeColor="text1"/>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1002"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9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48"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52"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8"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77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sz w:val="20"/>
                <w:szCs w:val="20"/>
              </w:rPr>
            </w:pPr>
          </w:p>
        </w:tc>
      </w:tr>
    </w:tbl>
    <w:p w:rsidR="00FC1AD4" w:rsidRPr="005315A3" w:rsidRDefault="00FC1AD4" w:rsidP="00FC1AD4">
      <w:pPr>
        <w:ind w:left="180" w:hanging="180"/>
        <w:jc w:val="left"/>
        <w:rPr>
          <w:color w:val="000000" w:themeColor="text1"/>
        </w:rPr>
      </w:pPr>
      <w:r w:rsidRPr="005315A3">
        <w:rPr>
          <w:color w:val="000000" w:themeColor="text1"/>
        </w:rPr>
        <w:t>* Sp(K) termasuk yang sudah menerima surat pengakuan dari kolegium. Bila ada dosen yang mempunyai ijazah pendidikan tinggi formal  lebih dari satu, tuliskan yang paling tinggi. Sp setara S2, Sp(K) setara S3.</w:t>
      </w:r>
    </w:p>
    <w:p w:rsidR="00FC1AD4" w:rsidRPr="005315A3" w:rsidRDefault="00FC1AD4" w:rsidP="00FC1AD4">
      <w:pPr>
        <w:ind w:left="851" w:hanging="851"/>
        <w:jc w:val="left"/>
        <w:rPr>
          <w:color w:val="000000" w:themeColor="text1"/>
          <w:lang w:val="id-ID"/>
        </w:rPr>
      </w:pPr>
      <w:r w:rsidRPr="005315A3">
        <w:rPr>
          <w:color w:val="000000" w:themeColor="text1"/>
          <w:lang w:val="id-ID"/>
        </w:rPr>
        <w:t xml:space="preserve">Catatan: Jumlah dosen </w:t>
      </w:r>
      <w:r w:rsidRPr="005315A3">
        <w:rPr>
          <w:color w:val="000000" w:themeColor="text1"/>
          <w:lang w:val="en-US"/>
        </w:rPr>
        <w:t>tetap</w:t>
      </w:r>
      <w:r w:rsidRPr="005315A3">
        <w:rPr>
          <w:color w:val="000000" w:themeColor="text1"/>
          <w:lang w:val="id-ID"/>
        </w:rPr>
        <w:t xml:space="preserve"> fakultas  pada baris terakhir tabel 4.1.1 tidak selalu merupakan penjumlahan dosen tetap yang ada pada masing-masing program studi.</w:t>
      </w:r>
    </w:p>
    <w:p w:rsidR="00FC1AD4" w:rsidRPr="005315A3" w:rsidRDefault="00FC1AD4" w:rsidP="00FC1AD4">
      <w:pPr>
        <w:ind w:left="630" w:hanging="630"/>
        <w:jc w:val="left"/>
        <w:rPr>
          <w:color w:val="000000" w:themeColor="text1"/>
        </w:rPr>
      </w:pPr>
    </w:p>
    <w:p w:rsidR="00FC1AD4" w:rsidRPr="005315A3" w:rsidRDefault="00FC1AD4" w:rsidP="00FC1AD4">
      <w:pPr>
        <w:ind w:left="630" w:hanging="630"/>
        <w:jc w:val="left"/>
        <w:rPr>
          <w:color w:val="000000" w:themeColor="text1"/>
        </w:rPr>
        <w:sectPr w:rsidR="00FC1AD4" w:rsidRPr="005315A3" w:rsidSect="00D50EA7">
          <w:pgSz w:w="16840" w:h="11907" w:orient="landscape" w:code="9"/>
          <w:pgMar w:top="1282" w:right="1138" w:bottom="1555" w:left="1138" w:header="720" w:footer="792" w:gutter="0"/>
          <w:cols w:space="720"/>
        </w:sectPr>
      </w:pPr>
    </w:p>
    <w:p w:rsidR="00FC1AD4" w:rsidRPr="005315A3" w:rsidRDefault="00FC1AD4" w:rsidP="00FC1AD4">
      <w:pPr>
        <w:ind w:left="630" w:hanging="630"/>
        <w:jc w:val="left"/>
        <w:rPr>
          <w:color w:val="000000" w:themeColor="text1"/>
        </w:rPr>
      </w:pPr>
    </w:p>
    <w:p w:rsidR="00FC1AD4" w:rsidRPr="005315A3" w:rsidRDefault="00FC1AD4" w:rsidP="00FC1AD4">
      <w:pPr>
        <w:ind w:left="630" w:hanging="630"/>
        <w:rPr>
          <w:color w:val="000000" w:themeColor="text1"/>
        </w:rPr>
      </w:pPr>
      <w:r w:rsidRPr="005315A3">
        <w:rPr>
          <w:color w:val="000000" w:themeColor="text1"/>
        </w:rPr>
        <w:t>4.1.2 Tuliskan banyaknya penggantian dan perekrutan serta pengembangan dosen tetap yang bidang keahliannya sesuai dengan program studi pada Fakultas dalam tiga tahun terakhir dengan mengikuti format tabel berikut:</w:t>
      </w:r>
    </w:p>
    <w:p w:rsidR="00FC1AD4" w:rsidRPr="005315A3" w:rsidRDefault="00FC1AD4" w:rsidP="00FC1AD4">
      <w:pPr>
        <w:ind w:left="630" w:hanging="630"/>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B952EC" w:rsidRPr="005315A3" w:rsidTr="001127F8">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PS-1 </w:t>
            </w:r>
          </w:p>
          <w:p w:rsidR="00FC1AD4" w:rsidRPr="005315A3" w:rsidRDefault="00FC1AD4" w:rsidP="001127F8">
            <w:pPr>
              <w:jc w:val="center"/>
              <w:rPr>
                <w:b/>
                <w:bCs/>
                <w:color w:val="000000" w:themeColor="text1"/>
                <w:sz w:val="18"/>
                <w:szCs w:val="18"/>
              </w:rPr>
            </w:pPr>
            <w:r w:rsidRPr="005315A3">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PS-2 </w:t>
            </w:r>
          </w:p>
          <w:p w:rsidR="00FC1AD4" w:rsidRPr="005315A3" w:rsidRDefault="00FC1AD4" w:rsidP="001127F8">
            <w:pPr>
              <w:jc w:val="center"/>
              <w:rPr>
                <w:b/>
                <w:bCs/>
                <w:color w:val="000000" w:themeColor="text1"/>
                <w:sz w:val="18"/>
                <w:szCs w:val="18"/>
              </w:rPr>
            </w:pPr>
            <w:r w:rsidRPr="005315A3">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PS-3</w:t>
            </w:r>
          </w:p>
          <w:p w:rsidR="00FC1AD4" w:rsidRPr="005315A3" w:rsidRDefault="00FC1AD4" w:rsidP="001127F8">
            <w:pPr>
              <w:jc w:val="center"/>
              <w:rPr>
                <w:b/>
                <w:bCs/>
                <w:color w:val="000000" w:themeColor="text1"/>
                <w:sz w:val="18"/>
                <w:szCs w:val="18"/>
              </w:rPr>
            </w:pPr>
            <w:r w:rsidRPr="005315A3">
              <w:rPr>
                <w:b/>
                <w:bCs/>
                <w:color w:val="000000" w:themeColor="text1"/>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dst</w:t>
            </w:r>
          </w:p>
          <w:p w:rsidR="00FC1AD4" w:rsidRPr="005315A3" w:rsidRDefault="00FC1AD4" w:rsidP="001127F8">
            <w:pPr>
              <w:jc w:val="center"/>
              <w:rPr>
                <w:b/>
                <w:bCs/>
                <w:color w:val="000000" w:themeColor="text1"/>
                <w:sz w:val="18"/>
                <w:szCs w:val="18"/>
              </w:rPr>
            </w:pPr>
            <w:r w:rsidRPr="005315A3">
              <w:rPr>
                <w:b/>
                <w:bCs/>
                <w:color w:val="000000" w:themeColor="text1"/>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Total di Fakultas</w:t>
            </w:r>
          </w:p>
        </w:tc>
      </w:tr>
      <w:tr w:rsidR="00B952EC" w:rsidRPr="005315A3" w:rsidTr="001127F8">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FC1AD4" w:rsidRPr="005315A3" w:rsidRDefault="00FC1AD4" w:rsidP="001127F8">
            <w:pPr>
              <w:jc w:val="center"/>
              <w:rPr>
                <w:b/>
                <w:bCs/>
                <w:color w:val="000000" w:themeColor="text1"/>
                <w:sz w:val="18"/>
                <w:szCs w:val="18"/>
              </w:rPr>
            </w:pPr>
            <w:r w:rsidRPr="005315A3">
              <w:rPr>
                <w:b/>
                <w:bCs/>
                <w:color w:val="000000" w:themeColor="text1"/>
                <w:sz w:val="18"/>
                <w:szCs w:val="18"/>
              </w:rPr>
              <w:t>(7)</w:t>
            </w:r>
          </w:p>
        </w:tc>
      </w:tr>
      <w:tr w:rsidR="00B952EC" w:rsidRPr="005315A3" w:rsidTr="001127F8">
        <w:tc>
          <w:tcPr>
            <w:tcW w:w="63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color w:val="000000" w:themeColor="text1"/>
              </w:rPr>
            </w:pPr>
            <w:r w:rsidRPr="005315A3">
              <w:rPr>
                <w:color w:val="000000" w:themeColor="text1"/>
              </w:rPr>
              <w:t>1</w:t>
            </w:r>
          </w:p>
        </w:tc>
        <w:tc>
          <w:tcPr>
            <w:tcW w:w="2669"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r w:rsidRPr="005315A3">
              <w:rPr>
                <w:color w:val="000000" w:themeColor="text1"/>
              </w:rP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r>
      <w:tr w:rsidR="00B952EC" w:rsidRPr="005315A3" w:rsidTr="001127F8">
        <w:tc>
          <w:tcPr>
            <w:tcW w:w="63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color w:val="000000" w:themeColor="text1"/>
              </w:rPr>
            </w:pPr>
            <w:r w:rsidRPr="005315A3">
              <w:rPr>
                <w:color w:val="000000" w:themeColor="text1"/>
              </w:rPr>
              <w:t>2</w:t>
            </w:r>
          </w:p>
        </w:tc>
        <w:tc>
          <w:tcPr>
            <w:tcW w:w="2669"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r w:rsidRPr="005315A3">
              <w:rPr>
                <w:color w:val="000000" w:themeColor="text1"/>
              </w:rP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r>
      <w:tr w:rsidR="00B952EC" w:rsidRPr="005315A3" w:rsidTr="001127F8">
        <w:tc>
          <w:tcPr>
            <w:tcW w:w="63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color w:val="000000" w:themeColor="text1"/>
              </w:rPr>
            </w:pPr>
            <w:r w:rsidRPr="005315A3">
              <w:rPr>
                <w:color w:val="000000" w:themeColor="text1"/>
              </w:rPr>
              <w:t>3</w:t>
            </w:r>
          </w:p>
        </w:tc>
        <w:tc>
          <w:tcPr>
            <w:tcW w:w="2669"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r w:rsidRPr="005315A3">
              <w:rPr>
                <w:color w:val="000000" w:themeColor="text1"/>
              </w:rP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r>
      <w:tr w:rsidR="00B952EC" w:rsidRPr="005315A3" w:rsidTr="001127F8">
        <w:tc>
          <w:tcPr>
            <w:tcW w:w="63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color w:val="000000" w:themeColor="text1"/>
              </w:rPr>
            </w:pPr>
            <w:r w:rsidRPr="005315A3">
              <w:rPr>
                <w:color w:val="000000" w:themeColor="text1"/>
              </w:rPr>
              <w:t>4</w:t>
            </w:r>
          </w:p>
        </w:tc>
        <w:tc>
          <w:tcPr>
            <w:tcW w:w="2669"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r w:rsidRPr="005315A3">
              <w:rPr>
                <w:color w:val="000000" w:themeColor="text1"/>
              </w:rPr>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r>
      <w:tr w:rsidR="00B952EC" w:rsidRPr="005315A3" w:rsidTr="001127F8">
        <w:tc>
          <w:tcPr>
            <w:tcW w:w="63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color w:val="000000" w:themeColor="text1"/>
              </w:rPr>
            </w:pPr>
            <w:r w:rsidRPr="005315A3">
              <w:rPr>
                <w:color w:val="000000" w:themeColor="text1"/>
              </w:rPr>
              <w:t>5</w:t>
            </w:r>
          </w:p>
        </w:tc>
        <w:tc>
          <w:tcPr>
            <w:tcW w:w="2669"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r w:rsidRPr="005315A3">
              <w:rPr>
                <w:color w:val="000000" w:themeColor="text1"/>
              </w:rPr>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r>
      <w:tr w:rsidR="00B952EC" w:rsidRPr="005315A3" w:rsidTr="001127F8">
        <w:tc>
          <w:tcPr>
            <w:tcW w:w="63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color w:val="000000" w:themeColor="text1"/>
              </w:rPr>
            </w:pPr>
            <w:r w:rsidRPr="005315A3">
              <w:rPr>
                <w:color w:val="000000" w:themeColor="text1"/>
              </w:rPr>
              <w:t>6</w:t>
            </w:r>
          </w:p>
        </w:tc>
        <w:tc>
          <w:tcPr>
            <w:tcW w:w="2669"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r w:rsidRPr="005315A3">
              <w:rPr>
                <w:color w:val="000000" w:themeColor="text1"/>
              </w:rPr>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r>
      <w:tr w:rsidR="005A7C85" w:rsidRPr="005315A3" w:rsidTr="001127F8">
        <w:tc>
          <w:tcPr>
            <w:tcW w:w="630"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center"/>
              <w:rPr>
                <w:color w:val="000000" w:themeColor="text1"/>
              </w:rPr>
            </w:pPr>
            <w:r w:rsidRPr="005315A3">
              <w:rPr>
                <w:color w:val="000000" w:themeColor="text1"/>
              </w:rPr>
              <w:t>7</w:t>
            </w:r>
          </w:p>
        </w:tc>
        <w:tc>
          <w:tcPr>
            <w:tcW w:w="2669"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r w:rsidRPr="005315A3">
              <w:rPr>
                <w:color w:val="000000" w:themeColor="text1"/>
              </w:rPr>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jc w:val="left"/>
              <w:rPr>
                <w:color w:val="000000" w:themeColor="text1"/>
              </w:rPr>
            </w:pPr>
          </w:p>
        </w:tc>
      </w:tr>
    </w:tbl>
    <w:p w:rsidR="00FC1AD4" w:rsidRPr="005315A3" w:rsidRDefault="00FC1AD4" w:rsidP="00FC1AD4">
      <w:pPr>
        <w:jc w:val="left"/>
        <w:rPr>
          <w:b/>
          <w:bCs/>
          <w:color w:val="000000" w:themeColor="text1"/>
          <w:sz w:val="24"/>
          <w:szCs w:val="24"/>
        </w:rPr>
      </w:pPr>
    </w:p>
    <w:p w:rsidR="00FC1AD4" w:rsidRPr="005315A3" w:rsidRDefault="00FC1AD4" w:rsidP="00FC1AD4">
      <w:pPr>
        <w:ind w:left="720" w:hanging="706"/>
        <w:rPr>
          <w:color w:val="000000" w:themeColor="text1"/>
        </w:rPr>
      </w:pPr>
      <w:r w:rsidRPr="005315A3">
        <w:rPr>
          <w:color w:val="000000" w:themeColor="text1"/>
        </w:rPr>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1127F8">
        <w:tc>
          <w:tcPr>
            <w:tcW w:w="917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pStyle w:val="Header"/>
              <w:tabs>
                <w:tab w:val="clear" w:pos="4320"/>
                <w:tab w:val="clear" w:pos="8640"/>
              </w:tabs>
              <w:rPr>
                <w:color w:val="000000" w:themeColor="text1"/>
              </w:rPr>
            </w:pPr>
            <w:r w:rsidRPr="005315A3">
              <w:rPr>
                <w:color w:val="000000" w:themeColor="text1"/>
              </w:rPr>
              <w:tab/>
            </w:r>
          </w:p>
          <w:p w:rsidR="00FC1AD4" w:rsidRPr="005315A3" w:rsidRDefault="00FC1AD4" w:rsidP="001127F8">
            <w:pPr>
              <w:pStyle w:val="Header"/>
              <w:tabs>
                <w:tab w:val="clear" w:pos="4320"/>
                <w:tab w:val="clear" w:pos="8640"/>
              </w:tabs>
              <w:rPr>
                <w:color w:val="000000" w:themeColor="text1"/>
              </w:rPr>
            </w:pPr>
          </w:p>
          <w:p w:rsidR="00FC1AD4" w:rsidRPr="005315A3" w:rsidRDefault="00FC1AD4" w:rsidP="001127F8">
            <w:pPr>
              <w:pStyle w:val="Header"/>
              <w:tabs>
                <w:tab w:val="clear" w:pos="4320"/>
                <w:tab w:val="clear" w:pos="8640"/>
              </w:tabs>
              <w:rPr>
                <w:color w:val="000000" w:themeColor="text1"/>
              </w:rPr>
            </w:pPr>
          </w:p>
          <w:p w:rsidR="00FC1AD4" w:rsidRPr="005315A3" w:rsidRDefault="00FC1AD4" w:rsidP="001127F8">
            <w:pPr>
              <w:pStyle w:val="Header"/>
              <w:tabs>
                <w:tab w:val="clear" w:pos="4320"/>
                <w:tab w:val="clear" w:pos="8640"/>
              </w:tabs>
              <w:rPr>
                <w:color w:val="000000" w:themeColor="text1"/>
              </w:rPr>
            </w:pPr>
          </w:p>
        </w:tc>
      </w:tr>
    </w:tbl>
    <w:p w:rsidR="00FC1AD4" w:rsidRPr="005315A3" w:rsidRDefault="00FC1AD4" w:rsidP="00FC1AD4">
      <w:pPr>
        <w:jc w:val="left"/>
        <w:rPr>
          <w:color w:val="000000" w:themeColor="text1"/>
        </w:rPr>
      </w:pPr>
    </w:p>
    <w:p w:rsidR="00FC1AD4" w:rsidRPr="005315A3" w:rsidRDefault="00FC1AD4" w:rsidP="00FC1AD4">
      <w:pPr>
        <w:jc w:val="left"/>
        <w:rPr>
          <w:color w:val="000000" w:themeColor="text1"/>
        </w:rPr>
      </w:pPr>
      <w:r w:rsidRPr="005315A3">
        <w:rPr>
          <w:color w:val="000000" w:themeColor="text1"/>
        </w:rPr>
        <w:t>4.2  Tenaga Kependidikan</w:t>
      </w:r>
    </w:p>
    <w:p w:rsidR="00FC1AD4" w:rsidRPr="005315A3" w:rsidRDefault="00FC1AD4" w:rsidP="00FC1AD4">
      <w:pPr>
        <w:rPr>
          <w:color w:val="000000" w:themeColor="text1"/>
        </w:rPr>
      </w:pPr>
    </w:p>
    <w:p w:rsidR="00FC1AD4" w:rsidRPr="005315A3" w:rsidRDefault="00FC1AD4" w:rsidP="00FC1AD4">
      <w:pPr>
        <w:rPr>
          <w:bCs/>
          <w:color w:val="000000" w:themeColor="text1"/>
          <w:lang w:val="id-ID"/>
        </w:rPr>
      </w:pPr>
      <w:r w:rsidRPr="005315A3">
        <w:rPr>
          <w:bCs/>
          <w:color w:val="000000" w:themeColor="text1"/>
        </w:rPr>
        <w:t>Tuliskan data tenaga kependidikan yang ada di Fakultas dengan mengikuti format tabel berikut</w:t>
      </w:r>
      <w:r w:rsidRPr="005315A3">
        <w:rPr>
          <w:bCs/>
          <w:color w:val="000000" w:themeColor="text1"/>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B952EC" w:rsidRPr="005315A3" w:rsidTr="001127F8">
        <w:trPr>
          <w:cantSplit/>
          <w:trHeight w:val="207"/>
        </w:trPr>
        <w:tc>
          <w:tcPr>
            <w:tcW w:w="608" w:type="dxa"/>
            <w:vMerge w:val="restart"/>
            <w:shd w:val="clear" w:color="auto" w:fill="auto"/>
            <w:vAlign w:val="center"/>
          </w:tcPr>
          <w:p w:rsidR="00FC1AD4" w:rsidRPr="005315A3" w:rsidRDefault="00FC1AD4" w:rsidP="001127F8">
            <w:pPr>
              <w:jc w:val="center"/>
              <w:rPr>
                <w:b/>
                <w:bCs/>
                <w:color w:val="000000" w:themeColor="text1"/>
                <w:sz w:val="18"/>
              </w:rPr>
            </w:pPr>
            <w:r w:rsidRPr="005315A3">
              <w:rPr>
                <w:b/>
                <w:bCs/>
                <w:color w:val="000000" w:themeColor="text1"/>
                <w:sz w:val="18"/>
              </w:rPr>
              <w:t>No.</w:t>
            </w:r>
          </w:p>
        </w:tc>
        <w:tc>
          <w:tcPr>
            <w:tcW w:w="1904" w:type="dxa"/>
            <w:vMerge w:val="restart"/>
            <w:shd w:val="clear" w:color="auto" w:fill="auto"/>
            <w:vAlign w:val="center"/>
          </w:tcPr>
          <w:p w:rsidR="00FC1AD4" w:rsidRPr="005315A3" w:rsidRDefault="00FC1AD4" w:rsidP="001127F8">
            <w:pPr>
              <w:jc w:val="center"/>
              <w:rPr>
                <w:b/>
                <w:bCs/>
                <w:color w:val="000000" w:themeColor="text1"/>
                <w:sz w:val="18"/>
              </w:rPr>
            </w:pPr>
            <w:r w:rsidRPr="005315A3">
              <w:rPr>
                <w:b/>
                <w:bCs/>
                <w:color w:val="000000" w:themeColor="text1"/>
                <w:sz w:val="18"/>
              </w:rPr>
              <w:t>Jenis Tenaga Kependidikan</w:t>
            </w:r>
          </w:p>
        </w:tc>
        <w:tc>
          <w:tcPr>
            <w:tcW w:w="5795" w:type="dxa"/>
            <w:gridSpan w:val="8"/>
            <w:shd w:val="clear" w:color="auto" w:fill="auto"/>
            <w:vAlign w:val="center"/>
          </w:tcPr>
          <w:p w:rsidR="00FC1AD4" w:rsidRPr="005315A3" w:rsidRDefault="00FC1AD4" w:rsidP="001127F8">
            <w:pPr>
              <w:jc w:val="center"/>
              <w:rPr>
                <w:b/>
                <w:bCs/>
                <w:color w:val="000000" w:themeColor="text1"/>
                <w:sz w:val="18"/>
              </w:rPr>
            </w:pPr>
            <w:r w:rsidRPr="005315A3">
              <w:rPr>
                <w:b/>
                <w:bCs/>
                <w:color w:val="000000" w:themeColor="text1"/>
                <w:sz w:val="18"/>
              </w:rPr>
              <w:t>Jumlah Tenaga Kependidikandi Fakultas dengan</w:t>
            </w:r>
          </w:p>
          <w:p w:rsidR="00FC1AD4" w:rsidRPr="005315A3" w:rsidRDefault="00FC1AD4" w:rsidP="001127F8">
            <w:pPr>
              <w:jc w:val="center"/>
              <w:rPr>
                <w:b/>
                <w:bCs/>
                <w:color w:val="000000" w:themeColor="text1"/>
                <w:sz w:val="18"/>
              </w:rPr>
            </w:pPr>
            <w:r w:rsidRPr="005315A3">
              <w:rPr>
                <w:b/>
                <w:bCs/>
                <w:color w:val="000000" w:themeColor="text1"/>
                <w:sz w:val="18"/>
              </w:rPr>
              <w:t>Pendidikan Terakhir</w:t>
            </w:r>
          </w:p>
        </w:tc>
        <w:tc>
          <w:tcPr>
            <w:tcW w:w="1377" w:type="dxa"/>
            <w:vMerge w:val="restart"/>
            <w:vAlign w:val="center"/>
          </w:tcPr>
          <w:p w:rsidR="00FC1AD4" w:rsidRPr="005315A3" w:rsidRDefault="00FC1AD4" w:rsidP="001127F8">
            <w:pPr>
              <w:jc w:val="center"/>
              <w:rPr>
                <w:b/>
                <w:bCs/>
                <w:color w:val="000000" w:themeColor="text1"/>
                <w:sz w:val="18"/>
              </w:rPr>
            </w:pPr>
            <w:r w:rsidRPr="005315A3">
              <w:rPr>
                <w:b/>
                <w:bCs/>
                <w:color w:val="000000" w:themeColor="text1"/>
                <w:sz w:val="18"/>
              </w:rPr>
              <w:t>Unit Kerja**</w:t>
            </w:r>
          </w:p>
        </w:tc>
      </w:tr>
      <w:tr w:rsidR="00B952EC" w:rsidRPr="005315A3" w:rsidTr="001127F8">
        <w:trPr>
          <w:cantSplit/>
          <w:trHeight w:val="207"/>
        </w:trPr>
        <w:tc>
          <w:tcPr>
            <w:tcW w:w="608" w:type="dxa"/>
            <w:vMerge/>
            <w:tcBorders>
              <w:bottom w:val="double" w:sz="4" w:space="0" w:color="auto"/>
            </w:tcBorders>
            <w:shd w:val="clear" w:color="auto" w:fill="auto"/>
            <w:vAlign w:val="center"/>
          </w:tcPr>
          <w:p w:rsidR="00FC1AD4" w:rsidRPr="005315A3" w:rsidRDefault="00FC1AD4" w:rsidP="001127F8">
            <w:pPr>
              <w:jc w:val="center"/>
              <w:rPr>
                <w:b/>
                <w:bCs/>
                <w:color w:val="000000" w:themeColor="text1"/>
                <w:sz w:val="18"/>
              </w:rPr>
            </w:pPr>
          </w:p>
        </w:tc>
        <w:tc>
          <w:tcPr>
            <w:tcW w:w="1904" w:type="dxa"/>
            <w:vMerge/>
            <w:tcBorders>
              <w:bottom w:val="double" w:sz="4" w:space="0" w:color="auto"/>
            </w:tcBorders>
            <w:shd w:val="clear" w:color="auto" w:fill="auto"/>
            <w:vAlign w:val="center"/>
          </w:tcPr>
          <w:p w:rsidR="00FC1AD4" w:rsidRPr="005315A3" w:rsidRDefault="00FC1AD4" w:rsidP="001127F8">
            <w:pPr>
              <w:jc w:val="center"/>
              <w:rPr>
                <w:b/>
                <w:bCs/>
                <w:color w:val="000000" w:themeColor="text1"/>
                <w:sz w:val="18"/>
              </w:rPr>
            </w:pPr>
          </w:p>
        </w:tc>
        <w:tc>
          <w:tcPr>
            <w:tcW w:w="638" w:type="dxa"/>
            <w:tcBorders>
              <w:bottom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S3</w:t>
            </w:r>
          </w:p>
        </w:tc>
        <w:tc>
          <w:tcPr>
            <w:tcW w:w="630" w:type="dxa"/>
            <w:tcBorders>
              <w:bottom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S2</w:t>
            </w:r>
          </w:p>
        </w:tc>
        <w:tc>
          <w:tcPr>
            <w:tcW w:w="630" w:type="dxa"/>
            <w:tcBorders>
              <w:bottom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S1</w:t>
            </w:r>
          </w:p>
        </w:tc>
        <w:tc>
          <w:tcPr>
            <w:tcW w:w="630" w:type="dxa"/>
            <w:tcBorders>
              <w:bottom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D4</w:t>
            </w:r>
          </w:p>
        </w:tc>
        <w:tc>
          <w:tcPr>
            <w:tcW w:w="630" w:type="dxa"/>
            <w:tcBorders>
              <w:bottom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D3</w:t>
            </w:r>
          </w:p>
        </w:tc>
        <w:tc>
          <w:tcPr>
            <w:tcW w:w="630" w:type="dxa"/>
            <w:tcBorders>
              <w:bottom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D2</w:t>
            </w:r>
          </w:p>
        </w:tc>
        <w:tc>
          <w:tcPr>
            <w:tcW w:w="630" w:type="dxa"/>
            <w:tcBorders>
              <w:bottom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D1</w:t>
            </w:r>
          </w:p>
        </w:tc>
        <w:tc>
          <w:tcPr>
            <w:tcW w:w="1377" w:type="dxa"/>
            <w:tcBorders>
              <w:bottom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SMA/SMK</w:t>
            </w:r>
          </w:p>
        </w:tc>
        <w:tc>
          <w:tcPr>
            <w:tcW w:w="1377" w:type="dxa"/>
            <w:vMerge/>
            <w:tcBorders>
              <w:bottom w:val="double" w:sz="4" w:space="0" w:color="auto"/>
            </w:tcBorders>
          </w:tcPr>
          <w:p w:rsidR="00FC1AD4" w:rsidRPr="005315A3" w:rsidRDefault="00FC1AD4" w:rsidP="001127F8">
            <w:pPr>
              <w:jc w:val="center"/>
              <w:rPr>
                <w:b/>
                <w:bCs/>
                <w:color w:val="000000" w:themeColor="text1"/>
                <w:sz w:val="18"/>
              </w:rPr>
            </w:pPr>
          </w:p>
        </w:tc>
      </w:tr>
      <w:tr w:rsidR="00B952EC" w:rsidRPr="005315A3" w:rsidTr="001127F8">
        <w:tc>
          <w:tcPr>
            <w:tcW w:w="608" w:type="dxa"/>
            <w:tcBorders>
              <w:top w:val="double" w:sz="4" w:space="0" w:color="auto"/>
            </w:tcBorders>
            <w:shd w:val="clear" w:color="auto" w:fill="auto"/>
            <w:vAlign w:val="center"/>
          </w:tcPr>
          <w:p w:rsidR="00FC1AD4" w:rsidRPr="005315A3" w:rsidRDefault="00FC1AD4" w:rsidP="001127F8">
            <w:pPr>
              <w:jc w:val="center"/>
              <w:rPr>
                <w:b/>
                <w:bCs/>
                <w:color w:val="000000" w:themeColor="text1"/>
                <w:sz w:val="18"/>
              </w:rPr>
            </w:pPr>
            <w:r w:rsidRPr="005315A3">
              <w:rPr>
                <w:b/>
                <w:bCs/>
                <w:color w:val="000000" w:themeColor="text1"/>
                <w:sz w:val="18"/>
              </w:rPr>
              <w:t>(1)</w:t>
            </w:r>
          </w:p>
        </w:tc>
        <w:tc>
          <w:tcPr>
            <w:tcW w:w="1904" w:type="dxa"/>
            <w:tcBorders>
              <w:top w:val="double" w:sz="4" w:space="0" w:color="auto"/>
            </w:tcBorders>
            <w:shd w:val="clear" w:color="auto" w:fill="auto"/>
            <w:vAlign w:val="center"/>
          </w:tcPr>
          <w:p w:rsidR="00FC1AD4" w:rsidRPr="005315A3" w:rsidRDefault="00FC1AD4" w:rsidP="001127F8">
            <w:pPr>
              <w:jc w:val="center"/>
              <w:rPr>
                <w:b/>
                <w:bCs/>
                <w:color w:val="000000" w:themeColor="text1"/>
                <w:sz w:val="18"/>
              </w:rPr>
            </w:pPr>
            <w:r w:rsidRPr="005315A3">
              <w:rPr>
                <w:b/>
                <w:bCs/>
                <w:color w:val="000000" w:themeColor="text1"/>
                <w:sz w:val="18"/>
              </w:rPr>
              <w:t>(2)</w:t>
            </w:r>
          </w:p>
        </w:tc>
        <w:tc>
          <w:tcPr>
            <w:tcW w:w="638" w:type="dxa"/>
            <w:tcBorders>
              <w:top w:val="doub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(3)</w:t>
            </w:r>
          </w:p>
        </w:tc>
        <w:tc>
          <w:tcPr>
            <w:tcW w:w="630" w:type="dxa"/>
            <w:tcBorders>
              <w:top w:val="double" w:sz="4" w:space="0" w:color="auto"/>
            </w:tcBorders>
            <w:shd w:val="clear" w:color="auto" w:fill="auto"/>
          </w:tcPr>
          <w:p w:rsidR="00FC1AD4" w:rsidRPr="005315A3" w:rsidRDefault="00FC1AD4" w:rsidP="001127F8">
            <w:pPr>
              <w:rPr>
                <w:color w:val="000000" w:themeColor="text1"/>
              </w:rPr>
            </w:pPr>
            <w:r w:rsidRPr="005315A3">
              <w:rPr>
                <w:b/>
                <w:bCs/>
                <w:color w:val="000000" w:themeColor="text1"/>
                <w:sz w:val="18"/>
              </w:rPr>
              <w:t>(4)</w:t>
            </w:r>
          </w:p>
        </w:tc>
        <w:tc>
          <w:tcPr>
            <w:tcW w:w="630" w:type="dxa"/>
            <w:tcBorders>
              <w:top w:val="double" w:sz="4" w:space="0" w:color="auto"/>
            </w:tcBorders>
            <w:shd w:val="clear" w:color="auto" w:fill="auto"/>
          </w:tcPr>
          <w:p w:rsidR="00FC1AD4" w:rsidRPr="005315A3" w:rsidRDefault="00FC1AD4" w:rsidP="001127F8">
            <w:pPr>
              <w:rPr>
                <w:color w:val="000000" w:themeColor="text1"/>
              </w:rPr>
            </w:pPr>
            <w:r w:rsidRPr="005315A3">
              <w:rPr>
                <w:b/>
                <w:bCs/>
                <w:color w:val="000000" w:themeColor="text1"/>
                <w:sz w:val="18"/>
              </w:rPr>
              <w:t>(5)</w:t>
            </w:r>
          </w:p>
        </w:tc>
        <w:tc>
          <w:tcPr>
            <w:tcW w:w="630" w:type="dxa"/>
            <w:tcBorders>
              <w:top w:val="double" w:sz="4" w:space="0" w:color="auto"/>
            </w:tcBorders>
            <w:shd w:val="clear" w:color="auto" w:fill="auto"/>
          </w:tcPr>
          <w:p w:rsidR="00FC1AD4" w:rsidRPr="005315A3" w:rsidRDefault="00FC1AD4" w:rsidP="001127F8">
            <w:pPr>
              <w:rPr>
                <w:color w:val="000000" w:themeColor="text1"/>
              </w:rPr>
            </w:pPr>
            <w:r w:rsidRPr="005315A3">
              <w:rPr>
                <w:b/>
                <w:bCs/>
                <w:color w:val="000000" w:themeColor="text1"/>
                <w:sz w:val="18"/>
              </w:rPr>
              <w:t>(6)</w:t>
            </w:r>
          </w:p>
        </w:tc>
        <w:tc>
          <w:tcPr>
            <w:tcW w:w="630" w:type="dxa"/>
            <w:tcBorders>
              <w:top w:val="double" w:sz="4" w:space="0" w:color="auto"/>
            </w:tcBorders>
            <w:shd w:val="clear" w:color="auto" w:fill="auto"/>
          </w:tcPr>
          <w:p w:rsidR="00FC1AD4" w:rsidRPr="005315A3" w:rsidRDefault="00FC1AD4" w:rsidP="001127F8">
            <w:pPr>
              <w:rPr>
                <w:color w:val="000000" w:themeColor="text1"/>
              </w:rPr>
            </w:pPr>
            <w:r w:rsidRPr="005315A3">
              <w:rPr>
                <w:b/>
                <w:bCs/>
                <w:color w:val="000000" w:themeColor="text1"/>
                <w:sz w:val="18"/>
              </w:rPr>
              <w:t>(7)</w:t>
            </w:r>
          </w:p>
        </w:tc>
        <w:tc>
          <w:tcPr>
            <w:tcW w:w="630" w:type="dxa"/>
            <w:tcBorders>
              <w:top w:val="double" w:sz="4" w:space="0" w:color="auto"/>
            </w:tcBorders>
            <w:shd w:val="clear" w:color="auto" w:fill="auto"/>
          </w:tcPr>
          <w:p w:rsidR="00FC1AD4" w:rsidRPr="005315A3" w:rsidRDefault="00FC1AD4" w:rsidP="001127F8">
            <w:pPr>
              <w:rPr>
                <w:color w:val="000000" w:themeColor="text1"/>
              </w:rPr>
            </w:pPr>
            <w:r w:rsidRPr="005315A3">
              <w:rPr>
                <w:b/>
                <w:bCs/>
                <w:color w:val="000000" w:themeColor="text1"/>
                <w:sz w:val="18"/>
              </w:rPr>
              <w:t>(8)</w:t>
            </w:r>
          </w:p>
        </w:tc>
        <w:tc>
          <w:tcPr>
            <w:tcW w:w="630" w:type="dxa"/>
            <w:tcBorders>
              <w:top w:val="double" w:sz="4" w:space="0" w:color="auto"/>
            </w:tcBorders>
            <w:shd w:val="clear" w:color="auto" w:fill="auto"/>
          </w:tcPr>
          <w:p w:rsidR="00FC1AD4" w:rsidRPr="005315A3" w:rsidRDefault="00FC1AD4" w:rsidP="001127F8">
            <w:pPr>
              <w:rPr>
                <w:color w:val="000000" w:themeColor="text1"/>
              </w:rPr>
            </w:pPr>
            <w:r w:rsidRPr="005315A3">
              <w:rPr>
                <w:b/>
                <w:bCs/>
                <w:color w:val="000000" w:themeColor="text1"/>
                <w:sz w:val="18"/>
              </w:rPr>
              <w:t>(9)</w:t>
            </w:r>
          </w:p>
        </w:tc>
        <w:tc>
          <w:tcPr>
            <w:tcW w:w="1377" w:type="dxa"/>
            <w:tcBorders>
              <w:top w:val="double" w:sz="4" w:space="0" w:color="auto"/>
              <w:bottom w:val="single" w:sz="4" w:space="0" w:color="auto"/>
            </w:tcBorders>
            <w:shd w:val="clear" w:color="auto" w:fill="auto"/>
          </w:tcPr>
          <w:p w:rsidR="00FC1AD4" w:rsidRPr="005315A3" w:rsidRDefault="00FC1AD4" w:rsidP="001127F8">
            <w:pPr>
              <w:jc w:val="center"/>
              <w:rPr>
                <w:b/>
                <w:bCs/>
                <w:color w:val="000000" w:themeColor="text1"/>
                <w:sz w:val="18"/>
              </w:rPr>
            </w:pPr>
            <w:r w:rsidRPr="005315A3">
              <w:rPr>
                <w:b/>
                <w:bCs/>
                <w:color w:val="000000" w:themeColor="text1"/>
                <w:sz w:val="18"/>
              </w:rPr>
              <w:t>(10)</w:t>
            </w:r>
          </w:p>
        </w:tc>
        <w:tc>
          <w:tcPr>
            <w:tcW w:w="1377" w:type="dxa"/>
            <w:tcBorders>
              <w:top w:val="double" w:sz="4" w:space="0" w:color="auto"/>
              <w:bottom w:val="single" w:sz="4" w:space="0" w:color="auto"/>
            </w:tcBorders>
          </w:tcPr>
          <w:p w:rsidR="00FC1AD4" w:rsidRPr="005315A3" w:rsidRDefault="00FC1AD4" w:rsidP="001127F8">
            <w:pPr>
              <w:jc w:val="center"/>
              <w:rPr>
                <w:b/>
                <w:bCs/>
                <w:color w:val="000000" w:themeColor="text1"/>
                <w:sz w:val="18"/>
              </w:rPr>
            </w:pPr>
          </w:p>
        </w:tc>
      </w:tr>
      <w:tr w:rsidR="00B952EC" w:rsidRPr="005315A3" w:rsidTr="001127F8">
        <w:tc>
          <w:tcPr>
            <w:tcW w:w="608" w:type="dxa"/>
          </w:tcPr>
          <w:p w:rsidR="00FC1AD4" w:rsidRPr="005315A3" w:rsidRDefault="00FC1AD4" w:rsidP="001127F8">
            <w:pPr>
              <w:jc w:val="center"/>
              <w:rPr>
                <w:bCs/>
                <w:color w:val="000000" w:themeColor="text1"/>
                <w:sz w:val="18"/>
              </w:rPr>
            </w:pPr>
            <w:r w:rsidRPr="005315A3">
              <w:rPr>
                <w:bCs/>
                <w:color w:val="000000" w:themeColor="text1"/>
                <w:sz w:val="18"/>
              </w:rPr>
              <w:t>1</w:t>
            </w:r>
          </w:p>
        </w:tc>
        <w:tc>
          <w:tcPr>
            <w:tcW w:w="1904" w:type="dxa"/>
          </w:tcPr>
          <w:p w:rsidR="00FC1AD4" w:rsidRPr="005315A3" w:rsidRDefault="00FC1AD4" w:rsidP="001127F8">
            <w:pPr>
              <w:jc w:val="left"/>
              <w:rPr>
                <w:bCs/>
                <w:color w:val="000000" w:themeColor="text1"/>
                <w:sz w:val="18"/>
              </w:rPr>
            </w:pPr>
            <w:r w:rsidRPr="005315A3">
              <w:rPr>
                <w:bCs/>
                <w:color w:val="000000" w:themeColor="text1"/>
                <w:sz w:val="18"/>
              </w:rPr>
              <w:t>Pustakawan *</w:t>
            </w:r>
          </w:p>
        </w:tc>
        <w:tc>
          <w:tcPr>
            <w:tcW w:w="638"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1377" w:type="dxa"/>
            <w:shd w:val="horzCross" w:color="auto" w:fill="auto"/>
          </w:tcPr>
          <w:p w:rsidR="00FC1AD4" w:rsidRPr="005315A3" w:rsidRDefault="00FC1AD4" w:rsidP="001127F8">
            <w:pPr>
              <w:rPr>
                <w:bCs/>
                <w:color w:val="000000" w:themeColor="text1"/>
                <w:sz w:val="18"/>
              </w:rPr>
            </w:pPr>
          </w:p>
        </w:tc>
        <w:tc>
          <w:tcPr>
            <w:tcW w:w="1377" w:type="dxa"/>
            <w:shd w:val="horzCross" w:color="auto" w:fill="auto"/>
          </w:tcPr>
          <w:p w:rsidR="00FC1AD4" w:rsidRPr="005315A3" w:rsidRDefault="00FC1AD4" w:rsidP="001127F8">
            <w:pPr>
              <w:rPr>
                <w:bCs/>
                <w:color w:val="000000" w:themeColor="text1"/>
                <w:sz w:val="18"/>
              </w:rPr>
            </w:pPr>
          </w:p>
        </w:tc>
      </w:tr>
      <w:tr w:rsidR="00B952EC" w:rsidRPr="005315A3" w:rsidTr="001127F8">
        <w:tc>
          <w:tcPr>
            <w:tcW w:w="608" w:type="dxa"/>
          </w:tcPr>
          <w:p w:rsidR="00FC1AD4" w:rsidRPr="005315A3" w:rsidRDefault="00FC1AD4" w:rsidP="001127F8">
            <w:pPr>
              <w:jc w:val="center"/>
              <w:rPr>
                <w:bCs/>
                <w:color w:val="000000" w:themeColor="text1"/>
                <w:sz w:val="18"/>
              </w:rPr>
            </w:pPr>
            <w:r w:rsidRPr="005315A3">
              <w:rPr>
                <w:bCs/>
                <w:color w:val="000000" w:themeColor="text1"/>
                <w:sz w:val="18"/>
              </w:rPr>
              <w:t>2</w:t>
            </w:r>
          </w:p>
        </w:tc>
        <w:tc>
          <w:tcPr>
            <w:tcW w:w="1904" w:type="dxa"/>
          </w:tcPr>
          <w:p w:rsidR="00FC1AD4" w:rsidRPr="005315A3" w:rsidRDefault="00FC1AD4" w:rsidP="001127F8">
            <w:pPr>
              <w:jc w:val="left"/>
              <w:rPr>
                <w:bCs/>
                <w:color w:val="000000" w:themeColor="text1"/>
                <w:sz w:val="18"/>
              </w:rPr>
            </w:pPr>
            <w:r w:rsidRPr="005315A3">
              <w:rPr>
                <w:bCs/>
                <w:color w:val="000000" w:themeColor="text1"/>
                <w:sz w:val="18"/>
              </w:rPr>
              <w:t>Laboran</w:t>
            </w:r>
          </w:p>
        </w:tc>
        <w:tc>
          <w:tcPr>
            <w:tcW w:w="638"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r>
      <w:tr w:rsidR="00B952EC" w:rsidRPr="005315A3" w:rsidTr="001127F8">
        <w:tc>
          <w:tcPr>
            <w:tcW w:w="608" w:type="dxa"/>
          </w:tcPr>
          <w:p w:rsidR="00FC1AD4" w:rsidRPr="005315A3" w:rsidRDefault="00FC1AD4" w:rsidP="001127F8">
            <w:pPr>
              <w:jc w:val="center"/>
              <w:rPr>
                <w:bCs/>
                <w:color w:val="000000" w:themeColor="text1"/>
                <w:sz w:val="18"/>
              </w:rPr>
            </w:pPr>
            <w:r w:rsidRPr="005315A3">
              <w:rPr>
                <w:bCs/>
                <w:color w:val="000000" w:themeColor="text1"/>
                <w:sz w:val="18"/>
              </w:rPr>
              <w:t>3</w:t>
            </w:r>
          </w:p>
        </w:tc>
        <w:tc>
          <w:tcPr>
            <w:tcW w:w="1904" w:type="dxa"/>
          </w:tcPr>
          <w:p w:rsidR="00FC1AD4" w:rsidRPr="005315A3" w:rsidRDefault="00FC1AD4" w:rsidP="001127F8">
            <w:pPr>
              <w:jc w:val="left"/>
              <w:rPr>
                <w:bCs/>
                <w:color w:val="000000" w:themeColor="text1"/>
                <w:sz w:val="18"/>
              </w:rPr>
            </w:pPr>
            <w:r w:rsidRPr="005315A3">
              <w:rPr>
                <w:bCs/>
                <w:color w:val="000000" w:themeColor="text1"/>
                <w:sz w:val="18"/>
              </w:rPr>
              <w:t>Teknisi</w:t>
            </w:r>
          </w:p>
        </w:tc>
        <w:tc>
          <w:tcPr>
            <w:tcW w:w="638"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r>
      <w:tr w:rsidR="00B952EC" w:rsidRPr="005315A3" w:rsidTr="001127F8">
        <w:tc>
          <w:tcPr>
            <w:tcW w:w="608" w:type="dxa"/>
          </w:tcPr>
          <w:p w:rsidR="00FC1AD4" w:rsidRPr="005315A3" w:rsidRDefault="00FC1AD4" w:rsidP="001127F8">
            <w:pPr>
              <w:jc w:val="center"/>
              <w:rPr>
                <w:bCs/>
                <w:color w:val="000000" w:themeColor="text1"/>
                <w:sz w:val="18"/>
              </w:rPr>
            </w:pPr>
            <w:r w:rsidRPr="005315A3">
              <w:rPr>
                <w:bCs/>
                <w:color w:val="000000" w:themeColor="text1"/>
                <w:sz w:val="18"/>
              </w:rPr>
              <w:t>4</w:t>
            </w:r>
          </w:p>
        </w:tc>
        <w:tc>
          <w:tcPr>
            <w:tcW w:w="1904" w:type="dxa"/>
          </w:tcPr>
          <w:p w:rsidR="00FC1AD4" w:rsidRPr="005315A3" w:rsidRDefault="00FC1AD4" w:rsidP="001127F8">
            <w:pPr>
              <w:jc w:val="left"/>
              <w:rPr>
                <w:bCs/>
                <w:color w:val="000000" w:themeColor="text1"/>
                <w:sz w:val="18"/>
              </w:rPr>
            </w:pPr>
            <w:r w:rsidRPr="005315A3">
              <w:rPr>
                <w:bCs/>
                <w:color w:val="000000" w:themeColor="text1"/>
                <w:sz w:val="18"/>
              </w:rPr>
              <w:t>Analis</w:t>
            </w:r>
          </w:p>
        </w:tc>
        <w:tc>
          <w:tcPr>
            <w:tcW w:w="638"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r>
      <w:tr w:rsidR="00B952EC" w:rsidRPr="005315A3" w:rsidTr="001127F8">
        <w:tc>
          <w:tcPr>
            <w:tcW w:w="608" w:type="dxa"/>
          </w:tcPr>
          <w:p w:rsidR="00FC1AD4" w:rsidRPr="005315A3" w:rsidRDefault="00FC1AD4" w:rsidP="001127F8">
            <w:pPr>
              <w:jc w:val="center"/>
              <w:rPr>
                <w:bCs/>
                <w:color w:val="000000" w:themeColor="text1"/>
                <w:sz w:val="18"/>
              </w:rPr>
            </w:pPr>
            <w:r w:rsidRPr="005315A3">
              <w:rPr>
                <w:bCs/>
                <w:color w:val="000000" w:themeColor="text1"/>
                <w:sz w:val="18"/>
              </w:rPr>
              <w:t>5</w:t>
            </w:r>
          </w:p>
        </w:tc>
        <w:tc>
          <w:tcPr>
            <w:tcW w:w="1904" w:type="dxa"/>
          </w:tcPr>
          <w:p w:rsidR="00FC1AD4" w:rsidRPr="005315A3" w:rsidRDefault="00FC1AD4" w:rsidP="001127F8">
            <w:pPr>
              <w:jc w:val="left"/>
              <w:rPr>
                <w:bCs/>
                <w:color w:val="000000" w:themeColor="text1"/>
                <w:sz w:val="18"/>
              </w:rPr>
            </w:pPr>
            <w:r w:rsidRPr="005315A3">
              <w:rPr>
                <w:bCs/>
                <w:color w:val="000000" w:themeColor="text1"/>
                <w:sz w:val="18"/>
              </w:rPr>
              <w:t xml:space="preserve"> Programer</w:t>
            </w:r>
          </w:p>
        </w:tc>
        <w:tc>
          <w:tcPr>
            <w:tcW w:w="638"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r>
      <w:tr w:rsidR="00B952EC" w:rsidRPr="005315A3" w:rsidTr="001127F8">
        <w:tc>
          <w:tcPr>
            <w:tcW w:w="608" w:type="dxa"/>
          </w:tcPr>
          <w:p w:rsidR="00FC1AD4" w:rsidRPr="005315A3" w:rsidRDefault="00FC1AD4" w:rsidP="001127F8">
            <w:pPr>
              <w:jc w:val="center"/>
              <w:rPr>
                <w:bCs/>
                <w:color w:val="000000" w:themeColor="text1"/>
                <w:sz w:val="18"/>
              </w:rPr>
            </w:pPr>
            <w:r w:rsidRPr="005315A3">
              <w:rPr>
                <w:bCs/>
                <w:color w:val="000000" w:themeColor="text1"/>
                <w:sz w:val="18"/>
              </w:rPr>
              <w:t>6</w:t>
            </w:r>
          </w:p>
        </w:tc>
        <w:tc>
          <w:tcPr>
            <w:tcW w:w="1904" w:type="dxa"/>
          </w:tcPr>
          <w:p w:rsidR="00FC1AD4" w:rsidRPr="005315A3" w:rsidRDefault="00FC1AD4" w:rsidP="001127F8">
            <w:pPr>
              <w:jc w:val="left"/>
              <w:rPr>
                <w:bCs/>
                <w:color w:val="000000" w:themeColor="text1"/>
                <w:sz w:val="18"/>
              </w:rPr>
            </w:pPr>
            <w:r w:rsidRPr="005315A3">
              <w:rPr>
                <w:bCs/>
                <w:color w:val="000000" w:themeColor="text1"/>
                <w:sz w:val="18"/>
              </w:rPr>
              <w:t>Administrasi</w:t>
            </w:r>
          </w:p>
        </w:tc>
        <w:tc>
          <w:tcPr>
            <w:tcW w:w="638"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630"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c>
          <w:tcPr>
            <w:tcW w:w="1377" w:type="dxa"/>
          </w:tcPr>
          <w:p w:rsidR="00FC1AD4" w:rsidRPr="005315A3" w:rsidRDefault="00FC1AD4" w:rsidP="001127F8">
            <w:pPr>
              <w:rPr>
                <w:bCs/>
                <w:color w:val="000000" w:themeColor="text1"/>
                <w:sz w:val="18"/>
              </w:rPr>
            </w:pPr>
          </w:p>
        </w:tc>
      </w:tr>
      <w:tr w:rsidR="00B952EC" w:rsidRPr="005315A3" w:rsidTr="001127F8">
        <w:tc>
          <w:tcPr>
            <w:tcW w:w="608" w:type="dxa"/>
            <w:tcBorders>
              <w:bottom w:val="double" w:sz="4" w:space="0" w:color="auto"/>
            </w:tcBorders>
          </w:tcPr>
          <w:p w:rsidR="00FC1AD4" w:rsidRPr="005315A3" w:rsidRDefault="00FC1AD4" w:rsidP="001127F8">
            <w:pPr>
              <w:jc w:val="center"/>
              <w:rPr>
                <w:bCs/>
                <w:color w:val="000000" w:themeColor="text1"/>
                <w:sz w:val="18"/>
              </w:rPr>
            </w:pPr>
            <w:r w:rsidRPr="005315A3">
              <w:rPr>
                <w:bCs/>
                <w:color w:val="000000" w:themeColor="text1"/>
                <w:sz w:val="18"/>
              </w:rPr>
              <w:t>7</w:t>
            </w:r>
          </w:p>
        </w:tc>
        <w:tc>
          <w:tcPr>
            <w:tcW w:w="1904" w:type="dxa"/>
            <w:tcBorders>
              <w:bottom w:val="double" w:sz="4" w:space="0" w:color="auto"/>
            </w:tcBorders>
          </w:tcPr>
          <w:p w:rsidR="00FC1AD4" w:rsidRPr="005315A3" w:rsidRDefault="00FC1AD4" w:rsidP="001127F8">
            <w:pPr>
              <w:jc w:val="left"/>
              <w:rPr>
                <w:bCs/>
                <w:color w:val="000000" w:themeColor="text1"/>
                <w:sz w:val="18"/>
              </w:rPr>
            </w:pPr>
            <w:r w:rsidRPr="005315A3">
              <w:rPr>
                <w:bCs/>
                <w:color w:val="000000" w:themeColor="text1"/>
                <w:sz w:val="18"/>
              </w:rPr>
              <w:t>Lainnya : …</w:t>
            </w:r>
          </w:p>
        </w:tc>
        <w:tc>
          <w:tcPr>
            <w:tcW w:w="638" w:type="dxa"/>
            <w:tcBorders>
              <w:bottom w:val="double" w:sz="4" w:space="0" w:color="auto"/>
            </w:tcBorders>
          </w:tcPr>
          <w:p w:rsidR="00FC1AD4" w:rsidRPr="005315A3" w:rsidRDefault="00FC1AD4" w:rsidP="001127F8">
            <w:pPr>
              <w:rPr>
                <w:bCs/>
                <w:color w:val="000000" w:themeColor="text1"/>
                <w:sz w:val="18"/>
              </w:rPr>
            </w:pPr>
          </w:p>
        </w:tc>
        <w:tc>
          <w:tcPr>
            <w:tcW w:w="630" w:type="dxa"/>
            <w:tcBorders>
              <w:bottom w:val="double" w:sz="4" w:space="0" w:color="auto"/>
            </w:tcBorders>
          </w:tcPr>
          <w:p w:rsidR="00FC1AD4" w:rsidRPr="005315A3" w:rsidRDefault="00FC1AD4" w:rsidP="001127F8">
            <w:pPr>
              <w:rPr>
                <w:bCs/>
                <w:color w:val="000000" w:themeColor="text1"/>
                <w:sz w:val="18"/>
              </w:rPr>
            </w:pPr>
          </w:p>
        </w:tc>
        <w:tc>
          <w:tcPr>
            <w:tcW w:w="630" w:type="dxa"/>
            <w:tcBorders>
              <w:bottom w:val="double" w:sz="4" w:space="0" w:color="auto"/>
            </w:tcBorders>
          </w:tcPr>
          <w:p w:rsidR="00FC1AD4" w:rsidRPr="005315A3" w:rsidRDefault="00FC1AD4" w:rsidP="001127F8">
            <w:pPr>
              <w:rPr>
                <w:bCs/>
                <w:color w:val="000000" w:themeColor="text1"/>
                <w:sz w:val="18"/>
              </w:rPr>
            </w:pPr>
          </w:p>
        </w:tc>
        <w:tc>
          <w:tcPr>
            <w:tcW w:w="630" w:type="dxa"/>
            <w:tcBorders>
              <w:bottom w:val="double" w:sz="4" w:space="0" w:color="auto"/>
            </w:tcBorders>
          </w:tcPr>
          <w:p w:rsidR="00FC1AD4" w:rsidRPr="005315A3" w:rsidRDefault="00FC1AD4" w:rsidP="001127F8">
            <w:pPr>
              <w:rPr>
                <w:bCs/>
                <w:color w:val="000000" w:themeColor="text1"/>
                <w:sz w:val="18"/>
              </w:rPr>
            </w:pPr>
          </w:p>
        </w:tc>
        <w:tc>
          <w:tcPr>
            <w:tcW w:w="630" w:type="dxa"/>
            <w:tcBorders>
              <w:bottom w:val="double" w:sz="4" w:space="0" w:color="auto"/>
            </w:tcBorders>
          </w:tcPr>
          <w:p w:rsidR="00FC1AD4" w:rsidRPr="005315A3" w:rsidRDefault="00FC1AD4" w:rsidP="001127F8">
            <w:pPr>
              <w:rPr>
                <w:bCs/>
                <w:color w:val="000000" w:themeColor="text1"/>
                <w:sz w:val="18"/>
              </w:rPr>
            </w:pPr>
          </w:p>
        </w:tc>
        <w:tc>
          <w:tcPr>
            <w:tcW w:w="630" w:type="dxa"/>
            <w:tcBorders>
              <w:bottom w:val="double" w:sz="4" w:space="0" w:color="auto"/>
            </w:tcBorders>
          </w:tcPr>
          <w:p w:rsidR="00FC1AD4" w:rsidRPr="005315A3" w:rsidRDefault="00FC1AD4" w:rsidP="001127F8">
            <w:pPr>
              <w:rPr>
                <w:bCs/>
                <w:color w:val="000000" w:themeColor="text1"/>
                <w:sz w:val="18"/>
              </w:rPr>
            </w:pPr>
          </w:p>
        </w:tc>
        <w:tc>
          <w:tcPr>
            <w:tcW w:w="630" w:type="dxa"/>
            <w:tcBorders>
              <w:bottom w:val="double" w:sz="4" w:space="0" w:color="auto"/>
            </w:tcBorders>
          </w:tcPr>
          <w:p w:rsidR="00FC1AD4" w:rsidRPr="005315A3" w:rsidRDefault="00FC1AD4" w:rsidP="001127F8">
            <w:pPr>
              <w:rPr>
                <w:bCs/>
                <w:color w:val="000000" w:themeColor="text1"/>
                <w:sz w:val="18"/>
              </w:rPr>
            </w:pPr>
          </w:p>
        </w:tc>
        <w:tc>
          <w:tcPr>
            <w:tcW w:w="1377" w:type="dxa"/>
            <w:tcBorders>
              <w:bottom w:val="double" w:sz="4" w:space="0" w:color="auto"/>
            </w:tcBorders>
          </w:tcPr>
          <w:p w:rsidR="00FC1AD4" w:rsidRPr="005315A3" w:rsidRDefault="00FC1AD4" w:rsidP="001127F8">
            <w:pPr>
              <w:rPr>
                <w:bCs/>
                <w:color w:val="000000" w:themeColor="text1"/>
                <w:sz w:val="18"/>
              </w:rPr>
            </w:pPr>
          </w:p>
        </w:tc>
        <w:tc>
          <w:tcPr>
            <w:tcW w:w="1377" w:type="dxa"/>
            <w:tcBorders>
              <w:bottom w:val="double" w:sz="4" w:space="0" w:color="auto"/>
            </w:tcBorders>
          </w:tcPr>
          <w:p w:rsidR="00FC1AD4" w:rsidRPr="005315A3" w:rsidRDefault="00FC1AD4" w:rsidP="001127F8">
            <w:pPr>
              <w:rPr>
                <w:bCs/>
                <w:color w:val="000000" w:themeColor="text1"/>
                <w:sz w:val="18"/>
              </w:rPr>
            </w:pPr>
          </w:p>
        </w:tc>
      </w:tr>
      <w:tr w:rsidR="00B952EC" w:rsidRPr="005315A3" w:rsidTr="001127F8">
        <w:tc>
          <w:tcPr>
            <w:tcW w:w="2512" w:type="dxa"/>
            <w:gridSpan w:val="2"/>
            <w:tcBorders>
              <w:top w:val="double" w:sz="4" w:space="0" w:color="auto"/>
            </w:tcBorders>
          </w:tcPr>
          <w:p w:rsidR="00FC1AD4" w:rsidRPr="005315A3" w:rsidRDefault="00FC1AD4" w:rsidP="001127F8">
            <w:pPr>
              <w:jc w:val="center"/>
              <w:rPr>
                <w:b/>
                <w:bCs/>
                <w:color w:val="000000" w:themeColor="text1"/>
                <w:sz w:val="18"/>
              </w:rPr>
            </w:pPr>
            <w:r w:rsidRPr="005315A3">
              <w:rPr>
                <w:b/>
                <w:bCs/>
                <w:color w:val="000000" w:themeColor="text1"/>
                <w:sz w:val="18"/>
              </w:rPr>
              <w:t>Total</w:t>
            </w:r>
          </w:p>
        </w:tc>
        <w:tc>
          <w:tcPr>
            <w:tcW w:w="638" w:type="dxa"/>
            <w:tcBorders>
              <w:top w:val="double" w:sz="4" w:space="0" w:color="auto"/>
            </w:tcBorders>
          </w:tcPr>
          <w:p w:rsidR="00FC1AD4" w:rsidRPr="005315A3" w:rsidRDefault="00FC1AD4" w:rsidP="001127F8">
            <w:pPr>
              <w:rPr>
                <w:bCs/>
                <w:color w:val="000000" w:themeColor="text1"/>
                <w:sz w:val="18"/>
              </w:rPr>
            </w:pPr>
          </w:p>
        </w:tc>
        <w:tc>
          <w:tcPr>
            <w:tcW w:w="630" w:type="dxa"/>
            <w:tcBorders>
              <w:top w:val="double" w:sz="4" w:space="0" w:color="auto"/>
            </w:tcBorders>
          </w:tcPr>
          <w:p w:rsidR="00FC1AD4" w:rsidRPr="005315A3" w:rsidRDefault="00FC1AD4" w:rsidP="001127F8">
            <w:pPr>
              <w:rPr>
                <w:bCs/>
                <w:color w:val="000000" w:themeColor="text1"/>
                <w:sz w:val="18"/>
              </w:rPr>
            </w:pPr>
          </w:p>
        </w:tc>
        <w:tc>
          <w:tcPr>
            <w:tcW w:w="630" w:type="dxa"/>
            <w:tcBorders>
              <w:top w:val="double" w:sz="4" w:space="0" w:color="auto"/>
            </w:tcBorders>
          </w:tcPr>
          <w:p w:rsidR="00FC1AD4" w:rsidRPr="005315A3" w:rsidRDefault="00FC1AD4" w:rsidP="001127F8">
            <w:pPr>
              <w:rPr>
                <w:bCs/>
                <w:color w:val="000000" w:themeColor="text1"/>
                <w:sz w:val="18"/>
              </w:rPr>
            </w:pPr>
          </w:p>
        </w:tc>
        <w:tc>
          <w:tcPr>
            <w:tcW w:w="630" w:type="dxa"/>
            <w:tcBorders>
              <w:top w:val="double" w:sz="4" w:space="0" w:color="auto"/>
            </w:tcBorders>
          </w:tcPr>
          <w:p w:rsidR="00FC1AD4" w:rsidRPr="005315A3" w:rsidRDefault="00FC1AD4" w:rsidP="001127F8">
            <w:pPr>
              <w:rPr>
                <w:bCs/>
                <w:color w:val="000000" w:themeColor="text1"/>
                <w:sz w:val="18"/>
              </w:rPr>
            </w:pPr>
          </w:p>
        </w:tc>
        <w:tc>
          <w:tcPr>
            <w:tcW w:w="630" w:type="dxa"/>
            <w:tcBorders>
              <w:top w:val="double" w:sz="4" w:space="0" w:color="auto"/>
            </w:tcBorders>
          </w:tcPr>
          <w:p w:rsidR="00FC1AD4" w:rsidRPr="005315A3" w:rsidRDefault="00FC1AD4" w:rsidP="001127F8">
            <w:pPr>
              <w:rPr>
                <w:bCs/>
                <w:color w:val="000000" w:themeColor="text1"/>
                <w:sz w:val="18"/>
              </w:rPr>
            </w:pPr>
          </w:p>
        </w:tc>
        <w:tc>
          <w:tcPr>
            <w:tcW w:w="630" w:type="dxa"/>
            <w:tcBorders>
              <w:top w:val="double" w:sz="4" w:space="0" w:color="auto"/>
            </w:tcBorders>
          </w:tcPr>
          <w:p w:rsidR="00FC1AD4" w:rsidRPr="005315A3" w:rsidRDefault="00FC1AD4" w:rsidP="001127F8">
            <w:pPr>
              <w:rPr>
                <w:bCs/>
                <w:color w:val="000000" w:themeColor="text1"/>
                <w:sz w:val="18"/>
              </w:rPr>
            </w:pPr>
          </w:p>
        </w:tc>
        <w:tc>
          <w:tcPr>
            <w:tcW w:w="630" w:type="dxa"/>
            <w:tcBorders>
              <w:top w:val="double" w:sz="4" w:space="0" w:color="auto"/>
            </w:tcBorders>
          </w:tcPr>
          <w:p w:rsidR="00FC1AD4" w:rsidRPr="005315A3" w:rsidRDefault="00FC1AD4" w:rsidP="001127F8">
            <w:pPr>
              <w:rPr>
                <w:bCs/>
                <w:color w:val="000000" w:themeColor="text1"/>
                <w:sz w:val="18"/>
              </w:rPr>
            </w:pPr>
          </w:p>
        </w:tc>
        <w:tc>
          <w:tcPr>
            <w:tcW w:w="1377" w:type="dxa"/>
            <w:tcBorders>
              <w:top w:val="double" w:sz="4" w:space="0" w:color="auto"/>
            </w:tcBorders>
          </w:tcPr>
          <w:p w:rsidR="00FC1AD4" w:rsidRPr="005315A3" w:rsidRDefault="00FC1AD4" w:rsidP="001127F8">
            <w:pPr>
              <w:rPr>
                <w:bCs/>
                <w:color w:val="000000" w:themeColor="text1"/>
                <w:sz w:val="18"/>
              </w:rPr>
            </w:pPr>
          </w:p>
        </w:tc>
        <w:tc>
          <w:tcPr>
            <w:tcW w:w="1377" w:type="dxa"/>
            <w:tcBorders>
              <w:top w:val="double" w:sz="4" w:space="0" w:color="auto"/>
            </w:tcBorders>
          </w:tcPr>
          <w:p w:rsidR="00FC1AD4" w:rsidRPr="005315A3" w:rsidRDefault="00FC1AD4" w:rsidP="001127F8">
            <w:pPr>
              <w:rPr>
                <w:bCs/>
                <w:color w:val="000000" w:themeColor="text1"/>
                <w:sz w:val="18"/>
              </w:rPr>
            </w:pPr>
          </w:p>
        </w:tc>
      </w:tr>
    </w:tbl>
    <w:p w:rsidR="00FC1AD4" w:rsidRPr="005315A3" w:rsidRDefault="00FC1AD4" w:rsidP="00FC1AD4">
      <w:pPr>
        <w:ind w:left="270"/>
        <w:rPr>
          <w:bCs/>
          <w:color w:val="000000" w:themeColor="text1"/>
          <w:sz w:val="20"/>
        </w:rPr>
      </w:pPr>
      <w:r w:rsidRPr="005315A3">
        <w:rPr>
          <w:bCs/>
          <w:color w:val="000000" w:themeColor="text1"/>
          <w:sz w:val="20"/>
        </w:rPr>
        <w:t>* Hanya yang memiliki pendidikan formal dalam bidang perpustakaan</w:t>
      </w:r>
    </w:p>
    <w:p w:rsidR="00FC1AD4" w:rsidRPr="005315A3" w:rsidRDefault="00FC1AD4" w:rsidP="00FC1AD4">
      <w:pPr>
        <w:ind w:left="270"/>
        <w:rPr>
          <w:bCs/>
          <w:color w:val="000000" w:themeColor="text1"/>
        </w:rPr>
      </w:pPr>
      <w:r w:rsidRPr="005315A3">
        <w:rPr>
          <w:bCs/>
          <w:color w:val="000000" w:themeColor="text1"/>
          <w:sz w:val="20"/>
        </w:rPr>
        <w:t>** Unit kerja dapat berupa program studi, jurusan/departemen, fakultas, atau PT.</w:t>
      </w:r>
    </w:p>
    <w:p w:rsidR="00FC1AD4" w:rsidRPr="005315A3" w:rsidRDefault="00FC1AD4" w:rsidP="00FC1AD4">
      <w:pPr>
        <w:jc w:val="left"/>
        <w:rPr>
          <w:b/>
          <w:bCs/>
          <w:color w:val="000000" w:themeColor="text1"/>
          <w:sz w:val="24"/>
          <w:szCs w:val="24"/>
        </w:rPr>
      </w:pPr>
    </w:p>
    <w:p w:rsidR="00FC1AD4" w:rsidRPr="005315A3" w:rsidRDefault="00FC1AD4" w:rsidP="00FC1AD4">
      <w:pPr>
        <w:ind w:left="450"/>
        <w:jc w:val="left"/>
        <w:rPr>
          <w:color w:val="000000" w:themeColor="text1"/>
        </w:rPr>
      </w:pPr>
      <w:r w:rsidRPr="005315A3">
        <w:rPr>
          <w:color w:val="000000" w:themeColor="text1"/>
        </w:rP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B952EC" w:rsidRPr="005315A3" w:rsidTr="001127F8">
        <w:tc>
          <w:tcPr>
            <w:tcW w:w="9175" w:type="dxa"/>
            <w:tcBorders>
              <w:top w:val="single" w:sz="4" w:space="0" w:color="auto"/>
              <w:left w:val="single" w:sz="4" w:space="0" w:color="auto"/>
              <w:bottom w:val="single" w:sz="4" w:space="0" w:color="auto"/>
              <w:right w:val="single" w:sz="4" w:space="0" w:color="auto"/>
            </w:tcBorders>
          </w:tcPr>
          <w:p w:rsidR="00FC1AD4" w:rsidRPr="005315A3" w:rsidRDefault="00FC1AD4" w:rsidP="001127F8">
            <w:pPr>
              <w:pStyle w:val="Header"/>
              <w:tabs>
                <w:tab w:val="clear" w:pos="4320"/>
                <w:tab w:val="clear" w:pos="8640"/>
              </w:tabs>
              <w:rPr>
                <w:color w:val="000000" w:themeColor="text1"/>
              </w:rPr>
            </w:pPr>
            <w:r w:rsidRPr="005315A3">
              <w:rPr>
                <w:color w:val="000000" w:themeColor="text1"/>
              </w:rPr>
              <w:tab/>
            </w:r>
          </w:p>
          <w:p w:rsidR="00FC1AD4" w:rsidRPr="005315A3" w:rsidRDefault="00FC1AD4" w:rsidP="001127F8">
            <w:pPr>
              <w:pStyle w:val="Header"/>
              <w:tabs>
                <w:tab w:val="clear" w:pos="4320"/>
                <w:tab w:val="clear" w:pos="8640"/>
              </w:tabs>
              <w:rPr>
                <w:color w:val="000000" w:themeColor="text1"/>
              </w:rPr>
            </w:pPr>
          </w:p>
          <w:p w:rsidR="00FC1AD4" w:rsidRPr="005315A3" w:rsidRDefault="00FC1AD4" w:rsidP="001127F8">
            <w:pPr>
              <w:pStyle w:val="Header"/>
              <w:tabs>
                <w:tab w:val="clear" w:pos="4320"/>
                <w:tab w:val="clear" w:pos="8640"/>
              </w:tabs>
              <w:rPr>
                <w:color w:val="000000" w:themeColor="text1"/>
              </w:rPr>
            </w:pPr>
          </w:p>
        </w:tc>
      </w:tr>
    </w:tbl>
    <w:p w:rsidR="0015350D" w:rsidRPr="005315A3" w:rsidRDefault="0015350D" w:rsidP="00C8413F">
      <w:pPr>
        <w:pStyle w:val="Heading1"/>
        <w:ind w:left="1620" w:hanging="1620"/>
        <w:jc w:val="left"/>
        <w:rPr>
          <w:color w:val="000000" w:themeColor="text1"/>
          <w:lang w:val="fi-FI"/>
        </w:rPr>
        <w:sectPr w:rsidR="0015350D" w:rsidRPr="005315A3" w:rsidSect="00C1642D">
          <w:pgSz w:w="11907" w:h="16840" w:code="9"/>
          <w:pgMar w:top="1140" w:right="1559" w:bottom="1140" w:left="1281" w:header="720" w:footer="794" w:gutter="0"/>
          <w:cols w:space="720"/>
        </w:sectPr>
      </w:pPr>
    </w:p>
    <w:p w:rsidR="0015350D" w:rsidRPr="005315A3" w:rsidRDefault="0015350D" w:rsidP="00C8413F">
      <w:pPr>
        <w:jc w:val="left"/>
        <w:rPr>
          <w:color w:val="000000" w:themeColor="text1"/>
        </w:rPr>
      </w:pPr>
    </w:p>
    <w:p w:rsidR="008A2C00" w:rsidRPr="005315A3" w:rsidRDefault="008A2C00" w:rsidP="008A2C00">
      <w:pPr>
        <w:pStyle w:val="Heading1"/>
        <w:ind w:left="1620" w:hanging="1620"/>
        <w:jc w:val="center"/>
        <w:rPr>
          <w:color w:val="000000" w:themeColor="text1"/>
          <w:lang w:val="fi-FI"/>
        </w:rPr>
      </w:pPr>
      <w:r w:rsidRPr="005315A3">
        <w:rPr>
          <w:color w:val="000000" w:themeColor="text1"/>
          <w:lang w:val="fi-FI"/>
        </w:rPr>
        <w:t>STANDAR 5</w:t>
      </w:r>
    </w:p>
    <w:p w:rsidR="0015350D" w:rsidRPr="005315A3" w:rsidRDefault="0015350D" w:rsidP="008A2C00">
      <w:pPr>
        <w:pStyle w:val="Heading1"/>
        <w:ind w:left="1620" w:hanging="1620"/>
        <w:jc w:val="center"/>
        <w:rPr>
          <w:color w:val="000000" w:themeColor="text1"/>
          <w:lang w:val="fi-FI"/>
        </w:rPr>
      </w:pPr>
      <w:r w:rsidRPr="005315A3">
        <w:rPr>
          <w:color w:val="000000" w:themeColor="text1"/>
          <w:lang w:val="fi-FI"/>
        </w:rPr>
        <w:t>KURIKULUM, PEMBELAJARAN DAN SUASANA AKADEMIK</w:t>
      </w:r>
    </w:p>
    <w:p w:rsidR="0015350D" w:rsidRPr="005315A3" w:rsidRDefault="0015350D" w:rsidP="00C8413F">
      <w:pPr>
        <w:rPr>
          <w:color w:val="000000" w:themeColor="text1"/>
          <w:lang w:val="fi-FI"/>
        </w:rPr>
      </w:pPr>
    </w:p>
    <w:p w:rsidR="0015350D" w:rsidRPr="005315A3" w:rsidRDefault="0015350D" w:rsidP="00C8413F">
      <w:pPr>
        <w:ind w:left="540" w:hanging="540"/>
        <w:jc w:val="left"/>
        <w:rPr>
          <w:color w:val="000000" w:themeColor="text1"/>
          <w:lang w:val="fi-FI"/>
        </w:rPr>
      </w:pPr>
      <w:r w:rsidRPr="005315A3">
        <w:rPr>
          <w:color w:val="000000" w:themeColor="text1"/>
          <w:lang w:val="fi-FI"/>
        </w:rPr>
        <w:t xml:space="preserve">5.1   </w:t>
      </w:r>
      <w:r w:rsidRPr="005315A3">
        <w:rPr>
          <w:color w:val="000000" w:themeColor="text1"/>
          <w:lang w:val="fi-FI"/>
        </w:rPr>
        <w:tab/>
        <w:t>Kurikulum</w:t>
      </w:r>
      <w:r w:rsidR="008A2C00" w:rsidRPr="005315A3">
        <w:rPr>
          <w:color w:val="000000" w:themeColor="text1"/>
          <w:lang w:val="fi-FI"/>
        </w:rPr>
        <w:t>.</w:t>
      </w:r>
    </w:p>
    <w:p w:rsidR="008A2C00" w:rsidRPr="005315A3" w:rsidRDefault="008A2C00" w:rsidP="00C8413F">
      <w:pPr>
        <w:ind w:left="540" w:hanging="540"/>
        <w:jc w:val="left"/>
        <w:rPr>
          <w:color w:val="000000" w:themeColor="text1"/>
          <w:lang w:val="fi-FI"/>
        </w:rPr>
      </w:pPr>
    </w:p>
    <w:p w:rsidR="0015350D" w:rsidRPr="005315A3" w:rsidRDefault="0015350D" w:rsidP="008A2C00">
      <w:pPr>
        <w:rPr>
          <w:color w:val="000000" w:themeColor="text1"/>
          <w:lang w:val="fi-FI"/>
        </w:rPr>
      </w:pPr>
      <w:r w:rsidRPr="005315A3">
        <w:rPr>
          <w:color w:val="000000" w:themeColor="text1"/>
          <w:lang w:val="fi-FI"/>
        </w:rPr>
        <w:t xml:space="preserve">Jelaskan peran Fakultas dalam penyusunan dan pengembangan kurikulum untuk program </w:t>
      </w:r>
      <w:r w:rsidR="00F51463" w:rsidRPr="005315A3">
        <w:rPr>
          <w:color w:val="000000" w:themeColor="text1"/>
          <w:lang w:val="fi-FI"/>
        </w:rPr>
        <w:t xml:space="preserve">Pendidikan </w:t>
      </w:r>
      <w:r w:rsidRPr="005315A3">
        <w:rPr>
          <w:color w:val="000000" w:themeColor="text1"/>
          <w:lang w:val="fi-FI"/>
        </w:rPr>
        <w:t>yang dikelola.</w:t>
      </w: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ind w:left="540" w:hanging="540"/>
        <w:jc w:val="left"/>
        <w:rPr>
          <w:color w:val="000000" w:themeColor="text1"/>
          <w:lang w:val="fi-FI"/>
        </w:rPr>
      </w:pPr>
    </w:p>
    <w:p w:rsidR="0015350D" w:rsidRPr="005315A3" w:rsidRDefault="0015350D" w:rsidP="00C8413F">
      <w:pPr>
        <w:ind w:left="540" w:hanging="540"/>
        <w:jc w:val="left"/>
        <w:rPr>
          <w:color w:val="000000" w:themeColor="text1"/>
          <w:lang w:val="fi-FI"/>
        </w:rPr>
      </w:pPr>
      <w:r w:rsidRPr="005315A3">
        <w:rPr>
          <w:color w:val="000000" w:themeColor="text1"/>
          <w:lang w:val="fi-FI"/>
        </w:rPr>
        <w:t>5.2    Pembelajaran</w:t>
      </w:r>
      <w:r w:rsidR="008A2C00" w:rsidRPr="005315A3">
        <w:rPr>
          <w:color w:val="000000" w:themeColor="text1"/>
          <w:lang w:val="fi-FI"/>
        </w:rPr>
        <w:t>.</w:t>
      </w:r>
    </w:p>
    <w:p w:rsidR="008A2C00" w:rsidRPr="005315A3" w:rsidRDefault="008A2C00" w:rsidP="008A2C00">
      <w:pPr>
        <w:rPr>
          <w:color w:val="000000" w:themeColor="text1"/>
          <w:lang w:val="fi-FI"/>
        </w:rPr>
      </w:pPr>
    </w:p>
    <w:p w:rsidR="0015350D" w:rsidRPr="005315A3" w:rsidRDefault="0015350D" w:rsidP="008A2C00">
      <w:pPr>
        <w:rPr>
          <w:color w:val="000000" w:themeColor="text1"/>
          <w:lang w:val="fi-FI"/>
        </w:rPr>
      </w:pPr>
      <w:r w:rsidRPr="005315A3">
        <w:rPr>
          <w:color w:val="000000" w:themeColor="text1"/>
          <w:lang w:val="fi-FI"/>
        </w:rPr>
        <w:t>Jelaskan peran Fakultas dalam memonitor dan mengevaluasi proses pembelajaran, serta hasil dan pemanfaatannya.</w:t>
      </w: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jc w:val="left"/>
        <w:rPr>
          <w:color w:val="000000" w:themeColor="text1"/>
          <w:lang w:val="fi-FI"/>
        </w:rPr>
      </w:pPr>
    </w:p>
    <w:p w:rsidR="0015350D" w:rsidRPr="005315A3" w:rsidRDefault="0015350D" w:rsidP="00C8413F">
      <w:pPr>
        <w:ind w:left="540" w:hanging="540"/>
        <w:jc w:val="left"/>
        <w:rPr>
          <w:color w:val="000000" w:themeColor="text1"/>
          <w:lang w:val="fi-FI"/>
        </w:rPr>
      </w:pPr>
      <w:r w:rsidRPr="005315A3">
        <w:rPr>
          <w:color w:val="000000" w:themeColor="text1"/>
          <w:lang w:val="fi-FI"/>
        </w:rPr>
        <w:t xml:space="preserve">5.3   </w:t>
      </w:r>
      <w:r w:rsidRPr="005315A3">
        <w:rPr>
          <w:color w:val="000000" w:themeColor="text1"/>
          <w:lang w:val="fi-FI"/>
        </w:rPr>
        <w:tab/>
        <w:t>Suasana Akademik</w:t>
      </w:r>
      <w:r w:rsidR="008A2C00" w:rsidRPr="005315A3">
        <w:rPr>
          <w:color w:val="000000" w:themeColor="text1"/>
          <w:lang w:val="fi-FI"/>
        </w:rPr>
        <w:t>.</w:t>
      </w:r>
    </w:p>
    <w:p w:rsidR="008A2C00" w:rsidRPr="005315A3" w:rsidRDefault="008A2C00" w:rsidP="00C8413F">
      <w:pPr>
        <w:ind w:left="540" w:hanging="540"/>
        <w:jc w:val="left"/>
        <w:rPr>
          <w:color w:val="000000" w:themeColor="text1"/>
          <w:lang w:val="fi-FI"/>
        </w:rPr>
      </w:pPr>
    </w:p>
    <w:p w:rsidR="0015350D" w:rsidRPr="005315A3" w:rsidRDefault="0015350D" w:rsidP="008A2C00">
      <w:pPr>
        <w:rPr>
          <w:color w:val="000000" w:themeColor="text1"/>
        </w:rPr>
      </w:pPr>
      <w:r w:rsidRPr="005315A3">
        <w:rPr>
          <w:color w:val="000000" w:themeColor="text1"/>
          <w:lang w:val="fi-FI"/>
        </w:rPr>
        <w:t xml:space="preserve">Jelaskan peran Fakultas dalam mendorong  suasana akademik yang kondusif, yang mencakup: </w:t>
      </w:r>
      <w:r w:rsidRPr="005315A3">
        <w:rPr>
          <w:color w:val="000000" w:themeColor="text1"/>
        </w:rPr>
        <w:t xml:space="preserve">(1) kebijakan tentang suasana akademik, (2) menyediakan sarana dan prasarana, (3) dukungan dana, (4) kegiatan akademik di dalam dan di luar kelas yang mendorong interaksi akademik antara dosen dan </w:t>
      </w:r>
      <w:r w:rsidR="002D7FFA" w:rsidRPr="005315A3">
        <w:rPr>
          <w:color w:val="000000" w:themeColor="text1"/>
        </w:rPr>
        <w:t>peserta didik</w:t>
      </w:r>
      <w:r w:rsidRPr="005315A3">
        <w:rPr>
          <w:color w:val="000000" w:themeColor="text1"/>
        </w:rPr>
        <w:t xml:space="preserve"> untuk pengembangan  perilaku kecendekiawanan.</w:t>
      </w: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315A3" w:rsidRDefault="0015350D" w:rsidP="00C8413F">
      <w:pPr>
        <w:rPr>
          <w:color w:val="000000" w:themeColor="text1"/>
          <w:lang w:val="fi-FI"/>
        </w:rPr>
      </w:pPr>
    </w:p>
    <w:p w:rsidR="0015350D" w:rsidRPr="005315A3" w:rsidRDefault="0015350D" w:rsidP="00C8413F">
      <w:pPr>
        <w:rPr>
          <w:color w:val="000000" w:themeColor="text1"/>
          <w:lang w:val="fi-FI"/>
        </w:rPr>
      </w:pPr>
    </w:p>
    <w:p w:rsidR="0015350D" w:rsidRPr="005315A3" w:rsidRDefault="0015350D" w:rsidP="00C8413F">
      <w:pPr>
        <w:pStyle w:val="Heading1"/>
        <w:ind w:left="1620" w:hanging="1620"/>
        <w:jc w:val="left"/>
        <w:rPr>
          <w:color w:val="000000" w:themeColor="text1"/>
          <w:lang w:val="fi-FI"/>
        </w:rPr>
      </w:pPr>
    </w:p>
    <w:p w:rsidR="008A2C00" w:rsidRPr="005315A3" w:rsidRDefault="0015350D" w:rsidP="008A2C00">
      <w:pPr>
        <w:pStyle w:val="Heading1"/>
        <w:ind w:left="1620" w:hanging="1620"/>
        <w:jc w:val="center"/>
        <w:rPr>
          <w:color w:val="000000" w:themeColor="text1"/>
          <w:lang w:val="fi-FI"/>
        </w:rPr>
      </w:pPr>
      <w:r w:rsidRPr="005315A3">
        <w:rPr>
          <w:color w:val="000000" w:themeColor="text1"/>
          <w:lang w:val="fi-FI"/>
        </w:rPr>
        <w:br w:type="page"/>
      </w:r>
      <w:r w:rsidR="008A2C00" w:rsidRPr="005315A3">
        <w:rPr>
          <w:color w:val="000000" w:themeColor="text1"/>
          <w:lang w:val="fi-FI"/>
        </w:rPr>
        <w:t>STANDAR 6</w:t>
      </w:r>
    </w:p>
    <w:p w:rsidR="0015350D" w:rsidRPr="005315A3" w:rsidRDefault="0015350D" w:rsidP="008A2C00">
      <w:pPr>
        <w:pStyle w:val="Heading1"/>
        <w:ind w:left="1620" w:hanging="1620"/>
        <w:jc w:val="center"/>
        <w:rPr>
          <w:color w:val="000000" w:themeColor="text1"/>
          <w:lang w:val="fi-FI"/>
        </w:rPr>
      </w:pPr>
      <w:r w:rsidRPr="005315A3">
        <w:rPr>
          <w:color w:val="000000" w:themeColor="text1"/>
          <w:lang w:val="fi-FI"/>
        </w:rPr>
        <w:t>PEMBIAYAAN, SARANA DAN PRASARANA SERTA SISTEM INFORMASI</w:t>
      </w:r>
    </w:p>
    <w:p w:rsidR="0015350D" w:rsidRPr="005315A3" w:rsidRDefault="0015350D" w:rsidP="00C8413F">
      <w:pPr>
        <w:rPr>
          <w:color w:val="000000" w:themeColor="text1"/>
          <w:lang w:val="fi-FI"/>
        </w:rPr>
      </w:pPr>
    </w:p>
    <w:p w:rsidR="0015350D" w:rsidRPr="005315A3" w:rsidRDefault="0015350D" w:rsidP="00C8413F">
      <w:pPr>
        <w:ind w:left="540" w:hanging="540"/>
        <w:jc w:val="left"/>
        <w:rPr>
          <w:color w:val="000000" w:themeColor="text1"/>
        </w:rPr>
      </w:pPr>
      <w:r w:rsidRPr="005315A3">
        <w:rPr>
          <w:color w:val="000000" w:themeColor="text1"/>
        </w:rPr>
        <w:t>6.1    Pembiayaan</w:t>
      </w:r>
      <w:r w:rsidR="008A2C00" w:rsidRPr="005315A3">
        <w:rPr>
          <w:color w:val="000000" w:themeColor="text1"/>
        </w:rPr>
        <w:t>.</w:t>
      </w:r>
    </w:p>
    <w:p w:rsidR="0015350D" w:rsidRPr="005315A3" w:rsidRDefault="0015350D" w:rsidP="00C8413F">
      <w:pPr>
        <w:ind w:left="540" w:hanging="540"/>
        <w:jc w:val="left"/>
        <w:rPr>
          <w:color w:val="000000" w:themeColor="text1"/>
        </w:rPr>
      </w:pPr>
    </w:p>
    <w:p w:rsidR="0015350D" w:rsidRPr="005315A3" w:rsidRDefault="0015350D" w:rsidP="00C8413F">
      <w:pPr>
        <w:numPr>
          <w:ilvl w:val="2"/>
          <w:numId w:val="6"/>
        </w:numPr>
        <w:ind w:left="720"/>
        <w:rPr>
          <w:color w:val="000000" w:themeColor="text1"/>
        </w:rPr>
      </w:pPr>
      <w:r w:rsidRPr="005315A3">
        <w:rPr>
          <w:color w:val="000000" w:themeColor="text1"/>
        </w:rPr>
        <w:t>Tuliskan jumlah dana termasuk gaji yang diterima  di Fakultas selama tiga tahun terakhir dengan mengikuti  format tabel berikut</w:t>
      </w:r>
      <w:r w:rsidRPr="005315A3">
        <w:rPr>
          <w:color w:val="000000" w:themeColor="text1"/>
          <w:lang w:val="id-ID"/>
        </w:rPr>
        <w:t>.</w:t>
      </w:r>
    </w:p>
    <w:p w:rsidR="0015350D" w:rsidRPr="005315A3" w:rsidRDefault="0015350D" w:rsidP="00C8413F">
      <w:pPr>
        <w:ind w:left="426" w:hanging="425"/>
        <w:jc w:val="left"/>
        <w:rPr>
          <w:color w:val="000000" w:themeColor="text1"/>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B952EC" w:rsidRPr="005315A3"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Jumlah Dana (Juta Rupiah)</w:t>
            </w:r>
          </w:p>
        </w:tc>
      </w:tr>
      <w:tr w:rsidR="00B952EC" w:rsidRPr="005315A3"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5315A3" w:rsidRDefault="0015350D" w:rsidP="00C8413F">
            <w:pPr>
              <w:jc w:val="center"/>
              <w:rPr>
                <w:color w:val="000000" w:themeColor="text1"/>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color w:val="000000" w:themeColor="text1"/>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TS</w:t>
            </w:r>
          </w:p>
        </w:tc>
      </w:tr>
      <w:tr w:rsidR="00B952EC" w:rsidRPr="005315A3"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(6)</w:t>
            </w:r>
          </w:p>
        </w:tc>
      </w:tr>
      <w:tr w:rsidR="00B952EC" w:rsidRPr="005315A3" w:rsidTr="00FC24ED">
        <w:trPr>
          <w:cantSplit/>
        </w:trPr>
        <w:tc>
          <w:tcPr>
            <w:tcW w:w="540" w:type="dxa"/>
            <w:vMerge w:val="restart"/>
            <w:tcBorders>
              <w:top w:val="single" w:sz="4" w:space="0" w:color="auto"/>
              <w:left w:val="single" w:sz="4" w:space="0" w:color="auto"/>
              <w:right w:val="single" w:sz="4" w:space="0" w:color="auto"/>
            </w:tcBorders>
          </w:tcPr>
          <w:p w:rsidR="0015350D" w:rsidRPr="005315A3" w:rsidRDefault="0015350D" w:rsidP="00C8413F">
            <w:pPr>
              <w:jc w:val="center"/>
              <w:rPr>
                <w:color w:val="000000" w:themeColor="text1"/>
                <w:sz w:val="20"/>
                <w:szCs w:val="20"/>
                <w:lang w:val="en-US"/>
              </w:rPr>
            </w:pPr>
            <w:r w:rsidRPr="005315A3">
              <w:rPr>
                <w:color w:val="000000" w:themeColor="text1"/>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315A3" w:rsidRDefault="002D7FFA" w:rsidP="00C8413F">
            <w:pPr>
              <w:jc w:val="left"/>
              <w:rPr>
                <w:color w:val="000000" w:themeColor="text1"/>
                <w:sz w:val="20"/>
                <w:szCs w:val="20"/>
                <w:lang w:val="en-US"/>
              </w:rPr>
            </w:pPr>
            <w:r w:rsidRPr="005315A3">
              <w:rPr>
                <w:color w:val="000000" w:themeColor="text1"/>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tcBorders>
              <w:left w:val="single" w:sz="4" w:space="0" w:color="auto"/>
              <w:right w:val="single" w:sz="4" w:space="0" w:color="auto"/>
            </w:tcBorders>
          </w:tcPr>
          <w:p w:rsidR="0015350D" w:rsidRPr="005315A3"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tcBorders>
              <w:left w:val="single" w:sz="4" w:space="0" w:color="auto"/>
              <w:bottom w:val="single" w:sz="4" w:space="0" w:color="auto"/>
              <w:right w:val="single" w:sz="4" w:space="0" w:color="auto"/>
            </w:tcBorders>
          </w:tcPr>
          <w:p w:rsidR="0015350D" w:rsidRPr="005315A3"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val="restart"/>
            <w:tcBorders>
              <w:top w:val="single" w:sz="4" w:space="0" w:color="auto"/>
              <w:left w:val="single" w:sz="4" w:space="0" w:color="auto"/>
              <w:right w:val="single" w:sz="4" w:space="0" w:color="auto"/>
            </w:tcBorders>
          </w:tcPr>
          <w:p w:rsidR="0015350D" w:rsidRPr="005315A3" w:rsidRDefault="0015350D" w:rsidP="00C8413F">
            <w:pPr>
              <w:jc w:val="center"/>
              <w:rPr>
                <w:color w:val="000000" w:themeColor="text1"/>
                <w:sz w:val="20"/>
                <w:szCs w:val="20"/>
                <w:lang w:val="en-US"/>
              </w:rPr>
            </w:pPr>
            <w:r w:rsidRPr="005315A3">
              <w:rPr>
                <w:color w:val="000000" w:themeColor="text1"/>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5315A3" w:rsidRDefault="0015350D" w:rsidP="00C8413F">
            <w:pPr>
              <w:jc w:val="left"/>
              <w:rPr>
                <w:color w:val="000000" w:themeColor="text1"/>
                <w:sz w:val="20"/>
                <w:szCs w:val="20"/>
                <w:lang w:val="en-US"/>
              </w:rPr>
            </w:pPr>
            <w:r w:rsidRPr="005315A3">
              <w:rPr>
                <w:color w:val="000000" w:themeColor="text1"/>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tcBorders>
              <w:left w:val="single" w:sz="4" w:space="0" w:color="auto"/>
              <w:right w:val="single" w:sz="4" w:space="0" w:color="auto"/>
            </w:tcBorders>
          </w:tcPr>
          <w:p w:rsidR="0015350D" w:rsidRPr="005315A3" w:rsidRDefault="0015350D" w:rsidP="00C8413F">
            <w:pPr>
              <w:jc w:val="center"/>
              <w:rPr>
                <w:color w:val="000000" w:themeColor="text1"/>
                <w:sz w:val="20"/>
                <w:szCs w:val="20"/>
                <w:lang w:val="en-US"/>
              </w:rPr>
            </w:pPr>
          </w:p>
        </w:tc>
        <w:tc>
          <w:tcPr>
            <w:tcW w:w="1800" w:type="dxa"/>
            <w:vMerge/>
            <w:tcBorders>
              <w:left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Height w:val="211"/>
        </w:trPr>
        <w:tc>
          <w:tcPr>
            <w:tcW w:w="540" w:type="dxa"/>
            <w:vMerge/>
            <w:tcBorders>
              <w:left w:val="single" w:sz="4" w:space="0" w:color="auto"/>
              <w:bottom w:val="single" w:sz="4" w:space="0" w:color="auto"/>
              <w:right w:val="single" w:sz="4" w:space="0" w:color="auto"/>
            </w:tcBorders>
          </w:tcPr>
          <w:p w:rsidR="0015350D" w:rsidRPr="005315A3" w:rsidRDefault="0015350D" w:rsidP="00C8413F">
            <w:pPr>
              <w:jc w:val="center"/>
              <w:rPr>
                <w:color w:val="000000" w:themeColor="text1"/>
                <w:sz w:val="20"/>
                <w:szCs w:val="20"/>
                <w:lang w:val="en-US"/>
              </w:rPr>
            </w:pPr>
          </w:p>
        </w:tc>
        <w:tc>
          <w:tcPr>
            <w:tcW w:w="1800" w:type="dxa"/>
            <w:vMerge/>
            <w:tcBorders>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val="restart"/>
            <w:tcBorders>
              <w:top w:val="single" w:sz="4" w:space="0" w:color="auto"/>
              <w:left w:val="single" w:sz="4" w:space="0" w:color="auto"/>
              <w:right w:val="single" w:sz="4" w:space="0" w:color="auto"/>
            </w:tcBorders>
          </w:tcPr>
          <w:p w:rsidR="0015350D" w:rsidRPr="005315A3" w:rsidRDefault="0015350D" w:rsidP="00C8413F">
            <w:pPr>
              <w:jc w:val="center"/>
              <w:rPr>
                <w:color w:val="000000" w:themeColor="text1"/>
                <w:sz w:val="20"/>
                <w:szCs w:val="20"/>
                <w:lang w:val="en-US"/>
              </w:rPr>
            </w:pPr>
            <w:r w:rsidRPr="005315A3">
              <w:rPr>
                <w:color w:val="000000" w:themeColor="text1"/>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r w:rsidRPr="005315A3">
              <w:rPr>
                <w:color w:val="000000" w:themeColor="text1"/>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tcBorders>
              <w:left w:val="single" w:sz="4" w:space="0" w:color="auto"/>
              <w:right w:val="single" w:sz="4" w:space="0" w:color="auto"/>
            </w:tcBorders>
          </w:tcPr>
          <w:p w:rsidR="0015350D" w:rsidRPr="005315A3"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tcBorders>
              <w:left w:val="single" w:sz="4" w:space="0" w:color="auto"/>
              <w:bottom w:val="single" w:sz="4" w:space="0" w:color="auto"/>
              <w:right w:val="single" w:sz="4" w:space="0" w:color="auto"/>
            </w:tcBorders>
          </w:tcPr>
          <w:p w:rsidR="0015350D" w:rsidRPr="005315A3"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val="restart"/>
            <w:tcBorders>
              <w:top w:val="single" w:sz="4" w:space="0" w:color="auto"/>
              <w:left w:val="single" w:sz="4" w:space="0" w:color="auto"/>
              <w:right w:val="single" w:sz="4" w:space="0" w:color="auto"/>
            </w:tcBorders>
          </w:tcPr>
          <w:p w:rsidR="0015350D" w:rsidRPr="005315A3" w:rsidRDefault="0015350D" w:rsidP="00C8413F">
            <w:pPr>
              <w:jc w:val="center"/>
              <w:rPr>
                <w:color w:val="000000" w:themeColor="text1"/>
                <w:sz w:val="20"/>
                <w:szCs w:val="20"/>
                <w:lang w:val="en-US"/>
              </w:rPr>
            </w:pPr>
            <w:r w:rsidRPr="005315A3">
              <w:rPr>
                <w:color w:val="000000" w:themeColor="text1"/>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r w:rsidRPr="005315A3">
              <w:rPr>
                <w:color w:val="000000" w:themeColor="text1"/>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tcBorders>
              <w:left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B952EC" w:rsidRPr="005315A3" w:rsidTr="00FC24ED">
        <w:trPr>
          <w:cantSplit/>
        </w:trPr>
        <w:tc>
          <w:tcPr>
            <w:tcW w:w="540" w:type="dxa"/>
            <w:vMerge/>
            <w:tcBorders>
              <w:left w:val="single" w:sz="4" w:space="0" w:color="auto"/>
              <w:bottom w:val="doub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sz w:val="20"/>
                <w:szCs w:val="20"/>
                <w:lang w:val="en-US"/>
              </w:rPr>
            </w:pPr>
          </w:p>
        </w:tc>
      </w:tr>
      <w:tr w:rsidR="005A7C85" w:rsidRPr="005315A3"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center"/>
              <w:rPr>
                <w:b/>
                <w:color w:val="000000" w:themeColor="text1"/>
                <w:sz w:val="20"/>
                <w:szCs w:val="20"/>
                <w:lang w:val="en-US"/>
              </w:rPr>
            </w:pPr>
            <w:r w:rsidRPr="005315A3">
              <w:rPr>
                <w:b/>
                <w:color w:val="000000" w:themeColor="text1"/>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sz w:val="20"/>
                <w:szCs w:val="20"/>
                <w:lang w:val="en-US"/>
              </w:rPr>
            </w:pPr>
          </w:p>
        </w:tc>
      </w:tr>
    </w:tbl>
    <w:p w:rsidR="0015350D" w:rsidRPr="005315A3" w:rsidRDefault="0015350D" w:rsidP="00C8413F">
      <w:pPr>
        <w:ind w:left="426"/>
        <w:jc w:val="left"/>
        <w:rPr>
          <w:color w:val="000000" w:themeColor="text1"/>
          <w:lang w:val="en-US"/>
        </w:rPr>
      </w:pPr>
    </w:p>
    <w:p w:rsidR="0015350D" w:rsidRPr="005315A3" w:rsidRDefault="0015350D" w:rsidP="008A2C00">
      <w:pPr>
        <w:ind w:left="810" w:hanging="810"/>
        <w:rPr>
          <w:color w:val="000000" w:themeColor="text1"/>
        </w:rPr>
      </w:pPr>
      <w:r w:rsidRPr="005315A3">
        <w:rPr>
          <w:color w:val="000000" w:themeColor="text1"/>
        </w:rP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r w:rsidRPr="005315A3">
              <w:rPr>
                <w:color w:val="000000" w:themeColor="text1"/>
              </w:rPr>
              <w:tab/>
            </w: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rPr>
          <w:color w:val="000000" w:themeColor="text1"/>
          <w:lang w:val="fi-FI"/>
        </w:rPr>
      </w:pPr>
    </w:p>
    <w:p w:rsidR="0015350D" w:rsidRPr="005315A3" w:rsidRDefault="0015350D" w:rsidP="008A2C00">
      <w:pPr>
        <w:ind w:left="720" w:hanging="720"/>
        <w:jc w:val="left"/>
        <w:rPr>
          <w:color w:val="000000" w:themeColor="text1"/>
        </w:rPr>
      </w:pPr>
      <w:r w:rsidRPr="005315A3">
        <w:rPr>
          <w:color w:val="000000" w:themeColor="text1"/>
          <w:lang w:val="fi-FI"/>
        </w:rPr>
        <w:t xml:space="preserve">6.1.2.2  </w:t>
      </w:r>
      <w:r w:rsidRPr="005315A3">
        <w:rPr>
          <w:color w:val="000000" w:themeColor="text1"/>
        </w:rP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r w:rsidRPr="005315A3">
              <w:rPr>
                <w:color w:val="000000" w:themeColor="text1"/>
              </w:rPr>
              <w:tab/>
            </w: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rPr>
          <w:color w:val="000000" w:themeColor="text1"/>
          <w:lang w:val="fi-FI"/>
        </w:rPr>
      </w:pPr>
    </w:p>
    <w:p w:rsidR="0015350D" w:rsidRPr="005315A3" w:rsidRDefault="0015350D" w:rsidP="00C8413F">
      <w:pPr>
        <w:rPr>
          <w:color w:val="000000" w:themeColor="text1"/>
          <w:lang w:val="fi-FI"/>
        </w:rPr>
      </w:pPr>
    </w:p>
    <w:p w:rsidR="0015350D" w:rsidRPr="005315A3" w:rsidRDefault="0015350D" w:rsidP="008A2C00">
      <w:pPr>
        <w:jc w:val="left"/>
        <w:rPr>
          <w:color w:val="000000" w:themeColor="text1"/>
          <w:lang w:val="id-ID"/>
        </w:rPr>
      </w:pPr>
      <w:r w:rsidRPr="005315A3">
        <w:rPr>
          <w:color w:val="000000" w:themeColor="text1"/>
          <w:lang w:val="fi-FI"/>
        </w:rPr>
        <w:t>Tabel A. Penerimaan dana setiap program studi</w:t>
      </w:r>
    </w:p>
    <w:p w:rsidR="0015350D" w:rsidRPr="005315A3" w:rsidRDefault="0015350D" w:rsidP="00C8413F">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B952EC" w:rsidRPr="005315A3"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5315A3" w:rsidRDefault="0015350D" w:rsidP="00C8413F">
            <w:pPr>
              <w:jc w:val="center"/>
              <w:rPr>
                <w:b/>
                <w:color w:val="000000" w:themeColor="text1"/>
                <w:sz w:val="20"/>
                <w:szCs w:val="20"/>
                <w:lang w:val="fi-FI"/>
              </w:rPr>
            </w:pPr>
            <w:r w:rsidRPr="005315A3">
              <w:rPr>
                <w:b/>
                <w:bCs/>
                <w:color w:val="000000" w:themeColor="text1"/>
                <w:sz w:val="18"/>
                <w:szCs w:val="18"/>
                <w:lang w:val="en-US"/>
              </w:rPr>
              <w:t>Jumlah Dana (Juta Rupiah)</w:t>
            </w:r>
          </w:p>
        </w:tc>
      </w:tr>
      <w:tr w:rsidR="00B952EC" w:rsidRPr="005315A3"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5315A3" w:rsidRDefault="0015350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5315A3" w:rsidRDefault="0015350D" w:rsidP="00C8413F">
            <w:pPr>
              <w:jc w:val="left"/>
              <w:rPr>
                <w:b/>
                <w:color w:val="000000" w:themeColor="text1"/>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TS</w:t>
            </w:r>
          </w:p>
        </w:tc>
      </w:tr>
      <w:tr w:rsidR="00B952EC" w:rsidRPr="005315A3" w:rsidTr="00FC24ED">
        <w:tc>
          <w:tcPr>
            <w:tcW w:w="790" w:type="dxa"/>
            <w:tcBorders>
              <w:top w:val="double" w:sz="4" w:space="0" w:color="auto"/>
              <w:left w:val="single" w:sz="4" w:space="0" w:color="auto"/>
              <w:bottom w:val="single" w:sz="4" w:space="0" w:color="auto"/>
              <w:right w:val="single" w:sz="4" w:space="0" w:color="auto"/>
            </w:tcBorders>
            <w:hideMark/>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rPr>
              <w:t>(5)</w:t>
            </w:r>
          </w:p>
        </w:tc>
      </w:tr>
      <w:tr w:rsidR="00B952EC" w:rsidRPr="005315A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315A3" w:rsidRDefault="0015350D" w:rsidP="00C8413F">
            <w:pPr>
              <w:jc w:val="center"/>
              <w:rPr>
                <w:color w:val="000000" w:themeColor="text1"/>
                <w:lang w:val="fi-FI"/>
              </w:rPr>
            </w:pPr>
            <w:r w:rsidRPr="005315A3">
              <w:rPr>
                <w:color w:val="000000" w:themeColor="text1"/>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r>
      <w:tr w:rsidR="00B952EC" w:rsidRPr="005315A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315A3" w:rsidRDefault="0015350D" w:rsidP="00C8413F">
            <w:pPr>
              <w:jc w:val="center"/>
              <w:rPr>
                <w:color w:val="000000" w:themeColor="text1"/>
                <w:lang w:val="fi-FI"/>
              </w:rPr>
            </w:pPr>
            <w:r w:rsidRPr="005315A3">
              <w:rPr>
                <w:color w:val="000000" w:themeColor="text1"/>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r>
      <w:tr w:rsidR="00B952EC" w:rsidRPr="005315A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315A3" w:rsidRDefault="0015350D" w:rsidP="00C8413F">
            <w:pPr>
              <w:jc w:val="center"/>
              <w:rPr>
                <w:color w:val="000000" w:themeColor="text1"/>
                <w:lang w:val="fi-FI"/>
              </w:rPr>
            </w:pPr>
            <w:r w:rsidRPr="005315A3">
              <w:rPr>
                <w:color w:val="000000" w:themeColor="text1"/>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r>
      <w:tr w:rsidR="00B952EC" w:rsidRPr="005315A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315A3" w:rsidRDefault="0015350D" w:rsidP="00C8413F">
            <w:pPr>
              <w:jc w:val="center"/>
              <w:rPr>
                <w:color w:val="000000" w:themeColor="text1"/>
                <w:lang w:val="fi-FI"/>
              </w:rPr>
            </w:pPr>
            <w:r w:rsidRPr="005315A3">
              <w:rPr>
                <w:color w:val="000000" w:themeColor="text1"/>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r>
      <w:tr w:rsidR="00B952EC" w:rsidRPr="005315A3" w:rsidTr="00FC24ED">
        <w:tc>
          <w:tcPr>
            <w:tcW w:w="790" w:type="dxa"/>
            <w:tcBorders>
              <w:top w:val="single" w:sz="4" w:space="0" w:color="auto"/>
              <w:left w:val="single" w:sz="4" w:space="0" w:color="auto"/>
              <w:bottom w:val="double" w:sz="4" w:space="0" w:color="auto"/>
              <w:right w:val="single" w:sz="4" w:space="0" w:color="auto"/>
            </w:tcBorders>
            <w:hideMark/>
          </w:tcPr>
          <w:p w:rsidR="0015350D" w:rsidRPr="005315A3" w:rsidRDefault="0015350D" w:rsidP="00C8413F">
            <w:pPr>
              <w:jc w:val="center"/>
              <w:rPr>
                <w:color w:val="000000" w:themeColor="text1"/>
                <w:lang w:val="fi-FI"/>
              </w:rPr>
            </w:pPr>
            <w:r w:rsidRPr="005315A3">
              <w:rPr>
                <w:color w:val="000000" w:themeColor="text1"/>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left"/>
              <w:rPr>
                <w:color w:val="000000" w:themeColor="text1"/>
                <w:lang w:val="fi-FI"/>
              </w:rPr>
            </w:pPr>
          </w:p>
        </w:tc>
      </w:tr>
      <w:tr w:rsidR="005A7C85" w:rsidRPr="005315A3"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5315A3" w:rsidRDefault="0015350D" w:rsidP="00C8413F">
            <w:pPr>
              <w:jc w:val="center"/>
              <w:rPr>
                <w:b/>
                <w:color w:val="000000" w:themeColor="text1"/>
                <w:lang w:val="fi-FI"/>
              </w:rPr>
            </w:pPr>
            <w:r w:rsidRPr="005315A3">
              <w:rPr>
                <w:b/>
                <w:color w:val="000000" w:themeColor="text1"/>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lang w:val="fi-FI"/>
              </w:rPr>
            </w:pPr>
          </w:p>
        </w:tc>
      </w:tr>
    </w:tbl>
    <w:p w:rsidR="008A2C00" w:rsidRPr="005315A3" w:rsidRDefault="008A2C00" w:rsidP="008A2C00">
      <w:pPr>
        <w:jc w:val="left"/>
        <w:rPr>
          <w:color w:val="000000" w:themeColor="text1"/>
          <w:lang w:val="fi-FI"/>
        </w:rPr>
      </w:pPr>
    </w:p>
    <w:p w:rsidR="008A2C00" w:rsidRPr="005315A3" w:rsidRDefault="008A2C00" w:rsidP="008A2C00">
      <w:pPr>
        <w:jc w:val="left"/>
        <w:rPr>
          <w:color w:val="000000" w:themeColor="text1"/>
          <w:lang w:val="fi-FI"/>
        </w:rPr>
      </w:pPr>
    </w:p>
    <w:p w:rsidR="008A2C00" w:rsidRPr="005315A3" w:rsidRDefault="008A2C00" w:rsidP="008A2C00">
      <w:pPr>
        <w:jc w:val="left"/>
        <w:rPr>
          <w:color w:val="000000" w:themeColor="text1"/>
          <w:lang w:val="fi-FI"/>
        </w:rPr>
      </w:pPr>
    </w:p>
    <w:p w:rsidR="008A2C00" w:rsidRPr="005315A3" w:rsidRDefault="008A2C00" w:rsidP="008A2C00">
      <w:pPr>
        <w:jc w:val="left"/>
        <w:rPr>
          <w:color w:val="000000" w:themeColor="text1"/>
          <w:lang w:val="fi-FI"/>
        </w:rPr>
      </w:pPr>
    </w:p>
    <w:p w:rsidR="0015350D" w:rsidRPr="005315A3" w:rsidRDefault="0015350D" w:rsidP="008A2C00">
      <w:pPr>
        <w:jc w:val="left"/>
        <w:rPr>
          <w:color w:val="000000" w:themeColor="text1"/>
          <w:lang w:val="id-ID"/>
        </w:rPr>
      </w:pPr>
      <w:r w:rsidRPr="005315A3">
        <w:rPr>
          <w:color w:val="000000" w:themeColor="text1"/>
          <w:lang w:val="fi-FI"/>
        </w:rPr>
        <w:t>Tabel B. Penggunaan dana</w:t>
      </w:r>
    </w:p>
    <w:p w:rsidR="0015350D" w:rsidRPr="005315A3" w:rsidRDefault="0015350D" w:rsidP="00C8413F">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B952EC" w:rsidRPr="005315A3" w:rsidTr="00FC24ED">
        <w:tc>
          <w:tcPr>
            <w:tcW w:w="790" w:type="dxa"/>
            <w:vMerge w:val="restart"/>
            <w:shd w:val="clear" w:color="auto" w:fill="auto"/>
            <w:vAlign w:val="center"/>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No.</w:t>
            </w:r>
          </w:p>
        </w:tc>
        <w:tc>
          <w:tcPr>
            <w:tcW w:w="2833" w:type="dxa"/>
            <w:vMerge w:val="restart"/>
            <w:shd w:val="clear" w:color="auto" w:fill="auto"/>
            <w:vAlign w:val="center"/>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Jenis Penggunaan</w:t>
            </w:r>
          </w:p>
        </w:tc>
        <w:tc>
          <w:tcPr>
            <w:tcW w:w="5552" w:type="dxa"/>
            <w:gridSpan w:val="6"/>
            <w:tcBorders>
              <w:bottom w:val="single" w:sz="4" w:space="0" w:color="auto"/>
            </w:tcBorders>
            <w:shd w:val="clear" w:color="auto" w:fill="auto"/>
            <w:vAlign w:val="center"/>
          </w:tcPr>
          <w:p w:rsidR="0015350D" w:rsidRPr="005315A3" w:rsidRDefault="0015350D" w:rsidP="00C8413F">
            <w:pPr>
              <w:jc w:val="center"/>
              <w:rPr>
                <w:b/>
                <w:color w:val="000000" w:themeColor="text1"/>
                <w:sz w:val="20"/>
                <w:szCs w:val="20"/>
                <w:lang w:val="fi-FI"/>
              </w:rPr>
            </w:pPr>
            <w:r w:rsidRPr="005315A3">
              <w:rPr>
                <w:b/>
                <w:bCs/>
                <w:color w:val="000000" w:themeColor="text1"/>
                <w:sz w:val="18"/>
                <w:szCs w:val="18"/>
                <w:lang w:val="en-US"/>
              </w:rPr>
              <w:t>Jumlah Dana dalam Juta Rupiah dan Persentase</w:t>
            </w:r>
          </w:p>
        </w:tc>
      </w:tr>
      <w:tr w:rsidR="00B952EC" w:rsidRPr="005315A3" w:rsidTr="00FC24ED">
        <w:tc>
          <w:tcPr>
            <w:tcW w:w="790" w:type="dxa"/>
            <w:vMerge/>
            <w:shd w:val="clear" w:color="auto" w:fill="auto"/>
            <w:vAlign w:val="center"/>
          </w:tcPr>
          <w:p w:rsidR="0015350D" w:rsidRPr="005315A3" w:rsidRDefault="0015350D" w:rsidP="00C8413F">
            <w:pPr>
              <w:jc w:val="center"/>
              <w:rPr>
                <w:b/>
                <w:color w:val="000000" w:themeColor="text1"/>
                <w:sz w:val="20"/>
                <w:szCs w:val="20"/>
                <w:lang w:val="fi-FI"/>
              </w:rPr>
            </w:pPr>
          </w:p>
        </w:tc>
        <w:tc>
          <w:tcPr>
            <w:tcW w:w="2833" w:type="dxa"/>
            <w:vMerge/>
            <w:shd w:val="clear" w:color="auto" w:fill="auto"/>
            <w:vAlign w:val="center"/>
          </w:tcPr>
          <w:p w:rsidR="0015350D" w:rsidRPr="005315A3" w:rsidRDefault="0015350D" w:rsidP="00C8413F">
            <w:pPr>
              <w:jc w:val="center"/>
              <w:rPr>
                <w:b/>
                <w:color w:val="000000" w:themeColor="text1"/>
                <w:sz w:val="20"/>
                <w:szCs w:val="20"/>
                <w:lang w:val="fi-FI"/>
              </w:rPr>
            </w:pPr>
          </w:p>
        </w:tc>
        <w:tc>
          <w:tcPr>
            <w:tcW w:w="1932" w:type="dxa"/>
            <w:gridSpan w:val="2"/>
            <w:shd w:val="clear" w:color="auto" w:fill="auto"/>
            <w:vAlign w:val="center"/>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TS-2</w:t>
            </w:r>
          </w:p>
        </w:tc>
        <w:tc>
          <w:tcPr>
            <w:tcW w:w="1810" w:type="dxa"/>
            <w:gridSpan w:val="2"/>
            <w:shd w:val="clear" w:color="auto" w:fill="auto"/>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TS-1</w:t>
            </w:r>
          </w:p>
        </w:tc>
        <w:tc>
          <w:tcPr>
            <w:tcW w:w="1810" w:type="dxa"/>
            <w:gridSpan w:val="2"/>
            <w:shd w:val="clear" w:color="auto" w:fill="auto"/>
          </w:tcPr>
          <w:p w:rsidR="0015350D" w:rsidRPr="005315A3" w:rsidRDefault="0015350D" w:rsidP="00C8413F">
            <w:pPr>
              <w:jc w:val="center"/>
              <w:rPr>
                <w:b/>
                <w:color w:val="000000" w:themeColor="text1"/>
                <w:sz w:val="20"/>
                <w:szCs w:val="20"/>
                <w:lang w:val="fi-FI"/>
              </w:rPr>
            </w:pPr>
            <w:r w:rsidRPr="005315A3">
              <w:rPr>
                <w:b/>
                <w:color w:val="000000" w:themeColor="text1"/>
                <w:sz w:val="20"/>
                <w:szCs w:val="20"/>
                <w:lang w:val="fi-FI"/>
              </w:rPr>
              <w:t>TS</w:t>
            </w:r>
          </w:p>
        </w:tc>
      </w:tr>
      <w:tr w:rsidR="00B952EC" w:rsidRPr="005315A3" w:rsidTr="00FC24ED">
        <w:tc>
          <w:tcPr>
            <w:tcW w:w="790" w:type="dxa"/>
            <w:vMerge/>
            <w:tcBorders>
              <w:bottom w:val="double" w:sz="4" w:space="0" w:color="auto"/>
            </w:tcBorders>
            <w:shd w:val="clear" w:color="auto" w:fill="auto"/>
          </w:tcPr>
          <w:p w:rsidR="0015350D" w:rsidRPr="005315A3" w:rsidRDefault="0015350D" w:rsidP="00C8413F">
            <w:pPr>
              <w:jc w:val="center"/>
              <w:rPr>
                <w:b/>
                <w:bCs/>
                <w:color w:val="000000" w:themeColor="text1"/>
                <w:sz w:val="18"/>
                <w:szCs w:val="18"/>
                <w:lang w:val="en-US"/>
              </w:rPr>
            </w:pPr>
          </w:p>
        </w:tc>
        <w:tc>
          <w:tcPr>
            <w:tcW w:w="2833" w:type="dxa"/>
            <w:vMerge/>
            <w:tcBorders>
              <w:bottom w:val="double" w:sz="4" w:space="0" w:color="auto"/>
            </w:tcBorders>
            <w:shd w:val="clear" w:color="auto" w:fill="auto"/>
          </w:tcPr>
          <w:p w:rsidR="0015350D" w:rsidRPr="005315A3" w:rsidRDefault="0015350D" w:rsidP="00C8413F">
            <w:pPr>
              <w:jc w:val="center"/>
              <w:rPr>
                <w:b/>
                <w:bCs/>
                <w:color w:val="000000" w:themeColor="text1"/>
                <w:sz w:val="18"/>
                <w:szCs w:val="18"/>
                <w:lang w:val="en-US"/>
              </w:rPr>
            </w:pPr>
          </w:p>
        </w:tc>
        <w:tc>
          <w:tcPr>
            <w:tcW w:w="966" w:type="dxa"/>
            <w:tcBorders>
              <w:bottom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Rp</w:t>
            </w:r>
          </w:p>
        </w:tc>
        <w:tc>
          <w:tcPr>
            <w:tcW w:w="966" w:type="dxa"/>
            <w:tcBorders>
              <w:bottom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w:t>
            </w:r>
          </w:p>
        </w:tc>
        <w:tc>
          <w:tcPr>
            <w:tcW w:w="905" w:type="dxa"/>
            <w:tcBorders>
              <w:bottom w:val="double" w:sz="4" w:space="0" w:color="auto"/>
            </w:tcBorders>
            <w:shd w:val="clear" w:color="auto" w:fill="auto"/>
          </w:tcPr>
          <w:p w:rsidR="0015350D" w:rsidRPr="005315A3" w:rsidRDefault="0015350D" w:rsidP="00C8413F">
            <w:pPr>
              <w:jc w:val="center"/>
              <w:rPr>
                <w:b/>
                <w:bCs/>
                <w:color w:val="000000" w:themeColor="text1"/>
                <w:sz w:val="18"/>
                <w:szCs w:val="18"/>
              </w:rPr>
            </w:pPr>
            <w:r w:rsidRPr="005315A3">
              <w:rPr>
                <w:b/>
                <w:bCs/>
                <w:color w:val="000000" w:themeColor="text1"/>
                <w:sz w:val="18"/>
                <w:szCs w:val="18"/>
              </w:rPr>
              <w:t>Rp</w:t>
            </w:r>
          </w:p>
        </w:tc>
        <w:tc>
          <w:tcPr>
            <w:tcW w:w="905" w:type="dxa"/>
            <w:tcBorders>
              <w:bottom w:val="double" w:sz="4" w:space="0" w:color="auto"/>
            </w:tcBorders>
            <w:shd w:val="clear" w:color="auto" w:fill="auto"/>
          </w:tcPr>
          <w:p w:rsidR="0015350D" w:rsidRPr="005315A3" w:rsidRDefault="0015350D" w:rsidP="00C8413F">
            <w:pPr>
              <w:jc w:val="center"/>
              <w:rPr>
                <w:b/>
                <w:bCs/>
                <w:color w:val="000000" w:themeColor="text1"/>
                <w:sz w:val="18"/>
                <w:szCs w:val="18"/>
              </w:rPr>
            </w:pPr>
            <w:r w:rsidRPr="005315A3">
              <w:rPr>
                <w:b/>
                <w:bCs/>
                <w:color w:val="000000" w:themeColor="text1"/>
                <w:sz w:val="18"/>
                <w:szCs w:val="18"/>
              </w:rPr>
              <w:t>%</w:t>
            </w:r>
          </w:p>
        </w:tc>
        <w:tc>
          <w:tcPr>
            <w:tcW w:w="905" w:type="dxa"/>
            <w:tcBorders>
              <w:bottom w:val="double" w:sz="4" w:space="0" w:color="auto"/>
            </w:tcBorders>
            <w:shd w:val="clear" w:color="auto" w:fill="auto"/>
          </w:tcPr>
          <w:p w:rsidR="0015350D" w:rsidRPr="005315A3" w:rsidRDefault="0015350D" w:rsidP="00C8413F">
            <w:pPr>
              <w:jc w:val="center"/>
              <w:rPr>
                <w:b/>
                <w:bCs/>
                <w:color w:val="000000" w:themeColor="text1"/>
                <w:sz w:val="18"/>
                <w:szCs w:val="18"/>
              </w:rPr>
            </w:pPr>
            <w:r w:rsidRPr="005315A3">
              <w:rPr>
                <w:b/>
                <w:bCs/>
                <w:color w:val="000000" w:themeColor="text1"/>
                <w:sz w:val="18"/>
                <w:szCs w:val="18"/>
              </w:rPr>
              <w:t>Rp</w:t>
            </w:r>
          </w:p>
        </w:tc>
        <w:tc>
          <w:tcPr>
            <w:tcW w:w="905" w:type="dxa"/>
            <w:tcBorders>
              <w:bottom w:val="double" w:sz="4" w:space="0" w:color="auto"/>
            </w:tcBorders>
            <w:shd w:val="clear" w:color="auto" w:fill="auto"/>
          </w:tcPr>
          <w:p w:rsidR="0015350D" w:rsidRPr="005315A3" w:rsidRDefault="0015350D" w:rsidP="00C8413F">
            <w:pPr>
              <w:jc w:val="center"/>
              <w:rPr>
                <w:b/>
                <w:bCs/>
                <w:color w:val="000000" w:themeColor="text1"/>
                <w:sz w:val="18"/>
                <w:szCs w:val="18"/>
              </w:rPr>
            </w:pPr>
            <w:r w:rsidRPr="005315A3">
              <w:rPr>
                <w:b/>
                <w:bCs/>
                <w:color w:val="000000" w:themeColor="text1"/>
                <w:sz w:val="18"/>
                <w:szCs w:val="18"/>
              </w:rPr>
              <w:t>%</w:t>
            </w:r>
          </w:p>
        </w:tc>
      </w:tr>
      <w:tr w:rsidR="00B952EC" w:rsidRPr="005315A3" w:rsidTr="00FC24ED">
        <w:tc>
          <w:tcPr>
            <w:tcW w:w="790" w:type="dxa"/>
            <w:tcBorders>
              <w:top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(1)</w:t>
            </w:r>
          </w:p>
        </w:tc>
        <w:tc>
          <w:tcPr>
            <w:tcW w:w="2833" w:type="dxa"/>
            <w:tcBorders>
              <w:top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(2)</w:t>
            </w:r>
          </w:p>
        </w:tc>
        <w:tc>
          <w:tcPr>
            <w:tcW w:w="966" w:type="dxa"/>
            <w:tcBorders>
              <w:top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(3)</w:t>
            </w:r>
          </w:p>
        </w:tc>
        <w:tc>
          <w:tcPr>
            <w:tcW w:w="966" w:type="dxa"/>
            <w:tcBorders>
              <w:top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(4)</w:t>
            </w:r>
          </w:p>
        </w:tc>
        <w:tc>
          <w:tcPr>
            <w:tcW w:w="905" w:type="dxa"/>
            <w:tcBorders>
              <w:top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(5)</w:t>
            </w:r>
          </w:p>
        </w:tc>
        <w:tc>
          <w:tcPr>
            <w:tcW w:w="905" w:type="dxa"/>
            <w:tcBorders>
              <w:top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(6)</w:t>
            </w:r>
          </w:p>
        </w:tc>
        <w:tc>
          <w:tcPr>
            <w:tcW w:w="905" w:type="dxa"/>
            <w:tcBorders>
              <w:top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(7)</w:t>
            </w:r>
          </w:p>
        </w:tc>
        <w:tc>
          <w:tcPr>
            <w:tcW w:w="905" w:type="dxa"/>
            <w:tcBorders>
              <w:top w:val="double" w:sz="4" w:space="0" w:color="auto"/>
            </w:tcBorders>
            <w:shd w:val="clear" w:color="auto" w:fill="auto"/>
          </w:tcPr>
          <w:p w:rsidR="0015350D" w:rsidRPr="005315A3" w:rsidRDefault="0015350D" w:rsidP="00C8413F">
            <w:pPr>
              <w:jc w:val="center"/>
              <w:rPr>
                <w:b/>
                <w:bCs/>
                <w:color w:val="000000" w:themeColor="text1"/>
                <w:sz w:val="18"/>
                <w:szCs w:val="18"/>
                <w:lang w:val="en-US"/>
              </w:rPr>
            </w:pPr>
            <w:r w:rsidRPr="005315A3">
              <w:rPr>
                <w:b/>
                <w:bCs/>
                <w:color w:val="000000" w:themeColor="text1"/>
                <w:sz w:val="18"/>
                <w:szCs w:val="18"/>
                <w:lang w:val="en-US"/>
              </w:rPr>
              <w:t>(8)</w:t>
            </w:r>
          </w:p>
        </w:tc>
      </w:tr>
      <w:tr w:rsidR="00B952EC" w:rsidRPr="005315A3" w:rsidTr="00FC24ED">
        <w:tc>
          <w:tcPr>
            <w:tcW w:w="790" w:type="dxa"/>
          </w:tcPr>
          <w:p w:rsidR="0015350D" w:rsidRPr="005315A3" w:rsidRDefault="0015350D" w:rsidP="00C8413F">
            <w:pPr>
              <w:jc w:val="center"/>
              <w:rPr>
                <w:color w:val="000000" w:themeColor="text1"/>
                <w:lang w:val="fi-FI"/>
              </w:rPr>
            </w:pPr>
            <w:r w:rsidRPr="005315A3">
              <w:rPr>
                <w:color w:val="000000" w:themeColor="text1"/>
                <w:lang w:val="fi-FI"/>
              </w:rPr>
              <w:t>1</w:t>
            </w:r>
          </w:p>
        </w:tc>
        <w:tc>
          <w:tcPr>
            <w:tcW w:w="2833" w:type="dxa"/>
          </w:tcPr>
          <w:p w:rsidR="0015350D" w:rsidRPr="005315A3" w:rsidRDefault="0015350D" w:rsidP="00C8413F">
            <w:pPr>
              <w:jc w:val="left"/>
              <w:rPr>
                <w:color w:val="000000" w:themeColor="text1"/>
                <w:lang w:val="fi-FI"/>
              </w:rPr>
            </w:pPr>
            <w:r w:rsidRPr="005315A3">
              <w:rPr>
                <w:color w:val="000000" w:themeColor="text1"/>
                <w:lang w:val="fi-FI"/>
              </w:rPr>
              <w:t>Pendidikan</w:t>
            </w:r>
          </w:p>
        </w:tc>
        <w:tc>
          <w:tcPr>
            <w:tcW w:w="966" w:type="dxa"/>
          </w:tcPr>
          <w:p w:rsidR="0015350D" w:rsidRPr="005315A3" w:rsidRDefault="0015350D" w:rsidP="00C8413F">
            <w:pPr>
              <w:jc w:val="left"/>
              <w:rPr>
                <w:color w:val="000000" w:themeColor="text1"/>
                <w:lang w:val="fi-FI"/>
              </w:rPr>
            </w:pPr>
          </w:p>
        </w:tc>
        <w:tc>
          <w:tcPr>
            <w:tcW w:w="966"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r>
      <w:tr w:rsidR="00B952EC" w:rsidRPr="005315A3" w:rsidTr="00FC24ED">
        <w:tc>
          <w:tcPr>
            <w:tcW w:w="790" w:type="dxa"/>
          </w:tcPr>
          <w:p w:rsidR="0015350D" w:rsidRPr="005315A3" w:rsidRDefault="0015350D" w:rsidP="00C8413F">
            <w:pPr>
              <w:jc w:val="center"/>
              <w:rPr>
                <w:color w:val="000000" w:themeColor="text1"/>
                <w:lang w:val="fi-FI"/>
              </w:rPr>
            </w:pPr>
            <w:r w:rsidRPr="005315A3">
              <w:rPr>
                <w:color w:val="000000" w:themeColor="text1"/>
                <w:lang w:val="fi-FI"/>
              </w:rPr>
              <w:t>2</w:t>
            </w:r>
          </w:p>
        </w:tc>
        <w:tc>
          <w:tcPr>
            <w:tcW w:w="2833" w:type="dxa"/>
          </w:tcPr>
          <w:p w:rsidR="0015350D" w:rsidRPr="005315A3" w:rsidRDefault="0015350D" w:rsidP="00C8413F">
            <w:pPr>
              <w:jc w:val="left"/>
              <w:rPr>
                <w:color w:val="000000" w:themeColor="text1"/>
                <w:lang w:val="fi-FI"/>
              </w:rPr>
            </w:pPr>
            <w:r w:rsidRPr="005315A3">
              <w:rPr>
                <w:color w:val="000000" w:themeColor="text1"/>
                <w:lang w:val="fi-FI"/>
              </w:rPr>
              <w:t>Penelitian</w:t>
            </w:r>
          </w:p>
        </w:tc>
        <w:tc>
          <w:tcPr>
            <w:tcW w:w="966" w:type="dxa"/>
          </w:tcPr>
          <w:p w:rsidR="0015350D" w:rsidRPr="005315A3" w:rsidRDefault="0015350D" w:rsidP="00C8413F">
            <w:pPr>
              <w:jc w:val="left"/>
              <w:rPr>
                <w:color w:val="000000" w:themeColor="text1"/>
                <w:lang w:val="fi-FI"/>
              </w:rPr>
            </w:pPr>
          </w:p>
        </w:tc>
        <w:tc>
          <w:tcPr>
            <w:tcW w:w="966"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r>
      <w:tr w:rsidR="00B952EC" w:rsidRPr="005315A3" w:rsidTr="00FC24ED">
        <w:tc>
          <w:tcPr>
            <w:tcW w:w="790" w:type="dxa"/>
          </w:tcPr>
          <w:p w:rsidR="0015350D" w:rsidRPr="005315A3" w:rsidRDefault="0015350D" w:rsidP="00C8413F">
            <w:pPr>
              <w:jc w:val="center"/>
              <w:rPr>
                <w:color w:val="000000" w:themeColor="text1"/>
                <w:lang w:val="fi-FI"/>
              </w:rPr>
            </w:pPr>
            <w:r w:rsidRPr="005315A3">
              <w:rPr>
                <w:color w:val="000000" w:themeColor="text1"/>
                <w:lang w:val="fi-FI"/>
              </w:rPr>
              <w:t>3</w:t>
            </w:r>
          </w:p>
        </w:tc>
        <w:tc>
          <w:tcPr>
            <w:tcW w:w="2833" w:type="dxa"/>
          </w:tcPr>
          <w:p w:rsidR="0015350D" w:rsidRPr="005315A3" w:rsidRDefault="0015350D" w:rsidP="00C8413F">
            <w:pPr>
              <w:jc w:val="left"/>
              <w:rPr>
                <w:color w:val="000000" w:themeColor="text1"/>
                <w:lang w:val="fi-FI"/>
              </w:rPr>
            </w:pPr>
            <w:r w:rsidRPr="005315A3">
              <w:rPr>
                <w:color w:val="000000" w:themeColor="text1"/>
                <w:lang w:val="fi-FI"/>
              </w:rPr>
              <w:t>pengabdian kepada masyarakat</w:t>
            </w:r>
          </w:p>
        </w:tc>
        <w:tc>
          <w:tcPr>
            <w:tcW w:w="966" w:type="dxa"/>
          </w:tcPr>
          <w:p w:rsidR="0015350D" w:rsidRPr="005315A3" w:rsidRDefault="0015350D" w:rsidP="00C8413F">
            <w:pPr>
              <w:jc w:val="left"/>
              <w:rPr>
                <w:color w:val="000000" w:themeColor="text1"/>
                <w:lang w:val="fi-FI"/>
              </w:rPr>
            </w:pPr>
          </w:p>
        </w:tc>
        <w:tc>
          <w:tcPr>
            <w:tcW w:w="966"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r>
      <w:tr w:rsidR="00B952EC" w:rsidRPr="005315A3" w:rsidTr="00FC24ED">
        <w:tc>
          <w:tcPr>
            <w:tcW w:w="790" w:type="dxa"/>
          </w:tcPr>
          <w:p w:rsidR="0015350D" w:rsidRPr="005315A3" w:rsidRDefault="0015350D" w:rsidP="00C8413F">
            <w:pPr>
              <w:jc w:val="center"/>
              <w:rPr>
                <w:color w:val="000000" w:themeColor="text1"/>
                <w:lang w:val="fi-FI"/>
              </w:rPr>
            </w:pPr>
            <w:r w:rsidRPr="005315A3">
              <w:rPr>
                <w:color w:val="000000" w:themeColor="text1"/>
                <w:lang w:val="fi-FI"/>
              </w:rPr>
              <w:t>4</w:t>
            </w:r>
          </w:p>
        </w:tc>
        <w:tc>
          <w:tcPr>
            <w:tcW w:w="2833" w:type="dxa"/>
          </w:tcPr>
          <w:p w:rsidR="0015350D" w:rsidRPr="005315A3" w:rsidRDefault="0015350D" w:rsidP="00C8413F">
            <w:pPr>
              <w:jc w:val="left"/>
              <w:rPr>
                <w:color w:val="000000" w:themeColor="text1"/>
                <w:lang w:val="fi-FI"/>
              </w:rPr>
            </w:pPr>
            <w:r w:rsidRPr="005315A3">
              <w:rPr>
                <w:color w:val="000000" w:themeColor="text1"/>
                <w:lang w:val="fi-FI"/>
              </w:rPr>
              <w:t>Investasi prasarana</w:t>
            </w:r>
          </w:p>
        </w:tc>
        <w:tc>
          <w:tcPr>
            <w:tcW w:w="966" w:type="dxa"/>
          </w:tcPr>
          <w:p w:rsidR="0015350D" w:rsidRPr="005315A3" w:rsidRDefault="0015350D" w:rsidP="00C8413F">
            <w:pPr>
              <w:jc w:val="left"/>
              <w:rPr>
                <w:color w:val="000000" w:themeColor="text1"/>
                <w:lang w:val="fi-FI"/>
              </w:rPr>
            </w:pPr>
          </w:p>
        </w:tc>
        <w:tc>
          <w:tcPr>
            <w:tcW w:w="966"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r>
      <w:tr w:rsidR="00B952EC" w:rsidRPr="005315A3" w:rsidTr="00FC24ED">
        <w:tc>
          <w:tcPr>
            <w:tcW w:w="790" w:type="dxa"/>
          </w:tcPr>
          <w:p w:rsidR="0015350D" w:rsidRPr="005315A3" w:rsidRDefault="0015350D" w:rsidP="00C8413F">
            <w:pPr>
              <w:jc w:val="center"/>
              <w:rPr>
                <w:color w:val="000000" w:themeColor="text1"/>
                <w:lang w:val="fi-FI"/>
              </w:rPr>
            </w:pPr>
            <w:r w:rsidRPr="005315A3">
              <w:rPr>
                <w:color w:val="000000" w:themeColor="text1"/>
                <w:lang w:val="fi-FI"/>
              </w:rPr>
              <w:t>5</w:t>
            </w:r>
          </w:p>
        </w:tc>
        <w:tc>
          <w:tcPr>
            <w:tcW w:w="2833" w:type="dxa"/>
          </w:tcPr>
          <w:p w:rsidR="0015350D" w:rsidRPr="005315A3" w:rsidRDefault="0015350D" w:rsidP="00C8413F">
            <w:pPr>
              <w:jc w:val="left"/>
              <w:rPr>
                <w:color w:val="000000" w:themeColor="text1"/>
                <w:lang w:val="fi-FI"/>
              </w:rPr>
            </w:pPr>
            <w:r w:rsidRPr="005315A3">
              <w:rPr>
                <w:color w:val="000000" w:themeColor="text1"/>
                <w:lang w:val="fi-FI"/>
              </w:rPr>
              <w:t xml:space="preserve">Investasi sarana </w:t>
            </w:r>
          </w:p>
        </w:tc>
        <w:tc>
          <w:tcPr>
            <w:tcW w:w="966" w:type="dxa"/>
          </w:tcPr>
          <w:p w:rsidR="0015350D" w:rsidRPr="005315A3" w:rsidRDefault="0015350D" w:rsidP="00C8413F">
            <w:pPr>
              <w:jc w:val="left"/>
              <w:rPr>
                <w:color w:val="000000" w:themeColor="text1"/>
                <w:lang w:val="fi-FI"/>
              </w:rPr>
            </w:pPr>
          </w:p>
        </w:tc>
        <w:tc>
          <w:tcPr>
            <w:tcW w:w="966"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r>
      <w:tr w:rsidR="00B952EC" w:rsidRPr="005315A3" w:rsidTr="00FC24ED">
        <w:tc>
          <w:tcPr>
            <w:tcW w:w="790" w:type="dxa"/>
          </w:tcPr>
          <w:p w:rsidR="0015350D" w:rsidRPr="005315A3" w:rsidRDefault="0015350D" w:rsidP="00C8413F">
            <w:pPr>
              <w:jc w:val="center"/>
              <w:rPr>
                <w:color w:val="000000" w:themeColor="text1"/>
                <w:lang w:val="fi-FI"/>
              </w:rPr>
            </w:pPr>
            <w:r w:rsidRPr="005315A3">
              <w:rPr>
                <w:color w:val="000000" w:themeColor="text1"/>
                <w:lang w:val="fi-FI"/>
              </w:rPr>
              <w:t>6</w:t>
            </w:r>
          </w:p>
        </w:tc>
        <w:tc>
          <w:tcPr>
            <w:tcW w:w="2833" w:type="dxa"/>
          </w:tcPr>
          <w:p w:rsidR="0015350D" w:rsidRPr="005315A3" w:rsidRDefault="0015350D" w:rsidP="00C8413F">
            <w:pPr>
              <w:jc w:val="left"/>
              <w:rPr>
                <w:color w:val="000000" w:themeColor="text1"/>
                <w:lang w:val="fi-FI"/>
              </w:rPr>
            </w:pPr>
            <w:r w:rsidRPr="005315A3">
              <w:rPr>
                <w:color w:val="000000" w:themeColor="text1"/>
                <w:lang w:val="fi-FI"/>
              </w:rPr>
              <w:t>Investasi SDM</w:t>
            </w:r>
          </w:p>
        </w:tc>
        <w:tc>
          <w:tcPr>
            <w:tcW w:w="966" w:type="dxa"/>
          </w:tcPr>
          <w:p w:rsidR="0015350D" w:rsidRPr="005315A3" w:rsidRDefault="0015350D" w:rsidP="00C8413F">
            <w:pPr>
              <w:jc w:val="left"/>
              <w:rPr>
                <w:color w:val="000000" w:themeColor="text1"/>
                <w:lang w:val="fi-FI"/>
              </w:rPr>
            </w:pPr>
          </w:p>
        </w:tc>
        <w:tc>
          <w:tcPr>
            <w:tcW w:w="966"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c>
          <w:tcPr>
            <w:tcW w:w="905" w:type="dxa"/>
          </w:tcPr>
          <w:p w:rsidR="0015350D" w:rsidRPr="005315A3" w:rsidRDefault="0015350D" w:rsidP="00C8413F">
            <w:pPr>
              <w:jc w:val="left"/>
              <w:rPr>
                <w:color w:val="000000" w:themeColor="text1"/>
                <w:lang w:val="fi-FI"/>
              </w:rPr>
            </w:pPr>
          </w:p>
        </w:tc>
      </w:tr>
      <w:tr w:rsidR="00B952EC" w:rsidRPr="005315A3" w:rsidTr="00FC24ED">
        <w:tc>
          <w:tcPr>
            <w:tcW w:w="790" w:type="dxa"/>
            <w:tcBorders>
              <w:bottom w:val="double" w:sz="4" w:space="0" w:color="auto"/>
            </w:tcBorders>
          </w:tcPr>
          <w:p w:rsidR="0015350D" w:rsidRPr="005315A3" w:rsidRDefault="0015350D" w:rsidP="00C8413F">
            <w:pPr>
              <w:jc w:val="center"/>
              <w:rPr>
                <w:color w:val="000000" w:themeColor="text1"/>
                <w:lang w:val="fi-FI"/>
              </w:rPr>
            </w:pPr>
            <w:r w:rsidRPr="005315A3">
              <w:rPr>
                <w:color w:val="000000" w:themeColor="text1"/>
                <w:lang w:val="fi-FI"/>
              </w:rPr>
              <w:t>7</w:t>
            </w:r>
          </w:p>
        </w:tc>
        <w:tc>
          <w:tcPr>
            <w:tcW w:w="2833" w:type="dxa"/>
            <w:tcBorders>
              <w:bottom w:val="double" w:sz="4" w:space="0" w:color="auto"/>
            </w:tcBorders>
          </w:tcPr>
          <w:p w:rsidR="0015350D" w:rsidRPr="005315A3" w:rsidRDefault="0015350D" w:rsidP="00C8413F">
            <w:pPr>
              <w:jc w:val="left"/>
              <w:rPr>
                <w:color w:val="000000" w:themeColor="text1"/>
                <w:lang w:val="fi-FI"/>
              </w:rPr>
            </w:pPr>
            <w:r w:rsidRPr="005315A3">
              <w:rPr>
                <w:color w:val="000000" w:themeColor="text1"/>
                <w:lang w:val="fi-FI"/>
              </w:rPr>
              <w:t>Lain-lain</w:t>
            </w:r>
          </w:p>
        </w:tc>
        <w:tc>
          <w:tcPr>
            <w:tcW w:w="966" w:type="dxa"/>
            <w:tcBorders>
              <w:bottom w:val="double" w:sz="4" w:space="0" w:color="auto"/>
            </w:tcBorders>
          </w:tcPr>
          <w:p w:rsidR="0015350D" w:rsidRPr="005315A3" w:rsidRDefault="0015350D" w:rsidP="00C8413F">
            <w:pPr>
              <w:jc w:val="left"/>
              <w:rPr>
                <w:color w:val="000000" w:themeColor="text1"/>
                <w:lang w:val="fi-FI"/>
              </w:rPr>
            </w:pPr>
          </w:p>
        </w:tc>
        <w:tc>
          <w:tcPr>
            <w:tcW w:w="966" w:type="dxa"/>
            <w:tcBorders>
              <w:bottom w:val="double" w:sz="4" w:space="0" w:color="auto"/>
            </w:tcBorders>
          </w:tcPr>
          <w:p w:rsidR="0015350D" w:rsidRPr="005315A3" w:rsidRDefault="0015350D" w:rsidP="00C8413F">
            <w:pPr>
              <w:jc w:val="left"/>
              <w:rPr>
                <w:color w:val="000000" w:themeColor="text1"/>
                <w:lang w:val="fi-FI"/>
              </w:rPr>
            </w:pPr>
          </w:p>
        </w:tc>
        <w:tc>
          <w:tcPr>
            <w:tcW w:w="905" w:type="dxa"/>
            <w:tcBorders>
              <w:bottom w:val="double" w:sz="4" w:space="0" w:color="auto"/>
            </w:tcBorders>
          </w:tcPr>
          <w:p w:rsidR="0015350D" w:rsidRPr="005315A3" w:rsidRDefault="0015350D" w:rsidP="00C8413F">
            <w:pPr>
              <w:jc w:val="left"/>
              <w:rPr>
                <w:color w:val="000000" w:themeColor="text1"/>
                <w:lang w:val="fi-FI"/>
              </w:rPr>
            </w:pPr>
          </w:p>
        </w:tc>
        <w:tc>
          <w:tcPr>
            <w:tcW w:w="905" w:type="dxa"/>
            <w:tcBorders>
              <w:bottom w:val="double" w:sz="4" w:space="0" w:color="auto"/>
            </w:tcBorders>
          </w:tcPr>
          <w:p w:rsidR="0015350D" w:rsidRPr="005315A3" w:rsidRDefault="0015350D" w:rsidP="00C8413F">
            <w:pPr>
              <w:jc w:val="left"/>
              <w:rPr>
                <w:color w:val="000000" w:themeColor="text1"/>
                <w:lang w:val="fi-FI"/>
              </w:rPr>
            </w:pPr>
          </w:p>
        </w:tc>
        <w:tc>
          <w:tcPr>
            <w:tcW w:w="905" w:type="dxa"/>
            <w:tcBorders>
              <w:bottom w:val="double" w:sz="4" w:space="0" w:color="auto"/>
            </w:tcBorders>
          </w:tcPr>
          <w:p w:rsidR="0015350D" w:rsidRPr="005315A3" w:rsidRDefault="0015350D" w:rsidP="00C8413F">
            <w:pPr>
              <w:jc w:val="left"/>
              <w:rPr>
                <w:color w:val="000000" w:themeColor="text1"/>
                <w:lang w:val="fi-FI"/>
              </w:rPr>
            </w:pPr>
          </w:p>
        </w:tc>
        <w:tc>
          <w:tcPr>
            <w:tcW w:w="905" w:type="dxa"/>
            <w:tcBorders>
              <w:bottom w:val="double" w:sz="4" w:space="0" w:color="auto"/>
            </w:tcBorders>
          </w:tcPr>
          <w:p w:rsidR="0015350D" w:rsidRPr="005315A3" w:rsidRDefault="0015350D" w:rsidP="00C8413F">
            <w:pPr>
              <w:jc w:val="left"/>
              <w:rPr>
                <w:color w:val="000000" w:themeColor="text1"/>
                <w:lang w:val="fi-FI"/>
              </w:rPr>
            </w:pPr>
          </w:p>
        </w:tc>
      </w:tr>
      <w:tr w:rsidR="005A7C85" w:rsidRPr="005315A3" w:rsidTr="00FC24ED">
        <w:tc>
          <w:tcPr>
            <w:tcW w:w="3623" w:type="dxa"/>
            <w:gridSpan w:val="2"/>
            <w:tcBorders>
              <w:top w:val="double" w:sz="4" w:space="0" w:color="auto"/>
            </w:tcBorders>
          </w:tcPr>
          <w:p w:rsidR="0015350D" w:rsidRPr="005315A3" w:rsidRDefault="0015350D" w:rsidP="00C8413F">
            <w:pPr>
              <w:jc w:val="center"/>
              <w:rPr>
                <w:b/>
                <w:color w:val="000000" w:themeColor="text1"/>
                <w:lang w:val="fi-FI"/>
              </w:rPr>
            </w:pPr>
            <w:r w:rsidRPr="005315A3">
              <w:rPr>
                <w:b/>
                <w:color w:val="000000" w:themeColor="text1"/>
                <w:lang w:val="fi-FI"/>
              </w:rPr>
              <w:t>Jumlah</w:t>
            </w:r>
          </w:p>
        </w:tc>
        <w:tc>
          <w:tcPr>
            <w:tcW w:w="966" w:type="dxa"/>
            <w:tcBorders>
              <w:top w:val="double" w:sz="4" w:space="0" w:color="auto"/>
            </w:tcBorders>
          </w:tcPr>
          <w:p w:rsidR="0015350D" w:rsidRPr="005315A3" w:rsidRDefault="0015350D" w:rsidP="00C8413F">
            <w:pPr>
              <w:jc w:val="left"/>
              <w:rPr>
                <w:color w:val="000000" w:themeColor="text1"/>
                <w:lang w:val="fi-FI"/>
              </w:rPr>
            </w:pPr>
          </w:p>
        </w:tc>
        <w:tc>
          <w:tcPr>
            <w:tcW w:w="966" w:type="dxa"/>
            <w:tcBorders>
              <w:top w:val="double" w:sz="4" w:space="0" w:color="auto"/>
            </w:tcBorders>
          </w:tcPr>
          <w:p w:rsidR="0015350D" w:rsidRPr="005315A3" w:rsidRDefault="0015350D" w:rsidP="00C8413F">
            <w:pPr>
              <w:jc w:val="left"/>
              <w:rPr>
                <w:color w:val="000000" w:themeColor="text1"/>
                <w:lang w:val="fi-FI"/>
              </w:rPr>
            </w:pPr>
          </w:p>
        </w:tc>
        <w:tc>
          <w:tcPr>
            <w:tcW w:w="905" w:type="dxa"/>
            <w:tcBorders>
              <w:top w:val="double" w:sz="4" w:space="0" w:color="auto"/>
            </w:tcBorders>
          </w:tcPr>
          <w:p w:rsidR="0015350D" w:rsidRPr="005315A3" w:rsidRDefault="0015350D" w:rsidP="00C8413F">
            <w:pPr>
              <w:jc w:val="left"/>
              <w:rPr>
                <w:color w:val="000000" w:themeColor="text1"/>
                <w:lang w:val="fi-FI"/>
              </w:rPr>
            </w:pPr>
          </w:p>
        </w:tc>
        <w:tc>
          <w:tcPr>
            <w:tcW w:w="905" w:type="dxa"/>
            <w:tcBorders>
              <w:top w:val="double" w:sz="4" w:space="0" w:color="auto"/>
            </w:tcBorders>
          </w:tcPr>
          <w:p w:rsidR="0015350D" w:rsidRPr="005315A3" w:rsidRDefault="0015350D" w:rsidP="00C8413F">
            <w:pPr>
              <w:jc w:val="left"/>
              <w:rPr>
                <w:color w:val="000000" w:themeColor="text1"/>
                <w:lang w:val="fi-FI"/>
              </w:rPr>
            </w:pPr>
          </w:p>
        </w:tc>
        <w:tc>
          <w:tcPr>
            <w:tcW w:w="905" w:type="dxa"/>
            <w:tcBorders>
              <w:top w:val="double" w:sz="4" w:space="0" w:color="auto"/>
            </w:tcBorders>
          </w:tcPr>
          <w:p w:rsidR="0015350D" w:rsidRPr="005315A3" w:rsidRDefault="0015350D" w:rsidP="00C8413F">
            <w:pPr>
              <w:jc w:val="left"/>
              <w:rPr>
                <w:color w:val="000000" w:themeColor="text1"/>
                <w:lang w:val="fi-FI"/>
              </w:rPr>
            </w:pPr>
          </w:p>
        </w:tc>
        <w:tc>
          <w:tcPr>
            <w:tcW w:w="905" w:type="dxa"/>
            <w:tcBorders>
              <w:top w:val="double" w:sz="4" w:space="0" w:color="auto"/>
            </w:tcBorders>
          </w:tcPr>
          <w:p w:rsidR="0015350D" w:rsidRPr="005315A3" w:rsidRDefault="0015350D" w:rsidP="00C8413F">
            <w:pPr>
              <w:jc w:val="left"/>
              <w:rPr>
                <w:color w:val="000000" w:themeColor="text1"/>
                <w:lang w:val="fi-FI"/>
              </w:rPr>
            </w:pPr>
          </w:p>
        </w:tc>
      </w:tr>
    </w:tbl>
    <w:p w:rsidR="0015350D" w:rsidRPr="005315A3" w:rsidRDefault="0015350D" w:rsidP="00C8413F">
      <w:pPr>
        <w:ind w:left="426"/>
        <w:jc w:val="left"/>
        <w:rPr>
          <w:color w:val="000000" w:themeColor="text1"/>
          <w:lang w:val="fi-FI"/>
        </w:rPr>
      </w:pPr>
    </w:p>
    <w:p w:rsidR="0015350D" w:rsidRPr="005315A3" w:rsidRDefault="0015350D" w:rsidP="00C8413F">
      <w:pPr>
        <w:ind w:left="426"/>
        <w:jc w:val="left"/>
        <w:rPr>
          <w:color w:val="000000" w:themeColor="text1"/>
          <w:lang w:val="en-US"/>
        </w:rPr>
      </w:pPr>
    </w:p>
    <w:p w:rsidR="0015350D" w:rsidRPr="005315A3" w:rsidRDefault="0015350D" w:rsidP="00C8413F">
      <w:pPr>
        <w:ind w:left="540" w:hanging="540"/>
        <w:jc w:val="left"/>
        <w:rPr>
          <w:color w:val="000000" w:themeColor="text1"/>
        </w:rPr>
      </w:pPr>
      <w:r w:rsidRPr="005315A3">
        <w:rPr>
          <w:color w:val="000000" w:themeColor="text1"/>
        </w:rPr>
        <w:t>6.2    Sarana</w:t>
      </w:r>
    </w:p>
    <w:p w:rsidR="0015350D" w:rsidRPr="005315A3" w:rsidRDefault="0015350D" w:rsidP="00C8413F">
      <w:pPr>
        <w:ind w:left="540" w:hanging="540"/>
        <w:jc w:val="left"/>
        <w:rPr>
          <w:color w:val="000000" w:themeColor="text1"/>
        </w:rPr>
      </w:pPr>
    </w:p>
    <w:p w:rsidR="0015350D" w:rsidRPr="005315A3" w:rsidRDefault="0015350D" w:rsidP="008A2C00">
      <w:pPr>
        <w:ind w:left="630" w:hanging="630"/>
        <w:rPr>
          <w:color w:val="000000" w:themeColor="text1"/>
        </w:rPr>
      </w:pPr>
      <w:r w:rsidRPr="005315A3">
        <w:rPr>
          <w:color w:val="000000" w:themeColor="text1"/>
        </w:rPr>
        <w:t xml:space="preserve">6.2.1  </w:t>
      </w:r>
      <w:r w:rsidRPr="005315A3">
        <w:rPr>
          <w:color w:val="000000" w:themeColor="text1"/>
          <w:lang w:val="it-IT"/>
        </w:rPr>
        <w:t xml:space="preserve">Uraikan penilaian Fakultas  tentang sarana untuk menjamin penyelenggaraan program tridarma PT yang bermutu tinggi. </w:t>
      </w:r>
      <w:r w:rsidRPr="005315A3">
        <w:rPr>
          <w:color w:val="000000" w:themeColor="text1"/>
          <w:lang w:val="sv-SE"/>
        </w:rPr>
        <w:t xml:space="preserve">Uraian ini mencakup aspek: </w:t>
      </w:r>
      <w:r w:rsidRPr="005315A3">
        <w:rPr>
          <w:color w:val="000000" w:themeColor="text1"/>
          <w:lang w:val="id-ID"/>
        </w:rPr>
        <w:t>k</w:t>
      </w:r>
      <w:r w:rsidRPr="005315A3">
        <w:rPr>
          <w:color w:val="000000" w:themeColor="text1"/>
          <w:lang w:val="sv-SE"/>
        </w:rPr>
        <w:t xml:space="preserve">ecukupan/ketersediaan/akses dan kewajaran serta rencana pengembangan dalam lima tahun mendatang. </w:t>
      </w:r>
      <w:r w:rsidRPr="005315A3">
        <w:rPr>
          <w:color w:val="000000" w:themeColor="text1"/>
        </w:rP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5A7C85" w:rsidRPr="005315A3" w:rsidTr="00FC24ED">
        <w:tc>
          <w:tcPr>
            <w:tcW w:w="909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r w:rsidRPr="005315A3">
              <w:rPr>
                <w:color w:val="000000" w:themeColor="text1"/>
              </w:rPr>
              <w:tab/>
            </w: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ind w:left="540" w:hanging="540"/>
        <w:jc w:val="left"/>
        <w:rPr>
          <w:color w:val="000000" w:themeColor="text1"/>
        </w:rPr>
      </w:pPr>
    </w:p>
    <w:p w:rsidR="0015350D" w:rsidRPr="005315A3" w:rsidRDefault="0015350D" w:rsidP="00C8413F">
      <w:pPr>
        <w:ind w:left="630" w:hanging="630"/>
        <w:rPr>
          <w:color w:val="000000" w:themeColor="text1"/>
          <w:lang w:val="id-ID"/>
        </w:rPr>
      </w:pPr>
      <w:r w:rsidRPr="005315A3">
        <w:rPr>
          <w:color w:val="000000" w:themeColor="text1"/>
        </w:rPr>
        <w:t xml:space="preserve">6.2.2 Tuliskan sarana tambahan untuk meningkatkan mutu penyelenggarakan program tridarma PT pada semua  program </w:t>
      </w:r>
      <w:r w:rsidR="00F51463" w:rsidRPr="005315A3">
        <w:rPr>
          <w:color w:val="000000" w:themeColor="text1"/>
        </w:rPr>
        <w:t xml:space="preserve">Pendidikan </w:t>
      </w:r>
      <w:r w:rsidRPr="005315A3">
        <w:rPr>
          <w:color w:val="000000" w:themeColor="text1"/>
        </w:rPr>
        <w:t xml:space="preserve">yang dikelola dalam tiga tahun terakhir. </w:t>
      </w:r>
      <w:r w:rsidRPr="005315A3">
        <w:rPr>
          <w:color w:val="000000" w:themeColor="text1"/>
          <w:lang w:val="sv-SE"/>
        </w:rPr>
        <w:t>Uraikan pula  rencana investasi untuk sarana dalam lima tahun mendatang, dengan mengikuti format tabel berikut</w:t>
      </w:r>
      <w:r w:rsidRPr="005315A3">
        <w:rPr>
          <w:color w:val="000000" w:themeColor="text1"/>
          <w:lang w:val="id-ID"/>
        </w:rPr>
        <w:t>.</w:t>
      </w:r>
    </w:p>
    <w:p w:rsidR="0015350D" w:rsidRPr="005315A3" w:rsidRDefault="0015350D" w:rsidP="00C8413F">
      <w:pPr>
        <w:jc w:val="left"/>
        <w:rPr>
          <w:color w:val="000000" w:themeColor="text1"/>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B952EC" w:rsidRPr="005315A3" w:rsidTr="00FC24ED">
        <w:tc>
          <w:tcPr>
            <w:tcW w:w="559" w:type="dxa"/>
            <w:vMerge w:val="restart"/>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No.</w:t>
            </w:r>
          </w:p>
        </w:tc>
        <w:tc>
          <w:tcPr>
            <w:tcW w:w="1856" w:type="dxa"/>
            <w:vMerge w:val="restart"/>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Jenis Sarana Tambahan</w:t>
            </w:r>
          </w:p>
        </w:tc>
        <w:tc>
          <w:tcPr>
            <w:tcW w:w="2103" w:type="dxa"/>
            <w:vMerge w:val="restart"/>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Investasi Sarana</w:t>
            </w:r>
          </w:p>
          <w:p w:rsidR="0015350D" w:rsidRPr="005315A3" w:rsidRDefault="0015350D" w:rsidP="00C8413F">
            <w:pPr>
              <w:jc w:val="center"/>
              <w:rPr>
                <w:b/>
                <w:color w:val="000000" w:themeColor="text1"/>
                <w:sz w:val="20"/>
              </w:rPr>
            </w:pPr>
            <w:r w:rsidRPr="005315A3">
              <w:rPr>
                <w:b/>
                <w:color w:val="000000" w:themeColor="text1"/>
                <w:sz w:val="20"/>
              </w:rPr>
              <w:t>Selama Tiga Tahun Terakhir (Juta Rp)</w:t>
            </w:r>
          </w:p>
        </w:tc>
        <w:tc>
          <w:tcPr>
            <w:tcW w:w="4680" w:type="dxa"/>
            <w:gridSpan w:val="2"/>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Rencana Investasi Sarana dalam Lima Tahun Mendatang</w:t>
            </w:r>
          </w:p>
        </w:tc>
      </w:tr>
      <w:tr w:rsidR="00B952EC" w:rsidRPr="005315A3" w:rsidTr="00FC24ED">
        <w:tc>
          <w:tcPr>
            <w:tcW w:w="559" w:type="dxa"/>
            <w:vMerge/>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p>
        </w:tc>
        <w:tc>
          <w:tcPr>
            <w:tcW w:w="1856" w:type="dxa"/>
            <w:vMerge/>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p>
        </w:tc>
        <w:tc>
          <w:tcPr>
            <w:tcW w:w="2103" w:type="dxa"/>
            <w:vMerge/>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p>
        </w:tc>
        <w:tc>
          <w:tcPr>
            <w:tcW w:w="261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Nilai Investasi (Juta Rp)</w:t>
            </w:r>
          </w:p>
        </w:tc>
        <w:tc>
          <w:tcPr>
            <w:tcW w:w="207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Sumber Dana</w:t>
            </w:r>
          </w:p>
        </w:tc>
      </w:tr>
      <w:tr w:rsidR="00B952EC" w:rsidRPr="005315A3" w:rsidTr="00FC24ED">
        <w:tc>
          <w:tcPr>
            <w:tcW w:w="559"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(1)</w:t>
            </w:r>
          </w:p>
        </w:tc>
        <w:tc>
          <w:tcPr>
            <w:tcW w:w="1856"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(2)</w:t>
            </w:r>
          </w:p>
        </w:tc>
        <w:tc>
          <w:tcPr>
            <w:tcW w:w="2103"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(3)</w:t>
            </w:r>
          </w:p>
        </w:tc>
        <w:tc>
          <w:tcPr>
            <w:tcW w:w="2610"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(4)</w:t>
            </w:r>
          </w:p>
        </w:tc>
        <w:tc>
          <w:tcPr>
            <w:tcW w:w="2070"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(5)</w:t>
            </w: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1</w:t>
            </w:r>
          </w:p>
        </w:tc>
        <w:tc>
          <w:tcPr>
            <w:tcW w:w="1856" w:type="dxa"/>
          </w:tcPr>
          <w:p w:rsidR="0015350D" w:rsidRPr="005315A3" w:rsidRDefault="0015350D" w:rsidP="00C8413F">
            <w:pPr>
              <w:jc w:val="left"/>
              <w:rPr>
                <w:color w:val="000000" w:themeColor="text1"/>
              </w:rPr>
            </w:pPr>
          </w:p>
        </w:tc>
        <w:tc>
          <w:tcPr>
            <w:tcW w:w="2103" w:type="dxa"/>
          </w:tcPr>
          <w:p w:rsidR="0015350D" w:rsidRPr="005315A3" w:rsidRDefault="0015350D" w:rsidP="00C8413F">
            <w:pPr>
              <w:jc w:val="left"/>
              <w:rPr>
                <w:color w:val="000000" w:themeColor="text1"/>
              </w:rPr>
            </w:pPr>
          </w:p>
        </w:tc>
        <w:tc>
          <w:tcPr>
            <w:tcW w:w="2610" w:type="dxa"/>
          </w:tcPr>
          <w:p w:rsidR="0015350D" w:rsidRPr="005315A3" w:rsidRDefault="0015350D" w:rsidP="00C8413F">
            <w:pPr>
              <w:jc w:val="left"/>
              <w:rPr>
                <w:color w:val="000000" w:themeColor="text1"/>
              </w:rPr>
            </w:pPr>
          </w:p>
        </w:tc>
        <w:tc>
          <w:tcPr>
            <w:tcW w:w="2070" w:type="dxa"/>
          </w:tcPr>
          <w:p w:rsidR="0015350D" w:rsidRPr="005315A3" w:rsidRDefault="0015350D" w:rsidP="00C8413F">
            <w:pPr>
              <w:jc w:val="left"/>
              <w:rPr>
                <w:color w:val="000000" w:themeColor="text1"/>
              </w:rPr>
            </w:pP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2</w:t>
            </w:r>
          </w:p>
        </w:tc>
        <w:tc>
          <w:tcPr>
            <w:tcW w:w="1856" w:type="dxa"/>
          </w:tcPr>
          <w:p w:rsidR="0015350D" w:rsidRPr="005315A3" w:rsidRDefault="0015350D" w:rsidP="00C8413F">
            <w:pPr>
              <w:jc w:val="left"/>
              <w:rPr>
                <w:color w:val="000000" w:themeColor="text1"/>
              </w:rPr>
            </w:pPr>
          </w:p>
        </w:tc>
        <w:tc>
          <w:tcPr>
            <w:tcW w:w="2103" w:type="dxa"/>
          </w:tcPr>
          <w:p w:rsidR="0015350D" w:rsidRPr="005315A3" w:rsidRDefault="0015350D" w:rsidP="00C8413F">
            <w:pPr>
              <w:jc w:val="left"/>
              <w:rPr>
                <w:color w:val="000000" w:themeColor="text1"/>
              </w:rPr>
            </w:pPr>
          </w:p>
        </w:tc>
        <w:tc>
          <w:tcPr>
            <w:tcW w:w="2610" w:type="dxa"/>
          </w:tcPr>
          <w:p w:rsidR="0015350D" w:rsidRPr="005315A3" w:rsidRDefault="0015350D" w:rsidP="00C8413F">
            <w:pPr>
              <w:jc w:val="left"/>
              <w:rPr>
                <w:color w:val="000000" w:themeColor="text1"/>
              </w:rPr>
            </w:pPr>
          </w:p>
        </w:tc>
        <w:tc>
          <w:tcPr>
            <w:tcW w:w="2070" w:type="dxa"/>
          </w:tcPr>
          <w:p w:rsidR="0015350D" w:rsidRPr="005315A3" w:rsidRDefault="0015350D" w:rsidP="00C8413F">
            <w:pPr>
              <w:jc w:val="left"/>
              <w:rPr>
                <w:color w:val="000000" w:themeColor="text1"/>
              </w:rPr>
            </w:pPr>
          </w:p>
        </w:tc>
      </w:tr>
      <w:tr w:rsidR="005A7C85" w:rsidRPr="005315A3" w:rsidTr="00FC24ED">
        <w:tc>
          <w:tcPr>
            <w:tcW w:w="559" w:type="dxa"/>
          </w:tcPr>
          <w:p w:rsidR="0015350D" w:rsidRPr="005315A3" w:rsidRDefault="0015350D" w:rsidP="00C8413F">
            <w:pPr>
              <w:jc w:val="left"/>
              <w:rPr>
                <w:color w:val="000000" w:themeColor="text1"/>
              </w:rPr>
            </w:pPr>
            <w:r w:rsidRPr="005315A3">
              <w:rPr>
                <w:color w:val="000000" w:themeColor="text1"/>
              </w:rPr>
              <w:t>---</w:t>
            </w:r>
          </w:p>
        </w:tc>
        <w:tc>
          <w:tcPr>
            <w:tcW w:w="1856" w:type="dxa"/>
          </w:tcPr>
          <w:p w:rsidR="0015350D" w:rsidRPr="005315A3" w:rsidRDefault="0015350D" w:rsidP="00C8413F">
            <w:pPr>
              <w:jc w:val="left"/>
              <w:rPr>
                <w:color w:val="000000" w:themeColor="text1"/>
              </w:rPr>
            </w:pPr>
          </w:p>
        </w:tc>
        <w:tc>
          <w:tcPr>
            <w:tcW w:w="2103" w:type="dxa"/>
          </w:tcPr>
          <w:p w:rsidR="0015350D" w:rsidRPr="005315A3" w:rsidRDefault="0015350D" w:rsidP="00C8413F">
            <w:pPr>
              <w:jc w:val="left"/>
              <w:rPr>
                <w:color w:val="000000" w:themeColor="text1"/>
              </w:rPr>
            </w:pPr>
          </w:p>
        </w:tc>
        <w:tc>
          <w:tcPr>
            <w:tcW w:w="2610" w:type="dxa"/>
          </w:tcPr>
          <w:p w:rsidR="0015350D" w:rsidRPr="005315A3" w:rsidRDefault="0015350D" w:rsidP="00C8413F">
            <w:pPr>
              <w:jc w:val="left"/>
              <w:rPr>
                <w:color w:val="000000" w:themeColor="text1"/>
              </w:rPr>
            </w:pPr>
          </w:p>
        </w:tc>
        <w:tc>
          <w:tcPr>
            <w:tcW w:w="2070" w:type="dxa"/>
          </w:tcPr>
          <w:p w:rsidR="0015350D" w:rsidRPr="005315A3" w:rsidRDefault="0015350D" w:rsidP="00C8413F">
            <w:pPr>
              <w:jc w:val="left"/>
              <w:rPr>
                <w:color w:val="000000" w:themeColor="text1"/>
              </w:rPr>
            </w:pPr>
          </w:p>
        </w:tc>
      </w:tr>
    </w:tbl>
    <w:p w:rsidR="0015350D" w:rsidRPr="005315A3" w:rsidRDefault="0015350D" w:rsidP="00C8413F">
      <w:pPr>
        <w:rPr>
          <w:color w:val="000000" w:themeColor="text1"/>
          <w:lang w:val="fi-FI"/>
        </w:rPr>
      </w:pPr>
    </w:p>
    <w:p w:rsidR="0015350D" w:rsidRPr="005315A3" w:rsidRDefault="0015350D" w:rsidP="00C8413F">
      <w:pPr>
        <w:rPr>
          <w:color w:val="000000" w:themeColor="text1"/>
          <w:lang w:val="fi-FI"/>
        </w:rPr>
      </w:pPr>
    </w:p>
    <w:p w:rsidR="0015350D" w:rsidRPr="005315A3" w:rsidRDefault="0015350D" w:rsidP="00C8413F">
      <w:pPr>
        <w:ind w:left="450" w:hanging="450"/>
        <w:jc w:val="left"/>
        <w:rPr>
          <w:color w:val="000000" w:themeColor="text1"/>
          <w:lang w:val="it-IT"/>
        </w:rPr>
      </w:pPr>
      <w:r w:rsidRPr="005315A3">
        <w:rPr>
          <w:color w:val="000000" w:themeColor="text1"/>
          <w:lang w:val="it-IT"/>
        </w:rPr>
        <w:t>6.3   Prasarana</w:t>
      </w:r>
    </w:p>
    <w:p w:rsidR="0015350D" w:rsidRPr="005315A3" w:rsidRDefault="0015350D" w:rsidP="00C8413F">
      <w:pPr>
        <w:ind w:left="450" w:hanging="450"/>
        <w:jc w:val="left"/>
        <w:rPr>
          <w:color w:val="000000" w:themeColor="text1"/>
          <w:lang w:val="it-IT"/>
        </w:rPr>
      </w:pPr>
    </w:p>
    <w:p w:rsidR="0015350D" w:rsidRPr="005315A3" w:rsidRDefault="008A2C00" w:rsidP="008A2C00">
      <w:pPr>
        <w:ind w:left="630" w:hanging="630"/>
        <w:rPr>
          <w:color w:val="000000" w:themeColor="text1"/>
        </w:rPr>
      </w:pPr>
      <w:r w:rsidRPr="005315A3">
        <w:rPr>
          <w:color w:val="000000" w:themeColor="text1"/>
          <w:lang w:val="it-IT"/>
        </w:rPr>
        <w:t xml:space="preserve">6.3.1 </w:t>
      </w:r>
      <w:r w:rsidR="0015350D" w:rsidRPr="005315A3">
        <w:rPr>
          <w:color w:val="000000" w:themeColor="text1"/>
          <w:lang w:val="it-IT"/>
        </w:rPr>
        <w:t xml:space="preserve">Uraikan penilaian Fakultas tentang prasarana yang telah dimiliki, khususnya yang digunakan untuk program-program studi. </w:t>
      </w:r>
      <w:r w:rsidR="0015350D" w:rsidRPr="005315A3">
        <w:rPr>
          <w:color w:val="000000" w:themeColor="text1"/>
          <w:lang w:val="sv-SE"/>
        </w:rPr>
        <w:t xml:space="preserve">Uraian ini mencakup aspek: kecukupan dan kewajaran serta rencana pengembangan dalam lima tahun mendatang. </w:t>
      </w:r>
      <w:r w:rsidR="0015350D" w:rsidRPr="005315A3">
        <w:rPr>
          <w:color w:val="000000" w:themeColor="text1"/>
        </w:rPr>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5A7C85" w:rsidRPr="005315A3" w:rsidTr="00FC24ED">
        <w:tc>
          <w:tcPr>
            <w:tcW w:w="909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r w:rsidRPr="005315A3">
              <w:rPr>
                <w:color w:val="000000" w:themeColor="text1"/>
              </w:rPr>
              <w:tab/>
            </w: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jc w:val="left"/>
        <w:rPr>
          <w:color w:val="000000" w:themeColor="text1"/>
        </w:rPr>
      </w:pPr>
    </w:p>
    <w:p w:rsidR="0015350D" w:rsidRPr="005315A3" w:rsidRDefault="0015350D" w:rsidP="00C8413F">
      <w:pPr>
        <w:ind w:left="630" w:hanging="630"/>
        <w:rPr>
          <w:color w:val="000000" w:themeColor="text1"/>
          <w:lang w:val="en-US"/>
        </w:rPr>
      </w:pPr>
      <w:r w:rsidRPr="005315A3">
        <w:rPr>
          <w:color w:val="000000" w:themeColor="text1"/>
        </w:rPr>
        <w:t xml:space="preserve">6.3.2  Sebutkan prasarana tambahan untuk semua  program </w:t>
      </w:r>
      <w:r w:rsidR="00F51463" w:rsidRPr="005315A3">
        <w:rPr>
          <w:color w:val="000000" w:themeColor="text1"/>
        </w:rPr>
        <w:t xml:space="preserve">Pendidikan </w:t>
      </w:r>
      <w:r w:rsidRPr="005315A3">
        <w:rPr>
          <w:color w:val="000000" w:themeColor="text1"/>
        </w:rPr>
        <w:t xml:space="preserve">yang dikelola dalam tiga tahun terakhir. </w:t>
      </w:r>
      <w:r w:rsidRPr="005315A3">
        <w:rPr>
          <w:color w:val="000000" w:themeColor="text1"/>
          <w:lang w:val="sv-SE"/>
        </w:rPr>
        <w:t>Uraikan pula  rencana investasi untuk prasarana dalam lima tahun mendatang, dengan mengikuti format tabel berikut</w:t>
      </w:r>
      <w:r w:rsidRPr="005315A3">
        <w:rPr>
          <w:color w:val="000000" w:themeColor="text1"/>
          <w:lang w:val="id-ID"/>
        </w:rPr>
        <w:t>.</w:t>
      </w:r>
    </w:p>
    <w:p w:rsidR="008A2C00" w:rsidRPr="005315A3" w:rsidRDefault="008A2C00" w:rsidP="00C8413F">
      <w:pPr>
        <w:ind w:left="630" w:hanging="630"/>
        <w:rPr>
          <w:color w:val="000000" w:themeColor="text1"/>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B952EC" w:rsidRPr="005315A3" w:rsidTr="00FC24ED">
        <w:tc>
          <w:tcPr>
            <w:tcW w:w="559" w:type="dxa"/>
            <w:vMerge w:val="restart"/>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No.</w:t>
            </w:r>
          </w:p>
        </w:tc>
        <w:tc>
          <w:tcPr>
            <w:tcW w:w="1856" w:type="dxa"/>
            <w:vMerge w:val="restart"/>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Jenis Prasarana Tambahan</w:t>
            </w:r>
          </w:p>
        </w:tc>
        <w:tc>
          <w:tcPr>
            <w:tcW w:w="2103" w:type="dxa"/>
            <w:vMerge w:val="restart"/>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Investasi Prasarana</w:t>
            </w:r>
          </w:p>
          <w:p w:rsidR="0015350D" w:rsidRPr="005315A3" w:rsidRDefault="0015350D" w:rsidP="00C8413F">
            <w:pPr>
              <w:jc w:val="center"/>
              <w:rPr>
                <w:b/>
                <w:color w:val="000000" w:themeColor="text1"/>
                <w:sz w:val="20"/>
              </w:rPr>
            </w:pPr>
            <w:r w:rsidRPr="005315A3">
              <w:rPr>
                <w:b/>
                <w:color w:val="000000" w:themeColor="text1"/>
                <w:sz w:val="20"/>
              </w:rPr>
              <w:t>Selama Tiga Tahun Terakhir (Juta Rp)</w:t>
            </w:r>
          </w:p>
        </w:tc>
        <w:tc>
          <w:tcPr>
            <w:tcW w:w="4680" w:type="dxa"/>
            <w:gridSpan w:val="2"/>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Rencana Investasi Prasarana dalam Lima Tahun Mendatang</w:t>
            </w:r>
          </w:p>
        </w:tc>
      </w:tr>
      <w:tr w:rsidR="00B952EC" w:rsidRPr="005315A3" w:rsidTr="00FC24ED">
        <w:tc>
          <w:tcPr>
            <w:tcW w:w="559" w:type="dxa"/>
            <w:vMerge/>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p>
        </w:tc>
        <w:tc>
          <w:tcPr>
            <w:tcW w:w="1856" w:type="dxa"/>
            <w:vMerge/>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p>
        </w:tc>
        <w:tc>
          <w:tcPr>
            <w:tcW w:w="2103" w:type="dxa"/>
            <w:vMerge/>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p>
        </w:tc>
        <w:tc>
          <w:tcPr>
            <w:tcW w:w="261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Nilai Investasi (Juta Rp)</w:t>
            </w:r>
          </w:p>
        </w:tc>
        <w:tc>
          <w:tcPr>
            <w:tcW w:w="207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Sumber Dana</w:t>
            </w:r>
          </w:p>
        </w:tc>
      </w:tr>
      <w:tr w:rsidR="00B952EC" w:rsidRPr="005315A3" w:rsidTr="00FC24ED">
        <w:tc>
          <w:tcPr>
            <w:tcW w:w="559" w:type="dxa"/>
            <w:tcBorders>
              <w:top w:val="doub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(1)</w:t>
            </w:r>
          </w:p>
        </w:tc>
        <w:tc>
          <w:tcPr>
            <w:tcW w:w="1856" w:type="dxa"/>
            <w:tcBorders>
              <w:top w:val="doub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(2)</w:t>
            </w:r>
          </w:p>
        </w:tc>
        <w:tc>
          <w:tcPr>
            <w:tcW w:w="2103" w:type="dxa"/>
            <w:tcBorders>
              <w:top w:val="doub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(3)</w:t>
            </w:r>
          </w:p>
        </w:tc>
        <w:tc>
          <w:tcPr>
            <w:tcW w:w="2610" w:type="dxa"/>
            <w:tcBorders>
              <w:top w:val="doub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(4)</w:t>
            </w:r>
          </w:p>
        </w:tc>
        <w:tc>
          <w:tcPr>
            <w:tcW w:w="2070" w:type="dxa"/>
            <w:tcBorders>
              <w:top w:val="doub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(5)</w:t>
            </w: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1</w:t>
            </w:r>
          </w:p>
        </w:tc>
        <w:tc>
          <w:tcPr>
            <w:tcW w:w="1856" w:type="dxa"/>
          </w:tcPr>
          <w:p w:rsidR="0015350D" w:rsidRPr="005315A3" w:rsidRDefault="0015350D" w:rsidP="00C8413F">
            <w:pPr>
              <w:jc w:val="left"/>
              <w:rPr>
                <w:color w:val="000000" w:themeColor="text1"/>
              </w:rPr>
            </w:pPr>
          </w:p>
        </w:tc>
        <w:tc>
          <w:tcPr>
            <w:tcW w:w="2103" w:type="dxa"/>
          </w:tcPr>
          <w:p w:rsidR="0015350D" w:rsidRPr="005315A3" w:rsidRDefault="0015350D" w:rsidP="00C8413F">
            <w:pPr>
              <w:jc w:val="left"/>
              <w:rPr>
                <w:color w:val="000000" w:themeColor="text1"/>
              </w:rPr>
            </w:pPr>
          </w:p>
        </w:tc>
        <w:tc>
          <w:tcPr>
            <w:tcW w:w="2610" w:type="dxa"/>
          </w:tcPr>
          <w:p w:rsidR="0015350D" w:rsidRPr="005315A3" w:rsidRDefault="0015350D" w:rsidP="00C8413F">
            <w:pPr>
              <w:jc w:val="left"/>
              <w:rPr>
                <w:color w:val="000000" w:themeColor="text1"/>
              </w:rPr>
            </w:pPr>
          </w:p>
        </w:tc>
        <w:tc>
          <w:tcPr>
            <w:tcW w:w="2070" w:type="dxa"/>
          </w:tcPr>
          <w:p w:rsidR="0015350D" w:rsidRPr="005315A3" w:rsidRDefault="0015350D" w:rsidP="00C8413F">
            <w:pPr>
              <w:jc w:val="left"/>
              <w:rPr>
                <w:color w:val="000000" w:themeColor="text1"/>
              </w:rPr>
            </w:pP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2</w:t>
            </w:r>
          </w:p>
        </w:tc>
        <w:tc>
          <w:tcPr>
            <w:tcW w:w="1856" w:type="dxa"/>
          </w:tcPr>
          <w:p w:rsidR="0015350D" w:rsidRPr="005315A3" w:rsidRDefault="0015350D" w:rsidP="00C8413F">
            <w:pPr>
              <w:jc w:val="left"/>
              <w:rPr>
                <w:color w:val="000000" w:themeColor="text1"/>
              </w:rPr>
            </w:pPr>
          </w:p>
        </w:tc>
        <w:tc>
          <w:tcPr>
            <w:tcW w:w="2103" w:type="dxa"/>
          </w:tcPr>
          <w:p w:rsidR="0015350D" w:rsidRPr="005315A3" w:rsidRDefault="0015350D" w:rsidP="00C8413F">
            <w:pPr>
              <w:jc w:val="left"/>
              <w:rPr>
                <w:color w:val="000000" w:themeColor="text1"/>
              </w:rPr>
            </w:pPr>
          </w:p>
        </w:tc>
        <w:tc>
          <w:tcPr>
            <w:tcW w:w="2610" w:type="dxa"/>
          </w:tcPr>
          <w:p w:rsidR="0015350D" w:rsidRPr="005315A3" w:rsidRDefault="0015350D" w:rsidP="00C8413F">
            <w:pPr>
              <w:jc w:val="left"/>
              <w:rPr>
                <w:color w:val="000000" w:themeColor="text1"/>
              </w:rPr>
            </w:pPr>
          </w:p>
        </w:tc>
        <w:tc>
          <w:tcPr>
            <w:tcW w:w="2070" w:type="dxa"/>
          </w:tcPr>
          <w:p w:rsidR="0015350D" w:rsidRPr="005315A3" w:rsidRDefault="0015350D" w:rsidP="00C8413F">
            <w:pPr>
              <w:jc w:val="left"/>
              <w:rPr>
                <w:color w:val="000000" w:themeColor="text1"/>
              </w:rPr>
            </w:pPr>
          </w:p>
        </w:tc>
      </w:tr>
      <w:tr w:rsidR="005A7C85" w:rsidRPr="005315A3" w:rsidTr="00FC24ED">
        <w:tc>
          <w:tcPr>
            <w:tcW w:w="559" w:type="dxa"/>
          </w:tcPr>
          <w:p w:rsidR="0015350D" w:rsidRPr="005315A3" w:rsidRDefault="0015350D" w:rsidP="00C8413F">
            <w:pPr>
              <w:jc w:val="left"/>
              <w:rPr>
                <w:color w:val="000000" w:themeColor="text1"/>
              </w:rPr>
            </w:pPr>
            <w:r w:rsidRPr="005315A3">
              <w:rPr>
                <w:color w:val="000000" w:themeColor="text1"/>
              </w:rPr>
              <w:t>---</w:t>
            </w:r>
          </w:p>
        </w:tc>
        <w:tc>
          <w:tcPr>
            <w:tcW w:w="1856" w:type="dxa"/>
          </w:tcPr>
          <w:p w:rsidR="0015350D" w:rsidRPr="005315A3" w:rsidRDefault="0015350D" w:rsidP="00C8413F">
            <w:pPr>
              <w:jc w:val="left"/>
              <w:rPr>
                <w:color w:val="000000" w:themeColor="text1"/>
              </w:rPr>
            </w:pPr>
          </w:p>
        </w:tc>
        <w:tc>
          <w:tcPr>
            <w:tcW w:w="2103" w:type="dxa"/>
          </w:tcPr>
          <w:p w:rsidR="0015350D" w:rsidRPr="005315A3" w:rsidRDefault="0015350D" w:rsidP="00C8413F">
            <w:pPr>
              <w:jc w:val="left"/>
              <w:rPr>
                <w:color w:val="000000" w:themeColor="text1"/>
              </w:rPr>
            </w:pPr>
          </w:p>
        </w:tc>
        <w:tc>
          <w:tcPr>
            <w:tcW w:w="2610" w:type="dxa"/>
          </w:tcPr>
          <w:p w:rsidR="0015350D" w:rsidRPr="005315A3" w:rsidRDefault="0015350D" w:rsidP="00C8413F">
            <w:pPr>
              <w:jc w:val="left"/>
              <w:rPr>
                <w:color w:val="000000" w:themeColor="text1"/>
              </w:rPr>
            </w:pPr>
          </w:p>
        </w:tc>
        <w:tc>
          <w:tcPr>
            <w:tcW w:w="2070" w:type="dxa"/>
          </w:tcPr>
          <w:p w:rsidR="0015350D" w:rsidRPr="005315A3" w:rsidRDefault="0015350D" w:rsidP="00C8413F">
            <w:pPr>
              <w:jc w:val="left"/>
              <w:rPr>
                <w:color w:val="000000" w:themeColor="text1"/>
              </w:rPr>
            </w:pPr>
          </w:p>
        </w:tc>
      </w:tr>
    </w:tbl>
    <w:p w:rsidR="0015350D" w:rsidRPr="005315A3" w:rsidRDefault="0015350D" w:rsidP="00C8413F">
      <w:pPr>
        <w:rPr>
          <w:color w:val="000000" w:themeColor="text1"/>
          <w:lang w:val="fi-FI"/>
        </w:rPr>
      </w:pPr>
    </w:p>
    <w:p w:rsidR="0015350D" w:rsidRPr="005315A3" w:rsidRDefault="0015350D" w:rsidP="00C8413F">
      <w:pPr>
        <w:ind w:left="540" w:hanging="540"/>
        <w:jc w:val="left"/>
        <w:rPr>
          <w:color w:val="000000" w:themeColor="text1"/>
        </w:rPr>
      </w:pPr>
    </w:p>
    <w:p w:rsidR="0015350D" w:rsidRPr="005315A3" w:rsidRDefault="008A2C00" w:rsidP="00C8413F">
      <w:pPr>
        <w:ind w:left="540" w:hanging="540"/>
        <w:jc w:val="left"/>
        <w:rPr>
          <w:color w:val="000000" w:themeColor="text1"/>
        </w:rPr>
      </w:pPr>
      <w:r w:rsidRPr="005315A3">
        <w:rPr>
          <w:color w:val="000000" w:themeColor="text1"/>
        </w:rPr>
        <w:t>6.4   Sistem Informasi.</w:t>
      </w:r>
    </w:p>
    <w:p w:rsidR="0015350D" w:rsidRPr="005315A3" w:rsidRDefault="0015350D" w:rsidP="00C8413F">
      <w:pPr>
        <w:ind w:left="540" w:hanging="540"/>
        <w:jc w:val="left"/>
        <w:rPr>
          <w:color w:val="000000" w:themeColor="text1"/>
        </w:rPr>
      </w:pPr>
    </w:p>
    <w:p w:rsidR="0015350D" w:rsidRPr="005315A3" w:rsidRDefault="0015350D" w:rsidP="00C8413F">
      <w:pPr>
        <w:ind w:left="630" w:hanging="630"/>
        <w:rPr>
          <w:color w:val="000000" w:themeColor="text1"/>
        </w:rPr>
      </w:pPr>
      <w:r w:rsidRPr="005315A3">
        <w:rPr>
          <w:color w:val="000000" w:themeColor="text1"/>
        </w:rPr>
        <w:t>6.4.1</w:t>
      </w:r>
      <w:r w:rsidR="00266B54" w:rsidRPr="005315A3">
        <w:rPr>
          <w:color w:val="000000" w:themeColor="text1"/>
        </w:rPr>
        <w:tab/>
      </w:r>
      <w:r w:rsidRPr="005315A3">
        <w:rPr>
          <w:color w:val="000000" w:themeColor="text1"/>
        </w:rPr>
        <w:t>Jelaskan sistem informasi manajemen dan fasilitas ICT (</w:t>
      </w:r>
      <w:r w:rsidRPr="005315A3">
        <w:rPr>
          <w:i/>
          <w:color w:val="000000" w:themeColor="text1"/>
        </w:rPr>
        <w:t>Information and Communication Technology</w:t>
      </w:r>
      <w:r w:rsidRPr="005315A3">
        <w:rPr>
          <w:color w:val="000000" w:themeColor="text1"/>
        </w:rPr>
        <w:t xml:space="preserve">) yang digunakan Fakultas untuk proses penyelenggaraan akademik dan administrasi (misalkan SIAKAD, SIMKEU, SIMAWA, SIMFA, SIMPEG dan sejenisnya), termasuk </w:t>
      </w:r>
      <w:r w:rsidRPr="005315A3">
        <w:rPr>
          <w:i/>
          <w:color w:val="000000" w:themeColor="text1"/>
        </w:rPr>
        <w:t>distance-learning</w:t>
      </w:r>
      <w:r w:rsidRPr="005315A3">
        <w:rPr>
          <w:color w:val="000000" w:themeColor="text1"/>
        </w:rPr>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B952EC"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rPr>
          <w:color w:val="000000" w:themeColor="text1"/>
        </w:rPr>
      </w:pPr>
      <w:r w:rsidRPr="005315A3">
        <w:rPr>
          <w:color w:val="000000" w:themeColor="text1"/>
        </w:rPr>
        <w:tab/>
      </w:r>
    </w:p>
    <w:p w:rsidR="0015350D" w:rsidRPr="005315A3" w:rsidRDefault="0015350D" w:rsidP="00C8413F">
      <w:pPr>
        <w:ind w:left="720" w:hanging="720"/>
        <w:rPr>
          <w:color w:val="000000" w:themeColor="text1"/>
        </w:rPr>
      </w:pPr>
      <w:r w:rsidRPr="005315A3">
        <w:rPr>
          <w:color w:val="000000" w:themeColor="text1"/>
        </w:rPr>
        <w:t>6.4.2  Beri tanda √ pada kolom yang sesuai dengan aksesibilitas tiap jenis data, dengan mengikuti format tabel berikut.</w:t>
      </w:r>
    </w:p>
    <w:p w:rsidR="0015350D" w:rsidRPr="005315A3" w:rsidRDefault="0015350D" w:rsidP="00C8413F">
      <w:pPr>
        <w:ind w:left="630" w:hanging="630"/>
        <w:jc w:val="left"/>
        <w:rPr>
          <w:color w:val="000000" w:themeColor="text1"/>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B952EC" w:rsidRPr="005315A3"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5315A3" w:rsidRDefault="0015350D" w:rsidP="00C8413F">
            <w:pPr>
              <w:jc w:val="center"/>
              <w:rPr>
                <w:b/>
                <w:color w:val="000000" w:themeColor="text1"/>
                <w:sz w:val="18"/>
                <w:szCs w:val="18"/>
                <w:lang w:val="sv-SE"/>
              </w:rPr>
            </w:pPr>
            <w:r w:rsidRPr="005315A3">
              <w:rPr>
                <w:b/>
                <w:color w:val="000000" w:themeColor="text1"/>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5315A3" w:rsidRDefault="0015350D" w:rsidP="00C8413F">
            <w:pPr>
              <w:jc w:val="center"/>
              <w:rPr>
                <w:b/>
                <w:color w:val="000000" w:themeColor="text1"/>
                <w:sz w:val="18"/>
                <w:szCs w:val="18"/>
                <w:lang w:val="sv-SE"/>
              </w:rPr>
            </w:pPr>
            <w:r w:rsidRPr="005315A3">
              <w:rPr>
                <w:b/>
                <w:color w:val="000000" w:themeColor="text1"/>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5315A3" w:rsidRDefault="0015350D" w:rsidP="00C8413F">
            <w:pPr>
              <w:jc w:val="center"/>
              <w:rPr>
                <w:b/>
                <w:color w:val="000000" w:themeColor="text1"/>
                <w:sz w:val="18"/>
                <w:szCs w:val="18"/>
                <w:lang w:val="sv-SE"/>
              </w:rPr>
            </w:pPr>
            <w:r w:rsidRPr="005315A3">
              <w:rPr>
                <w:b/>
                <w:color w:val="000000" w:themeColor="text1"/>
                <w:sz w:val="18"/>
                <w:szCs w:val="18"/>
                <w:lang w:val="sv-SE"/>
              </w:rPr>
              <w:t>Sistem Pengelolaan Data</w:t>
            </w:r>
          </w:p>
        </w:tc>
      </w:tr>
      <w:tr w:rsidR="00B952EC" w:rsidRPr="005315A3"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5315A3" w:rsidRDefault="0015350D" w:rsidP="00C8413F">
            <w:pPr>
              <w:jc w:val="center"/>
              <w:rPr>
                <w:b/>
                <w:color w:val="000000" w:themeColor="text1"/>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5315A3" w:rsidRDefault="0015350D" w:rsidP="00C8413F">
            <w:pPr>
              <w:jc w:val="center"/>
              <w:rPr>
                <w:b/>
                <w:color w:val="000000" w:themeColor="text1"/>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5315A3" w:rsidRDefault="0015350D" w:rsidP="00C8413F">
            <w:pPr>
              <w:jc w:val="center"/>
              <w:rPr>
                <w:b/>
                <w:color w:val="000000" w:themeColor="text1"/>
                <w:sz w:val="18"/>
                <w:szCs w:val="18"/>
                <w:lang w:val="sv-SE"/>
              </w:rPr>
            </w:pPr>
            <w:r w:rsidRPr="005315A3">
              <w:rPr>
                <w:b/>
                <w:color w:val="000000" w:themeColor="text1"/>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5315A3" w:rsidRDefault="0015350D" w:rsidP="00C8413F">
            <w:pPr>
              <w:jc w:val="center"/>
              <w:rPr>
                <w:b/>
                <w:color w:val="000000" w:themeColor="text1"/>
                <w:sz w:val="18"/>
                <w:szCs w:val="18"/>
                <w:lang w:val="sv-SE"/>
              </w:rPr>
            </w:pPr>
            <w:r w:rsidRPr="005315A3">
              <w:rPr>
                <w:b/>
                <w:color w:val="000000" w:themeColor="text1"/>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5315A3" w:rsidRDefault="0015350D" w:rsidP="00C8413F">
            <w:pPr>
              <w:jc w:val="center"/>
              <w:rPr>
                <w:b/>
                <w:color w:val="000000" w:themeColor="text1"/>
                <w:sz w:val="18"/>
                <w:szCs w:val="18"/>
                <w:lang w:val="sv-SE"/>
              </w:rPr>
            </w:pPr>
            <w:r w:rsidRPr="005315A3">
              <w:rPr>
                <w:b/>
                <w:color w:val="000000" w:themeColor="text1"/>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5315A3" w:rsidRDefault="0015350D" w:rsidP="00C8413F">
            <w:pPr>
              <w:jc w:val="center"/>
              <w:rPr>
                <w:b/>
                <w:color w:val="000000" w:themeColor="text1"/>
                <w:sz w:val="18"/>
                <w:szCs w:val="18"/>
                <w:lang w:val="nb-NO"/>
              </w:rPr>
            </w:pPr>
            <w:r w:rsidRPr="005315A3">
              <w:rPr>
                <w:b/>
                <w:color w:val="000000" w:themeColor="text1"/>
                <w:sz w:val="18"/>
                <w:szCs w:val="18"/>
                <w:lang w:val="nb-NO"/>
              </w:rPr>
              <w:t>Dengan Komputer Melalui Jaringan Luas (WAN)</w:t>
            </w:r>
          </w:p>
        </w:tc>
      </w:tr>
      <w:tr w:rsidR="00B952EC" w:rsidRPr="005315A3"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center"/>
              <w:rPr>
                <w:b/>
                <w:color w:val="000000" w:themeColor="text1"/>
                <w:sz w:val="20"/>
              </w:rPr>
            </w:pPr>
            <w:r w:rsidRPr="005315A3">
              <w:rPr>
                <w:b/>
                <w:color w:val="000000" w:themeColor="text1"/>
                <w:sz w:val="20"/>
              </w:rPr>
              <w:t>(6)</w:t>
            </w:r>
          </w:p>
        </w:tc>
      </w:tr>
      <w:tr w:rsidR="00B952EC" w:rsidRPr="005315A3" w:rsidTr="00FC24ED">
        <w:trPr>
          <w:tblHeader/>
        </w:trPr>
        <w:tc>
          <w:tcPr>
            <w:tcW w:w="540" w:type="dxa"/>
            <w:tcBorders>
              <w:top w:val="single" w:sz="4" w:space="0" w:color="auto"/>
              <w:left w:val="single" w:sz="4" w:space="0" w:color="auto"/>
              <w:bottom w:val="nil"/>
              <w:right w:val="single" w:sz="4" w:space="0" w:color="auto"/>
            </w:tcBorders>
          </w:tcPr>
          <w:p w:rsidR="0015350D" w:rsidRPr="005315A3" w:rsidRDefault="0015350D" w:rsidP="00C8413F">
            <w:pPr>
              <w:jc w:val="center"/>
              <w:rPr>
                <w:color w:val="000000" w:themeColor="text1"/>
                <w:sz w:val="6"/>
                <w:szCs w:val="6"/>
              </w:rPr>
            </w:pPr>
          </w:p>
        </w:tc>
        <w:tc>
          <w:tcPr>
            <w:tcW w:w="2700" w:type="dxa"/>
            <w:tcBorders>
              <w:top w:val="single" w:sz="4" w:space="0" w:color="auto"/>
              <w:left w:val="single" w:sz="4" w:space="0" w:color="auto"/>
              <w:bottom w:val="nil"/>
              <w:right w:val="single" w:sz="4" w:space="0" w:color="auto"/>
            </w:tcBorders>
          </w:tcPr>
          <w:p w:rsidR="0015350D" w:rsidRPr="005315A3" w:rsidRDefault="0015350D" w:rsidP="00C8413F">
            <w:pPr>
              <w:jc w:val="center"/>
              <w:rPr>
                <w:color w:val="000000" w:themeColor="text1"/>
                <w:sz w:val="6"/>
                <w:szCs w:val="6"/>
              </w:rPr>
            </w:pPr>
          </w:p>
        </w:tc>
        <w:tc>
          <w:tcPr>
            <w:tcW w:w="1350" w:type="dxa"/>
            <w:tcBorders>
              <w:top w:val="single" w:sz="4" w:space="0" w:color="auto"/>
              <w:left w:val="single" w:sz="4" w:space="0" w:color="auto"/>
              <w:bottom w:val="nil"/>
              <w:right w:val="single" w:sz="4" w:space="0" w:color="auto"/>
            </w:tcBorders>
          </w:tcPr>
          <w:p w:rsidR="0015350D" w:rsidRPr="005315A3" w:rsidRDefault="0015350D" w:rsidP="00C8413F">
            <w:pPr>
              <w:jc w:val="center"/>
              <w:rPr>
                <w:color w:val="000000" w:themeColor="text1"/>
                <w:sz w:val="6"/>
                <w:szCs w:val="6"/>
              </w:rPr>
            </w:pPr>
          </w:p>
        </w:tc>
        <w:tc>
          <w:tcPr>
            <w:tcW w:w="1440" w:type="dxa"/>
            <w:tcBorders>
              <w:top w:val="single" w:sz="4" w:space="0" w:color="auto"/>
              <w:left w:val="single" w:sz="4" w:space="0" w:color="auto"/>
              <w:bottom w:val="nil"/>
              <w:right w:val="single" w:sz="4" w:space="0" w:color="auto"/>
            </w:tcBorders>
          </w:tcPr>
          <w:p w:rsidR="0015350D" w:rsidRPr="005315A3" w:rsidRDefault="0015350D" w:rsidP="00C8413F">
            <w:pPr>
              <w:jc w:val="center"/>
              <w:rPr>
                <w:color w:val="000000" w:themeColor="text1"/>
                <w:sz w:val="6"/>
                <w:szCs w:val="6"/>
              </w:rPr>
            </w:pPr>
          </w:p>
        </w:tc>
        <w:tc>
          <w:tcPr>
            <w:tcW w:w="1596" w:type="dxa"/>
            <w:tcBorders>
              <w:top w:val="single" w:sz="4" w:space="0" w:color="auto"/>
              <w:left w:val="single" w:sz="4" w:space="0" w:color="auto"/>
              <w:bottom w:val="nil"/>
              <w:right w:val="single" w:sz="4" w:space="0" w:color="auto"/>
            </w:tcBorders>
          </w:tcPr>
          <w:p w:rsidR="0015350D" w:rsidRPr="005315A3" w:rsidRDefault="0015350D" w:rsidP="00C8413F">
            <w:pPr>
              <w:jc w:val="center"/>
              <w:rPr>
                <w:color w:val="000000" w:themeColor="text1"/>
                <w:sz w:val="6"/>
                <w:szCs w:val="6"/>
              </w:rPr>
            </w:pPr>
          </w:p>
        </w:tc>
        <w:tc>
          <w:tcPr>
            <w:tcW w:w="1601" w:type="dxa"/>
            <w:tcBorders>
              <w:top w:val="single" w:sz="4" w:space="0" w:color="auto"/>
              <w:left w:val="single" w:sz="4" w:space="0" w:color="auto"/>
              <w:bottom w:val="nil"/>
              <w:right w:val="single" w:sz="4" w:space="0" w:color="auto"/>
            </w:tcBorders>
          </w:tcPr>
          <w:p w:rsidR="0015350D" w:rsidRPr="005315A3" w:rsidRDefault="0015350D" w:rsidP="00C8413F">
            <w:pPr>
              <w:jc w:val="center"/>
              <w:rPr>
                <w:color w:val="000000" w:themeColor="text1"/>
                <w:sz w:val="6"/>
                <w:szCs w:val="6"/>
              </w:rPr>
            </w:pPr>
          </w:p>
        </w:tc>
      </w:tr>
      <w:tr w:rsidR="00B952EC" w:rsidRPr="005315A3" w:rsidTr="00FC24ED">
        <w:tc>
          <w:tcPr>
            <w:tcW w:w="540" w:type="dxa"/>
            <w:tcBorders>
              <w:top w:val="nil"/>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1</w:t>
            </w:r>
          </w:p>
        </w:tc>
        <w:tc>
          <w:tcPr>
            <w:tcW w:w="2700" w:type="dxa"/>
            <w:tcBorders>
              <w:top w:val="nil"/>
              <w:left w:val="single" w:sz="4" w:space="0" w:color="auto"/>
              <w:bottom w:val="single" w:sz="4" w:space="0" w:color="auto"/>
              <w:right w:val="single" w:sz="4" w:space="0" w:color="auto"/>
            </w:tcBorders>
          </w:tcPr>
          <w:p w:rsidR="0015350D" w:rsidRPr="005315A3" w:rsidRDefault="002D7FFA" w:rsidP="00C8413F">
            <w:pPr>
              <w:rPr>
                <w:color w:val="000000" w:themeColor="text1"/>
              </w:rPr>
            </w:pPr>
            <w:r w:rsidRPr="005315A3">
              <w:rPr>
                <w:color w:val="000000" w:themeColor="text1"/>
              </w:rPr>
              <w:t>Peserta didik</w:t>
            </w:r>
          </w:p>
        </w:tc>
        <w:tc>
          <w:tcPr>
            <w:tcW w:w="1350" w:type="dxa"/>
            <w:tcBorders>
              <w:top w:val="nil"/>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nil"/>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nil"/>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nil"/>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ind w:left="252" w:hanging="252"/>
              <w:jc w:val="center"/>
              <w:rPr>
                <w:color w:val="000000" w:themeColor="text1"/>
                <w:lang w:val="fi-FI"/>
              </w:rPr>
            </w:pPr>
            <w:r w:rsidRPr="005315A3">
              <w:rPr>
                <w:color w:val="000000" w:themeColor="text1"/>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ind w:left="-18" w:firstLine="18"/>
              <w:jc w:val="left"/>
              <w:rPr>
                <w:color w:val="000000" w:themeColor="text1"/>
                <w:lang w:val="fi-FI"/>
              </w:rPr>
            </w:pPr>
            <w:r w:rsidRPr="005315A3">
              <w:rPr>
                <w:color w:val="000000" w:themeColor="text1"/>
                <w:lang w:val="fi-FI"/>
              </w:rPr>
              <w:t xml:space="preserve">Kartu Rencana </w:t>
            </w:r>
            <w:r w:rsidR="00F51463" w:rsidRPr="005315A3">
              <w:rPr>
                <w:color w:val="000000" w:themeColor="text1"/>
                <w:lang w:val="fi-FI"/>
              </w:rPr>
              <w:t xml:space="preserve">Pendidikan </w:t>
            </w:r>
            <w:r w:rsidRPr="005315A3">
              <w:rPr>
                <w:color w:val="000000" w:themeColor="text1"/>
                <w:lang w:val="fi-FI"/>
              </w:rPr>
              <w:t>(KRS)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5315A3" w:rsidRDefault="0015350D" w:rsidP="00C8413F">
            <w:pPr>
              <w:jc w:val="center"/>
              <w:rPr>
                <w:color w:val="000000" w:themeColor="text1"/>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5315A3" w:rsidRDefault="0015350D" w:rsidP="00C8413F">
            <w:pPr>
              <w:jc w:val="center"/>
              <w:rPr>
                <w:color w:val="000000" w:themeColor="text1"/>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5315A3" w:rsidRDefault="0015350D" w:rsidP="00C8413F">
            <w:pPr>
              <w:jc w:val="center"/>
              <w:rPr>
                <w:color w:val="000000" w:themeColor="text1"/>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5315A3" w:rsidRDefault="0015350D" w:rsidP="00C8413F">
            <w:pPr>
              <w:jc w:val="center"/>
              <w:rPr>
                <w:color w:val="000000" w:themeColor="text1"/>
                <w:lang w:val="fi-FI"/>
              </w:rPr>
            </w:pPr>
          </w:p>
        </w:tc>
      </w:tr>
      <w:tr w:rsidR="00B952EC" w:rsidRPr="005315A3"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3</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4</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5</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6</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Lulusan</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7</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Dosen</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8</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Pegawai</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9</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Keuangan</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10</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Inventaris</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11</w:t>
            </w:r>
          </w:p>
        </w:tc>
        <w:tc>
          <w:tcPr>
            <w:tcW w:w="270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540"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12</w:t>
            </w:r>
          </w:p>
        </w:tc>
        <w:tc>
          <w:tcPr>
            <w:tcW w:w="2700"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rPr>
                <w:color w:val="000000" w:themeColor="text1"/>
              </w:rPr>
            </w:pPr>
            <w:r w:rsidRPr="005315A3">
              <w:rPr>
                <w:color w:val="000000" w:themeColor="text1"/>
              </w:rPr>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center"/>
              <w:rPr>
                <w:color w:val="000000" w:themeColor="text1"/>
              </w:rPr>
            </w:pPr>
          </w:p>
        </w:tc>
        <w:tc>
          <w:tcPr>
            <w:tcW w:w="1440"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center"/>
              <w:rPr>
                <w:color w:val="000000" w:themeColor="text1"/>
              </w:rPr>
            </w:pPr>
          </w:p>
        </w:tc>
        <w:tc>
          <w:tcPr>
            <w:tcW w:w="1596"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center"/>
              <w:rPr>
                <w:color w:val="000000" w:themeColor="text1"/>
              </w:rPr>
            </w:pPr>
          </w:p>
        </w:tc>
        <w:tc>
          <w:tcPr>
            <w:tcW w:w="1601" w:type="dxa"/>
            <w:tcBorders>
              <w:top w:val="single" w:sz="4" w:space="0" w:color="auto"/>
              <w:left w:val="single" w:sz="4" w:space="0" w:color="auto"/>
              <w:bottom w:val="double" w:sz="4" w:space="0" w:color="auto"/>
              <w:right w:val="single" w:sz="4" w:space="0" w:color="auto"/>
            </w:tcBorders>
          </w:tcPr>
          <w:p w:rsidR="0015350D" w:rsidRPr="005315A3" w:rsidRDefault="0015350D" w:rsidP="00C8413F">
            <w:pPr>
              <w:jc w:val="center"/>
              <w:rPr>
                <w:color w:val="000000" w:themeColor="text1"/>
              </w:rPr>
            </w:pPr>
          </w:p>
        </w:tc>
      </w:tr>
      <w:tr w:rsidR="00B952EC" w:rsidRPr="005315A3"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center"/>
              <w:rPr>
                <w:b/>
                <w:color w:val="000000" w:themeColor="text1"/>
              </w:rPr>
            </w:pPr>
            <w:r w:rsidRPr="005315A3">
              <w:rPr>
                <w:b/>
                <w:color w:val="000000" w:themeColor="text1"/>
              </w:rPr>
              <w:t xml:space="preserve">Jumlah tanda </w:t>
            </w:r>
            <w:r w:rsidRPr="005315A3">
              <w:rPr>
                <w:b/>
                <w:color w:val="000000" w:themeColor="text1"/>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rPr>
            </w:pPr>
            <w:r w:rsidRPr="005315A3">
              <w:rPr>
                <w:color w:val="000000" w:themeColor="text1"/>
              </w:rPr>
              <w:t>A=</w:t>
            </w:r>
          </w:p>
        </w:tc>
        <w:tc>
          <w:tcPr>
            <w:tcW w:w="1440"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rPr>
            </w:pPr>
            <w:r w:rsidRPr="005315A3">
              <w:rPr>
                <w:color w:val="000000" w:themeColor="text1"/>
              </w:rPr>
              <w:t>B=</w:t>
            </w:r>
          </w:p>
        </w:tc>
        <w:tc>
          <w:tcPr>
            <w:tcW w:w="1596"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rPr>
            </w:pPr>
            <w:r w:rsidRPr="005315A3">
              <w:rPr>
                <w:color w:val="000000" w:themeColor="text1"/>
              </w:rPr>
              <w:t>C=</w:t>
            </w:r>
          </w:p>
        </w:tc>
        <w:tc>
          <w:tcPr>
            <w:tcW w:w="1601" w:type="dxa"/>
            <w:tcBorders>
              <w:top w:val="double" w:sz="4" w:space="0" w:color="auto"/>
              <w:left w:val="single" w:sz="4" w:space="0" w:color="auto"/>
              <w:bottom w:val="single" w:sz="4" w:space="0" w:color="auto"/>
              <w:right w:val="single" w:sz="4" w:space="0" w:color="auto"/>
            </w:tcBorders>
          </w:tcPr>
          <w:p w:rsidR="0015350D" w:rsidRPr="005315A3" w:rsidRDefault="0015350D" w:rsidP="00C8413F">
            <w:pPr>
              <w:jc w:val="left"/>
              <w:rPr>
                <w:color w:val="000000" w:themeColor="text1"/>
              </w:rPr>
            </w:pPr>
            <w:r w:rsidRPr="005315A3">
              <w:rPr>
                <w:color w:val="000000" w:themeColor="text1"/>
              </w:rPr>
              <w:t>D=</w:t>
            </w:r>
          </w:p>
        </w:tc>
      </w:tr>
    </w:tbl>
    <w:p w:rsidR="0015350D" w:rsidRPr="005315A3" w:rsidRDefault="0015350D" w:rsidP="00C8413F">
      <w:pPr>
        <w:ind w:left="1890" w:hanging="1847"/>
        <w:rPr>
          <w:color w:val="000000" w:themeColor="text1"/>
          <w:lang w:val="fi-FI"/>
        </w:rPr>
      </w:pPr>
      <w:r w:rsidRPr="005315A3">
        <w:rPr>
          <w:color w:val="000000" w:themeColor="text1"/>
          <w:lang w:val="fi-FI"/>
        </w:rPr>
        <w:t xml:space="preserve">Catatan: Untuk tiap jenis data (dalam satu baris) hanya diberi tanda </w:t>
      </w:r>
      <w:r w:rsidRPr="005315A3">
        <w:rPr>
          <w:color w:val="000000" w:themeColor="text1"/>
          <w:lang w:val="sv-SE"/>
        </w:rPr>
        <w:t>√ satu kali.</w:t>
      </w:r>
    </w:p>
    <w:p w:rsidR="0015350D" w:rsidRPr="005315A3" w:rsidRDefault="0015350D" w:rsidP="00C8413F">
      <w:pPr>
        <w:ind w:left="720" w:hanging="720"/>
        <w:rPr>
          <w:color w:val="000000" w:themeColor="text1"/>
        </w:rPr>
      </w:pPr>
    </w:p>
    <w:p w:rsidR="0015350D" w:rsidRPr="005315A3" w:rsidRDefault="0015350D" w:rsidP="00C8413F">
      <w:pPr>
        <w:rPr>
          <w:color w:val="000000" w:themeColor="text1"/>
          <w:lang w:val="sv-SE"/>
        </w:rPr>
      </w:pPr>
    </w:p>
    <w:p w:rsidR="0015350D" w:rsidRPr="005315A3" w:rsidRDefault="0015350D" w:rsidP="00C8413F">
      <w:pPr>
        <w:rPr>
          <w:color w:val="000000" w:themeColor="text1"/>
          <w:lang w:val="sv-SE"/>
        </w:rPr>
      </w:pPr>
    </w:p>
    <w:p w:rsidR="0015350D" w:rsidRPr="005315A3" w:rsidRDefault="0015350D" w:rsidP="00C8413F">
      <w:pPr>
        <w:rPr>
          <w:color w:val="000000" w:themeColor="text1"/>
          <w:lang w:val="sv-SE"/>
        </w:rPr>
      </w:pPr>
    </w:p>
    <w:p w:rsidR="0015350D" w:rsidRPr="005315A3" w:rsidRDefault="0015350D" w:rsidP="00C8413F">
      <w:pPr>
        <w:rPr>
          <w:color w:val="000000" w:themeColor="text1"/>
          <w:lang w:val="sv-SE"/>
        </w:rPr>
      </w:pPr>
    </w:p>
    <w:p w:rsidR="0015350D" w:rsidRPr="005315A3" w:rsidRDefault="0015350D" w:rsidP="00C8413F">
      <w:pPr>
        <w:ind w:left="720" w:hanging="706"/>
        <w:jc w:val="left"/>
        <w:rPr>
          <w:color w:val="000000" w:themeColor="text1"/>
        </w:rPr>
      </w:pPr>
    </w:p>
    <w:p w:rsidR="0015350D" w:rsidRPr="005315A3" w:rsidRDefault="00266B54" w:rsidP="00266B54">
      <w:pPr>
        <w:ind w:left="720" w:hanging="706"/>
        <w:rPr>
          <w:color w:val="000000" w:themeColor="text1"/>
          <w:sz w:val="20"/>
          <w:szCs w:val="20"/>
          <w:lang w:val="sv-SE"/>
        </w:rPr>
      </w:pPr>
      <w:r w:rsidRPr="005315A3">
        <w:rPr>
          <w:color w:val="000000" w:themeColor="text1"/>
        </w:rPr>
        <w:t xml:space="preserve">6.4.3   </w:t>
      </w:r>
      <w:r w:rsidR="0015350D" w:rsidRPr="005315A3">
        <w:rPr>
          <w:color w:val="000000" w:themeColor="text1"/>
          <w:szCs w:val="20"/>
          <w:lang w:val="sv-SE"/>
        </w:rPr>
        <w:t xml:space="preserve">Uraikan upaya penyebaran informasi/kebijakan untuk sivitas akademika di Fakultas  (misalnya melalui surat, faksimili, </w:t>
      </w:r>
      <w:r w:rsidR="0015350D" w:rsidRPr="005315A3">
        <w:rPr>
          <w:i/>
          <w:color w:val="000000" w:themeColor="text1"/>
          <w:szCs w:val="20"/>
          <w:lang w:val="sv-SE"/>
        </w:rPr>
        <w:t xml:space="preserve">mailing list, e-mail,sms, </w:t>
      </w:r>
      <w:r w:rsidR="0015350D" w:rsidRPr="005315A3">
        <w:rPr>
          <w:color w:val="000000" w:themeColor="text1"/>
          <w:szCs w:val="20"/>
          <w:lang w:val="id-ID"/>
        </w:rPr>
        <w:t>dan</w:t>
      </w:r>
      <w:r w:rsidR="0015350D" w:rsidRPr="005315A3">
        <w:rPr>
          <w:color w:val="000000" w:themeColor="text1"/>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jc w:val="left"/>
        <w:rPr>
          <w:color w:val="000000" w:themeColor="text1"/>
        </w:rPr>
      </w:pPr>
    </w:p>
    <w:p w:rsidR="0015350D" w:rsidRPr="005315A3" w:rsidRDefault="0015350D" w:rsidP="00266B54">
      <w:pPr>
        <w:ind w:left="709" w:hanging="695"/>
        <w:rPr>
          <w:color w:val="000000" w:themeColor="text1"/>
        </w:rPr>
      </w:pPr>
      <w:r w:rsidRPr="005315A3">
        <w:rPr>
          <w:color w:val="000000" w:themeColor="text1"/>
        </w:rP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jc w:val="left"/>
        <w:rPr>
          <w:color w:val="000000" w:themeColor="text1"/>
        </w:rPr>
      </w:pPr>
    </w:p>
    <w:p w:rsidR="0015350D" w:rsidRPr="005315A3" w:rsidRDefault="0015350D"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266B54" w:rsidRPr="005315A3" w:rsidRDefault="00266B54" w:rsidP="00C8413F">
      <w:pPr>
        <w:jc w:val="left"/>
        <w:rPr>
          <w:color w:val="000000" w:themeColor="text1"/>
        </w:rPr>
      </w:pPr>
    </w:p>
    <w:p w:rsidR="0015350D" w:rsidRPr="005315A3" w:rsidRDefault="0015350D" w:rsidP="00C8413F">
      <w:pPr>
        <w:jc w:val="left"/>
        <w:rPr>
          <w:color w:val="000000" w:themeColor="text1"/>
        </w:rPr>
      </w:pPr>
    </w:p>
    <w:p w:rsidR="00FC1AD4" w:rsidRPr="005315A3" w:rsidRDefault="00FC1AD4" w:rsidP="00C8413F">
      <w:pPr>
        <w:jc w:val="left"/>
        <w:rPr>
          <w:color w:val="000000" w:themeColor="text1"/>
        </w:rPr>
      </w:pPr>
    </w:p>
    <w:p w:rsidR="00266B54" w:rsidRPr="005315A3" w:rsidRDefault="00266B54" w:rsidP="00266B54">
      <w:pPr>
        <w:pStyle w:val="Heading1"/>
        <w:ind w:left="1620" w:hanging="1620"/>
        <w:jc w:val="center"/>
        <w:rPr>
          <w:color w:val="000000" w:themeColor="text1"/>
          <w:lang w:val="fi-FI"/>
        </w:rPr>
      </w:pPr>
      <w:r w:rsidRPr="005315A3">
        <w:rPr>
          <w:color w:val="000000" w:themeColor="text1"/>
          <w:lang w:val="fi-FI"/>
        </w:rPr>
        <w:t>STANDAR 7</w:t>
      </w:r>
    </w:p>
    <w:p w:rsidR="0015350D" w:rsidRPr="005315A3" w:rsidRDefault="0015350D" w:rsidP="00266B54">
      <w:pPr>
        <w:pStyle w:val="Heading1"/>
        <w:ind w:left="1620" w:hanging="1620"/>
        <w:jc w:val="center"/>
        <w:rPr>
          <w:color w:val="000000" w:themeColor="text1"/>
          <w:lang w:val="fi-FI"/>
        </w:rPr>
      </w:pPr>
      <w:r w:rsidRPr="005315A3">
        <w:rPr>
          <w:color w:val="000000" w:themeColor="text1"/>
          <w:lang w:val="fi-FI"/>
        </w:rPr>
        <w:t>PENELITIAN, PENGABDIAN KEPADA MASYARAKAT</w:t>
      </w:r>
    </w:p>
    <w:p w:rsidR="0015350D" w:rsidRPr="005315A3" w:rsidRDefault="0015350D" w:rsidP="00C8413F">
      <w:pPr>
        <w:rPr>
          <w:color w:val="000000" w:themeColor="text1"/>
          <w:lang w:val="fi-FI"/>
        </w:rPr>
      </w:pPr>
    </w:p>
    <w:p w:rsidR="0015350D" w:rsidRPr="005315A3" w:rsidRDefault="0015350D" w:rsidP="00C8413F">
      <w:pPr>
        <w:ind w:left="630" w:hanging="630"/>
        <w:jc w:val="left"/>
        <w:rPr>
          <w:color w:val="000000" w:themeColor="text1"/>
        </w:rPr>
      </w:pPr>
      <w:r w:rsidRPr="005315A3">
        <w:rPr>
          <w:color w:val="000000" w:themeColor="text1"/>
        </w:rPr>
        <w:t>7. 1   Penelitian</w:t>
      </w:r>
      <w:r w:rsidR="00266B54" w:rsidRPr="005315A3">
        <w:rPr>
          <w:color w:val="000000" w:themeColor="text1"/>
        </w:rPr>
        <w:t>.</w:t>
      </w:r>
    </w:p>
    <w:p w:rsidR="0015350D" w:rsidRPr="005315A3" w:rsidRDefault="0015350D" w:rsidP="00C8413F">
      <w:pPr>
        <w:ind w:left="630" w:hanging="630"/>
        <w:jc w:val="left"/>
        <w:rPr>
          <w:color w:val="000000" w:themeColor="text1"/>
        </w:rPr>
      </w:pPr>
    </w:p>
    <w:p w:rsidR="0015350D" w:rsidRPr="005315A3" w:rsidRDefault="0015350D" w:rsidP="00C8413F">
      <w:pPr>
        <w:ind w:left="630" w:hanging="630"/>
        <w:rPr>
          <w:color w:val="000000" w:themeColor="text1"/>
          <w:lang w:val="id-ID"/>
        </w:rPr>
      </w:pPr>
      <w:r w:rsidRPr="005315A3">
        <w:rPr>
          <w:color w:val="000000" w:themeColor="text1"/>
        </w:rPr>
        <w:t>7.1.1 Tuliskan jumlah dan dana penelitian yang dilakukan oleh masing-masing PS di lingkungan Fakultas dalam tiga tahun terakhir dengan mengikuti format tabel berikut</w:t>
      </w:r>
      <w:r w:rsidRPr="005315A3">
        <w:rPr>
          <w:color w:val="000000" w:themeColor="text1"/>
          <w:lang w:val="id-ID"/>
        </w:rPr>
        <w:t>.</w:t>
      </w:r>
    </w:p>
    <w:p w:rsidR="0015350D" w:rsidRPr="005315A3" w:rsidRDefault="0015350D" w:rsidP="00C8413F">
      <w:pPr>
        <w:ind w:left="630" w:hanging="630"/>
        <w:rPr>
          <w:color w:val="000000" w:themeColor="text1"/>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B952EC" w:rsidRPr="005315A3" w:rsidTr="00FC24ED">
        <w:tc>
          <w:tcPr>
            <w:tcW w:w="559"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No.</w:t>
            </w:r>
          </w:p>
        </w:tc>
        <w:tc>
          <w:tcPr>
            <w:tcW w:w="2411"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Nama Program Studi</w:t>
            </w:r>
          </w:p>
        </w:tc>
        <w:tc>
          <w:tcPr>
            <w:tcW w:w="288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 xml:space="preserve">Jumlah Judul Penelitian </w:t>
            </w:r>
          </w:p>
        </w:tc>
        <w:tc>
          <w:tcPr>
            <w:tcW w:w="333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 xml:space="preserve">Total Dana Penelitian </w:t>
            </w:r>
          </w:p>
          <w:p w:rsidR="0015350D" w:rsidRPr="005315A3" w:rsidRDefault="0015350D" w:rsidP="00C8413F">
            <w:pPr>
              <w:jc w:val="center"/>
              <w:rPr>
                <w:b/>
                <w:color w:val="000000" w:themeColor="text1"/>
                <w:sz w:val="20"/>
              </w:rPr>
            </w:pPr>
            <w:r w:rsidRPr="005315A3">
              <w:rPr>
                <w:b/>
                <w:color w:val="000000" w:themeColor="text1"/>
                <w:sz w:val="20"/>
              </w:rPr>
              <w:t>(Juta Rp)</w:t>
            </w:r>
          </w:p>
        </w:tc>
      </w:tr>
      <w:tr w:rsidR="00B952EC" w:rsidRPr="005315A3" w:rsidTr="00FC24ED">
        <w:tc>
          <w:tcPr>
            <w:tcW w:w="559"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(1)</w:t>
            </w:r>
          </w:p>
        </w:tc>
        <w:tc>
          <w:tcPr>
            <w:tcW w:w="2411"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(2)</w:t>
            </w:r>
          </w:p>
        </w:tc>
        <w:tc>
          <w:tcPr>
            <w:tcW w:w="2880"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(3)</w:t>
            </w:r>
          </w:p>
        </w:tc>
        <w:tc>
          <w:tcPr>
            <w:tcW w:w="3330"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(4)</w:t>
            </w: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1</w:t>
            </w:r>
          </w:p>
        </w:tc>
        <w:tc>
          <w:tcPr>
            <w:tcW w:w="2411" w:type="dxa"/>
          </w:tcPr>
          <w:p w:rsidR="0015350D" w:rsidRPr="005315A3" w:rsidRDefault="0015350D" w:rsidP="00C8413F">
            <w:pPr>
              <w:jc w:val="left"/>
              <w:rPr>
                <w:color w:val="000000" w:themeColor="text1"/>
              </w:rPr>
            </w:pPr>
            <w:r w:rsidRPr="005315A3">
              <w:rPr>
                <w:color w:val="000000" w:themeColor="text1"/>
              </w:rPr>
              <w:t>PS 1: …</w:t>
            </w:r>
          </w:p>
        </w:tc>
        <w:tc>
          <w:tcPr>
            <w:tcW w:w="2880" w:type="dxa"/>
          </w:tcPr>
          <w:p w:rsidR="0015350D" w:rsidRPr="005315A3" w:rsidRDefault="0015350D" w:rsidP="00C8413F">
            <w:pPr>
              <w:jc w:val="left"/>
              <w:rPr>
                <w:color w:val="000000" w:themeColor="text1"/>
              </w:rPr>
            </w:pPr>
          </w:p>
        </w:tc>
        <w:tc>
          <w:tcPr>
            <w:tcW w:w="3330" w:type="dxa"/>
          </w:tcPr>
          <w:p w:rsidR="0015350D" w:rsidRPr="005315A3" w:rsidRDefault="0015350D" w:rsidP="00C8413F">
            <w:pPr>
              <w:jc w:val="left"/>
              <w:rPr>
                <w:color w:val="000000" w:themeColor="text1"/>
              </w:rPr>
            </w:pP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2</w:t>
            </w:r>
          </w:p>
        </w:tc>
        <w:tc>
          <w:tcPr>
            <w:tcW w:w="2411" w:type="dxa"/>
          </w:tcPr>
          <w:p w:rsidR="0015350D" w:rsidRPr="005315A3" w:rsidRDefault="0015350D" w:rsidP="00C8413F">
            <w:pPr>
              <w:jc w:val="left"/>
              <w:rPr>
                <w:color w:val="000000" w:themeColor="text1"/>
              </w:rPr>
            </w:pPr>
            <w:r w:rsidRPr="005315A3">
              <w:rPr>
                <w:color w:val="000000" w:themeColor="text1"/>
              </w:rPr>
              <w:t>PS 2: …</w:t>
            </w:r>
          </w:p>
        </w:tc>
        <w:tc>
          <w:tcPr>
            <w:tcW w:w="2880" w:type="dxa"/>
          </w:tcPr>
          <w:p w:rsidR="0015350D" w:rsidRPr="005315A3" w:rsidRDefault="0015350D" w:rsidP="00C8413F">
            <w:pPr>
              <w:jc w:val="left"/>
              <w:rPr>
                <w:color w:val="000000" w:themeColor="text1"/>
              </w:rPr>
            </w:pPr>
          </w:p>
        </w:tc>
        <w:tc>
          <w:tcPr>
            <w:tcW w:w="3330" w:type="dxa"/>
          </w:tcPr>
          <w:p w:rsidR="0015350D" w:rsidRPr="005315A3" w:rsidRDefault="0015350D" w:rsidP="00C8413F">
            <w:pPr>
              <w:jc w:val="left"/>
              <w:rPr>
                <w:color w:val="000000" w:themeColor="text1"/>
              </w:rPr>
            </w:pPr>
          </w:p>
        </w:tc>
      </w:tr>
      <w:tr w:rsidR="00B952EC" w:rsidRPr="005315A3" w:rsidTr="00FC24ED">
        <w:tc>
          <w:tcPr>
            <w:tcW w:w="559" w:type="dxa"/>
            <w:tcBorders>
              <w:bottom w:val="double" w:sz="4" w:space="0" w:color="auto"/>
            </w:tcBorders>
          </w:tcPr>
          <w:p w:rsidR="0015350D" w:rsidRPr="005315A3" w:rsidRDefault="0015350D" w:rsidP="00C8413F">
            <w:pPr>
              <w:jc w:val="left"/>
              <w:rPr>
                <w:color w:val="000000" w:themeColor="text1"/>
              </w:rPr>
            </w:pPr>
            <w:r w:rsidRPr="005315A3">
              <w:rPr>
                <w:color w:val="000000" w:themeColor="text1"/>
              </w:rPr>
              <w:t>…</w:t>
            </w:r>
          </w:p>
        </w:tc>
        <w:tc>
          <w:tcPr>
            <w:tcW w:w="2411" w:type="dxa"/>
            <w:tcBorders>
              <w:bottom w:val="double" w:sz="4" w:space="0" w:color="auto"/>
            </w:tcBorders>
          </w:tcPr>
          <w:p w:rsidR="0015350D" w:rsidRPr="005315A3" w:rsidRDefault="0015350D" w:rsidP="00C8413F">
            <w:pPr>
              <w:jc w:val="left"/>
              <w:rPr>
                <w:color w:val="000000" w:themeColor="text1"/>
              </w:rPr>
            </w:pPr>
            <w:r w:rsidRPr="005315A3">
              <w:rPr>
                <w:color w:val="000000" w:themeColor="text1"/>
              </w:rPr>
              <w:t>…</w:t>
            </w:r>
          </w:p>
        </w:tc>
        <w:tc>
          <w:tcPr>
            <w:tcW w:w="2880" w:type="dxa"/>
            <w:tcBorders>
              <w:bottom w:val="double" w:sz="4" w:space="0" w:color="auto"/>
            </w:tcBorders>
          </w:tcPr>
          <w:p w:rsidR="0015350D" w:rsidRPr="005315A3" w:rsidRDefault="0015350D" w:rsidP="00C8413F">
            <w:pPr>
              <w:jc w:val="left"/>
              <w:rPr>
                <w:color w:val="000000" w:themeColor="text1"/>
              </w:rPr>
            </w:pPr>
          </w:p>
        </w:tc>
        <w:tc>
          <w:tcPr>
            <w:tcW w:w="3330" w:type="dxa"/>
            <w:tcBorders>
              <w:bottom w:val="double" w:sz="4" w:space="0" w:color="auto"/>
            </w:tcBorders>
          </w:tcPr>
          <w:p w:rsidR="0015350D" w:rsidRPr="005315A3" w:rsidRDefault="0015350D" w:rsidP="00C8413F">
            <w:pPr>
              <w:jc w:val="left"/>
              <w:rPr>
                <w:color w:val="000000" w:themeColor="text1"/>
              </w:rPr>
            </w:pPr>
          </w:p>
        </w:tc>
      </w:tr>
      <w:tr w:rsidR="00B952EC" w:rsidRPr="005315A3" w:rsidTr="00FC24ED">
        <w:tc>
          <w:tcPr>
            <w:tcW w:w="2970" w:type="dxa"/>
            <w:gridSpan w:val="2"/>
            <w:tcBorders>
              <w:top w:val="double" w:sz="4" w:space="0" w:color="auto"/>
            </w:tcBorders>
          </w:tcPr>
          <w:p w:rsidR="0015350D" w:rsidRPr="005315A3" w:rsidRDefault="0015350D" w:rsidP="00C8413F">
            <w:pPr>
              <w:jc w:val="center"/>
              <w:rPr>
                <w:b/>
                <w:color w:val="000000" w:themeColor="text1"/>
              </w:rPr>
            </w:pPr>
            <w:r w:rsidRPr="005315A3">
              <w:rPr>
                <w:b/>
                <w:color w:val="000000" w:themeColor="text1"/>
              </w:rPr>
              <w:t>Jumlah</w:t>
            </w:r>
          </w:p>
        </w:tc>
        <w:tc>
          <w:tcPr>
            <w:tcW w:w="2880" w:type="dxa"/>
            <w:tcBorders>
              <w:top w:val="double" w:sz="4" w:space="0" w:color="auto"/>
            </w:tcBorders>
          </w:tcPr>
          <w:p w:rsidR="0015350D" w:rsidRPr="005315A3" w:rsidRDefault="0015350D" w:rsidP="00C8413F">
            <w:pPr>
              <w:jc w:val="left"/>
              <w:rPr>
                <w:color w:val="000000" w:themeColor="text1"/>
              </w:rPr>
            </w:pPr>
          </w:p>
        </w:tc>
        <w:tc>
          <w:tcPr>
            <w:tcW w:w="3330" w:type="dxa"/>
            <w:tcBorders>
              <w:top w:val="double" w:sz="4" w:space="0" w:color="auto"/>
            </w:tcBorders>
          </w:tcPr>
          <w:p w:rsidR="0015350D" w:rsidRPr="005315A3" w:rsidRDefault="0015350D" w:rsidP="00C8413F">
            <w:pPr>
              <w:jc w:val="left"/>
              <w:rPr>
                <w:color w:val="000000" w:themeColor="text1"/>
              </w:rPr>
            </w:pPr>
          </w:p>
        </w:tc>
      </w:tr>
    </w:tbl>
    <w:p w:rsidR="0015350D" w:rsidRPr="005315A3" w:rsidRDefault="0015350D" w:rsidP="00C8413F">
      <w:pPr>
        <w:ind w:left="1170" w:hanging="810"/>
        <w:jc w:val="left"/>
        <w:rPr>
          <w:color w:val="000000" w:themeColor="text1"/>
          <w:sz w:val="20"/>
        </w:rPr>
      </w:pPr>
      <w:r w:rsidRPr="005315A3">
        <w:rPr>
          <w:color w:val="000000" w:themeColor="text1"/>
          <w:sz w:val="20"/>
        </w:rPr>
        <w:t>Catatan: Kegiatan yang dilakukan bersama oleh dua PS atau lebih sebaiknya dicatat sebagai kegiatan PS yang relevansinya paling dekat.</w:t>
      </w:r>
    </w:p>
    <w:p w:rsidR="0015350D" w:rsidRPr="005315A3" w:rsidRDefault="0015350D" w:rsidP="00C8413F">
      <w:pPr>
        <w:ind w:left="360"/>
        <w:jc w:val="left"/>
        <w:rPr>
          <w:color w:val="000000" w:themeColor="text1"/>
        </w:rPr>
      </w:pPr>
    </w:p>
    <w:p w:rsidR="0015350D" w:rsidRPr="005315A3" w:rsidRDefault="0015350D" w:rsidP="00266B54">
      <w:pPr>
        <w:ind w:left="630" w:hanging="630"/>
        <w:rPr>
          <w:color w:val="000000" w:themeColor="text1"/>
        </w:rPr>
      </w:pPr>
      <w:r w:rsidRPr="005315A3">
        <w:rPr>
          <w:color w:val="000000" w:themeColor="text1"/>
        </w:rPr>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r w:rsidRPr="005315A3">
              <w:rPr>
                <w:color w:val="000000" w:themeColor="text1"/>
              </w:rPr>
              <w:tab/>
            </w: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ind w:left="360"/>
        <w:jc w:val="left"/>
        <w:rPr>
          <w:color w:val="000000" w:themeColor="text1"/>
        </w:rPr>
      </w:pPr>
    </w:p>
    <w:p w:rsidR="0015350D" w:rsidRPr="005315A3" w:rsidRDefault="0015350D" w:rsidP="00C8413F">
      <w:pPr>
        <w:ind w:left="540" w:hanging="540"/>
        <w:jc w:val="left"/>
        <w:rPr>
          <w:color w:val="000000" w:themeColor="text1"/>
        </w:rPr>
      </w:pPr>
      <w:r w:rsidRPr="005315A3">
        <w:rPr>
          <w:color w:val="000000" w:themeColor="text1"/>
        </w:rPr>
        <w:t>7. 2   Pengabdian kepada Masyarakat</w:t>
      </w:r>
      <w:r w:rsidR="00266B54" w:rsidRPr="005315A3">
        <w:rPr>
          <w:color w:val="000000" w:themeColor="text1"/>
        </w:rPr>
        <w:t>.</w:t>
      </w:r>
    </w:p>
    <w:p w:rsidR="00266B54" w:rsidRPr="005315A3" w:rsidRDefault="00266B54" w:rsidP="00C8413F">
      <w:pPr>
        <w:ind w:left="540" w:hanging="540"/>
        <w:jc w:val="left"/>
        <w:rPr>
          <w:color w:val="000000" w:themeColor="text1"/>
        </w:rPr>
      </w:pPr>
    </w:p>
    <w:p w:rsidR="0015350D" w:rsidRPr="005315A3" w:rsidRDefault="0015350D" w:rsidP="00266B54">
      <w:pPr>
        <w:pStyle w:val="BodyText"/>
        <w:spacing w:line="240" w:lineRule="auto"/>
        <w:rPr>
          <w:color w:val="000000" w:themeColor="text1"/>
          <w:sz w:val="22"/>
          <w:szCs w:val="22"/>
          <w:lang w:val="id-ID"/>
        </w:rPr>
      </w:pPr>
      <w:r w:rsidRPr="005315A3">
        <w:rPr>
          <w:color w:val="000000" w:themeColor="text1"/>
          <w:sz w:val="22"/>
          <w:szCs w:val="22"/>
        </w:rPr>
        <w:t>pengabdian kepada masyarakat adalah penerapan bidang ilmu untuk menyelesaikan masalah di masyarakat (termasuk masyarakat industri</w:t>
      </w:r>
      <w:r w:rsidRPr="005315A3">
        <w:rPr>
          <w:color w:val="000000" w:themeColor="text1"/>
          <w:sz w:val="22"/>
          <w:szCs w:val="22"/>
          <w:lang w:val="id-ID"/>
        </w:rPr>
        <w:t xml:space="preserve"> dan</w:t>
      </w:r>
      <w:r w:rsidRPr="005315A3">
        <w:rPr>
          <w:color w:val="000000" w:themeColor="text1"/>
          <w:sz w:val="22"/>
          <w:szCs w:val="22"/>
        </w:rPr>
        <w:t xml:space="preserve"> pemerintah)</w:t>
      </w:r>
      <w:r w:rsidRPr="005315A3">
        <w:rPr>
          <w:color w:val="000000" w:themeColor="text1"/>
          <w:sz w:val="22"/>
          <w:szCs w:val="22"/>
          <w:lang w:val="id-ID"/>
        </w:rPr>
        <w:t>.</w:t>
      </w:r>
    </w:p>
    <w:p w:rsidR="0015350D" w:rsidRPr="005315A3" w:rsidRDefault="0015350D" w:rsidP="00C8413F">
      <w:pPr>
        <w:ind w:left="540" w:hanging="540"/>
        <w:jc w:val="left"/>
        <w:rPr>
          <w:color w:val="000000" w:themeColor="text1"/>
        </w:rPr>
      </w:pPr>
    </w:p>
    <w:p w:rsidR="0015350D" w:rsidRPr="005315A3" w:rsidRDefault="00266B54" w:rsidP="00C8413F">
      <w:pPr>
        <w:ind w:left="630" w:hanging="630"/>
        <w:rPr>
          <w:color w:val="000000" w:themeColor="text1"/>
          <w:lang w:val="id-ID"/>
        </w:rPr>
      </w:pPr>
      <w:r w:rsidRPr="005315A3">
        <w:rPr>
          <w:color w:val="000000" w:themeColor="text1"/>
        </w:rPr>
        <w:t xml:space="preserve">7.2.1 </w:t>
      </w:r>
      <w:r w:rsidR="0015350D" w:rsidRPr="005315A3">
        <w:rPr>
          <w:color w:val="000000" w:themeColor="text1"/>
        </w:rPr>
        <w:t>Tuliskan jumlah dan dana kegiatan pengabdian kepada masyarakat yang dilakukan oleh masing-masing PS di lingkungan Fakultas dalam tiga tahun terakhir dengan mengikuti format tabel berikut</w:t>
      </w:r>
      <w:r w:rsidR="0015350D" w:rsidRPr="005315A3">
        <w:rPr>
          <w:color w:val="000000" w:themeColor="text1"/>
          <w:lang w:val="id-ID"/>
        </w:rPr>
        <w:t>.</w:t>
      </w:r>
    </w:p>
    <w:p w:rsidR="0015350D" w:rsidRPr="005315A3" w:rsidRDefault="0015350D" w:rsidP="00C8413F">
      <w:pPr>
        <w:ind w:left="630" w:hanging="630"/>
        <w:jc w:val="left"/>
        <w:rPr>
          <w:color w:val="000000" w:themeColor="text1"/>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B952EC" w:rsidRPr="005315A3" w:rsidTr="00FC24ED">
        <w:tc>
          <w:tcPr>
            <w:tcW w:w="559"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No.</w:t>
            </w:r>
          </w:p>
        </w:tc>
        <w:tc>
          <w:tcPr>
            <w:tcW w:w="1856"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Nama Program Studi</w:t>
            </w:r>
          </w:p>
        </w:tc>
        <w:tc>
          <w:tcPr>
            <w:tcW w:w="3165"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5315A3" w:rsidRDefault="0015350D" w:rsidP="00C8413F">
            <w:pPr>
              <w:jc w:val="center"/>
              <w:rPr>
                <w:b/>
                <w:color w:val="000000" w:themeColor="text1"/>
                <w:sz w:val="20"/>
              </w:rPr>
            </w:pPr>
            <w:r w:rsidRPr="005315A3">
              <w:rPr>
                <w:b/>
                <w:color w:val="000000" w:themeColor="text1"/>
                <w:sz w:val="20"/>
              </w:rPr>
              <w:t xml:space="preserve">Total Dana </w:t>
            </w:r>
          </w:p>
          <w:p w:rsidR="0015350D" w:rsidRPr="005315A3" w:rsidRDefault="0015350D" w:rsidP="00C8413F">
            <w:pPr>
              <w:jc w:val="center"/>
              <w:rPr>
                <w:b/>
                <w:color w:val="000000" w:themeColor="text1"/>
                <w:sz w:val="20"/>
              </w:rPr>
            </w:pPr>
            <w:r w:rsidRPr="005315A3">
              <w:rPr>
                <w:b/>
                <w:color w:val="000000" w:themeColor="text1"/>
                <w:sz w:val="20"/>
              </w:rPr>
              <w:t>Pengabdian kepada Masyarakat (Juta Rp)</w:t>
            </w:r>
          </w:p>
        </w:tc>
      </w:tr>
      <w:tr w:rsidR="00B952EC" w:rsidRPr="005315A3" w:rsidTr="00FC24ED">
        <w:tc>
          <w:tcPr>
            <w:tcW w:w="559"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(1)</w:t>
            </w:r>
          </w:p>
        </w:tc>
        <w:tc>
          <w:tcPr>
            <w:tcW w:w="1856"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(2)</w:t>
            </w:r>
          </w:p>
        </w:tc>
        <w:tc>
          <w:tcPr>
            <w:tcW w:w="3165"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(3)</w:t>
            </w:r>
          </w:p>
        </w:tc>
        <w:tc>
          <w:tcPr>
            <w:tcW w:w="3600" w:type="dxa"/>
            <w:tcBorders>
              <w:top w:val="double" w:sz="4" w:space="0" w:color="auto"/>
            </w:tcBorders>
            <w:shd w:val="clear" w:color="auto" w:fill="auto"/>
          </w:tcPr>
          <w:p w:rsidR="0015350D" w:rsidRPr="005315A3" w:rsidRDefault="0015350D" w:rsidP="00C8413F">
            <w:pPr>
              <w:jc w:val="center"/>
              <w:rPr>
                <w:b/>
                <w:color w:val="000000" w:themeColor="text1"/>
                <w:sz w:val="20"/>
              </w:rPr>
            </w:pPr>
            <w:r w:rsidRPr="005315A3">
              <w:rPr>
                <w:b/>
                <w:color w:val="000000" w:themeColor="text1"/>
                <w:sz w:val="20"/>
              </w:rPr>
              <w:t>(4)</w:t>
            </w: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1</w:t>
            </w:r>
          </w:p>
        </w:tc>
        <w:tc>
          <w:tcPr>
            <w:tcW w:w="1856" w:type="dxa"/>
          </w:tcPr>
          <w:p w:rsidR="0015350D" w:rsidRPr="005315A3" w:rsidRDefault="0015350D" w:rsidP="00C8413F">
            <w:pPr>
              <w:jc w:val="left"/>
              <w:rPr>
                <w:color w:val="000000" w:themeColor="text1"/>
              </w:rPr>
            </w:pPr>
            <w:r w:rsidRPr="005315A3">
              <w:rPr>
                <w:color w:val="000000" w:themeColor="text1"/>
              </w:rPr>
              <w:t>PS 1: …</w:t>
            </w:r>
          </w:p>
        </w:tc>
        <w:tc>
          <w:tcPr>
            <w:tcW w:w="3165" w:type="dxa"/>
          </w:tcPr>
          <w:p w:rsidR="0015350D" w:rsidRPr="005315A3" w:rsidRDefault="0015350D" w:rsidP="00C8413F">
            <w:pPr>
              <w:jc w:val="left"/>
              <w:rPr>
                <w:color w:val="000000" w:themeColor="text1"/>
              </w:rPr>
            </w:pPr>
          </w:p>
        </w:tc>
        <w:tc>
          <w:tcPr>
            <w:tcW w:w="3600" w:type="dxa"/>
          </w:tcPr>
          <w:p w:rsidR="0015350D" w:rsidRPr="005315A3" w:rsidRDefault="0015350D" w:rsidP="00C8413F">
            <w:pPr>
              <w:jc w:val="left"/>
              <w:rPr>
                <w:color w:val="000000" w:themeColor="text1"/>
              </w:rPr>
            </w:pPr>
          </w:p>
        </w:tc>
      </w:tr>
      <w:tr w:rsidR="00B952EC" w:rsidRPr="005315A3" w:rsidTr="00FC24ED">
        <w:tc>
          <w:tcPr>
            <w:tcW w:w="559" w:type="dxa"/>
          </w:tcPr>
          <w:p w:rsidR="0015350D" w:rsidRPr="005315A3" w:rsidRDefault="0015350D" w:rsidP="00C8413F">
            <w:pPr>
              <w:jc w:val="left"/>
              <w:rPr>
                <w:color w:val="000000" w:themeColor="text1"/>
              </w:rPr>
            </w:pPr>
            <w:r w:rsidRPr="005315A3">
              <w:rPr>
                <w:color w:val="000000" w:themeColor="text1"/>
              </w:rPr>
              <w:t>2</w:t>
            </w:r>
          </w:p>
        </w:tc>
        <w:tc>
          <w:tcPr>
            <w:tcW w:w="1856" w:type="dxa"/>
          </w:tcPr>
          <w:p w:rsidR="0015350D" w:rsidRPr="005315A3" w:rsidRDefault="0015350D" w:rsidP="00C8413F">
            <w:pPr>
              <w:jc w:val="left"/>
              <w:rPr>
                <w:color w:val="000000" w:themeColor="text1"/>
              </w:rPr>
            </w:pPr>
            <w:r w:rsidRPr="005315A3">
              <w:rPr>
                <w:color w:val="000000" w:themeColor="text1"/>
              </w:rPr>
              <w:t>PS 2: …</w:t>
            </w:r>
          </w:p>
        </w:tc>
        <w:tc>
          <w:tcPr>
            <w:tcW w:w="3165" w:type="dxa"/>
          </w:tcPr>
          <w:p w:rsidR="0015350D" w:rsidRPr="005315A3" w:rsidRDefault="0015350D" w:rsidP="00C8413F">
            <w:pPr>
              <w:jc w:val="left"/>
              <w:rPr>
                <w:color w:val="000000" w:themeColor="text1"/>
              </w:rPr>
            </w:pPr>
          </w:p>
        </w:tc>
        <w:tc>
          <w:tcPr>
            <w:tcW w:w="3600" w:type="dxa"/>
          </w:tcPr>
          <w:p w:rsidR="0015350D" w:rsidRPr="005315A3" w:rsidRDefault="0015350D" w:rsidP="00C8413F">
            <w:pPr>
              <w:jc w:val="left"/>
              <w:rPr>
                <w:color w:val="000000" w:themeColor="text1"/>
              </w:rPr>
            </w:pPr>
          </w:p>
        </w:tc>
      </w:tr>
      <w:tr w:rsidR="00B952EC" w:rsidRPr="005315A3" w:rsidTr="00FC24ED">
        <w:tc>
          <w:tcPr>
            <w:tcW w:w="559" w:type="dxa"/>
            <w:tcBorders>
              <w:bottom w:val="double" w:sz="4" w:space="0" w:color="auto"/>
            </w:tcBorders>
          </w:tcPr>
          <w:p w:rsidR="0015350D" w:rsidRPr="005315A3" w:rsidRDefault="0015350D" w:rsidP="00C8413F">
            <w:pPr>
              <w:jc w:val="left"/>
              <w:rPr>
                <w:color w:val="000000" w:themeColor="text1"/>
              </w:rPr>
            </w:pPr>
            <w:r w:rsidRPr="005315A3">
              <w:rPr>
                <w:color w:val="000000" w:themeColor="text1"/>
              </w:rPr>
              <w:t>…</w:t>
            </w:r>
          </w:p>
        </w:tc>
        <w:tc>
          <w:tcPr>
            <w:tcW w:w="1856" w:type="dxa"/>
            <w:tcBorders>
              <w:bottom w:val="double" w:sz="4" w:space="0" w:color="auto"/>
            </w:tcBorders>
          </w:tcPr>
          <w:p w:rsidR="0015350D" w:rsidRPr="005315A3" w:rsidRDefault="0015350D" w:rsidP="00C8413F">
            <w:pPr>
              <w:jc w:val="left"/>
              <w:rPr>
                <w:color w:val="000000" w:themeColor="text1"/>
              </w:rPr>
            </w:pPr>
            <w:r w:rsidRPr="005315A3">
              <w:rPr>
                <w:color w:val="000000" w:themeColor="text1"/>
              </w:rPr>
              <w:t>…</w:t>
            </w:r>
          </w:p>
        </w:tc>
        <w:tc>
          <w:tcPr>
            <w:tcW w:w="3165" w:type="dxa"/>
            <w:tcBorders>
              <w:bottom w:val="double" w:sz="4" w:space="0" w:color="auto"/>
            </w:tcBorders>
          </w:tcPr>
          <w:p w:rsidR="0015350D" w:rsidRPr="005315A3" w:rsidRDefault="0015350D" w:rsidP="00C8413F">
            <w:pPr>
              <w:jc w:val="left"/>
              <w:rPr>
                <w:color w:val="000000" w:themeColor="text1"/>
              </w:rPr>
            </w:pPr>
          </w:p>
        </w:tc>
        <w:tc>
          <w:tcPr>
            <w:tcW w:w="3600" w:type="dxa"/>
            <w:tcBorders>
              <w:bottom w:val="double" w:sz="4" w:space="0" w:color="auto"/>
            </w:tcBorders>
          </w:tcPr>
          <w:p w:rsidR="0015350D" w:rsidRPr="005315A3" w:rsidRDefault="0015350D" w:rsidP="00C8413F">
            <w:pPr>
              <w:jc w:val="left"/>
              <w:rPr>
                <w:color w:val="000000" w:themeColor="text1"/>
              </w:rPr>
            </w:pPr>
          </w:p>
        </w:tc>
      </w:tr>
      <w:tr w:rsidR="00B952EC" w:rsidRPr="005315A3" w:rsidTr="00FC24ED">
        <w:tc>
          <w:tcPr>
            <w:tcW w:w="2415" w:type="dxa"/>
            <w:gridSpan w:val="2"/>
            <w:tcBorders>
              <w:top w:val="double" w:sz="4" w:space="0" w:color="auto"/>
            </w:tcBorders>
          </w:tcPr>
          <w:p w:rsidR="0015350D" w:rsidRPr="005315A3" w:rsidRDefault="0015350D" w:rsidP="00C8413F">
            <w:pPr>
              <w:jc w:val="center"/>
              <w:rPr>
                <w:b/>
                <w:color w:val="000000" w:themeColor="text1"/>
              </w:rPr>
            </w:pPr>
            <w:r w:rsidRPr="005315A3">
              <w:rPr>
                <w:b/>
                <w:color w:val="000000" w:themeColor="text1"/>
              </w:rPr>
              <w:t>Jumlah</w:t>
            </w:r>
          </w:p>
        </w:tc>
        <w:tc>
          <w:tcPr>
            <w:tcW w:w="3165" w:type="dxa"/>
            <w:tcBorders>
              <w:top w:val="double" w:sz="4" w:space="0" w:color="auto"/>
            </w:tcBorders>
          </w:tcPr>
          <w:p w:rsidR="0015350D" w:rsidRPr="005315A3" w:rsidRDefault="0015350D" w:rsidP="00C8413F">
            <w:pPr>
              <w:jc w:val="left"/>
              <w:rPr>
                <w:color w:val="000000" w:themeColor="text1"/>
              </w:rPr>
            </w:pPr>
          </w:p>
        </w:tc>
        <w:tc>
          <w:tcPr>
            <w:tcW w:w="3600" w:type="dxa"/>
            <w:tcBorders>
              <w:top w:val="double" w:sz="4" w:space="0" w:color="auto"/>
            </w:tcBorders>
          </w:tcPr>
          <w:p w:rsidR="0015350D" w:rsidRPr="005315A3" w:rsidRDefault="0015350D" w:rsidP="00C8413F">
            <w:pPr>
              <w:jc w:val="left"/>
              <w:rPr>
                <w:color w:val="000000" w:themeColor="text1"/>
              </w:rPr>
            </w:pPr>
          </w:p>
        </w:tc>
      </w:tr>
    </w:tbl>
    <w:p w:rsidR="0015350D" w:rsidRPr="005315A3" w:rsidRDefault="0015350D" w:rsidP="00C8413F">
      <w:pPr>
        <w:ind w:left="1170" w:hanging="810"/>
        <w:rPr>
          <w:color w:val="000000" w:themeColor="text1"/>
          <w:sz w:val="20"/>
        </w:rPr>
      </w:pPr>
      <w:r w:rsidRPr="005315A3">
        <w:rPr>
          <w:color w:val="000000" w:themeColor="text1"/>
          <w:sz w:val="20"/>
        </w:rPr>
        <w:t>Catatan: Kegiatan yang dilakukan bersama oleh dua PS atau lebih agar dicatat sebagai kegiatan PS yang relevansinya paling dekat.</w:t>
      </w:r>
    </w:p>
    <w:p w:rsidR="0015350D" w:rsidRPr="005315A3" w:rsidRDefault="0015350D" w:rsidP="00C8413F">
      <w:pPr>
        <w:ind w:left="360"/>
        <w:jc w:val="left"/>
        <w:rPr>
          <w:color w:val="000000" w:themeColor="text1"/>
        </w:rPr>
      </w:pPr>
    </w:p>
    <w:p w:rsidR="0015350D" w:rsidRPr="005315A3" w:rsidRDefault="0015350D" w:rsidP="00266B54">
      <w:pPr>
        <w:ind w:left="630" w:hanging="630"/>
        <w:rPr>
          <w:color w:val="000000" w:themeColor="text1"/>
        </w:rPr>
      </w:pPr>
      <w:r w:rsidRPr="005315A3">
        <w:rPr>
          <w:color w:val="000000" w:themeColor="text1"/>
        </w:rPr>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7C85" w:rsidRPr="005315A3" w:rsidTr="00FC24ED">
        <w:tc>
          <w:tcPr>
            <w:tcW w:w="9175"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pStyle w:val="Header"/>
              <w:tabs>
                <w:tab w:val="clear" w:pos="4320"/>
                <w:tab w:val="clear" w:pos="8640"/>
              </w:tabs>
              <w:rPr>
                <w:color w:val="000000" w:themeColor="text1"/>
              </w:rPr>
            </w:pPr>
            <w:r w:rsidRPr="005315A3">
              <w:rPr>
                <w:color w:val="000000" w:themeColor="text1"/>
              </w:rPr>
              <w:tab/>
            </w: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p w:rsidR="0015350D" w:rsidRPr="005315A3" w:rsidRDefault="0015350D" w:rsidP="00C8413F">
            <w:pPr>
              <w:pStyle w:val="Header"/>
              <w:tabs>
                <w:tab w:val="clear" w:pos="4320"/>
                <w:tab w:val="clear" w:pos="8640"/>
              </w:tabs>
              <w:rPr>
                <w:color w:val="000000" w:themeColor="text1"/>
              </w:rPr>
            </w:pPr>
          </w:p>
        </w:tc>
      </w:tr>
    </w:tbl>
    <w:p w:rsidR="0015350D" w:rsidRPr="005315A3" w:rsidRDefault="0015350D" w:rsidP="00C8413F">
      <w:pPr>
        <w:jc w:val="left"/>
        <w:rPr>
          <w:color w:val="000000" w:themeColor="text1"/>
        </w:rPr>
      </w:pPr>
    </w:p>
    <w:p w:rsidR="00266B54" w:rsidRPr="005315A3" w:rsidRDefault="00266B54" w:rsidP="00C8413F">
      <w:pPr>
        <w:jc w:val="left"/>
        <w:rPr>
          <w:color w:val="000000" w:themeColor="text1"/>
        </w:rPr>
      </w:pPr>
    </w:p>
    <w:p w:rsidR="0015350D" w:rsidRPr="005315A3" w:rsidRDefault="0015350D" w:rsidP="00C8413F">
      <w:pPr>
        <w:ind w:left="630" w:hanging="630"/>
        <w:rPr>
          <w:color w:val="000000" w:themeColor="text1"/>
          <w:lang w:val="fi-FI"/>
        </w:rPr>
      </w:pPr>
      <w:r w:rsidRPr="005315A3">
        <w:rPr>
          <w:color w:val="000000" w:themeColor="text1"/>
          <w:lang w:val="fi-FI"/>
        </w:rPr>
        <w:t xml:space="preserve">7.3   Kegiatan Kerjasama dengan Instansi Lain </w:t>
      </w:r>
    </w:p>
    <w:p w:rsidR="0015350D" w:rsidRPr="005315A3" w:rsidRDefault="0015350D" w:rsidP="00C8413F">
      <w:pPr>
        <w:ind w:left="630" w:hanging="630"/>
        <w:rPr>
          <w:color w:val="000000" w:themeColor="text1"/>
          <w:lang w:val="fi-FI"/>
        </w:rPr>
      </w:pPr>
    </w:p>
    <w:p w:rsidR="0015350D" w:rsidRPr="005315A3" w:rsidRDefault="0015350D" w:rsidP="00C8413F">
      <w:pPr>
        <w:ind w:left="630" w:hanging="630"/>
        <w:rPr>
          <w:color w:val="000000" w:themeColor="text1"/>
        </w:rPr>
      </w:pPr>
      <w:r w:rsidRPr="005315A3">
        <w:rPr>
          <w:color w:val="000000" w:themeColor="text1"/>
          <w:lang w:val="fi-FI"/>
        </w:rPr>
        <w:t xml:space="preserve">7.3.1  </w:t>
      </w:r>
      <w:r w:rsidRPr="005315A3">
        <w:rPr>
          <w:color w:val="000000" w:themeColor="text1"/>
        </w:rPr>
        <w:t>Tuliskan instansi dalam negeri yang menjalin kerjasama*  dengan Fakultas dalam tiga tahun terakhir.</w:t>
      </w:r>
    </w:p>
    <w:p w:rsidR="0015350D" w:rsidRPr="005315A3" w:rsidRDefault="0015350D" w:rsidP="00C8413F">
      <w:pPr>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B952EC" w:rsidRPr="005315A3"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Jenis</w:t>
            </w:r>
          </w:p>
          <w:p w:rsidR="0015350D" w:rsidRPr="005315A3" w:rsidRDefault="0015350D" w:rsidP="00C8413F">
            <w:pPr>
              <w:jc w:val="center"/>
              <w:rPr>
                <w:b/>
                <w:bCs/>
                <w:color w:val="000000" w:themeColor="text1"/>
                <w:sz w:val="18"/>
              </w:rPr>
            </w:pPr>
            <w:r w:rsidRPr="005315A3">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Manfaat yang Telah Diperoleh</w:t>
            </w:r>
          </w:p>
        </w:tc>
      </w:tr>
      <w:tr w:rsidR="00B952EC" w:rsidRPr="005315A3"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p>
        </w:tc>
      </w:tr>
      <w:tr w:rsidR="00B952EC" w:rsidRPr="005315A3"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(6)</w:t>
            </w:r>
          </w:p>
        </w:tc>
      </w:tr>
      <w:tr w:rsidR="00B952EC" w:rsidRPr="005315A3" w:rsidTr="00FC24ED">
        <w:tc>
          <w:tcPr>
            <w:tcW w:w="62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r>
      <w:tr w:rsidR="00B952EC" w:rsidRPr="005315A3" w:rsidTr="00FC24ED">
        <w:tc>
          <w:tcPr>
            <w:tcW w:w="62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r>
      <w:tr w:rsidR="00B952EC" w:rsidRPr="005315A3" w:rsidTr="00FC24ED">
        <w:tc>
          <w:tcPr>
            <w:tcW w:w="62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r>
      <w:tr w:rsidR="00B952EC" w:rsidRPr="005315A3" w:rsidTr="00FC24ED">
        <w:tc>
          <w:tcPr>
            <w:tcW w:w="62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r>
    </w:tbl>
    <w:p w:rsidR="0015350D" w:rsidRPr="005315A3" w:rsidRDefault="0015350D" w:rsidP="00C8413F">
      <w:pPr>
        <w:ind w:left="567" w:hanging="567"/>
        <w:rPr>
          <w:color w:val="000000" w:themeColor="text1"/>
          <w:sz w:val="20"/>
        </w:rPr>
      </w:pPr>
      <w:r w:rsidRPr="005315A3">
        <w:rPr>
          <w:color w:val="000000" w:themeColor="text1"/>
          <w:sz w:val="20"/>
        </w:rPr>
        <w:t>Catatan : (*) dokumen pendukung disediakan pada saat asesmen lapangan</w:t>
      </w:r>
    </w:p>
    <w:p w:rsidR="0015350D" w:rsidRPr="005315A3" w:rsidRDefault="0015350D" w:rsidP="00C8413F">
      <w:pPr>
        <w:ind w:left="567" w:hanging="567"/>
        <w:rPr>
          <w:color w:val="000000" w:themeColor="text1"/>
        </w:rPr>
      </w:pPr>
    </w:p>
    <w:p w:rsidR="0015350D" w:rsidRPr="005315A3" w:rsidRDefault="0015350D" w:rsidP="00C8413F">
      <w:pPr>
        <w:ind w:left="709" w:hanging="671"/>
        <w:rPr>
          <w:color w:val="000000" w:themeColor="text1"/>
        </w:rPr>
      </w:pPr>
      <w:r w:rsidRPr="005315A3">
        <w:rPr>
          <w:color w:val="000000" w:themeColor="text1"/>
        </w:rPr>
        <w:t>7.3.2  Tuliskan instansi luar negeri yang menjalin kerjasama*  dengan Fakultas dalam tiga tahun terakhir.</w:t>
      </w:r>
    </w:p>
    <w:p w:rsidR="0015350D" w:rsidRPr="005315A3" w:rsidRDefault="0015350D" w:rsidP="00C8413F">
      <w:pPr>
        <w:ind w:left="720"/>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B952EC" w:rsidRPr="005315A3"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Jenis</w:t>
            </w:r>
          </w:p>
          <w:p w:rsidR="0015350D" w:rsidRPr="005315A3" w:rsidRDefault="0015350D" w:rsidP="00C8413F">
            <w:pPr>
              <w:jc w:val="center"/>
              <w:rPr>
                <w:b/>
                <w:bCs/>
                <w:color w:val="000000" w:themeColor="text1"/>
                <w:sz w:val="18"/>
              </w:rPr>
            </w:pPr>
            <w:r w:rsidRPr="005315A3">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Manfaat yang Telah Diperoleh</w:t>
            </w:r>
          </w:p>
        </w:tc>
      </w:tr>
      <w:tr w:rsidR="00B952EC" w:rsidRPr="005315A3"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p>
        </w:tc>
      </w:tr>
      <w:tr w:rsidR="00B952EC" w:rsidRPr="005315A3"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315A3" w:rsidRDefault="0015350D" w:rsidP="00C8413F">
            <w:pPr>
              <w:jc w:val="center"/>
              <w:rPr>
                <w:b/>
                <w:bCs/>
                <w:color w:val="000000" w:themeColor="text1"/>
                <w:sz w:val="18"/>
              </w:rPr>
            </w:pPr>
            <w:r w:rsidRPr="005315A3">
              <w:rPr>
                <w:b/>
                <w:bCs/>
                <w:color w:val="000000" w:themeColor="text1"/>
                <w:sz w:val="18"/>
              </w:rPr>
              <w:t>(6)</w:t>
            </w:r>
          </w:p>
        </w:tc>
      </w:tr>
      <w:tr w:rsidR="00B952EC" w:rsidRPr="005315A3" w:rsidTr="00FC24ED">
        <w:tc>
          <w:tcPr>
            <w:tcW w:w="62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r>
      <w:tr w:rsidR="00B952EC" w:rsidRPr="005315A3" w:rsidTr="00FC24ED">
        <w:tc>
          <w:tcPr>
            <w:tcW w:w="62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r>
      <w:tr w:rsidR="00B952EC" w:rsidRPr="005315A3" w:rsidTr="00FC24ED">
        <w:tc>
          <w:tcPr>
            <w:tcW w:w="62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r>
      <w:tr w:rsidR="00B952EC" w:rsidRPr="005315A3" w:rsidTr="00FC24ED">
        <w:tc>
          <w:tcPr>
            <w:tcW w:w="620"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jc w:val="center"/>
              <w:rPr>
                <w:color w:val="000000" w:themeColor="text1"/>
              </w:rPr>
            </w:pPr>
            <w:r w:rsidRPr="005315A3">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5315A3" w:rsidRDefault="0015350D" w:rsidP="00C8413F">
            <w:pPr>
              <w:rPr>
                <w:color w:val="000000" w:themeColor="text1"/>
              </w:rPr>
            </w:pPr>
          </w:p>
        </w:tc>
      </w:tr>
    </w:tbl>
    <w:p w:rsidR="0015350D" w:rsidRPr="005315A3" w:rsidRDefault="0015350D" w:rsidP="00C8413F">
      <w:pPr>
        <w:ind w:left="567" w:hanging="567"/>
        <w:rPr>
          <w:color w:val="000000" w:themeColor="text1"/>
        </w:rPr>
      </w:pPr>
      <w:r w:rsidRPr="005315A3">
        <w:rPr>
          <w:color w:val="000000" w:themeColor="text1"/>
          <w:sz w:val="20"/>
        </w:rPr>
        <w:t>Catatan : (*) dokumen pendukung disediakan pada saat asesmen lapangan</w:t>
      </w:r>
    </w:p>
    <w:p w:rsidR="00D60EA5" w:rsidRPr="005315A3" w:rsidRDefault="00D60EA5" w:rsidP="00C8413F">
      <w:pPr>
        <w:rPr>
          <w:color w:val="000000" w:themeColor="text1"/>
          <w:lang w:val="id-ID"/>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266B54" w:rsidRPr="005315A3" w:rsidRDefault="00266B54" w:rsidP="00C8413F">
      <w:pPr>
        <w:pStyle w:val="ListParagraph"/>
        <w:jc w:val="center"/>
        <w:rPr>
          <w:color w:val="000000" w:themeColor="text1"/>
        </w:rPr>
      </w:pPr>
    </w:p>
    <w:p w:rsidR="00EA5A5D" w:rsidRPr="005315A3" w:rsidRDefault="00EA5A5D" w:rsidP="00C8413F">
      <w:pPr>
        <w:pStyle w:val="ListParagraph"/>
        <w:jc w:val="center"/>
        <w:rPr>
          <w:rFonts w:ascii="Tahoma" w:hAnsi="Tahoma" w:cs="Tahoma"/>
          <w:b/>
          <w:color w:val="000000" w:themeColor="text1"/>
          <w:sz w:val="24"/>
          <w:szCs w:val="24"/>
        </w:rPr>
      </w:pPr>
      <w:r w:rsidRPr="005315A3">
        <w:rPr>
          <w:rFonts w:ascii="Tahoma" w:hAnsi="Tahoma" w:cs="Tahoma"/>
          <w:b/>
          <w:color w:val="000000" w:themeColor="text1"/>
          <w:sz w:val="24"/>
          <w:szCs w:val="24"/>
        </w:rPr>
        <w:t>DAFTAR  LAMPIRAN</w:t>
      </w:r>
    </w:p>
    <w:p w:rsidR="00EA5A5D" w:rsidRPr="005315A3" w:rsidRDefault="00EA5A5D" w:rsidP="00C8413F">
      <w:pPr>
        <w:pStyle w:val="ListParagraph"/>
        <w:jc w:val="center"/>
        <w:rPr>
          <w:color w:val="000000" w:themeColor="text1"/>
        </w:rPr>
      </w:pPr>
    </w:p>
    <w:p w:rsidR="00EA5A5D" w:rsidRPr="005315A3" w:rsidRDefault="00EA5A5D" w:rsidP="00C8413F">
      <w:pPr>
        <w:pStyle w:val="ListParagraph"/>
        <w:numPr>
          <w:ilvl w:val="0"/>
          <w:numId w:val="36"/>
        </w:numPr>
        <w:jc w:val="left"/>
        <w:rPr>
          <w:color w:val="000000" w:themeColor="text1"/>
        </w:rPr>
      </w:pPr>
      <w:r w:rsidRPr="005315A3">
        <w:rPr>
          <w:color w:val="000000" w:themeColor="text1"/>
        </w:rPr>
        <w:t>LAMPIRAN YANG HARUS DIKIRIM BERSAMA BORANG</w:t>
      </w:r>
    </w:p>
    <w:p w:rsidR="00EA5A5D" w:rsidRPr="005315A3" w:rsidRDefault="00EA5A5D" w:rsidP="00C8413F">
      <w:pPr>
        <w:rPr>
          <w:color w:val="000000" w:themeColor="text1"/>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B952EC" w:rsidRPr="005315A3" w:rsidTr="002D7FFA">
        <w:tc>
          <w:tcPr>
            <w:tcW w:w="559" w:type="dxa"/>
          </w:tcPr>
          <w:p w:rsidR="00EA5A5D" w:rsidRPr="005315A3" w:rsidRDefault="00EA5A5D" w:rsidP="00C8413F">
            <w:pPr>
              <w:jc w:val="center"/>
              <w:rPr>
                <w:color w:val="000000" w:themeColor="text1"/>
              </w:rPr>
            </w:pPr>
            <w:r w:rsidRPr="005315A3">
              <w:rPr>
                <w:color w:val="000000" w:themeColor="text1"/>
              </w:rPr>
              <w:t>No.</w:t>
            </w:r>
          </w:p>
        </w:tc>
        <w:tc>
          <w:tcPr>
            <w:tcW w:w="1412" w:type="dxa"/>
          </w:tcPr>
          <w:p w:rsidR="00EA5A5D" w:rsidRPr="005315A3" w:rsidRDefault="00EA5A5D" w:rsidP="00C8413F">
            <w:pPr>
              <w:jc w:val="center"/>
              <w:rPr>
                <w:color w:val="000000" w:themeColor="text1"/>
              </w:rPr>
            </w:pPr>
            <w:r w:rsidRPr="005315A3">
              <w:rPr>
                <w:color w:val="000000" w:themeColor="text1"/>
              </w:rPr>
              <w:t>Nomor Butir</w:t>
            </w:r>
          </w:p>
        </w:tc>
        <w:tc>
          <w:tcPr>
            <w:tcW w:w="6930" w:type="dxa"/>
          </w:tcPr>
          <w:p w:rsidR="00EA5A5D" w:rsidRPr="005315A3" w:rsidRDefault="00EA5A5D" w:rsidP="00C8413F">
            <w:pPr>
              <w:jc w:val="center"/>
              <w:rPr>
                <w:color w:val="000000" w:themeColor="text1"/>
              </w:rPr>
            </w:pPr>
            <w:r w:rsidRPr="005315A3">
              <w:rPr>
                <w:color w:val="000000" w:themeColor="text1"/>
              </w:rPr>
              <w:t>Keterangan</w:t>
            </w:r>
          </w:p>
        </w:tc>
      </w:tr>
      <w:tr w:rsidR="00B952EC" w:rsidRPr="005315A3" w:rsidTr="002D7FFA">
        <w:tc>
          <w:tcPr>
            <w:tcW w:w="559" w:type="dxa"/>
          </w:tcPr>
          <w:p w:rsidR="00EA5A5D" w:rsidRPr="005315A3" w:rsidRDefault="00EA5A5D" w:rsidP="00C8413F">
            <w:pPr>
              <w:jc w:val="center"/>
              <w:rPr>
                <w:color w:val="000000" w:themeColor="text1"/>
              </w:rPr>
            </w:pPr>
            <w:r w:rsidRPr="005315A3">
              <w:rPr>
                <w:color w:val="000000" w:themeColor="text1"/>
              </w:rPr>
              <w:t>1</w:t>
            </w:r>
          </w:p>
        </w:tc>
        <w:tc>
          <w:tcPr>
            <w:tcW w:w="1412" w:type="dxa"/>
          </w:tcPr>
          <w:p w:rsidR="00EA5A5D" w:rsidRPr="005315A3" w:rsidRDefault="00EA5A5D" w:rsidP="00C8413F">
            <w:pPr>
              <w:jc w:val="center"/>
              <w:rPr>
                <w:color w:val="000000" w:themeColor="text1"/>
              </w:rPr>
            </w:pPr>
            <w:r w:rsidRPr="005315A3">
              <w:rPr>
                <w:color w:val="000000" w:themeColor="text1"/>
              </w:rPr>
              <w:t>-</w:t>
            </w:r>
          </w:p>
        </w:tc>
        <w:tc>
          <w:tcPr>
            <w:tcW w:w="6930" w:type="dxa"/>
          </w:tcPr>
          <w:p w:rsidR="00EA5A5D" w:rsidRPr="005315A3" w:rsidRDefault="00EA5A5D" w:rsidP="00C8413F">
            <w:pPr>
              <w:rPr>
                <w:color w:val="000000" w:themeColor="text1"/>
              </w:rPr>
            </w:pPr>
            <w:r w:rsidRPr="005315A3">
              <w:rPr>
                <w:color w:val="000000" w:themeColor="text1"/>
              </w:rPr>
              <w:t xml:space="preserve">Fotokopi SK pendirian PS </w:t>
            </w:r>
          </w:p>
        </w:tc>
      </w:tr>
      <w:tr w:rsidR="00B952EC" w:rsidRPr="005315A3" w:rsidTr="002D7FFA">
        <w:tc>
          <w:tcPr>
            <w:tcW w:w="559" w:type="dxa"/>
          </w:tcPr>
          <w:p w:rsidR="00EA5A5D" w:rsidRPr="005315A3" w:rsidRDefault="00EA5A5D" w:rsidP="00C8413F">
            <w:pPr>
              <w:jc w:val="center"/>
              <w:rPr>
                <w:color w:val="000000" w:themeColor="text1"/>
              </w:rPr>
            </w:pPr>
            <w:r w:rsidRPr="005315A3">
              <w:rPr>
                <w:color w:val="000000" w:themeColor="text1"/>
              </w:rPr>
              <w:t>2</w:t>
            </w:r>
          </w:p>
        </w:tc>
        <w:tc>
          <w:tcPr>
            <w:tcW w:w="1412" w:type="dxa"/>
          </w:tcPr>
          <w:p w:rsidR="00EA5A5D" w:rsidRPr="005315A3" w:rsidRDefault="00EA5A5D" w:rsidP="00C8413F">
            <w:pPr>
              <w:jc w:val="center"/>
              <w:rPr>
                <w:color w:val="000000" w:themeColor="text1"/>
              </w:rPr>
            </w:pPr>
            <w:r w:rsidRPr="005315A3">
              <w:rPr>
                <w:color w:val="000000" w:themeColor="text1"/>
              </w:rPr>
              <w:t>-</w:t>
            </w:r>
          </w:p>
        </w:tc>
        <w:tc>
          <w:tcPr>
            <w:tcW w:w="6930" w:type="dxa"/>
          </w:tcPr>
          <w:p w:rsidR="00EA5A5D" w:rsidRPr="005315A3" w:rsidRDefault="00EA5A5D" w:rsidP="00C8413F">
            <w:pPr>
              <w:rPr>
                <w:color w:val="000000" w:themeColor="text1"/>
              </w:rPr>
            </w:pPr>
            <w:r w:rsidRPr="005315A3">
              <w:rPr>
                <w:color w:val="000000" w:themeColor="text1"/>
              </w:rPr>
              <w:t>Fotokopi SK izin operasional PS</w:t>
            </w:r>
          </w:p>
        </w:tc>
      </w:tr>
      <w:tr w:rsidR="00B952EC" w:rsidRPr="005315A3" w:rsidTr="002D7FFA">
        <w:tc>
          <w:tcPr>
            <w:tcW w:w="559" w:type="dxa"/>
          </w:tcPr>
          <w:p w:rsidR="00EA5A5D" w:rsidRPr="005315A3" w:rsidRDefault="00EA5A5D" w:rsidP="00C8413F">
            <w:pPr>
              <w:jc w:val="center"/>
              <w:rPr>
                <w:color w:val="000000" w:themeColor="text1"/>
              </w:rPr>
            </w:pPr>
            <w:r w:rsidRPr="005315A3">
              <w:rPr>
                <w:color w:val="000000" w:themeColor="text1"/>
              </w:rPr>
              <w:t>3</w:t>
            </w:r>
          </w:p>
        </w:tc>
        <w:tc>
          <w:tcPr>
            <w:tcW w:w="1412" w:type="dxa"/>
          </w:tcPr>
          <w:p w:rsidR="00EA5A5D" w:rsidRPr="005315A3" w:rsidRDefault="00EA5A5D" w:rsidP="00C8413F">
            <w:pPr>
              <w:jc w:val="center"/>
              <w:rPr>
                <w:color w:val="000000" w:themeColor="text1"/>
                <w:lang w:val="id-ID"/>
              </w:rPr>
            </w:pPr>
            <w:r w:rsidRPr="005315A3">
              <w:rPr>
                <w:color w:val="000000" w:themeColor="text1"/>
                <w:lang w:val="id-ID"/>
              </w:rPr>
              <w:t>-</w:t>
            </w:r>
          </w:p>
        </w:tc>
        <w:tc>
          <w:tcPr>
            <w:tcW w:w="6930" w:type="dxa"/>
          </w:tcPr>
          <w:p w:rsidR="00EA5A5D" w:rsidRPr="005315A3" w:rsidRDefault="00EA5A5D" w:rsidP="00C8413F">
            <w:pPr>
              <w:rPr>
                <w:color w:val="000000" w:themeColor="text1"/>
              </w:rPr>
            </w:pPr>
            <w:r w:rsidRPr="005315A3">
              <w:rPr>
                <w:color w:val="000000" w:themeColor="text1"/>
              </w:rPr>
              <w:t xml:space="preserve">Fotokopi ijazah dan sertifikat pendidik </w:t>
            </w:r>
            <w:r w:rsidR="00CB1AB7" w:rsidRPr="005315A3">
              <w:rPr>
                <w:color w:val="000000" w:themeColor="text1"/>
              </w:rPr>
              <w:t>dosen di RS Pendidikan Utama</w:t>
            </w:r>
            <w:r w:rsidRPr="005315A3">
              <w:rPr>
                <w:color w:val="000000" w:themeColor="text1"/>
              </w:rPr>
              <w:t xml:space="preserve"> yang bidang keahliannya sesuai dengan PS.</w:t>
            </w:r>
          </w:p>
        </w:tc>
      </w:tr>
      <w:tr w:rsidR="00B952EC" w:rsidRPr="005315A3" w:rsidTr="002D7FFA">
        <w:tc>
          <w:tcPr>
            <w:tcW w:w="559" w:type="dxa"/>
          </w:tcPr>
          <w:p w:rsidR="00EA5A5D" w:rsidRPr="005315A3" w:rsidRDefault="00EA5A5D" w:rsidP="00C8413F">
            <w:pPr>
              <w:jc w:val="center"/>
              <w:rPr>
                <w:color w:val="000000" w:themeColor="text1"/>
                <w:lang w:val="id-ID"/>
              </w:rPr>
            </w:pPr>
            <w:r w:rsidRPr="005315A3">
              <w:rPr>
                <w:color w:val="000000" w:themeColor="text1"/>
                <w:lang w:val="id-ID"/>
              </w:rPr>
              <w:t>4</w:t>
            </w:r>
          </w:p>
        </w:tc>
        <w:tc>
          <w:tcPr>
            <w:tcW w:w="1412" w:type="dxa"/>
          </w:tcPr>
          <w:p w:rsidR="00EA5A5D" w:rsidRPr="005315A3" w:rsidRDefault="00EA5A5D" w:rsidP="00C8413F">
            <w:pPr>
              <w:jc w:val="center"/>
              <w:rPr>
                <w:color w:val="000000" w:themeColor="text1"/>
                <w:lang w:val="id-ID"/>
              </w:rPr>
            </w:pPr>
            <w:r w:rsidRPr="005315A3">
              <w:rPr>
                <w:color w:val="000000" w:themeColor="text1"/>
                <w:lang w:val="id-ID"/>
              </w:rPr>
              <w:t>-</w:t>
            </w:r>
          </w:p>
        </w:tc>
        <w:tc>
          <w:tcPr>
            <w:tcW w:w="6930" w:type="dxa"/>
          </w:tcPr>
          <w:p w:rsidR="00EA5A5D" w:rsidRPr="005315A3" w:rsidRDefault="00EA5A5D" w:rsidP="00C8413F">
            <w:pPr>
              <w:rPr>
                <w:color w:val="000000" w:themeColor="text1"/>
              </w:rPr>
            </w:pPr>
            <w:r w:rsidRPr="005315A3">
              <w:rPr>
                <w:color w:val="000000" w:themeColor="text1"/>
              </w:rPr>
              <w:t xml:space="preserve">Fotokopi ijazah dan sertifikat pendidik </w:t>
            </w:r>
            <w:r w:rsidR="00CB1AB7" w:rsidRPr="005315A3">
              <w:rPr>
                <w:color w:val="000000" w:themeColor="text1"/>
              </w:rPr>
              <w:t>dosen di RS Pendidikan Afiliasi dan Satelit</w:t>
            </w:r>
            <w:r w:rsidRPr="005315A3">
              <w:rPr>
                <w:color w:val="000000" w:themeColor="text1"/>
              </w:rPr>
              <w:t>.</w:t>
            </w:r>
          </w:p>
        </w:tc>
      </w:tr>
      <w:tr w:rsidR="005A7C85" w:rsidRPr="005315A3" w:rsidTr="002D7FFA">
        <w:tc>
          <w:tcPr>
            <w:tcW w:w="559" w:type="dxa"/>
          </w:tcPr>
          <w:p w:rsidR="00EA5A5D" w:rsidRPr="005315A3" w:rsidRDefault="00EA5A5D" w:rsidP="00C8413F">
            <w:pPr>
              <w:jc w:val="center"/>
              <w:rPr>
                <w:color w:val="000000" w:themeColor="text1"/>
                <w:lang w:val="id-ID"/>
              </w:rPr>
            </w:pPr>
            <w:r w:rsidRPr="005315A3">
              <w:rPr>
                <w:color w:val="000000" w:themeColor="text1"/>
                <w:lang w:val="id-ID"/>
              </w:rPr>
              <w:t>5</w:t>
            </w:r>
          </w:p>
        </w:tc>
        <w:tc>
          <w:tcPr>
            <w:tcW w:w="1412" w:type="dxa"/>
          </w:tcPr>
          <w:p w:rsidR="00EA5A5D" w:rsidRPr="005315A3" w:rsidRDefault="00EA5A5D" w:rsidP="00C8413F">
            <w:pPr>
              <w:jc w:val="center"/>
              <w:rPr>
                <w:color w:val="000000" w:themeColor="text1"/>
                <w:lang w:val="id-ID"/>
              </w:rPr>
            </w:pPr>
            <w:r w:rsidRPr="005315A3">
              <w:rPr>
                <w:color w:val="000000" w:themeColor="text1"/>
                <w:lang w:val="id-ID"/>
              </w:rPr>
              <w:t>-</w:t>
            </w:r>
          </w:p>
        </w:tc>
        <w:tc>
          <w:tcPr>
            <w:tcW w:w="6930" w:type="dxa"/>
          </w:tcPr>
          <w:p w:rsidR="00EA5A5D" w:rsidRPr="005315A3" w:rsidRDefault="00EA5A5D" w:rsidP="00C8413F">
            <w:pPr>
              <w:rPr>
                <w:color w:val="000000" w:themeColor="text1"/>
                <w:lang w:val="id-ID"/>
              </w:rPr>
            </w:pPr>
            <w:r w:rsidRPr="005315A3">
              <w:rPr>
                <w:color w:val="000000" w:themeColor="text1"/>
              </w:rPr>
              <w:t xml:space="preserve">Surat paten HaKI atau </w:t>
            </w:r>
            <w:r w:rsidRPr="005315A3">
              <w:rPr>
                <w:color w:val="000000" w:themeColor="text1"/>
                <w:lang w:val="id-ID"/>
              </w:rPr>
              <w:t>surat pengakuan/penghargaan dari lembaga nasional/internasional.</w:t>
            </w:r>
          </w:p>
        </w:tc>
      </w:tr>
    </w:tbl>
    <w:p w:rsidR="00EA5A5D" w:rsidRPr="005315A3" w:rsidRDefault="00EA5A5D" w:rsidP="00C8413F">
      <w:pPr>
        <w:ind w:left="567" w:hanging="567"/>
        <w:rPr>
          <w:color w:val="000000" w:themeColor="text1"/>
        </w:rPr>
      </w:pPr>
    </w:p>
    <w:p w:rsidR="00EA5A5D" w:rsidRPr="005315A3" w:rsidRDefault="00EA5A5D" w:rsidP="00C8413F">
      <w:pPr>
        <w:rPr>
          <w:color w:val="000000" w:themeColor="text1"/>
          <w:lang w:val="id-ID"/>
        </w:rPr>
      </w:pPr>
    </w:p>
    <w:sectPr w:rsidR="00EA5A5D" w:rsidRPr="005315A3"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2EC" w:rsidRDefault="00B952EC">
      <w:r>
        <w:separator/>
      </w:r>
    </w:p>
  </w:endnote>
  <w:endnote w:type="continuationSeparator" w:id="0">
    <w:p w:rsidR="00B952EC" w:rsidRDefault="00B95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79" w:rsidRDefault="00E2417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15A3">
      <w:rPr>
        <w:rStyle w:val="PageNumber"/>
        <w:noProof/>
      </w:rPr>
      <w:t>1</w:t>
    </w:r>
    <w:r>
      <w:rPr>
        <w:rStyle w:val="PageNumber"/>
      </w:rPr>
      <w:fldChar w:fldCharType="end"/>
    </w:r>
  </w:p>
  <w:p w:rsidR="00E24179" w:rsidRPr="007A7C0F" w:rsidRDefault="00E004E5">
    <w:pPr>
      <w:pStyle w:val="Footer"/>
      <w:pBdr>
        <w:top w:val="double" w:sz="4" w:space="1" w:color="auto"/>
      </w:pBdr>
      <w:ind w:right="360"/>
      <w:rPr>
        <w:sz w:val="18"/>
        <w:szCs w:val="18"/>
        <w:lang w:val="en-US"/>
      </w:rPr>
    </w:pPr>
    <w:r>
      <w:rPr>
        <w:sz w:val="18"/>
        <w:szCs w:val="18"/>
      </w:rPr>
      <w:t>LAM-PTKes</w:t>
    </w:r>
    <w:r w:rsidR="00E24179" w:rsidRPr="007A7C0F">
      <w:rPr>
        <w:sz w:val="18"/>
        <w:szCs w:val="18"/>
      </w:rPr>
      <w:t xml:space="preserve">: </w:t>
    </w:r>
    <w:fldSimple w:instr=" FILENAME  \* MERGEFORMAT ">
      <w:r w:rsidR="00E24179" w:rsidRPr="007A7C0F">
        <w:rPr>
          <w:bCs/>
          <w:noProof/>
          <w:sz w:val="18"/>
          <w:szCs w:val="18"/>
          <w:lang w:val="pt-BR"/>
        </w:rPr>
        <w:t>Bor</w:t>
      </w:r>
      <w:r w:rsidR="00E24179">
        <w:rPr>
          <w:bCs/>
          <w:noProof/>
          <w:sz w:val="18"/>
          <w:szCs w:val="18"/>
          <w:lang w:val="pt-BR"/>
        </w:rPr>
        <w:t>ang Akreditas Program Studi</w:t>
      </w:r>
      <w:r w:rsidR="00E24179" w:rsidRPr="007A7C0F">
        <w:rPr>
          <w:bCs/>
          <w:noProof/>
          <w:sz w:val="18"/>
          <w:szCs w:val="18"/>
          <w:lang w:val="id-ID"/>
        </w:rPr>
        <w:t xml:space="preserve"> </w:t>
      </w:r>
    </w:fldSimple>
    <w:r w:rsidR="0012174C">
      <w:rPr>
        <w:bCs/>
        <w:noProof/>
        <w:sz w:val="18"/>
        <w:szCs w:val="18"/>
        <w:lang w:val="en-US"/>
      </w:rPr>
      <w:t xml:space="preserve">Pendidikan </w:t>
    </w:r>
    <w:r w:rsidR="00E24179" w:rsidRPr="007A7C0F">
      <w:rPr>
        <w:sz w:val="18"/>
        <w:szCs w:val="18"/>
        <w:lang w:val="id-ID"/>
      </w:rPr>
      <w:t>Dokter Spesialis Bedah Toraks dan Kardiovaskuler</w:t>
    </w:r>
  </w:p>
  <w:p w:rsidR="00E24179" w:rsidRPr="0033278C" w:rsidRDefault="00E24179">
    <w:pPr>
      <w:rPr>
        <w:lang w:val="pt-BR"/>
      </w:rPr>
    </w:pPr>
  </w:p>
  <w:p w:rsidR="00E24179" w:rsidRDefault="00E241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2EC" w:rsidRDefault="00B952EC">
      <w:r>
        <w:separator/>
      </w:r>
    </w:p>
  </w:footnote>
  <w:footnote w:type="continuationSeparator" w:id="0">
    <w:p w:rsidR="00B952EC" w:rsidRDefault="00B95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79" w:rsidRDefault="00E24179">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271A5"/>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437"/>
    <w:rsid w:val="000955AF"/>
    <w:rsid w:val="0009705C"/>
    <w:rsid w:val="000A22E4"/>
    <w:rsid w:val="000A375F"/>
    <w:rsid w:val="000A419B"/>
    <w:rsid w:val="000A5CA5"/>
    <w:rsid w:val="000A5D91"/>
    <w:rsid w:val="000B00D3"/>
    <w:rsid w:val="000B3E95"/>
    <w:rsid w:val="000B515E"/>
    <w:rsid w:val="000C1CA0"/>
    <w:rsid w:val="000C6E88"/>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7F8"/>
    <w:rsid w:val="001129EF"/>
    <w:rsid w:val="00113ADA"/>
    <w:rsid w:val="00114754"/>
    <w:rsid w:val="00114C7C"/>
    <w:rsid w:val="001150AB"/>
    <w:rsid w:val="00116BB1"/>
    <w:rsid w:val="001210EF"/>
    <w:rsid w:val="0012174C"/>
    <w:rsid w:val="001222D1"/>
    <w:rsid w:val="00123409"/>
    <w:rsid w:val="00125E07"/>
    <w:rsid w:val="00127F73"/>
    <w:rsid w:val="00130115"/>
    <w:rsid w:val="001304F3"/>
    <w:rsid w:val="001314AF"/>
    <w:rsid w:val="00132F70"/>
    <w:rsid w:val="001339A5"/>
    <w:rsid w:val="00134C36"/>
    <w:rsid w:val="00137CB8"/>
    <w:rsid w:val="00137D1D"/>
    <w:rsid w:val="001410C9"/>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9B4"/>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5DE7"/>
    <w:rsid w:val="00246627"/>
    <w:rsid w:val="00246CF7"/>
    <w:rsid w:val="00250245"/>
    <w:rsid w:val="00250B51"/>
    <w:rsid w:val="00257249"/>
    <w:rsid w:val="0026000A"/>
    <w:rsid w:val="00260F55"/>
    <w:rsid w:val="0026168A"/>
    <w:rsid w:val="002616AC"/>
    <w:rsid w:val="00262EBD"/>
    <w:rsid w:val="00264ABF"/>
    <w:rsid w:val="00266B54"/>
    <w:rsid w:val="00266CDE"/>
    <w:rsid w:val="0026713E"/>
    <w:rsid w:val="00270EF6"/>
    <w:rsid w:val="00271725"/>
    <w:rsid w:val="00275AC5"/>
    <w:rsid w:val="0027735C"/>
    <w:rsid w:val="002778DD"/>
    <w:rsid w:val="00280504"/>
    <w:rsid w:val="0028063B"/>
    <w:rsid w:val="00281E95"/>
    <w:rsid w:val="00283E12"/>
    <w:rsid w:val="00286A1F"/>
    <w:rsid w:val="00290CE7"/>
    <w:rsid w:val="0029200F"/>
    <w:rsid w:val="0029317E"/>
    <w:rsid w:val="00294EEC"/>
    <w:rsid w:val="00295159"/>
    <w:rsid w:val="00295800"/>
    <w:rsid w:val="0029648B"/>
    <w:rsid w:val="002967FE"/>
    <w:rsid w:val="002A42AC"/>
    <w:rsid w:val="002A4E0C"/>
    <w:rsid w:val="002A645A"/>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400"/>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218"/>
    <w:rsid w:val="0031260A"/>
    <w:rsid w:val="00314FCC"/>
    <w:rsid w:val="00315D48"/>
    <w:rsid w:val="003162FC"/>
    <w:rsid w:val="00316397"/>
    <w:rsid w:val="0032029C"/>
    <w:rsid w:val="003243B0"/>
    <w:rsid w:val="0032480B"/>
    <w:rsid w:val="00325433"/>
    <w:rsid w:val="00327865"/>
    <w:rsid w:val="00327EEF"/>
    <w:rsid w:val="00327F23"/>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2BB"/>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77D55"/>
    <w:rsid w:val="0048037A"/>
    <w:rsid w:val="0048077C"/>
    <w:rsid w:val="00480CA9"/>
    <w:rsid w:val="00481F21"/>
    <w:rsid w:val="00484AAE"/>
    <w:rsid w:val="00485892"/>
    <w:rsid w:val="00485F35"/>
    <w:rsid w:val="00487E01"/>
    <w:rsid w:val="00492640"/>
    <w:rsid w:val="004936E7"/>
    <w:rsid w:val="00494705"/>
    <w:rsid w:val="00496834"/>
    <w:rsid w:val="00497CC0"/>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666E"/>
    <w:rsid w:val="00517B6C"/>
    <w:rsid w:val="00523F30"/>
    <w:rsid w:val="00524231"/>
    <w:rsid w:val="00524638"/>
    <w:rsid w:val="005257E0"/>
    <w:rsid w:val="005276C8"/>
    <w:rsid w:val="00530290"/>
    <w:rsid w:val="005315A3"/>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A7C85"/>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762"/>
    <w:rsid w:val="005F5CAE"/>
    <w:rsid w:val="005F69CE"/>
    <w:rsid w:val="005F70FC"/>
    <w:rsid w:val="006001BF"/>
    <w:rsid w:val="00600255"/>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2BE7"/>
    <w:rsid w:val="006832B2"/>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6B48"/>
    <w:rsid w:val="006D72A2"/>
    <w:rsid w:val="006E1A5B"/>
    <w:rsid w:val="006E3EF8"/>
    <w:rsid w:val="006E53A5"/>
    <w:rsid w:val="006E5AD0"/>
    <w:rsid w:val="006E60AC"/>
    <w:rsid w:val="006F0E5B"/>
    <w:rsid w:val="006F1184"/>
    <w:rsid w:val="006F346B"/>
    <w:rsid w:val="006F456C"/>
    <w:rsid w:val="006F4740"/>
    <w:rsid w:val="006F5BCC"/>
    <w:rsid w:val="006F6168"/>
    <w:rsid w:val="006F6DB2"/>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64F40"/>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C0F"/>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286A"/>
    <w:rsid w:val="007D4757"/>
    <w:rsid w:val="007D5E46"/>
    <w:rsid w:val="007D60AE"/>
    <w:rsid w:val="007E2C77"/>
    <w:rsid w:val="007E60B1"/>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0E2F"/>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31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3CF"/>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4A9"/>
    <w:rsid w:val="008E1AEF"/>
    <w:rsid w:val="008E21E9"/>
    <w:rsid w:val="008E2859"/>
    <w:rsid w:val="008E3132"/>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0AC3"/>
    <w:rsid w:val="00911024"/>
    <w:rsid w:val="0091281F"/>
    <w:rsid w:val="00913149"/>
    <w:rsid w:val="00913F44"/>
    <w:rsid w:val="00915058"/>
    <w:rsid w:val="00915B9C"/>
    <w:rsid w:val="00915CDE"/>
    <w:rsid w:val="009169E9"/>
    <w:rsid w:val="009174C4"/>
    <w:rsid w:val="009177B7"/>
    <w:rsid w:val="00920B49"/>
    <w:rsid w:val="00921782"/>
    <w:rsid w:val="0092462B"/>
    <w:rsid w:val="00925BB1"/>
    <w:rsid w:val="009303FE"/>
    <w:rsid w:val="009313CE"/>
    <w:rsid w:val="00931787"/>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0A7"/>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07F38"/>
    <w:rsid w:val="00A12A27"/>
    <w:rsid w:val="00A16319"/>
    <w:rsid w:val="00A17A66"/>
    <w:rsid w:val="00A22610"/>
    <w:rsid w:val="00A2550F"/>
    <w:rsid w:val="00A25567"/>
    <w:rsid w:val="00A26109"/>
    <w:rsid w:val="00A32298"/>
    <w:rsid w:val="00A32CCC"/>
    <w:rsid w:val="00A36A23"/>
    <w:rsid w:val="00A403C1"/>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8681C"/>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1B35"/>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52EC"/>
    <w:rsid w:val="00B9695E"/>
    <w:rsid w:val="00B96B42"/>
    <w:rsid w:val="00B976DB"/>
    <w:rsid w:val="00BA21C9"/>
    <w:rsid w:val="00BA28EC"/>
    <w:rsid w:val="00BA3608"/>
    <w:rsid w:val="00BB1CBE"/>
    <w:rsid w:val="00BB5EC9"/>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3A1"/>
    <w:rsid w:val="00C93A08"/>
    <w:rsid w:val="00CA162D"/>
    <w:rsid w:val="00CA2DC2"/>
    <w:rsid w:val="00CA33E6"/>
    <w:rsid w:val="00CA5022"/>
    <w:rsid w:val="00CA59B2"/>
    <w:rsid w:val="00CA6843"/>
    <w:rsid w:val="00CB0401"/>
    <w:rsid w:val="00CB0E5F"/>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73A"/>
    <w:rsid w:val="00D23CA5"/>
    <w:rsid w:val="00D2569C"/>
    <w:rsid w:val="00D25746"/>
    <w:rsid w:val="00D31A7F"/>
    <w:rsid w:val="00D32283"/>
    <w:rsid w:val="00D3385B"/>
    <w:rsid w:val="00D3415A"/>
    <w:rsid w:val="00D34E65"/>
    <w:rsid w:val="00D35894"/>
    <w:rsid w:val="00D417E0"/>
    <w:rsid w:val="00D44AF3"/>
    <w:rsid w:val="00D463EB"/>
    <w:rsid w:val="00D50EA7"/>
    <w:rsid w:val="00D52552"/>
    <w:rsid w:val="00D52AB7"/>
    <w:rsid w:val="00D5455E"/>
    <w:rsid w:val="00D567EA"/>
    <w:rsid w:val="00D57001"/>
    <w:rsid w:val="00D5752F"/>
    <w:rsid w:val="00D60EA5"/>
    <w:rsid w:val="00D63715"/>
    <w:rsid w:val="00D644F1"/>
    <w:rsid w:val="00D7026F"/>
    <w:rsid w:val="00D75794"/>
    <w:rsid w:val="00D75AD9"/>
    <w:rsid w:val="00D75B77"/>
    <w:rsid w:val="00D765B4"/>
    <w:rsid w:val="00D82116"/>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04E5"/>
    <w:rsid w:val="00E01E0A"/>
    <w:rsid w:val="00E03B44"/>
    <w:rsid w:val="00E0501E"/>
    <w:rsid w:val="00E05122"/>
    <w:rsid w:val="00E05CE0"/>
    <w:rsid w:val="00E071A7"/>
    <w:rsid w:val="00E103AD"/>
    <w:rsid w:val="00E1260F"/>
    <w:rsid w:val="00E134BA"/>
    <w:rsid w:val="00E1520C"/>
    <w:rsid w:val="00E21ADC"/>
    <w:rsid w:val="00E22F0C"/>
    <w:rsid w:val="00E24179"/>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85E"/>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623A"/>
    <w:rsid w:val="00EB707A"/>
    <w:rsid w:val="00EB7CF4"/>
    <w:rsid w:val="00EC2035"/>
    <w:rsid w:val="00EC4E5D"/>
    <w:rsid w:val="00EC55BF"/>
    <w:rsid w:val="00EC6D1E"/>
    <w:rsid w:val="00EC7EA5"/>
    <w:rsid w:val="00ED089A"/>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2D8A"/>
    <w:rsid w:val="00EF3ADB"/>
    <w:rsid w:val="00EF4D7E"/>
    <w:rsid w:val="00F02D9D"/>
    <w:rsid w:val="00F03511"/>
    <w:rsid w:val="00F04BA4"/>
    <w:rsid w:val="00F04EBF"/>
    <w:rsid w:val="00F05CC1"/>
    <w:rsid w:val="00F06313"/>
    <w:rsid w:val="00F07E47"/>
    <w:rsid w:val="00F11682"/>
    <w:rsid w:val="00F12868"/>
    <w:rsid w:val="00F129B6"/>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463"/>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1AD4"/>
    <w:rsid w:val="00FC24ED"/>
    <w:rsid w:val="00FC54B0"/>
    <w:rsid w:val="00FC5782"/>
    <w:rsid w:val="00FC5E29"/>
    <w:rsid w:val="00FC673C"/>
    <w:rsid w:val="00FD07CB"/>
    <w:rsid w:val="00FD08D2"/>
    <w:rsid w:val="00FD09DC"/>
    <w:rsid w:val="00FD1284"/>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95D35-11A2-453D-8AEB-400D2FC69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8283</Words>
  <Characters>47218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LAM10</cp:lastModifiedBy>
  <cp:revision>8</cp:revision>
  <cp:lastPrinted>2006-06-19T03:17:00Z</cp:lastPrinted>
  <dcterms:created xsi:type="dcterms:W3CDTF">2016-06-16T05:48:00Z</dcterms:created>
  <dcterms:modified xsi:type="dcterms:W3CDTF">2016-10-25T10:03:00Z</dcterms:modified>
</cp:coreProperties>
</file>