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E4" w:rsidRDefault="000D07E4" w:rsidP="000D07E4">
      <w:pPr>
        <w:jc w:val="center"/>
        <w:rPr>
          <w:b/>
        </w:rPr>
      </w:pPr>
    </w:p>
    <w:p w:rsidR="000D07E4" w:rsidRDefault="001974B2" w:rsidP="000D07E4">
      <w:pPr>
        <w:jc w:val="center"/>
        <w:rPr>
          <w:b/>
        </w:rPr>
      </w:pPr>
      <w:r>
        <w:rPr>
          <w:b/>
          <w:noProof/>
          <w:sz w:val="36"/>
        </w:rPr>
        <mc:AlternateContent>
          <mc:Choice Requires="wpg">
            <w:drawing>
              <wp:anchor distT="0" distB="0" distL="114300" distR="114300" simplePos="0" relativeHeight="251657728" behindDoc="0" locked="0" layoutInCell="1" allowOverlap="1">
                <wp:simplePos x="0" y="0"/>
                <wp:positionH relativeFrom="column">
                  <wp:posOffset>2190115</wp:posOffset>
                </wp:positionH>
                <wp:positionV relativeFrom="paragraph">
                  <wp:posOffset>20955</wp:posOffset>
                </wp:positionV>
                <wp:extent cx="1410970" cy="844550"/>
                <wp:effectExtent l="18415" t="87630" r="18415" b="3937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0970" cy="844550"/>
                          <a:chOff x="2879" y="367"/>
                          <a:chExt cx="698" cy="489"/>
                        </a:xfrm>
                      </wpg:grpSpPr>
                      <wpg:grpSp>
                        <wpg:cNvPr id="2" name="Group 3"/>
                        <wpg:cNvGrpSpPr>
                          <a:grpSpLocks/>
                        </wpg:cNvGrpSpPr>
                        <wpg:grpSpPr bwMode="auto">
                          <a:xfrm>
                            <a:off x="2879" y="425"/>
                            <a:ext cx="698" cy="431"/>
                            <a:chOff x="1961" y="1679"/>
                            <a:chExt cx="1838" cy="1023"/>
                          </a:xfrm>
                        </wpg:grpSpPr>
                        <wps:wsp>
                          <wps:cNvPr id="3" name="Freeform 4"/>
                          <wps:cNvSpPr>
                            <a:spLocks/>
                          </wps:cNvSpPr>
                          <wps:spPr bwMode="auto">
                            <a:xfrm>
                              <a:off x="1961" y="1679"/>
                              <a:ext cx="1838" cy="98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4" name="Freeform 5"/>
                          <wps:cNvSpPr>
                            <a:spLocks/>
                          </wps:cNvSpPr>
                          <wps:spPr bwMode="auto">
                            <a:xfrm>
                              <a:off x="2021" y="1737"/>
                              <a:ext cx="1730" cy="857"/>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79" y="1963"/>
                              <a:ext cx="429" cy="173"/>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2281" y="1805"/>
                              <a:ext cx="365" cy="128"/>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2276" y="2388"/>
                              <a:ext cx="367" cy="134"/>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079" y="2186"/>
                              <a:ext cx="426" cy="171"/>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600" y="1782"/>
                              <a:ext cx="529" cy="15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535" y="1987"/>
                              <a:ext cx="660" cy="149"/>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533" y="2186"/>
                              <a:ext cx="662" cy="149"/>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598" y="2380"/>
                              <a:ext cx="532" cy="164"/>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3215" y="1956"/>
                              <a:ext cx="451" cy="18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076" y="1800"/>
                              <a:ext cx="378" cy="131"/>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3069" y="2389"/>
                              <a:ext cx="388" cy="13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3217" y="2186"/>
                              <a:ext cx="449" cy="178"/>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rot="418631">
                              <a:off x="2371" y="2544"/>
                              <a:ext cx="1171" cy="158"/>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8" name="Freeform 19"/>
                        <wps:cNvSpPr>
                          <a:spLocks/>
                        </wps:cNvSpPr>
                        <wps:spPr bwMode="auto">
                          <a:xfrm>
                            <a:off x="3087" y="367"/>
                            <a:ext cx="344" cy="433"/>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72.45pt;margin-top:1.65pt;width:111.1pt;height:66.5pt;z-index:251657728" coordorigin="2879,367" coordsize="69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">
                <v:group id="Group 3" o:spid="_x0000_s1027"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C2MIA&#10;AADaAAAADwAAAGRycy9kb3ducmV2LnhtbESPwWrDMBBE74X8g9hCb7XcB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dsLY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5" o:spid="_x0000_s1029"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tcQA&#10;AADaAAAADwAAAGRycy9kb3ducmV2LnhtbESPT2vCQBTE7wW/w/KE3upG7R+NriKFYOhJbQ96e2Rf&#10;ssHs25BdY/rtu4VCj8PM/IZZbwfbiJ46XztWMJ0kIIgLp2uuFHx9Zk8LED4ga2wck4Jv8rDdjB7W&#10;mGp35yP1p1CJCGGfogITQptK6QtDFv3EtcTRK11nMUTZVVJ3eI9w28hZkrxKizXHBYMtvRsqrqeb&#10;VTB/8x/9wZRZOc9fluf9xWVXzJV6HA+7FYhAQ/gP/7VzreAZfq/EG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fsLXEAAAA2gAAAA8AAAAAAAAAAAAAAAAAmAIAAGRycy9k&#10;b3ducmV2LnhtbFBLBQYAAAAABAAEAPUAAACJAw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6" o:spid="_x0000_s1030"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9+vcMA&#10;AADaAAAADwAAAGRycy9kb3ducmV2LnhtbESPQWsCMRSE7wX/Q3hCbzVrbYusRrGC4KFCq168PZLn&#10;7urmZUmiu/XXG6HQ4zAz3zDTeWdrcSUfKscKhoMMBLF2puJCwX63ehmDCBHZYO2YFPxSgPms9zTF&#10;3LiWf+i6jYVIEA45KihjbHIpgy7JYhi4hjh5R+ctxiR9IY3HNsFtLV+z7ENarDgtlNjQsiR93l6s&#10;gpE7Hd6KcUvmU/tb2Kx1PH1/KfXc7xYTEJG6+B/+a6+Ngnd4XEk3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9+vc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7" o:spid="_x0000_s1031"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9368MA&#10;AADaAAAADwAAAGRycy9kb3ducmV2LnhtbESPQWvCQBSE74L/YXmCF9FdPUhJXaUUStWDYBSst0f2&#10;mQSzb0N2NWl/vSsUPA4z8w2zWHW2EndqfOlYw3SiQBBnzpScazgevsZvIHxANlg5Jg2/5GG17PcW&#10;mBjX8p7uachFhLBPUEMRQp1I6bOCLPqJq4mjd3GNxRBlk0vTYBvhtpIzpebSYslxocCaPgvKrunN&#10;athuWvXzNyo5bXcHDKfZ9Xz+VloPB93HO4hAXXiF/9tro2EOzyvxBs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9368MAAADaAAAADwAAAAAAAAAAAAAAAACYAgAAZHJzL2Rv&#10;d25yZXYueG1sUEsFBgAAAAAEAAQA9QAAAIgDA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8" o:spid="_x0000_s1032"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YficAA&#10;AADaAAAADwAAAGRycy9kb3ducmV2LnhtbESPQYvCMBSE74L/ITzBm6YuuEo1igiyHoTdVr0/m2dT&#10;bF5KE7X++83CgsdhZr5hluvO1uJBra8cK5iMExDEhdMVlwpOx91oDsIHZI21Y1LwIg/rVb+3xFS7&#10;J2f0yEMpIoR9igpMCE0qpS8MWfRj1xBH7+paiyHKtpS6xWeE21p+JMmntFhxXDDY0NZQccvvVkFy&#10;OJbZ2VR2+pVx/nNhJ7tvp9Rw0G0WIAJ14R3+b++1ghn8XYk3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YficAAAADaAAAADwAAAAAAAAAAAAAAAACYAgAAZHJzL2Rvd25y&#10;ZXYueG1sUEsFBgAAAAAEAAQA9QAAAIU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9" o:spid="_x0000_s1033"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oD0b4A&#10;AADaAAAADwAAAGRycy9kb3ducmV2LnhtbERPTWvCQBC9F/oflhF6qxsTEEldgwQK7bFWwd6G7JiN&#10;ZmdDdtX033cOBY+P972uJt+rG42xC2xgMc9AETfBdtwa2H+/v65AxYRssQ9MBn4pQrV5flpjacOd&#10;v+i2S62SEI4lGnApDaXWsXHkMc7DQCzcKYwek8Cx1XbEu4T7XudZttQeO5YGhwPVjprL7uoN/NTL&#10;fLi6Q1ucV596X9T2WHxYY15m0/YNVKIpPcT/buFBtsoVuQF6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aA9G+AAAA2gAAAA8AAAAAAAAAAAAAAAAAmAIAAGRycy9kb3ducmV2&#10;LnhtbFBLBQYAAAAABAAEAPUAAACDAw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10" o:spid="_x0000_s1034"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JxTcMA&#10;AADaAAAADwAAAGRycy9kb3ducmV2LnhtbESPT2vCQBTE7wW/w/IEb3VTBTGpq/gHwYPSRi1eH9ln&#10;Epp9G7JrjN/eLQg9DjPzG2a26EwlWmpcaVnBxzACQZxZXXKu4Hzavk9BOI+ssbJMCh7kYDHvvc0w&#10;0fbOKbVHn4sAYZeggsL7OpHSZQUZdENbEwfvahuDPsgml7rBe4CbSo6iaCINlhwWCqxpXVD2e7wZ&#10;BW6TpT+H1X7sLrc2/VrWcfy98koN+t3yE4Snzv+HX+2dVhDD35V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JxTcMAAADaAAAADwAAAAAAAAAAAAAAAACYAgAAZHJzL2Rv&#10;d25yZXYueG1sUEsFBgAAAAAEAAQA9QAAAIgDA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11" o:spid="_x0000_s1035"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ioEcUA&#10;AADbAAAADwAAAGRycy9kb3ducmV2LnhtbESPT08CQQzF7yZ8h0lJuMmsHghZGYhKMIZwYdV4bXa6&#10;f2Sms+yMsPDp6cHEW5v3+t6vi9XgnTpRH9vABh6mGSjiMtiWawOfH5v7OaiYkC26wGTgQhFWy9Hd&#10;AnMbzrynU5FqJSEcczTQpNTlWseyIY9xGjpi0arQe0yy9rW2PZ4l3Dv9mGUz7bFlaWiwo9eGykPx&#10;6w1Ub4f1j7264xq/hur7xW2p2G2NmYyH5ydQiYb0b/67freCL/Tyiwy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SKgRxQAAANsAAAAPAAAAAAAAAAAAAAAAAJgCAABkcnMv&#10;ZG93bnJldi54bWxQSwUGAAAAAAQABAD1AAAAig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12" o:spid="_x0000_s1036"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VcosAA&#10;AADbAAAADwAAAGRycy9kb3ducmV2LnhtbERPTYvCMBC9L/gfwgje1rQeZKlNRUTpirCyKp6HZmyL&#10;zaQ0WW3/vRGEvc3jfU667E0j7tS52rKCeBqBIC6srrlUcD5tP79AOI+ssbFMCgZysMxGHykm2j74&#10;l+5HX4oQwi5BBZX3bSKlKyoy6Ka2JQ7c1XYGfYBdKXWHjxBuGjmLork0WHNoqLCldUXF7fhnFOwH&#10;snE+vzTDTP6cD7zJd4dLrtRk3K8WIDz1/l/8dn/rMD+G1y/hAJ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VcosAAAADbAAAADwAAAAAAAAAAAAAAAACYAgAAZHJzL2Rvd25y&#10;ZXYueG1sUEsFBgAAAAAEAAQA9QAAAIUDA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13" o:spid="_x0000_s1037"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wF6cMA&#10;AADbAAAADwAAAGRycy9kb3ducmV2LnhtbERPTWvCQBC9F/wPywi9lLqpgkjqKqW06slibIXeptlp&#10;EszOhuw0xn/vFgRv83ifM1/2rlYdtaHybOBplIAizr2tuDDwuX9/nIEKgmyx9kwGzhRguRjczTG1&#10;/sQ76jIpVAzhkKKBUqRJtQ55SQ7DyDfEkfv1rUOJsC20bfEUw12tx0ky1Q4rjg0lNvRaUn7M/pyB&#10;Q9YdHlbHb1mFavv2sf6ayOZnYsz9sH95BiXUy018dW9snD+G/1/iAXp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wF6cMAAADbAAAADwAAAAAAAAAAAAAAAACYAgAAZHJzL2Rv&#10;d25yZXYueG1sUEsFBgAAAAAEAAQA9QAAAIgDA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14" o:spid="_x0000_s1038"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VMIA&#10;AADbAAAADwAAAGRycy9kb3ducmV2LnhtbERPTWvCQBC9F/oflin01mxqIGjMKlKQSj0UrS14G7Nj&#10;EszOht2txn/fFYTe5vE+p5wPphNncr61rOA1SUEQV1a3XCvYfS1fxiB8QNbYWSYFV/Iwnz0+lFho&#10;e+ENnbehFjGEfYEKmhD6QkpfNWTQJ7YnjtzROoMhQldL7fASw00nR2maS4Mtx4YGe3prqDptf42C&#10;D34/mJ8s23+vPPvFaZ2byWeu1PPTsJiCCDSEf/HdvdJxfga3X+I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P9UwgAAANsAAAAPAAAAAAAAAAAAAAAAAJgCAABkcnMvZG93&#10;bnJldi54bWxQSwUGAAAAAAQABAD1AAAAhwM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15" o:spid="_x0000_s1039"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bBKMEA&#10;AADbAAAADwAAAGRycy9kb3ducmV2LnhtbERPTWuDQBC9F/oflinkUpI1QYqYbIJIStpjEw8eB3fq&#10;St1Zcbdq/n23UOhtHu9zDqfF9mKi0XeOFWw3CQjixumOWwXV7XWdgfABWWPvmBTcycPp+PhwwFy7&#10;mT9ouoZWxBD2OSowIQy5lL4xZNFv3EAcuU83WgwRjq3UI84x3PZylyQv0mLHscHgQKWh5uv6bRXo&#10;Auvn9FKadKpd9l4O5wqrRKnV01LsQQRawr/4z/2m4/wUfn+JB8jj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mwSjBAAAA2wAAAA8AAAAAAAAAAAAAAAAAmAIAAGRycy9kb3du&#10;cmV2LnhtbFBLBQYAAAAABAAEAPUAAACGAw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16" o:spid="_x0000_s1040"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HEK8AA&#10;AADbAAAADwAAAGRycy9kb3ducmV2LnhtbERP32vCMBB+F/wfwgl701TRMjqjiDIcCEJV8PXW3Jqy&#10;5lKazFb/ejMY7O0+vp+3XPe2FjdqfeVYwXSSgCAunK64VHA5v49fQfiArLF2TAru5GG9Gg6WmGnX&#10;cU63UyhFDGGfoQITQpNJ6QtDFv3ENcSR+3KtxRBhW0rdYhfDbS1nSZJKixXHBoMNbQ0V36cfq2Dn&#10;5vd9+CTMu+v5MMOUHo8jKfUy6jdvIAL14V/85/7Qcf4Cfn+J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HEK8AAAADbAAAADwAAAAAAAAAAAAAAAACYAgAAZHJzL2Rvd25y&#10;ZXYueG1sUEsFBgAAAAAEAAQA9QAAAIUDA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17" o:spid="_x0000_s1041"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QdIMIA&#10;AADbAAAADwAAAGRycy9kb3ducmV2LnhtbERPTWvCQBC9F/wPywi91Y2BhhJdRRSl9GIbvXgbstNk&#10;aXY2ya4a/fXdQsHbPN7nzJeDbcSFem8cK5hOEhDEpdOGKwXHw/blDYQPyBobx6TgRh6Wi9HTHHPt&#10;rvxFlyJUIoawz1FBHUKbS+nLmiz6iWuJI/fteoshwr6SusdrDLeNTJMkkxYNx4YaW1rXVP4UZ6tg&#10;n01f9e5kis3Zbe+f3Qem+y5T6nk8rGYgAg3hIf53v+s4P4O/X+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B0gwgAAANsAAAAPAAAAAAAAAAAAAAAAAJgCAABkcnMvZG93&#10;bnJldi54bWxQSwUGAAAAAAQABAD1AAAAhwM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18" o:spid="_x0000_s1042"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yk88AA&#10;AADbAAAADwAAAGRycy9kb3ducmV2LnhtbERPzYrCMBC+L/gOYQQvi6ZbZFeqUVxB8OSyXR9gaMa2&#10;pJmUJtbq0xtB2Nt8fL+z2gy2ET11vnas4GOWgCAunK65VHD6208XIHxA1tg4JgU38rBZj95WmGl3&#10;5V/q81CKGMI+QwVVCG0mpS8qsuhnriWO3Nl1FkOEXSl1h9cYbhuZJsmntFhzbKiwpV1FhckvVoGl&#10;7/THpO/zm7F9b8wxvx9DrtRkPGyXIAIN4V/8ch90nP8Fz1/iAX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yk88AAAADb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19" o:spid="_x0000_s1043"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PEcIA&#10;AADbAAAADwAAAGRycy9kb3ducmV2LnhtbESPMW8CMQyF90r9D5ErdSu5MlToSkAIdFXFBmXpZl3M&#10;3UHiREkK1/56PCB1s/We3/s8X47eqQulPAQ28DqpQBG3wQ7cGTh8NS8zULkgW3SBycAvZVguHh/m&#10;WNtw5R1d9qVTEsK5RgN9KbHWOrc9ecyTEIlFO4bksciaOm0TXiXcOz2tqjftcWBp6DHSuqf2vP/x&#10;BrZ/FLt0aDffLjSnJk63+OHQmOencfUOqtBY/s33608r+AIrv8gA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E8RwgAAANsAAAAPAAAAAAAAAAAAAAAAAJgCAABkcnMvZG93&#10;bnJldi54bWxQSwUGAAAAAAQABAD1AAAAhwMAAAAA&#10;" path="m,816r499,499l1224,,499,1678,,816xe" fillcolor="black">
                  <v:path arrowok="t" o:connecttype="custom" o:connectlocs="0,211;140,339;344,0;140,433;0,211" o:connectangles="0,0,0,0,0"/>
                </v:shape>
              </v:group>
            </w:pict>
          </mc:Fallback>
        </mc:AlternateContent>
      </w:r>
    </w:p>
    <w:p w:rsidR="000D07E4" w:rsidRDefault="000D07E4" w:rsidP="000D07E4">
      <w:pPr>
        <w:jc w:val="center"/>
        <w:rPr>
          <w:b/>
        </w:rPr>
      </w:pPr>
    </w:p>
    <w:p w:rsidR="000D07E4" w:rsidRDefault="000D07E4" w:rsidP="000D07E4">
      <w:pPr>
        <w:jc w:val="center"/>
        <w:rPr>
          <w:b/>
        </w:rPr>
      </w:pPr>
    </w:p>
    <w:p w:rsidR="000D07E4" w:rsidRDefault="000D07E4" w:rsidP="000D07E4">
      <w:pPr>
        <w:jc w:val="center"/>
        <w:rPr>
          <w:rFonts w:ascii="Bauhaus 93" w:hAnsi="Bauhaus 93"/>
          <w:b/>
          <w:sz w:val="40"/>
          <w:szCs w:val="40"/>
          <w:lang w:val="nb-NO"/>
        </w:rPr>
      </w:pPr>
    </w:p>
    <w:p w:rsidR="001D0DF3" w:rsidRDefault="001D0DF3" w:rsidP="001D0DF3">
      <w:pPr>
        <w:jc w:val="center"/>
        <w:rPr>
          <w:rFonts w:ascii="Bauhaus 93" w:hAnsi="Bauhaus 93"/>
          <w:b/>
          <w:sz w:val="40"/>
          <w:szCs w:val="40"/>
          <w:lang w:val="nb-NO"/>
        </w:rPr>
      </w:pPr>
      <w:r>
        <w:rPr>
          <w:rFonts w:ascii="Bauhaus 93" w:hAnsi="Bauhaus 93"/>
          <w:b/>
          <w:sz w:val="40"/>
          <w:szCs w:val="40"/>
          <w:lang w:val="id-ID"/>
        </w:rPr>
        <w:t xml:space="preserve"> </w:t>
      </w:r>
      <w:r w:rsidRPr="00030917">
        <w:rPr>
          <w:rFonts w:ascii="Bauhaus 93" w:hAnsi="Bauhaus 93"/>
          <w:b/>
          <w:sz w:val="40"/>
          <w:szCs w:val="40"/>
          <w:lang w:val="nb-NO"/>
        </w:rPr>
        <w:t>BAN-PT</w:t>
      </w:r>
    </w:p>
    <w:p w:rsidR="001D0DF3" w:rsidRDefault="001D0DF3" w:rsidP="000D07E4">
      <w:pPr>
        <w:jc w:val="center"/>
        <w:rPr>
          <w:rFonts w:ascii="Bauhaus 93" w:hAnsi="Bauhaus 93"/>
          <w:b/>
          <w:sz w:val="40"/>
          <w:szCs w:val="40"/>
          <w:lang w:val="id-ID"/>
        </w:rPr>
      </w:pPr>
    </w:p>
    <w:p w:rsidR="000D07E4" w:rsidRPr="00030917" w:rsidRDefault="000D07E4" w:rsidP="000D07E4">
      <w:pPr>
        <w:jc w:val="center"/>
        <w:rPr>
          <w:rFonts w:ascii="Bauhaus 93" w:hAnsi="Bauhaus 93"/>
          <w:b/>
          <w:sz w:val="40"/>
          <w:szCs w:val="40"/>
          <w:lang w:val="nb-NO"/>
        </w:rPr>
      </w:pPr>
    </w:p>
    <w:p w:rsidR="000D07E4" w:rsidRPr="00030917" w:rsidRDefault="000D07E4" w:rsidP="000D07E4">
      <w:pPr>
        <w:jc w:val="center"/>
        <w:rPr>
          <w:b/>
          <w:sz w:val="36"/>
          <w:lang w:val="nb-NO"/>
        </w:rPr>
      </w:pPr>
    </w:p>
    <w:p w:rsidR="000D07E4" w:rsidRPr="000B4ECD" w:rsidRDefault="000D07E4" w:rsidP="000D07E4">
      <w:pPr>
        <w:jc w:val="center"/>
        <w:rPr>
          <w:rFonts w:ascii="Arial" w:hAnsi="Arial" w:cs="Arial"/>
          <w:b/>
          <w:color w:val="000000"/>
          <w:sz w:val="48"/>
          <w:szCs w:val="48"/>
          <w:lang w:val="sv-SE"/>
        </w:rPr>
      </w:pPr>
      <w:r w:rsidRPr="000B4ECD">
        <w:rPr>
          <w:rFonts w:ascii="Arial" w:hAnsi="Arial" w:cs="Arial"/>
          <w:b/>
          <w:color w:val="000000"/>
          <w:sz w:val="48"/>
          <w:szCs w:val="48"/>
          <w:lang w:val="sv-SE"/>
        </w:rPr>
        <w:t xml:space="preserve">AKREDITASI </w:t>
      </w:r>
      <w:r>
        <w:rPr>
          <w:rFonts w:ascii="Arial" w:hAnsi="Arial" w:cs="Arial"/>
          <w:b/>
          <w:color w:val="000000"/>
          <w:sz w:val="48"/>
          <w:szCs w:val="48"/>
          <w:lang w:val="sv-SE"/>
        </w:rPr>
        <w:t>PROGRAM STUDI KEDOKTERAN HEWAN</w:t>
      </w:r>
    </w:p>
    <w:p w:rsidR="000D07E4" w:rsidRPr="00030917" w:rsidRDefault="000D07E4" w:rsidP="000D07E4">
      <w:pPr>
        <w:jc w:val="center"/>
        <w:rPr>
          <w:b/>
          <w:sz w:val="36"/>
          <w:lang w:val="nb-NO"/>
        </w:rPr>
      </w:pPr>
    </w:p>
    <w:p w:rsidR="000D07E4" w:rsidRPr="00030917" w:rsidRDefault="000D07E4" w:rsidP="000D07E4">
      <w:pPr>
        <w:jc w:val="center"/>
        <w:rPr>
          <w:rFonts w:ascii="Bauhaus 93" w:hAnsi="Bauhaus 93"/>
          <w:sz w:val="44"/>
          <w:lang w:val="nb-NO"/>
        </w:rPr>
      </w:pPr>
    </w:p>
    <w:p w:rsidR="000D07E4" w:rsidRPr="00030917" w:rsidRDefault="000D07E4" w:rsidP="000D07E4">
      <w:pPr>
        <w:jc w:val="center"/>
        <w:rPr>
          <w:rFonts w:ascii="Bauhaus 93" w:hAnsi="Bauhaus 93"/>
          <w:sz w:val="44"/>
          <w:lang w:val="nb-NO"/>
        </w:rPr>
      </w:pPr>
    </w:p>
    <w:p w:rsidR="000D07E4" w:rsidRPr="00030917" w:rsidRDefault="000D07E4" w:rsidP="000D07E4">
      <w:pPr>
        <w:jc w:val="center"/>
        <w:rPr>
          <w:rFonts w:ascii="Bauhaus 93" w:hAnsi="Bauhaus 93"/>
          <w:sz w:val="44"/>
          <w:lang w:val="nb-NO"/>
        </w:rPr>
      </w:pPr>
    </w:p>
    <w:p w:rsidR="000D07E4" w:rsidRPr="00287E48" w:rsidRDefault="000D07E4" w:rsidP="000D07E4">
      <w:pPr>
        <w:jc w:val="center"/>
        <w:rPr>
          <w:rFonts w:ascii="Arial" w:hAnsi="Arial" w:cs="Arial"/>
          <w:b/>
          <w:sz w:val="36"/>
          <w:szCs w:val="36"/>
          <w:lang w:val="nb-NO"/>
        </w:rPr>
      </w:pPr>
      <w:r w:rsidRPr="00287E48">
        <w:rPr>
          <w:rFonts w:ascii="Arial" w:hAnsi="Arial" w:cs="Arial"/>
          <w:b/>
          <w:sz w:val="36"/>
          <w:szCs w:val="36"/>
          <w:lang w:val="nb-NO"/>
        </w:rPr>
        <w:t>BUKU IV</w:t>
      </w:r>
    </w:p>
    <w:p w:rsidR="000D07E4" w:rsidRPr="00287E48" w:rsidRDefault="000D07E4" w:rsidP="000D07E4">
      <w:pPr>
        <w:jc w:val="center"/>
        <w:rPr>
          <w:rFonts w:ascii="Arial" w:hAnsi="Arial" w:cs="Arial"/>
          <w:b/>
          <w:sz w:val="36"/>
          <w:szCs w:val="36"/>
          <w:lang w:val="fi-FI"/>
        </w:rPr>
      </w:pPr>
      <w:r w:rsidRPr="00287E48">
        <w:rPr>
          <w:rFonts w:ascii="Arial" w:hAnsi="Arial" w:cs="Arial"/>
          <w:b/>
          <w:sz w:val="36"/>
          <w:szCs w:val="36"/>
          <w:lang w:val="fi-FI"/>
        </w:rPr>
        <w:t xml:space="preserve">PANDUAN PENGISIAN BORANG </w:t>
      </w:r>
    </w:p>
    <w:p w:rsidR="000D07E4" w:rsidRPr="000B4ECD" w:rsidRDefault="000D07E4" w:rsidP="000D07E4">
      <w:pPr>
        <w:jc w:val="center"/>
        <w:rPr>
          <w:rFonts w:ascii="Arial" w:hAnsi="Arial" w:cs="Arial"/>
          <w:sz w:val="36"/>
          <w:szCs w:val="36"/>
          <w:lang w:val="fi-FI"/>
        </w:rPr>
      </w:pPr>
      <w:r w:rsidRPr="000B4ECD">
        <w:rPr>
          <w:rFonts w:ascii="Arial" w:hAnsi="Arial" w:cs="Arial"/>
          <w:sz w:val="36"/>
          <w:szCs w:val="36"/>
          <w:lang w:val="fi-FI"/>
        </w:rPr>
        <w:t xml:space="preserve"> </w:t>
      </w:r>
    </w:p>
    <w:p w:rsidR="000D07E4" w:rsidRPr="00030917" w:rsidRDefault="000D07E4" w:rsidP="000D07E4">
      <w:pPr>
        <w:jc w:val="center"/>
        <w:rPr>
          <w:b/>
          <w:sz w:val="36"/>
          <w:lang w:val="nb-NO"/>
        </w:rPr>
      </w:pPr>
      <w:r w:rsidRPr="00030917">
        <w:rPr>
          <w:b/>
          <w:sz w:val="36"/>
          <w:lang w:val="nb-NO"/>
        </w:rPr>
        <w:t xml:space="preserve"> </w:t>
      </w:r>
    </w:p>
    <w:p w:rsidR="000D07E4" w:rsidRPr="00030917" w:rsidRDefault="000D07E4" w:rsidP="000D07E4">
      <w:pPr>
        <w:jc w:val="center"/>
        <w:rPr>
          <w:b/>
          <w:sz w:val="28"/>
          <w:lang w:val="nb-NO"/>
        </w:rPr>
      </w:pPr>
    </w:p>
    <w:p w:rsidR="000D07E4" w:rsidRPr="00030917" w:rsidRDefault="000D07E4" w:rsidP="000D07E4">
      <w:pPr>
        <w:jc w:val="center"/>
        <w:rPr>
          <w:b/>
          <w:sz w:val="32"/>
          <w:lang w:val="nb-NO"/>
        </w:rPr>
      </w:pPr>
    </w:p>
    <w:p w:rsidR="000D07E4" w:rsidRPr="00030917" w:rsidRDefault="000D07E4" w:rsidP="000D07E4">
      <w:pPr>
        <w:jc w:val="center"/>
        <w:rPr>
          <w:b/>
          <w:sz w:val="32"/>
          <w:lang w:val="nb-NO"/>
        </w:rPr>
      </w:pPr>
    </w:p>
    <w:p w:rsidR="000D07E4" w:rsidRPr="00030917" w:rsidRDefault="000D07E4" w:rsidP="000D07E4">
      <w:pPr>
        <w:jc w:val="center"/>
        <w:rPr>
          <w:b/>
          <w:sz w:val="32"/>
          <w:lang w:val="nb-NO"/>
        </w:rPr>
      </w:pPr>
    </w:p>
    <w:p w:rsidR="000D07E4" w:rsidRPr="00030917" w:rsidRDefault="000D07E4" w:rsidP="000D07E4">
      <w:pPr>
        <w:jc w:val="center"/>
        <w:rPr>
          <w:b/>
          <w:sz w:val="32"/>
          <w:lang w:val="nb-NO"/>
        </w:rPr>
      </w:pPr>
    </w:p>
    <w:p w:rsidR="00B4035D" w:rsidRPr="00B4035D" w:rsidRDefault="00B4035D" w:rsidP="003573B4">
      <w:pPr>
        <w:rPr>
          <w:b/>
          <w:sz w:val="28"/>
          <w:lang w:val="id-ID"/>
        </w:rPr>
      </w:pPr>
    </w:p>
    <w:p w:rsidR="000D07E4" w:rsidRPr="00030917" w:rsidRDefault="000D07E4" w:rsidP="000D07E4">
      <w:pPr>
        <w:jc w:val="center"/>
        <w:rPr>
          <w:b/>
          <w:sz w:val="32"/>
          <w:lang w:val="nb-NO"/>
        </w:rPr>
      </w:pPr>
    </w:p>
    <w:p w:rsidR="000D07E4" w:rsidRDefault="000D07E4" w:rsidP="000D07E4">
      <w:pPr>
        <w:jc w:val="center"/>
        <w:rPr>
          <w:b/>
          <w:sz w:val="28"/>
          <w:lang w:val="nb-NO"/>
        </w:rPr>
      </w:pPr>
    </w:p>
    <w:p w:rsidR="00E92CBE" w:rsidRDefault="00E92CBE" w:rsidP="000D07E4">
      <w:pPr>
        <w:jc w:val="center"/>
        <w:rPr>
          <w:b/>
          <w:sz w:val="28"/>
          <w:lang w:val="nb-NO"/>
        </w:rPr>
      </w:pPr>
    </w:p>
    <w:p w:rsidR="00E92CBE" w:rsidRDefault="00E92CBE" w:rsidP="000D07E4">
      <w:pPr>
        <w:jc w:val="center"/>
        <w:rPr>
          <w:b/>
          <w:sz w:val="28"/>
          <w:lang w:val="nb-NO"/>
        </w:rPr>
      </w:pPr>
    </w:p>
    <w:p w:rsidR="00E92CBE" w:rsidRPr="00030917" w:rsidRDefault="00E92CBE" w:rsidP="000D07E4">
      <w:pPr>
        <w:jc w:val="center"/>
        <w:rPr>
          <w:b/>
          <w:sz w:val="28"/>
          <w:lang w:val="nb-NO"/>
        </w:rPr>
      </w:pPr>
    </w:p>
    <w:p w:rsidR="000D07E4" w:rsidRPr="00030917" w:rsidRDefault="000D07E4" w:rsidP="000D07E4">
      <w:pPr>
        <w:jc w:val="center"/>
        <w:rPr>
          <w:rFonts w:ascii="Arial" w:hAnsi="Arial" w:cs="Arial"/>
          <w:b/>
          <w:sz w:val="28"/>
          <w:lang w:val="nb-NO"/>
        </w:rPr>
      </w:pPr>
      <w:r w:rsidRPr="00030917">
        <w:rPr>
          <w:rFonts w:ascii="Arial" w:hAnsi="Arial" w:cs="Arial"/>
          <w:b/>
          <w:sz w:val="28"/>
          <w:lang w:val="nb-NO"/>
        </w:rPr>
        <w:t>BADAN AKREDITASI NASIONAL PERGURUAN TINGGI</w:t>
      </w:r>
    </w:p>
    <w:p w:rsidR="000D07E4" w:rsidRPr="00030917" w:rsidRDefault="000D07E4" w:rsidP="000D07E4">
      <w:pPr>
        <w:jc w:val="center"/>
        <w:rPr>
          <w:rFonts w:ascii="Arial" w:hAnsi="Arial" w:cs="Arial"/>
          <w:b/>
          <w:sz w:val="28"/>
          <w:lang w:val="nb-NO"/>
        </w:rPr>
      </w:pPr>
    </w:p>
    <w:p w:rsidR="000D07E4" w:rsidRDefault="000D07E4" w:rsidP="00B4035D">
      <w:pPr>
        <w:jc w:val="center"/>
        <w:rPr>
          <w:b/>
          <w:sz w:val="28"/>
          <w:lang w:val="nb-NO"/>
        </w:rPr>
      </w:pPr>
      <w:r>
        <w:rPr>
          <w:rFonts w:ascii="Arial" w:hAnsi="Arial" w:cs="Arial"/>
          <w:b/>
          <w:sz w:val="28"/>
          <w:lang w:val="nb-NO"/>
        </w:rPr>
        <w:t>JAKARTA</w:t>
      </w:r>
      <w:r w:rsidRPr="000B4ECD">
        <w:rPr>
          <w:rFonts w:ascii="Arial" w:hAnsi="Arial" w:cs="Arial"/>
          <w:b/>
          <w:sz w:val="28"/>
          <w:lang w:val="nb-NO"/>
        </w:rPr>
        <w:t xml:space="preserve"> </w:t>
      </w:r>
      <w:r>
        <w:rPr>
          <w:rFonts w:ascii="Arial" w:hAnsi="Arial" w:cs="Arial"/>
          <w:b/>
          <w:sz w:val="28"/>
          <w:lang w:val="id-ID"/>
        </w:rPr>
        <w:t>201</w:t>
      </w:r>
      <w:r w:rsidR="005502CE">
        <w:rPr>
          <w:rFonts w:ascii="Arial" w:hAnsi="Arial" w:cs="Arial"/>
          <w:b/>
          <w:sz w:val="28"/>
          <w:lang w:val="id-ID"/>
        </w:rPr>
        <w:t>3</w:t>
      </w:r>
    </w:p>
    <w:p w:rsidR="000D07E4" w:rsidRDefault="000D07E4" w:rsidP="000D07E4">
      <w:pPr>
        <w:pStyle w:val="Title"/>
        <w:rPr>
          <w:lang w:val="nb-NO"/>
        </w:rPr>
        <w:sectPr w:rsidR="000D07E4" w:rsidSect="00A95B1D">
          <w:headerReference w:type="even" r:id="rId9"/>
          <w:headerReference w:type="default" r:id="rId10"/>
          <w:footerReference w:type="even" r:id="rId11"/>
          <w:footerReference w:type="default" r:id="rId12"/>
          <w:pgSz w:w="11907" w:h="16840" w:code="9"/>
          <w:pgMar w:top="1701" w:right="1134" w:bottom="1134" w:left="1701" w:header="720" w:footer="794" w:gutter="0"/>
          <w:pgNumType w:fmt="lowerRoman" w:start="1"/>
          <w:cols w:space="720"/>
          <w:titlePg/>
        </w:sectPr>
      </w:pPr>
    </w:p>
    <w:p w:rsidR="000D07E4" w:rsidRDefault="000D07E4" w:rsidP="000D07E4">
      <w:pPr>
        <w:pStyle w:val="Heading2"/>
        <w:jc w:val="center"/>
        <w:rPr>
          <w:rFonts w:cs="Arial"/>
          <w:color w:val="000000"/>
          <w:sz w:val="28"/>
          <w:szCs w:val="28"/>
          <w:lang w:val="sv-SE"/>
        </w:rPr>
      </w:pPr>
    </w:p>
    <w:p w:rsidR="000D07E4" w:rsidRPr="00585ED0" w:rsidRDefault="000D07E4" w:rsidP="000D07E4">
      <w:pPr>
        <w:pStyle w:val="Heading2"/>
        <w:jc w:val="center"/>
        <w:rPr>
          <w:rFonts w:cs="Arial"/>
          <w:b/>
          <w:color w:val="000000"/>
          <w:szCs w:val="24"/>
          <w:lang w:val="sv-SE"/>
        </w:rPr>
      </w:pPr>
      <w:r w:rsidRPr="00585ED0">
        <w:rPr>
          <w:rFonts w:cs="Arial"/>
          <w:b/>
          <w:color w:val="000000"/>
          <w:szCs w:val="24"/>
          <w:lang w:val="sv-SE"/>
        </w:rPr>
        <w:t>DAFTAR ISI</w:t>
      </w:r>
    </w:p>
    <w:p w:rsidR="000D07E4" w:rsidRPr="00585ED0" w:rsidRDefault="000D07E4" w:rsidP="000D07E4">
      <w:pPr>
        <w:jc w:val="center"/>
        <w:rPr>
          <w:rFonts w:ascii="Arial" w:hAnsi="Arial" w:cs="Arial"/>
        </w:rPr>
      </w:pPr>
    </w:p>
    <w:tbl>
      <w:tblPr>
        <w:tblW w:w="9072" w:type="dxa"/>
        <w:tblInd w:w="108" w:type="dxa"/>
        <w:tblLayout w:type="fixed"/>
        <w:tblLook w:val="04A0" w:firstRow="1" w:lastRow="0" w:firstColumn="1" w:lastColumn="0" w:noHBand="0" w:noVBand="1"/>
      </w:tblPr>
      <w:tblGrid>
        <w:gridCol w:w="1395"/>
        <w:gridCol w:w="6402"/>
        <w:gridCol w:w="1275"/>
      </w:tblGrid>
      <w:tr w:rsidR="000D07E4" w:rsidRPr="00585ED0" w:rsidTr="00AA0677">
        <w:tc>
          <w:tcPr>
            <w:tcW w:w="1395" w:type="dxa"/>
          </w:tcPr>
          <w:p w:rsidR="000D07E4" w:rsidRPr="00585ED0" w:rsidRDefault="000D07E4" w:rsidP="00BB16F5">
            <w:pPr>
              <w:jc w:val="center"/>
              <w:rPr>
                <w:rFonts w:ascii="Arial" w:hAnsi="Arial" w:cs="Arial"/>
                <w:bCs/>
              </w:rPr>
            </w:pPr>
          </w:p>
        </w:tc>
        <w:tc>
          <w:tcPr>
            <w:tcW w:w="6402" w:type="dxa"/>
          </w:tcPr>
          <w:p w:rsidR="000D07E4" w:rsidRPr="00585ED0" w:rsidRDefault="000D07E4" w:rsidP="00BB16F5">
            <w:pPr>
              <w:jc w:val="center"/>
              <w:rPr>
                <w:rFonts w:ascii="Arial" w:hAnsi="Arial" w:cs="Arial"/>
                <w:bCs/>
              </w:rPr>
            </w:pPr>
          </w:p>
        </w:tc>
        <w:tc>
          <w:tcPr>
            <w:tcW w:w="1275" w:type="dxa"/>
          </w:tcPr>
          <w:p w:rsidR="000D07E4" w:rsidRPr="00585ED0" w:rsidRDefault="000D07E4" w:rsidP="00BB16F5">
            <w:pPr>
              <w:jc w:val="right"/>
              <w:rPr>
                <w:rFonts w:ascii="Arial" w:hAnsi="Arial" w:cs="Arial"/>
                <w:bCs/>
                <w:i/>
              </w:rPr>
            </w:pPr>
            <w:r w:rsidRPr="00585ED0">
              <w:rPr>
                <w:rFonts w:ascii="Arial" w:hAnsi="Arial" w:cs="Arial"/>
                <w:bCs/>
                <w:i/>
              </w:rPr>
              <w:t>Halaman</w:t>
            </w:r>
          </w:p>
          <w:p w:rsidR="000D07E4" w:rsidRPr="00585ED0" w:rsidRDefault="000D07E4" w:rsidP="00BB16F5">
            <w:pPr>
              <w:jc w:val="right"/>
              <w:rPr>
                <w:rFonts w:ascii="Arial" w:hAnsi="Arial" w:cs="Arial"/>
                <w:bCs/>
                <w:i/>
              </w:rPr>
            </w:pPr>
          </w:p>
        </w:tc>
      </w:tr>
      <w:tr w:rsidR="000D07E4" w:rsidRPr="006E0B3A" w:rsidTr="00AA0677">
        <w:tc>
          <w:tcPr>
            <w:tcW w:w="1395" w:type="dxa"/>
          </w:tcPr>
          <w:p w:rsidR="000D07E4" w:rsidRPr="00585ED0" w:rsidRDefault="000D07E4" w:rsidP="00BB16F5">
            <w:pPr>
              <w:jc w:val="center"/>
              <w:rPr>
                <w:rFonts w:ascii="Arial" w:hAnsi="Arial" w:cs="Arial"/>
                <w:bCs/>
              </w:rPr>
            </w:pPr>
            <w:r w:rsidRPr="00585ED0">
              <w:rPr>
                <w:rFonts w:ascii="Arial" w:hAnsi="Arial" w:cs="Arial"/>
                <w:bCs/>
              </w:rPr>
              <w:t>I</w:t>
            </w:r>
          </w:p>
        </w:tc>
        <w:tc>
          <w:tcPr>
            <w:tcW w:w="6402" w:type="dxa"/>
          </w:tcPr>
          <w:p w:rsidR="000D07E4" w:rsidRPr="00585ED0" w:rsidRDefault="000D07E4" w:rsidP="00BB16F5">
            <w:pPr>
              <w:rPr>
                <w:rFonts w:ascii="Arial" w:hAnsi="Arial" w:cs="Arial"/>
                <w:bCs/>
              </w:rPr>
            </w:pPr>
            <w:r w:rsidRPr="00585ED0">
              <w:rPr>
                <w:rFonts w:ascii="Arial" w:hAnsi="Arial" w:cs="Arial"/>
                <w:bCs/>
              </w:rPr>
              <w:t>PENDAHULUAN</w:t>
            </w:r>
            <w:r w:rsidR="00CA1F56">
              <w:rPr>
                <w:rFonts w:ascii="Arial" w:hAnsi="Arial" w:cs="Arial"/>
                <w:bCs/>
              </w:rPr>
              <w:t>………………………………………………</w:t>
            </w:r>
          </w:p>
        </w:tc>
        <w:tc>
          <w:tcPr>
            <w:tcW w:w="1275" w:type="dxa"/>
          </w:tcPr>
          <w:p w:rsidR="000D07E4" w:rsidRPr="006E0B3A" w:rsidRDefault="00CA1F56" w:rsidP="00CA1F56">
            <w:pPr>
              <w:jc w:val="right"/>
              <w:rPr>
                <w:rFonts w:ascii="Arial" w:hAnsi="Arial" w:cs="Arial"/>
                <w:bCs/>
                <w:color w:val="000000" w:themeColor="text1"/>
              </w:rPr>
            </w:pPr>
            <w:r w:rsidRPr="006E0B3A">
              <w:rPr>
                <w:rFonts w:ascii="Arial" w:hAnsi="Arial" w:cs="Arial"/>
                <w:bCs/>
                <w:color w:val="000000" w:themeColor="text1"/>
              </w:rPr>
              <w:t>3</w:t>
            </w:r>
          </w:p>
          <w:p w:rsidR="000D07E4" w:rsidRPr="006E0B3A" w:rsidRDefault="000D07E4" w:rsidP="00CA1F56">
            <w:pPr>
              <w:jc w:val="right"/>
              <w:rPr>
                <w:rFonts w:ascii="Arial" w:hAnsi="Arial" w:cs="Arial"/>
                <w:bCs/>
                <w:color w:val="000000" w:themeColor="text1"/>
                <w:lang w:val="id-ID"/>
              </w:rPr>
            </w:pPr>
          </w:p>
        </w:tc>
      </w:tr>
      <w:tr w:rsidR="000D07E4" w:rsidRPr="006E0B3A" w:rsidTr="00AA0677">
        <w:tc>
          <w:tcPr>
            <w:tcW w:w="1395" w:type="dxa"/>
          </w:tcPr>
          <w:p w:rsidR="000D07E4" w:rsidRPr="00585ED0" w:rsidRDefault="000D07E4" w:rsidP="00BB16F5">
            <w:pPr>
              <w:jc w:val="center"/>
              <w:rPr>
                <w:rFonts w:ascii="Arial" w:hAnsi="Arial" w:cs="Arial"/>
                <w:bCs/>
              </w:rPr>
            </w:pPr>
            <w:r w:rsidRPr="00585ED0">
              <w:rPr>
                <w:rFonts w:ascii="Arial" w:hAnsi="Arial" w:cs="Arial"/>
                <w:bCs/>
              </w:rPr>
              <w:t>II</w:t>
            </w:r>
          </w:p>
        </w:tc>
        <w:tc>
          <w:tcPr>
            <w:tcW w:w="6402" w:type="dxa"/>
          </w:tcPr>
          <w:p w:rsidR="000D07E4" w:rsidRPr="00585ED0" w:rsidRDefault="000D07E4" w:rsidP="00BB16F5">
            <w:pPr>
              <w:rPr>
                <w:rFonts w:ascii="Arial" w:hAnsi="Arial" w:cs="Arial"/>
                <w:bCs/>
              </w:rPr>
            </w:pPr>
            <w:r w:rsidRPr="00585ED0">
              <w:rPr>
                <w:rFonts w:ascii="Arial" w:hAnsi="Arial" w:cs="Arial"/>
                <w:bCs/>
              </w:rPr>
              <w:t>TIM PENGISI BORANG</w:t>
            </w:r>
            <w:r w:rsidR="00CA1F56">
              <w:rPr>
                <w:rFonts w:ascii="Arial" w:hAnsi="Arial" w:cs="Arial"/>
                <w:bCs/>
              </w:rPr>
              <w:t xml:space="preserve"> ……………………………………..</w:t>
            </w:r>
          </w:p>
        </w:tc>
        <w:tc>
          <w:tcPr>
            <w:tcW w:w="1275" w:type="dxa"/>
          </w:tcPr>
          <w:p w:rsidR="000D07E4" w:rsidRPr="006E0B3A" w:rsidRDefault="000D07E4" w:rsidP="00CA1F56">
            <w:pPr>
              <w:jc w:val="right"/>
              <w:rPr>
                <w:rFonts w:ascii="Arial" w:hAnsi="Arial" w:cs="Arial"/>
                <w:bCs/>
                <w:color w:val="000000" w:themeColor="text1"/>
              </w:rPr>
            </w:pPr>
          </w:p>
          <w:p w:rsidR="000D07E4" w:rsidRPr="006E0B3A" w:rsidRDefault="00CA1F56" w:rsidP="00CA1F56">
            <w:pPr>
              <w:jc w:val="right"/>
              <w:rPr>
                <w:rFonts w:ascii="Arial" w:hAnsi="Arial" w:cs="Arial"/>
                <w:bCs/>
                <w:color w:val="000000" w:themeColor="text1"/>
              </w:rPr>
            </w:pPr>
            <w:r w:rsidRPr="006E0B3A">
              <w:rPr>
                <w:rFonts w:ascii="Arial" w:hAnsi="Arial" w:cs="Arial"/>
                <w:bCs/>
                <w:color w:val="000000" w:themeColor="text1"/>
              </w:rPr>
              <w:t>4</w:t>
            </w:r>
          </w:p>
        </w:tc>
      </w:tr>
      <w:tr w:rsidR="000D07E4" w:rsidRPr="006E0B3A" w:rsidTr="00AA0677">
        <w:tc>
          <w:tcPr>
            <w:tcW w:w="1395" w:type="dxa"/>
          </w:tcPr>
          <w:p w:rsidR="000D07E4" w:rsidRPr="00585ED0" w:rsidRDefault="000D07E4" w:rsidP="00BB16F5">
            <w:pPr>
              <w:jc w:val="center"/>
              <w:rPr>
                <w:rFonts w:ascii="Arial" w:hAnsi="Arial" w:cs="Arial"/>
                <w:bCs/>
              </w:rPr>
            </w:pPr>
            <w:r w:rsidRPr="00585ED0">
              <w:rPr>
                <w:rFonts w:ascii="Arial" w:hAnsi="Arial" w:cs="Arial"/>
                <w:bCs/>
              </w:rPr>
              <w:t>III</w:t>
            </w:r>
          </w:p>
        </w:tc>
        <w:tc>
          <w:tcPr>
            <w:tcW w:w="6402" w:type="dxa"/>
          </w:tcPr>
          <w:p w:rsidR="000D07E4" w:rsidRPr="00585ED0" w:rsidRDefault="000D07E4" w:rsidP="00BB16F5">
            <w:pPr>
              <w:rPr>
                <w:rFonts w:ascii="Arial" w:hAnsi="Arial" w:cs="Arial"/>
                <w:bCs/>
                <w:lang w:val="id-ID"/>
              </w:rPr>
            </w:pPr>
            <w:r w:rsidRPr="00585ED0">
              <w:rPr>
                <w:rFonts w:ascii="Arial" w:hAnsi="Arial" w:cs="Arial"/>
                <w:bCs/>
              </w:rPr>
              <w:t>PENJELASAN</w:t>
            </w:r>
            <w:r w:rsidR="00CA1F56">
              <w:rPr>
                <w:rFonts w:ascii="Arial" w:hAnsi="Arial" w:cs="Arial"/>
                <w:bCs/>
              </w:rPr>
              <w:t>………………………………………………....</w:t>
            </w:r>
            <w:r w:rsidRPr="00585ED0">
              <w:rPr>
                <w:rFonts w:ascii="Arial" w:hAnsi="Arial" w:cs="Arial"/>
                <w:bCs/>
                <w:lang w:val="id-ID"/>
              </w:rPr>
              <w:t xml:space="preserve">                                                                           </w:t>
            </w:r>
          </w:p>
        </w:tc>
        <w:tc>
          <w:tcPr>
            <w:tcW w:w="1275" w:type="dxa"/>
          </w:tcPr>
          <w:p w:rsidR="000D07E4" w:rsidRPr="006E0B3A" w:rsidRDefault="000D07E4" w:rsidP="00CA1F56">
            <w:pPr>
              <w:jc w:val="right"/>
              <w:rPr>
                <w:rFonts w:ascii="Arial" w:hAnsi="Arial" w:cs="Arial"/>
                <w:bCs/>
                <w:color w:val="000000" w:themeColor="text1"/>
              </w:rPr>
            </w:pPr>
          </w:p>
          <w:p w:rsidR="000D07E4" w:rsidRPr="006E0B3A" w:rsidRDefault="00CA1F56" w:rsidP="00CA1F56">
            <w:pPr>
              <w:jc w:val="right"/>
              <w:rPr>
                <w:rFonts w:ascii="Arial" w:hAnsi="Arial" w:cs="Arial"/>
                <w:bCs/>
                <w:color w:val="000000" w:themeColor="text1"/>
              </w:rPr>
            </w:pPr>
            <w:r w:rsidRPr="006E0B3A">
              <w:rPr>
                <w:rFonts w:ascii="Arial" w:hAnsi="Arial" w:cs="Arial"/>
                <w:bCs/>
                <w:color w:val="000000" w:themeColor="text1"/>
              </w:rPr>
              <w:t>4</w:t>
            </w:r>
          </w:p>
        </w:tc>
      </w:tr>
      <w:tr w:rsidR="000D07E4" w:rsidRPr="006E0B3A" w:rsidTr="00AA0677">
        <w:tc>
          <w:tcPr>
            <w:tcW w:w="1395" w:type="dxa"/>
          </w:tcPr>
          <w:p w:rsidR="000D07E4" w:rsidRPr="00585ED0" w:rsidRDefault="000D07E4" w:rsidP="00BB16F5">
            <w:pPr>
              <w:jc w:val="center"/>
              <w:rPr>
                <w:rFonts w:ascii="Arial" w:hAnsi="Arial" w:cs="Arial"/>
                <w:bCs/>
              </w:rPr>
            </w:pPr>
            <w:r w:rsidRPr="00585ED0">
              <w:rPr>
                <w:rFonts w:ascii="Arial" w:hAnsi="Arial" w:cs="Arial"/>
                <w:bCs/>
              </w:rPr>
              <w:t>IV</w:t>
            </w:r>
          </w:p>
        </w:tc>
        <w:tc>
          <w:tcPr>
            <w:tcW w:w="6402" w:type="dxa"/>
          </w:tcPr>
          <w:p w:rsidR="000D07E4" w:rsidRPr="00CA1F56" w:rsidRDefault="000D07E4" w:rsidP="00CA1F56">
            <w:pPr>
              <w:jc w:val="both"/>
              <w:rPr>
                <w:rFonts w:ascii="Arial" w:hAnsi="Arial" w:cs="Arial"/>
                <w:bCs/>
              </w:rPr>
            </w:pPr>
            <w:r w:rsidRPr="00585ED0">
              <w:rPr>
                <w:rFonts w:ascii="Arial" w:hAnsi="Arial" w:cs="Arial"/>
                <w:bCs/>
                <w:lang w:val="nb-NO"/>
              </w:rPr>
              <w:t>PETUNJUK PENGISIAN BORANG PROG</w:t>
            </w:r>
            <w:r w:rsidR="00E66D02" w:rsidRPr="00585ED0">
              <w:rPr>
                <w:rFonts w:ascii="Arial" w:hAnsi="Arial" w:cs="Arial"/>
                <w:bCs/>
                <w:lang w:val="nb-NO"/>
              </w:rPr>
              <w:t xml:space="preserve">RAM STUDI </w:t>
            </w:r>
            <w:r w:rsidR="00E66D02" w:rsidRPr="00585ED0">
              <w:rPr>
                <w:rFonts w:ascii="Arial" w:hAnsi="Arial" w:cs="Arial"/>
                <w:bCs/>
                <w:lang w:val="id-ID"/>
              </w:rPr>
              <w:t>KEDOKTERAN HEWAN</w:t>
            </w:r>
            <w:r w:rsidR="00CA1F56">
              <w:rPr>
                <w:rFonts w:ascii="Arial" w:hAnsi="Arial" w:cs="Arial"/>
                <w:bCs/>
              </w:rPr>
              <w:t>……………………………………...</w:t>
            </w:r>
          </w:p>
          <w:p w:rsidR="000D07E4" w:rsidRPr="00585ED0" w:rsidRDefault="000D07E4" w:rsidP="00BB16F5">
            <w:pPr>
              <w:rPr>
                <w:rFonts w:ascii="Arial" w:hAnsi="Arial" w:cs="Arial"/>
                <w:bCs/>
                <w:lang w:val="id-ID"/>
              </w:rPr>
            </w:pPr>
          </w:p>
        </w:tc>
        <w:tc>
          <w:tcPr>
            <w:tcW w:w="1275" w:type="dxa"/>
          </w:tcPr>
          <w:p w:rsidR="00CB40D8" w:rsidRPr="006E0B3A" w:rsidRDefault="00CB40D8" w:rsidP="00CA1F56">
            <w:pPr>
              <w:jc w:val="right"/>
              <w:rPr>
                <w:rFonts w:ascii="Arial" w:hAnsi="Arial" w:cs="Arial"/>
                <w:bCs/>
                <w:color w:val="000000" w:themeColor="text1"/>
              </w:rPr>
            </w:pPr>
          </w:p>
          <w:p w:rsidR="000D07E4" w:rsidRPr="006E0B3A" w:rsidRDefault="00CA1F56" w:rsidP="00CA1F56">
            <w:pPr>
              <w:jc w:val="right"/>
              <w:rPr>
                <w:rFonts w:ascii="Arial" w:hAnsi="Arial" w:cs="Arial"/>
                <w:bCs/>
                <w:color w:val="000000" w:themeColor="text1"/>
              </w:rPr>
            </w:pPr>
            <w:r w:rsidRPr="006E0B3A">
              <w:rPr>
                <w:rFonts w:ascii="Arial" w:hAnsi="Arial" w:cs="Arial"/>
                <w:bCs/>
                <w:color w:val="000000" w:themeColor="text1"/>
              </w:rPr>
              <w:t>6</w:t>
            </w:r>
          </w:p>
        </w:tc>
      </w:tr>
      <w:tr w:rsidR="000D07E4" w:rsidRPr="006E0B3A" w:rsidTr="00AA0677">
        <w:tc>
          <w:tcPr>
            <w:tcW w:w="1395" w:type="dxa"/>
          </w:tcPr>
          <w:p w:rsidR="000D07E4" w:rsidRPr="00585ED0" w:rsidRDefault="000D07E4" w:rsidP="00BB16F5">
            <w:pPr>
              <w:jc w:val="center"/>
              <w:rPr>
                <w:rFonts w:ascii="Arial" w:hAnsi="Arial" w:cs="Arial"/>
                <w:bCs/>
              </w:rPr>
            </w:pPr>
          </w:p>
        </w:tc>
        <w:tc>
          <w:tcPr>
            <w:tcW w:w="6402" w:type="dxa"/>
          </w:tcPr>
          <w:p w:rsidR="00CA1F56" w:rsidRDefault="000D07E4" w:rsidP="00BB16F5">
            <w:pPr>
              <w:ind w:left="1387" w:hanging="1387"/>
              <w:rPr>
                <w:rFonts w:ascii="Arial" w:hAnsi="Arial" w:cs="Arial"/>
                <w:bCs/>
              </w:rPr>
            </w:pPr>
            <w:r w:rsidRPr="00585ED0">
              <w:rPr>
                <w:rFonts w:ascii="Arial" w:hAnsi="Arial" w:cs="Arial"/>
                <w:bCs/>
                <w:lang w:val="id-ID"/>
              </w:rPr>
              <w:t xml:space="preserve">Standar 1. </w:t>
            </w:r>
          </w:p>
          <w:p w:rsidR="00CA1F56" w:rsidRPr="00C20A72" w:rsidRDefault="000D07E4" w:rsidP="00BB16F5">
            <w:pPr>
              <w:ind w:left="1387" w:hanging="1387"/>
              <w:rPr>
                <w:rFonts w:ascii="Arial" w:hAnsi="Arial" w:cs="Arial"/>
                <w:bCs/>
              </w:rPr>
            </w:pPr>
            <w:r w:rsidRPr="00585ED0">
              <w:rPr>
                <w:rFonts w:ascii="Arial" w:hAnsi="Arial" w:cs="Arial"/>
                <w:bCs/>
                <w:lang w:val="id-ID"/>
              </w:rPr>
              <w:t>Visi, Misi. Tujuan dan Sasaran, serta Strategi Pencapaian</w:t>
            </w:r>
          </w:p>
          <w:p w:rsidR="000D07E4" w:rsidRPr="00585ED0" w:rsidRDefault="000D07E4" w:rsidP="00BB16F5">
            <w:pPr>
              <w:ind w:left="1387" w:hanging="1387"/>
              <w:rPr>
                <w:rFonts w:ascii="Arial" w:hAnsi="Arial" w:cs="Arial"/>
                <w:bCs/>
                <w:lang w:val="nb-NO"/>
              </w:rPr>
            </w:pPr>
            <w:r w:rsidRPr="00585ED0">
              <w:rPr>
                <w:rFonts w:ascii="Arial" w:hAnsi="Arial" w:cs="Arial"/>
                <w:bCs/>
                <w:lang w:val="id-ID"/>
              </w:rPr>
              <w:t xml:space="preserve"> </w:t>
            </w:r>
          </w:p>
        </w:tc>
        <w:tc>
          <w:tcPr>
            <w:tcW w:w="1275" w:type="dxa"/>
          </w:tcPr>
          <w:p w:rsidR="000D07E4" w:rsidRPr="006E0B3A" w:rsidRDefault="000D07E4" w:rsidP="00CA1F56">
            <w:pPr>
              <w:jc w:val="right"/>
              <w:rPr>
                <w:rFonts w:ascii="Arial" w:hAnsi="Arial" w:cs="Arial"/>
                <w:bCs/>
                <w:color w:val="000000" w:themeColor="text1"/>
              </w:rPr>
            </w:pPr>
          </w:p>
          <w:p w:rsidR="000D07E4" w:rsidRPr="006E0B3A" w:rsidRDefault="00CB40D8" w:rsidP="00CA1F56">
            <w:pPr>
              <w:jc w:val="right"/>
              <w:rPr>
                <w:rFonts w:ascii="Arial" w:hAnsi="Arial" w:cs="Arial"/>
                <w:bCs/>
                <w:color w:val="000000" w:themeColor="text1"/>
              </w:rPr>
            </w:pPr>
            <w:r w:rsidRPr="006E0B3A">
              <w:rPr>
                <w:rFonts w:ascii="Arial" w:hAnsi="Arial" w:cs="Arial"/>
                <w:bCs/>
                <w:color w:val="000000" w:themeColor="text1"/>
              </w:rPr>
              <w:t>7</w:t>
            </w:r>
          </w:p>
        </w:tc>
      </w:tr>
      <w:tr w:rsidR="000D07E4" w:rsidRPr="006E0B3A" w:rsidTr="00AA0677">
        <w:tc>
          <w:tcPr>
            <w:tcW w:w="1395" w:type="dxa"/>
          </w:tcPr>
          <w:p w:rsidR="000D07E4" w:rsidRPr="00585ED0" w:rsidRDefault="000D07E4" w:rsidP="00BB16F5">
            <w:pPr>
              <w:jc w:val="center"/>
              <w:rPr>
                <w:rFonts w:ascii="Arial" w:hAnsi="Arial" w:cs="Arial"/>
                <w:bCs/>
                <w:lang w:val="nb-NO"/>
              </w:rPr>
            </w:pPr>
          </w:p>
        </w:tc>
        <w:tc>
          <w:tcPr>
            <w:tcW w:w="6402" w:type="dxa"/>
          </w:tcPr>
          <w:p w:rsidR="00CA1F56" w:rsidRDefault="000D07E4" w:rsidP="00BB16F5">
            <w:pPr>
              <w:ind w:left="1007" w:hanging="1007"/>
              <w:rPr>
                <w:rFonts w:ascii="Arial" w:hAnsi="Arial" w:cs="Arial"/>
                <w:bCs/>
              </w:rPr>
            </w:pPr>
            <w:r w:rsidRPr="00585ED0">
              <w:rPr>
                <w:rFonts w:ascii="Arial" w:hAnsi="Arial" w:cs="Arial"/>
                <w:bCs/>
                <w:lang w:val="id-ID"/>
              </w:rPr>
              <w:t xml:space="preserve">Standar 2. </w:t>
            </w:r>
          </w:p>
          <w:p w:rsidR="000D07E4" w:rsidRPr="00585ED0" w:rsidRDefault="000D07E4" w:rsidP="00CA1F56">
            <w:pPr>
              <w:rPr>
                <w:rFonts w:ascii="Arial" w:hAnsi="Arial" w:cs="Arial"/>
                <w:bCs/>
                <w:lang w:val="id-ID"/>
              </w:rPr>
            </w:pPr>
            <w:r w:rsidRPr="00585ED0">
              <w:rPr>
                <w:rFonts w:ascii="Arial" w:hAnsi="Arial" w:cs="Arial"/>
                <w:bCs/>
                <w:lang w:val="id-ID"/>
              </w:rPr>
              <w:t>Tata P</w:t>
            </w:r>
            <w:r w:rsidR="00180EDF" w:rsidRPr="00585ED0">
              <w:rPr>
                <w:rFonts w:ascii="Arial" w:hAnsi="Arial" w:cs="Arial"/>
                <w:bCs/>
                <w:lang w:val="id-ID"/>
              </w:rPr>
              <w:t>among, Kepemimpinan, Sistem Pen</w:t>
            </w:r>
            <w:r w:rsidRPr="00585ED0">
              <w:rPr>
                <w:rFonts w:ascii="Arial" w:hAnsi="Arial" w:cs="Arial"/>
                <w:bCs/>
                <w:lang w:val="id-ID"/>
              </w:rPr>
              <w:t xml:space="preserve">gelolaan, dan    </w:t>
            </w:r>
            <w:r w:rsidR="00180EDF" w:rsidRPr="00585ED0">
              <w:rPr>
                <w:rFonts w:ascii="Arial" w:hAnsi="Arial" w:cs="Arial"/>
                <w:bCs/>
                <w:lang w:val="id-ID"/>
              </w:rPr>
              <w:t>Penjaminan  Mutu</w:t>
            </w:r>
            <w:r w:rsidR="00C20A72">
              <w:rPr>
                <w:rFonts w:ascii="Arial" w:hAnsi="Arial" w:cs="Arial"/>
                <w:bCs/>
              </w:rPr>
              <w:t xml:space="preserve"> …………………………………………….</w:t>
            </w:r>
            <w:r w:rsidR="00180EDF" w:rsidRPr="00585ED0">
              <w:rPr>
                <w:rFonts w:ascii="Arial" w:hAnsi="Arial" w:cs="Arial"/>
                <w:bCs/>
                <w:lang w:val="id-ID"/>
              </w:rPr>
              <w:t xml:space="preserve">  </w:t>
            </w:r>
            <w:r w:rsidRPr="00585ED0">
              <w:rPr>
                <w:rFonts w:ascii="Arial" w:hAnsi="Arial" w:cs="Arial"/>
                <w:bCs/>
                <w:lang w:val="id-ID"/>
              </w:rPr>
              <w:t xml:space="preserve">                                                                    </w:t>
            </w:r>
          </w:p>
          <w:p w:rsidR="000D07E4" w:rsidRPr="00585ED0" w:rsidRDefault="000D07E4" w:rsidP="00BB16F5">
            <w:pPr>
              <w:ind w:left="1007" w:hanging="1007"/>
              <w:rPr>
                <w:rFonts w:ascii="Arial" w:hAnsi="Arial" w:cs="Arial"/>
                <w:bCs/>
                <w:lang w:val="id-ID"/>
              </w:rPr>
            </w:pPr>
          </w:p>
        </w:tc>
        <w:tc>
          <w:tcPr>
            <w:tcW w:w="1275" w:type="dxa"/>
          </w:tcPr>
          <w:p w:rsidR="000D07E4" w:rsidRPr="006E0B3A" w:rsidRDefault="000D07E4" w:rsidP="00CA1F56">
            <w:pPr>
              <w:jc w:val="right"/>
              <w:rPr>
                <w:rFonts w:ascii="Arial" w:hAnsi="Arial" w:cs="Arial"/>
                <w:bCs/>
                <w:color w:val="000000" w:themeColor="text1"/>
                <w:lang w:val="id-ID"/>
              </w:rPr>
            </w:pPr>
          </w:p>
          <w:p w:rsidR="00CB40D8" w:rsidRPr="006E0B3A" w:rsidRDefault="00CB40D8" w:rsidP="00CA1F56">
            <w:pPr>
              <w:jc w:val="right"/>
              <w:rPr>
                <w:rFonts w:ascii="Arial" w:hAnsi="Arial" w:cs="Arial"/>
                <w:bCs/>
                <w:color w:val="000000" w:themeColor="text1"/>
              </w:rPr>
            </w:pPr>
          </w:p>
          <w:p w:rsidR="000D07E4" w:rsidRPr="006E0B3A" w:rsidRDefault="00CB40D8" w:rsidP="00CA1F56">
            <w:pPr>
              <w:jc w:val="right"/>
              <w:rPr>
                <w:rFonts w:ascii="Arial" w:hAnsi="Arial" w:cs="Arial"/>
                <w:bCs/>
                <w:color w:val="000000" w:themeColor="text1"/>
              </w:rPr>
            </w:pPr>
            <w:r w:rsidRPr="006E0B3A">
              <w:rPr>
                <w:rFonts w:ascii="Arial" w:hAnsi="Arial" w:cs="Arial"/>
                <w:bCs/>
                <w:color w:val="000000" w:themeColor="text1"/>
              </w:rPr>
              <w:t>8</w:t>
            </w:r>
          </w:p>
        </w:tc>
      </w:tr>
      <w:tr w:rsidR="000D07E4" w:rsidRPr="006E0B3A" w:rsidTr="00AA0677">
        <w:tc>
          <w:tcPr>
            <w:tcW w:w="1395" w:type="dxa"/>
          </w:tcPr>
          <w:p w:rsidR="000D07E4" w:rsidRPr="00585ED0" w:rsidRDefault="000D07E4" w:rsidP="00BB16F5">
            <w:pPr>
              <w:jc w:val="center"/>
              <w:rPr>
                <w:rFonts w:ascii="Arial" w:hAnsi="Arial" w:cs="Arial"/>
                <w:bCs/>
                <w:lang w:val="nb-NO"/>
              </w:rPr>
            </w:pPr>
          </w:p>
        </w:tc>
        <w:tc>
          <w:tcPr>
            <w:tcW w:w="6402" w:type="dxa"/>
          </w:tcPr>
          <w:p w:rsidR="00C20A72" w:rsidRDefault="000D07E4" w:rsidP="00BB16F5">
            <w:pPr>
              <w:ind w:left="1387" w:hanging="1387"/>
              <w:rPr>
                <w:rFonts w:ascii="Arial" w:hAnsi="Arial" w:cs="Arial"/>
                <w:bCs/>
              </w:rPr>
            </w:pPr>
            <w:r w:rsidRPr="00585ED0">
              <w:rPr>
                <w:rFonts w:ascii="Arial" w:hAnsi="Arial" w:cs="Arial"/>
                <w:bCs/>
                <w:lang w:val="id-ID"/>
              </w:rPr>
              <w:t xml:space="preserve">Standar 3. </w:t>
            </w:r>
          </w:p>
          <w:p w:rsidR="000D07E4" w:rsidRPr="00C20A72" w:rsidRDefault="000D07E4" w:rsidP="00BB16F5">
            <w:pPr>
              <w:ind w:left="1387" w:hanging="1387"/>
              <w:rPr>
                <w:rFonts w:ascii="Arial" w:hAnsi="Arial" w:cs="Arial"/>
                <w:bCs/>
              </w:rPr>
            </w:pPr>
            <w:r w:rsidRPr="00585ED0">
              <w:rPr>
                <w:rFonts w:ascii="Arial" w:hAnsi="Arial" w:cs="Arial"/>
                <w:bCs/>
                <w:lang w:val="id-ID"/>
              </w:rPr>
              <w:t>Mahasiswa dan Lulusan</w:t>
            </w:r>
            <w:r w:rsidR="00C20A72">
              <w:rPr>
                <w:rFonts w:ascii="Arial" w:hAnsi="Arial" w:cs="Arial"/>
                <w:bCs/>
              </w:rPr>
              <w:t xml:space="preserve"> ……………………………………..</w:t>
            </w:r>
          </w:p>
          <w:p w:rsidR="000D07E4" w:rsidRPr="00585ED0" w:rsidRDefault="000D07E4" w:rsidP="00BB16F5">
            <w:pPr>
              <w:ind w:left="1387" w:hanging="1387"/>
              <w:rPr>
                <w:rFonts w:ascii="Arial" w:hAnsi="Arial" w:cs="Arial"/>
                <w:bCs/>
                <w:lang w:val="nb-NO"/>
              </w:rPr>
            </w:pPr>
          </w:p>
        </w:tc>
        <w:tc>
          <w:tcPr>
            <w:tcW w:w="1275" w:type="dxa"/>
          </w:tcPr>
          <w:p w:rsidR="00CB40D8" w:rsidRPr="006E0B3A" w:rsidRDefault="00CB40D8" w:rsidP="00CA1F56">
            <w:pPr>
              <w:jc w:val="right"/>
              <w:rPr>
                <w:rFonts w:ascii="Arial" w:hAnsi="Arial" w:cs="Arial"/>
                <w:bCs/>
                <w:color w:val="000000" w:themeColor="text1"/>
              </w:rPr>
            </w:pPr>
          </w:p>
          <w:p w:rsidR="000D07E4" w:rsidRPr="006E0B3A" w:rsidRDefault="00CB40D8" w:rsidP="00CA1F56">
            <w:pPr>
              <w:jc w:val="right"/>
              <w:rPr>
                <w:rFonts w:ascii="Arial" w:hAnsi="Arial" w:cs="Arial"/>
                <w:bCs/>
                <w:color w:val="000000" w:themeColor="text1"/>
              </w:rPr>
            </w:pPr>
            <w:r w:rsidRPr="006E0B3A">
              <w:rPr>
                <w:rFonts w:ascii="Arial" w:hAnsi="Arial" w:cs="Arial"/>
                <w:bCs/>
                <w:color w:val="000000" w:themeColor="text1"/>
              </w:rPr>
              <w:t>10</w:t>
            </w:r>
          </w:p>
        </w:tc>
      </w:tr>
      <w:tr w:rsidR="000D07E4" w:rsidRPr="006E0B3A" w:rsidTr="00AA0677">
        <w:tc>
          <w:tcPr>
            <w:tcW w:w="1395" w:type="dxa"/>
          </w:tcPr>
          <w:p w:rsidR="000D07E4" w:rsidRPr="00585ED0" w:rsidRDefault="000D07E4" w:rsidP="00BB16F5">
            <w:pPr>
              <w:jc w:val="center"/>
              <w:rPr>
                <w:rFonts w:ascii="Arial" w:hAnsi="Arial" w:cs="Arial"/>
                <w:bCs/>
                <w:lang w:val="nb-NO"/>
              </w:rPr>
            </w:pPr>
          </w:p>
        </w:tc>
        <w:tc>
          <w:tcPr>
            <w:tcW w:w="6402" w:type="dxa"/>
          </w:tcPr>
          <w:p w:rsidR="00C20A72" w:rsidRDefault="000D07E4" w:rsidP="00BB16F5">
            <w:pPr>
              <w:ind w:left="1387" w:hanging="1387"/>
              <w:rPr>
                <w:rFonts w:ascii="Arial" w:hAnsi="Arial" w:cs="Arial"/>
                <w:bCs/>
              </w:rPr>
            </w:pPr>
            <w:r w:rsidRPr="00585ED0">
              <w:rPr>
                <w:rFonts w:ascii="Arial" w:hAnsi="Arial" w:cs="Arial"/>
                <w:bCs/>
                <w:lang w:val="id-ID"/>
              </w:rPr>
              <w:t xml:space="preserve">Standar 4. </w:t>
            </w:r>
          </w:p>
          <w:p w:rsidR="000D07E4" w:rsidRPr="00C20A72" w:rsidRDefault="00C20A72" w:rsidP="00BB16F5">
            <w:pPr>
              <w:ind w:left="1387" w:hanging="1387"/>
              <w:rPr>
                <w:rFonts w:ascii="Arial" w:hAnsi="Arial" w:cs="Arial"/>
                <w:bCs/>
              </w:rPr>
            </w:pPr>
            <w:r>
              <w:rPr>
                <w:rFonts w:ascii="Arial" w:hAnsi="Arial" w:cs="Arial"/>
                <w:bCs/>
                <w:lang w:val="id-ID"/>
              </w:rPr>
              <w:t>Sumber Daya Manusia</w:t>
            </w:r>
            <w:r>
              <w:rPr>
                <w:rFonts w:ascii="Arial" w:hAnsi="Arial" w:cs="Arial"/>
                <w:bCs/>
              </w:rPr>
              <w:t>………………………………………..</w:t>
            </w:r>
          </w:p>
          <w:p w:rsidR="000D07E4" w:rsidRPr="00585ED0" w:rsidRDefault="000D07E4" w:rsidP="00BB16F5">
            <w:pPr>
              <w:ind w:left="1387" w:hanging="1387"/>
              <w:rPr>
                <w:rFonts w:ascii="Arial" w:hAnsi="Arial" w:cs="Arial"/>
                <w:bCs/>
                <w:lang w:val="nb-NO"/>
              </w:rPr>
            </w:pPr>
          </w:p>
        </w:tc>
        <w:tc>
          <w:tcPr>
            <w:tcW w:w="1275" w:type="dxa"/>
          </w:tcPr>
          <w:p w:rsidR="000D07E4" w:rsidRPr="006E0B3A" w:rsidRDefault="000D07E4" w:rsidP="00CA1F56">
            <w:pPr>
              <w:jc w:val="right"/>
              <w:rPr>
                <w:rFonts w:ascii="Arial" w:hAnsi="Arial" w:cs="Arial"/>
                <w:bCs/>
                <w:color w:val="000000" w:themeColor="text1"/>
              </w:rPr>
            </w:pPr>
          </w:p>
          <w:p w:rsidR="00CB40D8" w:rsidRPr="006E0B3A" w:rsidRDefault="003619BC" w:rsidP="00CA1F56">
            <w:pPr>
              <w:jc w:val="right"/>
              <w:rPr>
                <w:rFonts w:ascii="Arial" w:hAnsi="Arial" w:cs="Arial"/>
                <w:bCs/>
                <w:color w:val="000000" w:themeColor="text1"/>
                <w:lang w:val="id-ID"/>
              </w:rPr>
            </w:pPr>
            <w:r w:rsidRPr="006E0B3A">
              <w:rPr>
                <w:rFonts w:ascii="Arial" w:hAnsi="Arial" w:cs="Arial"/>
                <w:bCs/>
                <w:color w:val="000000" w:themeColor="text1"/>
              </w:rPr>
              <w:t>1</w:t>
            </w:r>
            <w:r w:rsidR="00C945F5">
              <w:rPr>
                <w:rFonts w:ascii="Arial" w:hAnsi="Arial" w:cs="Arial"/>
                <w:bCs/>
                <w:color w:val="000000" w:themeColor="text1"/>
                <w:lang w:val="id-ID"/>
              </w:rPr>
              <w:t>8</w:t>
            </w:r>
          </w:p>
        </w:tc>
      </w:tr>
      <w:tr w:rsidR="000D07E4" w:rsidRPr="006E0B3A" w:rsidTr="00AA0677">
        <w:tc>
          <w:tcPr>
            <w:tcW w:w="1395" w:type="dxa"/>
          </w:tcPr>
          <w:p w:rsidR="000D07E4" w:rsidRPr="00585ED0" w:rsidRDefault="000D07E4" w:rsidP="00BB16F5">
            <w:pPr>
              <w:jc w:val="center"/>
              <w:rPr>
                <w:rFonts w:ascii="Arial" w:hAnsi="Arial" w:cs="Arial"/>
                <w:bCs/>
                <w:lang w:val="nb-NO"/>
              </w:rPr>
            </w:pPr>
          </w:p>
        </w:tc>
        <w:tc>
          <w:tcPr>
            <w:tcW w:w="6402" w:type="dxa"/>
          </w:tcPr>
          <w:p w:rsidR="00C20A72" w:rsidRDefault="000D07E4" w:rsidP="00BB16F5">
            <w:pPr>
              <w:ind w:left="1387" w:hanging="1387"/>
              <w:rPr>
                <w:rFonts w:ascii="Arial" w:hAnsi="Arial" w:cs="Arial"/>
                <w:bCs/>
              </w:rPr>
            </w:pPr>
            <w:r w:rsidRPr="00585ED0">
              <w:rPr>
                <w:rFonts w:ascii="Arial" w:hAnsi="Arial" w:cs="Arial"/>
                <w:bCs/>
                <w:lang w:val="id-ID"/>
              </w:rPr>
              <w:t xml:space="preserve">Standar 5. </w:t>
            </w:r>
          </w:p>
          <w:p w:rsidR="000D07E4" w:rsidRPr="00C20A72" w:rsidRDefault="000D07E4" w:rsidP="00BB16F5">
            <w:pPr>
              <w:ind w:left="1387" w:hanging="1387"/>
              <w:rPr>
                <w:rFonts w:ascii="Arial" w:hAnsi="Arial" w:cs="Arial"/>
                <w:bCs/>
              </w:rPr>
            </w:pPr>
            <w:r w:rsidRPr="00585ED0">
              <w:rPr>
                <w:rFonts w:ascii="Arial" w:hAnsi="Arial" w:cs="Arial"/>
                <w:bCs/>
                <w:lang w:val="id-ID"/>
              </w:rPr>
              <w:t>Kurikulum, Pembelajaran, dan Suasana Akademik</w:t>
            </w:r>
            <w:r w:rsidR="00C20A72">
              <w:rPr>
                <w:rFonts w:ascii="Arial" w:hAnsi="Arial" w:cs="Arial"/>
                <w:bCs/>
              </w:rPr>
              <w:t>……….</w:t>
            </w:r>
          </w:p>
          <w:p w:rsidR="000D07E4" w:rsidRPr="00585ED0" w:rsidRDefault="000D07E4" w:rsidP="00BB16F5">
            <w:pPr>
              <w:ind w:left="1387" w:hanging="1387"/>
              <w:rPr>
                <w:rFonts w:ascii="Arial" w:hAnsi="Arial" w:cs="Arial"/>
                <w:bCs/>
                <w:lang w:val="nb-NO"/>
              </w:rPr>
            </w:pPr>
          </w:p>
        </w:tc>
        <w:tc>
          <w:tcPr>
            <w:tcW w:w="1275" w:type="dxa"/>
          </w:tcPr>
          <w:p w:rsidR="000D07E4" w:rsidRPr="006E0B3A" w:rsidRDefault="000D07E4" w:rsidP="00CA1F56">
            <w:pPr>
              <w:jc w:val="right"/>
              <w:rPr>
                <w:rFonts w:ascii="Arial" w:hAnsi="Arial" w:cs="Arial"/>
                <w:bCs/>
                <w:color w:val="000000" w:themeColor="text1"/>
              </w:rPr>
            </w:pPr>
          </w:p>
          <w:p w:rsidR="00CB40D8" w:rsidRPr="00031F46" w:rsidRDefault="00031F46" w:rsidP="00CA1F56">
            <w:pPr>
              <w:jc w:val="right"/>
              <w:rPr>
                <w:rFonts w:ascii="Arial" w:hAnsi="Arial" w:cs="Arial"/>
                <w:bCs/>
                <w:color w:val="000000" w:themeColor="text1"/>
                <w:lang w:val="id-ID"/>
              </w:rPr>
            </w:pPr>
            <w:r>
              <w:rPr>
                <w:rFonts w:ascii="Arial" w:hAnsi="Arial" w:cs="Arial"/>
                <w:bCs/>
                <w:color w:val="000000" w:themeColor="text1"/>
              </w:rPr>
              <w:t>2</w:t>
            </w:r>
            <w:r>
              <w:rPr>
                <w:rFonts w:ascii="Arial" w:hAnsi="Arial" w:cs="Arial"/>
                <w:bCs/>
                <w:color w:val="000000" w:themeColor="text1"/>
                <w:lang w:val="id-ID"/>
              </w:rPr>
              <w:t>5</w:t>
            </w:r>
          </w:p>
        </w:tc>
      </w:tr>
      <w:tr w:rsidR="000D07E4" w:rsidRPr="006E0B3A" w:rsidTr="00AA0677">
        <w:tc>
          <w:tcPr>
            <w:tcW w:w="1395" w:type="dxa"/>
          </w:tcPr>
          <w:p w:rsidR="000D07E4" w:rsidRPr="00585ED0" w:rsidRDefault="000D07E4" w:rsidP="00BB16F5">
            <w:pPr>
              <w:jc w:val="center"/>
              <w:rPr>
                <w:rFonts w:ascii="Arial" w:hAnsi="Arial" w:cs="Arial"/>
                <w:bCs/>
                <w:lang w:val="nb-NO"/>
              </w:rPr>
            </w:pPr>
          </w:p>
        </w:tc>
        <w:tc>
          <w:tcPr>
            <w:tcW w:w="6402" w:type="dxa"/>
          </w:tcPr>
          <w:p w:rsidR="00C20A72" w:rsidRDefault="000D07E4" w:rsidP="00BB16F5">
            <w:pPr>
              <w:ind w:left="1387" w:hanging="1387"/>
              <w:rPr>
                <w:rFonts w:ascii="Arial" w:hAnsi="Arial" w:cs="Arial"/>
                <w:bCs/>
              </w:rPr>
            </w:pPr>
            <w:r w:rsidRPr="00585ED0">
              <w:rPr>
                <w:rFonts w:ascii="Arial" w:hAnsi="Arial" w:cs="Arial"/>
                <w:bCs/>
                <w:lang w:val="id-ID"/>
              </w:rPr>
              <w:t xml:space="preserve">Standar 6. </w:t>
            </w:r>
          </w:p>
          <w:p w:rsidR="000D07E4" w:rsidRPr="00C20A72" w:rsidRDefault="000D07E4" w:rsidP="00C20A72">
            <w:pPr>
              <w:jc w:val="both"/>
              <w:rPr>
                <w:rFonts w:ascii="Arial" w:hAnsi="Arial" w:cs="Arial"/>
                <w:bCs/>
              </w:rPr>
            </w:pPr>
            <w:r w:rsidRPr="00585ED0">
              <w:rPr>
                <w:rFonts w:ascii="Arial" w:hAnsi="Arial" w:cs="Arial"/>
                <w:bCs/>
                <w:lang w:val="id-ID"/>
              </w:rPr>
              <w:t>Pembi</w:t>
            </w:r>
            <w:r w:rsidR="006C2133" w:rsidRPr="00585ED0">
              <w:rPr>
                <w:rFonts w:ascii="Arial" w:hAnsi="Arial" w:cs="Arial"/>
                <w:bCs/>
                <w:lang w:val="id-ID"/>
              </w:rPr>
              <w:t>a</w:t>
            </w:r>
            <w:r w:rsidRPr="00585ED0">
              <w:rPr>
                <w:rFonts w:ascii="Arial" w:hAnsi="Arial" w:cs="Arial"/>
                <w:bCs/>
                <w:lang w:val="id-ID"/>
              </w:rPr>
              <w:t xml:space="preserve">yaan, Sarana dan Prasarana, serta Sistem </w:t>
            </w:r>
            <w:r w:rsidR="00C20A72">
              <w:rPr>
                <w:rFonts w:ascii="Arial" w:hAnsi="Arial" w:cs="Arial"/>
                <w:bCs/>
                <w:lang w:val="id-ID"/>
              </w:rPr>
              <w:t xml:space="preserve"> Informasi</w:t>
            </w:r>
            <w:r w:rsidR="00C20A72">
              <w:rPr>
                <w:rFonts w:ascii="Arial" w:hAnsi="Arial" w:cs="Arial"/>
                <w:bCs/>
              </w:rPr>
              <w:t>………………………………………………………..</w:t>
            </w:r>
          </w:p>
          <w:p w:rsidR="000D07E4" w:rsidRPr="00585ED0" w:rsidRDefault="000D07E4" w:rsidP="00BB16F5">
            <w:pPr>
              <w:ind w:left="1387" w:hanging="1387"/>
              <w:rPr>
                <w:rFonts w:ascii="Arial" w:hAnsi="Arial" w:cs="Arial"/>
                <w:bCs/>
                <w:lang w:val="nb-NO"/>
              </w:rPr>
            </w:pPr>
          </w:p>
        </w:tc>
        <w:tc>
          <w:tcPr>
            <w:tcW w:w="1275" w:type="dxa"/>
          </w:tcPr>
          <w:p w:rsidR="000D07E4" w:rsidRPr="006E0B3A" w:rsidRDefault="000D07E4" w:rsidP="00CA1F56">
            <w:pPr>
              <w:jc w:val="right"/>
              <w:rPr>
                <w:rFonts w:ascii="Arial" w:hAnsi="Arial" w:cs="Arial"/>
                <w:bCs/>
                <w:color w:val="000000" w:themeColor="text1"/>
              </w:rPr>
            </w:pPr>
          </w:p>
          <w:p w:rsidR="00CB40D8" w:rsidRPr="006E0B3A" w:rsidRDefault="00CB40D8" w:rsidP="00CA1F56">
            <w:pPr>
              <w:jc w:val="right"/>
              <w:rPr>
                <w:rFonts w:ascii="Arial" w:hAnsi="Arial" w:cs="Arial"/>
                <w:bCs/>
                <w:color w:val="000000" w:themeColor="text1"/>
              </w:rPr>
            </w:pPr>
          </w:p>
          <w:p w:rsidR="00CB40D8" w:rsidRPr="00031F46" w:rsidRDefault="00031F46" w:rsidP="00CB40D8">
            <w:pPr>
              <w:jc w:val="right"/>
              <w:rPr>
                <w:rFonts w:ascii="Arial" w:hAnsi="Arial" w:cs="Arial"/>
                <w:bCs/>
                <w:color w:val="000000" w:themeColor="text1"/>
                <w:lang w:val="id-ID"/>
              </w:rPr>
            </w:pPr>
            <w:r>
              <w:rPr>
                <w:rFonts w:ascii="Arial" w:hAnsi="Arial" w:cs="Arial"/>
                <w:bCs/>
                <w:color w:val="000000" w:themeColor="text1"/>
              </w:rPr>
              <w:t>3</w:t>
            </w:r>
            <w:r>
              <w:rPr>
                <w:rFonts w:ascii="Arial" w:hAnsi="Arial" w:cs="Arial"/>
                <w:bCs/>
                <w:color w:val="000000" w:themeColor="text1"/>
                <w:lang w:val="id-ID"/>
              </w:rPr>
              <w:t>4</w:t>
            </w:r>
          </w:p>
          <w:p w:rsidR="000D07E4" w:rsidRPr="006E0B3A" w:rsidRDefault="000D07E4" w:rsidP="00CA1F56">
            <w:pPr>
              <w:jc w:val="right"/>
              <w:rPr>
                <w:rFonts w:ascii="Arial" w:hAnsi="Arial" w:cs="Arial"/>
                <w:bCs/>
                <w:color w:val="000000" w:themeColor="text1"/>
                <w:lang w:val="id-ID"/>
              </w:rPr>
            </w:pPr>
          </w:p>
        </w:tc>
      </w:tr>
      <w:tr w:rsidR="000D07E4" w:rsidRPr="006E0B3A" w:rsidTr="00AA0677">
        <w:tc>
          <w:tcPr>
            <w:tcW w:w="1395" w:type="dxa"/>
          </w:tcPr>
          <w:p w:rsidR="000D07E4" w:rsidRPr="00585ED0" w:rsidRDefault="000D07E4" w:rsidP="00BB16F5">
            <w:pPr>
              <w:jc w:val="center"/>
              <w:rPr>
                <w:rFonts w:ascii="Arial" w:hAnsi="Arial" w:cs="Arial"/>
                <w:bCs/>
                <w:lang w:val="nb-NO"/>
              </w:rPr>
            </w:pPr>
          </w:p>
        </w:tc>
        <w:tc>
          <w:tcPr>
            <w:tcW w:w="6402" w:type="dxa"/>
          </w:tcPr>
          <w:p w:rsidR="00C20A72" w:rsidRDefault="000D07E4" w:rsidP="00BB16F5">
            <w:pPr>
              <w:ind w:left="1387" w:hanging="1387"/>
              <w:rPr>
                <w:rFonts w:ascii="Arial" w:hAnsi="Arial" w:cs="Arial"/>
                <w:bCs/>
              </w:rPr>
            </w:pPr>
            <w:r w:rsidRPr="00585ED0">
              <w:rPr>
                <w:rFonts w:ascii="Arial" w:hAnsi="Arial" w:cs="Arial"/>
                <w:bCs/>
                <w:lang w:val="id-ID"/>
              </w:rPr>
              <w:t xml:space="preserve">Standar 7. </w:t>
            </w:r>
          </w:p>
          <w:p w:rsidR="000D07E4" w:rsidRPr="00C20A72" w:rsidRDefault="000D07E4" w:rsidP="00C20A72">
            <w:pPr>
              <w:jc w:val="both"/>
              <w:rPr>
                <w:rFonts w:ascii="Arial" w:hAnsi="Arial" w:cs="Arial"/>
                <w:bCs/>
              </w:rPr>
            </w:pPr>
            <w:r w:rsidRPr="00585ED0">
              <w:rPr>
                <w:rFonts w:ascii="Arial" w:hAnsi="Arial" w:cs="Arial"/>
                <w:bCs/>
                <w:lang w:val="id-ID"/>
              </w:rPr>
              <w:t xml:space="preserve">Penelitian, Pelayanan/Pengabdian kepada Masyarakat, </w:t>
            </w:r>
            <w:r w:rsidR="00C20A72">
              <w:rPr>
                <w:rFonts w:ascii="Arial" w:hAnsi="Arial" w:cs="Arial"/>
                <w:bCs/>
                <w:lang w:val="id-ID"/>
              </w:rPr>
              <w:t>dan Kerjasama</w:t>
            </w:r>
            <w:r w:rsidR="00C20A72">
              <w:rPr>
                <w:rFonts w:ascii="Arial" w:hAnsi="Arial" w:cs="Arial"/>
                <w:bCs/>
              </w:rPr>
              <w:t>…………………………………………………</w:t>
            </w:r>
          </w:p>
          <w:p w:rsidR="000D07E4" w:rsidRPr="00585ED0" w:rsidRDefault="000D07E4" w:rsidP="00BB16F5">
            <w:pPr>
              <w:ind w:left="1387" w:hanging="1387"/>
              <w:rPr>
                <w:rFonts w:ascii="Arial" w:hAnsi="Arial" w:cs="Arial"/>
                <w:bCs/>
                <w:lang w:val="nb-NO"/>
              </w:rPr>
            </w:pPr>
          </w:p>
        </w:tc>
        <w:tc>
          <w:tcPr>
            <w:tcW w:w="1275" w:type="dxa"/>
          </w:tcPr>
          <w:p w:rsidR="000D07E4" w:rsidRPr="006E0B3A" w:rsidRDefault="000D07E4" w:rsidP="00CA1F56">
            <w:pPr>
              <w:jc w:val="right"/>
              <w:rPr>
                <w:rFonts w:ascii="Arial" w:hAnsi="Arial" w:cs="Arial"/>
                <w:bCs/>
                <w:color w:val="000000" w:themeColor="text1"/>
              </w:rPr>
            </w:pPr>
          </w:p>
          <w:p w:rsidR="00CB40D8" w:rsidRPr="006E0B3A" w:rsidRDefault="00CB40D8" w:rsidP="00CA1F56">
            <w:pPr>
              <w:jc w:val="right"/>
              <w:rPr>
                <w:rFonts w:ascii="Arial" w:hAnsi="Arial" w:cs="Arial"/>
                <w:bCs/>
                <w:color w:val="000000" w:themeColor="text1"/>
              </w:rPr>
            </w:pPr>
          </w:p>
          <w:p w:rsidR="00CB40D8" w:rsidRPr="006E0B3A" w:rsidRDefault="003619BC" w:rsidP="00CA1F56">
            <w:pPr>
              <w:jc w:val="right"/>
              <w:rPr>
                <w:rFonts w:ascii="Arial" w:hAnsi="Arial" w:cs="Arial"/>
                <w:bCs/>
                <w:color w:val="000000" w:themeColor="text1"/>
                <w:lang w:val="id-ID"/>
              </w:rPr>
            </w:pPr>
            <w:r w:rsidRPr="006E0B3A">
              <w:rPr>
                <w:rFonts w:ascii="Arial" w:hAnsi="Arial" w:cs="Arial"/>
                <w:bCs/>
                <w:color w:val="000000" w:themeColor="text1"/>
              </w:rPr>
              <w:t>4</w:t>
            </w:r>
            <w:r w:rsidR="00031F46">
              <w:rPr>
                <w:rFonts w:ascii="Arial" w:hAnsi="Arial" w:cs="Arial"/>
                <w:bCs/>
                <w:color w:val="000000" w:themeColor="text1"/>
                <w:lang w:val="id-ID"/>
              </w:rPr>
              <w:t>1</w:t>
            </w:r>
          </w:p>
        </w:tc>
      </w:tr>
      <w:tr w:rsidR="00521E96" w:rsidRPr="006E0B3A" w:rsidTr="00AA0677">
        <w:tc>
          <w:tcPr>
            <w:tcW w:w="1395" w:type="dxa"/>
          </w:tcPr>
          <w:p w:rsidR="00521E96" w:rsidRPr="00585ED0" w:rsidRDefault="00521E96" w:rsidP="00BE7243">
            <w:pPr>
              <w:jc w:val="center"/>
              <w:rPr>
                <w:rFonts w:ascii="Arial" w:hAnsi="Arial" w:cs="Arial"/>
                <w:bCs/>
              </w:rPr>
            </w:pPr>
            <w:r w:rsidRPr="00585ED0">
              <w:rPr>
                <w:rFonts w:ascii="Arial" w:hAnsi="Arial" w:cs="Arial"/>
                <w:bCs/>
              </w:rPr>
              <w:t>V</w:t>
            </w:r>
          </w:p>
        </w:tc>
        <w:tc>
          <w:tcPr>
            <w:tcW w:w="6402" w:type="dxa"/>
          </w:tcPr>
          <w:p w:rsidR="00521E96" w:rsidRPr="00585ED0" w:rsidRDefault="00521E96" w:rsidP="003619BC">
            <w:pPr>
              <w:jc w:val="both"/>
              <w:rPr>
                <w:rFonts w:ascii="Arial" w:hAnsi="Arial" w:cs="Arial"/>
                <w:bCs/>
                <w:lang w:val="id-ID"/>
              </w:rPr>
            </w:pPr>
            <w:r w:rsidRPr="00585ED0">
              <w:rPr>
                <w:rFonts w:ascii="Arial" w:hAnsi="Arial" w:cs="Arial"/>
                <w:bCs/>
                <w:lang w:val="nb-NO"/>
              </w:rPr>
              <w:t xml:space="preserve">PETUNJUK PENGISIAN BORANG </w:t>
            </w:r>
            <w:r w:rsidR="003619BC">
              <w:rPr>
                <w:rFonts w:ascii="Arial" w:hAnsi="Arial" w:cs="Arial"/>
                <w:bCs/>
                <w:lang w:val="id-ID"/>
              </w:rPr>
              <w:t xml:space="preserve">UNIT PENGELOLA </w:t>
            </w:r>
            <w:r w:rsidRPr="00585ED0">
              <w:rPr>
                <w:rFonts w:ascii="Arial" w:hAnsi="Arial" w:cs="Arial"/>
                <w:bCs/>
                <w:lang w:val="nb-NO"/>
              </w:rPr>
              <w:t xml:space="preserve">PROGRAM STUDI </w:t>
            </w:r>
            <w:r w:rsidRPr="00585ED0">
              <w:rPr>
                <w:rFonts w:ascii="Arial" w:hAnsi="Arial" w:cs="Arial"/>
                <w:bCs/>
                <w:lang w:val="id-ID"/>
              </w:rPr>
              <w:t>KEDOKTERAN HEWAN</w:t>
            </w:r>
            <w:r w:rsidR="003619BC">
              <w:rPr>
                <w:rFonts w:ascii="Arial" w:hAnsi="Arial" w:cs="Arial"/>
                <w:bCs/>
                <w:lang w:val="id-ID"/>
              </w:rPr>
              <w:t>....................</w:t>
            </w:r>
          </w:p>
        </w:tc>
        <w:tc>
          <w:tcPr>
            <w:tcW w:w="1275" w:type="dxa"/>
          </w:tcPr>
          <w:p w:rsidR="00521E96" w:rsidRPr="006E0B3A" w:rsidRDefault="00C945F5" w:rsidP="00CA1F56">
            <w:pPr>
              <w:jc w:val="right"/>
              <w:rPr>
                <w:rFonts w:ascii="Arial" w:hAnsi="Arial" w:cs="Arial"/>
                <w:bCs/>
                <w:color w:val="000000" w:themeColor="text1"/>
                <w:lang w:val="id-ID"/>
              </w:rPr>
            </w:pPr>
            <w:r>
              <w:rPr>
                <w:rFonts w:ascii="Arial" w:hAnsi="Arial" w:cs="Arial"/>
                <w:bCs/>
                <w:color w:val="000000" w:themeColor="text1"/>
                <w:lang w:val="id-ID"/>
              </w:rPr>
              <w:t>44</w:t>
            </w:r>
            <w:bookmarkStart w:id="0" w:name="_GoBack"/>
            <w:bookmarkEnd w:id="0"/>
          </w:p>
        </w:tc>
      </w:tr>
    </w:tbl>
    <w:p w:rsidR="000D07E4" w:rsidRPr="00585ED0" w:rsidRDefault="000D07E4" w:rsidP="000D07E4">
      <w:pPr>
        <w:rPr>
          <w:rFonts w:ascii="Arial" w:hAnsi="Arial" w:cs="Arial"/>
          <w:b/>
          <w:lang w:val="nb-NO"/>
        </w:rPr>
      </w:pPr>
      <w:r w:rsidRPr="00585ED0">
        <w:rPr>
          <w:rFonts w:ascii="Arial" w:hAnsi="Arial" w:cs="Arial"/>
          <w:b/>
          <w:bCs/>
          <w:lang w:val="nb-NO"/>
        </w:rPr>
        <w:br w:type="page"/>
      </w:r>
    </w:p>
    <w:p w:rsidR="000D07E4" w:rsidRPr="00585ED0" w:rsidRDefault="000D07E4" w:rsidP="000D07E4">
      <w:pPr>
        <w:jc w:val="center"/>
        <w:rPr>
          <w:rFonts w:ascii="Arial" w:hAnsi="Arial" w:cs="Arial"/>
          <w:b/>
          <w:lang w:val="nb-NO"/>
        </w:rPr>
      </w:pPr>
      <w:r w:rsidRPr="00585ED0">
        <w:rPr>
          <w:rFonts w:ascii="Arial" w:hAnsi="Arial" w:cs="Arial"/>
          <w:b/>
          <w:lang w:val="nb-NO"/>
        </w:rPr>
        <w:lastRenderedPageBreak/>
        <w:t>PANDUAN PENGISIAN</w:t>
      </w:r>
    </w:p>
    <w:p w:rsidR="000D07E4" w:rsidRPr="00585ED0" w:rsidRDefault="000D07E4" w:rsidP="000D07E4">
      <w:pPr>
        <w:jc w:val="center"/>
        <w:rPr>
          <w:rFonts w:ascii="Arial" w:hAnsi="Arial" w:cs="Arial"/>
          <w:b/>
          <w:lang w:val="nb-NO"/>
        </w:rPr>
      </w:pPr>
      <w:r w:rsidRPr="00585ED0">
        <w:rPr>
          <w:rFonts w:ascii="Arial" w:hAnsi="Arial" w:cs="Arial"/>
          <w:b/>
          <w:lang w:val="nb-NO"/>
        </w:rPr>
        <w:t xml:space="preserve">BORANG AKREDITASI PROGRAM STUDI </w:t>
      </w:r>
      <w:r w:rsidR="005A01F8" w:rsidRPr="00585ED0">
        <w:rPr>
          <w:rFonts w:ascii="Arial" w:hAnsi="Arial" w:cs="Arial"/>
          <w:b/>
          <w:lang w:val="nb-NO"/>
        </w:rPr>
        <w:t>KEDOKTERAN HEWAN</w:t>
      </w:r>
    </w:p>
    <w:p w:rsidR="000D07E4" w:rsidRPr="00585ED0" w:rsidRDefault="000D07E4" w:rsidP="000D07E4">
      <w:pPr>
        <w:rPr>
          <w:rFonts w:ascii="Arial" w:hAnsi="Arial" w:cs="Arial"/>
          <w:lang w:val="nb-NO"/>
        </w:rPr>
      </w:pPr>
    </w:p>
    <w:p w:rsidR="000D07E4" w:rsidRPr="00A56C89" w:rsidRDefault="000D07E4" w:rsidP="000D07E4">
      <w:pPr>
        <w:rPr>
          <w:rFonts w:ascii="Arial" w:hAnsi="Arial" w:cs="Arial"/>
          <w:b/>
          <w:lang w:val="nb-NO"/>
        </w:rPr>
      </w:pPr>
      <w:r w:rsidRPr="00A56C89">
        <w:rPr>
          <w:rFonts w:ascii="Arial" w:hAnsi="Arial" w:cs="Arial"/>
          <w:b/>
          <w:lang w:val="nb-NO"/>
        </w:rPr>
        <w:t>I.  PENDAHULUAN</w:t>
      </w:r>
    </w:p>
    <w:p w:rsidR="000D07E4" w:rsidRPr="00585ED0" w:rsidRDefault="000D07E4" w:rsidP="000D07E4">
      <w:pPr>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 xml:space="preserve">Borang </w:t>
      </w:r>
      <w:r w:rsidRPr="00585ED0">
        <w:rPr>
          <w:rFonts w:ascii="Arial" w:hAnsi="Arial" w:cs="Arial"/>
          <w:lang w:val="id-ID"/>
        </w:rPr>
        <w:t>a</w:t>
      </w:r>
      <w:r w:rsidRPr="00585ED0">
        <w:rPr>
          <w:rFonts w:ascii="Arial" w:hAnsi="Arial" w:cs="Arial"/>
          <w:lang w:val="nb-NO"/>
        </w:rPr>
        <w:t>kreditasi program studi merupakan alat atau instrumen untuk mengumpulkan informasi mengenai kinerja program studi pada perguruan tinggi negeri, kedinasan, keagamaan, dan perguruan tinggi swasta dalam rangka pengendalian mutu semua perguruan tinggi di Indonesia.</w:t>
      </w:r>
    </w:p>
    <w:p w:rsidR="000D07E4" w:rsidRPr="00585ED0" w:rsidRDefault="000D07E4" w:rsidP="000D07E4">
      <w:pPr>
        <w:jc w:val="both"/>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0D07E4" w:rsidRPr="00585ED0" w:rsidRDefault="000D07E4" w:rsidP="000D07E4">
      <w:pPr>
        <w:jc w:val="both"/>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program </w:t>
      </w:r>
      <w:r w:rsidR="00F0077A">
        <w:rPr>
          <w:rFonts w:ascii="Arial" w:hAnsi="Arial" w:cs="Arial"/>
          <w:lang w:val="nb-NO"/>
        </w:rPr>
        <w:t>studi pendidikan kedokteran hewan</w:t>
      </w:r>
      <w:r w:rsidRPr="00585ED0">
        <w:rPr>
          <w:rFonts w:ascii="Arial" w:hAnsi="Arial" w:cs="Arial"/>
          <w:lang w:val="nb-NO"/>
        </w:rPr>
        <w:t xml:space="preserve"> dan sebagai bukti.</w:t>
      </w:r>
    </w:p>
    <w:p w:rsidR="000D07E4" w:rsidRPr="00585ED0" w:rsidRDefault="000D07E4" w:rsidP="000D07E4">
      <w:pPr>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Informasi yang diperoleh dari jawaban terhadap pertanyaan-pertanyaan dalam borang akreditasi itu digunakan untuk dua tujuan pokok, yaitu untuk:</w:t>
      </w:r>
    </w:p>
    <w:p w:rsidR="000D07E4" w:rsidRPr="00585ED0" w:rsidRDefault="000D07E4" w:rsidP="006D2F49">
      <w:pPr>
        <w:numPr>
          <w:ilvl w:val="1"/>
          <w:numId w:val="4"/>
        </w:numPr>
        <w:tabs>
          <w:tab w:val="clear" w:pos="1440"/>
        </w:tabs>
        <w:ind w:left="360"/>
        <w:rPr>
          <w:rFonts w:ascii="Arial" w:hAnsi="Arial" w:cs="Arial"/>
          <w:lang w:val="nl-NL"/>
        </w:rPr>
      </w:pPr>
      <w:r w:rsidRPr="00585ED0">
        <w:rPr>
          <w:rFonts w:ascii="Arial" w:hAnsi="Arial" w:cs="Arial"/>
          <w:lang w:val="nl-NL"/>
        </w:rPr>
        <w:t xml:space="preserve">menilai kinerja akademik dan administratif </w:t>
      </w:r>
      <w:r w:rsidRPr="00585ED0">
        <w:rPr>
          <w:rFonts w:ascii="Arial" w:hAnsi="Arial" w:cs="Arial"/>
          <w:lang w:val="nb-NO"/>
        </w:rPr>
        <w:t>program studi</w:t>
      </w:r>
      <w:r w:rsidRPr="00585ED0">
        <w:rPr>
          <w:rFonts w:ascii="Arial" w:hAnsi="Arial" w:cs="Arial"/>
          <w:lang w:val="nl-NL"/>
        </w:rPr>
        <w:t>, dan</w:t>
      </w:r>
    </w:p>
    <w:p w:rsidR="000D07E4" w:rsidRPr="00585ED0" w:rsidRDefault="000D07E4" w:rsidP="006D2F49">
      <w:pPr>
        <w:numPr>
          <w:ilvl w:val="1"/>
          <w:numId w:val="4"/>
        </w:numPr>
        <w:tabs>
          <w:tab w:val="clear" w:pos="1440"/>
        </w:tabs>
        <w:ind w:left="360"/>
        <w:jc w:val="both"/>
        <w:rPr>
          <w:rFonts w:ascii="Arial" w:hAnsi="Arial" w:cs="Arial"/>
          <w:lang w:val="nl-NL"/>
        </w:rPr>
      </w:pPr>
      <w:r w:rsidRPr="00585ED0">
        <w:rPr>
          <w:rFonts w:ascii="Arial" w:hAnsi="Arial" w:cs="Arial"/>
          <w:lang w:val="nl-NL"/>
        </w:rPr>
        <w:t xml:space="preserve">menemukan dimensi-dimensi kinerja </w:t>
      </w:r>
      <w:r w:rsidRPr="00585ED0">
        <w:rPr>
          <w:rFonts w:ascii="Arial" w:hAnsi="Arial" w:cs="Arial"/>
          <w:lang w:val="nb-NO"/>
        </w:rPr>
        <w:t>program studi</w:t>
      </w:r>
      <w:r w:rsidRPr="00585ED0">
        <w:rPr>
          <w:rFonts w:ascii="Arial" w:hAnsi="Arial" w:cs="Arial"/>
          <w:lang w:val="nl-NL"/>
        </w:rPr>
        <w:t xml:space="preserve"> yang memerlukan perbaikan atau pembinaan.</w:t>
      </w:r>
    </w:p>
    <w:p w:rsidR="000D07E4" w:rsidRPr="00585ED0" w:rsidRDefault="000D07E4" w:rsidP="000D07E4">
      <w:pPr>
        <w:ind w:left="1080"/>
        <w:rPr>
          <w:rFonts w:ascii="Arial" w:hAnsi="Arial" w:cs="Arial"/>
          <w:lang w:val="nl-NL"/>
        </w:rPr>
      </w:pPr>
    </w:p>
    <w:p w:rsidR="000D07E4" w:rsidRPr="00585ED0" w:rsidRDefault="000D07E4" w:rsidP="000D07E4">
      <w:pPr>
        <w:jc w:val="both"/>
        <w:rPr>
          <w:rFonts w:ascii="Arial" w:hAnsi="Arial" w:cs="Arial"/>
        </w:rPr>
      </w:pPr>
      <w:r w:rsidRPr="00585ED0">
        <w:rPr>
          <w:rFonts w:ascii="Arial" w:hAnsi="Arial" w:cs="Arial"/>
          <w:lang w:val="nl-NL"/>
        </w:rPr>
        <w:t xml:space="preserve">Pertanyaan yang dituangkan dalam borang akreditasi disusun berdasarkan </w:t>
      </w:r>
      <w:r w:rsidRPr="00585ED0">
        <w:rPr>
          <w:rFonts w:ascii="Arial" w:hAnsi="Arial" w:cs="Arial"/>
          <w:lang w:val="id-ID"/>
        </w:rPr>
        <w:t>sebelas</w:t>
      </w:r>
      <w:r w:rsidRPr="00585ED0">
        <w:rPr>
          <w:rFonts w:ascii="Arial" w:hAnsi="Arial" w:cs="Arial"/>
          <w:lang w:val="nl-NL"/>
        </w:rPr>
        <w:t xml:space="preserve"> dimensi mutu </w:t>
      </w:r>
      <w:r w:rsidRPr="00585ED0">
        <w:rPr>
          <w:rFonts w:ascii="Arial" w:hAnsi="Arial" w:cs="Arial"/>
          <w:lang w:val="it-IT"/>
        </w:rPr>
        <w:t xml:space="preserve">yang merupakan jabaran </w:t>
      </w:r>
      <w:r w:rsidRPr="00585ED0">
        <w:rPr>
          <w:rFonts w:ascii="Arial" w:hAnsi="Arial" w:cs="Arial"/>
          <w:lang w:val="id-ID"/>
        </w:rPr>
        <w:t xml:space="preserve">dan perluasan lebih lanjut </w:t>
      </w:r>
      <w:r w:rsidRPr="00585ED0">
        <w:rPr>
          <w:rFonts w:ascii="Arial" w:hAnsi="Arial" w:cs="Arial"/>
          <w:lang w:val="it-IT"/>
        </w:rPr>
        <w:t xml:space="preserve">dari RAISE++ </w:t>
      </w:r>
      <w:r w:rsidRPr="00585ED0">
        <w:rPr>
          <w:rFonts w:ascii="Arial" w:hAnsi="Arial" w:cs="Arial"/>
        </w:rPr>
        <w:t>(</w:t>
      </w:r>
      <w:r w:rsidRPr="00585ED0">
        <w:rPr>
          <w:rFonts w:ascii="Arial" w:hAnsi="Arial" w:cs="Arial"/>
          <w:i/>
        </w:rPr>
        <w:t xml:space="preserve">Relevance, Academic Atmosphere, Institutional </w:t>
      </w:r>
      <w:r w:rsidRPr="00585ED0">
        <w:rPr>
          <w:rFonts w:ascii="Arial" w:hAnsi="Arial" w:cs="Arial"/>
          <w:i/>
          <w:lang w:val="id-ID"/>
        </w:rPr>
        <w:t>Management</w:t>
      </w:r>
      <w:r w:rsidRPr="00585ED0">
        <w:rPr>
          <w:rFonts w:ascii="Arial" w:hAnsi="Arial" w:cs="Arial"/>
          <w:i/>
        </w:rPr>
        <w:t>, Sustainability, Efficiency, Leadership, and Equity</w:t>
      </w:r>
      <w:r w:rsidRPr="00585ED0">
        <w:rPr>
          <w:rFonts w:ascii="Arial" w:hAnsi="Arial" w:cs="Arial"/>
        </w:rPr>
        <w:t>),</w:t>
      </w:r>
      <w:r w:rsidRPr="00585ED0">
        <w:rPr>
          <w:rFonts w:ascii="Arial" w:hAnsi="Arial" w:cs="Arial"/>
          <w:lang w:val="id-ID"/>
        </w:rPr>
        <w:t xml:space="preserve"> menjadi</w:t>
      </w:r>
      <w:r w:rsidRPr="00585ED0">
        <w:rPr>
          <w:rFonts w:ascii="Arial" w:hAnsi="Arial" w:cs="Arial"/>
          <w:lang w:val="it-IT"/>
        </w:rPr>
        <w:t xml:space="preserve"> </w:t>
      </w:r>
      <w:r w:rsidRPr="00585ED0">
        <w:rPr>
          <w:rFonts w:ascii="Arial" w:hAnsi="Arial" w:cs="Arial"/>
          <w:lang w:val="id-ID"/>
        </w:rPr>
        <w:t>sebagai berikut</w:t>
      </w:r>
      <w:r w:rsidRPr="00585ED0">
        <w:rPr>
          <w:rFonts w:ascii="Arial" w:hAnsi="Arial" w:cs="Arial"/>
          <w:lang w:val="it-IT"/>
        </w:rPr>
        <w:t xml:space="preserve">:  </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bCs/>
          <w:i/>
          <w:iCs/>
          <w:lang w:val="id-ID"/>
        </w:rPr>
        <w:t>R</w:t>
      </w:r>
      <w:r w:rsidRPr="00585ED0">
        <w:rPr>
          <w:rFonts w:ascii="Arial" w:hAnsi="Arial" w:cs="Arial"/>
          <w:bCs/>
          <w:i/>
          <w:iCs/>
          <w:lang w:val="it-IT"/>
        </w:rPr>
        <w:t>elevanc</w:t>
      </w:r>
      <w:r w:rsidRPr="00585ED0">
        <w:rPr>
          <w:rFonts w:ascii="Arial" w:hAnsi="Arial" w:cs="Arial"/>
          <w:bCs/>
          <w:i/>
          <w:iCs/>
          <w:lang w:val="id-ID"/>
        </w:rPr>
        <w:t>e</w:t>
      </w:r>
      <w:r w:rsidRPr="00585ED0">
        <w:rPr>
          <w:rFonts w:ascii="Arial" w:hAnsi="Arial" w:cs="Arial"/>
          <w:lang w:val="it-IT"/>
        </w:rPr>
        <w:t xml:space="preserve"> (Relevansi) yaitu tingkat keterkaitan hasil/keluaran dengan tujuan institusi</w:t>
      </w:r>
      <w:r w:rsidRPr="00585ED0">
        <w:rPr>
          <w:rFonts w:ascii="Arial" w:hAnsi="Arial" w:cs="Arial"/>
          <w:lang w:val="id-ID"/>
        </w:rPr>
        <w:t>/program</w:t>
      </w:r>
      <w:r w:rsidRPr="00585ED0">
        <w:rPr>
          <w:rFonts w:ascii="Arial" w:hAnsi="Arial" w:cs="Arial"/>
          <w:lang w:val="it-IT"/>
        </w:rPr>
        <w:t>, keterkaitan antara berbagai komponen atau standar dan keterkaitan</w:t>
      </w:r>
      <w:r w:rsidRPr="00585ED0">
        <w:rPr>
          <w:rFonts w:ascii="Arial" w:hAnsi="Arial" w:cs="Arial"/>
          <w:color w:val="0000FF"/>
          <w:lang w:val="it-IT"/>
        </w:rPr>
        <w:t xml:space="preserve"> </w:t>
      </w:r>
      <w:r w:rsidRPr="00585ED0">
        <w:rPr>
          <w:rFonts w:ascii="Arial" w:hAnsi="Arial" w:cs="Arial"/>
          <w:lang w:val="it-IT"/>
        </w:rPr>
        <w:t>dengan tuntutan masyarakat nasional maupun global</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bCs/>
          <w:i/>
          <w:iCs/>
          <w:lang w:val="id-ID"/>
        </w:rPr>
        <w:t>A</w:t>
      </w:r>
      <w:r w:rsidRPr="00585ED0">
        <w:rPr>
          <w:rFonts w:ascii="Arial" w:hAnsi="Arial" w:cs="Arial"/>
          <w:bCs/>
          <w:i/>
          <w:iCs/>
          <w:lang w:val="it-IT"/>
        </w:rPr>
        <w:t xml:space="preserve">cademic </w:t>
      </w:r>
      <w:r w:rsidRPr="00585ED0">
        <w:rPr>
          <w:rFonts w:ascii="Arial" w:hAnsi="Arial" w:cs="Arial"/>
          <w:bCs/>
          <w:i/>
          <w:iCs/>
          <w:lang w:val="id-ID"/>
        </w:rPr>
        <w:t>a</w:t>
      </w:r>
      <w:r w:rsidRPr="00585ED0">
        <w:rPr>
          <w:rFonts w:ascii="Arial" w:hAnsi="Arial" w:cs="Arial"/>
          <w:bCs/>
          <w:i/>
          <w:iCs/>
          <w:lang w:val="it-IT"/>
        </w:rPr>
        <w:t>tmosphere</w:t>
      </w:r>
      <w:r w:rsidRPr="00585ED0">
        <w:rPr>
          <w:rFonts w:ascii="Arial" w:hAnsi="Arial" w:cs="Arial"/>
          <w:lang w:val="it-IT"/>
        </w:rPr>
        <w:t xml:space="preserve"> (Suasana Akademik) merupakan iklim yang mendukung interaksi antar sivitas akademika untuk mengoptimumkan proses pembelajaran</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Leadership</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Kepemimpinan</w:t>
      </w:r>
      <w:r w:rsidRPr="00585ED0">
        <w:rPr>
          <w:rFonts w:ascii="Arial" w:hAnsi="Arial" w:cs="Arial"/>
          <w:lang w:val="id-ID"/>
        </w:rPr>
        <w:t>)</w:t>
      </w:r>
      <w:r w:rsidRPr="00585ED0">
        <w:rPr>
          <w:rFonts w:ascii="Arial" w:hAnsi="Arial" w:cs="Arial"/>
          <w:lang w:val="fr-FR"/>
        </w:rPr>
        <w:t>, merujuk kepada kemampuan untuk mengerahkan dan mengarahkan sumber daya dalam upaya mencapai tujuan institusi</w:t>
      </w:r>
      <w:r w:rsidRPr="00585ED0">
        <w:rPr>
          <w:rFonts w:ascii="Arial" w:hAnsi="Arial" w:cs="Arial"/>
          <w:lang w:val="id-ID"/>
        </w:rPr>
        <w:t>/program</w:t>
      </w:r>
      <w:r w:rsidRPr="00585ED0">
        <w:rPr>
          <w:rFonts w:ascii="Arial" w:hAnsi="Arial" w:cs="Arial"/>
          <w:lang w:val="fr-FR"/>
        </w:rPr>
        <w:t xml:space="preserve"> secara efektif dan efisien</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Appropriateness</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Kelayakan</w:t>
      </w:r>
      <w:r w:rsidRPr="00585ED0">
        <w:rPr>
          <w:rFonts w:ascii="Arial" w:hAnsi="Arial" w:cs="Arial"/>
          <w:lang w:val="id-ID"/>
        </w:rPr>
        <w:t xml:space="preserve">) </w:t>
      </w:r>
      <w:r w:rsidRPr="00585ED0">
        <w:rPr>
          <w:rFonts w:ascii="Arial" w:hAnsi="Arial" w:cs="Arial"/>
          <w:lang w:val="fr-FR"/>
        </w:rPr>
        <w:t xml:space="preserve">yaitu tingkat ketepatan unsur masukan, proses, keluaran, maupun tujuan </w:t>
      </w:r>
      <w:r w:rsidRPr="00585ED0">
        <w:rPr>
          <w:rFonts w:ascii="Arial" w:hAnsi="Arial" w:cs="Arial"/>
          <w:lang w:val="id-ID"/>
        </w:rPr>
        <w:t>institusi/program</w:t>
      </w:r>
      <w:r w:rsidRPr="00585ED0">
        <w:rPr>
          <w:rFonts w:ascii="Arial" w:hAnsi="Arial" w:cs="Arial"/>
          <w:lang w:val="fr-FR"/>
        </w:rPr>
        <w:t xml:space="preserve"> ditinjau dari ukuran ideal secara normatif</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Adequacy</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Kecukupan</w:t>
      </w:r>
      <w:r w:rsidRPr="00585ED0">
        <w:rPr>
          <w:rFonts w:ascii="Arial" w:hAnsi="Arial" w:cs="Arial"/>
          <w:lang w:val="id-ID"/>
        </w:rPr>
        <w:t>)</w:t>
      </w:r>
      <w:r w:rsidRPr="00585ED0">
        <w:rPr>
          <w:rFonts w:ascii="Arial" w:hAnsi="Arial" w:cs="Arial"/>
          <w:lang w:val="fr-FR"/>
        </w:rPr>
        <w:t xml:space="preserve"> yang menunjukkan tingkat ketercapaian persyaratan ambang yang diperlukan untuk </w:t>
      </w:r>
      <w:r w:rsidRPr="00585ED0">
        <w:rPr>
          <w:rFonts w:ascii="Arial" w:hAnsi="Arial" w:cs="Arial"/>
          <w:lang w:val="id-ID"/>
        </w:rPr>
        <w:t>penyelenggaraan suatu program</w:t>
      </w:r>
      <w:r w:rsidRPr="00585ED0">
        <w:rPr>
          <w:rFonts w:ascii="Arial" w:hAnsi="Arial" w:cs="Arial"/>
          <w:lang w:val="fr-FR"/>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Sustainability</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Keberlanjutan</w:t>
      </w:r>
      <w:r w:rsidRPr="00585ED0">
        <w:rPr>
          <w:rFonts w:ascii="Arial" w:hAnsi="Arial" w:cs="Arial"/>
          <w:lang w:val="id-ID"/>
        </w:rPr>
        <w:t>)</w:t>
      </w:r>
      <w:r w:rsidRPr="00585ED0">
        <w:rPr>
          <w:rFonts w:ascii="Arial" w:hAnsi="Arial" w:cs="Arial"/>
          <w:lang w:val="it-IT"/>
        </w:rPr>
        <w:t xml:space="preserve"> </w:t>
      </w:r>
      <w:r w:rsidRPr="00585ED0">
        <w:rPr>
          <w:rFonts w:ascii="Arial" w:hAnsi="Arial" w:cs="Arial"/>
          <w:lang w:val="fr-FR"/>
        </w:rPr>
        <w:t>yang</w:t>
      </w:r>
      <w:r w:rsidRPr="00585ED0">
        <w:rPr>
          <w:rFonts w:ascii="Arial" w:hAnsi="Arial" w:cs="Arial"/>
          <w:lang w:val="id-ID"/>
        </w:rPr>
        <w:t xml:space="preserve"> </w:t>
      </w:r>
      <w:r w:rsidRPr="00585ED0">
        <w:rPr>
          <w:rFonts w:ascii="Arial" w:hAnsi="Arial" w:cs="Arial"/>
          <w:lang w:val="fr-FR"/>
        </w:rPr>
        <w:t xml:space="preserve">menunjukkan </w:t>
      </w:r>
      <w:r w:rsidRPr="00585ED0">
        <w:rPr>
          <w:rFonts w:ascii="Arial" w:hAnsi="Arial" w:cs="Arial"/>
          <w:lang w:val="id-ID"/>
        </w:rPr>
        <w:t>keberlangsungan</w:t>
      </w:r>
      <w:r w:rsidRPr="00585ED0">
        <w:rPr>
          <w:rFonts w:ascii="Arial" w:hAnsi="Arial" w:cs="Arial"/>
          <w:lang w:val="fr-FR"/>
        </w:rPr>
        <w:t xml:space="preserve"> </w:t>
      </w:r>
      <w:r w:rsidRPr="00585ED0">
        <w:rPr>
          <w:rFonts w:ascii="Arial" w:hAnsi="Arial" w:cs="Arial"/>
          <w:lang w:val="id-ID"/>
        </w:rPr>
        <w:t>institusi/</w:t>
      </w:r>
      <w:r w:rsidR="005A01F8" w:rsidRPr="00585ED0">
        <w:rPr>
          <w:rFonts w:ascii="Arial" w:hAnsi="Arial" w:cs="Arial"/>
        </w:rPr>
        <w:t xml:space="preserve"> </w:t>
      </w:r>
      <w:r w:rsidRPr="00585ED0">
        <w:rPr>
          <w:rFonts w:ascii="Arial" w:hAnsi="Arial" w:cs="Arial"/>
          <w:lang w:val="fr-FR"/>
        </w:rPr>
        <w:t xml:space="preserve">penyelenggaraan </w:t>
      </w:r>
      <w:r w:rsidRPr="00585ED0">
        <w:rPr>
          <w:rFonts w:ascii="Arial" w:hAnsi="Arial" w:cs="Arial"/>
          <w:lang w:val="id-ID"/>
        </w:rPr>
        <w:t>program</w:t>
      </w:r>
      <w:r w:rsidRPr="00585ED0">
        <w:rPr>
          <w:rFonts w:ascii="Arial" w:hAnsi="Arial" w:cs="Arial"/>
          <w:lang w:val="fr-FR"/>
        </w:rPr>
        <w:t xml:space="preserve"> yang meliputi ketersediaan masukan, kegiatan proses pembelajaran, maupun pencapaian hasil yang optimal</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lastRenderedPageBreak/>
        <w:t>Selectivity</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Selektivitas</w:t>
      </w:r>
      <w:r w:rsidRPr="00585ED0">
        <w:rPr>
          <w:rFonts w:ascii="Arial" w:hAnsi="Arial" w:cs="Arial"/>
          <w:lang w:val="id-ID"/>
        </w:rPr>
        <w:t>)</w:t>
      </w:r>
      <w:r w:rsidRPr="00585ED0">
        <w:rPr>
          <w:rFonts w:ascii="Arial" w:hAnsi="Arial" w:cs="Arial"/>
          <w:lang w:val="fr-FR"/>
        </w:rPr>
        <w:t xml:space="preserve">, merujuk pada bagaimana </w:t>
      </w:r>
      <w:r w:rsidRPr="00585ED0">
        <w:rPr>
          <w:rFonts w:ascii="Arial" w:hAnsi="Arial" w:cs="Arial"/>
          <w:lang w:val="id-ID"/>
        </w:rPr>
        <w:t>penyelenggara program</w:t>
      </w:r>
      <w:r w:rsidRPr="00585ED0">
        <w:rPr>
          <w:rFonts w:ascii="Arial" w:hAnsi="Arial" w:cs="Arial"/>
          <w:lang w:val="fr-FR"/>
        </w:rPr>
        <w:t xml:space="preserve"> memilih masukan, aktivitas pendidikan, maupun penentuan prioritas keluaran berdasarkan pertimbangan kemampuan/kapasitas yang dimiliki</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Equity</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Pemerataan</w:t>
      </w:r>
      <w:r w:rsidRPr="00585ED0">
        <w:rPr>
          <w:rFonts w:ascii="Arial" w:hAnsi="Arial" w:cs="Arial"/>
          <w:lang w:val="id-ID"/>
        </w:rPr>
        <w:t>)</w:t>
      </w:r>
      <w:r w:rsidRPr="00585ED0">
        <w:rPr>
          <w:rFonts w:ascii="Arial" w:hAnsi="Arial" w:cs="Arial"/>
          <w:lang w:val="fr-FR"/>
        </w:rPr>
        <w:t xml:space="preserve"> </w:t>
      </w:r>
      <w:r w:rsidRPr="00585ED0">
        <w:rPr>
          <w:rFonts w:ascii="Arial" w:hAnsi="Arial" w:cs="Arial"/>
          <w:lang w:val="id-ID"/>
        </w:rPr>
        <w:t xml:space="preserve">merujuk pada pemerataan </w:t>
      </w:r>
      <w:r w:rsidRPr="00585ED0">
        <w:rPr>
          <w:rFonts w:ascii="Arial" w:hAnsi="Arial" w:cs="Arial"/>
          <w:lang w:val="fr-FR"/>
        </w:rPr>
        <w:t xml:space="preserve">kesempatan </w:t>
      </w:r>
      <w:r w:rsidRPr="00585ED0">
        <w:rPr>
          <w:rFonts w:ascii="Arial" w:hAnsi="Arial" w:cs="Arial"/>
          <w:lang w:val="id-ID"/>
        </w:rPr>
        <w:t xml:space="preserve">mendapat </w:t>
      </w:r>
      <w:r w:rsidRPr="00585ED0">
        <w:rPr>
          <w:rFonts w:ascii="Arial" w:hAnsi="Arial" w:cs="Arial"/>
          <w:lang w:val="fr-FR"/>
        </w:rPr>
        <w:t xml:space="preserve">pendidikan. </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Effectiveness</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Efektivitas</w:t>
      </w:r>
      <w:r w:rsidRPr="00585ED0">
        <w:rPr>
          <w:rFonts w:ascii="Arial" w:hAnsi="Arial" w:cs="Arial"/>
          <w:lang w:val="id-ID"/>
        </w:rPr>
        <w:t>)</w:t>
      </w:r>
      <w:r w:rsidRPr="00585ED0">
        <w:rPr>
          <w:rFonts w:ascii="Arial" w:hAnsi="Arial" w:cs="Arial"/>
          <w:lang w:val="fr-FR"/>
        </w:rPr>
        <w:t xml:space="preserve">, merujuk pada tingkat </w:t>
      </w:r>
      <w:r w:rsidRPr="00585ED0">
        <w:rPr>
          <w:rFonts w:ascii="Arial" w:hAnsi="Arial" w:cs="Arial"/>
          <w:lang w:val="id-ID"/>
        </w:rPr>
        <w:t>ketercapaian tujuan ins</w:t>
      </w:r>
      <w:r w:rsidR="005A01F8" w:rsidRPr="00585ED0">
        <w:rPr>
          <w:rFonts w:ascii="Arial" w:hAnsi="Arial" w:cs="Arial"/>
        </w:rPr>
        <w:t>t</w:t>
      </w:r>
      <w:r w:rsidRPr="00585ED0">
        <w:rPr>
          <w:rFonts w:ascii="Arial" w:hAnsi="Arial" w:cs="Arial"/>
          <w:lang w:val="id-ID"/>
        </w:rPr>
        <w:t>itu</w:t>
      </w:r>
      <w:r w:rsidR="005A01F8" w:rsidRPr="00585ED0">
        <w:rPr>
          <w:rFonts w:ascii="Arial" w:hAnsi="Arial" w:cs="Arial"/>
        </w:rPr>
        <w:t>s</w:t>
      </w:r>
      <w:r w:rsidRPr="00585ED0">
        <w:rPr>
          <w:rFonts w:ascii="Arial" w:hAnsi="Arial" w:cs="Arial"/>
          <w:lang w:val="id-ID"/>
        </w:rPr>
        <w:t>i/</w:t>
      </w:r>
      <w:r w:rsidR="005A01F8" w:rsidRPr="00585ED0">
        <w:rPr>
          <w:rFonts w:ascii="Arial" w:hAnsi="Arial" w:cs="Arial"/>
        </w:rPr>
        <w:t xml:space="preserve"> </w:t>
      </w:r>
      <w:r w:rsidRPr="00585ED0">
        <w:rPr>
          <w:rFonts w:ascii="Arial" w:hAnsi="Arial" w:cs="Arial"/>
          <w:lang w:val="id-ID"/>
        </w:rPr>
        <w:t>program yang telah ditetapkan yang diukur dari hasil/keluaran program.</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Productivity</w:t>
      </w:r>
      <w:r w:rsidRPr="00585ED0">
        <w:rPr>
          <w:rFonts w:ascii="Arial" w:hAnsi="Arial" w:cs="Arial"/>
          <w:lang w:val="fr-FR"/>
        </w:rPr>
        <w:t xml:space="preserve"> </w:t>
      </w:r>
      <w:r w:rsidRPr="00585ED0">
        <w:rPr>
          <w:rFonts w:ascii="Arial" w:hAnsi="Arial" w:cs="Arial"/>
          <w:lang w:val="id-ID"/>
        </w:rPr>
        <w:t>(</w:t>
      </w:r>
      <w:r w:rsidRPr="00585ED0">
        <w:rPr>
          <w:rFonts w:ascii="Arial" w:hAnsi="Arial" w:cs="Arial"/>
          <w:lang w:val="fr-FR"/>
        </w:rPr>
        <w:t>Produktivitas</w:t>
      </w:r>
      <w:r w:rsidRPr="00585ED0">
        <w:rPr>
          <w:rFonts w:ascii="Arial" w:hAnsi="Arial" w:cs="Arial"/>
          <w:lang w:val="id-ID"/>
        </w:rPr>
        <w:t xml:space="preserve">) </w:t>
      </w:r>
      <w:r w:rsidRPr="00585ED0">
        <w:rPr>
          <w:rFonts w:ascii="Arial" w:hAnsi="Arial" w:cs="Arial"/>
          <w:lang w:val="fr-FR"/>
        </w:rPr>
        <w:t>yaitu tingkat keberhasilan proses peningkatan mutu yang dilakukan dalam memanfaatkan masukan</w:t>
      </w:r>
      <w:r w:rsidRPr="00585ED0">
        <w:rPr>
          <w:rFonts w:ascii="Arial" w:hAnsi="Arial" w:cs="Arial"/>
          <w:lang w:val="id-ID"/>
        </w:rPr>
        <w:t>.</w:t>
      </w:r>
    </w:p>
    <w:p w:rsidR="000D07E4" w:rsidRPr="00585ED0" w:rsidRDefault="000D07E4" w:rsidP="006D2F49">
      <w:pPr>
        <w:numPr>
          <w:ilvl w:val="1"/>
          <w:numId w:val="8"/>
        </w:numPr>
        <w:tabs>
          <w:tab w:val="clear" w:pos="360"/>
        </w:tabs>
        <w:autoSpaceDE w:val="0"/>
        <w:autoSpaceDN w:val="0"/>
        <w:adjustRightInd w:val="0"/>
        <w:ind w:left="450" w:hanging="450"/>
        <w:jc w:val="both"/>
        <w:rPr>
          <w:rFonts w:ascii="Arial" w:hAnsi="Arial" w:cs="Arial"/>
          <w:lang w:val="it-IT"/>
        </w:rPr>
      </w:pPr>
      <w:r w:rsidRPr="00585ED0">
        <w:rPr>
          <w:rFonts w:ascii="Arial" w:hAnsi="Arial" w:cs="Arial"/>
          <w:i/>
          <w:lang w:val="id-ID"/>
        </w:rPr>
        <w:t>Efficiency</w:t>
      </w:r>
      <w:r w:rsidRPr="00585ED0">
        <w:rPr>
          <w:rFonts w:ascii="Arial" w:hAnsi="Arial" w:cs="Arial"/>
          <w:lang w:val="id-ID"/>
        </w:rPr>
        <w:t xml:space="preserve"> (</w:t>
      </w:r>
      <w:r w:rsidRPr="00585ED0">
        <w:rPr>
          <w:rFonts w:ascii="Arial" w:hAnsi="Arial" w:cs="Arial"/>
          <w:lang w:val="fr-FR"/>
        </w:rPr>
        <w:t>Efisiensi</w:t>
      </w:r>
      <w:r w:rsidRPr="00585ED0">
        <w:rPr>
          <w:rFonts w:ascii="Arial" w:hAnsi="Arial" w:cs="Arial"/>
          <w:lang w:val="id-ID"/>
        </w:rPr>
        <w:t>)</w:t>
      </w:r>
      <w:r w:rsidRPr="00585ED0">
        <w:rPr>
          <w:rFonts w:ascii="Arial" w:hAnsi="Arial" w:cs="Arial"/>
          <w:lang w:val="fr-FR"/>
        </w:rPr>
        <w:t>, merujuk pada tingkat pemanfaatan masukan</w:t>
      </w:r>
      <w:r w:rsidRPr="00585ED0">
        <w:rPr>
          <w:rFonts w:ascii="Arial" w:hAnsi="Arial" w:cs="Arial"/>
          <w:lang w:val="id-ID"/>
        </w:rPr>
        <w:t xml:space="preserve"> (sumber daya)</w:t>
      </w:r>
      <w:r w:rsidRPr="00585ED0">
        <w:rPr>
          <w:rFonts w:ascii="Arial" w:hAnsi="Arial" w:cs="Arial"/>
          <w:lang w:val="fr-FR"/>
        </w:rPr>
        <w:t xml:space="preserve"> yang digunakan untuk proses pendidikan</w:t>
      </w:r>
      <w:r w:rsidRPr="00585ED0">
        <w:rPr>
          <w:rFonts w:ascii="Arial" w:hAnsi="Arial" w:cs="Arial"/>
          <w:lang w:val="id-ID"/>
        </w:rPr>
        <w:t>.</w:t>
      </w:r>
    </w:p>
    <w:p w:rsidR="000D07E4" w:rsidRPr="00585ED0" w:rsidRDefault="000D07E4" w:rsidP="000D07E4">
      <w:pPr>
        <w:ind w:left="360"/>
        <w:rPr>
          <w:rFonts w:ascii="Arial" w:hAnsi="Arial" w:cs="Arial"/>
          <w:lang w:val="fr-FR"/>
        </w:rPr>
      </w:pPr>
    </w:p>
    <w:p w:rsidR="000D07E4" w:rsidRPr="00585ED0" w:rsidRDefault="000D07E4" w:rsidP="005A01F8">
      <w:pPr>
        <w:jc w:val="both"/>
        <w:rPr>
          <w:rFonts w:ascii="Arial" w:hAnsi="Arial" w:cs="Arial"/>
          <w:lang w:val="nb-NO"/>
        </w:rPr>
      </w:pPr>
      <w:r w:rsidRPr="00585ED0">
        <w:rPr>
          <w:rFonts w:ascii="Arial" w:hAnsi="Arial" w:cs="Arial"/>
          <w:lang w:val="nb-NO"/>
        </w:rPr>
        <w:t>Untuk penilaian kelayakan program dan atau satuan pendidikan tinggi, digunakan standar akreditasi sebagai berikut:</w:t>
      </w:r>
    </w:p>
    <w:p w:rsidR="000D07E4" w:rsidRPr="00585ED0" w:rsidRDefault="000D07E4" w:rsidP="006D2F49">
      <w:pPr>
        <w:numPr>
          <w:ilvl w:val="1"/>
          <w:numId w:val="5"/>
        </w:numPr>
        <w:rPr>
          <w:rFonts w:ascii="Arial" w:hAnsi="Arial" w:cs="Arial"/>
          <w:lang w:val="nb-NO"/>
        </w:rPr>
      </w:pPr>
      <w:r w:rsidRPr="00585ED0">
        <w:rPr>
          <w:rFonts w:ascii="Arial" w:hAnsi="Arial" w:cs="Arial"/>
          <w:lang w:val="nb-NO"/>
        </w:rPr>
        <w:t>Visi, misi, tujuan, dan sasaran, serta strategi pencapaian</w:t>
      </w:r>
    </w:p>
    <w:p w:rsidR="000D07E4" w:rsidRPr="00585ED0" w:rsidRDefault="000D07E4" w:rsidP="006D2F49">
      <w:pPr>
        <w:numPr>
          <w:ilvl w:val="1"/>
          <w:numId w:val="5"/>
        </w:numPr>
        <w:rPr>
          <w:rFonts w:ascii="Arial" w:hAnsi="Arial" w:cs="Arial"/>
          <w:lang w:val="nb-NO"/>
        </w:rPr>
      </w:pPr>
      <w:r w:rsidRPr="00585ED0">
        <w:rPr>
          <w:rFonts w:ascii="Arial" w:hAnsi="Arial" w:cs="Arial"/>
          <w:lang w:val="nb-NO"/>
        </w:rPr>
        <w:t>Tata pamong, kepemimpinan, sistem pengelolaan dan penjaminan mutu</w:t>
      </w:r>
    </w:p>
    <w:p w:rsidR="000D07E4" w:rsidRPr="00585ED0" w:rsidRDefault="000D07E4" w:rsidP="006D2F49">
      <w:pPr>
        <w:numPr>
          <w:ilvl w:val="1"/>
          <w:numId w:val="5"/>
        </w:numPr>
        <w:rPr>
          <w:rFonts w:ascii="Arial" w:hAnsi="Arial" w:cs="Arial"/>
        </w:rPr>
      </w:pPr>
      <w:r w:rsidRPr="00585ED0">
        <w:rPr>
          <w:rFonts w:ascii="Arial" w:hAnsi="Arial" w:cs="Arial"/>
        </w:rPr>
        <w:t>Mahasiswa dan lulusan</w:t>
      </w:r>
    </w:p>
    <w:p w:rsidR="000D07E4" w:rsidRPr="00585ED0" w:rsidRDefault="000D07E4" w:rsidP="006D2F49">
      <w:pPr>
        <w:numPr>
          <w:ilvl w:val="1"/>
          <w:numId w:val="5"/>
        </w:numPr>
        <w:rPr>
          <w:rFonts w:ascii="Arial" w:hAnsi="Arial" w:cs="Arial"/>
        </w:rPr>
      </w:pPr>
      <w:r w:rsidRPr="00585ED0">
        <w:rPr>
          <w:rFonts w:ascii="Arial" w:hAnsi="Arial" w:cs="Arial"/>
        </w:rPr>
        <w:t>Sumber daya manusia</w:t>
      </w:r>
    </w:p>
    <w:p w:rsidR="000D07E4" w:rsidRPr="00585ED0" w:rsidRDefault="000D07E4" w:rsidP="006D2F49">
      <w:pPr>
        <w:numPr>
          <w:ilvl w:val="1"/>
          <w:numId w:val="5"/>
        </w:numPr>
        <w:rPr>
          <w:rFonts w:ascii="Arial" w:hAnsi="Arial" w:cs="Arial"/>
        </w:rPr>
      </w:pPr>
      <w:r w:rsidRPr="00585ED0">
        <w:rPr>
          <w:rFonts w:ascii="Arial" w:hAnsi="Arial" w:cs="Arial"/>
        </w:rPr>
        <w:t>Kurikulum, pembelajaran, dan suasana akademik</w:t>
      </w:r>
    </w:p>
    <w:p w:rsidR="000D07E4" w:rsidRPr="00585ED0" w:rsidRDefault="000D07E4" w:rsidP="006D2F49">
      <w:pPr>
        <w:numPr>
          <w:ilvl w:val="1"/>
          <w:numId w:val="5"/>
        </w:numPr>
        <w:rPr>
          <w:rFonts w:ascii="Arial" w:hAnsi="Arial" w:cs="Arial"/>
          <w:lang w:val="nb-NO"/>
        </w:rPr>
      </w:pPr>
      <w:r w:rsidRPr="00585ED0">
        <w:rPr>
          <w:rFonts w:ascii="Arial" w:hAnsi="Arial" w:cs="Arial"/>
          <w:lang w:val="nb-NO"/>
        </w:rPr>
        <w:t>Pembiayaan, sarana dan prasarana, serta sistem informasi</w:t>
      </w:r>
    </w:p>
    <w:p w:rsidR="000D07E4" w:rsidRPr="00585ED0" w:rsidRDefault="000D07E4" w:rsidP="006D2F49">
      <w:pPr>
        <w:numPr>
          <w:ilvl w:val="1"/>
          <w:numId w:val="5"/>
        </w:numPr>
        <w:rPr>
          <w:rFonts w:ascii="Arial" w:hAnsi="Arial" w:cs="Arial"/>
          <w:lang w:val="nb-NO"/>
        </w:rPr>
      </w:pPr>
      <w:r w:rsidRPr="00585ED0">
        <w:rPr>
          <w:rFonts w:ascii="Arial" w:hAnsi="Arial" w:cs="Arial"/>
          <w:lang w:val="nb-NO"/>
        </w:rPr>
        <w:t>Penelitian, pelayanan/pengabdian kepada masyarakat, dan kerjasama</w:t>
      </w:r>
    </w:p>
    <w:p w:rsidR="000D07E4" w:rsidRPr="00585ED0" w:rsidRDefault="000D07E4" w:rsidP="000D07E4">
      <w:pPr>
        <w:rPr>
          <w:rFonts w:ascii="Arial" w:hAnsi="Arial" w:cs="Arial"/>
          <w:lang w:val="nb-NO"/>
        </w:rPr>
      </w:pPr>
    </w:p>
    <w:p w:rsidR="000D07E4" w:rsidRPr="00585ED0" w:rsidRDefault="000D07E4" w:rsidP="000D07E4">
      <w:pPr>
        <w:rPr>
          <w:rFonts w:ascii="Arial" w:hAnsi="Arial" w:cs="Arial"/>
          <w:lang w:val="nb-NO"/>
        </w:rPr>
      </w:pPr>
    </w:p>
    <w:p w:rsidR="000D07E4" w:rsidRPr="00A56C89" w:rsidRDefault="000D07E4" w:rsidP="000D07E4">
      <w:pPr>
        <w:rPr>
          <w:rFonts w:ascii="Arial" w:hAnsi="Arial" w:cs="Arial"/>
          <w:b/>
          <w:lang w:val="nb-NO"/>
        </w:rPr>
      </w:pPr>
      <w:r w:rsidRPr="00A56C89">
        <w:rPr>
          <w:rFonts w:ascii="Arial" w:hAnsi="Arial" w:cs="Arial"/>
          <w:b/>
          <w:lang w:val="nb-NO"/>
        </w:rPr>
        <w:t>II.  TIM PENGISI BORANG</w:t>
      </w:r>
    </w:p>
    <w:p w:rsidR="000D07E4" w:rsidRPr="00585ED0" w:rsidRDefault="000D07E4" w:rsidP="000D07E4">
      <w:pPr>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 xml:space="preserve">Borang diisi oleh suatu tim kerja yang dibentuk dan diberi SK oleh pimpinan </w:t>
      </w:r>
      <w:r w:rsidR="00585F0A" w:rsidRPr="00585ED0">
        <w:rPr>
          <w:rFonts w:ascii="Arial" w:hAnsi="Arial" w:cs="Arial"/>
          <w:lang w:val="nb-NO"/>
        </w:rPr>
        <w:t>unit pengelola program studi</w:t>
      </w:r>
      <w:r w:rsidRPr="00585ED0">
        <w:rPr>
          <w:rFonts w:ascii="Arial" w:hAnsi="Arial" w:cs="Arial"/>
          <w:lang w:val="nb-NO"/>
        </w:rPr>
        <w:t xml:space="preserve">. Tim kerja harus terdiri dari unsur </w:t>
      </w:r>
      <w:r w:rsidR="005A01F8" w:rsidRPr="00585ED0">
        <w:rPr>
          <w:rFonts w:ascii="Arial" w:hAnsi="Arial" w:cs="Arial"/>
          <w:lang w:val="nb-NO"/>
        </w:rPr>
        <w:t>unit pengelola</w:t>
      </w:r>
      <w:r w:rsidRPr="00585ED0">
        <w:rPr>
          <w:rFonts w:ascii="Arial" w:hAnsi="Arial" w:cs="Arial"/>
          <w:lang w:val="nb-NO"/>
        </w:rPr>
        <w:t xml:space="preserve"> </w:t>
      </w:r>
      <w:r w:rsidR="005A01F8" w:rsidRPr="00585ED0">
        <w:rPr>
          <w:rFonts w:ascii="Arial" w:hAnsi="Arial" w:cs="Arial"/>
          <w:lang w:val="nb-NO"/>
        </w:rPr>
        <w:t xml:space="preserve">program studi </w:t>
      </w:r>
      <w:r w:rsidRPr="00585ED0">
        <w:rPr>
          <w:rFonts w:ascii="Arial" w:hAnsi="Arial" w:cs="Arial"/>
          <w:lang w:val="nb-NO"/>
        </w:rPr>
        <w:t>dan program studi yang secara khusus ditugaskan untuk mempersiapkan data dan mengisi borang.  Hal ini sangat penting karena substansi isian borang akan menunjukkan keterkaitan pengelolaan program studi dengan unit pengelola program studi.</w:t>
      </w:r>
    </w:p>
    <w:p w:rsidR="000D07E4" w:rsidRPr="00585ED0" w:rsidRDefault="000D07E4" w:rsidP="000D07E4">
      <w:pPr>
        <w:rPr>
          <w:rFonts w:ascii="Arial" w:hAnsi="Arial" w:cs="Arial"/>
          <w:lang w:val="id-ID"/>
        </w:rPr>
      </w:pPr>
    </w:p>
    <w:p w:rsidR="000D07E4" w:rsidRPr="00585ED0" w:rsidRDefault="000D07E4" w:rsidP="000D07E4">
      <w:pPr>
        <w:rPr>
          <w:rFonts w:ascii="Arial" w:hAnsi="Arial" w:cs="Arial"/>
          <w:lang w:val="id-ID"/>
        </w:rPr>
      </w:pPr>
    </w:p>
    <w:p w:rsidR="000D07E4" w:rsidRPr="00A56C89" w:rsidRDefault="000D07E4" w:rsidP="000D07E4">
      <w:pPr>
        <w:rPr>
          <w:rFonts w:ascii="Arial" w:hAnsi="Arial" w:cs="Arial"/>
          <w:b/>
        </w:rPr>
      </w:pPr>
      <w:r w:rsidRPr="00A56C89">
        <w:rPr>
          <w:rFonts w:ascii="Arial" w:hAnsi="Arial" w:cs="Arial"/>
          <w:b/>
        </w:rPr>
        <w:t>III</w:t>
      </w:r>
      <w:proofErr w:type="gramStart"/>
      <w:r w:rsidRPr="00A56C89">
        <w:rPr>
          <w:rFonts w:ascii="Arial" w:hAnsi="Arial" w:cs="Arial"/>
          <w:b/>
        </w:rPr>
        <w:t>.  PENJELASAN</w:t>
      </w:r>
      <w:proofErr w:type="gramEnd"/>
    </w:p>
    <w:p w:rsidR="000D07E4" w:rsidRPr="00585ED0" w:rsidRDefault="000D07E4" w:rsidP="000D07E4">
      <w:pPr>
        <w:rPr>
          <w:rFonts w:ascii="Arial" w:hAnsi="Arial" w:cs="Arial"/>
        </w:rPr>
      </w:pPr>
    </w:p>
    <w:p w:rsidR="000D07E4" w:rsidRPr="00585ED0" w:rsidRDefault="000D07E4" w:rsidP="006D2F49">
      <w:pPr>
        <w:numPr>
          <w:ilvl w:val="0"/>
          <w:numId w:val="6"/>
        </w:numPr>
        <w:jc w:val="both"/>
        <w:rPr>
          <w:rFonts w:ascii="Arial" w:hAnsi="Arial" w:cs="Arial"/>
        </w:rPr>
      </w:pPr>
      <w:r w:rsidRPr="00585ED0">
        <w:rPr>
          <w:rFonts w:ascii="Arial" w:hAnsi="Arial" w:cs="Arial"/>
        </w:rPr>
        <w:t xml:space="preserve">Program studi adalah kesatuan rencana belajar sebagai pedoman penyelenggaraan pendidikan yang terdiri atas tahap </w:t>
      </w:r>
      <w:r w:rsidR="005A01F8" w:rsidRPr="00585ED0">
        <w:rPr>
          <w:rFonts w:ascii="Arial" w:hAnsi="Arial" w:cs="Arial"/>
        </w:rPr>
        <w:t xml:space="preserve">pendidikan </w:t>
      </w:r>
      <w:r w:rsidRPr="00585ED0">
        <w:rPr>
          <w:rFonts w:ascii="Arial" w:hAnsi="Arial" w:cs="Arial"/>
        </w:rPr>
        <w:t xml:space="preserve">akademik dan tahap </w:t>
      </w:r>
      <w:r w:rsidR="005A01F8" w:rsidRPr="00585ED0">
        <w:rPr>
          <w:rFonts w:ascii="Arial" w:hAnsi="Arial" w:cs="Arial"/>
        </w:rPr>
        <w:t xml:space="preserve">pendidikan </w:t>
      </w:r>
      <w:r w:rsidRPr="00585ED0">
        <w:rPr>
          <w:rFonts w:ascii="Arial" w:hAnsi="Arial" w:cs="Arial"/>
        </w:rPr>
        <w:t xml:space="preserve">profesi. </w:t>
      </w:r>
      <w:r w:rsidRPr="00585ED0">
        <w:rPr>
          <w:rFonts w:ascii="Arial" w:hAnsi="Arial" w:cs="Arial"/>
          <w:lang w:val="nb-NO"/>
        </w:rPr>
        <w:t>Program studi</w:t>
      </w:r>
      <w:r w:rsidRPr="00585ED0">
        <w:rPr>
          <w:rFonts w:ascii="Arial" w:hAnsi="Arial" w:cs="Arial"/>
        </w:rPr>
        <w:t xml:space="preserve"> ini diselenggarakan atas dasar kurikulum yang ditujukan agar mahasiswa dapat menguasai pengetahuan, sikap, dan perilaku/keterampilan yang sesuai dengan tujuan yang telah ditetapkan.</w:t>
      </w:r>
    </w:p>
    <w:p w:rsidR="0029382F" w:rsidRPr="00585ED0" w:rsidRDefault="000D07E4" w:rsidP="006D2F49">
      <w:pPr>
        <w:numPr>
          <w:ilvl w:val="0"/>
          <w:numId w:val="6"/>
        </w:numPr>
        <w:jc w:val="both"/>
        <w:rPr>
          <w:rFonts w:ascii="Arial" w:hAnsi="Arial" w:cs="Arial"/>
        </w:rPr>
      </w:pPr>
      <w:r w:rsidRPr="00585ED0">
        <w:rPr>
          <w:rFonts w:ascii="Arial" w:hAnsi="Arial" w:cs="Arial"/>
        </w:rPr>
        <w:t xml:space="preserve">Program </w:t>
      </w:r>
      <w:r w:rsidR="00DA66E6" w:rsidRPr="00585ED0">
        <w:rPr>
          <w:rFonts w:ascii="Arial" w:hAnsi="Arial" w:cs="Arial"/>
        </w:rPr>
        <w:t xml:space="preserve">Studi Kedokteran </w:t>
      </w:r>
      <w:proofErr w:type="gramStart"/>
      <w:r w:rsidR="00DA66E6" w:rsidRPr="00585ED0">
        <w:rPr>
          <w:rFonts w:ascii="Arial" w:hAnsi="Arial" w:cs="Arial"/>
        </w:rPr>
        <w:t>Hewan</w:t>
      </w:r>
      <w:r w:rsidRPr="00585ED0">
        <w:rPr>
          <w:rFonts w:ascii="Arial" w:hAnsi="Arial" w:cs="Arial"/>
        </w:rPr>
        <w:t xml:space="preserve">  merupakan</w:t>
      </w:r>
      <w:proofErr w:type="gramEnd"/>
      <w:r w:rsidRPr="00585ED0">
        <w:rPr>
          <w:rFonts w:ascii="Arial" w:hAnsi="Arial" w:cs="Arial"/>
        </w:rPr>
        <w:t xml:space="preserve"> jalur pendidikan akademik-profesi yang mempunyai beban studi kumulatif minimal 1</w:t>
      </w:r>
      <w:r w:rsidR="00DA66E6" w:rsidRPr="00585ED0">
        <w:rPr>
          <w:rFonts w:ascii="Arial" w:hAnsi="Arial" w:cs="Arial"/>
        </w:rPr>
        <w:t>80</w:t>
      </w:r>
      <w:r w:rsidRPr="00585ED0">
        <w:rPr>
          <w:rFonts w:ascii="Arial" w:hAnsi="Arial" w:cs="Arial"/>
        </w:rPr>
        <w:t xml:space="preserve"> </w:t>
      </w:r>
      <w:r w:rsidR="00495519" w:rsidRPr="00585ED0">
        <w:rPr>
          <w:rFonts w:ascii="Arial" w:hAnsi="Arial" w:cs="Arial"/>
          <w:lang w:val="id-ID"/>
        </w:rPr>
        <w:t>sks</w:t>
      </w:r>
      <w:r w:rsidR="0029382F" w:rsidRPr="00585ED0">
        <w:rPr>
          <w:rFonts w:ascii="Arial" w:hAnsi="Arial" w:cs="Arial"/>
        </w:rPr>
        <w:t xml:space="preserve">. </w:t>
      </w:r>
      <w:r w:rsidR="0029382F" w:rsidRPr="00585ED0">
        <w:rPr>
          <w:rFonts w:ascii="Arial" w:hAnsi="Arial" w:cs="Arial"/>
          <w:lang w:val="id-ID"/>
        </w:rPr>
        <w:t xml:space="preserve">Kurikulum pendidikan akademik (sarjana)  dilaksanakan dalam waktu 8 semester dengan jumlah </w:t>
      </w:r>
      <w:r w:rsidR="0029382F" w:rsidRPr="00585ED0">
        <w:rPr>
          <w:rFonts w:ascii="Arial" w:hAnsi="Arial" w:cs="Arial"/>
        </w:rPr>
        <w:t xml:space="preserve">minimal </w:t>
      </w:r>
      <w:r w:rsidR="0029382F" w:rsidRPr="00585ED0">
        <w:rPr>
          <w:rFonts w:ascii="Arial" w:hAnsi="Arial" w:cs="Arial"/>
          <w:lang w:val="id-ID"/>
        </w:rPr>
        <w:t xml:space="preserve">144 sks, dan diakhiri dengan pemberian gelar Sarjana Kedokteran Hewan (SKH). Pendidikan profesi dilakukan antara  12  sampai 15 bulan dengan jumlah </w:t>
      </w:r>
      <w:r w:rsidR="0029382F" w:rsidRPr="00585ED0">
        <w:rPr>
          <w:rFonts w:ascii="Arial" w:hAnsi="Arial" w:cs="Arial"/>
        </w:rPr>
        <w:t>minimal 36</w:t>
      </w:r>
      <w:r w:rsidR="0029382F" w:rsidRPr="00585ED0">
        <w:rPr>
          <w:rFonts w:ascii="Arial" w:hAnsi="Arial" w:cs="Arial"/>
          <w:lang w:val="id-ID"/>
        </w:rPr>
        <w:t xml:space="preserve"> sks diakhiri dengan pemberian gelar Dokter Hewan (</w:t>
      </w:r>
      <w:r w:rsidR="00287E48">
        <w:rPr>
          <w:rFonts w:ascii="Arial" w:hAnsi="Arial" w:cs="Arial"/>
          <w:lang w:val="id-ID"/>
        </w:rPr>
        <w:t>d</w:t>
      </w:r>
      <w:r w:rsidR="0029382F" w:rsidRPr="00585ED0">
        <w:rPr>
          <w:rFonts w:ascii="Arial" w:hAnsi="Arial" w:cs="Arial"/>
          <w:lang w:val="id-ID"/>
        </w:rPr>
        <w:t>rh).</w:t>
      </w:r>
      <w:r w:rsidR="0029382F" w:rsidRPr="00585ED0">
        <w:rPr>
          <w:rFonts w:ascii="Arial" w:hAnsi="Arial" w:cs="Arial"/>
        </w:rPr>
        <w:t xml:space="preserve"> </w:t>
      </w:r>
      <w:r w:rsidRPr="00585ED0">
        <w:rPr>
          <w:rFonts w:ascii="Arial" w:hAnsi="Arial" w:cs="Arial"/>
        </w:rPr>
        <w:t xml:space="preserve"> </w:t>
      </w:r>
    </w:p>
    <w:p w:rsidR="000D07E4" w:rsidRPr="00585ED0" w:rsidRDefault="000D07E4" w:rsidP="006D2F49">
      <w:pPr>
        <w:numPr>
          <w:ilvl w:val="0"/>
          <w:numId w:val="6"/>
        </w:numPr>
        <w:jc w:val="both"/>
        <w:rPr>
          <w:rFonts w:ascii="Arial" w:hAnsi="Arial" w:cs="Arial"/>
        </w:rPr>
      </w:pPr>
      <w:r w:rsidRPr="00585ED0">
        <w:rPr>
          <w:rFonts w:ascii="Arial" w:hAnsi="Arial" w:cs="Arial"/>
        </w:rPr>
        <w:t>Bagian/Departemen adalah pelaksana akademik di tingkat fakultas.</w:t>
      </w:r>
    </w:p>
    <w:p w:rsidR="000D07E4" w:rsidRPr="00585ED0" w:rsidRDefault="000D07E4" w:rsidP="006D2F49">
      <w:pPr>
        <w:numPr>
          <w:ilvl w:val="0"/>
          <w:numId w:val="6"/>
        </w:numPr>
        <w:jc w:val="both"/>
        <w:rPr>
          <w:rFonts w:ascii="Arial" w:hAnsi="Arial" w:cs="Arial"/>
        </w:rPr>
      </w:pPr>
      <w:r w:rsidRPr="00585ED0">
        <w:rPr>
          <w:rFonts w:ascii="Arial" w:hAnsi="Arial" w:cs="Arial"/>
        </w:rPr>
        <w:t>Fakultas adalah pelaksana akademik pada universitas yang mengkoordinasi dan atau melaksanakan pendidikan tahap akademik dan tahap profesi, dalam satu atau seperangkat cabang ilmu pengetahuan, teknologi dan seni.</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lastRenderedPageBreak/>
        <w:t>Perguruan tinggi (PT) adalah satuan pendidikan pada jenjang pendidikan tinggi yang berbentuk akademi, politeknik, sekolah tinggi, institut, atau universitas.</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Sekolah tinggi adalah perguruan tinggi yang menyelenggarakan pendidikan profesional dan akademik dalam lingkup satu disiplin ilmu pengetahuan, teknologi, atau kesenian tertentu.</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Satuan Acara Perkuliahan (SAP) adalah rancangan perkuliahan yang disusun sebagai pedoman dalam melaksanakan perkuliahannya.</w:t>
      </w:r>
    </w:p>
    <w:p w:rsidR="0029382F" w:rsidRPr="00585ED0" w:rsidRDefault="000D07E4" w:rsidP="006D2F49">
      <w:pPr>
        <w:numPr>
          <w:ilvl w:val="0"/>
          <w:numId w:val="6"/>
        </w:numPr>
        <w:jc w:val="both"/>
        <w:rPr>
          <w:rFonts w:ascii="Arial" w:hAnsi="Arial" w:cs="Arial"/>
          <w:lang w:val="nb-NO"/>
        </w:rPr>
      </w:pPr>
      <w:r w:rsidRPr="00585ED0">
        <w:rPr>
          <w:rFonts w:ascii="Arial" w:hAnsi="Arial" w:cs="Arial"/>
          <w:lang w:val="nb-NO"/>
        </w:rPr>
        <w:t xml:space="preserve">Kurikulum  merupakan kelompok bahan kajian dan pelajaran yang harus dicakup dalam suatu program studi </w:t>
      </w:r>
      <w:r w:rsidR="0029382F" w:rsidRPr="00585ED0">
        <w:rPr>
          <w:rFonts w:ascii="Arial" w:hAnsi="Arial" w:cs="Arial"/>
          <w:lang w:val="nb-NO"/>
        </w:rPr>
        <w:t>kedokteran hewan</w:t>
      </w:r>
      <w:r w:rsidRPr="00585ED0">
        <w:rPr>
          <w:rFonts w:ascii="Arial" w:hAnsi="Arial" w:cs="Arial"/>
          <w:lang w:val="nb-NO"/>
        </w:rPr>
        <w:t xml:space="preserve"> yang dirumuskan dalam kurikulum, merupakan penciri dari kompetensi utama, sebagai hasil kesepakatan bersama antara kalangan perguruan tinggi, masyarakat profesi dan pengguna lulusan. </w:t>
      </w:r>
      <w:r w:rsidR="0029382F" w:rsidRPr="00585ED0">
        <w:rPr>
          <w:rFonts w:ascii="Arial" w:hAnsi="Arial" w:cs="Arial"/>
          <w:lang w:val="id-ID"/>
        </w:rPr>
        <w:t>Standar Pendidikan Kedokteran Hewan Indonesia ditetapkan dengan mengacu pada Kerangka Kualifikasi Kedokteran Hewan Indonesia berdasarkan pada Peraturan Presiden  Nomor 08 Tahun 2012 tentang Kerangka Kualifikasi Nasional Indonesia yang meliputi landasan kepribadian, penguasaan ilmu dan keterampilan, kemampuan berkarya,  serta  sikap dan perilaku berkarya.</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 xml:space="preserve">Kurikulum institusi merupakan sejumlah bahan kajian dan pelajaran yang merupakan bagian dari kurikulum pendidikan tinggi, terdiri atas tambahan dari kelompok ilmu dalam kurikulum  yang disusun dengan memperhatikan keadaan dan kebutuhan lingkungan serta ciri khas perguruan tinggi yang bersangkutan. </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Semester adalah satuan waktu kegiatan yang terdiri atas 16 sampai 19 minggu kuliah atau kegiatan terjadwal lainnya, berikut kegiatan iringannya, termasuk 2 sampai 3 minggu kegiatan penilaian.</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Sistem Kredit Semester  adalah suatu sistem penyelenggaraan pendidikan dengan menggunakan satuan kredit semester (</w:t>
      </w:r>
      <w:r w:rsidR="00B3672F" w:rsidRPr="00585ED0">
        <w:rPr>
          <w:rFonts w:ascii="Arial" w:hAnsi="Arial" w:cs="Arial"/>
          <w:lang w:val="id-ID"/>
        </w:rPr>
        <w:t>sks</w:t>
      </w:r>
      <w:r w:rsidRPr="00585ED0">
        <w:rPr>
          <w:rFonts w:ascii="Arial" w:hAnsi="Arial" w:cs="Arial"/>
          <w:lang w:val="nb-NO"/>
        </w:rPr>
        <w:t>) untuk menyatakan beban studi mahasiswa, beban kerja dosen, pengalaman belajar, dan beban penyelenggaraan program.</w:t>
      </w:r>
    </w:p>
    <w:p w:rsidR="000D07E4" w:rsidRPr="00585ED0" w:rsidRDefault="0029382F" w:rsidP="006D2F49">
      <w:pPr>
        <w:numPr>
          <w:ilvl w:val="0"/>
          <w:numId w:val="6"/>
        </w:numPr>
        <w:jc w:val="both"/>
        <w:rPr>
          <w:rFonts w:ascii="Arial" w:hAnsi="Arial" w:cs="Arial"/>
          <w:lang w:val="nb-NO"/>
        </w:rPr>
      </w:pPr>
      <w:r w:rsidRPr="00585ED0">
        <w:rPr>
          <w:rFonts w:ascii="Arial" w:hAnsi="Arial" w:cs="Arial"/>
          <w:lang w:val="nb-NO"/>
        </w:rPr>
        <w:t>Satuan K</w:t>
      </w:r>
      <w:r w:rsidR="000D07E4" w:rsidRPr="00585ED0">
        <w:rPr>
          <w:rFonts w:ascii="Arial" w:hAnsi="Arial" w:cs="Arial"/>
          <w:lang w:val="nb-NO"/>
        </w:rPr>
        <w:t xml:space="preserve">redit </w:t>
      </w:r>
      <w:r w:rsidRPr="00585ED0">
        <w:rPr>
          <w:rFonts w:ascii="Arial" w:hAnsi="Arial" w:cs="Arial"/>
          <w:lang w:val="nb-NO"/>
        </w:rPr>
        <w:t>S</w:t>
      </w:r>
      <w:r w:rsidR="000D07E4" w:rsidRPr="00585ED0">
        <w:rPr>
          <w:rFonts w:ascii="Arial" w:hAnsi="Arial" w:cs="Arial"/>
          <w:lang w:val="nb-NO"/>
        </w:rPr>
        <w:t>emester (</w:t>
      </w:r>
      <w:r w:rsidR="00B3672F" w:rsidRPr="00585ED0">
        <w:rPr>
          <w:rFonts w:ascii="Arial" w:hAnsi="Arial" w:cs="Arial"/>
          <w:lang w:val="id-ID"/>
        </w:rPr>
        <w:t>sks</w:t>
      </w:r>
      <w:r w:rsidR="000D07E4" w:rsidRPr="00585ED0">
        <w:rPr>
          <w:rFonts w:ascii="Arial" w:hAnsi="Arial" w:cs="Arial"/>
          <w:lang w:val="nb-NO"/>
        </w:rPr>
        <w:t>) untuk mahasiswa adalah takaran penghargaan terhadap pengalaman belajar yang diperoleh oleh mahasiswa selama 1 semester melalui kegiatan terjadwal perminggu sebanyak 1 jam perkuliahan atau 2 jam praktikum, atau 4 jam kerja lapangan, yang masing-masing diiringi oleh sekitar 1-2 jam kegiatan terstruktur dan 1-2 jam kegiatan mandiri.</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Satuan Kredit Semester (</w:t>
      </w:r>
      <w:r w:rsidR="00FC47B6" w:rsidRPr="00585ED0">
        <w:rPr>
          <w:rFonts w:ascii="Arial" w:hAnsi="Arial" w:cs="Arial"/>
          <w:lang w:val="id-ID"/>
        </w:rPr>
        <w:t>sks</w:t>
      </w:r>
      <w:r w:rsidRPr="00585ED0">
        <w:rPr>
          <w:rFonts w:ascii="Arial" w:hAnsi="Arial" w:cs="Arial"/>
          <w:lang w:val="nb-NO"/>
        </w:rPr>
        <w:t>) untuk dosen adalah takaran penghargaan terhadap beban kerja dosen dalam melaksanakan Trid</w:t>
      </w:r>
      <w:r w:rsidR="0061526A" w:rsidRPr="00585ED0">
        <w:rPr>
          <w:rFonts w:ascii="Arial" w:hAnsi="Arial" w:cs="Arial"/>
          <w:lang w:val="id-ID"/>
        </w:rPr>
        <w:t>h</w:t>
      </w:r>
      <w:r w:rsidRPr="00585ED0">
        <w:rPr>
          <w:rFonts w:ascii="Arial" w:hAnsi="Arial" w:cs="Arial"/>
          <w:lang w:val="nb-NO"/>
        </w:rPr>
        <w:t xml:space="preserve">arma PT. Beban normal 36 jam/minggu yang disetarakan dengan 12 </w:t>
      </w:r>
      <w:r w:rsidR="00FC47B6" w:rsidRPr="00585ED0">
        <w:rPr>
          <w:rFonts w:ascii="Arial" w:hAnsi="Arial" w:cs="Arial"/>
          <w:lang w:val="id-ID"/>
        </w:rPr>
        <w:t>sks</w:t>
      </w:r>
      <w:r w:rsidRPr="00585ED0">
        <w:rPr>
          <w:rFonts w:ascii="Arial" w:hAnsi="Arial" w:cs="Arial"/>
          <w:lang w:val="nb-NO"/>
        </w:rPr>
        <w:t xml:space="preserve">. Oleh karena itu 1 </w:t>
      </w:r>
      <w:r w:rsidR="00FC47B6" w:rsidRPr="00585ED0">
        <w:rPr>
          <w:rFonts w:ascii="Arial" w:hAnsi="Arial" w:cs="Arial"/>
          <w:lang w:val="id-ID"/>
        </w:rPr>
        <w:t>sks</w:t>
      </w:r>
      <w:r w:rsidRPr="00585ED0">
        <w:rPr>
          <w:rFonts w:ascii="Arial" w:hAnsi="Arial" w:cs="Arial"/>
          <w:lang w:val="nb-NO"/>
        </w:rPr>
        <w:t xml:space="preserve"> setara dengan 3 jam kerja/minggu.</w:t>
      </w:r>
    </w:p>
    <w:p w:rsidR="000D07E4" w:rsidRPr="00585ED0" w:rsidRDefault="000D07E4" w:rsidP="006D2F49">
      <w:pPr>
        <w:numPr>
          <w:ilvl w:val="0"/>
          <w:numId w:val="6"/>
        </w:numPr>
        <w:jc w:val="both"/>
        <w:rPr>
          <w:rFonts w:ascii="Arial" w:hAnsi="Arial" w:cs="Arial"/>
          <w:lang w:val="nb-NO"/>
        </w:rPr>
      </w:pPr>
      <w:r w:rsidRPr="00585ED0">
        <w:rPr>
          <w:rFonts w:ascii="Arial" w:hAnsi="Arial" w:cs="Arial"/>
          <w:lang w:val="nb-NO"/>
        </w:rPr>
        <w:t>Dosen tetap adalah dosen yang diangkat dan ditempatkan sebagai tenaga tetap pada PT yang bersangkutan (</w:t>
      </w:r>
      <w:r w:rsidRPr="00585ED0">
        <w:rPr>
          <w:rFonts w:ascii="Arial" w:hAnsi="Arial" w:cs="Arial"/>
          <w:b/>
          <w:lang w:val="nb-NO"/>
        </w:rPr>
        <w:t>bukan</w:t>
      </w:r>
      <w:r w:rsidRPr="00585ED0">
        <w:rPr>
          <w:rFonts w:ascii="Arial" w:hAnsi="Arial" w:cs="Arial"/>
          <w:lang w:val="nb-NO"/>
        </w:rPr>
        <w:t xml:space="preserve"> dosen pembina, dosen pinjaman, maupun dosen kontrak);  termasuk dosen penugasan Kopertis, dan dosen yayasan pada PTS dalam bidang yang relevan dengan keahlian bidang studinya. Seorang dosen hanya dapat menjadi dosen tetap pada satu perguruan tinggi, dan mempunyai penugasan kerja minimum 36 jam/minggu.</w:t>
      </w:r>
    </w:p>
    <w:p w:rsidR="000D07E4" w:rsidRPr="00585ED0" w:rsidRDefault="000D07E4" w:rsidP="006D2F49">
      <w:pPr>
        <w:numPr>
          <w:ilvl w:val="0"/>
          <w:numId w:val="6"/>
        </w:numPr>
        <w:jc w:val="both"/>
        <w:rPr>
          <w:rFonts w:ascii="Arial" w:hAnsi="Arial" w:cs="Arial"/>
          <w:lang w:val="es-ES"/>
        </w:rPr>
      </w:pPr>
      <w:r w:rsidRPr="00585ED0">
        <w:rPr>
          <w:rFonts w:ascii="Arial" w:hAnsi="Arial" w:cs="Arial"/>
          <w:lang w:val="nb-NO"/>
        </w:rPr>
        <w:t xml:space="preserve">Dosen tidak tetap adalah dosen yang tidak termasuk sebagai dosen tetap.  </w:t>
      </w:r>
      <w:r w:rsidRPr="00585ED0">
        <w:rPr>
          <w:rFonts w:ascii="Arial" w:hAnsi="Arial" w:cs="Arial"/>
          <w:lang w:val="es-ES"/>
        </w:rPr>
        <w:t>Misalnya dosen luar biasa, dosen pembina, dosen pinjaman, dan dosen kontrak.</w:t>
      </w:r>
    </w:p>
    <w:p w:rsidR="0029382F" w:rsidRPr="00585ED0" w:rsidRDefault="0029382F" w:rsidP="0029382F">
      <w:pPr>
        <w:ind w:left="360"/>
        <w:jc w:val="both"/>
        <w:rPr>
          <w:rFonts w:ascii="Arial" w:hAnsi="Arial" w:cs="Arial"/>
          <w:lang w:val="es-ES"/>
        </w:rPr>
      </w:pPr>
    </w:p>
    <w:p w:rsidR="000D07E4" w:rsidRDefault="000D07E4" w:rsidP="000D07E4">
      <w:pPr>
        <w:jc w:val="both"/>
        <w:rPr>
          <w:rFonts w:ascii="Arial" w:hAnsi="Arial" w:cs="Arial"/>
          <w:lang w:val="id-ID"/>
        </w:rPr>
      </w:pPr>
    </w:p>
    <w:p w:rsidR="00A56C89" w:rsidRDefault="00A56C89" w:rsidP="000D07E4">
      <w:pPr>
        <w:jc w:val="both"/>
        <w:rPr>
          <w:rFonts w:ascii="Arial" w:hAnsi="Arial" w:cs="Arial"/>
          <w:lang w:val="id-ID"/>
        </w:rPr>
      </w:pPr>
    </w:p>
    <w:p w:rsidR="00A56C89" w:rsidRDefault="00A56C89" w:rsidP="000D07E4">
      <w:pPr>
        <w:jc w:val="both"/>
        <w:rPr>
          <w:rFonts w:ascii="Arial" w:hAnsi="Arial" w:cs="Arial"/>
          <w:lang w:val="id-ID"/>
        </w:rPr>
      </w:pPr>
    </w:p>
    <w:p w:rsidR="00A56C89" w:rsidRDefault="00A56C89" w:rsidP="000D07E4">
      <w:pPr>
        <w:jc w:val="both"/>
        <w:rPr>
          <w:rFonts w:ascii="Arial" w:hAnsi="Arial" w:cs="Arial"/>
          <w:lang w:val="id-ID"/>
        </w:rPr>
      </w:pPr>
    </w:p>
    <w:p w:rsidR="00A56C89" w:rsidRPr="00A56C89" w:rsidRDefault="00A56C89" w:rsidP="000D07E4">
      <w:pPr>
        <w:jc w:val="both"/>
        <w:rPr>
          <w:rFonts w:ascii="Arial" w:hAnsi="Arial" w:cs="Arial"/>
          <w:lang w:val="id-ID"/>
        </w:rPr>
      </w:pPr>
    </w:p>
    <w:p w:rsidR="000D07E4" w:rsidRPr="000647B8" w:rsidRDefault="000647B8" w:rsidP="000647B8">
      <w:pPr>
        <w:ind w:left="450" w:hanging="450"/>
        <w:jc w:val="both"/>
        <w:rPr>
          <w:rFonts w:ascii="Arial" w:hAnsi="Arial" w:cs="Arial"/>
          <w:b/>
          <w:lang w:val="id-ID"/>
        </w:rPr>
      </w:pPr>
      <w:r>
        <w:rPr>
          <w:rFonts w:ascii="Arial" w:hAnsi="Arial" w:cs="Arial"/>
          <w:b/>
          <w:lang w:val="nb-NO"/>
        </w:rPr>
        <w:lastRenderedPageBreak/>
        <w:t xml:space="preserve">IV. </w:t>
      </w:r>
      <w:r>
        <w:rPr>
          <w:rFonts w:ascii="Arial" w:hAnsi="Arial" w:cs="Arial"/>
          <w:b/>
          <w:lang w:val="id-ID"/>
        </w:rPr>
        <w:tab/>
      </w:r>
      <w:r w:rsidR="000D07E4" w:rsidRPr="000647B8">
        <w:rPr>
          <w:rFonts w:ascii="Arial" w:hAnsi="Arial" w:cs="Arial"/>
          <w:b/>
          <w:lang w:val="nb-NO"/>
        </w:rPr>
        <w:t xml:space="preserve">PETUNJUK PENGISIAN BORANG PROGRAM STUDI </w:t>
      </w:r>
      <w:r w:rsidR="0029382F" w:rsidRPr="000647B8">
        <w:rPr>
          <w:rFonts w:ascii="Arial" w:hAnsi="Arial" w:cs="Arial"/>
          <w:b/>
          <w:lang w:val="nb-NO"/>
        </w:rPr>
        <w:t>KEDOKTERAN HEWAN</w:t>
      </w:r>
    </w:p>
    <w:p w:rsidR="000D07E4" w:rsidRPr="00585ED0" w:rsidRDefault="000D07E4" w:rsidP="000D07E4">
      <w:pPr>
        <w:jc w:val="both"/>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 xml:space="preserve">Identitas diisi dengan nama </w:t>
      </w:r>
      <w:r w:rsidR="00A813FE" w:rsidRPr="00585ED0">
        <w:rPr>
          <w:rFonts w:ascii="Arial" w:hAnsi="Arial" w:cs="Arial"/>
          <w:lang w:val="id-ID"/>
        </w:rPr>
        <w:t>program studi (PS)</w:t>
      </w:r>
      <w:r w:rsidRPr="00585ED0">
        <w:rPr>
          <w:rFonts w:ascii="Arial" w:hAnsi="Arial" w:cs="Arial"/>
          <w:lang w:val="nb-NO"/>
        </w:rPr>
        <w:t xml:space="preserve">, fakultas, dan perguruan tinggi (PT) yang bersangkutan. Tanggal pendirian PS diisi dengan tanggal yang tertera pada SK pendirian PS yang ditandatangani oleh pejabat </w:t>
      </w:r>
      <w:r w:rsidR="00B34859" w:rsidRPr="00585ED0">
        <w:rPr>
          <w:rFonts w:ascii="Arial" w:hAnsi="Arial" w:cs="Arial"/>
          <w:lang w:val="nb-NO"/>
        </w:rPr>
        <w:t>Kementerian</w:t>
      </w:r>
      <w:r w:rsidRPr="00585ED0">
        <w:rPr>
          <w:rFonts w:ascii="Arial" w:hAnsi="Arial" w:cs="Arial"/>
          <w:lang w:val="nb-NO"/>
        </w:rPr>
        <w:t xml:space="preserve"> Pendidikan </w:t>
      </w:r>
      <w:r w:rsidR="0029382F" w:rsidRPr="00585ED0">
        <w:rPr>
          <w:rFonts w:ascii="Arial" w:hAnsi="Arial" w:cs="Arial"/>
          <w:lang w:val="nb-NO"/>
        </w:rPr>
        <w:t>dan Kebudayaan</w:t>
      </w:r>
      <w:r w:rsidRPr="00585ED0">
        <w:rPr>
          <w:rFonts w:ascii="Arial" w:hAnsi="Arial" w:cs="Arial"/>
          <w:lang w:val="nb-NO"/>
        </w:rPr>
        <w:t xml:space="preserve">, </w:t>
      </w:r>
      <w:r w:rsidR="00B34859" w:rsidRPr="00585ED0">
        <w:rPr>
          <w:rFonts w:ascii="Arial" w:hAnsi="Arial" w:cs="Arial"/>
          <w:lang w:val="nb-NO"/>
        </w:rPr>
        <w:t xml:space="preserve">Kementerian </w:t>
      </w:r>
      <w:r w:rsidRPr="00585ED0">
        <w:rPr>
          <w:rFonts w:ascii="Arial" w:hAnsi="Arial" w:cs="Arial"/>
          <w:lang w:val="nb-NO"/>
        </w:rPr>
        <w:t xml:space="preserve">teknis atau Lembaga terkait. Selanjutnya tuliskan bulan dan tahun penyelenggaraan PS pertama kali. Bagi PS yang dibina oleh </w:t>
      </w:r>
      <w:r w:rsidR="00B34859" w:rsidRPr="00585ED0">
        <w:rPr>
          <w:rFonts w:ascii="Arial" w:hAnsi="Arial" w:cs="Arial"/>
          <w:lang w:val="nb-NO"/>
        </w:rPr>
        <w:t xml:space="preserve">Kementerian </w:t>
      </w:r>
      <w:r w:rsidRPr="00585ED0">
        <w:rPr>
          <w:rFonts w:ascii="Arial" w:hAnsi="Arial" w:cs="Arial"/>
          <w:lang w:val="nb-NO"/>
        </w:rPr>
        <w:t xml:space="preserve">Pendidikan </w:t>
      </w:r>
      <w:r w:rsidR="00B34859" w:rsidRPr="00585ED0">
        <w:rPr>
          <w:rFonts w:ascii="Arial" w:hAnsi="Arial" w:cs="Arial"/>
          <w:lang w:val="nb-NO"/>
        </w:rPr>
        <w:t>dan Kebudayaan</w:t>
      </w:r>
      <w:r w:rsidRPr="00585ED0">
        <w:rPr>
          <w:rFonts w:ascii="Arial" w:hAnsi="Arial" w:cs="Arial"/>
          <w:lang w:val="nb-NO"/>
        </w:rPr>
        <w:t xml:space="preserve">, wajib mengisi nomor SK Izin dan tanggal operasional. </w:t>
      </w:r>
    </w:p>
    <w:p w:rsidR="000D07E4" w:rsidRPr="00585ED0" w:rsidRDefault="000D07E4" w:rsidP="000D07E4">
      <w:pPr>
        <w:jc w:val="both"/>
        <w:rPr>
          <w:rFonts w:ascii="Arial" w:hAnsi="Arial" w:cs="Arial"/>
          <w:lang w:val="nb-NO"/>
        </w:rPr>
      </w:pPr>
    </w:p>
    <w:p w:rsidR="000D07E4" w:rsidRPr="00585ED0" w:rsidRDefault="000D07E4" w:rsidP="000D07E4">
      <w:pPr>
        <w:jc w:val="both"/>
        <w:rPr>
          <w:rFonts w:ascii="Arial" w:hAnsi="Arial" w:cs="Arial"/>
          <w:lang w:val="nb-NO"/>
        </w:rPr>
      </w:pPr>
      <w:r w:rsidRPr="00585ED0">
        <w:rPr>
          <w:rFonts w:ascii="Arial" w:hAnsi="Arial" w:cs="Arial"/>
          <w:lang w:val="nb-NO"/>
        </w:rPr>
        <w:t xml:space="preserve">Bagi PS yang dibina oleh </w:t>
      </w:r>
      <w:r w:rsidR="00B34859" w:rsidRPr="00585ED0">
        <w:rPr>
          <w:rFonts w:ascii="Arial" w:hAnsi="Arial" w:cs="Arial"/>
          <w:lang w:val="nb-NO"/>
        </w:rPr>
        <w:t>Kementerian Pendidikan dan Kebudayaan</w:t>
      </w:r>
      <w:r w:rsidRPr="00585ED0">
        <w:rPr>
          <w:rFonts w:ascii="Arial" w:hAnsi="Arial" w:cs="Arial"/>
          <w:lang w:val="nb-NO"/>
        </w:rPr>
        <w:t xml:space="preserve">, isikan data dosen tetap </w:t>
      </w:r>
      <w:r w:rsidRPr="00585ED0">
        <w:rPr>
          <w:rFonts w:ascii="Arial" w:hAnsi="Arial" w:cs="Arial"/>
          <w:bCs/>
          <w:lang w:val="nb-NO"/>
        </w:rPr>
        <w:t>institusi yang terdaftar sebagai dosen tetap PS berdasarkan SK Dikti No</w:t>
      </w:r>
      <w:r w:rsidR="0040637A" w:rsidRPr="00585ED0">
        <w:rPr>
          <w:rFonts w:ascii="Arial" w:hAnsi="Arial" w:cs="Arial"/>
          <w:bCs/>
          <w:lang w:val="id-ID"/>
        </w:rPr>
        <w:t>mor</w:t>
      </w:r>
      <w:r w:rsidRPr="00585ED0">
        <w:rPr>
          <w:rFonts w:ascii="Arial" w:hAnsi="Arial" w:cs="Arial"/>
          <w:bCs/>
          <w:lang w:val="nb-NO"/>
        </w:rPr>
        <w:t xml:space="preserve"> 034/Dikti/Kep/2002 tentang perubahan dan peraturan tambahan keputusan Direktur Jenderal Pendidikan Tinggi No</w:t>
      </w:r>
      <w:r w:rsidR="0040637A" w:rsidRPr="00585ED0">
        <w:rPr>
          <w:rFonts w:ascii="Arial" w:hAnsi="Arial" w:cs="Arial"/>
          <w:bCs/>
          <w:lang w:val="id-ID"/>
        </w:rPr>
        <w:t>mor</w:t>
      </w:r>
      <w:r w:rsidRPr="00585ED0">
        <w:rPr>
          <w:rFonts w:ascii="Arial" w:hAnsi="Arial" w:cs="Arial"/>
          <w:bCs/>
          <w:lang w:val="nb-NO"/>
        </w:rPr>
        <w:t xml:space="preserve"> 08/Dikti/Kep/2002 tentang petunjuk teknis Keputusan Menteri Pendidikan Nasional (Kepmendiknas) No</w:t>
      </w:r>
      <w:r w:rsidR="0040637A" w:rsidRPr="00585ED0">
        <w:rPr>
          <w:rFonts w:ascii="Arial" w:hAnsi="Arial" w:cs="Arial"/>
          <w:bCs/>
          <w:lang w:val="id-ID"/>
        </w:rPr>
        <w:t>mor</w:t>
      </w:r>
      <w:r w:rsidRPr="00585ED0">
        <w:rPr>
          <w:rFonts w:ascii="Arial" w:hAnsi="Arial" w:cs="Arial"/>
          <w:bCs/>
          <w:lang w:val="nb-NO"/>
        </w:rPr>
        <w:t xml:space="preserve"> 184/U/2001 tentang </w:t>
      </w:r>
      <w:r w:rsidR="0040637A" w:rsidRPr="00585ED0">
        <w:rPr>
          <w:rFonts w:ascii="Arial" w:hAnsi="Arial" w:cs="Arial"/>
          <w:bCs/>
          <w:lang w:val="id-ID"/>
        </w:rPr>
        <w:t>P</w:t>
      </w:r>
      <w:r w:rsidRPr="00585ED0">
        <w:rPr>
          <w:rFonts w:ascii="Arial" w:hAnsi="Arial" w:cs="Arial"/>
          <w:bCs/>
          <w:lang w:val="nb-NO"/>
        </w:rPr>
        <w:t xml:space="preserve">edoman </w:t>
      </w:r>
      <w:r w:rsidR="0040637A" w:rsidRPr="00585ED0">
        <w:rPr>
          <w:rFonts w:ascii="Arial" w:hAnsi="Arial" w:cs="Arial"/>
          <w:bCs/>
          <w:lang w:val="id-ID"/>
        </w:rPr>
        <w:t>P</w:t>
      </w:r>
      <w:r w:rsidRPr="00585ED0">
        <w:rPr>
          <w:rFonts w:ascii="Arial" w:hAnsi="Arial" w:cs="Arial"/>
          <w:bCs/>
          <w:lang w:val="nb-NO"/>
        </w:rPr>
        <w:t>engawasan-</w:t>
      </w:r>
      <w:r w:rsidR="0040637A" w:rsidRPr="00585ED0">
        <w:rPr>
          <w:rFonts w:ascii="Arial" w:hAnsi="Arial" w:cs="Arial"/>
          <w:bCs/>
          <w:lang w:val="id-ID"/>
        </w:rPr>
        <w:t>P</w:t>
      </w:r>
      <w:r w:rsidRPr="00585ED0">
        <w:rPr>
          <w:rFonts w:ascii="Arial" w:hAnsi="Arial" w:cs="Arial"/>
          <w:bCs/>
          <w:lang w:val="nb-NO"/>
        </w:rPr>
        <w:t xml:space="preserve">engendalian dan </w:t>
      </w:r>
      <w:r w:rsidR="0040637A" w:rsidRPr="00585ED0">
        <w:rPr>
          <w:rFonts w:ascii="Arial" w:hAnsi="Arial" w:cs="Arial"/>
          <w:bCs/>
          <w:lang w:val="id-ID"/>
        </w:rPr>
        <w:t>P</w:t>
      </w:r>
      <w:r w:rsidRPr="00585ED0">
        <w:rPr>
          <w:rFonts w:ascii="Arial" w:hAnsi="Arial" w:cs="Arial"/>
          <w:bCs/>
          <w:lang w:val="nb-NO"/>
        </w:rPr>
        <w:t xml:space="preserve">embinaan </w:t>
      </w:r>
      <w:r w:rsidR="0040637A" w:rsidRPr="00585ED0">
        <w:rPr>
          <w:rFonts w:ascii="Arial" w:hAnsi="Arial" w:cs="Arial"/>
          <w:bCs/>
          <w:lang w:val="id-ID"/>
        </w:rPr>
        <w:t>P</w:t>
      </w:r>
      <w:r w:rsidRPr="00585ED0">
        <w:rPr>
          <w:rFonts w:ascii="Arial" w:hAnsi="Arial" w:cs="Arial"/>
          <w:bCs/>
          <w:lang w:val="nb-NO"/>
        </w:rPr>
        <w:t xml:space="preserve">rogram </w:t>
      </w:r>
      <w:r w:rsidR="0040637A" w:rsidRPr="00585ED0">
        <w:rPr>
          <w:rFonts w:ascii="Arial" w:hAnsi="Arial" w:cs="Arial"/>
          <w:bCs/>
          <w:lang w:val="id-ID"/>
        </w:rPr>
        <w:t>D</w:t>
      </w:r>
      <w:r w:rsidRPr="00585ED0">
        <w:rPr>
          <w:rFonts w:ascii="Arial" w:hAnsi="Arial" w:cs="Arial"/>
          <w:bCs/>
          <w:lang w:val="nb-NO"/>
        </w:rPr>
        <w:t xml:space="preserve">iploma, </w:t>
      </w:r>
      <w:r w:rsidR="0040637A" w:rsidRPr="00585ED0">
        <w:rPr>
          <w:rFonts w:ascii="Arial" w:hAnsi="Arial" w:cs="Arial"/>
          <w:bCs/>
          <w:lang w:val="id-ID"/>
        </w:rPr>
        <w:t>S</w:t>
      </w:r>
      <w:r w:rsidR="00694FF2" w:rsidRPr="00585ED0">
        <w:rPr>
          <w:rFonts w:ascii="Arial" w:hAnsi="Arial" w:cs="Arial"/>
          <w:bCs/>
          <w:lang w:val="id-ID"/>
        </w:rPr>
        <w:t xml:space="preserve">arjana dan </w:t>
      </w:r>
      <w:r w:rsidR="0040637A" w:rsidRPr="00585ED0">
        <w:rPr>
          <w:rFonts w:ascii="Arial" w:hAnsi="Arial" w:cs="Arial"/>
          <w:bCs/>
          <w:lang w:val="id-ID"/>
        </w:rPr>
        <w:t>P</w:t>
      </w:r>
      <w:r w:rsidRPr="00585ED0">
        <w:rPr>
          <w:rFonts w:ascii="Arial" w:hAnsi="Arial" w:cs="Arial"/>
          <w:bCs/>
          <w:lang w:val="nb-NO"/>
        </w:rPr>
        <w:t>asca</w:t>
      </w:r>
      <w:r w:rsidR="00694FF2" w:rsidRPr="00585ED0">
        <w:rPr>
          <w:rFonts w:ascii="Arial" w:hAnsi="Arial" w:cs="Arial"/>
          <w:bCs/>
          <w:lang w:val="id-ID"/>
        </w:rPr>
        <w:t>sarjana</w:t>
      </w:r>
      <w:r w:rsidRPr="00585ED0">
        <w:rPr>
          <w:rFonts w:ascii="Arial" w:hAnsi="Arial" w:cs="Arial"/>
          <w:bCs/>
          <w:lang w:val="nb-NO"/>
        </w:rPr>
        <w:t xml:space="preserve"> di </w:t>
      </w:r>
      <w:r w:rsidR="0040637A" w:rsidRPr="00585ED0">
        <w:rPr>
          <w:rFonts w:ascii="Arial" w:hAnsi="Arial" w:cs="Arial"/>
          <w:bCs/>
          <w:lang w:val="id-ID"/>
        </w:rPr>
        <w:t>P</w:t>
      </w:r>
      <w:r w:rsidRPr="00585ED0">
        <w:rPr>
          <w:rFonts w:ascii="Arial" w:hAnsi="Arial" w:cs="Arial"/>
          <w:bCs/>
          <w:lang w:val="nb-NO"/>
        </w:rPr>
        <w:t xml:space="preserve">erguruan </w:t>
      </w:r>
      <w:r w:rsidR="0040637A" w:rsidRPr="00585ED0">
        <w:rPr>
          <w:rFonts w:ascii="Arial" w:hAnsi="Arial" w:cs="Arial"/>
          <w:bCs/>
          <w:lang w:val="id-ID"/>
        </w:rPr>
        <w:t>T</w:t>
      </w:r>
      <w:r w:rsidRPr="00585ED0">
        <w:rPr>
          <w:rFonts w:ascii="Arial" w:hAnsi="Arial" w:cs="Arial"/>
          <w:bCs/>
          <w:lang w:val="nb-NO"/>
        </w:rPr>
        <w:t xml:space="preserve">inggi. </w:t>
      </w:r>
      <w:r w:rsidRPr="00585ED0">
        <w:rPr>
          <w:rFonts w:ascii="Arial" w:hAnsi="Arial" w:cs="Arial"/>
          <w:lang w:val="nb-NO"/>
        </w:rPr>
        <w:t>Identitas pengisi borang diisi dengan nama, nomor identitas seperti NIP/NIDN atau sejenisnya, dan jabatan struktural pengisi borang, serta tanggal pengisian borang oleh yang bersangkutan.</w:t>
      </w:r>
    </w:p>
    <w:p w:rsidR="000D07E4" w:rsidRPr="00585ED0" w:rsidRDefault="000D07E4" w:rsidP="000D07E4">
      <w:pPr>
        <w:jc w:val="both"/>
        <w:rPr>
          <w:rFonts w:ascii="Arial" w:hAnsi="Arial" w:cs="Arial"/>
          <w:lang w:val="nb-NO"/>
        </w:rPr>
      </w:pPr>
    </w:p>
    <w:p w:rsidR="000D07E4" w:rsidRPr="00585ED0" w:rsidRDefault="000D07E4" w:rsidP="000D07E4">
      <w:pPr>
        <w:jc w:val="both"/>
        <w:rPr>
          <w:rFonts w:ascii="Arial" w:hAnsi="Arial" w:cs="Arial"/>
          <w:lang w:val="it-IT"/>
        </w:rPr>
      </w:pPr>
      <w:r w:rsidRPr="00585ED0">
        <w:rPr>
          <w:rFonts w:ascii="Arial" w:hAnsi="Arial" w:cs="Arial"/>
          <w:lang w:val="it-IT"/>
        </w:rPr>
        <w:t xml:space="preserve">Dokumen akreditasi program studi </w:t>
      </w:r>
      <w:r w:rsidR="00B34859" w:rsidRPr="00585ED0">
        <w:rPr>
          <w:rFonts w:ascii="Arial" w:hAnsi="Arial" w:cs="Arial"/>
          <w:lang w:val="it-IT"/>
        </w:rPr>
        <w:t>kedokteran hewan</w:t>
      </w:r>
      <w:r w:rsidRPr="00585ED0">
        <w:rPr>
          <w:rFonts w:ascii="Arial" w:hAnsi="Arial" w:cs="Arial"/>
          <w:lang w:val="it-IT"/>
        </w:rPr>
        <w:t xml:space="preserve"> terdiri dari:</w:t>
      </w:r>
    </w:p>
    <w:p w:rsidR="000D07E4" w:rsidRPr="00585ED0" w:rsidRDefault="000D07E4" w:rsidP="006D2F49">
      <w:pPr>
        <w:numPr>
          <w:ilvl w:val="0"/>
          <w:numId w:val="7"/>
        </w:numPr>
        <w:jc w:val="both"/>
        <w:rPr>
          <w:rFonts w:ascii="Arial" w:hAnsi="Arial" w:cs="Arial"/>
          <w:lang w:val="fr-FR"/>
        </w:rPr>
      </w:pPr>
      <w:r w:rsidRPr="00585ED0">
        <w:rPr>
          <w:rFonts w:ascii="Arial" w:hAnsi="Arial" w:cs="Arial"/>
          <w:lang w:val="fr-FR"/>
        </w:rPr>
        <w:t xml:space="preserve">Laporan evaluasi diri </w:t>
      </w:r>
      <w:r w:rsidRPr="00585ED0">
        <w:rPr>
          <w:rFonts w:ascii="Arial" w:hAnsi="Arial" w:cs="Arial"/>
          <w:lang w:val="id-ID"/>
        </w:rPr>
        <w:t xml:space="preserve">program studi </w:t>
      </w:r>
      <w:r w:rsidR="00B34859" w:rsidRPr="00585ED0">
        <w:rPr>
          <w:rFonts w:ascii="Arial" w:hAnsi="Arial" w:cs="Arial"/>
        </w:rPr>
        <w:t>kedokteran hewan</w:t>
      </w:r>
      <w:r w:rsidR="00DE4304">
        <w:rPr>
          <w:rFonts w:ascii="Arial" w:hAnsi="Arial" w:cs="Arial"/>
          <w:lang w:val="id-ID"/>
        </w:rPr>
        <w:t>.</w:t>
      </w:r>
    </w:p>
    <w:p w:rsidR="000D07E4" w:rsidRPr="00585ED0" w:rsidRDefault="000D07E4" w:rsidP="006D2F49">
      <w:pPr>
        <w:numPr>
          <w:ilvl w:val="0"/>
          <w:numId w:val="7"/>
        </w:numPr>
        <w:jc w:val="both"/>
        <w:rPr>
          <w:rFonts w:ascii="Arial" w:hAnsi="Arial" w:cs="Arial"/>
          <w:lang w:val="fr-FR"/>
        </w:rPr>
      </w:pPr>
      <w:r w:rsidRPr="00585ED0">
        <w:rPr>
          <w:rFonts w:ascii="Arial" w:hAnsi="Arial" w:cs="Arial"/>
          <w:lang w:val="fr-FR"/>
        </w:rPr>
        <w:t xml:space="preserve">Borang akreditasi program studi </w:t>
      </w:r>
      <w:r w:rsidR="00B34859" w:rsidRPr="00585ED0">
        <w:rPr>
          <w:rFonts w:ascii="Arial" w:hAnsi="Arial" w:cs="Arial"/>
          <w:lang w:val="fr-FR"/>
        </w:rPr>
        <w:t>kedokteran hewan</w:t>
      </w:r>
      <w:r w:rsidR="00DE4304">
        <w:rPr>
          <w:rFonts w:ascii="Arial" w:hAnsi="Arial" w:cs="Arial"/>
          <w:lang w:val="id-ID"/>
        </w:rPr>
        <w:t>.</w:t>
      </w:r>
    </w:p>
    <w:p w:rsidR="000D07E4" w:rsidRPr="00585ED0" w:rsidRDefault="000D07E4" w:rsidP="006D2F49">
      <w:pPr>
        <w:numPr>
          <w:ilvl w:val="0"/>
          <w:numId w:val="7"/>
        </w:numPr>
        <w:jc w:val="both"/>
        <w:rPr>
          <w:rFonts w:ascii="Arial" w:hAnsi="Arial" w:cs="Arial"/>
          <w:lang w:val="fr-FR"/>
        </w:rPr>
      </w:pPr>
      <w:r w:rsidRPr="00585ED0">
        <w:rPr>
          <w:rFonts w:ascii="Arial" w:hAnsi="Arial" w:cs="Arial"/>
          <w:lang w:val="fr-FR"/>
        </w:rPr>
        <w:t xml:space="preserve">Borang akreditasi </w:t>
      </w:r>
      <w:r w:rsidR="00B34859" w:rsidRPr="00585ED0">
        <w:rPr>
          <w:rFonts w:ascii="Arial" w:hAnsi="Arial" w:cs="Arial"/>
        </w:rPr>
        <w:t>unit pengelola program studi kedokteran hewan</w:t>
      </w:r>
      <w:r w:rsidR="00DE4304">
        <w:rPr>
          <w:rFonts w:ascii="Arial" w:hAnsi="Arial" w:cs="Arial"/>
          <w:lang w:val="id-ID"/>
        </w:rPr>
        <w:t>.</w:t>
      </w:r>
    </w:p>
    <w:p w:rsidR="000D07E4" w:rsidRPr="00585ED0" w:rsidRDefault="000D07E4" w:rsidP="006D2F49">
      <w:pPr>
        <w:numPr>
          <w:ilvl w:val="0"/>
          <w:numId w:val="7"/>
        </w:numPr>
        <w:jc w:val="both"/>
        <w:rPr>
          <w:rFonts w:ascii="Arial" w:hAnsi="Arial" w:cs="Arial"/>
          <w:lang w:val="fr-FR"/>
        </w:rPr>
      </w:pPr>
      <w:r w:rsidRPr="00585ED0">
        <w:rPr>
          <w:rFonts w:ascii="Arial" w:hAnsi="Arial" w:cs="Arial"/>
          <w:lang w:val="fr-FR"/>
        </w:rPr>
        <w:t>Lampiran borang akreditasi</w:t>
      </w:r>
      <w:r w:rsidR="00DE4304">
        <w:rPr>
          <w:rFonts w:ascii="Arial" w:hAnsi="Arial" w:cs="Arial"/>
          <w:lang w:val="id-ID"/>
        </w:rPr>
        <w:t>.</w:t>
      </w:r>
    </w:p>
    <w:p w:rsidR="000D07E4" w:rsidRPr="00585ED0" w:rsidRDefault="000D07E4" w:rsidP="000D07E4">
      <w:pPr>
        <w:jc w:val="both"/>
        <w:rPr>
          <w:rFonts w:ascii="Arial" w:hAnsi="Arial" w:cs="Arial"/>
          <w:lang w:val="fr-FR"/>
        </w:rPr>
      </w:pPr>
    </w:p>
    <w:p w:rsidR="000D07E4" w:rsidRPr="00585ED0" w:rsidRDefault="000D07E4" w:rsidP="000D07E4">
      <w:pPr>
        <w:jc w:val="both"/>
        <w:rPr>
          <w:rFonts w:ascii="Arial" w:hAnsi="Arial" w:cs="Arial"/>
          <w:lang w:val="fr-FR"/>
        </w:rPr>
      </w:pPr>
      <w:r w:rsidRPr="00585ED0">
        <w:rPr>
          <w:rFonts w:ascii="Arial" w:hAnsi="Arial" w:cs="Arial"/>
          <w:lang w:val="fr-FR"/>
        </w:rPr>
        <w:t xml:space="preserve">Dokumen tersebut di atas dikirimkan kepada Sekretariat BAN-PT sebanyak 3 set berkas. Seluruh dokumen tersebut dilengkapi dengan satu buah CD-ROM yang berisikan </w:t>
      </w:r>
      <w:r w:rsidRPr="00585ED0">
        <w:rPr>
          <w:rFonts w:ascii="Arial" w:hAnsi="Arial" w:cs="Arial"/>
          <w:i/>
          <w:iCs/>
          <w:lang w:val="fr-FR"/>
        </w:rPr>
        <w:t>softcopy</w:t>
      </w:r>
      <w:r w:rsidRPr="00585ED0">
        <w:rPr>
          <w:rFonts w:ascii="Arial" w:hAnsi="Arial" w:cs="Arial"/>
          <w:lang w:val="fr-FR"/>
        </w:rPr>
        <w:t xml:space="preserve"> semua dokumen di atas.</w:t>
      </w:r>
    </w:p>
    <w:p w:rsidR="00652BF9" w:rsidRPr="00585ED0" w:rsidRDefault="000D07E4" w:rsidP="004945B7">
      <w:pPr>
        <w:jc w:val="center"/>
        <w:rPr>
          <w:rFonts w:ascii="Arial" w:hAnsi="Arial" w:cs="Arial"/>
          <w:lang w:val="fr-FR"/>
        </w:rPr>
      </w:pPr>
      <w:r w:rsidRPr="00585ED0">
        <w:rPr>
          <w:rFonts w:ascii="Arial" w:hAnsi="Arial" w:cs="Arial"/>
          <w:b/>
          <w:lang w:val="fr-FR"/>
        </w:rPr>
        <w:br w:type="page"/>
      </w:r>
    </w:p>
    <w:p w:rsidR="00652BF9" w:rsidRDefault="00652BF9" w:rsidP="00652BF9">
      <w:pPr>
        <w:pStyle w:val="Heading1"/>
        <w:ind w:left="1620" w:hanging="1620"/>
        <w:jc w:val="left"/>
        <w:rPr>
          <w:rFonts w:ascii="Arial" w:hAnsi="Arial" w:cs="Arial"/>
          <w:caps/>
          <w:color w:val="000000"/>
          <w:lang w:val="id-ID"/>
        </w:rPr>
      </w:pPr>
      <w:r w:rsidRPr="00585ED0">
        <w:rPr>
          <w:rFonts w:ascii="Arial" w:hAnsi="Arial" w:cs="Arial"/>
        </w:rPr>
        <w:lastRenderedPageBreak/>
        <w:t xml:space="preserve">STANDAR 1.  </w:t>
      </w:r>
      <w:r w:rsidRPr="00585ED0">
        <w:rPr>
          <w:rFonts w:ascii="Arial" w:hAnsi="Arial" w:cs="Arial"/>
        </w:rPr>
        <w:tab/>
      </w:r>
      <w:r w:rsidRPr="00585ED0">
        <w:rPr>
          <w:rFonts w:ascii="Arial" w:hAnsi="Arial" w:cs="Arial"/>
          <w:caps/>
          <w:color w:val="000000"/>
        </w:rPr>
        <w:t>Visi, Misi, Tujuan dan Sasaran</w:t>
      </w:r>
      <w:r w:rsidRPr="00585ED0">
        <w:rPr>
          <w:rFonts w:ascii="Arial" w:hAnsi="Arial" w:cs="Arial"/>
          <w:caps/>
          <w:color w:val="000000"/>
          <w:lang w:val="id-ID"/>
        </w:rPr>
        <w:t>, serta strategi PENCAPAIAN</w:t>
      </w:r>
    </w:p>
    <w:p w:rsidR="00A53233" w:rsidRPr="00A53233" w:rsidRDefault="00A53233" w:rsidP="00A53233">
      <w:pPr>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868"/>
      </w:tblGrid>
      <w:tr w:rsidR="00652BF9" w:rsidRPr="00585ED0" w:rsidTr="00FC5DA4">
        <w:trPr>
          <w:tblHeader/>
        </w:trPr>
        <w:tc>
          <w:tcPr>
            <w:tcW w:w="1137" w:type="dxa"/>
            <w:tcBorders>
              <w:top w:val="single" w:sz="4" w:space="0" w:color="auto"/>
              <w:bottom w:val="double" w:sz="4" w:space="0" w:color="auto"/>
            </w:tcBorders>
            <w:shd w:val="clear" w:color="auto" w:fill="auto"/>
            <w:vAlign w:val="center"/>
          </w:tcPr>
          <w:p w:rsidR="00652BF9" w:rsidRPr="00585ED0" w:rsidRDefault="00652BF9" w:rsidP="00BB16F5">
            <w:pPr>
              <w:jc w:val="center"/>
              <w:rPr>
                <w:rFonts w:ascii="Arial" w:hAnsi="Arial" w:cs="Arial"/>
                <w:b/>
                <w:lang w:val="id-ID"/>
              </w:rPr>
            </w:pPr>
            <w:r w:rsidRPr="00585ED0">
              <w:rPr>
                <w:rFonts w:ascii="Arial" w:hAnsi="Arial" w:cs="Arial"/>
                <w:b/>
              </w:rPr>
              <w:t xml:space="preserve">No. </w:t>
            </w:r>
            <w:r w:rsidRPr="00585ED0">
              <w:rPr>
                <w:rFonts w:ascii="Arial" w:hAnsi="Arial" w:cs="Arial"/>
                <w:b/>
                <w:lang w:val="id-ID"/>
              </w:rPr>
              <w:t>Butir</w:t>
            </w:r>
          </w:p>
        </w:tc>
        <w:tc>
          <w:tcPr>
            <w:tcW w:w="1067" w:type="dxa"/>
            <w:tcBorders>
              <w:top w:val="single" w:sz="4" w:space="0" w:color="auto"/>
              <w:bottom w:val="double" w:sz="4" w:space="0" w:color="auto"/>
            </w:tcBorders>
            <w:shd w:val="clear" w:color="auto" w:fill="auto"/>
            <w:vAlign w:val="center"/>
          </w:tcPr>
          <w:p w:rsidR="00652BF9" w:rsidRPr="00585ED0" w:rsidRDefault="00652BF9" w:rsidP="00BB16F5">
            <w:pPr>
              <w:jc w:val="center"/>
              <w:rPr>
                <w:rFonts w:ascii="Arial" w:hAnsi="Arial" w:cs="Arial"/>
                <w:b/>
                <w:lang w:val="id-ID"/>
              </w:rPr>
            </w:pPr>
          </w:p>
          <w:p w:rsidR="00652BF9" w:rsidRPr="00585ED0" w:rsidRDefault="00652BF9" w:rsidP="00BB16F5">
            <w:pPr>
              <w:jc w:val="center"/>
              <w:rPr>
                <w:rFonts w:ascii="Arial" w:hAnsi="Arial" w:cs="Arial"/>
                <w:b/>
                <w:lang w:val="id-ID"/>
              </w:rPr>
            </w:pPr>
            <w:r w:rsidRPr="00585ED0">
              <w:rPr>
                <w:rFonts w:ascii="Arial" w:hAnsi="Arial" w:cs="Arial"/>
                <w:b/>
                <w:lang w:val="id-ID"/>
              </w:rPr>
              <w:t>No. Kolom pada Tabel</w:t>
            </w:r>
          </w:p>
        </w:tc>
        <w:tc>
          <w:tcPr>
            <w:tcW w:w="6868" w:type="dxa"/>
            <w:tcBorders>
              <w:top w:val="single" w:sz="4" w:space="0" w:color="auto"/>
              <w:bottom w:val="double" w:sz="4" w:space="0" w:color="auto"/>
            </w:tcBorders>
            <w:shd w:val="clear" w:color="auto" w:fill="auto"/>
            <w:vAlign w:val="center"/>
          </w:tcPr>
          <w:p w:rsidR="00652BF9" w:rsidRPr="00585ED0" w:rsidRDefault="00652BF9" w:rsidP="00BB16F5">
            <w:pPr>
              <w:jc w:val="center"/>
              <w:rPr>
                <w:rFonts w:ascii="Arial" w:hAnsi="Arial" w:cs="Arial"/>
                <w:b/>
                <w:lang w:val="nb-NO"/>
              </w:rPr>
            </w:pPr>
            <w:r w:rsidRPr="00585ED0">
              <w:rPr>
                <w:rFonts w:ascii="Arial" w:hAnsi="Arial" w:cs="Arial"/>
                <w:b/>
                <w:lang w:val="nb-NO"/>
              </w:rPr>
              <w:t>Panduan Pengisian</w:t>
            </w:r>
          </w:p>
        </w:tc>
      </w:tr>
      <w:tr w:rsidR="00652BF9" w:rsidRPr="00585ED0" w:rsidTr="008367BD">
        <w:trPr>
          <w:tblHeader/>
        </w:trPr>
        <w:tc>
          <w:tcPr>
            <w:tcW w:w="1137" w:type="dxa"/>
            <w:tcBorders>
              <w:top w:val="double" w:sz="4" w:space="0" w:color="auto"/>
              <w:bottom w:val="single" w:sz="4" w:space="0" w:color="auto"/>
            </w:tcBorders>
            <w:shd w:val="clear" w:color="auto" w:fill="auto"/>
            <w:vAlign w:val="center"/>
          </w:tcPr>
          <w:p w:rsidR="00652BF9" w:rsidRPr="00585ED0" w:rsidRDefault="00652BF9" w:rsidP="00BB16F5">
            <w:pPr>
              <w:rPr>
                <w:rFonts w:ascii="Arial" w:hAnsi="Arial" w:cs="Arial"/>
                <w:b/>
                <w:lang w:val="nb-NO"/>
              </w:rPr>
            </w:pPr>
          </w:p>
        </w:tc>
        <w:tc>
          <w:tcPr>
            <w:tcW w:w="1067" w:type="dxa"/>
            <w:tcBorders>
              <w:top w:val="double" w:sz="4" w:space="0" w:color="auto"/>
              <w:bottom w:val="single" w:sz="4" w:space="0" w:color="auto"/>
            </w:tcBorders>
            <w:shd w:val="clear" w:color="auto" w:fill="auto"/>
            <w:vAlign w:val="center"/>
          </w:tcPr>
          <w:p w:rsidR="00652BF9" w:rsidRPr="00585ED0" w:rsidRDefault="00652BF9" w:rsidP="00BB16F5">
            <w:pPr>
              <w:rPr>
                <w:rFonts w:ascii="Arial" w:hAnsi="Arial" w:cs="Arial"/>
                <w:b/>
                <w:lang w:val="nb-NO"/>
              </w:rPr>
            </w:pPr>
          </w:p>
        </w:tc>
        <w:tc>
          <w:tcPr>
            <w:tcW w:w="6868" w:type="dxa"/>
            <w:tcBorders>
              <w:top w:val="double" w:sz="4" w:space="0" w:color="auto"/>
              <w:bottom w:val="single" w:sz="4" w:space="0" w:color="auto"/>
            </w:tcBorders>
            <w:shd w:val="clear" w:color="auto" w:fill="auto"/>
            <w:vAlign w:val="center"/>
          </w:tcPr>
          <w:p w:rsidR="00652BF9" w:rsidRPr="00585ED0" w:rsidRDefault="00652BF9" w:rsidP="00BB16F5">
            <w:pPr>
              <w:rPr>
                <w:rFonts w:ascii="Arial" w:hAnsi="Arial" w:cs="Arial"/>
                <w:b/>
                <w:lang w:val="nb-NO"/>
              </w:rPr>
            </w:pPr>
          </w:p>
        </w:tc>
      </w:tr>
      <w:tr w:rsidR="00652BF9" w:rsidRPr="00585ED0" w:rsidTr="008367BD">
        <w:trPr>
          <w:trHeight w:val="5939"/>
        </w:trPr>
        <w:tc>
          <w:tcPr>
            <w:tcW w:w="1137" w:type="dxa"/>
            <w:tcBorders>
              <w:top w:val="single" w:sz="4" w:space="0" w:color="auto"/>
              <w:bottom w:val="single" w:sz="4" w:space="0" w:color="auto"/>
            </w:tcBorders>
          </w:tcPr>
          <w:p w:rsidR="00652BF9" w:rsidRPr="00585ED0" w:rsidRDefault="00652BF9" w:rsidP="00BB16F5">
            <w:pPr>
              <w:jc w:val="center"/>
              <w:rPr>
                <w:rFonts w:ascii="Arial" w:hAnsi="Arial" w:cs="Arial"/>
                <w:lang w:val="nb-NO"/>
              </w:rPr>
            </w:pPr>
            <w:r w:rsidRPr="00585ED0">
              <w:rPr>
                <w:rFonts w:ascii="Arial" w:hAnsi="Arial" w:cs="Arial"/>
                <w:lang w:val="nb-NO"/>
              </w:rPr>
              <w:t>1.1</w:t>
            </w:r>
          </w:p>
          <w:p w:rsidR="00652BF9" w:rsidRPr="00585ED0" w:rsidRDefault="00652BF9" w:rsidP="00BB16F5">
            <w:pPr>
              <w:jc w:val="center"/>
              <w:rPr>
                <w:rFonts w:ascii="Arial" w:hAnsi="Arial" w:cs="Arial"/>
                <w:lang w:val="nb-NO"/>
              </w:rPr>
            </w:pPr>
          </w:p>
          <w:p w:rsidR="00652BF9" w:rsidRPr="00585ED0" w:rsidRDefault="00652BF9" w:rsidP="00BB16F5">
            <w:pPr>
              <w:jc w:val="center"/>
              <w:rPr>
                <w:rFonts w:ascii="Arial" w:hAnsi="Arial" w:cs="Arial"/>
                <w:lang w:val="nb-NO"/>
              </w:rPr>
            </w:pPr>
          </w:p>
          <w:p w:rsidR="00652BF9" w:rsidRPr="00585ED0" w:rsidRDefault="00652BF9" w:rsidP="00BB16F5">
            <w:pPr>
              <w:jc w:val="center"/>
              <w:rPr>
                <w:rFonts w:ascii="Arial" w:hAnsi="Arial" w:cs="Arial"/>
                <w:lang w:val="id-ID"/>
              </w:rPr>
            </w:pPr>
          </w:p>
        </w:tc>
        <w:tc>
          <w:tcPr>
            <w:tcW w:w="1067" w:type="dxa"/>
            <w:tcBorders>
              <w:top w:val="single" w:sz="4" w:space="0" w:color="auto"/>
              <w:bottom w:val="single" w:sz="4" w:space="0" w:color="auto"/>
            </w:tcBorders>
          </w:tcPr>
          <w:p w:rsidR="00652BF9" w:rsidRPr="00585ED0" w:rsidRDefault="00652BF9" w:rsidP="00BB16F5">
            <w:pPr>
              <w:jc w:val="center"/>
              <w:rPr>
                <w:rFonts w:ascii="Arial" w:hAnsi="Arial" w:cs="Arial"/>
                <w:lang w:val="id-ID"/>
              </w:rPr>
            </w:pPr>
          </w:p>
        </w:tc>
        <w:tc>
          <w:tcPr>
            <w:tcW w:w="6868" w:type="dxa"/>
            <w:tcBorders>
              <w:top w:val="single" w:sz="4" w:space="0" w:color="auto"/>
              <w:bottom w:val="single" w:sz="4" w:space="0" w:color="auto"/>
            </w:tcBorders>
          </w:tcPr>
          <w:p w:rsidR="00652BF9" w:rsidRPr="00585ED0" w:rsidRDefault="00DE4304" w:rsidP="00BB16F5">
            <w:pPr>
              <w:jc w:val="both"/>
              <w:rPr>
                <w:rFonts w:ascii="Arial" w:hAnsi="Arial" w:cs="Arial"/>
                <w:lang w:val="fi-FI"/>
              </w:rPr>
            </w:pPr>
            <w:r>
              <w:rPr>
                <w:rFonts w:ascii="Arial" w:hAnsi="Arial" w:cs="Arial"/>
                <w:lang w:val="id-ID"/>
              </w:rPr>
              <w:t>Jelaskan</w:t>
            </w:r>
            <w:r w:rsidR="00652BF9" w:rsidRPr="00585ED0">
              <w:rPr>
                <w:rFonts w:ascii="Arial" w:hAnsi="Arial" w:cs="Arial"/>
                <w:lang w:val="fi-FI"/>
              </w:rPr>
              <w:t xml:space="preserve"> mekanisme penyusunan visi, misi, dan tujuan </w:t>
            </w:r>
            <w:r w:rsidR="00652BF9" w:rsidRPr="00585ED0">
              <w:rPr>
                <w:rFonts w:ascii="Arial" w:hAnsi="Arial" w:cs="Arial"/>
                <w:lang w:val="id-ID"/>
              </w:rPr>
              <w:t xml:space="preserve">program studi </w:t>
            </w:r>
            <w:r w:rsidR="00652BF9" w:rsidRPr="00585ED0">
              <w:rPr>
                <w:rFonts w:ascii="Arial" w:hAnsi="Arial" w:cs="Arial"/>
              </w:rPr>
              <w:t xml:space="preserve">kedokteran hewan </w:t>
            </w:r>
            <w:r w:rsidR="00652BF9" w:rsidRPr="00585ED0">
              <w:rPr>
                <w:rFonts w:ascii="Arial" w:hAnsi="Arial" w:cs="Arial"/>
                <w:lang w:val="fi-FI"/>
              </w:rPr>
              <w:t>serta pihak-pihak yang dilibatkan.  Uraikan upaya penyebaran/sosialisasi visi, misi dan tujuan program studi kedokteran hewan serta pemahaman sivitas akademika (dosen dan mahasiswa) dan tenaga kependidikan. Bagaimana program studi meyakinkan bahwa visi, misi, dan tujuan dipahami oleh pemangku kepentingan internal.</w:t>
            </w:r>
          </w:p>
          <w:p w:rsidR="00652BF9" w:rsidRPr="00585ED0" w:rsidRDefault="00652BF9" w:rsidP="00BB16F5">
            <w:pPr>
              <w:jc w:val="both"/>
              <w:rPr>
                <w:rFonts w:ascii="Arial" w:hAnsi="Arial" w:cs="Arial"/>
                <w:lang w:val="fi-FI"/>
              </w:rPr>
            </w:pPr>
          </w:p>
          <w:p w:rsidR="00652BF9" w:rsidRPr="00585ED0" w:rsidRDefault="00652BF9" w:rsidP="00BB16F5">
            <w:pPr>
              <w:jc w:val="both"/>
              <w:rPr>
                <w:rFonts w:ascii="Arial" w:hAnsi="Arial" w:cs="Arial"/>
                <w:lang w:val="fi-FI"/>
              </w:rPr>
            </w:pPr>
            <w:r w:rsidRPr="00585ED0">
              <w:rPr>
                <w:rFonts w:ascii="Arial" w:hAnsi="Arial" w:cs="Arial"/>
                <w:lang w:val="fi-FI"/>
              </w:rPr>
              <w:t xml:space="preserve">Tuliskan visi, misi, tujuan, dan sasaran </w:t>
            </w:r>
            <w:r w:rsidRPr="00585ED0">
              <w:rPr>
                <w:rFonts w:ascii="Arial" w:hAnsi="Arial" w:cs="Arial"/>
                <w:lang w:val="id-ID"/>
              </w:rPr>
              <w:t xml:space="preserve">program studi kedokteran hewan  </w:t>
            </w:r>
            <w:r w:rsidRPr="00585ED0">
              <w:rPr>
                <w:rFonts w:ascii="Arial" w:hAnsi="Arial" w:cs="Arial"/>
                <w:lang w:val="fi-FI"/>
              </w:rPr>
              <w:t>pada tempat yang disediakan.</w:t>
            </w:r>
          </w:p>
          <w:p w:rsidR="00652BF9" w:rsidRPr="00585ED0" w:rsidRDefault="00652BF9" w:rsidP="006D2F49">
            <w:pPr>
              <w:pStyle w:val="BodyTextIndent"/>
              <w:numPr>
                <w:ilvl w:val="0"/>
                <w:numId w:val="2"/>
              </w:numPr>
              <w:jc w:val="both"/>
              <w:rPr>
                <w:sz w:val="24"/>
                <w:szCs w:val="24"/>
                <w:lang w:val="fi-FI"/>
              </w:rPr>
            </w:pPr>
            <w:r w:rsidRPr="00585ED0">
              <w:rPr>
                <w:sz w:val="24"/>
                <w:szCs w:val="24"/>
                <w:lang w:val="fi-FI"/>
              </w:rPr>
              <w:t xml:space="preserve">Visi </w:t>
            </w:r>
            <w:r w:rsidRPr="00585ED0">
              <w:rPr>
                <w:sz w:val="24"/>
                <w:szCs w:val="24"/>
                <w:lang w:val="id-ID"/>
              </w:rPr>
              <w:t>PS</w:t>
            </w:r>
            <w:r w:rsidRPr="00585ED0">
              <w:rPr>
                <w:sz w:val="24"/>
                <w:szCs w:val="24"/>
                <w:lang w:val="fi-FI"/>
              </w:rPr>
              <w:t xml:space="preserve"> adalah pernyataan yang berorientasi ke masa depan tentang apa yang diharapkan oleh program studi kedokteran hewan.</w:t>
            </w:r>
          </w:p>
          <w:p w:rsidR="00652BF9" w:rsidRPr="00585ED0" w:rsidRDefault="00652BF9" w:rsidP="006D2F49">
            <w:pPr>
              <w:numPr>
                <w:ilvl w:val="0"/>
                <w:numId w:val="2"/>
              </w:numPr>
              <w:jc w:val="both"/>
              <w:rPr>
                <w:rFonts w:ascii="Arial" w:hAnsi="Arial" w:cs="Arial"/>
                <w:lang w:val="fi-FI"/>
              </w:rPr>
            </w:pPr>
            <w:r w:rsidRPr="00585ED0">
              <w:rPr>
                <w:rFonts w:ascii="Arial" w:hAnsi="Arial" w:cs="Arial"/>
                <w:lang w:val="fi-FI"/>
              </w:rPr>
              <w:t xml:space="preserve">Misi PS adalah deskripsi mengenai tugas, kewajiban, tanggung jawab, dan rencana tindakan yang dirumuskan sesuai dengan visi program studi kedokteran hewan yang harus digunakan untuk pengembangan </w:t>
            </w:r>
            <w:r w:rsidR="006236BD">
              <w:rPr>
                <w:rFonts w:ascii="Arial" w:hAnsi="Arial" w:cs="Arial"/>
                <w:lang w:val="id-ID"/>
              </w:rPr>
              <w:t>tridharma</w:t>
            </w:r>
            <w:r w:rsidRPr="00585ED0">
              <w:rPr>
                <w:rFonts w:ascii="Arial" w:hAnsi="Arial" w:cs="Arial"/>
                <w:lang w:val="fi-FI"/>
              </w:rPr>
              <w:t>.</w:t>
            </w:r>
          </w:p>
          <w:p w:rsidR="00652BF9" w:rsidRPr="00585ED0" w:rsidRDefault="00652BF9" w:rsidP="006D2F49">
            <w:pPr>
              <w:pStyle w:val="BodyText2"/>
              <w:numPr>
                <w:ilvl w:val="0"/>
                <w:numId w:val="2"/>
              </w:numPr>
              <w:rPr>
                <w:rFonts w:cs="Arial"/>
                <w:szCs w:val="24"/>
                <w:lang w:val="fi-FI"/>
              </w:rPr>
            </w:pPr>
            <w:r w:rsidRPr="00585ED0">
              <w:rPr>
                <w:rFonts w:cs="Arial"/>
                <w:szCs w:val="24"/>
                <w:lang w:val="fi-FI"/>
              </w:rPr>
              <w:t xml:space="preserve">Tujuan PS adalah rumusan tentang hasil khusus program studi kedokteran hewan dalam bentuk profil kompetensi yang diharapkan dari lulusan sesuai dengan kebutuhan dan standar yang dituntut oleh </w:t>
            </w:r>
            <w:r w:rsidRPr="00585ED0">
              <w:rPr>
                <w:rFonts w:cs="Arial"/>
                <w:i/>
                <w:szCs w:val="24"/>
                <w:lang w:val="fi-FI"/>
              </w:rPr>
              <w:t>stakeholders</w:t>
            </w:r>
            <w:r w:rsidRPr="00585ED0">
              <w:rPr>
                <w:rFonts w:cs="Arial"/>
                <w:szCs w:val="24"/>
                <w:lang w:val="fi-FI"/>
              </w:rPr>
              <w:t xml:space="preserve"> internal dan eksternal, termasuk tuntutan pasar kerja. </w:t>
            </w:r>
          </w:p>
          <w:p w:rsidR="00A53233" w:rsidRPr="00585ED0" w:rsidRDefault="00652BF9" w:rsidP="008367BD">
            <w:pPr>
              <w:numPr>
                <w:ilvl w:val="0"/>
                <w:numId w:val="2"/>
              </w:numPr>
              <w:jc w:val="both"/>
              <w:rPr>
                <w:rFonts w:ascii="Arial" w:hAnsi="Arial" w:cs="Arial"/>
                <w:lang w:val="fi-FI"/>
              </w:rPr>
            </w:pPr>
            <w:r w:rsidRPr="00585ED0">
              <w:rPr>
                <w:rFonts w:ascii="Arial" w:hAnsi="Arial" w:cs="Arial"/>
                <w:lang w:val="fi-FI"/>
              </w:rPr>
              <w:t>Sasaran PS adalah target yang terukur, sebagai indikator tingkat keberhasilan dari tujuan yang telah ditetapkan.</w:t>
            </w:r>
            <w:r w:rsidRPr="00585ED0">
              <w:rPr>
                <w:rFonts w:ascii="Arial" w:hAnsi="Arial" w:cs="Arial"/>
                <w:lang w:val="id-ID"/>
              </w:rPr>
              <w:t xml:space="preserve"> Uraikan </w:t>
            </w:r>
            <w:r w:rsidRPr="00585ED0">
              <w:rPr>
                <w:rFonts w:ascii="Arial" w:hAnsi="Arial" w:cs="Arial"/>
              </w:rPr>
              <w:t xml:space="preserve">sasaran </w:t>
            </w:r>
            <w:r w:rsidRPr="00585ED0">
              <w:rPr>
                <w:rFonts w:ascii="Arial" w:hAnsi="Arial" w:cs="Arial"/>
                <w:lang w:val="id-ID"/>
              </w:rPr>
              <w:t>strategi pencapaian sasaran PS</w:t>
            </w:r>
            <w:r w:rsidR="00B601C2">
              <w:rPr>
                <w:rFonts w:ascii="Arial" w:hAnsi="Arial" w:cs="Arial"/>
              </w:rPr>
              <w:t>.</w:t>
            </w:r>
          </w:p>
        </w:tc>
      </w:tr>
      <w:tr w:rsidR="00652BF9" w:rsidRPr="00585ED0" w:rsidTr="008367BD">
        <w:tc>
          <w:tcPr>
            <w:tcW w:w="1137" w:type="dxa"/>
            <w:tcBorders>
              <w:top w:val="single" w:sz="4" w:space="0" w:color="auto"/>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t>1.2</w:t>
            </w:r>
          </w:p>
        </w:tc>
        <w:tc>
          <w:tcPr>
            <w:tcW w:w="1067" w:type="dxa"/>
            <w:tcBorders>
              <w:top w:val="single" w:sz="4" w:space="0" w:color="auto"/>
            </w:tcBorders>
          </w:tcPr>
          <w:p w:rsidR="00652BF9" w:rsidRPr="00585ED0" w:rsidRDefault="00652BF9" w:rsidP="00BB16F5">
            <w:pPr>
              <w:jc w:val="center"/>
              <w:rPr>
                <w:rFonts w:ascii="Arial" w:hAnsi="Arial" w:cs="Arial"/>
              </w:rPr>
            </w:pPr>
          </w:p>
        </w:tc>
        <w:tc>
          <w:tcPr>
            <w:tcW w:w="6868" w:type="dxa"/>
            <w:tcBorders>
              <w:top w:val="single" w:sz="4" w:space="0" w:color="auto"/>
            </w:tcBorders>
          </w:tcPr>
          <w:p w:rsidR="00A53233" w:rsidRPr="00A53233" w:rsidRDefault="008367BD" w:rsidP="008367BD">
            <w:pPr>
              <w:jc w:val="both"/>
              <w:rPr>
                <w:rFonts w:ascii="Arial" w:hAnsi="Arial" w:cs="Arial"/>
                <w:lang w:val="id-ID"/>
              </w:rPr>
            </w:pPr>
            <w:r>
              <w:rPr>
                <w:rFonts w:ascii="Arial" w:hAnsi="Arial" w:cs="Arial"/>
                <w:lang w:val="id-ID"/>
              </w:rPr>
              <w:t>Je</w:t>
            </w:r>
            <w:r w:rsidR="00287E48" w:rsidRPr="00585ED0">
              <w:rPr>
                <w:rFonts w:ascii="Arial" w:hAnsi="Arial" w:cs="Arial"/>
                <w:lang w:val="sv-SE"/>
              </w:rPr>
              <w:t xml:space="preserve">laskan cara sosialisasi visi, misi dan tujuan program studi, serta tingkat pemahaman </w:t>
            </w:r>
            <w:r w:rsidR="00287E48" w:rsidRPr="004D5CD2">
              <w:rPr>
                <w:rFonts w:ascii="Arial" w:hAnsi="Arial" w:cs="Arial"/>
              </w:rPr>
              <w:t>sivitas akademika (dosen dan mahasiswa) dan tenaga kependidikan</w:t>
            </w:r>
            <w:r w:rsidR="00287E48" w:rsidRPr="004D5CD2">
              <w:rPr>
                <w:rFonts w:ascii="Arial" w:hAnsi="Arial" w:cs="Arial"/>
                <w:lang w:val="sv-SE"/>
              </w:rPr>
              <w:t>.</w:t>
            </w:r>
          </w:p>
        </w:tc>
      </w:tr>
    </w:tbl>
    <w:p w:rsidR="00652BF9" w:rsidRDefault="00652BF9" w:rsidP="00652BF9">
      <w:pPr>
        <w:rPr>
          <w:rFonts w:ascii="Arial" w:hAnsi="Arial" w:cs="Arial"/>
          <w:lang w:val="id-ID"/>
        </w:rPr>
      </w:pPr>
    </w:p>
    <w:p w:rsidR="00FA0F2B" w:rsidRDefault="00FA0F2B" w:rsidP="00652BF9">
      <w:pPr>
        <w:rPr>
          <w:rFonts w:ascii="Arial" w:hAnsi="Arial" w:cs="Arial"/>
          <w:lang w:val="id-ID"/>
        </w:rPr>
      </w:pPr>
    </w:p>
    <w:p w:rsidR="00FA0F2B" w:rsidRDefault="00FA0F2B" w:rsidP="00652BF9">
      <w:pPr>
        <w:rPr>
          <w:rFonts w:ascii="Arial" w:hAnsi="Arial" w:cs="Arial"/>
          <w:lang w:val="id-ID"/>
        </w:rPr>
      </w:pPr>
    </w:p>
    <w:p w:rsidR="00FA0F2B" w:rsidRDefault="00FA0F2B" w:rsidP="00652BF9">
      <w:pPr>
        <w:rPr>
          <w:rFonts w:ascii="Arial" w:hAnsi="Arial" w:cs="Arial"/>
          <w:lang w:val="id-ID"/>
        </w:rPr>
      </w:pPr>
    </w:p>
    <w:p w:rsidR="00FA0F2B" w:rsidRDefault="00FA0F2B" w:rsidP="00652BF9">
      <w:pPr>
        <w:rPr>
          <w:rFonts w:ascii="Arial" w:hAnsi="Arial" w:cs="Arial"/>
          <w:lang w:val="id-ID"/>
        </w:rPr>
      </w:pPr>
    </w:p>
    <w:p w:rsidR="00FA0F2B" w:rsidRPr="00FA0F2B" w:rsidRDefault="00FA0F2B" w:rsidP="00652BF9">
      <w:pPr>
        <w:rPr>
          <w:rFonts w:ascii="Arial" w:hAnsi="Arial" w:cs="Arial"/>
          <w:lang w:val="id-ID"/>
        </w:rPr>
      </w:pPr>
    </w:p>
    <w:p w:rsidR="00652BF9" w:rsidRDefault="00652BF9" w:rsidP="00652BF9">
      <w:pPr>
        <w:rPr>
          <w:rFonts w:ascii="Arial" w:hAnsi="Arial" w:cs="Arial"/>
          <w:lang w:val="id-ID"/>
        </w:rPr>
      </w:pPr>
    </w:p>
    <w:p w:rsidR="004945B7" w:rsidRDefault="004945B7" w:rsidP="00652BF9">
      <w:pPr>
        <w:rPr>
          <w:rFonts w:ascii="Arial" w:hAnsi="Arial" w:cs="Arial"/>
          <w:lang w:val="id-ID"/>
        </w:rPr>
      </w:pPr>
    </w:p>
    <w:p w:rsidR="004945B7" w:rsidRPr="004945B7" w:rsidRDefault="004945B7" w:rsidP="00652BF9">
      <w:pPr>
        <w:rPr>
          <w:rFonts w:ascii="Arial" w:hAnsi="Arial" w:cs="Arial"/>
          <w:lang w:val="id-ID"/>
        </w:rPr>
      </w:pPr>
    </w:p>
    <w:p w:rsidR="00652BF9" w:rsidRDefault="00652BF9" w:rsidP="00652BF9">
      <w:pPr>
        <w:pStyle w:val="Heading2"/>
        <w:spacing w:before="120" w:line="240" w:lineRule="auto"/>
        <w:ind w:left="1526" w:hanging="1526"/>
        <w:jc w:val="left"/>
        <w:rPr>
          <w:rFonts w:cs="Arial"/>
          <w:b/>
          <w:bCs/>
          <w:caps/>
          <w:color w:val="000000"/>
          <w:szCs w:val="24"/>
          <w:lang w:val="id-ID"/>
        </w:rPr>
      </w:pPr>
      <w:r w:rsidRPr="00585ED0">
        <w:rPr>
          <w:rFonts w:cs="Arial"/>
          <w:b/>
          <w:caps/>
          <w:color w:val="000000"/>
          <w:szCs w:val="24"/>
          <w:lang w:val="nb-NO"/>
        </w:rPr>
        <w:lastRenderedPageBreak/>
        <w:t xml:space="preserve">Standar 2. Tata Pamong, KEPEMIMPINAN, SISTEM Pengelolaan, DAN </w:t>
      </w:r>
      <w:r w:rsidRPr="00585ED0">
        <w:rPr>
          <w:rFonts w:cs="Arial"/>
          <w:b/>
          <w:bCs/>
          <w:caps/>
          <w:color w:val="000000"/>
          <w:szCs w:val="24"/>
          <w:lang w:val="fi-FI"/>
        </w:rPr>
        <w:t>Penjaminan Mutu</w:t>
      </w:r>
    </w:p>
    <w:p w:rsidR="00FA0F2B" w:rsidRPr="00FA0F2B" w:rsidRDefault="00FA0F2B" w:rsidP="00FA0F2B">
      <w:pPr>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868"/>
      </w:tblGrid>
      <w:tr w:rsidR="00652BF9" w:rsidRPr="00585ED0" w:rsidTr="00FA0F2B">
        <w:trPr>
          <w:tblHeader/>
        </w:trPr>
        <w:tc>
          <w:tcPr>
            <w:tcW w:w="1137" w:type="dxa"/>
            <w:tcBorders>
              <w:top w:val="single" w:sz="4" w:space="0" w:color="auto"/>
              <w:bottom w:val="double" w:sz="4" w:space="0" w:color="auto"/>
            </w:tcBorders>
            <w:shd w:val="clear" w:color="auto" w:fill="auto"/>
          </w:tcPr>
          <w:p w:rsidR="00652BF9" w:rsidRPr="00585ED0" w:rsidRDefault="00652BF9" w:rsidP="00BB16F5">
            <w:pPr>
              <w:jc w:val="center"/>
              <w:rPr>
                <w:rFonts w:ascii="Arial" w:hAnsi="Arial" w:cs="Arial"/>
                <w:b/>
                <w:lang w:val="id-ID"/>
              </w:rPr>
            </w:pPr>
          </w:p>
          <w:p w:rsidR="00652BF9" w:rsidRPr="00585ED0" w:rsidRDefault="00652BF9" w:rsidP="00BB16F5">
            <w:pPr>
              <w:jc w:val="center"/>
              <w:rPr>
                <w:rFonts w:ascii="Arial" w:hAnsi="Arial" w:cs="Arial"/>
                <w:b/>
                <w:lang w:val="id-ID"/>
              </w:rPr>
            </w:pPr>
            <w:r w:rsidRPr="00585ED0">
              <w:rPr>
                <w:rFonts w:ascii="Arial" w:hAnsi="Arial" w:cs="Arial"/>
                <w:b/>
              </w:rPr>
              <w:t xml:space="preserve">No. </w:t>
            </w:r>
            <w:r w:rsidRPr="00585ED0">
              <w:rPr>
                <w:rFonts w:ascii="Arial" w:hAnsi="Arial" w:cs="Arial"/>
                <w:b/>
                <w:lang w:val="id-ID"/>
              </w:rPr>
              <w:t>Butir</w:t>
            </w:r>
          </w:p>
        </w:tc>
        <w:tc>
          <w:tcPr>
            <w:tcW w:w="1067" w:type="dxa"/>
            <w:tcBorders>
              <w:top w:val="single" w:sz="4" w:space="0" w:color="auto"/>
              <w:bottom w:val="double" w:sz="4" w:space="0" w:color="auto"/>
            </w:tcBorders>
            <w:shd w:val="clear" w:color="auto" w:fill="auto"/>
            <w:vAlign w:val="center"/>
          </w:tcPr>
          <w:p w:rsidR="00652BF9" w:rsidRPr="00585ED0" w:rsidRDefault="00652BF9" w:rsidP="00BB16F5">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868" w:type="dxa"/>
            <w:tcBorders>
              <w:top w:val="single" w:sz="4" w:space="0" w:color="auto"/>
              <w:bottom w:val="double" w:sz="4" w:space="0" w:color="auto"/>
            </w:tcBorders>
            <w:shd w:val="clear" w:color="auto" w:fill="auto"/>
            <w:vAlign w:val="center"/>
          </w:tcPr>
          <w:p w:rsidR="00652BF9" w:rsidRPr="00585ED0" w:rsidRDefault="00652BF9" w:rsidP="00BB16F5">
            <w:pPr>
              <w:jc w:val="center"/>
              <w:rPr>
                <w:rFonts w:ascii="Arial" w:hAnsi="Arial" w:cs="Arial"/>
                <w:b/>
              </w:rPr>
            </w:pPr>
            <w:r w:rsidRPr="00585ED0">
              <w:rPr>
                <w:rFonts w:ascii="Arial" w:hAnsi="Arial" w:cs="Arial"/>
                <w:b/>
              </w:rPr>
              <w:t>Panduan Pengisian</w:t>
            </w:r>
          </w:p>
        </w:tc>
      </w:tr>
      <w:tr w:rsidR="00652BF9" w:rsidRPr="00585ED0" w:rsidTr="00FA0F2B">
        <w:tc>
          <w:tcPr>
            <w:tcW w:w="1137" w:type="dxa"/>
            <w:tcBorders>
              <w:top w:val="nil"/>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t>2.1</w:t>
            </w:r>
          </w:p>
        </w:tc>
        <w:tc>
          <w:tcPr>
            <w:tcW w:w="1067" w:type="dxa"/>
            <w:tcBorders>
              <w:top w:val="nil"/>
            </w:tcBorders>
          </w:tcPr>
          <w:p w:rsidR="00652BF9" w:rsidRPr="00585ED0" w:rsidRDefault="00652BF9" w:rsidP="00BB16F5">
            <w:pPr>
              <w:jc w:val="center"/>
              <w:rPr>
                <w:rFonts w:ascii="Arial" w:hAnsi="Arial" w:cs="Arial"/>
              </w:rPr>
            </w:pPr>
          </w:p>
        </w:tc>
        <w:tc>
          <w:tcPr>
            <w:tcW w:w="6868" w:type="dxa"/>
            <w:tcBorders>
              <w:top w:val="nil"/>
            </w:tcBorders>
          </w:tcPr>
          <w:p w:rsidR="00652BF9" w:rsidRPr="00585ED0" w:rsidRDefault="00652BF9" w:rsidP="00BB16F5">
            <w:pPr>
              <w:jc w:val="both"/>
              <w:rPr>
                <w:rFonts w:ascii="Arial" w:hAnsi="Arial" w:cs="Arial"/>
                <w:bCs/>
              </w:rPr>
            </w:pPr>
            <w:r w:rsidRPr="00585ED0">
              <w:rPr>
                <w:rFonts w:ascii="Arial" w:hAnsi="Arial" w:cs="Arial"/>
                <w:bCs/>
              </w:rPr>
              <w:t xml:space="preserve">Uraikan secara ringkas sistem dan pelaksanaan tata pamong di </w:t>
            </w:r>
            <w:r w:rsidRPr="00585ED0">
              <w:rPr>
                <w:rFonts w:ascii="Arial" w:hAnsi="Arial" w:cs="Arial"/>
                <w:bCs/>
                <w:lang w:val="id-ID"/>
              </w:rPr>
              <w:t>program studi kedokteran hewan</w:t>
            </w:r>
            <w:r w:rsidRPr="00585ED0">
              <w:rPr>
                <w:rFonts w:ascii="Arial" w:hAnsi="Arial" w:cs="Arial"/>
                <w:bCs/>
              </w:rPr>
              <w:t xml:space="preserve"> untuk memilih pemimpin dan membangun sistem tata pamong yang kredibel, transparan, akuntabel, bertanggung jawab dan adil. </w:t>
            </w:r>
          </w:p>
          <w:p w:rsidR="00652BF9" w:rsidRPr="00585ED0" w:rsidRDefault="00652BF9" w:rsidP="00BB16F5">
            <w:pPr>
              <w:pStyle w:val="ListParagraph"/>
              <w:ind w:left="0"/>
              <w:jc w:val="both"/>
              <w:rPr>
                <w:rFonts w:ascii="Arial" w:hAnsi="Arial" w:cs="Arial"/>
              </w:rPr>
            </w:pPr>
            <w:r w:rsidRPr="00585ED0">
              <w:rPr>
                <w:rFonts w:ascii="Arial" w:hAnsi="Arial" w:cs="Arial"/>
                <w:lang w:val="id-ID"/>
              </w:rPr>
              <w:t>Sistem tata pamong berjalan secara efektif melalui mekanisme yang disepakati bersama, serta dapat memelihara dan mengakomodasi semua unsur, fungsi, dan peran dalam program studi kedokteran hewan Tata pamong didukung dengan budaya organisasi yang dicerminkan dengan tegaknya aturan, etika dosen, etika mahasiswa, etika tenaga kependidikan, sistem penghargaan dan sanksi serta pedoman dan prosedur pelayanan (administrasi, perpustakaan, laboratorium, dan studio). Sistem tata pamong (</w:t>
            </w:r>
            <w:r w:rsidRPr="00585ED0">
              <w:rPr>
                <w:rFonts w:ascii="Arial" w:hAnsi="Arial" w:cs="Arial"/>
              </w:rPr>
              <w:t>masukan</w:t>
            </w:r>
            <w:r w:rsidRPr="00585ED0">
              <w:rPr>
                <w:rFonts w:ascii="Arial" w:hAnsi="Arial" w:cs="Arial"/>
                <w:lang w:val="id-ID"/>
              </w:rPr>
              <w:t xml:space="preserve">, proses, </w:t>
            </w:r>
            <w:r w:rsidRPr="00585ED0">
              <w:rPr>
                <w:rFonts w:ascii="Arial" w:hAnsi="Arial" w:cs="Arial"/>
              </w:rPr>
              <w:t>keluaran</w:t>
            </w:r>
            <w:r w:rsidRPr="00585ED0">
              <w:rPr>
                <w:rFonts w:ascii="Arial" w:hAnsi="Arial" w:cs="Arial"/>
                <w:lang w:val="id-ID"/>
              </w:rPr>
              <w:t xml:space="preserve"> dan </w:t>
            </w:r>
            <w:r w:rsidRPr="00585ED0">
              <w:rPr>
                <w:rFonts w:ascii="Arial" w:hAnsi="Arial" w:cs="Arial"/>
              </w:rPr>
              <w:t>hasil</w:t>
            </w:r>
            <w:r w:rsidRPr="00585ED0">
              <w:rPr>
                <w:rFonts w:ascii="Arial" w:hAnsi="Arial" w:cs="Arial"/>
                <w:lang w:val="id-ID"/>
              </w:rPr>
              <w:t xml:space="preserve"> serta lingkungan eksternal yang menjamin terlaksananya tata pamong yang baik) harus diformulasikan, disosialisasikan, dilaksanakan,  dipantau dan dievaluasi dengan peraturan dan prosedur yang jelas. </w:t>
            </w:r>
          </w:p>
        </w:tc>
      </w:tr>
      <w:tr w:rsidR="00652BF9" w:rsidRPr="00585ED0" w:rsidTr="00FA0F2B">
        <w:tc>
          <w:tcPr>
            <w:tcW w:w="1137" w:type="dxa"/>
            <w:tcBorders>
              <w:top w:val="nil"/>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t>2.2</w:t>
            </w:r>
          </w:p>
        </w:tc>
        <w:tc>
          <w:tcPr>
            <w:tcW w:w="1067" w:type="dxa"/>
            <w:tcBorders>
              <w:top w:val="nil"/>
            </w:tcBorders>
          </w:tcPr>
          <w:p w:rsidR="00652BF9" w:rsidRPr="00585ED0" w:rsidRDefault="00652BF9" w:rsidP="00BB16F5">
            <w:pPr>
              <w:jc w:val="center"/>
              <w:rPr>
                <w:rFonts w:ascii="Arial" w:hAnsi="Arial" w:cs="Arial"/>
              </w:rPr>
            </w:pPr>
          </w:p>
        </w:tc>
        <w:tc>
          <w:tcPr>
            <w:tcW w:w="6868" w:type="dxa"/>
            <w:tcBorders>
              <w:top w:val="nil"/>
            </w:tcBorders>
          </w:tcPr>
          <w:p w:rsidR="00631509" w:rsidRPr="004C6299" w:rsidRDefault="00631509" w:rsidP="00631509">
            <w:pPr>
              <w:jc w:val="both"/>
              <w:rPr>
                <w:rFonts w:ascii="Arial" w:hAnsi="Arial" w:cs="Arial"/>
                <w:lang w:val="id-ID"/>
              </w:rPr>
            </w:pPr>
            <w:r w:rsidRPr="00585ED0">
              <w:rPr>
                <w:rFonts w:ascii="Arial" w:hAnsi="Arial" w:cs="Arial"/>
                <w:lang w:val="id-ID"/>
              </w:rPr>
              <w:t>Kepemimpinan efektif mengarahkan dan mempengaruhi perilaku semua unsur dalam program studi kedokteran hewan, mengikuti nilai, norma, etika, dan budaya organisasi yang disepakati bersama, serta mampu membuat keputusan yang tepat dan cepat.</w:t>
            </w:r>
          </w:p>
          <w:p w:rsidR="00631509" w:rsidRPr="004C6299" w:rsidRDefault="00631509" w:rsidP="00631509">
            <w:pPr>
              <w:jc w:val="both"/>
              <w:rPr>
                <w:rFonts w:ascii="Arial" w:hAnsi="Arial" w:cs="Arial"/>
                <w:lang w:val="id-ID"/>
              </w:rPr>
            </w:pPr>
            <w:r w:rsidRPr="00585ED0">
              <w:rPr>
                <w:rFonts w:ascii="Arial" w:hAnsi="Arial" w:cs="Arial"/>
                <w:lang w:val="id-ID"/>
              </w:rPr>
              <w:t>Kepemimpinan mampu memprediksi masa depan, merumuskan dan mengartikulasi visi yang realisti</w:t>
            </w:r>
            <w:r w:rsidRPr="00585ED0">
              <w:rPr>
                <w:rFonts w:ascii="Arial" w:hAnsi="Arial" w:cs="Arial"/>
                <w:lang w:val="nb-NO"/>
              </w:rPr>
              <w:t>k</w:t>
            </w:r>
            <w:r w:rsidRPr="00585ED0">
              <w:rPr>
                <w:rFonts w:ascii="Arial" w:hAnsi="Arial" w:cs="Arial"/>
                <w:lang w:val="id-ID"/>
              </w:rPr>
              <w:t>, kredibel, serta mengkomunikasikan visi ke</w:t>
            </w:r>
            <w:r w:rsidRPr="00585ED0">
              <w:rPr>
                <w:rFonts w:ascii="Arial" w:hAnsi="Arial" w:cs="Arial"/>
                <w:lang w:val="nb-NO"/>
              </w:rPr>
              <w:t xml:space="preserve"> </w:t>
            </w:r>
            <w:r w:rsidRPr="00585ED0">
              <w:rPr>
                <w:rFonts w:ascii="Arial" w:hAnsi="Arial" w:cs="Arial"/>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652BF9" w:rsidRPr="00585ED0" w:rsidRDefault="00631509" w:rsidP="00631509">
            <w:pPr>
              <w:jc w:val="both"/>
              <w:rPr>
                <w:rFonts w:ascii="Arial" w:hAnsi="Arial" w:cs="Arial"/>
                <w:lang w:val="nb-NO"/>
              </w:rPr>
            </w:pPr>
            <w:r w:rsidRPr="00585ED0">
              <w:rPr>
                <w:rFonts w:ascii="Arial" w:hAnsi="Arial" w:cs="Arial"/>
                <w:lang w:val="nb-NO"/>
              </w:rPr>
              <w:t>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tc>
      </w:tr>
      <w:tr w:rsidR="00631509" w:rsidRPr="00585ED0" w:rsidTr="00FA0F2B">
        <w:tc>
          <w:tcPr>
            <w:tcW w:w="1137" w:type="dxa"/>
            <w:tcBorders>
              <w:top w:val="nil"/>
              <w:bottom w:val="single" w:sz="4" w:space="0" w:color="auto"/>
            </w:tcBorders>
          </w:tcPr>
          <w:p w:rsidR="00631509" w:rsidRPr="004D5CD2" w:rsidRDefault="00631509" w:rsidP="000F63F5">
            <w:pPr>
              <w:jc w:val="center"/>
              <w:rPr>
                <w:rFonts w:ascii="Arial" w:hAnsi="Arial" w:cs="Arial"/>
                <w:lang w:val="id-ID"/>
              </w:rPr>
            </w:pPr>
            <w:r>
              <w:rPr>
                <w:rFonts w:ascii="Arial" w:hAnsi="Arial" w:cs="Arial"/>
                <w:lang w:val="id-ID"/>
              </w:rPr>
              <w:t>2.2.1</w:t>
            </w:r>
          </w:p>
        </w:tc>
        <w:tc>
          <w:tcPr>
            <w:tcW w:w="1067" w:type="dxa"/>
            <w:tcBorders>
              <w:top w:val="nil"/>
            </w:tcBorders>
          </w:tcPr>
          <w:p w:rsidR="00631509" w:rsidRPr="00585ED0" w:rsidRDefault="00631509" w:rsidP="000F63F5">
            <w:pPr>
              <w:jc w:val="center"/>
              <w:rPr>
                <w:rFonts w:ascii="Arial" w:hAnsi="Arial" w:cs="Arial"/>
              </w:rPr>
            </w:pPr>
          </w:p>
        </w:tc>
        <w:tc>
          <w:tcPr>
            <w:tcW w:w="6868" w:type="dxa"/>
            <w:tcBorders>
              <w:top w:val="nil"/>
            </w:tcBorders>
          </w:tcPr>
          <w:p w:rsidR="00631509" w:rsidRPr="004D5CD2" w:rsidRDefault="00631509" w:rsidP="000F63F5">
            <w:pPr>
              <w:jc w:val="both"/>
              <w:rPr>
                <w:rFonts w:ascii="Arial" w:hAnsi="Arial" w:cs="Arial"/>
              </w:rPr>
            </w:pPr>
            <w:r w:rsidRPr="004D5CD2">
              <w:rPr>
                <w:rFonts w:ascii="Arial" w:hAnsi="Arial" w:cs="Arial"/>
                <w:lang w:val="sv-SE"/>
              </w:rPr>
              <w:t xml:space="preserve">Jelaskan </w:t>
            </w:r>
            <w:r w:rsidRPr="004D5CD2">
              <w:rPr>
                <w:rFonts w:ascii="Arial" w:hAnsi="Arial" w:cs="Arial"/>
                <w:lang w:val="id-ID"/>
              </w:rPr>
              <w:t>tingkat pendidikan ketua program studi</w:t>
            </w:r>
            <w:r w:rsidRPr="004D5CD2">
              <w:rPr>
                <w:rFonts w:ascii="Arial" w:hAnsi="Arial" w:cs="Arial"/>
              </w:rPr>
              <w:t>.</w:t>
            </w:r>
          </w:p>
        </w:tc>
      </w:tr>
      <w:tr w:rsidR="00631509" w:rsidRPr="00585ED0" w:rsidTr="00FA0F2B">
        <w:tc>
          <w:tcPr>
            <w:tcW w:w="1137" w:type="dxa"/>
            <w:tcBorders>
              <w:top w:val="nil"/>
              <w:bottom w:val="single" w:sz="4" w:space="0" w:color="auto"/>
            </w:tcBorders>
          </w:tcPr>
          <w:p w:rsidR="00631509" w:rsidRDefault="00631509" w:rsidP="000F63F5">
            <w:pPr>
              <w:jc w:val="center"/>
              <w:rPr>
                <w:rFonts w:ascii="Arial" w:hAnsi="Arial" w:cs="Arial"/>
                <w:lang w:val="id-ID"/>
              </w:rPr>
            </w:pPr>
            <w:r>
              <w:rPr>
                <w:rFonts w:ascii="Arial" w:hAnsi="Arial" w:cs="Arial"/>
                <w:lang w:val="id-ID"/>
              </w:rPr>
              <w:t>2.2.2</w:t>
            </w:r>
          </w:p>
        </w:tc>
        <w:tc>
          <w:tcPr>
            <w:tcW w:w="1067" w:type="dxa"/>
            <w:tcBorders>
              <w:top w:val="nil"/>
            </w:tcBorders>
          </w:tcPr>
          <w:p w:rsidR="00631509" w:rsidRPr="00585ED0" w:rsidRDefault="00631509" w:rsidP="000F63F5">
            <w:pPr>
              <w:jc w:val="center"/>
              <w:rPr>
                <w:rFonts w:ascii="Arial" w:hAnsi="Arial" w:cs="Arial"/>
              </w:rPr>
            </w:pPr>
          </w:p>
        </w:tc>
        <w:tc>
          <w:tcPr>
            <w:tcW w:w="6868" w:type="dxa"/>
            <w:tcBorders>
              <w:top w:val="nil"/>
            </w:tcBorders>
          </w:tcPr>
          <w:p w:rsidR="00631509" w:rsidRPr="004D5CD2" w:rsidRDefault="00631509" w:rsidP="000F63F5">
            <w:pPr>
              <w:rPr>
                <w:rFonts w:ascii="Arial" w:hAnsi="Arial" w:cs="Arial"/>
                <w:lang w:val="sv-SE"/>
              </w:rPr>
            </w:pPr>
            <w:r w:rsidRPr="004D5CD2">
              <w:rPr>
                <w:rFonts w:ascii="Arial" w:hAnsi="Arial" w:cs="Arial"/>
                <w:lang w:val="sv-SE"/>
              </w:rPr>
              <w:t xml:space="preserve">Jelaskan </w:t>
            </w:r>
            <w:r w:rsidRPr="004D5CD2">
              <w:rPr>
                <w:rFonts w:ascii="Arial" w:hAnsi="Arial" w:cs="Arial"/>
                <w:lang w:val="id-ID"/>
              </w:rPr>
              <w:t>pengalaman publikasi ketua program studi</w:t>
            </w:r>
            <w:r w:rsidRPr="004D5CD2">
              <w:rPr>
                <w:rFonts w:ascii="Arial" w:hAnsi="Arial" w:cs="Arial"/>
              </w:rPr>
              <w:t>.</w:t>
            </w:r>
          </w:p>
        </w:tc>
      </w:tr>
      <w:tr w:rsidR="00631509" w:rsidRPr="00585ED0" w:rsidTr="00FA0F2B">
        <w:tc>
          <w:tcPr>
            <w:tcW w:w="1137" w:type="dxa"/>
            <w:tcBorders>
              <w:top w:val="nil"/>
              <w:bottom w:val="single" w:sz="4" w:space="0" w:color="auto"/>
            </w:tcBorders>
          </w:tcPr>
          <w:p w:rsidR="00631509" w:rsidRDefault="00631509" w:rsidP="000F63F5">
            <w:pPr>
              <w:jc w:val="center"/>
              <w:rPr>
                <w:rFonts w:ascii="Arial" w:hAnsi="Arial" w:cs="Arial"/>
                <w:lang w:val="id-ID"/>
              </w:rPr>
            </w:pPr>
            <w:r>
              <w:rPr>
                <w:rFonts w:ascii="Arial" w:hAnsi="Arial" w:cs="Arial"/>
                <w:lang w:val="id-ID"/>
              </w:rPr>
              <w:t>2.2.3</w:t>
            </w:r>
          </w:p>
        </w:tc>
        <w:tc>
          <w:tcPr>
            <w:tcW w:w="1067" w:type="dxa"/>
            <w:tcBorders>
              <w:top w:val="nil"/>
            </w:tcBorders>
          </w:tcPr>
          <w:p w:rsidR="00631509" w:rsidRPr="00585ED0" w:rsidRDefault="00631509" w:rsidP="000F63F5">
            <w:pPr>
              <w:jc w:val="center"/>
              <w:rPr>
                <w:rFonts w:ascii="Arial" w:hAnsi="Arial" w:cs="Arial"/>
              </w:rPr>
            </w:pPr>
          </w:p>
        </w:tc>
        <w:tc>
          <w:tcPr>
            <w:tcW w:w="6868" w:type="dxa"/>
            <w:tcBorders>
              <w:top w:val="nil"/>
            </w:tcBorders>
          </w:tcPr>
          <w:p w:rsidR="00631509" w:rsidRPr="004D5CD2" w:rsidRDefault="00631509" w:rsidP="008367BD">
            <w:pPr>
              <w:rPr>
                <w:rFonts w:ascii="Arial" w:hAnsi="Arial" w:cs="Arial"/>
                <w:lang w:val="sv-SE"/>
              </w:rPr>
            </w:pPr>
            <w:r w:rsidRPr="004D5CD2">
              <w:rPr>
                <w:rFonts w:ascii="Arial" w:hAnsi="Arial" w:cs="Arial"/>
                <w:lang w:val="id-ID"/>
              </w:rPr>
              <w:t xml:space="preserve">Jelaskan pengalaman pertemuan tingkat </w:t>
            </w:r>
            <w:r w:rsidR="008367BD">
              <w:rPr>
                <w:rFonts w:ascii="Arial" w:hAnsi="Arial" w:cs="Arial"/>
                <w:lang w:val="id-ID"/>
              </w:rPr>
              <w:t>n</w:t>
            </w:r>
            <w:r w:rsidRPr="004D5CD2">
              <w:rPr>
                <w:rFonts w:ascii="Arial" w:hAnsi="Arial" w:cs="Arial"/>
                <w:lang w:val="id-ID"/>
              </w:rPr>
              <w:t>asional/interna</w:t>
            </w:r>
            <w:r w:rsidR="008367BD">
              <w:rPr>
                <w:rFonts w:ascii="Arial" w:hAnsi="Arial" w:cs="Arial"/>
                <w:lang w:val="id-ID"/>
              </w:rPr>
              <w:t>-</w:t>
            </w:r>
            <w:r w:rsidRPr="004D5CD2">
              <w:rPr>
                <w:rFonts w:ascii="Arial" w:hAnsi="Arial" w:cs="Arial"/>
                <w:lang w:val="id-ID"/>
              </w:rPr>
              <w:t>sional  ketua program studi.</w:t>
            </w:r>
          </w:p>
        </w:tc>
      </w:tr>
      <w:tr w:rsidR="00631509" w:rsidRPr="00585ED0" w:rsidTr="00FA0F2B">
        <w:tc>
          <w:tcPr>
            <w:tcW w:w="1137" w:type="dxa"/>
            <w:tcBorders>
              <w:top w:val="nil"/>
              <w:bottom w:val="single" w:sz="4" w:space="0" w:color="auto"/>
            </w:tcBorders>
          </w:tcPr>
          <w:p w:rsidR="00631509" w:rsidRDefault="00631509" w:rsidP="000F63F5">
            <w:pPr>
              <w:jc w:val="center"/>
              <w:rPr>
                <w:rFonts w:ascii="Arial" w:hAnsi="Arial" w:cs="Arial"/>
                <w:lang w:val="id-ID"/>
              </w:rPr>
            </w:pPr>
            <w:r>
              <w:rPr>
                <w:rFonts w:ascii="Arial" w:hAnsi="Arial" w:cs="Arial"/>
                <w:lang w:val="id-ID"/>
              </w:rPr>
              <w:t>2.2.4</w:t>
            </w:r>
          </w:p>
        </w:tc>
        <w:tc>
          <w:tcPr>
            <w:tcW w:w="1067" w:type="dxa"/>
            <w:tcBorders>
              <w:top w:val="nil"/>
            </w:tcBorders>
          </w:tcPr>
          <w:p w:rsidR="00631509" w:rsidRPr="00585ED0" w:rsidRDefault="00631509" w:rsidP="000F63F5">
            <w:pPr>
              <w:jc w:val="center"/>
              <w:rPr>
                <w:rFonts w:ascii="Arial" w:hAnsi="Arial" w:cs="Arial"/>
              </w:rPr>
            </w:pPr>
          </w:p>
        </w:tc>
        <w:tc>
          <w:tcPr>
            <w:tcW w:w="6868" w:type="dxa"/>
            <w:tcBorders>
              <w:top w:val="nil"/>
            </w:tcBorders>
          </w:tcPr>
          <w:p w:rsidR="00631509" w:rsidRPr="004079C3" w:rsidRDefault="00631509" w:rsidP="000F63F5">
            <w:pPr>
              <w:jc w:val="both"/>
              <w:rPr>
                <w:lang w:val="id-ID"/>
              </w:rPr>
            </w:pPr>
            <w:r w:rsidRPr="00585ED0">
              <w:rPr>
                <w:rFonts w:ascii="Arial" w:hAnsi="Arial" w:cs="Arial"/>
                <w:lang w:val="id-ID"/>
              </w:rPr>
              <w:t>Uraikan pola kepemimpinan dalam program studi kedokteran hewan, mencakup informasi tentang kepemimpinan operasional, kepe</w:t>
            </w:r>
            <w:r w:rsidRPr="00585ED0">
              <w:rPr>
                <w:rFonts w:ascii="Arial" w:hAnsi="Arial" w:cs="Arial"/>
                <w:lang w:val="sv-SE"/>
              </w:rPr>
              <w:t xml:space="preserve">mimpinan organisasi, dan kepemimpinan </w:t>
            </w:r>
            <w:r w:rsidRPr="00585ED0">
              <w:rPr>
                <w:rFonts w:ascii="Arial" w:hAnsi="Arial" w:cs="Arial"/>
                <w:lang w:val="sv-SE"/>
              </w:rPr>
              <w:lastRenderedPageBreak/>
              <w:t>publik.</w:t>
            </w:r>
          </w:p>
        </w:tc>
      </w:tr>
      <w:tr w:rsidR="00652BF9" w:rsidRPr="00585ED0" w:rsidTr="00FA0F2B">
        <w:tc>
          <w:tcPr>
            <w:tcW w:w="1137" w:type="dxa"/>
            <w:tcBorders>
              <w:top w:val="nil"/>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lastRenderedPageBreak/>
              <w:t>2.3</w:t>
            </w:r>
          </w:p>
        </w:tc>
        <w:tc>
          <w:tcPr>
            <w:tcW w:w="1067" w:type="dxa"/>
            <w:tcBorders>
              <w:top w:val="nil"/>
            </w:tcBorders>
          </w:tcPr>
          <w:p w:rsidR="00652BF9" w:rsidRPr="00585ED0" w:rsidRDefault="00652BF9" w:rsidP="00BB16F5">
            <w:pPr>
              <w:jc w:val="center"/>
              <w:rPr>
                <w:rFonts w:ascii="Arial" w:hAnsi="Arial" w:cs="Arial"/>
              </w:rPr>
            </w:pPr>
          </w:p>
        </w:tc>
        <w:tc>
          <w:tcPr>
            <w:tcW w:w="6868" w:type="dxa"/>
            <w:tcBorders>
              <w:top w:val="nil"/>
            </w:tcBorders>
          </w:tcPr>
          <w:p w:rsidR="00140E9B" w:rsidRDefault="008367BD" w:rsidP="00140E9B">
            <w:pPr>
              <w:spacing w:after="240"/>
              <w:contextualSpacing/>
              <w:jc w:val="both"/>
              <w:rPr>
                <w:rFonts w:ascii="Arial" w:hAnsi="Arial" w:cs="Arial"/>
                <w:i/>
                <w:iCs/>
                <w:lang w:val="id-ID"/>
              </w:rPr>
            </w:pPr>
            <w:r>
              <w:rPr>
                <w:rFonts w:ascii="Arial" w:hAnsi="Arial" w:cs="Arial"/>
                <w:lang w:val="id-ID"/>
              </w:rPr>
              <w:t>Jelaskan</w:t>
            </w:r>
            <w:r w:rsidR="00140E9B" w:rsidRPr="00585ED0">
              <w:rPr>
                <w:rFonts w:ascii="Arial" w:hAnsi="Arial" w:cs="Arial"/>
                <w:lang w:val="sv-SE"/>
              </w:rPr>
              <w:t xml:space="preserve"> sistem pengelolaan</w:t>
            </w:r>
            <w:r w:rsidR="00140E9B" w:rsidRPr="00585ED0">
              <w:rPr>
                <w:rFonts w:ascii="Arial" w:hAnsi="Arial" w:cs="Arial"/>
                <w:lang w:val="id-ID"/>
              </w:rPr>
              <w:t xml:space="preserve"> fungsional dan operasional</w:t>
            </w:r>
            <w:r w:rsidR="00140E9B" w:rsidRPr="00585ED0">
              <w:rPr>
                <w:rFonts w:ascii="Arial" w:hAnsi="Arial" w:cs="Arial"/>
                <w:lang w:val="sv-SE"/>
              </w:rPr>
              <w:t xml:space="preserve"> </w:t>
            </w:r>
            <w:r w:rsidR="00140E9B" w:rsidRPr="00585ED0">
              <w:rPr>
                <w:rFonts w:ascii="Arial" w:hAnsi="Arial" w:cs="Arial"/>
                <w:lang w:val="id-ID"/>
              </w:rPr>
              <w:t>program studi kedokteran hewan</w:t>
            </w:r>
            <w:r w:rsidR="00140E9B" w:rsidRPr="00585ED0">
              <w:rPr>
                <w:rFonts w:ascii="Arial" w:hAnsi="Arial" w:cs="Arial"/>
                <w:lang w:val="sv-SE"/>
              </w:rPr>
              <w:t xml:space="preserve"> serta dokumen pendukungnya.</w:t>
            </w:r>
            <w:r w:rsidR="00140E9B">
              <w:rPr>
                <w:rFonts w:ascii="Arial" w:hAnsi="Arial" w:cs="Arial"/>
                <w:lang w:val="id-ID"/>
              </w:rPr>
              <w:br/>
            </w:r>
            <w:r w:rsidR="00140E9B" w:rsidRPr="00585ED0">
              <w:rPr>
                <w:rFonts w:ascii="Arial" w:hAnsi="Arial" w:cs="Arial"/>
                <w:lang w:val="id-ID"/>
              </w:rPr>
              <w:t xml:space="preserve">Sistem pengelolaan fungsional dan operasional program studi </w:t>
            </w:r>
            <w:r w:rsidR="00140E9B" w:rsidRPr="00585ED0">
              <w:rPr>
                <w:rFonts w:ascii="Arial" w:hAnsi="Arial" w:cs="Arial"/>
              </w:rPr>
              <w:t xml:space="preserve">mencakup </w:t>
            </w:r>
            <w:r w:rsidR="00140E9B" w:rsidRPr="00585ED0">
              <w:rPr>
                <w:rFonts w:ascii="Arial" w:hAnsi="Arial" w:cs="Arial"/>
                <w:iCs/>
                <w:lang w:val="id-ID"/>
              </w:rPr>
              <w:t>perencanaan</w:t>
            </w:r>
            <w:r w:rsidR="00140E9B" w:rsidRPr="00585ED0">
              <w:rPr>
                <w:rFonts w:ascii="Arial" w:hAnsi="Arial" w:cs="Arial"/>
                <w:i/>
                <w:iCs/>
                <w:lang w:val="id-ID"/>
              </w:rPr>
              <w:t xml:space="preserve"> (planning), </w:t>
            </w:r>
            <w:r w:rsidR="00140E9B" w:rsidRPr="00585ED0">
              <w:rPr>
                <w:rFonts w:ascii="Arial" w:hAnsi="Arial" w:cs="Arial"/>
                <w:iCs/>
                <w:lang w:val="id-ID"/>
              </w:rPr>
              <w:t>pengorganisasian</w:t>
            </w:r>
            <w:r w:rsidR="00140E9B" w:rsidRPr="00585ED0">
              <w:rPr>
                <w:rFonts w:ascii="Arial" w:hAnsi="Arial" w:cs="Arial"/>
                <w:i/>
                <w:iCs/>
                <w:lang w:val="id-ID"/>
              </w:rPr>
              <w:t xml:space="preserve"> (organizing)</w:t>
            </w:r>
            <w:r w:rsidR="00140E9B" w:rsidRPr="00585ED0">
              <w:rPr>
                <w:rFonts w:ascii="Arial" w:hAnsi="Arial" w:cs="Arial"/>
                <w:lang w:val="id-ID"/>
              </w:rPr>
              <w:t xml:space="preserve">, penstafan </w:t>
            </w:r>
            <w:r w:rsidR="00140E9B" w:rsidRPr="00585ED0">
              <w:rPr>
                <w:rFonts w:ascii="Arial" w:hAnsi="Arial" w:cs="Arial"/>
                <w:i/>
                <w:lang w:val="id-ID"/>
              </w:rPr>
              <w:t>(staffing</w:t>
            </w:r>
            <w:r w:rsidR="00140E9B" w:rsidRPr="00585ED0">
              <w:rPr>
                <w:rFonts w:ascii="Arial" w:hAnsi="Arial" w:cs="Arial"/>
                <w:lang w:val="id-ID"/>
              </w:rPr>
              <w:t>)</w:t>
            </w:r>
            <w:r w:rsidR="00140E9B" w:rsidRPr="00585ED0">
              <w:rPr>
                <w:rFonts w:ascii="Arial" w:hAnsi="Arial" w:cs="Arial"/>
                <w:i/>
                <w:iCs/>
                <w:lang w:val="id-ID"/>
              </w:rPr>
              <w:t xml:space="preserve">, </w:t>
            </w:r>
            <w:r w:rsidR="00140E9B" w:rsidRPr="00585ED0">
              <w:rPr>
                <w:rFonts w:ascii="Arial" w:hAnsi="Arial" w:cs="Arial"/>
                <w:iCs/>
                <w:lang w:val="id-ID"/>
              </w:rPr>
              <w:t>pengarahan</w:t>
            </w:r>
            <w:r w:rsidR="00140E9B" w:rsidRPr="00585ED0">
              <w:rPr>
                <w:rFonts w:ascii="Arial" w:hAnsi="Arial" w:cs="Arial"/>
                <w:i/>
                <w:iCs/>
                <w:lang w:val="id-ID"/>
              </w:rPr>
              <w:t xml:space="preserve"> (leading), </w:t>
            </w:r>
            <w:r w:rsidR="00140E9B" w:rsidRPr="00585ED0">
              <w:rPr>
                <w:rFonts w:ascii="Arial" w:hAnsi="Arial" w:cs="Arial"/>
                <w:iCs/>
                <w:lang w:val="id-ID"/>
              </w:rPr>
              <w:t>pengendalian</w:t>
            </w:r>
            <w:r w:rsidR="00140E9B" w:rsidRPr="00585ED0">
              <w:rPr>
                <w:rFonts w:ascii="Arial" w:hAnsi="Arial" w:cs="Arial"/>
                <w:i/>
                <w:iCs/>
                <w:lang w:val="id-ID"/>
              </w:rPr>
              <w:t xml:space="preserve"> (controlling)</w:t>
            </w:r>
            <w:r w:rsidR="00140E9B" w:rsidRPr="00585ED0">
              <w:rPr>
                <w:rFonts w:ascii="Arial" w:hAnsi="Arial" w:cs="Arial"/>
                <w:i/>
                <w:iCs/>
              </w:rPr>
              <w:t xml:space="preserve"> </w:t>
            </w:r>
            <w:r w:rsidR="00140E9B" w:rsidRPr="00585ED0">
              <w:rPr>
                <w:rFonts w:ascii="Arial" w:hAnsi="Arial" w:cs="Arial"/>
                <w:iCs/>
              </w:rPr>
              <w:t>dalam kegiatan</w:t>
            </w:r>
            <w:r w:rsidR="00140E9B" w:rsidRPr="00585ED0">
              <w:rPr>
                <w:rFonts w:ascii="Arial" w:hAnsi="Arial" w:cs="Arial"/>
                <w:i/>
                <w:iCs/>
              </w:rPr>
              <w:t xml:space="preserve"> </w:t>
            </w:r>
            <w:r w:rsidR="00140E9B" w:rsidRPr="00585ED0">
              <w:rPr>
                <w:rFonts w:ascii="Arial" w:hAnsi="Arial" w:cs="Arial"/>
                <w:lang w:val="id-ID"/>
              </w:rPr>
              <w:t xml:space="preserve"> internal </w:t>
            </w:r>
            <w:r w:rsidR="00140E9B" w:rsidRPr="00585ED0">
              <w:rPr>
                <w:rFonts w:ascii="Arial" w:hAnsi="Arial" w:cs="Arial"/>
              </w:rPr>
              <w:t>maupun</w:t>
            </w:r>
            <w:r w:rsidR="00140E9B" w:rsidRPr="00585ED0">
              <w:rPr>
                <w:rFonts w:ascii="Arial" w:hAnsi="Arial" w:cs="Arial"/>
                <w:lang w:val="id-ID"/>
              </w:rPr>
              <w:t xml:space="preserve"> eksternal</w:t>
            </w:r>
            <w:r w:rsidR="00140E9B" w:rsidRPr="00585ED0">
              <w:rPr>
                <w:rFonts w:ascii="Arial" w:hAnsi="Arial" w:cs="Arial"/>
                <w:i/>
                <w:iCs/>
              </w:rPr>
              <w:t>.</w:t>
            </w:r>
          </w:p>
          <w:p w:rsidR="00140E9B" w:rsidRDefault="00140E9B" w:rsidP="00140E9B">
            <w:pPr>
              <w:spacing w:after="240"/>
              <w:contextualSpacing/>
              <w:rPr>
                <w:rFonts w:ascii="Arial" w:hAnsi="Arial" w:cs="Arial"/>
                <w:color w:val="000000"/>
                <w:lang w:val="id-ID"/>
              </w:rPr>
            </w:pPr>
            <w:r>
              <w:rPr>
                <w:rFonts w:ascii="Arial" w:hAnsi="Arial" w:cs="Arial"/>
                <w:lang w:val="id-ID"/>
              </w:rPr>
              <w:br/>
            </w:r>
            <w:r w:rsidRPr="00585ED0">
              <w:rPr>
                <w:rFonts w:ascii="Arial" w:hAnsi="Arial" w:cs="Arial"/>
                <w:color w:val="000000"/>
                <w:lang w:val="nb-NO"/>
              </w:rPr>
              <w:t>Hal ini dicirikan dengan adanya dokumen:</w:t>
            </w:r>
          </w:p>
          <w:p w:rsidR="00140E9B" w:rsidRPr="00585ED0" w:rsidRDefault="00140E9B" w:rsidP="00140E9B">
            <w:pPr>
              <w:spacing w:after="240"/>
              <w:contextualSpacing/>
              <w:rPr>
                <w:rFonts w:ascii="Arial" w:hAnsi="Arial" w:cs="Arial"/>
              </w:rPr>
            </w:pPr>
            <w:r>
              <w:rPr>
                <w:rFonts w:ascii="Arial" w:hAnsi="Arial" w:cs="Arial"/>
                <w:lang w:val="id-ID"/>
              </w:rPr>
              <w:t xml:space="preserve">(1) </w:t>
            </w:r>
            <w:r w:rsidRPr="00585ED0">
              <w:rPr>
                <w:rFonts w:ascii="Arial" w:hAnsi="Arial" w:cs="Arial"/>
              </w:rPr>
              <w:t>Renstra  fakultas/ universitas</w:t>
            </w:r>
            <w:r>
              <w:rPr>
                <w:rFonts w:ascii="Arial" w:hAnsi="Arial" w:cs="Arial"/>
              </w:rPr>
              <w:t>;</w:t>
            </w:r>
          </w:p>
          <w:p w:rsidR="00140E9B" w:rsidRPr="00585ED0" w:rsidRDefault="00140E9B" w:rsidP="006D2F49">
            <w:pPr>
              <w:numPr>
                <w:ilvl w:val="0"/>
                <w:numId w:val="1"/>
              </w:numPr>
              <w:contextualSpacing/>
              <w:jc w:val="both"/>
              <w:rPr>
                <w:rFonts w:ascii="Arial" w:hAnsi="Arial" w:cs="Arial"/>
              </w:rPr>
            </w:pPr>
            <w:r w:rsidRPr="00585ED0">
              <w:rPr>
                <w:rFonts w:ascii="Arial" w:hAnsi="Arial" w:cs="Arial"/>
              </w:rPr>
              <w:t>Rencana pengembangan program studi</w:t>
            </w:r>
            <w:r>
              <w:rPr>
                <w:rFonts w:ascii="Arial" w:hAnsi="Arial" w:cs="Arial"/>
              </w:rPr>
              <w:t>;</w:t>
            </w:r>
          </w:p>
          <w:p w:rsidR="00652BF9" w:rsidRPr="00585ED0" w:rsidRDefault="00140E9B" w:rsidP="006D2F49">
            <w:pPr>
              <w:numPr>
                <w:ilvl w:val="0"/>
                <w:numId w:val="1"/>
              </w:numPr>
              <w:jc w:val="both"/>
              <w:rPr>
                <w:rFonts w:ascii="Arial" w:hAnsi="Arial" w:cs="Arial"/>
                <w:color w:val="000000"/>
              </w:rPr>
            </w:pPr>
            <w:r w:rsidRPr="00585ED0">
              <w:rPr>
                <w:rFonts w:ascii="Arial" w:hAnsi="Arial" w:cs="Arial"/>
                <w:i/>
                <w:color w:val="000000"/>
              </w:rPr>
              <w:t>Standard Operating Procedure</w:t>
            </w:r>
            <w:r w:rsidRPr="00585ED0">
              <w:rPr>
                <w:rFonts w:ascii="Arial" w:hAnsi="Arial" w:cs="Arial"/>
                <w:color w:val="000000"/>
              </w:rPr>
              <w:t xml:space="preserve"> (SOP)</w:t>
            </w:r>
            <w:r>
              <w:rPr>
                <w:rFonts w:ascii="Arial" w:hAnsi="Arial" w:cs="Arial"/>
                <w:color w:val="000000"/>
              </w:rPr>
              <w:t>.</w:t>
            </w:r>
          </w:p>
        </w:tc>
      </w:tr>
      <w:tr w:rsidR="00652BF9" w:rsidRPr="00585ED0" w:rsidTr="00FA0F2B">
        <w:tc>
          <w:tcPr>
            <w:tcW w:w="1137" w:type="dxa"/>
            <w:tcBorders>
              <w:top w:val="nil"/>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t>2.4</w:t>
            </w:r>
          </w:p>
        </w:tc>
        <w:tc>
          <w:tcPr>
            <w:tcW w:w="1067" w:type="dxa"/>
            <w:tcBorders>
              <w:top w:val="nil"/>
            </w:tcBorders>
          </w:tcPr>
          <w:p w:rsidR="00652BF9" w:rsidRPr="00585ED0" w:rsidRDefault="00652BF9" w:rsidP="00BB16F5">
            <w:pPr>
              <w:jc w:val="center"/>
              <w:rPr>
                <w:rFonts w:ascii="Arial" w:hAnsi="Arial" w:cs="Arial"/>
              </w:rPr>
            </w:pPr>
          </w:p>
        </w:tc>
        <w:tc>
          <w:tcPr>
            <w:tcW w:w="6868" w:type="dxa"/>
            <w:tcBorders>
              <w:top w:val="nil"/>
            </w:tcBorders>
          </w:tcPr>
          <w:p w:rsidR="00193BDB" w:rsidRPr="005900B3" w:rsidRDefault="00193BDB" w:rsidP="00193BDB">
            <w:pPr>
              <w:jc w:val="both"/>
              <w:rPr>
                <w:rFonts w:ascii="Arial" w:hAnsi="Arial" w:cs="Arial"/>
                <w:i/>
                <w:lang w:val="id-ID"/>
              </w:rPr>
            </w:pPr>
            <w:r>
              <w:rPr>
                <w:rFonts w:ascii="Arial" w:hAnsi="Arial" w:cs="Arial"/>
                <w:lang w:val="id-ID"/>
              </w:rPr>
              <w:t>Jelaskan</w:t>
            </w:r>
            <w:r w:rsidRPr="00585ED0">
              <w:rPr>
                <w:rFonts w:ascii="Arial" w:hAnsi="Arial" w:cs="Arial"/>
                <w:lang w:val="sv-SE"/>
              </w:rPr>
              <w:t xml:space="preserve"> kebijakan, sistem, dan pelaksanaan penjaminan mutu pada </w:t>
            </w:r>
            <w:r w:rsidRPr="00585ED0">
              <w:rPr>
                <w:rFonts w:ascii="Arial" w:hAnsi="Arial" w:cs="Arial"/>
                <w:lang w:val="id-ID"/>
              </w:rPr>
              <w:t>program studi kedokteran hewan</w:t>
            </w:r>
            <w:r w:rsidRPr="00585ED0">
              <w:rPr>
                <w:rFonts w:ascii="Arial" w:hAnsi="Arial" w:cs="Arial"/>
                <w:lang w:val="sv-SE"/>
              </w:rPr>
              <w:t xml:space="preserve">, termasuk penjaminan mutu dari badan akreditasi selain BAN-PT atau </w:t>
            </w:r>
            <w:r w:rsidRPr="00585ED0">
              <w:rPr>
                <w:rFonts w:ascii="Arial" w:hAnsi="Arial" w:cs="Arial"/>
                <w:i/>
                <w:lang w:val="sv-SE"/>
              </w:rPr>
              <w:t>external</w:t>
            </w:r>
            <w:r w:rsidRPr="00585ED0">
              <w:rPr>
                <w:rFonts w:ascii="Arial" w:hAnsi="Arial" w:cs="Arial"/>
                <w:lang w:val="sv-SE"/>
              </w:rPr>
              <w:t xml:space="preserve"> </w:t>
            </w:r>
            <w:r w:rsidRPr="00585ED0">
              <w:rPr>
                <w:rFonts w:ascii="Arial" w:hAnsi="Arial" w:cs="Arial"/>
                <w:i/>
                <w:lang w:val="sv-SE"/>
              </w:rPr>
              <w:t>examiner.</w:t>
            </w:r>
          </w:p>
          <w:p w:rsidR="00652BF9" w:rsidRPr="00585ED0" w:rsidRDefault="00193BDB" w:rsidP="008367BD">
            <w:pPr>
              <w:jc w:val="both"/>
              <w:rPr>
                <w:rFonts w:ascii="Arial" w:hAnsi="Arial" w:cs="Arial"/>
                <w:color w:val="000000"/>
                <w:lang w:val="nb-NO"/>
              </w:rPr>
            </w:pPr>
            <w:r w:rsidRPr="00585ED0">
              <w:rPr>
                <w:rFonts w:ascii="Arial" w:hAnsi="Arial" w:cs="Arial"/>
                <w:color w:val="000000"/>
                <w:lang w:val="id-ID"/>
              </w:rPr>
              <w:t>P</w:t>
            </w:r>
            <w:r w:rsidRPr="00585ED0">
              <w:rPr>
                <w:rFonts w:ascii="Arial" w:hAnsi="Arial" w:cs="Arial"/>
                <w:color w:val="000000"/>
                <w:lang w:val="nb-NO"/>
              </w:rPr>
              <w:t>enjelasan mencakup informasi tentang: (1) keberadaan kebijakan penjaminan mutu, (2) sistem dokumentasi, (3) tindak lanjut terhadap laporan pelaksanaan, dan (4) akreditasi program studi.</w:t>
            </w:r>
          </w:p>
        </w:tc>
      </w:tr>
      <w:tr w:rsidR="00652BF9" w:rsidRPr="00585ED0" w:rsidTr="00FA0F2B">
        <w:tc>
          <w:tcPr>
            <w:tcW w:w="1137" w:type="dxa"/>
            <w:tcBorders>
              <w:top w:val="nil"/>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t>2.5</w:t>
            </w:r>
          </w:p>
        </w:tc>
        <w:tc>
          <w:tcPr>
            <w:tcW w:w="1067" w:type="dxa"/>
            <w:tcBorders>
              <w:top w:val="nil"/>
            </w:tcBorders>
          </w:tcPr>
          <w:p w:rsidR="00652BF9" w:rsidRPr="00585ED0" w:rsidRDefault="00652BF9" w:rsidP="00BB16F5">
            <w:pPr>
              <w:jc w:val="center"/>
              <w:rPr>
                <w:rFonts w:ascii="Arial" w:hAnsi="Arial" w:cs="Arial"/>
              </w:rPr>
            </w:pPr>
            <w:r w:rsidRPr="00585ED0">
              <w:rPr>
                <w:rFonts w:ascii="Arial" w:hAnsi="Arial" w:cs="Arial"/>
              </w:rPr>
              <w:t>(2)-(3)</w:t>
            </w:r>
          </w:p>
        </w:tc>
        <w:tc>
          <w:tcPr>
            <w:tcW w:w="6868" w:type="dxa"/>
            <w:tcBorders>
              <w:top w:val="nil"/>
            </w:tcBorders>
          </w:tcPr>
          <w:p w:rsidR="00193BDB" w:rsidRPr="00A721E7" w:rsidRDefault="00193BDB" w:rsidP="00193BDB">
            <w:pPr>
              <w:jc w:val="both"/>
              <w:rPr>
                <w:rFonts w:ascii="Arial" w:hAnsi="Arial" w:cs="Arial"/>
              </w:rPr>
            </w:pPr>
            <w:r w:rsidRPr="00A721E7">
              <w:rPr>
                <w:rFonts w:ascii="Arial" w:hAnsi="Arial" w:cs="Arial"/>
                <w:lang w:val="id-ID"/>
              </w:rPr>
              <w:t xml:space="preserve">Apakah program studi telah melakukan kajian tentang proses pembelajaran melalui umpan balik dari dosen, mahasiswa, alumni, dan pengguna lulusan mengenai harapan dan persepsi mereka terhadap program studi?  </w:t>
            </w:r>
            <w:r w:rsidRPr="00A721E7">
              <w:rPr>
                <w:rFonts w:ascii="Arial" w:hAnsi="Arial" w:cs="Arial"/>
              </w:rPr>
              <w:t>Jika Ya, jelaskan isi umpan balik dan tindak lanjutnya.</w:t>
            </w:r>
          </w:p>
          <w:p w:rsidR="008367BD" w:rsidRDefault="008367BD" w:rsidP="008367BD">
            <w:pPr>
              <w:pStyle w:val="ListParagraph"/>
              <w:ind w:left="360"/>
              <w:jc w:val="both"/>
              <w:rPr>
                <w:rFonts w:ascii="Arial" w:hAnsi="Arial" w:cs="Arial"/>
                <w:lang w:val="id-ID"/>
              </w:rPr>
            </w:pPr>
          </w:p>
          <w:p w:rsidR="008367BD" w:rsidRDefault="008367BD" w:rsidP="00E533E0">
            <w:pPr>
              <w:pStyle w:val="ListParagraph"/>
              <w:ind w:left="360" w:hanging="360"/>
              <w:jc w:val="both"/>
              <w:rPr>
                <w:rFonts w:ascii="Arial" w:hAnsi="Arial" w:cs="Arial"/>
                <w:lang w:val="id-ID"/>
              </w:rPr>
            </w:pPr>
            <w:r>
              <w:rPr>
                <w:rFonts w:ascii="Arial" w:hAnsi="Arial" w:cs="Arial"/>
                <w:lang w:val="id-ID"/>
              </w:rPr>
              <w:t>Tuliskan pada:</w:t>
            </w:r>
          </w:p>
          <w:p w:rsidR="00193BDB" w:rsidRPr="00A721E7" w:rsidRDefault="008367BD" w:rsidP="00E533E0">
            <w:pPr>
              <w:pStyle w:val="ListParagraph"/>
              <w:numPr>
                <w:ilvl w:val="0"/>
                <w:numId w:val="70"/>
              </w:numPr>
              <w:jc w:val="both"/>
              <w:rPr>
                <w:rFonts w:ascii="Arial" w:hAnsi="Arial" w:cs="Arial"/>
                <w:lang w:val="fi-FI"/>
              </w:rPr>
            </w:pPr>
            <w:r>
              <w:rPr>
                <w:rFonts w:ascii="Arial" w:hAnsi="Arial" w:cs="Arial"/>
                <w:lang w:val="id-ID"/>
              </w:rPr>
              <w:t xml:space="preserve">Kolom (2), </w:t>
            </w:r>
            <w:r w:rsidR="00193BDB" w:rsidRPr="00A721E7">
              <w:rPr>
                <w:rFonts w:ascii="Arial" w:hAnsi="Arial" w:cs="Arial"/>
                <w:lang w:val="fi-FI"/>
              </w:rPr>
              <w:t xml:space="preserve"> isi umpan balik </w:t>
            </w:r>
            <w:r w:rsidR="00193BDB" w:rsidRPr="00A721E7">
              <w:rPr>
                <w:rFonts w:ascii="Arial" w:hAnsi="Arial" w:cs="Arial"/>
                <w:lang w:val="id-ID"/>
              </w:rPr>
              <w:t>tentang proses pembelajaran yang berasal dari dosen, mahasiswa, alumni, dan pengguna lulusan</w:t>
            </w:r>
            <w:r>
              <w:rPr>
                <w:rFonts w:ascii="Arial" w:hAnsi="Arial" w:cs="Arial"/>
                <w:lang w:val="id-ID"/>
              </w:rPr>
              <w:t>;</w:t>
            </w:r>
            <w:r w:rsidR="00193BDB" w:rsidRPr="00A721E7">
              <w:rPr>
                <w:rFonts w:ascii="Arial" w:hAnsi="Arial" w:cs="Arial"/>
                <w:lang w:val="fi-FI"/>
              </w:rPr>
              <w:t xml:space="preserve"> </w:t>
            </w:r>
          </w:p>
          <w:p w:rsidR="00652BF9" w:rsidRPr="00585ED0" w:rsidRDefault="00193BDB" w:rsidP="00E533E0">
            <w:pPr>
              <w:pStyle w:val="ListParagraph"/>
              <w:numPr>
                <w:ilvl w:val="0"/>
                <w:numId w:val="70"/>
              </w:numPr>
              <w:jc w:val="both"/>
              <w:rPr>
                <w:rFonts w:ascii="Arial" w:hAnsi="Arial" w:cs="Arial"/>
                <w:lang w:val="nb-NO"/>
              </w:rPr>
            </w:pPr>
            <w:r w:rsidRPr="00A721E7">
              <w:rPr>
                <w:rFonts w:ascii="Arial" w:hAnsi="Arial" w:cs="Arial"/>
                <w:lang w:val="fi-FI"/>
              </w:rPr>
              <w:t xml:space="preserve">kolom (3), tindak lanjut dari umpan balik </w:t>
            </w:r>
            <w:r w:rsidRPr="00A721E7">
              <w:rPr>
                <w:rFonts w:ascii="Arial" w:hAnsi="Arial" w:cs="Arial"/>
                <w:lang w:val="id-ID"/>
              </w:rPr>
              <w:t xml:space="preserve">yang sudah diisikan </w:t>
            </w:r>
            <w:r w:rsidRPr="00A721E7">
              <w:rPr>
                <w:rFonts w:ascii="Arial" w:hAnsi="Arial" w:cs="Arial"/>
                <w:lang w:val="fi-FI"/>
              </w:rPr>
              <w:t>pada kolom (2).</w:t>
            </w:r>
          </w:p>
        </w:tc>
      </w:tr>
      <w:tr w:rsidR="00652BF9" w:rsidRPr="00585ED0" w:rsidTr="00FD0F14">
        <w:tc>
          <w:tcPr>
            <w:tcW w:w="1137" w:type="dxa"/>
            <w:tcBorders>
              <w:top w:val="nil"/>
              <w:bottom w:val="single" w:sz="4" w:space="0" w:color="auto"/>
            </w:tcBorders>
          </w:tcPr>
          <w:p w:rsidR="00652BF9" w:rsidRPr="00585ED0" w:rsidRDefault="00652BF9" w:rsidP="00BB16F5">
            <w:pPr>
              <w:jc w:val="center"/>
              <w:rPr>
                <w:rFonts w:ascii="Arial" w:hAnsi="Arial" w:cs="Arial"/>
              </w:rPr>
            </w:pPr>
            <w:r w:rsidRPr="00585ED0">
              <w:rPr>
                <w:rFonts w:ascii="Arial" w:hAnsi="Arial" w:cs="Arial"/>
              </w:rPr>
              <w:t>2.6</w:t>
            </w:r>
          </w:p>
        </w:tc>
        <w:tc>
          <w:tcPr>
            <w:tcW w:w="1067" w:type="dxa"/>
            <w:tcBorders>
              <w:top w:val="nil"/>
              <w:bottom w:val="single" w:sz="4" w:space="0" w:color="auto"/>
            </w:tcBorders>
          </w:tcPr>
          <w:p w:rsidR="00652BF9" w:rsidRPr="00585ED0" w:rsidRDefault="00652BF9" w:rsidP="00BB16F5">
            <w:pPr>
              <w:jc w:val="center"/>
              <w:rPr>
                <w:rFonts w:ascii="Arial" w:hAnsi="Arial" w:cs="Arial"/>
              </w:rPr>
            </w:pPr>
          </w:p>
        </w:tc>
        <w:tc>
          <w:tcPr>
            <w:tcW w:w="6868" w:type="dxa"/>
            <w:tcBorders>
              <w:top w:val="nil"/>
              <w:bottom w:val="single" w:sz="4" w:space="0" w:color="auto"/>
            </w:tcBorders>
          </w:tcPr>
          <w:p w:rsidR="00193BDB" w:rsidRPr="005900B3" w:rsidRDefault="00E533E0" w:rsidP="00193BDB">
            <w:pPr>
              <w:jc w:val="both"/>
              <w:rPr>
                <w:rFonts w:ascii="Arial" w:hAnsi="Arial" w:cs="Arial"/>
                <w:lang w:val="id-ID"/>
              </w:rPr>
            </w:pPr>
            <w:r>
              <w:rPr>
                <w:rFonts w:ascii="Arial" w:hAnsi="Arial" w:cs="Arial"/>
                <w:lang w:val="id-ID"/>
              </w:rPr>
              <w:t>Jelaskan</w:t>
            </w:r>
            <w:r w:rsidR="00193BDB" w:rsidRPr="00585ED0">
              <w:rPr>
                <w:rFonts w:ascii="Arial" w:hAnsi="Arial" w:cs="Arial"/>
              </w:rPr>
              <w:t xml:space="preserve"> upaya apa saja yang telah dilakukan program studi k</w:t>
            </w:r>
            <w:r w:rsidR="00193BDB">
              <w:rPr>
                <w:rFonts w:ascii="Arial" w:hAnsi="Arial" w:cs="Arial"/>
              </w:rPr>
              <w:t>edokteran hewan untuk me</w:t>
            </w:r>
            <w:r w:rsidR="00193BDB">
              <w:rPr>
                <w:rFonts w:ascii="Arial" w:hAnsi="Arial" w:cs="Arial"/>
                <w:lang w:val="id-ID"/>
              </w:rPr>
              <w:t>njamin</w:t>
            </w:r>
            <w:r w:rsidR="00193BDB" w:rsidRPr="00585ED0">
              <w:rPr>
                <w:rFonts w:ascii="Arial" w:hAnsi="Arial" w:cs="Arial"/>
              </w:rPr>
              <w:t xml:space="preserve"> keberlanjutannya, khususnya yang mencakup lima hal di </w:t>
            </w:r>
            <w:r w:rsidR="00193BDB" w:rsidRPr="00585ED0">
              <w:rPr>
                <w:rFonts w:ascii="Arial" w:hAnsi="Arial" w:cs="Arial"/>
                <w:lang w:val="id-ID"/>
              </w:rPr>
              <w:t>bawah ini.</w:t>
            </w:r>
          </w:p>
          <w:p w:rsidR="00193BDB" w:rsidRPr="00585ED0" w:rsidRDefault="00193BDB" w:rsidP="006D2F49">
            <w:pPr>
              <w:numPr>
                <w:ilvl w:val="0"/>
                <w:numId w:val="3"/>
              </w:numPr>
              <w:jc w:val="both"/>
              <w:rPr>
                <w:rFonts w:ascii="Arial" w:hAnsi="Arial" w:cs="Arial"/>
              </w:rPr>
            </w:pPr>
            <w:r w:rsidRPr="00585ED0">
              <w:rPr>
                <w:rFonts w:ascii="Arial" w:hAnsi="Arial" w:cs="Arial"/>
              </w:rPr>
              <w:t>Upaya untuk peningkatan animo calon mahasiswa;</w:t>
            </w:r>
          </w:p>
          <w:p w:rsidR="00193BDB" w:rsidRPr="00585ED0" w:rsidRDefault="00193BDB" w:rsidP="006D2F49">
            <w:pPr>
              <w:numPr>
                <w:ilvl w:val="0"/>
                <w:numId w:val="3"/>
              </w:numPr>
              <w:jc w:val="both"/>
              <w:rPr>
                <w:rFonts w:ascii="Arial" w:hAnsi="Arial" w:cs="Arial"/>
                <w:lang w:val="fi-FI"/>
              </w:rPr>
            </w:pPr>
            <w:r w:rsidRPr="00585ED0">
              <w:rPr>
                <w:rFonts w:ascii="Arial" w:hAnsi="Arial" w:cs="Arial"/>
                <w:lang w:val="fi-FI"/>
              </w:rPr>
              <w:t>Upaya peningkatan mutu manajemen;</w:t>
            </w:r>
          </w:p>
          <w:p w:rsidR="00193BDB" w:rsidRPr="00585ED0" w:rsidRDefault="00193BDB" w:rsidP="006D2F49">
            <w:pPr>
              <w:numPr>
                <w:ilvl w:val="0"/>
                <w:numId w:val="3"/>
              </w:numPr>
              <w:jc w:val="both"/>
              <w:rPr>
                <w:rFonts w:ascii="Arial" w:hAnsi="Arial" w:cs="Arial"/>
                <w:lang w:val="fi-FI"/>
              </w:rPr>
            </w:pPr>
            <w:r w:rsidRPr="00585ED0">
              <w:rPr>
                <w:rFonts w:ascii="Arial" w:hAnsi="Arial" w:cs="Arial"/>
                <w:lang w:val="fi-FI"/>
              </w:rPr>
              <w:t>Upaya untuk peningkatan mutu lulusan;</w:t>
            </w:r>
          </w:p>
          <w:p w:rsidR="00193BDB" w:rsidRPr="00585ED0" w:rsidRDefault="00193BDB" w:rsidP="006D2F49">
            <w:pPr>
              <w:numPr>
                <w:ilvl w:val="0"/>
                <w:numId w:val="3"/>
              </w:numPr>
              <w:jc w:val="both"/>
              <w:rPr>
                <w:rFonts w:ascii="Arial" w:hAnsi="Arial" w:cs="Arial"/>
                <w:lang w:val="fi-FI"/>
              </w:rPr>
            </w:pPr>
            <w:r w:rsidRPr="00585ED0">
              <w:rPr>
                <w:rFonts w:ascii="Arial" w:hAnsi="Arial" w:cs="Arial"/>
                <w:lang w:val="fi-FI"/>
              </w:rPr>
              <w:t>Upaya untuk pelaksanaan dan hasil kerjasama kemitraan;</w:t>
            </w:r>
          </w:p>
          <w:p w:rsidR="00652BF9" w:rsidRPr="00585ED0" w:rsidRDefault="00193BDB" w:rsidP="006D2F49">
            <w:pPr>
              <w:numPr>
                <w:ilvl w:val="0"/>
                <w:numId w:val="3"/>
              </w:numPr>
              <w:jc w:val="both"/>
              <w:rPr>
                <w:rFonts w:ascii="Arial" w:hAnsi="Arial" w:cs="Arial"/>
                <w:lang w:val="it-IT"/>
              </w:rPr>
            </w:pPr>
            <w:r w:rsidRPr="00585ED0">
              <w:rPr>
                <w:rFonts w:ascii="Arial" w:hAnsi="Arial" w:cs="Arial"/>
                <w:lang w:val="it-IT"/>
              </w:rPr>
              <w:t xml:space="preserve">Upaya </w:t>
            </w:r>
            <w:r w:rsidRPr="00585ED0">
              <w:rPr>
                <w:rFonts w:ascii="Arial" w:hAnsi="Arial" w:cs="Arial"/>
                <w:lang w:val="id-ID"/>
              </w:rPr>
              <w:t xml:space="preserve">dan prestasi memperoleh dana dari sumber lain seperti hibah kompetitif, </w:t>
            </w:r>
            <w:r w:rsidRPr="00585ED0">
              <w:rPr>
                <w:rFonts w:ascii="Arial" w:hAnsi="Arial" w:cs="Arial"/>
              </w:rPr>
              <w:t xml:space="preserve">dan sumber dana </w:t>
            </w:r>
            <w:r w:rsidRPr="00585ED0">
              <w:rPr>
                <w:rFonts w:ascii="Arial" w:hAnsi="Arial" w:cs="Arial"/>
                <w:lang w:val="id-ID"/>
              </w:rPr>
              <w:t xml:space="preserve">selain yang diperoleh dari mahasiswa.  </w:t>
            </w:r>
          </w:p>
        </w:tc>
      </w:tr>
      <w:tr w:rsidR="00FD0F14" w:rsidRPr="00585ED0" w:rsidTr="00FD0F14">
        <w:tc>
          <w:tcPr>
            <w:tcW w:w="1137" w:type="dxa"/>
            <w:tcBorders>
              <w:top w:val="single" w:sz="4" w:space="0" w:color="auto"/>
              <w:left w:val="nil"/>
              <w:bottom w:val="nil"/>
              <w:right w:val="nil"/>
            </w:tcBorders>
          </w:tcPr>
          <w:p w:rsidR="00FD0F14" w:rsidRPr="00585ED0" w:rsidRDefault="00FD0F14" w:rsidP="00BB16F5">
            <w:pPr>
              <w:jc w:val="center"/>
              <w:rPr>
                <w:rFonts w:ascii="Arial" w:hAnsi="Arial" w:cs="Arial"/>
              </w:rPr>
            </w:pPr>
          </w:p>
        </w:tc>
        <w:tc>
          <w:tcPr>
            <w:tcW w:w="1067" w:type="dxa"/>
            <w:tcBorders>
              <w:top w:val="single" w:sz="4" w:space="0" w:color="auto"/>
              <w:left w:val="nil"/>
              <w:bottom w:val="nil"/>
              <w:right w:val="nil"/>
            </w:tcBorders>
          </w:tcPr>
          <w:p w:rsidR="00FD0F14" w:rsidRPr="00585ED0" w:rsidRDefault="00FD0F14" w:rsidP="00BB16F5">
            <w:pPr>
              <w:jc w:val="center"/>
              <w:rPr>
                <w:rFonts w:ascii="Arial" w:hAnsi="Arial" w:cs="Arial"/>
              </w:rPr>
            </w:pPr>
          </w:p>
        </w:tc>
        <w:tc>
          <w:tcPr>
            <w:tcW w:w="6868" w:type="dxa"/>
            <w:tcBorders>
              <w:top w:val="single" w:sz="4" w:space="0" w:color="auto"/>
              <w:left w:val="nil"/>
              <w:bottom w:val="nil"/>
              <w:right w:val="nil"/>
            </w:tcBorders>
          </w:tcPr>
          <w:p w:rsidR="00FD0F14" w:rsidRPr="00585ED0" w:rsidRDefault="00FD0F14" w:rsidP="00BB16F5">
            <w:pPr>
              <w:jc w:val="both"/>
              <w:rPr>
                <w:rFonts w:ascii="Arial" w:hAnsi="Arial" w:cs="Arial"/>
                <w:lang w:val="id-ID"/>
              </w:rPr>
            </w:pPr>
          </w:p>
        </w:tc>
      </w:tr>
    </w:tbl>
    <w:p w:rsidR="00A65DA2" w:rsidRPr="00585ED0" w:rsidRDefault="00A65DA2" w:rsidP="00A65DA2">
      <w:pPr>
        <w:pStyle w:val="Heading2"/>
        <w:spacing w:before="120" w:line="240" w:lineRule="auto"/>
        <w:ind w:left="1526" w:hanging="1526"/>
        <w:jc w:val="left"/>
        <w:rPr>
          <w:rFonts w:cs="Arial"/>
          <w:b/>
          <w:caps/>
          <w:color w:val="000000"/>
          <w:szCs w:val="24"/>
          <w:lang w:val="nb-NO"/>
        </w:rPr>
      </w:pPr>
      <w:r w:rsidRPr="00585ED0">
        <w:rPr>
          <w:rFonts w:cs="Arial"/>
          <w:b/>
          <w:caps/>
          <w:color w:val="000000"/>
          <w:szCs w:val="24"/>
          <w:lang w:val="nb-NO"/>
        </w:rPr>
        <w:lastRenderedPageBreak/>
        <w:t>Standar 3. MAHASISWA DAN LULUSAN</w:t>
      </w:r>
    </w:p>
    <w:p w:rsidR="00A65DA2" w:rsidRPr="00585ED0" w:rsidRDefault="00A65DA2" w:rsidP="00A65DA2">
      <w:pPr>
        <w:rPr>
          <w:rFonts w:ascii="Arial" w:hAnsi="Arial" w:cs="Arial"/>
          <w:lang w:val="nb-NO"/>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868"/>
      </w:tblGrid>
      <w:tr w:rsidR="00A65DA2" w:rsidRPr="00585ED0" w:rsidTr="00FA0F2B">
        <w:trPr>
          <w:tblHeader/>
        </w:trPr>
        <w:tc>
          <w:tcPr>
            <w:tcW w:w="1137" w:type="dxa"/>
            <w:tcBorders>
              <w:top w:val="single" w:sz="4" w:space="0" w:color="auto"/>
              <w:bottom w:val="double" w:sz="4" w:space="0" w:color="auto"/>
            </w:tcBorders>
            <w:shd w:val="clear" w:color="auto" w:fill="auto"/>
          </w:tcPr>
          <w:p w:rsidR="00A65DA2" w:rsidRPr="00585ED0" w:rsidRDefault="00A65DA2" w:rsidP="003326BE">
            <w:pPr>
              <w:jc w:val="center"/>
              <w:rPr>
                <w:rFonts w:ascii="Arial" w:hAnsi="Arial" w:cs="Arial"/>
                <w:b/>
                <w:lang w:val="id-ID"/>
              </w:rPr>
            </w:pPr>
          </w:p>
          <w:p w:rsidR="00A65DA2" w:rsidRPr="00585ED0" w:rsidRDefault="00A65DA2" w:rsidP="003326BE">
            <w:pPr>
              <w:jc w:val="center"/>
              <w:rPr>
                <w:rFonts w:ascii="Arial" w:hAnsi="Arial" w:cs="Arial"/>
                <w:b/>
                <w:lang w:val="id-ID"/>
              </w:rPr>
            </w:pPr>
            <w:r w:rsidRPr="00585ED0">
              <w:rPr>
                <w:rFonts w:ascii="Arial" w:hAnsi="Arial" w:cs="Arial"/>
                <w:b/>
              </w:rPr>
              <w:t xml:space="preserve">No. </w:t>
            </w:r>
            <w:r w:rsidRPr="00585ED0">
              <w:rPr>
                <w:rFonts w:ascii="Arial" w:hAnsi="Arial" w:cs="Arial"/>
                <w:b/>
                <w:lang w:val="id-ID"/>
              </w:rPr>
              <w:t>Butir</w:t>
            </w:r>
          </w:p>
        </w:tc>
        <w:tc>
          <w:tcPr>
            <w:tcW w:w="1067" w:type="dxa"/>
            <w:tcBorders>
              <w:top w:val="single" w:sz="4" w:space="0" w:color="auto"/>
              <w:bottom w:val="double" w:sz="4" w:space="0" w:color="auto"/>
            </w:tcBorders>
            <w:shd w:val="clear" w:color="auto" w:fill="auto"/>
            <w:vAlign w:val="center"/>
          </w:tcPr>
          <w:p w:rsidR="00A65DA2" w:rsidRPr="00585ED0" w:rsidRDefault="00A65DA2" w:rsidP="003326BE">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868" w:type="dxa"/>
            <w:tcBorders>
              <w:top w:val="single" w:sz="4" w:space="0" w:color="auto"/>
              <w:bottom w:val="double" w:sz="4" w:space="0" w:color="auto"/>
            </w:tcBorders>
            <w:shd w:val="clear" w:color="auto" w:fill="auto"/>
            <w:vAlign w:val="center"/>
          </w:tcPr>
          <w:p w:rsidR="00A65DA2" w:rsidRPr="00585ED0" w:rsidRDefault="00A65DA2" w:rsidP="003326BE">
            <w:pPr>
              <w:jc w:val="center"/>
              <w:rPr>
                <w:rFonts w:ascii="Arial" w:hAnsi="Arial" w:cs="Arial"/>
                <w:b/>
              </w:rPr>
            </w:pPr>
            <w:r w:rsidRPr="00585ED0">
              <w:rPr>
                <w:rFonts w:ascii="Arial" w:hAnsi="Arial" w:cs="Arial"/>
                <w:b/>
              </w:rPr>
              <w:t>Panduan Pengisian</w:t>
            </w:r>
          </w:p>
        </w:tc>
      </w:tr>
      <w:tr w:rsidR="00A65DA2" w:rsidRPr="00585ED0" w:rsidTr="000F63F5">
        <w:tc>
          <w:tcPr>
            <w:tcW w:w="1137" w:type="dxa"/>
            <w:tcBorders>
              <w:top w:val="nil"/>
              <w:bottom w:val="single" w:sz="4" w:space="0" w:color="auto"/>
            </w:tcBorders>
          </w:tcPr>
          <w:p w:rsidR="00A65DA2" w:rsidRPr="00585ED0" w:rsidRDefault="00A65DA2" w:rsidP="003326BE">
            <w:pPr>
              <w:jc w:val="center"/>
              <w:rPr>
                <w:rFonts w:ascii="Arial" w:hAnsi="Arial" w:cs="Arial"/>
              </w:rPr>
            </w:pPr>
            <w:r w:rsidRPr="00585ED0">
              <w:rPr>
                <w:rFonts w:ascii="Arial" w:hAnsi="Arial" w:cs="Arial"/>
              </w:rPr>
              <w:t>3.1</w:t>
            </w:r>
          </w:p>
        </w:tc>
        <w:tc>
          <w:tcPr>
            <w:tcW w:w="1067" w:type="dxa"/>
            <w:tcBorders>
              <w:top w:val="nil"/>
              <w:bottom w:val="single" w:sz="4" w:space="0" w:color="auto"/>
            </w:tcBorders>
          </w:tcPr>
          <w:p w:rsidR="00A65DA2" w:rsidRPr="00585ED0" w:rsidRDefault="00A65DA2" w:rsidP="003326BE">
            <w:pPr>
              <w:jc w:val="center"/>
              <w:rPr>
                <w:rFonts w:ascii="Arial" w:hAnsi="Arial" w:cs="Arial"/>
              </w:rPr>
            </w:pPr>
          </w:p>
        </w:tc>
        <w:tc>
          <w:tcPr>
            <w:tcW w:w="6868" w:type="dxa"/>
            <w:tcBorders>
              <w:top w:val="nil"/>
              <w:bottom w:val="single" w:sz="4" w:space="0" w:color="auto"/>
            </w:tcBorders>
          </w:tcPr>
          <w:p w:rsidR="00E46FE2" w:rsidRPr="00E46FE2" w:rsidRDefault="000F63F5" w:rsidP="00536E28">
            <w:pPr>
              <w:jc w:val="both"/>
              <w:rPr>
                <w:rFonts w:ascii="Arial" w:hAnsi="Arial" w:cs="Arial"/>
                <w:lang w:val="id-ID"/>
              </w:rPr>
            </w:pPr>
            <w:r>
              <w:rPr>
                <w:rFonts w:ascii="Arial" w:hAnsi="Arial" w:cs="Arial"/>
                <w:bCs/>
                <w:lang w:val="id-ID"/>
              </w:rPr>
              <w:t>Jelaskan</w:t>
            </w:r>
            <w:r w:rsidRPr="00585ED0">
              <w:rPr>
                <w:rFonts w:ascii="Arial" w:hAnsi="Arial" w:cs="Arial"/>
                <w:bCs/>
              </w:rPr>
              <w:t xml:space="preserve"> secara ringkas </w:t>
            </w:r>
            <w:r w:rsidRPr="00585ED0">
              <w:rPr>
                <w:rFonts w:ascii="Arial" w:hAnsi="Arial" w:cs="Arial"/>
                <w:lang w:val="id-ID"/>
              </w:rPr>
              <w:t>k</w:t>
            </w:r>
            <w:r w:rsidRPr="00585ED0">
              <w:rPr>
                <w:rFonts w:ascii="Arial" w:hAnsi="Arial" w:cs="Arial"/>
                <w:color w:val="000000"/>
              </w:rPr>
              <w:t>ebijakan sistem rekrutmen dan seleksi calon mahasiswa</w:t>
            </w:r>
            <w:r w:rsidR="001F6D9F">
              <w:rPr>
                <w:rFonts w:ascii="Arial" w:hAnsi="Arial" w:cs="Arial"/>
                <w:color w:val="000000"/>
                <w:lang w:val="id-ID"/>
              </w:rPr>
              <w:t xml:space="preserve"> program akademik</w:t>
            </w:r>
            <w:r w:rsidRPr="00585ED0">
              <w:rPr>
                <w:rFonts w:ascii="Arial" w:hAnsi="Arial" w:cs="Arial"/>
                <w:color w:val="000000"/>
              </w:rPr>
              <w:t>,  mencakup mutu prestasi dan reputasi akademik serta bakat pada jenjang pendidikan sebelumnya, equitas wilayah, kemampuan ekonomi dan jender</w:t>
            </w:r>
            <w:r w:rsidRPr="00585ED0">
              <w:rPr>
                <w:rFonts w:ascii="Arial" w:hAnsi="Arial" w:cs="Arial"/>
                <w:color w:val="000000"/>
                <w:lang w:val="id-ID"/>
              </w:rPr>
              <w:t xml:space="preserve">, disertai sistem </w:t>
            </w:r>
            <w:r w:rsidRPr="00585ED0">
              <w:rPr>
                <w:rFonts w:ascii="Arial" w:hAnsi="Arial" w:cs="Arial"/>
                <w:lang w:val="nb-NO"/>
              </w:rPr>
              <w:t>dokumentasi</w:t>
            </w:r>
            <w:r w:rsidRPr="00585ED0">
              <w:rPr>
                <w:rFonts w:ascii="Arial" w:hAnsi="Arial" w:cs="Arial"/>
                <w:lang w:val="id-ID"/>
              </w:rPr>
              <w:t xml:space="preserve"> </w:t>
            </w:r>
            <w:r w:rsidRPr="00585ED0">
              <w:rPr>
                <w:rFonts w:ascii="Arial" w:hAnsi="Arial" w:cs="Arial"/>
                <w:lang w:val="nb-NO"/>
              </w:rPr>
              <w:t xml:space="preserve"> </w:t>
            </w:r>
            <w:r w:rsidRPr="00585ED0">
              <w:rPr>
                <w:rFonts w:ascii="Arial" w:hAnsi="Arial" w:cs="Arial"/>
                <w:lang w:val="id-ID"/>
              </w:rPr>
              <w:t>dan konsistensi pelaksanaannya</w:t>
            </w:r>
            <w:r w:rsidRPr="00585ED0">
              <w:rPr>
                <w:rFonts w:ascii="Arial" w:hAnsi="Arial" w:cs="Arial"/>
                <w:lang w:val="nb-NO"/>
              </w:rPr>
              <w:t xml:space="preserve"> dalam kolom yang tersedia</w:t>
            </w:r>
            <w:r>
              <w:rPr>
                <w:rFonts w:ascii="Arial" w:hAnsi="Arial" w:cs="Arial"/>
                <w:lang w:val="nb-NO"/>
              </w:rPr>
              <w:t>.</w:t>
            </w:r>
          </w:p>
        </w:tc>
      </w:tr>
      <w:tr w:rsidR="000F63F5" w:rsidRPr="00585ED0" w:rsidTr="000F63F5">
        <w:tc>
          <w:tcPr>
            <w:tcW w:w="1137" w:type="dxa"/>
            <w:tcBorders>
              <w:top w:val="single" w:sz="4" w:space="0" w:color="auto"/>
              <w:bottom w:val="single" w:sz="4" w:space="0" w:color="auto"/>
            </w:tcBorders>
          </w:tcPr>
          <w:p w:rsidR="000F63F5" w:rsidRPr="000F63F5" w:rsidRDefault="000F63F5" w:rsidP="003326BE">
            <w:pPr>
              <w:jc w:val="center"/>
              <w:rPr>
                <w:rFonts w:ascii="Arial" w:hAnsi="Arial" w:cs="Arial"/>
                <w:lang w:val="id-ID"/>
              </w:rPr>
            </w:pPr>
            <w:r>
              <w:rPr>
                <w:rFonts w:ascii="Arial" w:hAnsi="Arial" w:cs="Arial"/>
                <w:lang w:val="id-ID"/>
              </w:rPr>
              <w:t>3.2</w:t>
            </w:r>
          </w:p>
        </w:tc>
        <w:tc>
          <w:tcPr>
            <w:tcW w:w="1067" w:type="dxa"/>
            <w:tcBorders>
              <w:top w:val="single" w:sz="4" w:space="0" w:color="auto"/>
              <w:bottom w:val="single" w:sz="4" w:space="0" w:color="auto"/>
            </w:tcBorders>
          </w:tcPr>
          <w:p w:rsidR="000F63F5" w:rsidRPr="00585ED0" w:rsidRDefault="000F63F5" w:rsidP="003326BE">
            <w:pPr>
              <w:jc w:val="center"/>
              <w:rPr>
                <w:rFonts w:ascii="Arial" w:hAnsi="Arial" w:cs="Arial"/>
              </w:rPr>
            </w:pPr>
          </w:p>
        </w:tc>
        <w:tc>
          <w:tcPr>
            <w:tcW w:w="6868" w:type="dxa"/>
            <w:tcBorders>
              <w:top w:val="single" w:sz="4" w:space="0" w:color="auto"/>
              <w:bottom w:val="single" w:sz="4" w:space="0" w:color="auto"/>
            </w:tcBorders>
          </w:tcPr>
          <w:p w:rsidR="000F63F5" w:rsidRDefault="000F63F5" w:rsidP="000F63F5">
            <w:pPr>
              <w:jc w:val="both"/>
              <w:rPr>
                <w:rFonts w:ascii="Arial" w:hAnsi="Arial" w:cs="Arial"/>
                <w:bCs/>
                <w:lang w:val="id-ID"/>
              </w:rPr>
            </w:pPr>
            <w:r>
              <w:rPr>
                <w:rFonts w:ascii="Arial" w:hAnsi="Arial" w:cs="Arial"/>
                <w:bCs/>
                <w:lang w:val="id-ID"/>
              </w:rPr>
              <w:t>Profil mahasiswa dan lulusan.</w:t>
            </w:r>
          </w:p>
        </w:tc>
      </w:tr>
      <w:tr w:rsidR="00A65DA2" w:rsidRPr="00585ED0" w:rsidTr="00BD4568">
        <w:trPr>
          <w:trHeight w:val="5861"/>
        </w:trPr>
        <w:tc>
          <w:tcPr>
            <w:tcW w:w="1137" w:type="dxa"/>
            <w:tcBorders>
              <w:top w:val="single" w:sz="4" w:space="0" w:color="auto"/>
              <w:bottom w:val="single" w:sz="4" w:space="0" w:color="auto"/>
            </w:tcBorders>
          </w:tcPr>
          <w:p w:rsidR="00BD4568" w:rsidRDefault="00665841" w:rsidP="003326BE">
            <w:pPr>
              <w:jc w:val="center"/>
              <w:rPr>
                <w:rFonts w:ascii="Arial" w:hAnsi="Arial" w:cs="Arial"/>
                <w:lang w:val="id-ID"/>
              </w:rPr>
            </w:pPr>
            <w:r>
              <w:rPr>
                <w:rFonts w:ascii="Arial" w:hAnsi="Arial" w:cs="Arial"/>
                <w:lang w:val="id-ID"/>
              </w:rPr>
              <w:t>3.2.1</w:t>
            </w: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F241BF" w:rsidRPr="00665841" w:rsidRDefault="00F241BF" w:rsidP="00BD4568">
            <w:pPr>
              <w:rPr>
                <w:rFonts w:ascii="Arial" w:hAnsi="Arial" w:cs="Arial"/>
                <w:lang w:val="id-ID"/>
              </w:rPr>
            </w:pPr>
          </w:p>
        </w:tc>
        <w:tc>
          <w:tcPr>
            <w:tcW w:w="1067" w:type="dxa"/>
            <w:tcBorders>
              <w:top w:val="single" w:sz="4" w:space="0" w:color="auto"/>
              <w:bottom w:val="single" w:sz="4" w:space="0" w:color="auto"/>
            </w:tcBorders>
          </w:tcPr>
          <w:p w:rsidR="00F241BF" w:rsidRDefault="000F63F5" w:rsidP="003326BE">
            <w:pPr>
              <w:jc w:val="center"/>
              <w:rPr>
                <w:rFonts w:ascii="Arial" w:hAnsi="Arial" w:cs="Arial"/>
                <w:lang w:val="id-ID"/>
              </w:rPr>
            </w:pPr>
            <w:r>
              <w:rPr>
                <w:rFonts w:ascii="Arial" w:hAnsi="Arial" w:cs="Arial"/>
                <w:lang w:val="id-ID"/>
              </w:rPr>
              <w:t>(2</w:t>
            </w:r>
            <w:r w:rsidR="00665841">
              <w:rPr>
                <w:rFonts w:ascii="Arial" w:hAnsi="Arial" w:cs="Arial"/>
                <w:lang w:val="id-ID"/>
              </w:rPr>
              <w:t>)-(9)</w:t>
            </w:r>
          </w:p>
          <w:p w:rsidR="00F241BF" w:rsidRDefault="00F241BF" w:rsidP="003326BE">
            <w:pPr>
              <w:jc w:val="center"/>
              <w:rPr>
                <w:rFonts w:ascii="Arial" w:hAnsi="Arial" w:cs="Arial"/>
                <w:lang w:val="id-ID"/>
              </w:rPr>
            </w:pPr>
          </w:p>
          <w:p w:rsidR="00F241BF" w:rsidRDefault="00F241BF" w:rsidP="003326BE">
            <w:pPr>
              <w:jc w:val="center"/>
              <w:rPr>
                <w:rFonts w:ascii="Arial" w:hAnsi="Arial" w:cs="Arial"/>
                <w:lang w:val="id-ID"/>
              </w:rPr>
            </w:pPr>
          </w:p>
          <w:p w:rsidR="00F241BF" w:rsidRDefault="00F241BF" w:rsidP="003326BE">
            <w:pPr>
              <w:jc w:val="center"/>
              <w:rPr>
                <w:rFonts w:ascii="Arial" w:hAnsi="Arial" w:cs="Arial"/>
                <w:lang w:val="id-ID"/>
              </w:rPr>
            </w:pPr>
          </w:p>
          <w:p w:rsidR="00F241BF" w:rsidRDefault="00F241BF" w:rsidP="003326BE">
            <w:pPr>
              <w:jc w:val="center"/>
              <w:rPr>
                <w:rFonts w:ascii="Arial" w:hAnsi="Arial" w:cs="Arial"/>
                <w:lang w:val="id-ID"/>
              </w:rPr>
            </w:pPr>
          </w:p>
          <w:p w:rsidR="00F241BF" w:rsidRDefault="00F241BF"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BD4568" w:rsidRDefault="00BD4568" w:rsidP="003326BE">
            <w:pPr>
              <w:jc w:val="center"/>
              <w:rPr>
                <w:rFonts w:ascii="Arial" w:hAnsi="Arial" w:cs="Arial"/>
                <w:lang w:val="id-ID"/>
              </w:rPr>
            </w:pPr>
          </w:p>
          <w:p w:rsidR="00F241BF" w:rsidRPr="00665841" w:rsidRDefault="00F241BF" w:rsidP="00F241BF">
            <w:pPr>
              <w:rPr>
                <w:rFonts w:ascii="Arial" w:hAnsi="Arial" w:cs="Arial"/>
                <w:lang w:val="id-ID"/>
              </w:rPr>
            </w:pPr>
          </w:p>
        </w:tc>
        <w:tc>
          <w:tcPr>
            <w:tcW w:w="6868" w:type="dxa"/>
            <w:tcBorders>
              <w:top w:val="single" w:sz="4" w:space="0" w:color="auto"/>
              <w:bottom w:val="single" w:sz="4" w:space="0" w:color="auto"/>
            </w:tcBorders>
          </w:tcPr>
          <w:p w:rsidR="00A65DA2" w:rsidRPr="00585ED0" w:rsidRDefault="00A65DA2" w:rsidP="00FA0F2B">
            <w:pPr>
              <w:tabs>
                <w:tab w:val="left" w:pos="0"/>
              </w:tabs>
              <w:jc w:val="both"/>
              <w:rPr>
                <w:rFonts w:ascii="Arial" w:hAnsi="Arial" w:cs="Arial"/>
                <w:color w:val="000000"/>
              </w:rPr>
            </w:pPr>
            <w:r w:rsidRPr="00585ED0">
              <w:rPr>
                <w:rFonts w:ascii="Arial" w:hAnsi="Arial" w:cs="Arial"/>
                <w:color w:val="000000"/>
              </w:rPr>
              <w:t xml:space="preserve">Tuliskan data mahasiswa </w:t>
            </w:r>
            <w:r w:rsidR="001F6D9F">
              <w:rPr>
                <w:rFonts w:ascii="Arial" w:hAnsi="Arial" w:cs="Arial"/>
                <w:color w:val="000000"/>
                <w:lang w:val="id-ID"/>
              </w:rPr>
              <w:t xml:space="preserve">program akademik </w:t>
            </w:r>
            <w:r w:rsidRPr="00585ED0">
              <w:rPr>
                <w:rFonts w:ascii="Arial" w:hAnsi="Arial" w:cs="Arial"/>
                <w:color w:val="000000"/>
              </w:rPr>
              <w:t>dalam 5 tahun terakhir pada tabel yang tersedia</w:t>
            </w:r>
            <w:r w:rsidR="002156E4">
              <w:rPr>
                <w:rFonts w:ascii="Arial" w:hAnsi="Arial" w:cs="Arial"/>
                <w:color w:val="000000"/>
              </w:rPr>
              <w:t>.</w:t>
            </w:r>
          </w:p>
          <w:p w:rsidR="00A65DA2" w:rsidRPr="00585ED0" w:rsidRDefault="00A65DA2" w:rsidP="00FA0F2B">
            <w:pPr>
              <w:tabs>
                <w:tab w:val="left" w:pos="0"/>
              </w:tabs>
              <w:jc w:val="both"/>
              <w:rPr>
                <w:rFonts w:ascii="Arial" w:hAnsi="Arial" w:cs="Arial"/>
                <w:color w:val="000000"/>
              </w:rPr>
            </w:pPr>
          </w:p>
          <w:p w:rsidR="00A65DA2" w:rsidRPr="00BD4568" w:rsidRDefault="00A65DA2" w:rsidP="00FA0F2B">
            <w:pPr>
              <w:tabs>
                <w:tab w:val="left" w:pos="0"/>
              </w:tabs>
              <w:jc w:val="both"/>
              <w:rPr>
                <w:rFonts w:ascii="Arial" w:hAnsi="Arial" w:cs="Arial"/>
                <w:color w:val="000000"/>
              </w:rPr>
            </w:pPr>
            <w:r w:rsidRPr="00BD4568">
              <w:rPr>
                <w:rFonts w:ascii="Arial" w:hAnsi="Arial" w:cs="Arial"/>
                <w:color w:val="000000"/>
              </w:rPr>
              <w:t xml:space="preserve">Tuliskan </w:t>
            </w:r>
            <w:r w:rsidR="006236BD" w:rsidRPr="00BD4568">
              <w:rPr>
                <w:rFonts w:ascii="Arial" w:hAnsi="Arial" w:cs="Arial"/>
                <w:color w:val="000000"/>
              </w:rPr>
              <w:t>pada:</w:t>
            </w:r>
          </w:p>
          <w:p w:rsidR="00A65DA2" w:rsidRPr="00BD4568" w:rsidRDefault="00D87D0C" w:rsidP="006D2F49">
            <w:pPr>
              <w:pStyle w:val="ListParagraph"/>
              <w:numPr>
                <w:ilvl w:val="0"/>
                <w:numId w:val="68"/>
              </w:numPr>
              <w:tabs>
                <w:tab w:val="left" w:pos="0"/>
              </w:tabs>
              <w:jc w:val="both"/>
              <w:rPr>
                <w:rFonts w:ascii="Arial" w:hAnsi="Arial" w:cs="Arial"/>
                <w:color w:val="000000"/>
              </w:rPr>
            </w:pPr>
            <w:proofErr w:type="gramStart"/>
            <w:r w:rsidRPr="00BD4568">
              <w:rPr>
                <w:rFonts w:ascii="Arial" w:hAnsi="Arial" w:cs="Arial"/>
                <w:color w:val="000000"/>
              </w:rPr>
              <w:t>k</w:t>
            </w:r>
            <w:r w:rsidR="00A65DA2" w:rsidRPr="00BD4568">
              <w:rPr>
                <w:rFonts w:ascii="Arial" w:hAnsi="Arial" w:cs="Arial"/>
                <w:color w:val="000000"/>
              </w:rPr>
              <w:t>olom</w:t>
            </w:r>
            <w:proofErr w:type="gramEnd"/>
            <w:r w:rsidR="00A65DA2" w:rsidRPr="00BD4568">
              <w:rPr>
                <w:rFonts w:ascii="Arial" w:hAnsi="Arial" w:cs="Arial"/>
                <w:color w:val="000000"/>
              </w:rPr>
              <w:t xml:space="preserve"> (1), tahun akademik. TS = Tahun akademik</w:t>
            </w:r>
            <w:r w:rsidR="006236BD" w:rsidRPr="00BD4568">
              <w:rPr>
                <w:rFonts w:ascii="Arial" w:hAnsi="Arial" w:cs="Arial"/>
                <w:color w:val="000000"/>
              </w:rPr>
              <w:t xml:space="preserve"> penuh terakhir saat pengisian borang</w:t>
            </w:r>
            <w:r w:rsidR="00A65DA2" w:rsidRPr="00BD4568">
              <w:rPr>
                <w:rFonts w:ascii="Arial" w:hAnsi="Arial" w:cs="Arial"/>
                <w:color w:val="000000"/>
              </w:rPr>
              <w:t>, TS-1 Tahun akademik satu tahun sebelumnya, dst</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r w:rsidRPr="00BD4568">
              <w:rPr>
                <w:rFonts w:ascii="Arial" w:hAnsi="Arial" w:cs="Arial"/>
                <w:color w:val="000000"/>
              </w:rPr>
              <w:t>k</w:t>
            </w:r>
            <w:r w:rsidR="00A65DA2" w:rsidRPr="00BD4568">
              <w:rPr>
                <w:rFonts w:ascii="Arial" w:hAnsi="Arial" w:cs="Arial"/>
                <w:color w:val="000000"/>
              </w:rPr>
              <w:t>olom (2), daya tampung program studi per tahun</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r w:rsidRPr="00BD4568">
              <w:rPr>
                <w:rFonts w:ascii="Arial" w:hAnsi="Arial" w:cs="Arial"/>
                <w:color w:val="000000"/>
              </w:rPr>
              <w:t>k</w:t>
            </w:r>
            <w:r w:rsidR="00A65DA2" w:rsidRPr="00BD4568">
              <w:rPr>
                <w:rFonts w:ascii="Arial" w:hAnsi="Arial" w:cs="Arial"/>
                <w:color w:val="000000"/>
              </w:rPr>
              <w:t>olom (3) dan (4), masing masing adalah jumlah mahasiswa reguler yang ikut seleksi dan yang diterima</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r w:rsidRPr="00BD4568">
              <w:rPr>
                <w:rFonts w:ascii="Arial" w:hAnsi="Arial" w:cs="Arial"/>
                <w:color w:val="000000"/>
              </w:rPr>
              <w:t>k</w:t>
            </w:r>
            <w:r w:rsidR="00A65DA2" w:rsidRPr="00BD4568">
              <w:rPr>
                <w:rFonts w:ascii="Arial" w:hAnsi="Arial" w:cs="Arial"/>
                <w:color w:val="000000"/>
              </w:rPr>
              <w:t>olom (5), jumlah mahasiswa baru reguler per tahun akademik</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r w:rsidRPr="00BD4568">
              <w:rPr>
                <w:rFonts w:ascii="Arial" w:hAnsi="Arial" w:cs="Arial"/>
                <w:color w:val="000000"/>
              </w:rPr>
              <w:t>k</w:t>
            </w:r>
            <w:r w:rsidR="00A65DA2" w:rsidRPr="00BD4568">
              <w:rPr>
                <w:rFonts w:ascii="Arial" w:hAnsi="Arial" w:cs="Arial"/>
                <w:color w:val="000000"/>
              </w:rPr>
              <w:t>olom (6), jumlah mahasiswa baru transfer per tahun akademik</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r w:rsidRPr="00BD4568">
              <w:rPr>
                <w:rFonts w:ascii="Arial" w:hAnsi="Arial" w:cs="Arial"/>
                <w:color w:val="000000"/>
              </w:rPr>
              <w:t>k</w:t>
            </w:r>
            <w:r w:rsidR="00A65DA2" w:rsidRPr="00BD4568">
              <w:rPr>
                <w:rFonts w:ascii="Arial" w:hAnsi="Arial" w:cs="Arial"/>
                <w:color w:val="000000"/>
              </w:rPr>
              <w:t>olom (7), jumlah total mahasiswa regular per tahun akademik</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r w:rsidRPr="00BD4568">
              <w:rPr>
                <w:rFonts w:ascii="Arial" w:hAnsi="Arial" w:cs="Arial"/>
                <w:color w:val="000000"/>
              </w:rPr>
              <w:t>k</w:t>
            </w:r>
            <w:r w:rsidR="00A65DA2" w:rsidRPr="00BD4568">
              <w:rPr>
                <w:rFonts w:ascii="Arial" w:hAnsi="Arial" w:cs="Arial"/>
                <w:color w:val="000000"/>
              </w:rPr>
              <w:t>olom (8), jumlah total mahasiswa transfer per tahun akademik</w:t>
            </w:r>
            <w:r w:rsidR="00BD4568" w:rsidRPr="00BD4568">
              <w:rPr>
                <w:rFonts w:ascii="Arial" w:hAnsi="Arial" w:cs="Arial"/>
                <w:color w:val="000000"/>
                <w:lang w:val="id-ID"/>
              </w:rPr>
              <w:t>;</w:t>
            </w:r>
          </w:p>
          <w:p w:rsidR="00A65DA2" w:rsidRPr="00BD4568" w:rsidRDefault="00D87D0C" w:rsidP="006D2F49">
            <w:pPr>
              <w:pStyle w:val="ListParagraph"/>
              <w:numPr>
                <w:ilvl w:val="0"/>
                <w:numId w:val="68"/>
              </w:numPr>
              <w:tabs>
                <w:tab w:val="left" w:pos="0"/>
              </w:tabs>
              <w:jc w:val="both"/>
              <w:rPr>
                <w:rFonts w:ascii="Arial" w:hAnsi="Arial" w:cs="Arial"/>
                <w:color w:val="000000"/>
              </w:rPr>
            </w:pPr>
            <w:proofErr w:type="gramStart"/>
            <w:r w:rsidRPr="00BD4568">
              <w:rPr>
                <w:rFonts w:ascii="Arial" w:hAnsi="Arial" w:cs="Arial"/>
                <w:color w:val="000000"/>
              </w:rPr>
              <w:t>k</w:t>
            </w:r>
            <w:r w:rsidR="00A65DA2" w:rsidRPr="00BD4568">
              <w:rPr>
                <w:rFonts w:ascii="Arial" w:hAnsi="Arial" w:cs="Arial"/>
                <w:color w:val="000000"/>
              </w:rPr>
              <w:t>olom</w:t>
            </w:r>
            <w:proofErr w:type="gramEnd"/>
            <w:r w:rsidR="00A65DA2" w:rsidRPr="00BD4568">
              <w:rPr>
                <w:rFonts w:ascii="Arial" w:hAnsi="Arial" w:cs="Arial"/>
                <w:color w:val="000000"/>
              </w:rPr>
              <w:t xml:space="preserve"> (9), jumlah total mahasiswa asing per tahun akademik</w:t>
            </w:r>
            <w:r w:rsidR="00BD4568" w:rsidRPr="00BD4568">
              <w:rPr>
                <w:rFonts w:ascii="Arial" w:hAnsi="Arial" w:cs="Arial"/>
                <w:color w:val="000000"/>
                <w:lang w:val="id-ID"/>
              </w:rPr>
              <w:t>.</w:t>
            </w:r>
          </w:p>
          <w:p w:rsidR="00536E28" w:rsidRDefault="00536E28" w:rsidP="00536E28">
            <w:pPr>
              <w:jc w:val="both"/>
              <w:rPr>
                <w:rFonts w:ascii="Arial" w:hAnsi="Arial" w:cs="Arial"/>
                <w:lang w:val="id-ID"/>
              </w:rPr>
            </w:pPr>
          </w:p>
          <w:p w:rsidR="00A65DA2" w:rsidRPr="00F241BF" w:rsidRDefault="00536E28" w:rsidP="00536E28">
            <w:pPr>
              <w:jc w:val="both"/>
              <w:rPr>
                <w:rFonts w:ascii="Arial" w:hAnsi="Arial" w:cs="Arial"/>
                <w:color w:val="000000"/>
                <w:lang w:val="id-ID"/>
              </w:rPr>
            </w:pPr>
            <w:r>
              <w:rPr>
                <w:rFonts w:ascii="Arial" w:hAnsi="Arial" w:cs="Arial"/>
                <w:lang w:val="id-ID"/>
              </w:rPr>
              <w:t>Catatan: m</w:t>
            </w:r>
            <w:r w:rsidRPr="00536E28">
              <w:rPr>
                <w:rFonts w:ascii="Arial" w:hAnsi="Arial" w:cs="Arial"/>
              </w:rPr>
              <w:t xml:space="preserve">ahasiswa </w:t>
            </w:r>
            <w:r w:rsidRPr="00536E28">
              <w:rPr>
                <w:rFonts w:ascii="Arial" w:hAnsi="Arial" w:cs="Arial"/>
                <w:bCs/>
              </w:rPr>
              <w:t>transfer</w:t>
            </w:r>
            <w:r w:rsidRPr="00536E28">
              <w:rPr>
                <w:rFonts w:ascii="Arial" w:hAnsi="Arial" w:cs="Arial"/>
              </w:rPr>
              <w:t xml:space="preserve"> adalah mahasiswa yang masuk ke program studi dengan mentransfer mata kuliah yang telah diperolehnya dari </w:t>
            </w:r>
            <w:r w:rsidRPr="00536E28">
              <w:rPr>
                <w:rFonts w:ascii="Arial" w:hAnsi="Arial" w:cs="Arial"/>
                <w:lang w:val="id-ID"/>
              </w:rPr>
              <w:t>program studi</w:t>
            </w:r>
            <w:r w:rsidRPr="00536E28">
              <w:rPr>
                <w:rFonts w:ascii="Arial" w:hAnsi="Arial" w:cs="Arial"/>
              </w:rPr>
              <w:t xml:space="preserve"> lain, baik dari dalam PT maupun luar PT.</w:t>
            </w:r>
          </w:p>
        </w:tc>
      </w:tr>
      <w:tr w:rsidR="00BD4568" w:rsidRPr="00585ED0" w:rsidTr="000F63F5">
        <w:tc>
          <w:tcPr>
            <w:tcW w:w="1137" w:type="dxa"/>
            <w:tcBorders>
              <w:top w:val="single" w:sz="4" w:space="0" w:color="auto"/>
              <w:bottom w:val="single" w:sz="4" w:space="0" w:color="auto"/>
            </w:tcBorders>
          </w:tcPr>
          <w:p w:rsidR="00BD4568" w:rsidRDefault="00BD4568" w:rsidP="003326BE">
            <w:pPr>
              <w:jc w:val="center"/>
              <w:rPr>
                <w:rFonts w:ascii="Arial" w:hAnsi="Arial" w:cs="Arial"/>
                <w:lang w:val="id-ID"/>
              </w:rPr>
            </w:pPr>
            <w:r>
              <w:rPr>
                <w:rFonts w:ascii="Arial" w:hAnsi="Arial" w:cs="Arial"/>
                <w:lang w:val="id-ID"/>
              </w:rPr>
              <w:t>3.2.2</w:t>
            </w:r>
          </w:p>
        </w:tc>
        <w:tc>
          <w:tcPr>
            <w:tcW w:w="1067" w:type="dxa"/>
            <w:tcBorders>
              <w:top w:val="single" w:sz="4" w:space="0" w:color="auto"/>
              <w:bottom w:val="single" w:sz="4" w:space="0" w:color="auto"/>
            </w:tcBorders>
          </w:tcPr>
          <w:p w:rsidR="00BD4568" w:rsidRDefault="00C827A6" w:rsidP="003326BE">
            <w:pPr>
              <w:jc w:val="center"/>
              <w:rPr>
                <w:rFonts w:ascii="Arial" w:hAnsi="Arial" w:cs="Arial"/>
                <w:lang w:val="id-ID"/>
              </w:rPr>
            </w:pPr>
            <w:r>
              <w:rPr>
                <w:rFonts w:ascii="Arial" w:hAnsi="Arial" w:cs="Arial"/>
                <w:lang w:val="id-ID"/>
              </w:rPr>
              <w:t>(2)-(3</w:t>
            </w:r>
            <w:r w:rsidR="00BD4568">
              <w:rPr>
                <w:rFonts w:ascii="Arial" w:hAnsi="Arial" w:cs="Arial"/>
                <w:lang w:val="id-ID"/>
              </w:rPr>
              <w:t>)</w:t>
            </w:r>
          </w:p>
        </w:tc>
        <w:tc>
          <w:tcPr>
            <w:tcW w:w="6868" w:type="dxa"/>
            <w:tcBorders>
              <w:top w:val="single" w:sz="4" w:space="0" w:color="auto"/>
              <w:bottom w:val="single" w:sz="4" w:space="0" w:color="auto"/>
            </w:tcBorders>
          </w:tcPr>
          <w:p w:rsidR="00BD4568" w:rsidRPr="00585ED0" w:rsidRDefault="00BD4568" w:rsidP="00536E28">
            <w:pPr>
              <w:tabs>
                <w:tab w:val="left" w:pos="0"/>
              </w:tabs>
              <w:jc w:val="both"/>
              <w:rPr>
                <w:rFonts w:ascii="Arial" w:hAnsi="Arial" w:cs="Arial"/>
              </w:rPr>
            </w:pPr>
            <w:r w:rsidRPr="00585ED0">
              <w:rPr>
                <w:rFonts w:ascii="Arial" w:hAnsi="Arial" w:cs="Arial"/>
                <w:color w:val="000000"/>
              </w:rPr>
              <w:t xml:space="preserve">Tuliskan </w:t>
            </w:r>
            <w:r w:rsidRPr="00585ED0">
              <w:rPr>
                <w:rFonts w:ascii="Arial" w:hAnsi="Arial" w:cs="Arial"/>
                <w:lang w:val="sv-SE"/>
              </w:rPr>
              <w:t xml:space="preserve">data jumlah </w:t>
            </w:r>
            <w:proofErr w:type="gramStart"/>
            <w:r w:rsidRPr="00585ED0">
              <w:rPr>
                <w:rFonts w:ascii="Arial" w:hAnsi="Arial" w:cs="Arial"/>
                <w:lang w:val="sv-SE"/>
              </w:rPr>
              <w:t xml:space="preserve">mahasiswa  </w:t>
            </w:r>
            <w:r w:rsidRPr="00585ED0">
              <w:rPr>
                <w:rFonts w:ascii="Arial" w:hAnsi="Arial" w:cs="Arial"/>
                <w:lang w:val="id-ID"/>
              </w:rPr>
              <w:t>pendidikan</w:t>
            </w:r>
            <w:proofErr w:type="gramEnd"/>
            <w:r w:rsidRPr="00585ED0">
              <w:rPr>
                <w:rFonts w:ascii="Arial" w:hAnsi="Arial" w:cs="Arial"/>
                <w:lang w:val="sv-SE"/>
              </w:rPr>
              <w:t xml:space="preserve"> akademik dan profesi dalam tiga tahun terakhir</w:t>
            </w:r>
            <w:r w:rsidRPr="00585ED0">
              <w:rPr>
                <w:rFonts w:ascii="Arial" w:hAnsi="Arial" w:cs="Arial"/>
              </w:rPr>
              <w:t>, pada tabel yang tersedia</w:t>
            </w:r>
            <w:r>
              <w:rPr>
                <w:rFonts w:ascii="Arial" w:hAnsi="Arial" w:cs="Arial"/>
              </w:rPr>
              <w:t>.</w:t>
            </w:r>
          </w:p>
          <w:p w:rsidR="00BD4568" w:rsidRPr="00585ED0" w:rsidRDefault="00BD4568" w:rsidP="00536E28">
            <w:pPr>
              <w:tabs>
                <w:tab w:val="left" w:pos="0"/>
              </w:tabs>
              <w:jc w:val="both"/>
              <w:rPr>
                <w:rFonts w:ascii="Arial" w:hAnsi="Arial" w:cs="Arial"/>
              </w:rPr>
            </w:pPr>
          </w:p>
          <w:p w:rsidR="00BD4568" w:rsidRPr="00B44B7D" w:rsidRDefault="00BD4568" w:rsidP="00BD4568">
            <w:pPr>
              <w:tabs>
                <w:tab w:val="left" w:pos="0"/>
              </w:tabs>
              <w:jc w:val="both"/>
              <w:rPr>
                <w:rFonts w:ascii="Arial" w:hAnsi="Arial" w:cs="Arial"/>
                <w:lang w:val="id-ID"/>
              </w:rPr>
            </w:pPr>
            <w:r w:rsidRPr="006236BD">
              <w:rPr>
                <w:rFonts w:ascii="Arial" w:hAnsi="Arial" w:cs="Arial"/>
              </w:rPr>
              <w:t>Tuliskan</w:t>
            </w:r>
            <w:r w:rsidR="00B44B7D">
              <w:rPr>
                <w:rFonts w:ascii="Arial" w:hAnsi="Arial" w:cs="Arial"/>
                <w:lang w:val="id-ID"/>
              </w:rPr>
              <w:t xml:space="preserve"> pada :</w:t>
            </w:r>
          </w:p>
          <w:p w:rsidR="00BD4568" w:rsidRPr="00B44B7D" w:rsidRDefault="005C5511" w:rsidP="006D2F49">
            <w:pPr>
              <w:pStyle w:val="ListParagraph"/>
              <w:numPr>
                <w:ilvl w:val="0"/>
                <w:numId w:val="71"/>
              </w:numPr>
              <w:tabs>
                <w:tab w:val="left" w:pos="0"/>
              </w:tabs>
              <w:ind w:left="382"/>
              <w:jc w:val="both"/>
              <w:rPr>
                <w:rFonts w:ascii="Arial" w:hAnsi="Arial" w:cs="Arial"/>
                <w:lang w:val="id-ID"/>
              </w:rPr>
            </w:pPr>
            <w:r>
              <w:rPr>
                <w:rFonts w:ascii="Arial" w:hAnsi="Arial" w:cs="Arial"/>
                <w:lang w:val="id-ID"/>
              </w:rPr>
              <w:t>k</w:t>
            </w:r>
            <w:r w:rsidR="00BD4568" w:rsidRPr="00B44B7D">
              <w:rPr>
                <w:rFonts w:ascii="Arial" w:hAnsi="Arial" w:cs="Arial"/>
              </w:rPr>
              <w:t>olom (2), jumlah mahasiswa pada pendidikan akademik</w:t>
            </w:r>
            <w:r w:rsidR="00B44B7D" w:rsidRPr="00B44B7D">
              <w:rPr>
                <w:rFonts w:ascii="Arial" w:hAnsi="Arial" w:cs="Arial"/>
                <w:lang w:val="id-ID"/>
              </w:rPr>
              <w:t>;</w:t>
            </w:r>
          </w:p>
          <w:p w:rsidR="00BD4568" w:rsidRPr="00B44B7D" w:rsidRDefault="005C5511" w:rsidP="00C827A6">
            <w:pPr>
              <w:pStyle w:val="ListParagraph"/>
              <w:numPr>
                <w:ilvl w:val="0"/>
                <w:numId w:val="71"/>
              </w:numPr>
              <w:tabs>
                <w:tab w:val="left" w:pos="0"/>
              </w:tabs>
              <w:ind w:left="382"/>
              <w:jc w:val="both"/>
              <w:rPr>
                <w:rFonts w:ascii="Arial" w:hAnsi="Arial" w:cs="Arial"/>
                <w:color w:val="000000"/>
                <w:lang w:val="id-ID"/>
              </w:rPr>
            </w:pPr>
            <w:r>
              <w:rPr>
                <w:rFonts w:ascii="Arial" w:hAnsi="Arial" w:cs="Arial"/>
                <w:lang w:val="id-ID"/>
              </w:rPr>
              <w:t>k</w:t>
            </w:r>
            <w:r w:rsidR="00BD4568" w:rsidRPr="00B44B7D">
              <w:rPr>
                <w:rFonts w:ascii="Arial" w:hAnsi="Arial" w:cs="Arial"/>
              </w:rPr>
              <w:t>olom (3), jumlah mahasiswa pada pendidikan profesi</w:t>
            </w:r>
            <w:r w:rsidR="00C827A6">
              <w:rPr>
                <w:rFonts w:ascii="Arial" w:hAnsi="Arial" w:cs="Arial"/>
                <w:lang w:val="id-ID"/>
              </w:rPr>
              <w:t>.</w:t>
            </w:r>
          </w:p>
        </w:tc>
      </w:tr>
      <w:tr w:rsidR="00A65DA2" w:rsidRPr="00585ED0" w:rsidTr="00A42564">
        <w:trPr>
          <w:trHeight w:val="1042"/>
        </w:trPr>
        <w:tc>
          <w:tcPr>
            <w:tcW w:w="1137" w:type="dxa"/>
            <w:tcBorders>
              <w:top w:val="single" w:sz="4" w:space="0" w:color="auto"/>
              <w:bottom w:val="single" w:sz="4" w:space="0" w:color="auto"/>
            </w:tcBorders>
          </w:tcPr>
          <w:p w:rsidR="00140811" w:rsidRPr="00A7366D" w:rsidRDefault="00A65DA2" w:rsidP="001E5BCB">
            <w:pPr>
              <w:jc w:val="center"/>
              <w:rPr>
                <w:rFonts w:ascii="Arial" w:hAnsi="Arial" w:cs="Arial"/>
                <w:lang w:val="id-ID"/>
              </w:rPr>
            </w:pPr>
            <w:r w:rsidRPr="00585ED0">
              <w:rPr>
                <w:rFonts w:ascii="Arial" w:hAnsi="Arial" w:cs="Arial"/>
              </w:rPr>
              <w:t>3.3</w:t>
            </w:r>
          </w:p>
        </w:tc>
        <w:tc>
          <w:tcPr>
            <w:tcW w:w="1067" w:type="dxa"/>
            <w:tcBorders>
              <w:top w:val="single" w:sz="4" w:space="0" w:color="auto"/>
              <w:bottom w:val="single" w:sz="4" w:space="0" w:color="auto"/>
            </w:tcBorders>
          </w:tcPr>
          <w:p w:rsidR="00A65DA2" w:rsidRDefault="00A65DA2" w:rsidP="003326BE">
            <w:pPr>
              <w:jc w:val="center"/>
              <w:rPr>
                <w:rFonts w:ascii="Arial" w:hAnsi="Arial" w:cs="Arial"/>
                <w:lang w:val="id-ID"/>
              </w:rPr>
            </w:pPr>
          </w:p>
          <w:p w:rsidR="00A7366D" w:rsidRDefault="00A7366D" w:rsidP="003326BE">
            <w:pPr>
              <w:jc w:val="center"/>
              <w:rPr>
                <w:rFonts w:ascii="Arial" w:hAnsi="Arial" w:cs="Arial"/>
                <w:lang w:val="id-ID"/>
              </w:rPr>
            </w:pPr>
          </w:p>
          <w:p w:rsidR="00A7366D" w:rsidRDefault="00A7366D" w:rsidP="003326BE">
            <w:pPr>
              <w:jc w:val="center"/>
              <w:rPr>
                <w:rFonts w:ascii="Arial" w:hAnsi="Arial" w:cs="Arial"/>
                <w:lang w:val="id-ID"/>
              </w:rPr>
            </w:pPr>
          </w:p>
          <w:p w:rsidR="00140811" w:rsidRPr="00A7366D" w:rsidRDefault="00140811" w:rsidP="00307D08">
            <w:pPr>
              <w:jc w:val="center"/>
              <w:rPr>
                <w:rFonts w:ascii="Arial" w:hAnsi="Arial" w:cs="Arial"/>
                <w:lang w:val="id-ID"/>
              </w:rPr>
            </w:pPr>
          </w:p>
        </w:tc>
        <w:tc>
          <w:tcPr>
            <w:tcW w:w="6868" w:type="dxa"/>
            <w:tcBorders>
              <w:top w:val="single" w:sz="4" w:space="0" w:color="auto"/>
              <w:bottom w:val="single" w:sz="4" w:space="0" w:color="auto"/>
            </w:tcBorders>
          </w:tcPr>
          <w:p w:rsidR="00E97A38" w:rsidRPr="00E97A38" w:rsidRDefault="001E5BCB" w:rsidP="001E5BCB">
            <w:pPr>
              <w:tabs>
                <w:tab w:val="left" w:pos="0"/>
              </w:tabs>
              <w:jc w:val="both"/>
              <w:rPr>
                <w:rFonts w:ascii="Arial" w:hAnsi="Arial" w:cs="Arial"/>
                <w:lang w:val="id-ID"/>
              </w:rPr>
            </w:pPr>
            <w:r>
              <w:rPr>
                <w:rFonts w:ascii="Arial" w:hAnsi="Arial" w:cs="Arial"/>
                <w:lang w:val="id-ID"/>
              </w:rPr>
              <w:t>P</w:t>
            </w:r>
            <w:r w:rsidR="00A65DA2" w:rsidRPr="00585ED0">
              <w:rPr>
                <w:rFonts w:ascii="Arial" w:hAnsi="Arial" w:cs="Arial"/>
                <w:lang w:val="id-ID"/>
              </w:rPr>
              <w:t>restasi m</w:t>
            </w:r>
            <w:r w:rsidR="00A65DA2" w:rsidRPr="00585ED0">
              <w:rPr>
                <w:rFonts w:ascii="Arial" w:hAnsi="Arial" w:cs="Arial"/>
                <w:lang w:val="sv-SE"/>
              </w:rPr>
              <w:t>ahasiswa yang meliputi:</w:t>
            </w:r>
            <w:r w:rsidR="00A65DA2" w:rsidRPr="00585ED0">
              <w:rPr>
                <w:rFonts w:ascii="Arial" w:hAnsi="Arial" w:cs="Arial"/>
                <w:lang w:val="id-ID"/>
              </w:rPr>
              <w:t xml:space="preserve"> Indeks Prestasi Kumulatif, lama studi, persentase mahasiswa </w:t>
            </w:r>
            <w:r w:rsidR="00A65DA2" w:rsidRPr="00585ED0">
              <w:rPr>
                <w:rFonts w:ascii="Arial" w:hAnsi="Arial" w:cs="Arial"/>
                <w:i/>
                <w:lang w:val="id-ID"/>
              </w:rPr>
              <w:t>drop out</w:t>
            </w:r>
            <w:r w:rsidR="00A65DA2" w:rsidRPr="00585ED0">
              <w:rPr>
                <w:rFonts w:ascii="Arial" w:hAnsi="Arial" w:cs="Arial"/>
                <w:lang w:val="id-ID"/>
              </w:rPr>
              <w:t xml:space="preserve"> </w:t>
            </w:r>
            <w:r w:rsidR="00A65DA2" w:rsidRPr="00585ED0">
              <w:rPr>
                <w:rFonts w:ascii="Arial" w:hAnsi="Arial" w:cs="Arial"/>
              </w:rPr>
              <w:t>(</w:t>
            </w:r>
            <w:r w:rsidR="00A65DA2" w:rsidRPr="00585ED0">
              <w:rPr>
                <w:rFonts w:ascii="Arial" w:hAnsi="Arial" w:cs="Arial"/>
                <w:lang w:val="id-ID"/>
              </w:rPr>
              <w:t xml:space="preserve">atau mengundurkan diri), </w:t>
            </w:r>
            <w:r w:rsidR="00A65DA2" w:rsidRPr="00585ED0">
              <w:rPr>
                <w:rFonts w:ascii="Arial" w:hAnsi="Arial" w:cs="Arial"/>
              </w:rPr>
              <w:t xml:space="preserve">serta </w:t>
            </w:r>
            <w:r w:rsidR="00A65DA2" w:rsidRPr="00585ED0">
              <w:rPr>
                <w:rFonts w:ascii="Arial" w:hAnsi="Arial" w:cs="Arial"/>
                <w:lang w:val="sv-SE"/>
              </w:rPr>
              <w:t xml:space="preserve">pencapaian prestasi mahasiswa di </w:t>
            </w:r>
            <w:r w:rsidR="00A65DA2" w:rsidRPr="00585ED0">
              <w:rPr>
                <w:rFonts w:ascii="Arial" w:hAnsi="Arial" w:cs="Arial"/>
                <w:lang w:val="id-ID"/>
              </w:rPr>
              <w:t>bidang akademik dan profesi, bakat dan minat</w:t>
            </w:r>
            <w:r w:rsidR="00A65DA2" w:rsidRPr="00585ED0">
              <w:rPr>
                <w:rFonts w:ascii="Arial" w:hAnsi="Arial" w:cs="Arial"/>
                <w:lang w:val="sv-SE"/>
              </w:rPr>
              <w:t>.</w:t>
            </w:r>
          </w:p>
        </w:tc>
      </w:tr>
      <w:tr w:rsidR="001E5BCB" w:rsidRPr="00585ED0" w:rsidTr="00954860">
        <w:tc>
          <w:tcPr>
            <w:tcW w:w="1137" w:type="dxa"/>
            <w:tcBorders>
              <w:top w:val="single" w:sz="4" w:space="0" w:color="auto"/>
              <w:bottom w:val="single" w:sz="4" w:space="0" w:color="auto"/>
            </w:tcBorders>
          </w:tcPr>
          <w:p w:rsidR="001E5BCB" w:rsidRPr="001E5BCB" w:rsidRDefault="001E5BCB" w:rsidP="003326BE">
            <w:pPr>
              <w:jc w:val="center"/>
              <w:rPr>
                <w:rFonts w:ascii="Arial" w:hAnsi="Arial" w:cs="Arial"/>
                <w:lang w:val="id-ID"/>
              </w:rPr>
            </w:pPr>
            <w:r>
              <w:rPr>
                <w:rFonts w:ascii="Arial" w:hAnsi="Arial" w:cs="Arial"/>
                <w:lang w:val="id-ID"/>
              </w:rPr>
              <w:t>3.3.1</w:t>
            </w:r>
            <w:r w:rsidR="001F6D9F">
              <w:rPr>
                <w:rFonts w:ascii="Arial" w:hAnsi="Arial" w:cs="Arial"/>
                <w:lang w:val="id-ID"/>
              </w:rPr>
              <w:t>.1</w:t>
            </w:r>
          </w:p>
        </w:tc>
        <w:tc>
          <w:tcPr>
            <w:tcW w:w="1067" w:type="dxa"/>
            <w:tcBorders>
              <w:top w:val="single" w:sz="4" w:space="0" w:color="auto"/>
              <w:bottom w:val="single" w:sz="4" w:space="0" w:color="auto"/>
            </w:tcBorders>
          </w:tcPr>
          <w:p w:rsidR="001E5BCB" w:rsidRDefault="001E5BCB" w:rsidP="003326BE">
            <w:pPr>
              <w:jc w:val="center"/>
              <w:rPr>
                <w:rFonts w:ascii="Arial" w:hAnsi="Arial" w:cs="Arial"/>
                <w:lang w:val="id-ID"/>
              </w:rPr>
            </w:pPr>
          </w:p>
        </w:tc>
        <w:tc>
          <w:tcPr>
            <w:tcW w:w="6868" w:type="dxa"/>
            <w:tcBorders>
              <w:top w:val="single" w:sz="4" w:space="0" w:color="auto"/>
              <w:bottom w:val="single" w:sz="4" w:space="0" w:color="auto"/>
            </w:tcBorders>
          </w:tcPr>
          <w:p w:rsidR="001E5BCB" w:rsidRPr="001E5BCB" w:rsidRDefault="001E5BCB" w:rsidP="001E5BCB">
            <w:pPr>
              <w:jc w:val="both"/>
              <w:rPr>
                <w:rFonts w:ascii="Arial" w:hAnsi="Arial" w:cs="Arial"/>
              </w:rPr>
            </w:pPr>
            <w:r w:rsidRPr="001E5BCB">
              <w:rPr>
                <w:rFonts w:ascii="Arial" w:hAnsi="Arial" w:cs="Arial"/>
                <w:lang w:val="id-ID"/>
              </w:rPr>
              <w:t xml:space="preserve">Tuliskan data seluruh lulusan </w:t>
            </w:r>
            <w:r w:rsidR="001F6D9F">
              <w:rPr>
                <w:rFonts w:ascii="Arial" w:hAnsi="Arial" w:cs="Arial"/>
                <w:lang w:val="id-ID"/>
              </w:rPr>
              <w:t xml:space="preserve">pendidikan akademik </w:t>
            </w:r>
            <w:r w:rsidRPr="001E5BCB">
              <w:rPr>
                <w:rFonts w:ascii="Arial" w:hAnsi="Arial" w:cs="Arial"/>
                <w:lang w:val="id-ID"/>
              </w:rPr>
              <w:t xml:space="preserve">dalam </w:t>
            </w:r>
            <w:r w:rsidRPr="001E5BCB">
              <w:rPr>
                <w:rFonts w:ascii="Arial" w:hAnsi="Arial" w:cs="Arial"/>
                <w:lang w:val="id-ID"/>
              </w:rPr>
              <w:lastRenderedPageBreak/>
              <w:t>lima tahun terakhir</w:t>
            </w:r>
            <w:r>
              <w:rPr>
                <w:rFonts w:ascii="Arial" w:hAnsi="Arial" w:cs="Arial"/>
                <w:lang w:val="id-ID"/>
              </w:rPr>
              <w:t xml:space="preserve"> pada tabel yang tersedia</w:t>
            </w:r>
            <w:r w:rsidRPr="001E5BCB">
              <w:rPr>
                <w:rFonts w:ascii="Arial" w:hAnsi="Arial" w:cs="Arial"/>
                <w:lang w:val="id-ID"/>
              </w:rPr>
              <w:t>.</w:t>
            </w:r>
            <w:r w:rsidRPr="001E5BCB">
              <w:rPr>
                <w:rFonts w:ascii="Arial" w:hAnsi="Arial" w:cs="Arial"/>
              </w:rPr>
              <w:t xml:space="preserve"> </w:t>
            </w:r>
          </w:p>
          <w:p w:rsidR="001E5BCB" w:rsidRPr="001E5BCB" w:rsidRDefault="001E5BCB" w:rsidP="001E5BCB">
            <w:pPr>
              <w:jc w:val="both"/>
              <w:rPr>
                <w:rFonts w:ascii="Arial" w:hAnsi="Arial" w:cs="Arial"/>
                <w:lang w:val="id-ID"/>
              </w:rPr>
            </w:pPr>
            <w:r w:rsidRPr="001E5BCB">
              <w:rPr>
                <w:rFonts w:ascii="Arial" w:hAnsi="Arial" w:cs="Arial"/>
              </w:rPr>
              <w:t>Tuliskan</w:t>
            </w:r>
            <w:r w:rsidRPr="001E5BCB">
              <w:rPr>
                <w:rFonts w:ascii="Arial" w:hAnsi="Arial" w:cs="Arial"/>
                <w:lang w:val="id-ID"/>
              </w:rPr>
              <w:t xml:space="preserve"> pada:</w:t>
            </w:r>
          </w:p>
          <w:p w:rsidR="001E5BCB" w:rsidRPr="001E5BCB" w:rsidRDefault="005C5511" w:rsidP="006D2F49">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001E5BCB" w:rsidRPr="001E5BCB">
              <w:rPr>
                <w:rFonts w:ascii="Arial" w:hAnsi="Arial" w:cs="Arial"/>
              </w:rPr>
              <w:t>olom (2), jumlah lulusan mahasiswa regular</w:t>
            </w:r>
            <w:r w:rsidR="001E5BCB" w:rsidRPr="001E5BCB">
              <w:rPr>
                <w:rFonts w:ascii="Arial" w:hAnsi="Arial" w:cs="Arial"/>
                <w:lang w:val="id-ID"/>
              </w:rPr>
              <w:t>;</w:t>
            </w:r>
          </w:p>
          <w:p w:rsidR="001E5BCB" w:rsidRPr="001E5BCB" w:rsidRDefault="005C5511" w:rsidP="006D2F49">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001E5BCB" w:rsidRPr="001E5BCB">
              <w:rPr>
                <w:rFonts w:ascii="Arial" w:hAnsi="Arial" w:cs="Arial"/>
              </w:rPr>
              <w:t>olom (3), jumlah lulusan mahasiswa transfer</w:t>
            </w:r>
            <w:r w:rsidR="001E5BCB" w:rsidRPr="001E5BCB">
              <w:rPr>
                <w:rFonts w:ascii="Arial" w:hAnsi="Arial" w:cs="Arial"/>
                <w:lang w:val="id-ID"/>
              </w:rPr>
              <w:t>;</w:t>
            </w:r>
          </w:p>
          <w:p w:rsidR="001E5BCB" w:rsidRPr="001E5BCB" w:rsidRDefault="005C5511" w:rsidP="006D2F49">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001E5BCB" w:rsidRPr="001E5BCB">
              <w:rPr>
                <w:rFonts w:ascii="Arial" w:hAnsi="Arial" w:cs="Arial"/>
              </w:rPr>
              <w:t>olom (4), jumlah lulusan mahasiswa regular dengan IPK &lt;2.75</w:t>
            </w:r>
            <w:r w:rsidR="001E5BCB" w:rsidRPr="001E5BCB">
              <w:rPr>
                <w:rFonts w:ascii="Arial" w:hAnsi="Arial" w:cs="Arial"/>
                <w:lang w:val="id-ID"/>
              </w:rPr>
              <w:t>;</w:t>
            </w:r>
          </w:p>
          <w:p w:rsidR="001E5BCB" w:rsidRPr="001E5BCB" w:rsidRDefault="005C5511" w:rsidP="006D2F49">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001E5BCB" w:rsidRPr="001E5BCB">
              <w:rPr>
                <w:rFonts w:ascii="Arial" w:hAnsi="Arial" w:cs="Arial"/>
              </w:rPr>
              <w:t>olom (5), jumlah lulusan mahasiswa regular dengan IPK antara 2.75 – 3.50</w:t>
            </w:r>
            <w:r w:rsidR="001E5BCB" w:rsidRPr="001E5BCB">
              <w:rPr>
                <w:rFonts w:ascii="Arial" w:hAnsi="Arial" w:cs="Arial"/>
                <w:lang w:val="id-ID"/>
              </w:rPr>
              <w:t>;</w:t>
            </w:r>
          </w:p>
          <w:p w:rsidR="001E5BCB" w:rsidRDefault="005C5511" w:rsidP="006D2F49">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001E5BCB" w:rsidRPr="001E5BCB">
              <w:rPr>
                <w:rFonts w:ascii="Arial" w:hAnsi="Arial" w:cs="Arial"/>
              </w:rPr>
              <w:t>olom (6), jumlah lulusan mahasiswa regular dengan IPK &gt;3.50</w:t>
            </w:r>
            <w:r w:rsidR="00536E28">
              <w:rPr>
                <w:rFonts w:ascii="Arial" w:hAnsi="Arial" w:cs="Arial"/>
                <w:lang w:val="id-ID"/>
              </w:rPr>
              <w:t>.</w:t>
            </w:r>
          </w:p>
        </w:tc>
      </w:tr>
      <w:tr w:rsidR="001F6D9F" w:rsidRPr="00585ED0" w:rsidTr="00954860">
        <w:tc>
          <w:tcPr>
            <w:tcW w:w="1137" w:type="dxa"/>
            <w:tcBorders>
              <w:top w:val="single" w:sz="4" w:space="0" w:color="auto"/>
              <w:bottom w:val="single" w:sz="4" w:space="0" w:color="auto"/>
            </w:tcBorders>
          </w:tcPr>
          <w:p w:rsidR="001F6D9F" w:rsidRPr="001E5BCB" w:rsidRDefault="001F6D9F" w:rsidP="00BE7243">
            <w:pPr>
              <w:jc w:val="center"/>
              <w:rPr>
                <w:rFonts w:ascii="Arial" w:hAnsi="Arial" w:cs="Arial"/>
                <w:lang w:val="id-ID"/>
              </w:rPr>
            </w:pPr>
            <w:r>
              <w:rPr>
                <w:rFonts w:ascii="Arial" w:hAnsi="Arial" w:cs="Arial"/>
                <w:lang w:val="id-ID"/>
              </w:rPr>
              <w:lastRenderedPageBreak/>
              <w:t>3.3.1.2</w:t>
            </w:r>
          </w:p>
        </w:tc>
        <w:tc>
          <w:tcPr>
            <w:tcW w:w="1067" w:type="dxa"/>
            <w:tcBorders>
              <w:top w:val="single" w:sz="4" w:space="0" w:color="auto"/>
              <w:bottom w:val="single" w:sz="4" w:space="0" w:color="auto"/>
            </w:tcBorders>
          </w:tcPr>
          <w:p w:rsidR="001F6D9F" w:rsidRDefault="001F6D9F" w:rsidP="00BE7243">
            <w:pPr>
              <w:jc w:val="center"/>
              <w:rPr>
                <w:rFonts w:ascii="Arial" w:hAnsi="Arial" w:cs="Arial"/>
                <w:lang w:val="id-ID"/>
              </w:rPr>
            </w:pPr>
          </w:p>
        </w:tc>
        <w:tc>
          <w:tcPr>
            <w:tcW w:w="6868" w:type="dxa"/>
            <w:tcBorders>
              <w:top w:val="single" w:sz="4" w:space="0" w:color="auto"/>
              <w:bottom w:val="single" w:sz="4" w:space="0" w:color="auto"/>
            </w:tcBorders>
          </w:tcPr>
          <w:p w:rsidR="001F6D9F" w:rsidRPr="001E5BCB" w:rsidRDefault="001F6D9F" w:rsidP="00BE7243">
            <w:pPr>
              <w:jc w:val="both"/>
              <w:rPr>
                <w:rFonts w:ascii="Arial" w:hAnsi="Arial" w:cs="Arial"/>
              </w:rPr>
            </w:pPr>
            <w:r w:rsidRPr="001E5BCB">
              <w:rPr>
                <w:rFonts w:ascii="Arial" w:hAnsi="Arial" w:cs="Arial"/>
                <w:lang w:val="id-ID"/>
              </w:rPr>
              <w:t xml:space="preserve">Tuliskan data seluruh lulusan </w:t>
            </w:r>
            <w:r>
              <w:rPr>
                <w:rFonts w:ascii="Arial" w:hAnsi="Arial" w:cs="Arial"/>
                <w:lang w:val="id-ID"/>
              </w:rPr>
              <w:t xml:space="preserve">pendidikan profesi </w:t>
            </w:r>
            <w:r w:rsidRPr="001E5BCB">
              <w:rPr>
                <w:rFonts w:ascii="Arial" w:hAnsi="Arial" w:cs="Arial"/>
                <w:lang w:val="id-ID"/>
              </w:rPr>
              <w:t>dalam lima tahun terakhir</w:t>
            </w:r>
            <w:r>
              <w:rPr>
                <w:rFonts w:ascii="Arial" w:hAnsi="Arial" w:cs="Arial"/>
                <w:lang w:val="id-ID"/>
              </w:rPr>
              <w:t xml:space="preserve"> pada tabel yang tersedia</w:t>
            </w:r>
            <w:r w:rsidRPr="001E5BCB">
              <w:rPr>
                <w:rFonts w:ascii="Arial" w:hAnsi="Arial" w:cs="Arial"/>
                <w:lang w:val="id-ID"/>
              </w:rPr>
              <w:t>.</w:t>
            </w:r>
            <w:r w:rsidRPr="001E5BCB">
              <w:rPr>
                <w:rFonts w:ascii="Arial" w:hAnsi="Arial" w:cs="Arial"/>
              </w:rPr>
              <w:t xml:space="preserve"> </w:t>
            </w:r>
          </w:p>
          <w:p w:rsidR="001F6D9F" w:rsidRPr="001E5BCB" w:rsidRDefault="001F6D9F" w:rsidP="00BE7243">
            <w:pPr>
              <w:jc w:val="both"/>
              <w:rPr>
                <w:rFonts w:ascii="Arial" w:hAnsi="Arial" w:cs="Arial"/>
                <w:lang w:val="id-ID"/>
              </w:rPr>
            </w:pPr>
            <w:r w:rsidRPr="001E5BCB">
              <w:rPr>
                <w:rFonts w:ascii="Arial" w:hAnsi="Arial" w:cs="Arial"/>
              </w:rPr>
              <w:t>Tuliskan</w:t>
            </w:r>
            <w:r w:rsidRPr="001E5BCB">
              <w:rPr>
                <w:rFonts w:ascii="Arial" w:hAnsi="Arial" w:cs="Arial"/>
                <w:lang w:val="id-ID"/>
              </w:rPr>
              <w:t xml:space="preserve"> pada:</w:t>
            </w:r>
          </w:p>
          <w:p w:rsidR="001F6D9F" w:rsidRPr="001E5BCB" w:rsidRDefault="001F6D9F" w:rsidP="00BE7243">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Pr="001E5BCB">
              <w:rPr>
                <w:rFonts w:ascii="Arial" w:hAnsi="Arial" w:cs="Arial"/>
              </w:rPr>
              <w:t>olom (2), jumlah lulusan mahasiswa regular</w:t>
            </w:r>
            <w:r w:rsidRPr="001E5BCB">
              <w:rPr>
                <w:rFonts w:ascii="Arial" w:hAnsi="Arial" w:cs="Arial"/>
                <w:lang w:val="id-ID"/>
              </w:rPr>
              <w:t>;</w:t>
            </w:r>
          </w:p>
          <w:p w:rsidR="001F6D9F" w:rsidRPr="001E5BCB" w:rsidRDefault="001F6D9F" w:rsidP="00BE7243">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Pr="001E5BCB">
              <w:rPr>
                <w:rFonts w:ascii="Arial" w:hAnsi="Arial" w:cs="Arial"/>
              </w:rPr>
              <w:t>olom (3), jumlah lulusan mahasiswa transfer</w:t>
            </w:r>
            <w:r w:rsidRPr="001E5BCB">
              <w:rPr>
                <w:rFonts w:ascii="Arial" w:hAnsi="Arial" w:cs="Arial"/>
                <w:lang w:val="id-ID"/>
              </w:rPr>
              <w:t>;</w:t>
            </w:r>
          </w:p>
          <w:p w:rsidR="001F6D9F" w:rsidRPr="001E5BCB" w:rsidRDefault="001F6D9F" w:rsidP="00BE7243">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Pr="001E5BCB">
              <w:rPr>
                <w:rFonts w:ascii="Arial" w:hAnsi="Arial" w:cs="Arial"/>
              </w:rPr>
              <w:t>olom (4), jumlah lulusan</w:t>
            </w:r>
            <w:r>
              <w:rPr>
                <w:rFonts w:ascii="Arial" w:hAnsi="Arial" w:cs="Arial"/>
              </w:rPr>
              <w:t xml:space="preserve"> mahasiswa regular dengan IPK &lt;</w:t>
            </w:r>
            <w:r>
              <w:rPr>
                <w:rFonts w:ascii="Arial" w:hAnsi="Arial" w:cs="Arial"/>
                <w:lang w:val="id-ID"/>
              </w:rPr>
              <w:t>3</w:t>
            </w:r>
            <w:r>
              <w:rPr>
                <w:rFonts w:ascii="Arial" w:hAnsi="Arial" w:cs="Arial"/>
              </w:rPr>
              <w:t>.</w:t>
            </w:r>
            <w:r>
              <w:rPr>
                <w:rFonts w:ascii="Arial" w:hAnsi="Arial" w:cs="Arial"/>
                <w:lang w:val="id-ID"/>
              </w:rPr>
              <w:t>2</w:t>
            </w:r>
            <w:r w:rsidRPr="001E5BCB">
              <w:rPr>
                <w:rFonts w:ascii="Arial" w:hAnsi="Arial" w:cs="Arial"/>
              </w:rPr>
              <w:t>5</w:t>
            </w:r>
            <w:r w:rsidRPr="001E5BCB">
              <w:rPr>
                <w:rFonts w:ascii="Arial" w:hAnsi="Arial" w:cs="Arial"/>
                <w:lang w:val="id-ID"/>
              </w:rPr>
              <w:t>;</w:t>
            </w:r>
          </w:p>
          <w:p w:rsidR="001F6D9F" w:rsidRPr="001E5BCB" w:rsidRDefault="001F6D9F" w:rsidP="00BE7243">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Pr="001E5BCB">
              <w:rPr>
                <w:rFonts w:ascii="Arial" w:hAnsi="Arial" w:cs="Arial"/>
              </w:rPr>
              <w:t>olom (5), jumlah lulusan mahas</w:t>
            </w:r>
            <w:r>
              <w:rPr>
                <w:rFonts w:ascii="Arial" w:hAnsi="Arial" w:cs="Arial"/>
              </w:rPr>
              <w:t xml:space="preserve">iswa regular dengan IPK antara </w:t>
            </w:r>
            <w:r>
              <w:rPr>
                <w:rFonts w:ascii="Arial" w:hAnsi="Arial" w:cs="Arial"/>
                <w:lang w:val="id-ID"/>
              </w:rPr>
              <w:t>3</w:t>
            </w:r>
            <w:r>
              <w:rPr>
                <w:rFonts w:ascii="Arial" w:hAnsi="Arial" w:cs="Arial"/>
              </w:rPr>
              <w:t>.</w:t>
            </w:r>
            <w:r>
              <w:rPr>
                <w:rFonts w:ascii="Arial" w:hAnsi="Arial" w:cs="Arial"/>
                <w:lang w:val="id-ID"/>
              </w:rPr>
              <w:t>2</w:t>
            </w:r>
            <w:r>
              <w:rPr>
                <w:rFonts w:ascii="Arial" w:hAnsi="Arial" w:cs="Arial"/>
              </w:rPr>
              <w:t>5 – 3.</w:t>
            </w:r>
            <w:r>
              <w:rPr>
                <w:rFonts w:ascii="Arial" w:hAnsi="Arial" w:cs="Arial"/>
                <w:lang w:val="id-ID"/>
              </w:rPr>
              <w:t>35</w:t>
            </w:r>
            <w:r w:rsidRPr="001E5BCB">
              <w:rPr>
                <w:rFonts w:ascii="Arial" w:hAnsi="Arial" w:cs="Arial"/>
                <w:lang w:val="id-ID"/>
              </w:rPr>
              <w:t>;</w:t>
            </w:r>
          </w:p>
          <w:p w:rsidR="001F6D9F" w:rsidRDefault="001F6D9F" w:rsidP="00BE7243">
            <w:pPr>
              <w:pStyle w:val="ListParagraph"/>
              <w:numPr>
                <w:ilvl w:val="0"/>
                <w:numId w:val="72"/>
              </w:numPr>
              <w:tabs>
                <w:tab w:val="left" w:pos="0"/>
              </w:tabs>
              <w:ind w:left="382"/>
              <w:jc w:val="both"/>
              <w:rPr>
                <w:rFonts w:ascii="Arial" w:hAnsi="Arial" w:cs="Arial"/>
                <w:lang w:val="id-ID"/>
              </w:rPr>
            </w:pPr>
            <w:r>
              <w:rPr>
                <w:rFonts w:ascii="Arial" w:hAnsi="Arial" w:cs="Arial"/>
                <w:lang w:val="id-ID"/>
              </w:rPr>
              <w:t>k</w:t>
            </w:r>
            <w:r w:rsidRPr="001E5BCB">
              <w:rPr>
                <w:rFonts w:ascii="Arial" w:hAnsi="Arial" w:cs="Arial"/>
              </w:rPr>
              <w:t>olom (6), jumlah lulusan ma</w:t>
            </w:r>
            <w:r>
              <w:rPr>
                <w:rFonts w:ascii="Arial" w:hAnsi="Arial" w:cs="Arial"/>
              </w:rPr>
              <w:t>hasiswa regular dengan IPK &gt;3.</w:t>
            </w:r>
            <w:r>
              <w:rPr>
                <w:rFonts w:ascii="Arial" w:hAnsi="Arial" w:cs="Arial"/>
                <w:lang w:val="id-ID"/>
              </w:rPr>
              <w:t>35.</w:t>
            </w:r>
          </w:p>
        </w:tc>
      </w:tr>
      <w:tr w:rsidR="001F6D9F" w:rsidRPr="00585ED0" w:rsidTr="00954860">
        <w:tc>
          <w:tcPr>
            <w:tcW w:w="1137" w:type="dxa"/>
            <w:tcBorders>
              <w:top w:val="single" w:sz="4" w:space="0" w:color="auto"/>
              <w:bottom w:val="single" w:sz="4" w:space="0" w:color="auto"/>
            </w:tcBorders>
          </w:tcPr>
          <w:p w:rsidR="001F6D9F" w:rsidRDefault="001F6D9F" w:rsidP="0002142F">
            <w:pPr>
              <w:jc w:val="center"/>
              <w:rPr>
                <w:rFonts w:ascii="Arial" w:hAnsi="Arial" w:cs="Arial"/>
                <w:lang w:val="id-ID"/>
              </w:rPr>
            </w:pPr>
            <w:r>
              <w:rPr>
                <w:rFonts w:ascii="Arial" w:hAnsi="Arial" w:cs="Arial"/>
                <w:lang w:val="id-ID"/>
              </w:rPr>
              <w:t>3.3.2</w:t>
            </w:r>
            <w:r w:rsidR="00BE7243">
              <w:rPr>
                <w:rFonts w:ascii="Arial" w:hAnsi="Arial" w:cs="Arial"/>
                <w:lang w:val="id-ID"/>
              </w:rPr>
              <w:t>.</w:t>
            </w:r>
            <w:r w:rsidR="00465696">
              <w:rPr>
                <w:rFonts w:ascii="Arial" w:hAnsi="Arial" w:cs="Arial"/>
                <w:lang w:val="id-ID"/>
              </w:rPr>
              <w:t>1</w:t>
            </w:r>
          </w:p>
        </w:tc>
        <w:tc>
          <w:tcPr>
            <w:tcW w:w="1067" w:type="dxa"/>
            <w:tcBorders>
              <w:top w:val="single" w:sz="4" w:space="0" w:color="auto"/>
              <w:bottom w:val="single" w:sz="4" w:space="0" w:color="auto"/>
            </w:tcBorders>
          </w:tcPr>
          <w:p w:rsidR="001F6D9F" w:rsidRDefault="001F6D9F" w:rsidP="00A42564">
            <w:pPr>
              <w:jc w:val="center"/>
              <w:rPr>
                <w:rFonts w:ascii="Arial" w:hAnsi="Arial" w:cs="Arial"/>
                <w:lang w:val="id-ID"/>
              </w:rPr>
            </w:pPr>
            <w:r>
              <w:rPr>
                <w:rFonts w:ascii="Arial" w:hAnsi="Arial" w:cs="Arial"/>
                <w:lang w:val="id-ID"/>
              </w:rPr>
              <w:t>(1)-(11)</w:t>
            </w:r>
          </w:p>
        </w:tc>
        <w:tc>
          <w:tcPr>
            <w:tcW w:w="6868" w:type="dxa"/>
            <w:tcBorders>
              <w:top w:val="single" w:sz="4" w:space="0" w:color="auto"/>
              <w:bottom w:val="single" w:sz="4" w:space="0" w:color="auto"/>
            </w:tcBorders>
          </w:tcPr>
          <w:p w:rsidR="001F6D9F" w:rsidRPr="00A42564" w:rsidRDefault="001F6D9F" w:rsidP="00A42564">
            <w:pPr>
              <w:tabs>
                <w:tab w:val="left" w:pos="0"/>
              </w:tabs>
              <w:jc w:val="both"/>
              <w:rPr>
                <w:rFonts w:ascii="Arial" w:hAnsi="Arial" w:cs="Arial"/>
                <w:lang w:val="id-ID"/>
              </w:rPr>
            </w:pPr>
            <w:r w:rsidRPr="00585ED0">
              <w:rPr>
                <w:rFonts w:ascii="Arial" w:hAnsi="Arial" w:cs="Arial"/>
              </w:rPr>
              <w:t xml:space="preserve">Tuliskan data jumlah mahasiswa reguler </w:t>
            </w:r>
            <w:r w:rsidR="00BE7243">
              <w:rPr>
                <w:rFonts w:ascii="Arial" w:hAnsi="Arial" w:cs="Arial"/>
                <w:lang w:val="id-ID"/>
              </w:rPr>
              <w:t xml:space="preserve">pendidikan akademik </w:t>
            </w:r>
            <w:r w:rsidRPr="00585ED0">
              <w:rPr>
                <w:rFonts w:ascii="Arial" w:hAnsi="Arial" w:cs="Arial"/>
              </w:rPr>
              <w:t xml:space="preserve">selama </w:t>
            </w:r>
            <w:r w:rsidRPr="00585ED0">
              <w:rPr>
                <w:rFonts w:ascii="Arial" w:hAnsi="Arial" w:cs="Arial"/>
                <w:lang w:val="id-ID"/>
              </w:rPr>
              <w:t>sembilan</w:t>
            </w:r>
            <w:r w:rsidRPr="00585ED0">
              <w:rPr>
                <w:rFonts w:ascii="Arial" w:hAnsi="Arial" w:cs="Arial"/>
              </w:rPr>
              <w:t xml:space="preserve"> tahun terakhir </w:t>
            </w:r>
            <w:r>
              <w:rPr>
                <w:rFonts w:ascii="Arial" w:hAnsi="Arial" w:cs="Arial"/>
                <w:lang w:val="id-ID"/>
              </w:rPr>
              <w:t xml:space="preserve">(tidak termasuk mahasiswa transfer) </w:t>
            </w:r>
            <w:r w:rsidRPr="00585ED0">
              <w:rPr>
                <w:rFonts w:ascii="Arial" w:hAnsi="Arial" w:cs="Arial"/>
              </w:rPr>
              <w:t>pada tabel yang tersedia</w:t>
            </w:r>
            <w:r>
              <w:rPr>
                <w:rFonts w:ascii="Arial" w:hAnsi="Arial" w:cs="Arial"/>
                <w:lang w:val="id-ID"/>
              </w:rPr>
              <w:t>.</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lang w:val="id-ID"/>
              </w:rPr>
            </w:pPr>
            <w:r w:rsidRPr="00A42564">
              <w:rPr>
                <w:rFonts w:ascii="Arial" w:hAnsi="Arial" w:cs="Arial"/>
                <w:lang w:val="id-ID"/>
              </w:rPr>
              <w:t>(1)</w:t>
            </w:r>
          </w:p>
        </w:tc>
        <w:tc>
          <w:tcPr>
            <w:tcW w:w="6868" w:type="dxa"/>
            <w:tcBorders>
              <w:top w:val="single" w:sz="4" w:space="0" w:color="auto"/>
              <w:bottom w:val="single" w:sz="4" w:space="0" w:color="auto"/>
            </w:tcBorders>
          </w:tcPr>
          <w:p w:rsidR="001F6D9F" w:rsidRPr="00A42564" w:rsidRDefault="001F6D9F" w:rsidP="006D2F49">
            <w:pPr>
              <w:numPr>
                <w:ilvl w:val="0"/>
                <w:numId w:val="23"/>
              </w:numPr>
              <w:jc w:val="both"/>
              <w:rPr>
                <w:rFonts w:ascii="Arial" w:hAnsi="Arial" w:cs="Arial"/>
              </w:rPr>
            </w:pPr>
            <w:r w:rsidRPr="00A42564">
              <w:rPr>
                <w:rFonts w:ascii="Arial" w:hAnsi="Arial" w:cs="Arial"/>
              </w:rPr>
              <w:t xml:space="preserve">TS adalah tahun akademik utuh terakhir sebelum saat pengisian borang ini. Contoh:  </w:t>
            </w:r>
            <w:r>
              <w:rPr>
                <w:rFonts w:ascii="Arial" w:hAnsi="Arial" w:cs="Arial"/>
                <w:lang w:val="id-ID"/>
              </w:rPr>
              <w:t>u</w:t>
            </w:r>
            <w:r w:rsidRPr="00A42564">
              <w:rPr>
                <w:rFonts w:ascii="Arial" w:hAnsi="Arial" w:cs="Arial"/>
              </w:rPr>
              <w:t>ntuk mengisi borang pada bulan Oktober 20</w:t>
            </w:r>
            <w:r w:rsidRPr="00A42564">
              <w:rPr>
                <w:rFonts w:ascii="Arial" w:hAnsi="Arial" w:cs="Arial"/>
                <w:lang w:val="id-ID"/>
              </w:rPr>
              <w:t>12</w:t>
            </w:r>
            <w:r w:rsidRPr="00A42564">
              <w:rPr>
                <w:rFonts w:ascii="Arial" w:hAnsi="Arial" w:cs="Arial"/>
              </w:rPr>
              <w:t>, maka TS adalah tahun akademik September 20</w:t>
            </w:r>
            <w:r w:rsidRPr="00A42564">
              <w:rPr>
                <w:rFonts w:ascii="Arial" w:hAnsi="Arial" w:cs="Arial"/>
                <w:lang w:val="id-ID"/>
              </w:rPr>
              <w:t>11</w:t>
            </w:r>
            <w:r w:rsidRPr="00A42564">
              <w:rPr>
                <w:rFonts w:ascii="Arial" w:hAnsi="Arial" w:cs="Arial"/>
              </w:rPr>
              <w:t xml:space="preserve"> – Agustus 20</w:t>
            </w:r>
            <w:r w:rsidRPr="00A42564">
              <w:rPr>
                <w:rFonts w:ascii="Arial" w:hAnsi="Arial" w:cs="Arial"/>
                <w:lang w:val="id-ID"/>
              </w:rPr>
              <w:t>12</w:t>
            </w:r>
            <w:r w:rsidRPr="00A42564">
              <w:rPr>
                <w:rFonts w:ascii="Arial" w:hAnsi="Arial" w:cs="Arial"/>
              </w:rPr>
              <w:t>.</w:t>
            </w:r>
          </w:p>
          <w:p w:rsidR="001F6D9F" w:rsidRPr="00A42564" w:rsidRDefault="001F6D9F" w:rsidP="006D2F49">
            <w:pPr>
              <w:numPr>
                <w:ilvl w:val="0"/>
                <w:numId w:val="23"/>
              </w:numPr>
              <w:jc w:val="both"/>
              <w:rPr>
                <w:rFonts w:ascii="Arial" w:hAnsi="Arial" w:cs="Arial"/>
              </w:rPr>
            </w:pPr>
            <w:r w:rsidRPr="00A42564">
              <w:rPr>
                <w:rFonts w:ascii="Arial" w:hAnsi="Arial" w:cs="Arial"/>
              </w:rPr>
              <w:t xml:space="preserve">TS-1 (dibaca: TS minus 1) adalah satu tahun ke belakang </w:t>
            </w:r>
          </w:p>
          <w:p w:rsidR="001F6D9F" w:rsidRPr="00A42564" w:rsidRDefault="001F6D9F" w:rsidP="00E65CD5">
            <w:pPr>
              <w:jc w:val="both"/>
              <w:rPr>
                <w:rFonts w:ascii="Arial" w:hAnsi="Arial" w:cs="Arial"/>
              </w:rPr>
            </w:pPr>
            <w:r w:rsidRPr="00A42564">
              <w:rPr>
                <w:rFonts w:ascii="Arial" w:hAnsi="Arial" w:cs="Arial"/>
              </w:rPr>
              <w:t xml:space="preserve">       </w:t>
            </w:r>
            <w:proofErr w:type="gramStart"/>
            <w:r w:rsidRPr="00A42564">
              <w:rPr>
                <w:rFonts w:ascii="Arial" w:hAnsi="Arial" w:cs="Arial"/>
              </w:rPr>
              <w:t>dari</w:t>
            </w:r>
            <w:proofErr w:type="gramEnd"/>
            <w:r w:rsidRPr="00A42564">
              <w:rPr>
                <w:rFonts w:ascii="Arial" w:hAnsi="Arial" w:cs="Arial"/>
              </w:rPr>
              <w:t xml:space="preserve"> TS.</w:t>
            </w:r>
          </w:p>
          <w:p w:rsidR="001F6D9F" w:rsidRPr="00A42564" w:rsidRDefault="001F6D9F" w:rsidP="006D2F49">
            <w:pPr>
              <w:numPr>
                <w:ilvl w:val="0"/>
                <w:numId w:val="23"/>
              </w:numPr>
              <w:jc w:val="both"/>
              <w:rPr>
                <w:rFonts w:ascii="Arial" w:hAnsi="Arial" w:cs="Arial"/>
                <w:lang w:val="nb-NO"/>
              </w:rPr>
            </w:pPr>
            <w:r w:rsidRPr="00A42564">
              <w:rPr>
                <w:rFonts w:ascii="Arial" w:hAnsi="Arial" w:cs="Arial"/>
                <w:lang w:val="nb-NO"/>
              </w:rPr>
              <w:t>TS-2 adalah dua tahun ke belakang dari TS.</w:t>
            </w:r>
          </w:p>
          <w:p w:rsidR="001F6D9F" w:rsidRPr="00A42564" w:rsidRDefault="001F6D9F" w:rsidP="006D2F49">
            <w:pPr>
              <w:numPr>
                <w:ilvl w:val="0"/>
                <w:numId w:val="23"/>
              </w:numPr>
              <w:jc w:val="both"/>
              <w:rPr>
                <w:rFonts w:ascii="Arial" w:hAnsi="Arial" w:cs="Arial"/>
                <w:lang w:val="nb-NO"/>
              </w:rPr>
            </w:pPr>
            <w:r w:rsidRPr="00A42564">
              <w:rPr>
                <w:rFonts w:ascii="Arial" w:hAnsi="Arial" w:cs="Arial"/>
                <w:lang w:val="nb-NO"/>
              </w:rPr>
              <w:t>TS-3 adalah tiga tahun ke belakang dari TS.</w:t>
            </w:r>
          </w:p>
          <w:p w:rsidR="001F6D9F" w:rsidRPr="00A42564" w:rsidRDefault="001F6D9F" w:rsidP="006D2F49">
            <w:pPr>
              <w:numPr>
                <w:ilvl w:val="0"/>
                <w:numId w:val="23"/>
              </w:numPr>
              <w:jc w:val="both"/>
              <w:rPr>
                <w:rFonts w:ascii="Arial" w:hAnsi="Arial" w:cs="Arial"/>
              </w:rPr>
            </w:pPr>
            <w:r w:rsidRPr="00A42564">
              <w:rPr>
                <w:rFonts w:ascii="Arial" w:hAnsi="Arial" w:cs="Arial"/>
                <w:lang w:val="nb-NO"/>
              </w:rPr>
              <w:t>TS-4 adalah empat tahun ke belakang dari TS.</w:t>
            </w:r>
          </w:p>
          <w:p w:rsidR="001F6D9F" w:rsidRPr="00A42564" w:rsidRDefault="001F6D9F" w:rsidP="006D2F49">
            <w:pPr>
              <w:numPr>
                <w:ilvl w:val="0"/>
                <w:numId w:val="23"/>
              </w:numPr>
              <w:jc w:val="both"/>
              <w:rPr>
                <w:rFonts w:ascii="Arial" w:hAnsi="Arial" w:cs="Arial"/>
              </w:rPr>
            </w:pPr>
            <w:r w:rsidRPr="00A42564">
              <w:rPr>
                <w:rFonts w:ascii="Arial" w:hAnsi="Arial" w:cs="Arial"/>
                <w:lang w:val="nb-NO"/>
              </w:rPr>
              <w:t>dst. sampai dengan TS-8.</w:t>
            </w:r>
          </w:p>
          <w:p w:rsidR="001F6D9F" w:rsidRPr="00A42564" w:rsidRDefault="001F6D9F" w:rsidP="00E65CD5">
            <w:pPr>
              <w:jc w:val="both"/>
              <w:rPr>
                <w:rFonts w:ascii="Arial" w:hAnsi="Arial" w:cs="Arial"/>
                <w:i/>
                <w:color w:val="0000FF"/>
              </w:rPr>
            </w:pPr>
            <w:r w:rsidRPr="00A42564">
              <w:rPr>
                <w:rFonts w:ascii="Arial" w:hAnsi="Arial" w:cs="Arial"/>
                <w:i/>
                <w:lang w:val="nb-NO"/>
              </w:rPr>
              <w:t>Catatan: huruf a sampai dengan f pada setiap sel  jangan dihapus.</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lang w:val="id-ID"/>
              </w:rPr>
            </w:pPr>
            <w:r w:rsidRPr="00A42564">
              <w:rPr>
                <w:rFonts w:ascii="Arial" w:hAnsi="Arial" w:cs="Arial"/>
                <w:lang w:val="id-ID"/>
              </w:rPr>
              <w:t>(2)</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rPr>
            </w:pPr>
            <w:r w:rsidRPr="00A42564">
              <w:rPr>
                <w:rFonts w:ascii="Arial" w:hAnsi="Arial" w:cs="Arial"/>
                <w:lang w:val="nb-NO"/>
              </w:rPr>
              <w:t>Tuliskan pada kolom (2) baris TS-</w:t>
            </w:r>
            <w:r w:rsidRPr="00A42564">
              <w:rPr>
                <w:rFonts w:ascii="Arial" w:hAnsi="Arial" w:cs="Arial"/>
              </w:rPr>
              <w:t>8</w:t>
            </w:r>
            <w:r w:rsidRPr="00A42564">
              <w:rPr>
                <w:rFonts w:ascii="Arial" w:hAnsi="Arial" w:cs="Arial"/>
                <w:lang w:val="nb-NO"/>
              </w:rPr>
              <w:t xml:space="preserve"> atau baris kesatu, jumlah mahasiswa reguler yang mendaftar pertama kali pada TS-</w:t>
            </w:r>
            <w:r w:rsidRPr="00A42564">
              <w:rPr>
                <w:rFonts w:ascii="Arial" w:hAnsi="Arial" w:cs="Arial"/>
              </w:rPr>
              <w:t>8</w:t>
            </w:r>
            <w:r w:rsidRPr="00A42564">
              <w:rPr>
                <w:rFonts w:ascii="Arial" w:hAnsi="Arial" w:cs="Arial"/>
                <w:lang w:val="nb-NO"/>
              </w:rPr>
              <w:t>.</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lang w:val="id-ID"/>
              </w:rPr>
            </w:pPr>
            <w:r w:rsidRPr="00A42564">
              <w:rPr>
                <w:rFonts w:ascii="Arial" w:hAnsi="Arial" w:cs="Arial"/>
                <w:lang w:val="id-ID"/>
              </w:rPr>
              <w:t>(3)</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TS-7 pada baris TS-8</w:t>
            </w:r>
            <w:r>
              <w:rPr>
                <w:rFonts w:ascii="Arial" w:hAnsi="Arial" w:cs="Arial"/>
              </w:rPr>
              <w:t xml:space="preserve">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pada baris TS-7 atau baris kedua.</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(4)</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lastRenderedPageBreak/>
              <w:t>TS-8 yang masih terdaftar pada TS-6 pada baris TS-8</w:t>
            </w:r>
            <w:r>
              <w:rPr>
                <w:rFonts w:ascii="Arial" w:hAnsi="Arial" w:cs="Arial"/>
              </w:rPr>
              <w:t xml:space="preserve">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yang masih terdaftar pada TS-6 pada baris TS-7</w:t>
            </w:r>
            <w:r>
              <w:rPr>
                <w:rFonts w:ascii="Arial" w:hAnsi="Arial" w:cs="Arial"/>
              </w:rPr>
              <w:t xml:space="preserve"> atau baris kedua</w:t>
            </w:r>
            <w:r>
              <w:rPr>
                <w:rFonts w:ascii="Arial" w:hAnsi="Arial" w:cs="Arial"/>
                <w:lang w:val="id-ID"/>
              </w:rPr>
              <w:t>;</w:t>
            </w:r>
          </w:p>
          <w:p w:rsidR="001F6D9F" w:rsidRPr="00A42564" w:rsidRDefault="001F6D9F" w:rsidP="006D2F49">
            <w:pPr>
              <w:numPr>
                <w:ilvl w:val="0"/>
                <w:numId w:val="73"/>
              </w:numPr>
              <w:jc w:val="both"/>
              <w:rPr>
                <w:rFonts w:ascii="Arial" w:hAnsi="Arial" w:cs="Arial"/>
                <w:lang w:val="sv-SE"/>
              </w:rPr>
            </w:pPr>
            <w:r w:rsidRPr="00A42564">
              <w:rPr>
                <w:rFonts w:ascii="Arial" w:hAnsi="Arial" w:cs="Arial"/>
                <w:lang w:val="sv-SE"/>
              </w:rPr>
              <w:t>TS-</w:t>
            </w:r>
            <w:r w:rsidRPr="00A42564">
              <w:rPr>
                <w:rFonts w:ascii="Arial" w:hAnsi="Arial" w:cs="Arial"/>
              </w:rPr>
              <w:t>6</w:t>
            </w:r>
            <w:r w:rsidRPr="00A42564">
              <w:rPr>
                <w:rFonts w:ascii="Arial" w:hAnsi="Arial" w:cs="Arial"/>
                <w:lang w:val="sv-SE"/>
              </w:rPr>
              <w:t xml:space="preserve"> pada baris TS-</w:t>
            </w:r>
            <w:r w:rsidRPr="00A42564">
              <w:rPr>
                <w:rFonts w:ascii="Arial" w:hAnsi="Arial" w:cs="Arial"/>
              </w:rPr>
              <w:t>6</w:t>
            </w:r>
            <w:r w:rsidRPr="00A42564">
              <w:rPr>
                <w:rFonts w:ascii="Arial" w:hAnsi="Arial" w:cs="Arial"/>
                <w:lang w:val="sv-SE"/>
              </w:rPr>
              <w:t xml:space="preserve"> atau baris ketiga.</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(5)</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TS-5 pada baris TS-8</w:t>
            </w:r>
            <w:r>
              <w:rPr>
                <w:rFonts w:ascii="Arial" w:hAnsi="Arial" w:cs="Arial"/>
              </w:rPr>
              <w:t xml:space="preserve">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yang masih terdaftar pada TS-5 pada baris TS-7</w:t>
            </w:r>
            <w:r>
              <w:rPr>
                <w:rFonts w:ascii="Arial" w:hAnsi="Arial" w:cs="Arial"/>
              </w:rPr>
              <w:t xml:space="preserve"> atau baris kedua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TS-6 yang masih terdaftar pada TS-5 pada baris TS-6</w:t>
            </w:r>
            <w:r>
              <w:rPr>
                <w:rFonts w:ascii="Arial" w:hAnsi="Arial" w:cs="Arial"/>
              </w:rPr>
              <w:t xml:space="preserve"> atau baris ketiga</w:t>
            </w:r>
            <w:r>
              <w:rPr>
                <w:rFonts w:ascii="Arial" w:hAnsi="Arial" w:cs="Arial"/>
                <w:lang w:val="id-ID"/>
              </w:rPr>
              <w:t>;</w:t>
            </w:r>
          </w:p>
          <w:p w:rsidR="001F6D9F" w:rsidRPr="00A42564" w:rsidRDefault="001F6D9F" w:rsidP="006D2F49">
            <w:pPr>
              <w:numPr>
                <w:ilvl w:val="0"/>
                <w:numId w:val="73"/>
              </w:numPr>
              <w:jc w:val="both"/>
              <w:rPr>
                <w:rFonts w:ascii="Arial" w:hAnsi="Arial" w:cs="Arial"/>
                <w:lang w:val="sv-SE"/>
              </w:rPr>
            </w:pPr>
            <w:r w:rsidRPr="00A42564">
              <w:rPr>
                <w:rFonts w:ascii="Arial" w:hAnsi="Arial" w:cs="Arial"/>
                <w:lang w:val="sv-SE"/>
              </w:rPr>
              <w:t>TS-</w:t>
            </w:r>
            <w:r w:rsidRPr="00A42564">
              <w:rPr>
                <w:rFonts w:ascii="Arial" w:hAnsi="Arial" w:cs="Arial"/>
              </w:rPr>
              <w:t>5</w:t>
            </w:r>
            <w:r w:rsidRPr="00A42564">
              <w:rPr>
                <w:rFonts w:ascii="Arial" w:hAnsi="Arial" w:cs="Arial"/>
                <w:lang w:val="sv-SE"/>
              </w:rPr>
              <w:t xml:space="preserve"> pada baris TS-</w:t>
            </w:r>
            <w:r w:rsidRPr="00A42564">
              <w:rPr>
                <w:rFonts w:ascii="Arial" w:hAnsi="Arial" w:cs="Arial"/>
              </w:rPr>
              <w:t>5</w:t>
            </w:r>
            <w:r w:rsidRPr="00A42564">
              <w:rPr>
                <w:rFonts w:ascii="Arial" w:hAnsi="Arial" w:cs="Arial"/>
                <w:lang w:val="sv-SE"/>
              </w:rPr>
              <w:t xml:space="preserve"> atau baris keempat.</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(6)</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TS-4 pada baris TS-8</w:t>
            </w:r>
            <w:r>
              <w:rPr>
                <w:rFonts w:ascii="Arial" w:hAnsi="Arial" w:cs="Arial"/>
              </w:rPr>
              <w:t xml:space="preserve">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yang masih terdaftar pada TS-4 pada baris TS-7</w:t>
            </w:r>
            <w:r>
              <w:rPr>
                <w:rFonts w:ascii="Arial" w:hAnsi="Arial" w:cs="Arial"/>
              </w:rPr>
              <w:t xml:space="preserve"> atau baris kedua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TS-6 yang masih terdaftar pada TS-4 pada baris TS-6</w:t>
            </w:r>
            <w:r>
              <w:rPr>
                <w:rFonts w:ascii="Arial" w:hAnsi="Arial" w:cs="Arial"/>
              </w:rPr>
              <w:t xml:space="preserve"> atau baris ketiga</w:t>
            </w:r>
            <w:r>
              <w:rPr>
                <w:rFonts w:ascii="Arial" w:hAnsi="Arial" w:cs="Arial"/>
                <w:lang w:val="id-ID"/>
              </w:rPr>
              <w:t>;</w:t>
            </w:r>
          </w:p>
          <w:p w:rsidR="001F6D9F" w:rsidRPr="00A42564" w:rsidRDefault="001F6D9F" w:rsidP="006D2F49">
            <w:pPr>
              <w:numPr>
                <w:ilvl w:val="0"/>
                <w:numId w:val="73"/>
              </w:numPr>
              <w:rPr>
                <w:rFonts w:ascii="Arial" w:hAnsi="Arial" w:cs="Arial"/>
              </w:rPr>
            </w:pPr>
            <w:r w:rsidRPr="00A42564">
              <w:rPr>
                <w:rFonts w:ascii="Arial" w:hAnsi="Arial" w:cs="Arial"/>
              </w:rPr>
              <w:t>TS-5 yang masih terdaftar pada TS-4 pada baris TS-5</w:t>
            </w:r>
            <w:r>
              <w:rPr>
                <w:rFonts w:ascii="Arial" w:hAnsi="Arial" w:cs="Arial"/>
              </w:rPr>
              <w:t xml:space="preserve"> atau baris keempat</w:t>
            </w:r>
            <w:r>
              <w:rPr>
                <w:rFonts w:ascii="Arial" w:hAnsi="Arial" w:cs="Arial"/>
                <w:lang w:val="id-ID"/>
              </w:rPr>
              <w:t>;</w:t>
            </w:r>
          </w:p>
          <w:p w:rsidR="001F6D9F" w:rsidRPr="00A42564" w:rsidRDefault="001F6D9F" w:rsidP="006D2F49">
            <w:pPr>
              <w:numPr>
                <w:ilvl w:val="0"/>
                <w:numId w:val="73"/>
              </w:numPr>
              <w:rPr>
                <w:rFonts w:ascii="Arial" w:hAnsi="Arial" w:cs="Arial"/>
              </w:rPr>
            </w:pPr>
            <w:r w:rsidRPr="00A42564">
              <w:rPr>
                <w:rFonts w:ascii="Arial" w:hAnsi="Arial" w:cs="Arial"/>
              </w:rPr>
              <w:t>TS-4 pada baris TS-4 atau baris kelima.</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(7)</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TS-3 pada baris TS-8</w:t>
            </w:r>
            <w:r>
              <w:rPr>
                <w:rFonts w:ascii="Arial" w:hAnsi="Arial" w:cs="Arial"/>
              </w:rPr>
              <w:t xml:space="preserve">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yang masih terdaftar pada TS-3 pada baris TS-7</w:t>
            </w:r>
            <w:r>
              <w:rPr>
                <w:rFonts w:ascii="Arial" w:hAnsi="Arial" w:cs="Arial"/>
              </w:rPr>
              <w:t xml:space="preserve"> atau baris kedua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TS-6 yang masih terdaftar pada TS-3 pada baris TS-6</w:t>
            </w:r>
            <w:r>
              <w:rPr>
                <w:rFonts w:ascii="Arial" w:hAnsi="Arial" w:cs="Arial"/>
              </w:rPr>
              <w:t xml:space="preserve"> atau baris ketiga</w:t>
            </w:r>
            <w:r>
              <w:rPr>
                <w:rFonts w:ascii="Arial" w:hAnsi="Arial" w:cs="Arial"/>
                <w:lang w:val="id-ID"/>
              </w:rPr>
              <w:t>;</w:t>
            </w:r>
          </w:p>
          <w:p w:rsidR="001F6D9F" w:rsidRPr="00A42564" w:rsidRDefault="001F6D9F" w:rsidP="006D2F49">
            <w:pPr>
              <w:numPr>
                <w:ilvl w:val="0"/>
                <w:numId w:val="73"/>
              </w:numPr>
              <w:rPr>
                <w:rFonts w:ascii="Arial" w:hAnsi="Arial" w:cs="Arial"/>
              </w:rPr>
            </w:pPr>
            <w:r w:rsidRPr="00A42564">
              <w:rPr>
                <w:rFonts w:ascii="Arial" w:hAnsi="Arial" w:cs="Arial"/>
              </w:rPr>
              <w:t>TS-5 yang masih terdaftar pada TS-3 pada baris TS-5 atau baris keempat.</w:t>
            </w:r>
          </w:p>
          <w:p w:rsidR="001F6D9F" w:rsidRPr="00A42564" w:rsidRDefault="001F6D9F" w:rsidP="006D2F49">
            <w:pPr>
              <w:numPr>
                <w:ilvl w:val="0"/>
                <w:numId w:val="73"/>
              </w:numPr>
              <w:jc w:val="both"/>
              <w:rPr>
                <w:rFonts w:ascii="Arial" w:hAnsi="Arial" w:cs="Arial"/>
              </w:rPr>
            </w:pPr>
            <w:r w:rsidRPr="00A42564">
              <w:rPr>
                <w:rFonts w:ascii="Arial" w:hAnsi="Arial" w:cs="Arial"/>
              </w:rPr>
              <w:t>TS-4 yang masih terdaftar pada TS-3 pada baris TS-4</w:t>
            </w:r>
            <w:r>
              <w:rPr>
                <w:rFonts w:ascii="Arial" w:hAnsi="Arial" w:cs="Arial"/>
              </w:rPr>
              <w:t xml:space="preserve"> atau baris kelima</w:t>
            </w:r>
            <w:r>
              <w:rPr>
                <w:rFonts w:ascii="Arial" w:hAnsi="Arial" w:cs="Arial"/>
                <w:lang w:val="id-ID"/>
              </w:rPr>
              <w:t>;</w:t>
            </w:r>
          </w:p>
          <w:p w:rsidR="001F6D9F" w:rsidRPr="00A42564" w:rsidRDefault="001F6D9F" w:rsidP="006D2F49">
            <w:pPr>
              <w:numPr>
                <w:ilvl w:val="0"/>
                <w:numId w:val="73"/>
              </w:numPr>
              <w:jc w:val="both"/>
              <w:rPr>
                <w:rFonts w:ascii="Arial" w:hAnsi="Arial" w:cs="Arial"/>
                <w:lang w:val="sv-SE"/>
              </w:rPr>
            </w:pPr>
            <w:r w:rsidRPr="00A42564">
              <w:rPr>
                <w:rFonts w:ascii="Arial" w:hAnsi="Arial" w:cs="Arial"/>
                <w:lang w:val="sv-SE"/>
              </w:rPr>
              <w:t>TS-3 pada baris TS-3 atau baris keenam.</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(8)</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TS-2 pa</w:t>
            </w:r>
            <w:r>
              <w:rPr>
                <w:rFonts w:ascii="Arial" w:hAnsi="Arial" w:cs="Arial"/>
              </w:rPr>
              <w:t>da baris TS-8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yang masih terdaftar pada TS-2 p</w:t>
            </w:r>
            <w:r>
              <w:rPr>
                <w:rFonts w:ascii="Arial" w:hAnsi="Arial" w:cs="Arial"/>
              </w:rPr>
              <w:t>ada baris TS-7 atau baris kedua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TS-6 yang masih terdaftar pada TS-2 pa</w:t>
            </w:r>
            <w:r>
              <w:rPr>
                <w:rFonts w:ascii="Arial" w:hAnsi="Arial" w:cs="Arial"/>
              </w:rPr>
              <w:t xml:space="preserve">da baris TS-6 atau </w:t>
            </w:r>
            <w:r>
              <w:rPr>
                <w:rFonts w:ascii="Arial" w:hAnsi="Arial" w:cs="Arial"/>
              </w:rPr>
              <w:lastRenderedPageBreak/>
              <w:t>baris ketiga</w:t>
            </w:r>
            <w:r>
              <w:rPr>
                <w:rFonts w:ascii="Arial" w:hAnsi="Arial" w:cs="Arial"/>
                <w:lang w:val="id-ID"/>
              </w:rPr>
              <w:t>;</w:t>
            </w:r>
          </w:p>
          <w:p w:rsidR="001F6D9F" w:rsidRPr="00A42564" w:rsidRDefault="001F6D9F" w:rsidP="006D2F49">
            <w:pPr>
              <w:numPr>
                <w:ilvl w:val="0"/>
                <w:numId w:val="73"/>
              </w:numPr>
              <w:rPr>
                <w:rFonts w:ascii="Arial" w:hAnsi="Arial" w:cs="Arial"/>
              </w:rPr>
            </w:pPr>
            <w:r w:rsidRPr="00A42564">
              <w:rPr>
                <w:rFonts w:ascii="Arial" w:hAnsi="Arial" w:cs="Arial"/>
              </w:rPr>
              <w:t>TS-5 yang masih terdaftar pada TS-2 pada baris</w:t>
            </w:r>
            <w:r>
              <w:rPr>
                <w:rFonts w:ascii="Arial" w:hAnsi="Arial" w:cs="Arial"/>
              </w:rPr>
              <w:t xml:space="preserve"> TS-5 atau baris keempat</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TS-4 yang masih terdaftar pada TS-2 pa</w:t>
            </w:r>
            <w:r>
              <w:rPr>
                <w:rFonts w:ascii="Arial" w:hAnsi="Arial" w:cs="Arial"/>
              </w:rPr>
              <w:t>da baris TS-4 atau baris kelima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TS-3 yang masih terdaftar pada TS-2 pa</w:t>
            </w:r>
            <w:r>
              <w:rPr>
                <w:rFonts w:ascii="Arial" w:hAnsi="Arial" w:cs="Arial"/>
              </w:rPr>
              <w:t>da baris TS-3 atau baris keenam</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lang w:val="sv-SE"/>
              </w:rPr>
              <w:t>TS-2 pada baris TS-2 atau baris ketujuh.</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(9)</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TS-1 pa</w:t>
            </w:r>
            <w:r>
              <w:rPr>
                <w:rFonts w:ascii="Arial" w:hAnsi="Arial" w:cs="Arial"/>
              </w:rPr>
              <w:t>da baris TS-8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 xml:space="preserve">TS-7 yang masih terdaftar pada TS-1 pada baris TS-7 atau </w:t>
            </w:r>
            <w:r>
              <w:rPr>
                <w:rFonts w:ascii="Arial" w:hAnsi="Arial" w:cs="Arial"/>
              </w:rPr>
              <w:t>baris kedua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TS-6 yang masih terdaftar pada TS-1 pa</w:t>
            </w:r>
            <w:r>
              <w:rPr>
                <w:rFonts w:ascii="Arial" w:hAnsi="Arial" w:cs="Arial"/>
              </w:rPr>
              <w:t>da baris TS-6 atau baris ketiga</w:t>
            </w:r>
            <w:r>
              <w:rPr>
                <w:rFonts w:ascii="Arial" w:hAnsi="Arial" w:cs="Arial"/>
                <w:lang w:val="id-ID"/>
              </w:rPr>
              <w:t>;</w:t>
            </w:r>
          </w:p>
          <w:p w:rsidR="001F6D9F" w:rsidRPr="00A42564" w:rsidRDefault="001F6D9F" w:rsidP="006D2F49">
            <w:pPr>
              <w:numPr>
                <w:ilvl w:val="0"/>
                <w:numId w:val="73"/>
              </w:numPr>
              <w:rPr>
                <w:rFonts w:ascii="Arial" w:hAnsi="Arial" w:cs="Arial"/>
              </w:rPr>
            </w:pPr>
            <w:r w:rsidRPr="00A42564">
              <w:rPr>
                <w:rFonts w:ascii="Arial" w:hAnsi="Arial" w:cs="Arial"/>
              </w:rPr>
              <w:t>TS-5 yang masih terdaftar pada TS-1 pad</w:t>
            </w:r>
            <w:r>
              <w:rPr>
                <w:rFonts w:ascii="Arial" w:hAnsi="Arial" w:cs="Arial"/>
              </w:rPr>
              <w:t>a baris TS-5 atau baris keempat</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TS-4 yang masih terdaftar pada TS-1 pa</w:t>
            </w:r>
            <w:r>
              <w:rPr>
                <w:rFonts w:ascii="Arial" w:hAnsi="Arial" w:cs="Arial"/>
              </w:rPr>
              <w:t>da baris TS-4 atau baris kelima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TS-3 yang masih terdaftar pada TS-1 pa</w:t>
            </w:r>
            <w:r>
              <w:rPr>
                <w:rFonts w:ascii="Arial" w:hAnsi="Arial" w:cs="Arial"/>
              </w:rPr>
              <w:t>da baris TS-3 atau baris keenam</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TS-2 yang masih terdaftar pada TS-1 pada baris TS-2 a</w:t>
            </w:r>
            <w:r>
              <w:rPr>
                <w:rFonts w:ascii="Arial" w:hAnsi="Arial" w:cs="Arial"/>
              </w:rPr>
              <w:t>tau baris ketujuh</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lang w:val="sv-SE"/>
              </w:rPr>
              <w:t>TS-1 pada baris TS-1 atau baris kedelapan.</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(10)</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lang w:val="nb-NO"/>
              </w:rPr>
            </w:pPr>
            <w:r w:rsidRPr="00A42564">
              <w:rPr>
                <w:rFonts w:ascii="Arial" w:hAnsi="Arial" w:cs="Arial"/>
                <w:lang w:val="nb-NO"/>
              </w:rPr>
              <w:t>Tuliskan jumlah mahasiswa reguler yang mendaftar pertama kali pada tahun:</w:t>
            </w:r>
          </w:p>
          <w:p w:rsidR="001F6D9F" w:rsidRPr="00A42564" w:rsidRDefault="001F6D9F" w:rsidP="006D2F49">
            <w:pPr>
              <w:numPr>
                <w:ilvl w:val="0"/>
                <w:numId w:val="73"/>
              </w:numPr>
              <w:jc w:val="both"/>
              <w:rPr>
                <w:rFonts w:ascii="Arial" w:hAnsi="Arial" w:cs="Arial"/>
              </w:rPr>
            </w:pPr>
            <w:r w:rsidRPr="00A42564">
              <w:rPr>
                <w:rFonts w:ascii="Arial" w:hAnsi="Arial" w:cs="Arial"/>
              </w:rPr>
              <w:t>TS-8 yang masih terdaftar pada TS pa</w:t>
            </w:r>
            <w:r>
              <w:rPr>
                <w:rFonts w:ascii="Arial" w:hAnsi="Arial" w:cs="Arial"/>
              </w:rPr>
              <w:t>da baris TS-8 atau baris kesatu</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TS-7 yang masih terdaftar pada TS pada baris</w:t>
            </w:r>
            <w:r>
              <w:rPr>
                <w:rFonts w:ascii="Arial" w:hAnsi="Arial" w:cs="Arial"/>
              </w:rPr>
              <w:t xml:space="preserve"> TS-7 atau baris kedua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TS-6 yang masih terdaftar pada TS pa</w:t>
            </w:r>
            <w:r>
              <w:rPr>
                <w:rFonts w:ascii="Arial" w:hAnsi="Arial" w:cs="Arial"/>
              </w:rPr>
              <w:t>da baris TS-6 atau baris ketiga</w:t>
            </w:r>
            <w:r>
              <w:rPr>
                <w:rFonts w:ascii="Arial" w:hAnsi="Arial" w:cs="Arial"/>
                <w:lang w:val="id-ID"/>
              </w:rPr>
              <w:t>;</w:t>
            </w:r>
          </w:p>
          <w:p w:rsidR="001F6D9F" w:rsidRPr="00A42564" w:rsidRDefault="001F6D9F" w:rsidP="006D2F49">
            <w:pPr>
              <w:numPr>
                <w:ilvl w:val="0"/>
                <w:numId w:val="73"/>
              </w:numPr>
              <w:rPr>
                <w:rFonts w:ascii="Arial" w:hAnsi="Arial" w:cs="Arial"/>
              </w:rPr>
            </w:pPr>
            <w:r w:rsidRPr="00A42564">
              <w:rPr>
                <w:rFonts w:ascii="Arial" w:hAnsi="Arial" w:cs="Arial"/>
              </w:rPr>
              <w:t>TS-5 yang masih terdaftar pada TS pad</w:t>
            </w:r>
            <w:r>
              <w:rPr>
                <w:rFonts w:ascii="Arial" w:hAnsi="Arial" w:cs="Arial"/>
              </w:rPr>
              <w:t>a baris TS-5 atau baris keempat</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TS-4 yang masih terdaftar pada TS pa</w:t>
            </w:r>
            <w:r>
              <w:rPr>
                <w:rFonts w:ascii="Arial" w:hAnsi="Arial" w:cs="Arial"/>
              </w:rPr>
              <w:t>da baris TS-4 atau baris kelima</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TS-3 yang masih terdaftar pada TS pa</w:t>
            </w:r>
            <w:r>
              <w:rPr>
                <w:rFonts w:ascii="Arial" w:hAnsi="Arial" w:cs="Arial"/>
              </w:rPr>
              <w:t>da baris TS-3 atau baris keenam</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TS-2 yang masih terdaftar pada TS pad</w:t>
            </w:r>
            <w:r>
              <w:rPr>
                <w:rFonts w:ascii="Arial" w:hAnsi="Arial" w:cs="Arial"/>
              </w:rPr>
              <w:t>a baris TS-2 atau baris ketujuh</w:t>
            </w:r>
            <w:r>
              <w:rPr>
                <w:rFonts w:ascii="Arial" w:hAnsi="Arial" w:cs="Arial"/>
                <w:lang w:val="id-ID"/>
              </w:rPr>
              <w:t>;</w:t>
            </w:r>
          </w:p>
          <w:p w:rsidR="001F6D9F" w:rsidRPr="00A42564" w:rsidRDefault="001F6D9F" w:rsidP="006D2F49">
            <w:pPr>
              <w:numPr>
                <w:ilvl w:val="0"/>
                <w:numId w:val="73"/>
              </w:numPr>
              <w:jc w:val="both"/>
              <w:rPr>
                <w:rFonts w:ascii="Arial" w:hAnsi="Arial" w:cs="Arial"/>
              </w:rPr>
            </w:pPr>
            <w:r w:rsidRPr="00A42564">
              <w:rPr>
                <w:rFonts w:ascii="Arial" w:hAnsi="Arial" w:cs="Arial"/>
              </w:rPr>
              <w:t xml:space="preserve">TS-1 yang masih terdaftar pada TS pada </w:t>
            </w:r>
            <w:r>
              <w:rPr>
                <w:rFonts w:ascii="Arial" w:hAnsi="Arial" w:cs="Arial"/>
              </w:rPr>
              <w:t>baris TS-1 atau baris kedelapan</w:t>
            </w:r>
            <w:r>
              <w:rPr>
                <w:rFonts w:ascii="Arial" w:hAnsi="Arial" w:cs="Arial"/>
                <w:lang w:val="id-ID"/>
              </w:rPr>
              <w:t>;</w:t>
            </w:r>
          </w:p>
          <w:p w:rsidR="001F6D9F" w:rsidRPr="00B82385" w:rsidRDefault="001F6D9F" w:rsidP="006D2F49">
            <w:pPr>
              <w:numPr>
                <w:ilvl w:val="0"/>
                <w:numId w:val="73"/>
              </w:numPr>
              <w:jc w:val="both"/>
              <w:rPr>
                <w:rFonts w:ascii="Arial" w:hAnsi="Arial" w:cs="Arial"/>
              </w:rPr>
            </w:pPr>
            <w:r w:rsidRPr="00A42564">
              <w:rPr>
                <w:rFonts w:ascii="Arial" w:hAnsi="Arial" w:cs="Arial"/>
                <w:lang w:val="sv-SE"/>
              </w:rPr>
              <w:t>TS pada baris TS atau baris kesembilan.</w:t>
            </w:r>
          </w:p>
          <w:p w:rsidR="001F6D9F" w:rsidRDefault="001F6D9F" w:rsidP="00B82385">
            <w:pPr>
              <w:jc w:val="both"/>
              <w:rPr>
                <w:lang w:val="id-ID"/>
              </w:rPr>
            </w:pPr>
          </w:p>
          <w:p w:rsidR="001F6D9F" w:rsidRPr="00B82385" w:rsidRDefault="001F6D9F" w:rsidP="00B82385">
            <w:pPr>
              <w:jc w:val="both"/>
              <w:rPr>
                <w:rFonts w:ascii="Arial" w:hAnsi="Arial" w:cs="Arial"/>
              </w:rPr>
            </w:pPr>
            <w:r w:rsidRPr="00B82385">
              <w:rPr>
                <w:rFonts w:ascii="Arial" w:hAnsi="Arial" w:cs="Arial"/>
                <w:lang w:val="id-ID"/>
              </w:rPr>
              <w:lastRenderedPageBreak/>
              <w:t xml:space="preserve">Data mahasiswa  di kolom (10) adalah data mahasiswa yang </w:t>
            </w:r>
            <w:r w:rsidRPr="00B82385">
              <w:rPr>
                <w:rFonts w:ascii="Arial" w:hAnsi="Arial" w:cs="Arial"/>
                <w:u w:val="single"/>
                <w:lang w:val="id-ID"/>
              </w:rPr>
              <w:t>belum lulus</w:t>
            </w:r>
            <w:r w:rsidRPr="002342AD">
              <w:rPr>
                <w:rFonts w:ascii="Arial" w:hAnsi="Arial" w:cs="Arial"/>
                <w:lang w:val="id-ID"/>
              </w:rPr>
              <w:t>.</w:t>
            </w:r>
          </w:p>
        </w:tc>
      </w:tr>
      <w:tr w:rsidR="001F6D9F" w:rsidRPr="00585ED0" w:rsidTr="00954860">
        <w:tc>
          <w:tcPr>
            <w:tcW w:w="1137" w:type="dxa"/>
            <w:tcBorders>
              <w:top w:val="single" w:sz="4" w:space="0" w:color="auto"/>
              <w:bottom w:val="single" w:sz="4" w:space="0" w:color="auto"/>
            </w:tcBorders>
          </w:tcPr>
          <w:p w:rsidR="001F6D9F" w:rsidRDefault="001F6D9F" w:rsidP="003326BE">
            <w:pPr>
              <w:jc w:val="center"/>
              <w:rPr>
                <w:rFonts w:ascii="Arial" w:hAnsi="Arial" w:cs="Arial"/>
                <w:lang w:val="id-ID"/>
              </w:rPr>
            </w:pPr>
          </w:p>
        </w:tc>
        <w:tc>
          <w:tcPr>
            <w:tcW w:w="1067" w:type="dxa"/>
            <w:tcBorders>
              <w:top w:val="single" w:sz="4" w:space="0" w:color="auto"/>
              <w:bottom w:val="single" w:sz="4" w:space="0" w:color="auto"/>
            </w:tcBorders>
          </w:tcPr>
          <w:p w:rsidR="001F6D9F" w:rsidRPr="00A42564" w:rsidRDefault="001F6D9F" w:rsidP="00E65CD5">
            <w:pPr>
              <w:jc w:val="center"/>
              <w:rPr>
                <w:rFonts w:ascii="Arial" w:hAnsi="Arial" w:cs="Arial"/>
              </w:rPr>
            </w:pPr>
            <w:r w:rsidRPr="00A42564">
              <w:rPr>
                <w:rFonts w:ascii="Arial" w:hAnsi="Arial" w:cs="Arial"/>
              </w:rPr>
              <w:t>(11)</w:t>
            </w:r>
          </w:p>
        </w:tc>
        <w:tc>
          <w:tcPr>
            <w:tcW w:w="6868" w:type="dxa"/>
            <w:tcBorders>
              <w:top w:val="single" w:sz="4" w:space="0" w:color="auto"/>
              <w:bottom w:val="single" w:sz="4" w:space="0" w:color="auto"/>
            </w:tcBorders>
          </w:tcPr>
          <w:p w:rsidR="001F6D9F" w:rsidRPr="00A42564" w:rsidRDefault="001F6D9F" w:rsidP="00E65CD5">
            <w:pPr>
              <w:jc w:val="both"/>
              <w:rPr>
                <w:rFonts w:ascii="Arial" w:hAnsi="Arial" w:cs="Arial"/>
              </w:rPr>
            </w:pPr>
            <w:r w:rsidRPr="00A42564">
              <w:rPr>
                <w:rFonts w:ascii="Arial" w:hAnsi="Arial" w:cs="Arial"/>
              </w:rPr>
              <w:t>Tuliskan jumlah lulusan total dari mahasiswa reguler untuk setiap angkatan berdasarkan tahun masuk sampai TS</w:t>
            </w:r>
            <w:r w:rsidRPr="00A42564">
              <w:rPr>
                <w:rFonts w:ascii="Arial" w:hAnsi="Arial" w:cs="Arial"/>
                <w:lang w:val="id-ID"/>
              </w:rPr>
              <w:t>-</w:t>
            </w:r>
            <w:r w:rsidRPr="00A42564">
              <w:rPr>
                <w:rFonts w:ascii="Arial" w:hAnsi="Arial" w:cs="Arial"/>
              </w:rPr>
              <w:t xml:space="preserve">5. Lulusan adalah mahasiswa yang sudah dinyatakan </w:t>
            </w:r>
            <w:proofErr w:type="gramStart"/>
            <w:r w:rsidRPr="00A42564">
              <w:rPr>
                <w:rFonts w:ascii="Arial" w:hAnsi="Arial" w:cs="Arial"/>
              </w:rPr>
              <w:t>lulus  dengan</w:t>
            </w:r>
            <w:proofErr w:type="gramEnd"/>
            <w:r w:rsidRPr="00A42564">
              <w:rPr>
                <w:rFonts w:ascii="Arial" w:hAnsi="Arial" w:cs="Arial"/>
              </w:rPr>
              <w:t xml:space="preserve"> SK yudisium Rektor/Dekan.</w:t>
            </w:r>
          </w:p>
          <w:p w:rsidR="001F6D9F" w:rsidRPr="00A42564" w:rsidRDefault="001F6D9F" w:rsidP="00E65CD5">
            <w:pPr>
              <w:jc w:val="both"/>
              <w:rPr>
                <w:rFonts w:ascii="Arial" w:hAnsi="Arial" w:cs="Arial"/>
              </w:rPr>
            </w:pPr>
          </w:p>
          <w:p w:rsidR="001F6D9F" w:rsidRPr="00A42564" w:rsidRDefault="001F6D9F" w:rsidP="00E65CD5">
            <w:pPr>
              <w:jc w:val="both"/>
              <w:rPr>
                <w:rFonts w:ascii="Arial" w:hAnsi="Arial" w:cs="Arial"/>
                <w:lang w:val="sv-SE"/>
              </w:rPr>
            </w:pPr>
            <w:r w:rsidRPr="00A42564">
              <w:rPr>
                <w:rFonts w:ascii="Arial" w:hAnsi="Arial" w:cs="Arial"/>
              </w:rPr>
              <w:t xml:space="preserve">Catatan: Huruf-huruf </w:t>
            </w:r>
            <w:r w:rsidRPr="004A473B">
              <w:rPr>
                <w:rFonts w:ascii="Arial" w:hAnsi="Arial" w:cs="Arial"/>
              </w:rPr>
              <w:t>(a), (b), (c), (d), (e), (f)</w:t>
            </w:r>
            <w:r w:rsidRPr="00A42564">
              <w:rPr>
                <w:rFonts w:ascii="Arial" w:hAnsi="Arial" w:cs="Arial"/>
              </w:rPr>
              <w:t xml:space="preserve"> pada sel jangan dihapus.  </w:t>
            </w:r>
          </w:p>
        </w:tc>
      </w:tr>
      <w:tr w:rsidR="00BE7243" w:rsidRPr="00585ED0" w:rsidTr="00954860">
        <w:tc>
          <w:tcPr>
            <w:tcW w:w="1137" w:type="dxa"/>
            <w:tcBorders>
              <w:top w:val="single" w:sz="4" w:space="0" w:color="auto"/>
              <w:bottom w:val="single" w:sz="4" w:space="0" w:color="auto"/>
            </w:tcBorders>
          </w:tcPr>
          <w:p w:rsidR="00BE7243" w:rsidRDefault="00BE7243" w:rsidP="0002142F">
            <w:pPr>
              <w:jc w:val="center"/>
              <w:rPr>
                <w:rFonts w:ascii="Arial" w:hAnsi="Arial" w:cs="Arial"/>
                <w:lang w:val="id-ID"/>
              </w:rPr>
            </w:pPr>
            <w:r>
              <w:rPr>
                <w:rFonts w:ascii="Arial" w:hAnsi="Arial" w:cs="Arial"/>
                <w:lang w:val="id-ID"/>
              </w:rPr>
              <w:t>3.3.2</w:t>
            </w:r>
            <w:r w:rsidR="00465696">
              <w:rPr>
                <w:rFonts w:ascii="Arial" w:hAnsi="Arial" w:cs="Arial"/>
                <w:lang w:val="id-ID"/>
              </w:rPr>
              <w:t>.2</w:t>
            </w:r>
          </w:p>
        </w:tc>
        <w:tc>
          <w:tcPr>
            <w:tcW w:w="1067" w:type="dxa"/>
            <w:tcBorders>
              <w:top w:val="single" w:sz="4" w:space="0" w:color="auto"/>
              <w:bottom w:val="single" w:sz="4" w:space="0" w:color="auto"/>
            </w:tcBorders>
          </w:tcPr>
          <w:p w:rsidR="00BE7243" w:rsidRPr="00BE7243" w:rsidRDefault="00BE7243" w:rsidP="00E65CD5">
            <w:pPr>
              <w:jc w:val="center"/>
              <w:rPr>
                <w:rFonts w:ascii="Arial" w:hAnsi="Arial" w:cs="Arial"/>
                <w:lang w:val="id-ID"/>
              </w:rPr>
            </w:pPr>
            <w:r>
              <w:rPr>
                <w:rFonts w:ascii="Arial" w:hAnsi="Arial" w:cs="Arial"/>
                <w:lang w:val="id-ID"/>
              </w:rPr>
              <w:t>(1)-(6)</w:t>
            </w:r>
          </w:p>
        </w:tc>
        <w:tc>
          <w:tcPr>
            <w:tcW w:w="6868" w:type="dxa"/>
            <w:tcBorders>
              <w:top w:val="single" w:sz="4" w:space="0" w:color="auto"/>
              <w:bottom w:val="single" w:sz="4" w:space="0" w:color="auto"/>
            </w:tcBorders>
          </w:tcPr>
          <w:p w:rsidR="00BE7243" w:rsidRPr="00A42564" w:rsidRDefault="00BE7243" w:rsidP="001E4E25">
            <w:pPr>
              <w:jc w:val="both"/>
              <w:rPr>
                <w:rFonts w:ascii="Arial" w:hAnsi="Arial" w:cs="Arial"/>
              </w:rPr>
            </w:pPr>
            <w:r w:rsidRPr="00585ED0">
              <w:rPr>
                <w:rFonts w:ascii="Arial" w:hAnsi="Arial" w:cs="Arial"/>
              </w:rPr>
              <w:t xml:space="preserve">Tuliskan data jumlah mahasiswa reguler </w:t>
            </w:r>
            <w:r>
              <w:rPr>
                <w:rFonts w:ascii="Arial" w:hAnsi="Arial" w:cs="Arial"/>
                <w:lang w:val="id-ID"/>
              </w:rPr>
              <w:t xml:space="preserve">pendidikan </w:t>
            </w:r>
            <w:r w:rsidR="001E4E25">
              <w:rPr>
                <w:rFonts w:ascii="Arial" w:hAnsi="Arial" w:cs="Arial"/>
                <w:lang w:val="id-ID"/>
              </w:rPr>
              <w:t>profesi</w:t>
            </w:r>
            <w:r>
              <w:rPr>
                <w:rFonts w:ascii="Arial" w:hAnsi="Arial" w:cs="Arial"/>
                <w:lang w:val="id-ID"/>
              </w:rPr>
              <w:t xml:space="preserve"> </w:t>
            </w:r>
            <w:r w:rsidRPr="00585ED0">
              <w:rPr>
                <w:rFonts w:ascii="Arial" w:hAnsi="Arial" w:cs="Arial"/>
              </w:rPr>
              <w:t xml:space="preserve">selama </w:t>
            </w:r>
            <w:r w:rsidR="001E4E25">
              <w:rPr>
                <w:rFonts w:ascii="Arial" w:hAnsi="Arial" w:cs="Arial"/>
                <w:lang w:val="id-ID"/>
              </w:rPr>
              <w:t>empat</w:t>
            </w:r>
            <w:r w:rsidRPr="00585ED0">
              <w:rPr>
                <w:rFonts w:ascii="Arial" w:hAnsi="Arial" w:cs="Arial"/>
              </w:rPr>
              <w:t xml:space="preserve"> tahun terakhir </w:t>
            </w:r>
            <w:r>
              <w:rPr>
                <w:rFonts w:ascii="Arial" w:hAnsi="Arial" w:cs="Arial"/>
                <w:lang w:val="id-ID"/>
              </w:rPr>
              <w:t xml:space="preserve">(tidak termasuk mahasiswa transfer) </w:t>
            </w:r>
            <w:r w:rsidRPr="00585ED0">
              <w:rPr>
                <w:rFonts w:ascii="Arial" w:hAnsi="Arial" w:cs="Arial"/>
              </w:rPr>
              <w:t>pada tabel yang tersedia</w:t>
            </w:r>
            <w:r>
              <w:rPr>
                <w:rFonts w:ascii="Arial" w:hAnsi="Arial" w:cs="Arial"/>
                <w:lang w:val="id-ID"/>
              </w:rPr>
              <w:t>.</w:t>
            </w:r>
          </w:p>
        </w:tc>
      </w:tr>
      <w:tr w:rsidR="00BE7243" w:rsidRPr="00585ED0" w:rsidTr="00954860">
        <w:tc>
          <w:tcPr>
            <w:tcW w:w="1137" w:type="dxa"/>
            <w:tcBorders>
              <w:top w:val="single" w:sz="4" w:space="0" w:color="auto"/>
              <w:bottom w:val="single" w:sz="4" w:space="0" w:color="auto"/>
            </w:tcBorders>
          </w:tcPr>
          <w:p w:rsidR="00BE7243" w:rsidRDefault="00BE7243" w:rsidP="003326BE">
            <w:pPr>
              <w:jc w:val="center"/>
              <w:rPr>
                <w:rFonts w:ascii="Arial" w:hAnsi="Arial" w:cs="Arial"/>
                <w:lang w:val="id-ID"/>
              </w:rPr>
            </w:pPr>
          </w:p>
        </w:tc>
        <w:tc>
          <w:tcPr>
            <w:tcW w:w="1067" w:type="dxa"/>
            <w:tcBorders>
              <w:top w:val="single" w:sz="4" w:space="0" w:color="auto"/>
              <w:bottom w:val="single" w:sz="4" w:space="0" w:color="auto"/>
            </w:tcBorders>
          </w:tcPr>
          <w:p w:rsidR="00BE7243" w:rsidRPr="00A42564" w:rsidRDefault="00BE7243" w:rsidP="00BE7243">
            <w:pPr>
              <w:jc w:val="center"/>
              <w:rPr>
                <w:rFonts w:ascii="Arial" w:hAnsi="Arial" w:cs="Arial"/>
                <w:lang w:val="id-ID"/>
              </w:rPr>
            </w:pPr>
            <w:r w:rsidRPr="00A42564">
              <w:rPr>
                <w:rFonts w:ascii="Arial" w:hAnsi="Arial" w:cs="Arial"/>
                <w:lang w:val="id-ID"/>
              </w:rPr>
              <w:t>(1)</w:t>
            </w:r>
          </w:p>
        </w:tc>
        <w:tc>
          <w:tcPr>
            <w:tcW w:w="6868" w:type="dxa"/>
            <w:tcBorders>
              <w:top w:val="single" w:sz="4" w:space="0" w:color="auto"/>
              <w:bottom w:val="single" w:sz="4" w:space="0" w:color="auto"/>
            </w:tcBorders>
          </w:tcPr>
          <w:p w:rsidR="00BE7243" w:rsidRPr="00A42564" w:rsidRDefault="00BE7243" w:rsidP="00BE7243">
            <w:pPr>
              <w:numPr>
                <w:ilvl w:val="0"/>
                <w:numId w:val="23"/>
              </w:numPr>
              <w:jc w:val="both"/>
              <w:rPr>
                <w:rFonts w:ascii="Arial" w:hAnsi="Arial" w:cs="Arial"/>
              </w:rPr>
            </w:pPr>
            <w:r w:rsidRPr="00A42564">
              <w:rPr>
                <w:rFonts w:ascii="Arial" w:hAnsi="Arial" w:cs="Arial"/>
              </w:rPr>
              <w:t xml:space="preserve">TS adalah tahun akademik utuh terakhir sebelum saat pengisian borang ini. Contoh:  </w:t>
            </w:r>
            <w:r>
              <w:rPr>
                <w:rFonts w:ascii="Arial" w:hAnsi="Arial" w:cs="Arial"/>
                <w:lang w:val="id-ID"/>
              </w:rPr>
              <w:t>u</w:t>
            </w:r>
            <w:r w:rsidRPr="00A42564">
              <w:rPr>
                <w:rFonts w:ascii="Arial" w:hAnsi="Arial" w:cs="Arial"/>
              </w:rPr>
              <w:t>ntuk mengisi borang pada bulan Oktober 20</w:t>
            </w:r>
            <w:r w:rsidRPr="00A42564">
              <w:rPr>
                <w:rFonts w:ascii="Arial" w:hAnsi="Arial" w:cs="Arial"/>
                <w:lang w:val="id-ID"/>
              </w:rPr>
              <w:t>12</w:t>
            </w:r>
            <w:r w:rsidRPr="00A42564">
              <w:rPr>
                <w:rFonts w:ascii="Arial" w:hAnsi="Arial" w:cs="Arial"/>
              </w:rPr>
              <w:t>, maka TS adalah tahun akademik September 20</w:t>
            </w:r>
            <w:r w:rsidRPr="00A42564">
              <w:rPr>
                <w:rFonts w:ascii="Arial" w:hAnsi="Arial" w:cs="Arial"/>
                <w:lang w:val="id-ID"/>
              </w:rPr>
              <w:t>11</w:t>
            </w:r>
            <w:r w:rsidRPr="00A42564">
              <w:rPr>
                <w:rFonts w:ascii="Arial" w:hAnsi="Arial" w:cs="Arial"/>
              </w:rPr>
              <w:t xml:space="preserve"> – Agustus 20</w:t>
            </w:r>
            <w:r w:rsidRPr="00A42564">
              <w:rPr>
                <w:rFonts w:ascii="Arial" w:hAnsi="Arial" w:cs="Arial"/>
                <w:lang w:val="id-ID"/>
              </w:rPr>
              <w:t>12</w:t>
            </w:r>
            <w:r w:rsidRPr="00A42564">
              <w:rPr>
                <w:rFonts w:ascii="Arial" w:hAnsi="Arial" w:cs="Arial"/>
              </w:rPr>
              <w:t>.</w:t>
            </w:r>
          </w:p>
          <w:p w:rsidR="00BE7243" w:rsidRPr="00A42564" w:rsidRDefault="00BE7243" w:rsidP="00BE7243">
            <w:pPr>
              <w:numPr>
                <w:ilvl w:val="0"/>
                <w:numId w:val="23"/>
              </w:numPr>
              <w:jc w:val="both"/>
              <w:rPr>
                <w:rFonts w:ascii="Arial" w:hAnsi="Arial" w:cs="Arial"/>
              </w:rPr>
            </w:pPr>
            <w:r w:rsidRPr="00A42564">
              <w:rPr>
                <w:rFonts w:ascii="Arial" w:hAnsi="Arial" w:cs="Arial"/>
              </w:rPr>
              <w:t xml:space="preserve">TS-1 (dibaca: TS minus 1) adalah satu tahun ke belakang </w:t>
            </w:r>
          </w:p>
          <w:p w:rsidR="00BE7243" w:rsidRPr="00A42564" w:rsidRDefault="00BE7243" w:rsidP="00BE7243">
            <w:pPr>
              <w:jc w:val="both"/>
              <w:rPr>
                <w:rFonts w:ascii="Arial" w:hAnsi="Arial" w:cs="Arial"/>
              </w:rPr>
            </w:pPr>
            <w:r w:rsidRPr="00A42564">
              <w:rPr>
                <w:rFonts w:ascii="Arial" w:hAnsi="Arial" w:cs="Arial"/>
              </w:rPr>
              <w:t xml:space="preserve">       </w:t>
            </w:r>
            <w:proofErr w:type="gramStart"/>
            <w:r w:rsidRPr="00A42564">
              <w:rPr>
                <w:rFonts w:ascii="Arial" w:hAnsi="Arial" w:cs="Arial"/>
              </w:rPr>
              <w:t>dari</w:t>
            </w:r>
            <w:proofErr w:type="gramEnd"/>
            <w:r w:rsidRPr="00A42564">
              <w:rPr>
                <w:rFonts w:ascii="Arial" w:hAnsi="Arial" w:cs="Arial"/>
              </w:rPr>
              <w:t xml:space="preserve"> TS.</w:t>
            </w:r>
          </w:p>
          <w:p w:rsidR="00BE7243" w:rsidRPr="00A42564" w:rsidRDefault="00BE7243" w:rsidP="00BE7243">
            <w:pPr>
              <w:numPr>
                <w:ilvl w:val="0"/>
                <w:numId w:val="23"/>
              </w:numPr>
              <w:jc w:val="both"/>
              <w:rPr>
                <w:rFonts w:ascii="Arial" w:hAnsi="Arial" w:cs="Arial"/>
                <w:lang w:val="nb-NO"/>
              </w:rPr>
            </w:pPr>
            <w:r w:rsidRPr="00A42564">
              <w:rPr>
                <w:rFonts w:ascii="Arial" w:hAnsi="Arial" w:cs="Arial"/>
                <w:lang w:val="nb-NO"/>
              </w:rPr>
              <w:t>TS-2 adalah dua tahun ke belakang dari TS.</w:t>
            </w:r>
          </w:p>
          <w:p w:rsidR="00BE7243" w:rsidRPr="00A42564" w:rsidRDefault="00BE7243" w:rsidP="00BE7243">
            <w:pPr>
              <w:numPr>
                <w:ilvl w:val="0"/>
                <w:numId w:val="23"/>
              </w:numPr>
              <w:jc w:val="both"/>
              <w:rPr>
                <w:rFonts w:ascii="Arial" w:hAnsi="Arial" w:cs="Arial"/>
                <w:lang w:val="nb-NO"/>
              </w:rPr>
            </w:pPr>
            <w:r w:rsidRPr="00A42564">
              <w:rPr>
                <w:rFonts w:ascii="Arial" w:hAnsi="Arial" w:cs="Arial"/>
                <w:lang w:val="nb-NO"/>
              </w:rPr>
              <w:t>TS-3 adalah tiga tahun ke belakang dari TS.</w:t>
            </w:r>
          </w:p>
          <w:p w:rsidR="00BE7243" w:rsidRPr="00A42564" w:rsidRDefault="00BE7243" w:rsidP="00BE7243">
            <w:pPr>
              <w:jc w:val="both"/>
              <w:rPr>
                <w:rFonts w:ascii="Arial" w:hAnsi="Arial" w:cs="Arial"/>
                <w:i/>
                <w:color w:val="0000FF"/>
              </w:rPr>
            </w:pPr>
            <w:r w:rsidRPr="00A42564">
              <w:rPr>
                <w:rFonts w:ascii="Arial" w:hAnsi="Arial" w:cs="Arial"/>
                <w:i/>
                <w:lang w:val="nb-NO"/>
              </w:rPr>
              <w:t xml:space="preserve">Catatan: huruf a sampai </w:t>
            </w:r>
            <w:r>
              <w:rPr>
                <w:rFonts w:ascii="Arial" w:hAnsi="Arial" w:cs="Arial"/>
                <w:i/>
                <w:lang w:val="nb-NO"/>
              </w:rPr>
              <w:t xml:space="preserve">dengan </w:t>
            </w:r>
            <w:r>
              <w:rPr>
                <w:rFonts w:ascii="Arial" w:hAnsi="Arial" w:cs="Arial"/>
                <w:i/>
                <w:lang w:val="id-ID"/>
              </w:rPr>
              <w:t>e</w:t>
            </w:r>
            <w:r w:rsidRPr="00A42564">
              <w:rPr>
                <w:rFonts w:ascii="Arial" w:hAnsi="Arial" w:cs="Arial"/>
                <w:i/>
                <w:lang w:val="nb-NO"/>
              </w:rPr>
              <w:t xml:space="preserve"> pada setiap sel  jangan dihapus.</w:t>
            </w:r>
          </w:p>
        </w:tc>
      </w:tr>
      <w:tr w:rsidR="00BE7243" w:rsidRPr="00585ED0" w:rsidTr="00954860">
        <w:tc>
          <w:tcPr>
            <w:tcW w:w="1137" w:type="dxa"/>
            <w:tcBorders>
              <w:top w:val="single" w:sz="4" w:space="0" w:color="auto"/>
              <w:bottom w:val="single" w:sz="4" w:space="0" w:color="auto"/>
            </w:tcBorders>
          </w:tcPr>
          <w:p w:rsidR="00BE7243" w:rsidRDefault="00BE7243" w:rsidP="003326BE">
            <w:pPr>
              <w:jc w:val="center"/>
              <w:rPr>
                <w:rFonts w:ascii="Arial" w:hAnsi="Arial" w:cs="Arial"/>
                <w:lang w:val="id-ID"/>
              </w:rPr>
            </w:pPr>
          </w:p>
        </w:tc>
        <w:tc>
          <w:tcPr>
            <w:tcW w:w="1067" w:type="dxa"/>
            <w:tcBorders>
              <w:top w:val="single" w:sz="4" w:space="0" w:color="auto"/>
              <w:bottom w:val="single" w:sz="4" w:space="0" w:color="auto"/>
            </w:tcBorders>
          </w:tcPr>
          <w:p w:rsidR="00BE7243" w:rsidRPr="00A42564" w:rsidRDefault="00BE7243" w:rsidP="00BE7243">
            <w:pPr>
              <w:jc w:val="center"/>
              <w:rPr>
                <w:rFonts w:ascii="Arial" w:hAnsi="Arial" w:cs="Arial"/>
              </w:rPr>
            </w:pPr>
            <w:r>
              <w:rPr>
                <w:rFonts w:ascii="Arial" w:hAnsi="Arial" w:cs="Arial"/>
              </w:rPr>
              <w:t>(</w:t>
            </w:r>
            <w:r>
              <w:rPr>
                <w:rFonts w:ascii="Arial" w:hAnsi="Arial" w:cs="Arial"/>
                <w:lang w:val="id-ID"/>
              </w:rPr>
              <w:t>2</w:t>
            </w:r>
            <w:r w:rsidRPr="00A42564">
              <w:rPr>
                <w:rFonts w:ascii="Arial" w:hAnsi="Arial" w:cs="Arial"/>
              </w:rPr>
              <w:t>)</w:t>
            </w:r>
          </w:p>
        </w:tc>
        <w:tc>
          <w:tcPr>
            <w:tcW w:w="6868" w:type="dxa"/>
            <w:tcBorders>
              <w:top w:val="single" w:sz="4" w:space="0" w:color="auto"/>
              <w:bottom w:val="single" w:sz="4" w:space="0" w:color="auto"/>
            </w:tcBorders>
          </w:tcPr>
          <w:p w:rsidR="00BE7243" w:rsidRPr="00A42564" w:rsidRDefault="006A5394" w:rsidP="006A5394">
            <w:pPr>
              <w:jc w:val="both"/>
              <w:rPr>
                <w:rFonts w:ascii="Arial" w:hAnsi="Arial" w:cs="Arial"/>
                <w:lang w:val="sv-SE"/>
              </w:rPr>
            </w:pPr>
            <w:r w:rsidRPr="00A42564">
              <w:rPr>
                <w:rFonts w:ascii="Arial" w:hAnsi="Arial" w:cs="Arial"/>
                <w:lang w:val="nb-NO"/>
              </w:rPr>
              <w:t>Tuliskan pada kolom (2) baris TS-</w:t>
            </w:r>
            <w:r>
              <w:rPr>
                <w:rFonts w:ascii="Arial" w:hAnsi="Arial" w:cs="Arial"/>
                <w:lang w:val="id-ID"/>
              </w:rPr>
              <w:t>3</w:t>
            </w:r>
            <w:r w:rsidRPr="00A42564">
              <w:rPr>
                <w:rFonts w:ascii="Arial" w:hAnsi="Arial" w:cs="Arial"/>
                <w:lang w:val="nb-NO"/>
              </w:rPr>
              <w:t xml:space="preserve"> atau baris kesatu, jumlah mahasiswa reguler yang mendaftar pertama kali pada TS-</w:t>
            </w:r>
            <w:r>
              <w:rPr>
                <w:rFonts w:ascii="Arial" w:hAnsi="Arial" w:cs="Arial"/>
                <w:lang w:val="id-ID"/>
              </w:rPr>
              <w:t>3</w:t>
            </w:r>
            <w:r w:rsidRPr="00A42564">
              <w:rPr>
                <w:rFonts w:ascii="Arial" w:hAnsi="Arial" w:cs="Arial"/>
                <w:lang w:val="nb-NO"/>
              </w:rPr>
              <w:t>.</w:t>
            </w:r>
          </w:p>
        </w:tc>
      </w:tr>
      <w:tr w:rsidR="006A5394" w:rsidRPr="00585ED0" w:rsidTr="00954860">
        <w:tc>
          <w:tcPr>
            <w:tcW w:w="1137" w:type="dxa"/>
            <w:tcBorders>
              <w:top w:val="single" w:sz="4" w:space="0" w:color="auto"/>
              <w:bottom w:val="single" w:sz="4" w:space="0" w:color="auto"/>
            </w:tcBorders>
          </w:tcPr>
          <w:p w:rsidR="006A5394" w:rsidRDefault="006A5394" w:rsidP="003326BE">
            <w:pPr>
              <w:jc w:val="center"/>
              <w:rPr>
                <w:rFonts w:ascii="Arial" w:hAnsi="Arial" w:cs="Arial"/>
                <w:lang w:val="id-ID"/>
              </w:rPr>
            </w:pPr>
          </w:p>
        </w:tc>
        <w:tc>
          <w:tcPr>
            <w:tcW w:w="1067" w:type="dxa"/>
            <w:tcBorders>
              <w:top w:val="single" w:sz="4" w:space="0" w:color="auto"/>
              <w:bottom w:val="single" w:sz="4" w:space="0" w:color="auto"/>
            </w:tcBorders>
          </w:tcPr>
          <w:p w:rsidR="006A5394" w:rsidRPr="006A5394" w:rsidRDefault="006A5394" w:rsidP="00BE7243">
            <w:pPr>
              <w:jc w:val="center"/>
              <w:rPr>
                <w:rFonts w:ascii="Arial" w:hAnsi="Arial" w:cs="Arial"/>
                <w:lang w:val="id-ID"/>
              </w:rPr>
            </w:pPr>
            <w:r>
              <w:rPr>
                <w:rFonts w:ascii="Arial" w:hAnsi="Arial" w:cs="Arial"/>
                <w:lang w:val="id-ID"/>
              </w:rPr>
              <w:t>(3)</w:t>
            </w:r>
          </w:p>
        </w:tc>
        <w:tc>
          <w:tcPr>
            <w:tcW w:w="6868" w:type="dxa"/>
            <w:tcBorders>
              <w:top w:val="single" w:sz="4" w:space="0" w:color="auto"/>
              <w:bottom w:val="single" w:sz="4" w:space="0" w:color="auto"/>
            </w:tcBorders>
          </w:tcPr>
          <w:p w:rsidR="006A5394" w:rsidRPr="00A42564" w:rsidRDefault="006A5394" w:rsidP="006A5394">
            <w:pPr>
              <w:jc w:val="both"/>
              <w:rPr>
                <w:rFonts w:ascii="Arial" w:hAnsi="Arial" w:cs="Arial"/>
                <w:lang w:val="nb-NO"/>
              </w:rPr>
            </w:pPr>
            <w:r w:rsidRPr="00A42564">
              <w:rPr>
                <w:rFonts w:ascii="Arial" w:hAnsi="Arial" w:cs="Arial"/>
                <w:lang w:val="nb-NO"/>
              </w:rPr>
              <w:t>Tuliskan jumlah mahasiswa reguler yang mendaftar pertama kali pada tahun:</w:t>
            </w:r>
          </w:p>
          <w:p w:rsidR="006A5394" w:rsidRPr="00A42564" w:rsidRDefault="006A5394" w:rsidP="006A5394">
            <w:pPr>
              <w:numPr>
                <w:ilvl w:val="0"/>
                <w:numId w:val="73"/>
              </w:numPr>
              <w:jc w:val="both"/>
              <w:rPr>
                <w:rFonts w:ascii="Arial" w:hAnsi="Arial" w:cs="Arial"/>
              </w:rPr>
            </w:pPr>
            <w:r w:rsidRPr="00A42564">
              <w:rPr>
                <w:rFonts w:ascii="Arial" w:hAnsi="Arial" w:cs="Arial"/>
              </w:rPr>
              <w:t>TS-</w:t>
            </w:r>
            <w:r>
              <w:rPr>
                <w:rFonts w:ascii="Arial" w:hAnsi="Arial" w:cs="Arial"/>
                <w:lang w:val="id-ID"/>
              </w:rPr>
              <w:t>3</w:t>
            </w:r>
            <w:r w:rsidRPr="00A42564">
              <w:rPr>
                <w:rFonts w:ascii="Arial" w:hAnsi="Arial" w:cs="Arial"/>
              </w:rPr>
              <w:t xml:space="preserve"> yang masih terdaftar pada TS-2 pa</w:t>
            </w:r>
            <w:r>
              <w:rPr>
                <w:rFonts w:ascii="Arial" w:hAnsi="Arial" w:cs="Arial"/>
              </w:rPr>
              <w:t>da baris TS-</w:t>
            </w:r>
            <w:r>
              <w:rPr>
                <w:rFonts w:ascii="Arial" w:hAnsi="Arial" w:cs="Arial"/>
                <w:lang w:val="id-ID"/>
              </w:rPr>
              <w:t>3</w:t>
            </w:r>
            <w:r>
              <w:rPr>
                <w:rFonts w:ascii="Arial" w:hAnsi="Arial" w:cs="Arial"/>
              </w:rPr>
              <w:t xml:space="preserve"> atau baris kesatu</w:t>
            </w:r>
            <w:r>
              <w:rPr>
                <w:rFonts w:ascii="Arial" w:hAnsi="Arial" w:cs="Arial"/>
                <w:lang w:val="id-ID"/>
              </w:rPr>
              <w:t>;</w:t>
            </w:r>
          </w:p>
          <w:p w:rsidR="006A5394" w:rsidRPr="00A42564" w:rsidRDefault="006A5394" w:rsidP="006A5394">
            <w:pPr>
              <w:numPr>
                <w:ilvl w:val="0"/>
                <w:numId w:val="73"/>
              </w:numPr>
              <w:jc w:val="both"/>
              <w:rPr>
                <w:rFonts w:ascii="Arial" w:hAnsi="Arial" w:cs="Arial"/>
                <w:lang w:val="nb-NO"/>
              </w:rPr>
            </w:pPr>
            <w:r w:rsidRPr="00A42564">
              <w:rPr>
                <w:rFonts w:ascii="Arial" w:hAnsi="Arial" w:cs="Arial"/>
              </w:rPr>
              <w:t>TS</w:t>
            </w:r>
            <w:r>
              <w:rPr>
                <w:rFonts w:ascii="Arial" w:hAnsi="Arial" w:cs="Arial"/>
              </w:rPr>
              <w:t>-</w:t>
            </w:r>
            <w:r>
              <w:rPr>
                <w:rFonts w:ascii="Arial" w:hAnsi="Arial" w:cs="Arial"/>
                <w:lang w:val="id-ID"/>
              </w:rPr>
              <w:t>2</w:t>
            </w:r>
            <w:r w:rsidRPr="00A42564">
              <w:rPr>
                <w:rFonts w:ascii="Arial" w:hAnsi="Arial" w:cs="Arial"/>
              </w:rPr>
              <w:t xml:space="preserve"> </w:t>
            </w:r>
            <w:r w:rsidRPr="00A42564">
              <w:rPr>
                <w:rFonts w:ascii="Arial" w:hAnsi="Arial" w:cs="Arial"/>
                <w:lang w:val="sv-SE"/>
              </w:rPr>
              <w:t>pa</w:t>
            </w:r>
            <w:r>
              <w:rPr>
                <w:rFonts w:ascii="Arial" w:hAnsi="Arial" w:cs="Arial"/>
                <w:lang w:val="sv-SE"/>
              </w:rPr>
              <w:t>da baris TS-2 atau baris ke</w:t>
            </w:r>
            <w:r>
              <w:rPr>
                <w:rFonts w:ascii="Arial" w:hAnsi="Arial" w:cs="Arial"/>
                <w:lang w:val="id-ID"/>
              </w:rPr>
              <w:t>dua</w:t>
            </w:r>
            <w:r w:rsidRPr="00A42564">
              <w:rPr>
                <w:rFonts w:ascii="Arial" w:hAnsi="Arial" w:cs="Arial"/>
                <w:lang w:val="sv-SE"/>
              </w:rPr>
              <w:t>.</w:t>
            </w:r>
          </w:p>
        </w:tc>
      </w:tr>
      <w:tr w:rsidR="00BE7243" w:rsidRPr="00585ED0" w:rsidTr="00954860">
        <w:tc>
          <w:tcPr>
            <w:tcW w:w="1137" w:type="dxa"/>
            <w:tcBorders>
              <w:top w:val="single" w:sz="4" w:space="0" w:color="auto"/>
              <w:bottom w:val="single" w:sz="4" w:space="0" w:color="auto"/>
            </w:tcBorders>
          </w:tcPr>
          <w:p w:rsidR="00BE7243" w:rsidRDefault="00BE7243" w:rsidP="003326BE">
            <w:pPr>
              <w:jc w:val="center"/>
              <w:rPr>
                <w:rFonts w:ascii="Arial" w:hAnsi="Arial" w:cs="Arial"/>
                <w:lang w:val="id-ID"/>
              </w:rPr>
            </w:pPr>
          </w:p>
        </w:tc>
        <w:tc>
          <w:tcPr>
            <w:tcW w:w="1067" w:type="dxa"/>
            <w:tcBorders>
              <w:top w:val="single" w:sz="4" w:space="0" w:color="auto"/>
              <w:bottom w:val="single" w:sz="4" w:space="0" w:color="auto"/>
            </w:tcBorders>
          </w:tcPr>
          <w:p w:rsidR="00BE7243" w:rsidRPr="00A42564" w:rsidRDefault="006A5394" w:rsidP="00BE7243">
            <w:pPr>
              <w:jc w:val="center"/>
              <w:rPr>
                <w:rFonts w:ascii="Arial" w:hAnsi="Arial" w:cs="Arial"/>
              </w:rPr>
            </w:pPr>
            <w:r>
              <w:rPr>
                <w:rFonts w:ascii="Arial" w:hAnsi="Arial" w:cs="Arial"/>
              </w:rPr>
              <w:t>(</w:t>
            </w:r>
            <w:r>
              <w:rPr>
                <w:rFonts w:ascii="Arial" w:hAnsi="Arial" w:cs="Arial"/>
                <w:lang w:val="id-ID"/>
              </w:rPr>
              <w:t>4</w:t>
            </w:r>
            <w:r w:rsidR="00BE7243" w:rsidRPr="00A42564">
              <w:rPr>
                <w:rFonts w:ascii="Arial" w:hAnsi="Arial" w:cs="Arial"/>
              </w:rPr>
              <w:t>)</w:t>
            </w:r>
          </w:p>
        </w:tc>
        <w:tc>
          <w:tcPr>
            <w:tcW w:w="6868" w:type="dxa"/>
            <w:tcBorders>
              <w:top w:val="single" w:sz="4" w:space="0" w:color="auto"/>
              <w:bottom w:val="single" w:sz="4" w:space="0" w:color="auto"/>
            </w:tcBorders>
          </w:tcPr>
          <w:p w:rsidR="006A5394" w:rsidRPr="00A42564" w:rsidRDefault="006A5394" w:rsidP="006A5394">
            <w:pPr>
              <w:jc w:val="both"/>
              <w:rPr>
                <w:rFonts w:ascii="Arial" w:hAnsi="Arial" w:cs="Arial"/>
                <w:lang w:val="nb-NO"/>
              </w:rPr>
            </w:pPr>
            <w:r w:rsidRPr="00A42564">
              <w:rPr>
                <w:rFonts w:ascii="Arial" w:hAnsi="Arial" w:cs="Arial"/>
                <w:lang w:val="nb-NO"/>
              </w:rPr>
              <w:t>Tuliskan jumlah mahasiswa reguler yang mendaftar pertama kali pada tahun:</w:t>
            </w:r>
          </w:p>
          <w:p w:rsidR="006A5394" w:rsidRPr="00A42564" w:rsidRDefault="006A5394" w:rsidP="006A5394">
            <w:pPr>
              <w:numPr>
                <w:ilvl w:val="0"/>
                <w:numId w:val="73"/>
              </w:numPr>
              <w:jc w:val="both"/>
              <w:rPr>
                <w:rFonts w:ascii="Arial" w:hAnsi="Arial" w:cs="Arial"/>
              </w:rPr>
            </w:pPr>
            <w:r w:rsidRPr="00A42564">
              <w:rPr>
                <w:rFonts w:ascii="Arial" w:hAnsi="Arial" w:cs="Arial"/>
              </w:rPr>
              <w:t>TS-3 yang masih terdaftar pada TS-1 pa</w:t>
            </w:r>
            <w:r>
              <w:rPr>
                <w:rFonts w:ascii="Arial" w:hAnsi="Arial" w:cs="Arial"/>
              </w:rPr>
              <w:t>da baris TS-3 atau baris ke</w:t>
            </w:r>
            <w:r>
              <w:rPr>
                <w:rFonts w:ascii="Arial" w:hAnsi="Arial" w:cs="Arial"/>
                <w:lang w:val="id-ID"/>
              </w:rPr>
              <w:t>satu;</w:t>
            </w:r>
          </w:p>
          <w:p w:rsidR="006A5394" w:rsidRPr="00A42564" w:rsidRDefault="006A5394" w:rsidP="006A5394">
            <w:pPr>
              <w:numPr>
                <w:ilvl w:val="0"/>
                <w:numId w:val="73"/>
              </w:numPr>
              <w:jc w:val="both"/>
              <w:rPr>
                <w:rFonts w:ascii="Arial" w:hAnsi="Arial" w:cs="Arial"/>
              </w:rPr>
            </w:pPr>
            <w:r w:rsidRPr="00A42564">
              <w:rPr>
                <w:rFonts w:ascii="Arial" w:hAnsi="Arial" w:cs="Arial"/>
              </w:rPr>
              <w:t>TS-2 yang masih terdaftar pada TS-1 pada baris TS-2 a</w:t>
            </w:r>
            <w:r>
              <w:rPr>
                <w:rFonts w:ascii="Arial" w:hAnsi="Arial" w:cs="Arial"/>
              </w:rPr>
              <w:t>tau baris ke</w:t>
            </w:r>
            <w:r>
              <w:rPr>
                <w:rFonts w:ascii="Arial" w:hAnsi="Arial" w:cs="Arial"/>
                <w:lang w:val="id-ID"/>
              </w:rPr>
              <w:t>dua;</w:t>
            </w:r>
          </w:p>
          <w:p w:rsidR="00BE7243" w:rsidRPr="00A42564" w:rsidRDefault="006A5394" w:rsidP="006A5394">
            <w:pPr>
              <w:ind w:left="360"/>
              <w:jc w:val="both"/>
              <w:rPr>
                <w:rFonts w:ascii="Arial" w:hAnsi="Arial" w:cs="Arial"/>
              </w:rPr>
            </w:pPr>
            <w:r w:rsidRPr="00A42564">
              <w:rPr>
                <w:rFonts w:ascii="Arial" w:hAnsi="Arial" w:cs="Arial"/>
                <w:lang w:val="sv-SE"/>
              </w:rPr>
              <w:t>TS-1 pada</w:t>
            </w:r>
            <w:r>
              <w:rPr>
                <w:rFonts w:ascii="Arial" w:hAnsi="Arial" w:cs="Arial"/>
                <w:lang w:val="sv-SE"/>
              </w:rPr>
              <w:t xml:space="preserve"> baris TS-1 atau baris ke</w:t>
            </w:r>
            <w:r>
              <w:rPr>
                <w:rFonts w:ascii="Arial" w:hAnsi="Arial" w:cs="Arial"/>
                <w:lang w:val="id-ID"/>
              </w:rPr>
              <w:t>tiga</w:t>
            </w:r>
            <w:r w:rsidRPr="00A42564">
              <w:rPr>
                <w:rFonts w:ascii="Arial" w:hAnsi="Arial" w:cs="Arial"/>
                <w:lang w:val="sv-SE"/>
              </w:rPr>
              <w:t>.</w:t>
            </w:r>
          </w:p>
        </w:tc>
      </w:tr>
      <w:tr w:rsidR="00BE7243" w:rsidRPr="00585ED0" w:rsidTr="00954860">
        <w:tc>
          <w:tcPr>
            <w:tcW w:w="1137" w:type="dxa"/>
            <w:tcBorders>
              <w:top w:val="single" w:sz="4" w:space="0" w:color="auto"/>
              <w:bottom w:val="single" w:sz="4" w:space="0" w:color="auto"/>
            </w:tcBorders>
          </w:tcPr>
          <w:p w:rsidR="00BE7243" w:rsidRDefault="00BE7243" w:rsidP="003326BE">
            <w:pPr>
              <w:jc w:val="center"/>
              <w:rPr>
                <w:rFonts w:ascii="Arial" w:hAnsi="Arial" w:cs="Arial"/>
                <w:lang w:val="id-ID"/>
              </w:rPr>
            </w:pPr>
          </w:p>
        </w:tc>
        <w:tc>
          <w:tcPr>
            <w:tcW w:w="1067" w:type="dxa"/>
            <w:tcBorders>
              <w:top w:val="single" w:sz="4" w:space="0" w:color="auto"/>
              <w:bottom w:val="single" w:sz="4" w:space="0" w:color="auto"/>
            </w:tcBorders>
          </w:tcPr>
          <w:p w:rsidR="00BE7243" w:rsidRPr="00A42564" w:rsidRDefault="006A5394" w:rsidP="00BE7243">
            <w:pPr>
              <w:jc w:val="center"/>
              <w:rPr>
                <w:rFonts w:ascii="Arial" w:hAnsi="Arial" w:cs="Arial"/>
              </w:rPr>
            </w:pPr>
            <w:r>
              <w:rPr>
                <w:rFonts w:ascii="Arial" w:hAnsi="Arial" w:cs="Arial"/>
              </w:rPr>
              <w:t>(</w:t>
            </w:r>
            <w:r>
              <w:rPr>
                <w:rFonts w:ascii="Arial" w:hAnsi="Arial" w:cs="Arial"/>
                <w:lang w:val="id-ID"/>
              </w:rPr>
              <w:t>5</w:t>
            </w:r>
            <w:r w:rsidR="00BE7243" w:rsidRPr="00A42564">
              <w:rPr>
                <w:rFonts w:ascii="Arial" w:hAnsi="Arial" w:cs="Arial"/>
              </w:rPr>
              <w:t>)</w:t>
            </w:r>
          </w:p>
        </w:tc>
        <w:tc>
          <w:tcPr>
            <w:tcW w:w="6868" w:type="dxa"/>
            <w:tcBorders>
              <w:top w:val="single" w:sz="4" w:space="0" w:color="auto"/>
              <w:bottom w:val="single" w:sz="4" w:space="0" w:color="auto"/>
            </w:tcBorders>
          </w:tcPr>
          <w:p w:rsidR="006A5394" w:rsidRPr="00A42564" w:rsidRDefault="006A5394" w:rsidP="006A5394">
            <w:pPr>
              <w:jc w:val="both"/>
              <w:rPr>
                <w:rFonts w:ascii="Arial" w:hAnsi="Arial" w:cs="Arial"/>
                <w:lang w:val="nb-NO"/>
              </w:rPr>
            </w:pPr>
            <w:r w:rsidRPr="00A42564">
              <w:rPr>
                <w:rFonts w:ascii="Arial" w:hAnsi="Arial" w:cs="Arial"/>
                <w:lang w:val="nb-NO"/>
              </w:rPr>
              <w:t>Tuliskan jumlah mahasiswa reguler yang mendaftar pertama kali pada tahun:</w:t>
            </w:r>
          </w:p>
          <w:p w:rsidR="006A5394" w:rsidRPr="00A42564" w:rsidRDefault="006A5394" w:rsidP="006A5394">
            <w:pPr>
              <w:numPr>
                <w:ilvl w:val="0"/>
                <w:numId w:val="73"/>
              </w:numPr>
              <w:jc w:val="both"/>
              <w:rPr>
                <w:rFonts w:ascii="Arial" w:hAnsi="Arial" w:cs="Arial"/>
              </w:rPr>
            </w:pPr>
            <w:r w:rsidRPr="00A42564">
              <w:rPr>
                <w:rFonts w:ascii="Arial" w:hAnsi="Arial" w:cs="Arial"/>
              </w:rPr>
              <w:t>TS-</w:t>
            </w:r>
            <w:r>
              <w:rPr>
                <w:rFonts w:ascii="Arial" w:hAnsi="Arial" w:cs="Arial"/>
              </w:rPr>
              <w:t>3 yang masih terdaftar pada TS</w:t>
            </w:r>
            <w:r w:rsidRPr="00A42564">
              <w:rPr>
                <w:rFonts w:ascii="Arial" w:hAnsi="Arial" w:cs="Arial"/>
              </w:rPr>
              <w:t xml:space="preserve"> pa</w:t>
            </w:r>
            <w:r>
              <w:rPr>
                <w:rFonts w:ascii="Arial" w:hAnsi="Arial" w:cs="Arial"/>
              </w:rPr>
              <w:t>da baris TS-3 atau baris k</w:t>
            </w:r>
            <w:r>
              <w:rPr>
                <w:rFonts w:ascii="Arial" w:hAnsi="Arial" w:cs="Arial"/>
                <w:lang w:val="id-ID"/>
              </w:rPr>
              <w:t>esatu;</w:t>
            </w:r>
          </w:p>
          <w:p w:rsidR="006A5394" w:rsidRPr="006A5394" w:rsidRDefault="006A5394" w:rsidP="006A5394">
            <w:pPr>
              <w:numPr>
                <w:ilvl w:val="0"/>
                <w:numId w:val="73"/>
              </w:numPr>
              <w:jc w:val="both"/>
              <w:rPr>
                <w:rFonts w:ascii="Arial" w:hAnsi="Arial" w:cs="Arial"/>
              </w:rPr>
            </w:pPr>
            <w:r w:rsidRPr="00A42564">
              <w:rPr>
                <w:rFonts w:ascii="Arial" w:hAnsi="Arial" w:cs="Arial"/>
              </w:rPr>
              <w:t>TS-</w:t>
            </w:r>
            <w:r w:rsidR="009E0ED5">
              <w:rPr>
                <w:rFonts w:ascii="Arial" w:hAnsi="Arial" w:cs="Arial"/>
              </w:rPr>
              <w:t>2 yang masih terdaftar pada TS</w:t>
            </w:r>
            <w:r w:rsidRPr="00A42564">
              <w:rPr>
                <w:rFonts w:ascii="Arial" w:hAnsi="Arial" w:cs="Arial"/>
              </w:rPr>
              <w:t xml:space="preserve"> pada baris TS-2 a</w:t>
            </w:r>
            <w:r>
              <w:rPr>
                <w:rFonts w:ascii="Arial" w:hAnsi="Arial" w:cs="Arial"/>
              </w:rPr>
              <w:t>tau baris ke</w:t>
            </w:r>
            <w:r>
              <w:rPr>
                <w:rFonts w:ascii="Arial" w:hAnsi="Arial" w:cs="Arial"/>
                <w:lang w:val="id-ID"/>
              </w:rPr>
              <w:t>dua;</w:t>
            </w:r>
          </w:p>
          <w:p w:rsidR="009E0ED5" w:rsidRPr="006A5394" w:rsidRDefault="009E0ED5" w:rsidP="009E0ED5">
            <w:pPr>
              <w:numPr>
                <w:ilvl w:val="0"/>
                <w:numId w:val="73"/>
              </w:numPr>
              <w:jc w:val="both"/>
              <w:rPr>
                <w:rFonts w:ascii="Arial" w:hAnsi="Arial" w:cs="Arial"/>
              </w:rPr>
            </w:pPr>
            <w:r>
              <w:rPr>
                <w:rFonts w:ascii="Arial" w:hAnsi="Arial" w:cs="Arial"/>
              </w:rPr>
              <w:t>TS-</w:t>
            </w:r>
            <w:r>
              <w:rPr>
                <w:rFonts w:ascii="Arial" w:hAnsi="Arial" w:cs="Arial"/>
                <w:lang w:val="id-ID"/>
              </w:rPr>
              <w:t>1</w:t>
            </w:r>
            <w:r>
              <w:rPr>
                <w:rFonts w:ascii="Arial" w:hAnsi="Arial" w:cs="Arial"/>
              </w:rPr>
              <w:t xml:space="preserve"> yang masih terdaftar pada TS pada baris TS-</w:t>
            </w:r>
            <w:r>
              <w:rPr>
                <w:rFonts w:ascii="Arial" w:hAnsi="Arial" w:cs="Arial"/>
                <w:lang w:val="id-ID"/>
              </w:rPr>
              <w:t>1</w:t>
            </w:r>
            <w:r w:rsidRPr="00A42564">
              <w:rPr>
                <w:rFonts w:ascii="Arial" w:hAnsi="Arial" w:cs="Arial"/>
              </w:rPr>
              <w:t xml:space="preserve"> a</w:t>
            </w:r>
            <w:r>
              <w:rPr>
                <w:rFonts w:ascii="Arial" w:hAnsi="Arial" w:cs="Arial"/>
              </w:rPr>
              <w:t>tau baris k</w:t>
            </w:r>
            <w:r>
              <w:rPr>
                <w:rFonts w:ascii="Arial" w:hAnsi="Arial" w:cs="Arial"/>
                <w:lang w:val="id-ID"/>
              </w:rPr>
              <w:t>etiga;</w:t>
            </w:r>
          </w:p>
          <w:p w:rsidR="00BE7243" w:rsidRPr="009E0ED5" w:rsidRDefault="009E0ED5" w:rsidP="006A5394">
            <w:pPr>
              <w:numPr>
                <w:ilvl w:val="0"/>
                <w:numId w:val="73"/>
              </w:numPr>
              <w:jc w:val="both"/>
              <w:rPr>
                <w:rFonts w:ascii="Arial" w:hAnsi="Arial" w:cs="Arial"/>
              </w:rPr>
            </w:pPr>
            <w:r w:rsidRPr="00A42564">
              <w:rPr>
                <w:rFonts w:ascii="Arial" w:hAnsi="Arial" w:cs="Arial"/>
                <w:lang w:val="sv-SE"/>
              </w:rPr>
              <w:t>TS pada baris TS atau baris ke</w:t>
            </w:r>
            <w:r>
              <w:rPr>
                <w:rFonts w:ascii="Arial" w:hAnsi="Arial" w:cs="Arial"/>
                <w:lang w:val="id-ID"/>
              </w:rPr>
              <w:t>empat</w:t>
            </w:r>
          </w:p>
          <w:p w:rsidR="009E0ED5" w:rsidRDefault="009E0ED5" w:rsidP="009E0ED5">
            <w:pPr>
              <w:ind w:left="360"/>
              <w:jc w:val="both"/>
              <w:rPr>
                <w:rFonts w:ascii="Arial" w:hAnsi="Arial" w:cs="Arial"/>
                <w:lang w:val="id-ID"/>
              </w:rPr>
            </w:pPr>
          </w:p>
          <w:p w:rsidR="009E0ED5" w:rsidRPr="00A42564" w:rsidRDefault="009E0ED5" w:rsidP="009E0ED5">
            <w:pPr>
              <w:jc w:val="both"/>
              <w:rPr>
                <w:rFonts w:ascii="Arial" w:hAnsi="Arial" w:cs="Arial"/>
              </w:rPr>
            </w:pPr>
            <w:r>
              <w:rPr>
                <w:rFonts w:ascii="Arial" w:hAnsi="Arial" w:cs="Arial"/>
                <w:lang w:val="id-ID"/>
              </w:rPr>
              <w:t>Data mahasiswa  di kolom (5</w:t>
            </w:r>
            <w:r w:rsidRPr="00B82385">
              <w:rPr>
                <w:rFonts w:ascii="Arial" w:hAnsi="Arial" w:cs="Arial"/>
                <w:lang w:val="id-ID"/>
              </w:rPr>
              <w:t xml:space="preserve">) adalah data mahasiswa yang </w:t>
            </w:r>
            <w:r w:rsidRPr="00B82385">
              <w:rPr>
                <w:rFonts w:ascii="Arial" w:hAnsi="Arial" w:cs="Arial"/>
                <w:u w:val="single"/>
                <w:lang w:val="id-ID"/>
              </w:rPr>
              <w:t>belum lulus</w:t>
            </w:r>
            <w:r w:rsidRPr="002342AD">
              <w:rPr>
                <w:rFonts w:ascii="Arial" w:hAnsi="Arial" w:cs="Arial"/>
                <w:lang w:val="id-ID"/>
              </w:rPr>
              <w:t>.</w:t>
            </w:r>
          </w:p>
        </w:tc>
      </w:tr>
      <w:tr w:rsidR="00BE7243" w:rsidRPr="00585ED0" w:rsidTr="00954860">
        <w:tc>
          <w:tcPr>
            <w:tcW w:w="1137" w:type="dxa"/>
            <w:tcBorders>
              <w:top w:val="single" w:sz="4" w:space="0" w:color="auto"/>
              <w:bottom w:val="single" w:sz="4" w:space="0" w:color="auto"/>
            </w:tcBorders>
          </w:tcPr>
          <w:p w:rsidR="00BE7243" w:rsidRDefault="00BE7243" w:rsidP="003326BE">
            <w:pPr>
              <w:jc w:val="center"/>
              <w:rPr>
                <w:rFonts w:ascii="Arial" w:hAnsi="Arial" w:cs="Arial"/>
                <w:lang w:val="id-ID"/>
              </w:rPr>
            </w:pPr>
          </w:p>
        </w:tc>
        <w:tc>
          <w:tcPr>
            <w:tcW w:w="1067" w:type="dxa"/>
            <w:tcBorders>
              <w:top w:val="single" w:sz="4" w:space="0" w:color="auto"/>
              <w:bottom w:val="single" w:sz="4" w:space="0" w:color="auto"/>
            </w:tcBorders>
          </w:tcPr>
          <w:p w:rsidR="00BE7243" w:rsidRPr="00A42564" w:rsidRDefault="009E0ED5" w:rsidP="00BE7243">
            <w:pPr>
              <w:jc w:val="center"/>
              <w:rPr>
                <w:rFonts w:ascii="Arial" w:hAnsi="Arial" w:cs="Arial"/>
              </w:rPr>
            </w:pPr>
            <w:r>
              <w:rPr>
                <w:rFonts w:ascii="Arial" w:hAnsi="Arial" w:cs="Arial"/>
              </w:rPr>
              <w:t>(</w:t>
            </w:r>
            <w:r>
              <w:rPr>
                <w:rFonts w:ascii="Arial" w:hAnsi="Arial" w:cs="Arial"/>
                <w:lang w:val="id-ID"/>
              </w:rPr>
              <w:t>6</w:t>
            </w:r>
            <w:r w:rsidR="00BE7243" w:rsidRPr="00A42564">
              <w:rPr>
                <w:rFonts w:ascii="Arial" w:hAnsi="Arial" w:cs="Arial"/>
              </w:rPr>
              <w:t>)</w:t>
            </w:r>
          </w:p>
        </w:tc>
        <w:tc>
          <w:tcPr>
            <w:tcW w:w="6868" w:type="dxa"/>
            <w:tcBorders>
              <w:top w:val="single" w:sz="4" w:space="0" w:color="auto"/>
              <w:bottom w:val="single" w:sz="4" w:space="0" w:color="auto"/>
            </w:tcBorders>
          </w:tcPr>
          <w:p w:rsidR="009E0ED5" w:rsidRPr="00A42564" w:rsidRDefault="009E0ED5" w:rsidP="009E0ED5">
            <w:pPr>
              <w:jc w:val="both"/>
              <w:rPr>
                <w:rFonts w:ascii="Arial" w:hAnsi="Arial" w:cs="Arial"/>
              </w:rPr>
            </w:pPr>
            <w:r w:rsidRPr="00A42564">
              <w:rPr>
                <w:rFonts w:ascii="Arial" w:hAnsi="Arial" w:cs="Arial"/>
              </w:rPr>
              <w:t xml:space="preserve">Tuliskan jumlah lulusan total dari mahasiswa reguler untuk setiap angkatan berdasarkan tahun masuk sampai TS. Lulusan adalah mahasiswa yang sudah dinyatakan </w:t>
            </w:r>
            <w:proofErr w:type="gramStart"/>
            <w:r w:rsidRPr="00A42564">
              <w:rPr>
                <w:rFonts w:ascii="Arial" w:hAnsi="Arial" w:cs="Arial"/>
              </w:rPr>
              <w:t>lulus  dengan</w:t>
            </w:r>
            <w:proofErr w:type="gramEnd"/>
            <w:r w:rsidRPr="00A42564">
              <w:rPr>
                <w:rFonts w:ascii="Arial" w:hAnsi="Arial" w:cs="Arial"/>
              </w:rPr>
              <w:t xml:space="preserve"> SK yudisium Rektor/Dekan.</w:t>
            </w:r>
          </w:p>
          <w:p w:rsidR="009E0ED5" w:rsidRPr="00A42564" w:rsidRDefault="009E0ED5" w:rsidP="009E0ED5">
            <w:pPr>
              <w:jc w:val="both"/>
              <w:rPr>
                <w:rFonts w:ascii="Arial" w:hAnsi="Arial" w:cs="Arial"/>
              </w:rPr>
            </w:pPr>
          </w:p>
          <w:p w:rsidR="00BE7243" w:rsidRPr="00B82385" w:rsidRDefault="009E0ED5" w:rsidP="009E0ED5">
            <w:pPr>
              <w:jc w:val="both"/>
              <w:rPr>
                <w:rFonts w:ascii="Arial" w:hAnsi="Arial" w:cs="Arial"/>
              </w:rPr>
            </w:pPr>
            <w:r w:rsidRPr="00A42564">
              <w:rPr>
                <w:rFonts w:ascii="Arial" w:hAnsi="Arial" w:cs="Arial"/>
              </w:rPr>
              <w:t xml:space="preserve">Catatan: Huruf-huruf </w:t>
            </w:r>
            <w:r>
              <w:rPr>
                <w:rFonts w:ascii="Arial" w:hAnsi="Arial" w:cs="Arial"/>
              </w:rPr>
              <w:t>(a), (b), (c), (d), (e)</w:t>
            </w:r>
            <w:r w:rsidRPr="00A42564">
              <w:rPr>
                <w:rFonts w:ascii="Arial" w:hAnsi="Arial" w:cs="Arial"/>
              </w:rPr>
              <w:t xml:space="preserve"> pada sel jangan dihapus.  </w:t>
            </w:r>
          </w:p>
        </w:tc>
      </w:tr>
      <w:tr w:rsidR="00BE7243" w:rsidRPr="00585ED0" w:rsidTr="00954860">
        <w:tc>
          <w:tcPr>
            <w:tcW w:w="1137" w:type="dxa"/>
            <w:tcBorders>
              <w:top w:val="single" w:sz="4" w:space="0" w:color="auto"/>
              <w:bottom w:val="single" w:sz="4" w:space="0" w:color="auto"/>
            </w:tcBorders>
          </w:tcPr>
          <w:p w:rsidR="00BE7243" w:rsidRDefault="00BE7243" w:rsidP="003326BE">
            <w:pPr>
              <w:jc w:val="center"/>
              <w:rPr>
                <w:rFonts w:ascii="Arial" w:hAnsi="Arial" w:cs="Arial"/>
                <w:lang w:val="id-ID"/>
              </w:rPr>
            </w:pPr>
            <w:r>
              <w:rPr>
                <w:rFonts w:ascii="Arial" w:hAnsi="Arial" w:cs="Arial"/>
                <w:lang w:val="id-ID"/>
              </w:rPr>
              <w:t>3.3.3</w:t>
            </w:r>
          </w:p>
        </w:tc>
        <w:tc>
          <w:tcPr>
            <w:tcW w:w="1067" w:type="dxa"/>
            <w:tcBorders>
              <w:top w:val="single" w:sz="4" w:space="0" w:color="auto"/>
              <w:bottom w:val="single" w:sz="4" w:space="0" w:color="auto"/>
            </w:tcBorders>
          </w:tcPr>
          <w:p w:rsidR="00BE7243" w:rsidRDefault="00BE7243" w:rsidP="003326BE">
            <w:pPr>
              <w:jc w:val="center"/>
              <w:rPr>
                <w:rFonts w:ascii="Arial" w:hAnsi="Arial" w:cs="Arial"/>
                <w:lang w:val="id-ID"/>
              </w:rPr>
            </w:pPr>
            <w:r>
              <w:rPr>
                <w:rFonts w:ascii="Arial" w:hAnsi="Arial" w:cs="Arial"/>
                <w:lang w:val="id-ID"/>
              </w:rPr>
              <w:t>(1)-(5)</w:t>
            </w:r>
          </w:p>
        </w:tc>
        <w:tc>
          <w:tcPr>
            <w:tcW w:w="6868" w:type="dxa"/>
            <w:tcBorders>
              <w:top w:val="single" w:sz="4" w:space="0" w:color="auto"/>
              <w:bottom w:val="single" w:sz="4" w:space="0" w:color="auto"/>
            </w:tcBorders>
          </w:tcPr>
          <w:p w:rsidR="00BE7243" w:rsidRPr="002342AD" w:rsidRDefault="00BE7243" w:rsidP="001E5BCB">
            <w:pPr>
              <w:ind w:right="3"/>
              <w:rPr>
                <w:rFonts w:ascii="Arial" w:hAnsi="Arial" w:cs="Arial"/>
                <w:lang w:val="id-ID"/>
              </w:rPr>
            </w:pPr>
            <w:r w:rsidRPr="00585ED0">
              <w:rPr>
                <w:rFonts w:ascii="Arial" w:hAnsi="Arial" w:cs="Arial"/>
                <w:lang w:val="fi-FI"/>
              </w:rPr>
              <w:t>Tuliskan pencapaian prestasi/reputasi mahasiswa dalam tiga tahun terakhir</w:t>
            </w:r>
            <w:r w:rsidRPr="00585ED0">
              <w:rPr>
                <w:rFonts w:ascii="Arial" w:hAnsi="Arial" w:cs="Arial"/>
                <w:lang w:val="id-ID"/>
              </w:rPr>
              <w:t xml:space="preserve"> </w:t>
            </w:r>
            <w:r w:rsidRPr="00585ED0">
              <w:rPr>
                <w:rFonts w:ascii="Arial" w:hAnsi="Arial" w:cs="Arial"/>
                <w:color w:val="FF0000"/>
                <w:lang w:val="sv-SE"/>
              </w:rPr>
              <w:t xml:space="preserve"> </w:t>
            </w:r>
            <w:r w:rsidRPr="00585ED0">
              <w:rPr>
                <w:rFonts w:ascii="Arial" w:hAnsi="Arial" w:cs="Arial"/>
                <w:lang w:val="id-ID"/>
              </w:rPr>
              <w:t>bidang akademik dan profesi, bakat dan minat</w:t>
            </w:r>
            <w:r w:rsidRPr="00585ED0">
              <w:rPr>
                <w:rFonts w:ascii="Arial" w:hAnsi="Arial" w:cs="Arial"/>
              </w:rPr>
              <w:t xml:space="preserve"> pada tabel yang tersedia</w:t>
            </w:r>
            <w:r>
              <w:rPr>
                <w:rFonts w:ascii="Arial" w:hAnsi="Arial" w:cs="Arial"/>
                <w:lang w:val="id-ID"/>
              </w:rPr>
              <w:t>.</w:t>
            </w:r>
          </w:p>
          <w:p w:rsidR="00BE7243" w:rsidRPr="00585ED0" w:rsidRDefault="00BE7243" w:rsidP="001E5BCB">
            <w:pPr>
              <w:ind w:right="3"/>
              <w:jc w:val="both"/>
              <w:rPr>
                <w:rFonts w:ascii="Arial" w:hAnsi="Arial" w:cs="Arial"/>
              </w:rPr>
            </w:pPr>
          </w:p>
          <w:p w:rsidR="00BE7243" w:rsidRPr="00B82385" w:rsidRDefault="00BE7243" w:rsidP="001E5BCB">
            <w:pPr>
              <w:ind w:right="3"/>
              <w:jc w:val="both"/>
              <w:rPr>
                <w:rFonts w:ascii="Arial" w:hAnsi="Arial" w:cs="Arial"/>
                <w:lang w:val="id-ID"/>
              </w:rPr>
            </w:pPr>
            <w:r w:rsidRPr="00585ED0">
              <w:rPr>
                <w:rFonts w:ascii="Arial" w:hAnsi="Arial" w:cs="Arial"/>
              </w:rPr>
              <w:t>Tuliskan</w:t>
            </w:r>
            <w:r>
              <w:rPr>
                <w:rFonts w:ascii="Arial" w:hAnsi="Arial" w:cs="Arial"/>
                <w:lang w:val="id-ID"/>
              </w:rPr>
              <w:t xml:space="preserve"> pada:</w:t>
            </w:r>
          </w:p>
          <w:p w:rsidR="00BE7243" w:rsidRPr="00B82385" w:rsidRDefault="00BE7243" w:rsidP="006D2F49">
            <w:pPr>
              <w:pStyle w:val="ListParagraph"/>
              <w:numPr>
                <w:ilvl w:val="0"/>
                <w:numId w:val="74"/>
              </w:numPr>
              <w:ind w:left="382" w:right="3"/>
              <w:jc w:val="both"/>
              <w:rPr>
                <w:rFonts w:ascii="Arial" w:hAnsi="Arial" w:cs="Arial"/>
                <w:lang w:val="id-ID"/>
              </w:rPr>
            </w:pPr>
            <w:r>
              <w:rPr>
                <w:rFonts w:ascii="Arial" w:hAnsi="Arial" w:cs="Arial"/>
                <w:lang w:val="id-ID"/>
              </w:rPr>
              <w:t>k</w:t>
            </w:r>
            <w:r w:rsidRPr="00B82385">
              <w:rPr>
                <w:rFonts w:ascii="Arial" w:hAnsi="Arial" w:cs="Arial"/>
              </w:rPr>
              <w:t>olom (1), nomor urut</w:t>
            </w:r>
            <w:r w:rsidRPr="00B82385">
              <w:rPr>
                <w:rFonts w:ascii="Arial" w:hAnsi="Arial" w:cs="Arial"/>
                <w:lang w:val="id-ID"/>
              </w:rPr>
              <w:t>;</w:t>
            </w:r>
          </w:p>
          <w:p w:rsidR="00BE7243" w:rsidRPr="00B82385" w:rsidRDefault="00BE7243" w:rsidP="006D2F49">
            <w:pPr>
              <w:pStyle w:val="ListParagraph"/>
              <w:numPr>
                <w:ilvl w:val="0"/>
                <w:numId w:val="74"/>
              </w:numPr>
              <w:ind w:left="382" w:right="3"/>
              <w:jc w:val="both"/>
              <w:rPr>
                <w:rFonts w:ascii="Arial" w:hAnsi="Arial" w:cs="Arial"/>
                <w:lang w:val="id-ID"/>
              </w:rPr>
            </w:pPr>
            <w:r>
              <w:rPr>
                <w:rFonts w:ascii="Arial" w:hAnsi="Arial" w:cs="Arial"/>
                <w:lang w:val="id-ID"/>
              </w:rPr>
              <w:t>k</w:t>
            </w:r>
            <w:r w:rsidRPr="00B82385">
              <w:rPr>
                <w:rFonts w:ascii="Arial" w:hAnsi="Arial" w:cs="Arial"/>
              </w:rPr>
              <w:t>olom (2), nama kegiatan kemahasiswaan</w:t>
            </w:r>
            <w:r w:rsidRPr="00B82385">
              <w:rPr>
                <w:rFonts w:ascii="Arial" w:hAnsi="Arial" w:cs="Arial"/>
                <w:lang w:val="id-ID"/>
              </w:rPr>
              <w:t>;</w:t>
            </w:r>
          </w:p>
          <w:p w:rsidR="00BE7243" w:rsidRPr="00B82385" w:rsidRDefault="00BE7243" w:rsidP="006D2F49">
            <w:pPr>
              <w:pStyle w:val="ListParagraph"/>
              <w:numPr>
                <w:ilvl w:val="0"/>
                <w:numId w:val="74"/>
              </w:numPr>
              <w:ind w:left="382" w:right="3"/>
              <w:jc w:val="both"/>
              <w:rPr>
                <w:rFonts w:ascii="Arial" w:hAnsi="Arial" w:cs="Arial"/>
                <w:lang w:val="id-ID"/>
              </w:rPr>
            </w:pPr>
            <w:r>
              <w:rPr>
                <w:rFonts w:ascii="Arial" w:hAnsi="Arial" w:cs="Arial"/>
                <w:lang w:val="id-ID"/>
              </w:rPr>
              <w:t>k</w:t>
            </w:r>
            <w:r w:rsidRPr="00B82385">
              <w:rPr>
                <w:rFonts w:ascii="Arial" w:hAnsi="Arial" w:cs="Arial"/>
              </w:rPr>
              <w:t>olom (3), waktu penyelenggaraan</w:t>
            </w:r>
            <w:r w:rsidRPr="00B82385">
              <w:rPr>
                <w:rFonts w:ascii="Arial" w:hAnsi="Arial" w:cs="Arial"/>
                <w:lang w:val="id-ID"/>
              </w:rPr>
              <w:t>;</w:t>
            </w:r>
          </w:p>
          <w:p w:rsidR="00BE7243" w:rsidRPr="00B82385" w:rsidRDefault="00BE7243" w:rsidP="006D2F49">
            <w:pPr>
              <w:pStyle w:val="ListParagraph"/>
              <w:numPr>
                <w:ilvl w:val="0"/>
                <w:numId w:val="74"/>
              </w:numPr>
              <w:ind w:left="382" w:right="3"/>
              <w:jc w:val="both"/>
              <w:rPr>
                <w:rFonts w:ascii="Arial" w:hAnsi="Arial" w:cs="Arial"/>
                <w:lang w:val="id-ID"/>
              </w:rPr>
            </w:pPr>
            <w:r>
              <w:rPr>
                <w:rFonts w:ascii="Arial" w:hAnsi="Arial" w:cs="Arial"/>
                <w:lang w:val="id-ID"/>
              </w:rPr>
              <w:t>k</w:t>
            </w:r>
            <w:r w:rsidRPr="00B82385">
              <w:rPr>
                <w:rFonts w:ascii="Arial" w:hAnsi="Arial" w:cs="Arial"/>
              </w:rPr>
              <w:t>olom (4), tingkat/level penyelenggaraan, apakah lokal</w:t>
            </w:r>
            <w:r w:rsidRPr="00B82385">
              <w:rPr>
                <w:rFonts w:ascii="Arial" w:hAnsi="Arial" w:cs="Arial"/>
                <w:lang w:val="id-ID"/>
              </w:rPr>
              <w:t xml:space="preserve"> (PT,</w:t>
            </w:r>
            <w:r>
              <w:rPr>
                <w:rFonts w:ascii="Arial" w:hAnsi="Arial" w:cs="Arial"/>
                <w:lang w:val="id-ID"/>
              </w:rPr>
              <w:t xml:space="preserve"> </w:t>
            </w:r>
            <w:r w:rsidRPr="00B82385">
              <w:rPr>
                <w:rFonts w:ascii="Arial" w:hAnsi="Arial" w:cs="Arial"/>
                <w:lang w:val="id-ID"/>
              </w:rPr>
              <w:t>Kabupaten/kota</w:t>
            </w:r>
            <w:r>
              <w:rPr>
                <w:rFonts w:ascii="Arial" w:hAnsi="Arial" w:cs="Arial"/>
                <w:lang w:val="id-ID"/>
              </w:rPr>
              <w:t>)</w:t>
            </w:r>
            <w:r w:rsidRPr="00B82385">
              <w:rPr>
                <w:rFonts w:ascii="Arial" w:hAnsi="Arial" w:cs="Arial"/>
                <w:lang w:val="id-ID"/>
              </w:rPr>
              <w:t>,</w:t>
            </w:r>
            <w:r w:rsidRPr="00B82385">
              <w:rPr>
                <w:rFonts w:ascii="Arial" w:hAnsi="Arial" w:cs="Arial"/>
              </w:rPr>
              <w:t>wilayah</w:t>
            </w:r>
            <w:r w:rsidRPr="00B82385">
              <w:rPr>
                <w:rFonts w:ascii="Arial" w:hAnsi="Arial" w:cs="Arial"/>
                <w:lang w:val="id-ID"/>
              </w:rPr>
              <w:t xml:space="preserve"> (provinsi)</w:t>
            </w:r>
            <w:r w:rsidRPr="00B82385">
              <w:rPr>
                <w:rFonts w:ascii="Arial" w:hAnsi="Arial" w:cs="Arial"/>
              </w:rPr>
              <w:t>, nasi</w:t>
            </w:r>
            <w:r w:rsidRPr="00B82385">
              <w:rPr>
                <w:rFonts w:ascii="Arial" w:hAnsi="Arial" w:cs="Arial"/>
                <w:lang w:val="fi-FI"/>
              </w:rPr>
              <w:t>onal atau internasional</w:t>
            </w:r>
            <w:r w:rsidRPr="00B82385">
              <w:rPr>
                <w:rFonts w:ascii="Arial" w:hAnsi="Arial" w:cs="Arial"/>
                <w:lang w:val="id-ID"/>
              </w:rPr>
              <w:t>;</w:t>
            </w:r>
          </w:p>
          <w:p w:rsidR="00BE7243" w:rsidRPr="00B82385" w:rsidRDefault="00BE7243" w:rsidP="006D2F49">
            <w:pPr>
              <w:pStyle w:val="ListParagraph"/>
              <w:numPr>
                <w:ilvl w:val="0"/>
                <w:numId w:val="74"/>
              </w:numPr>
              <w:ind w:left="382" w:right="3"/>
              <w:jc w:val="both"/>
              <w:rPr>
                <w:rFonts w:ascii="Arial" w:hAnsi="Arial" w:cs="Arial"/>
                <w:lang w:val="id-ID"/>
              </w:rPr>
            </w:pPr>
            <w:r>
              <w:rPr>
                <w:rFonts w:ascii="Arial" w:hAnsi="Arial" w:cs="Arial"/>
                <w:lang w:val="id-ID"/>
              </w:rPr>
              <w:t>k</w:t>
            </w:r>
            <w:r w:rsidRPr="00B82385">
              <w:rPr>
                <w:rFonts w:ascii="Arial" w:hAnsi="Arial" w:cs="Arial"/>
                <w:lang w:val="fi-FI"/>
              </w:rPr>
              <w:t>olom (5), jenis prestasi yang dicapai</w:t>
            </w:r>
            <w:r w:rsidRPr="00B82385">
              <w:rPr>
                <w:rFonts w:ascii="Arial" w:hAnsi="Arial" w:cs="Arial"/>
                <w:lang w:val="id-ID"/>
              </w:rPr>
              <w:t>.</w:t>
            </w:r>
          </w:p>
        </w:tc>
      </w:tr>
      <w:tr w:rsidR="00BE7243" w:rsidRPr="00585ED0" w:rsidTr="00954860">
        <w:tc>
          <w:tcPr>
            <w:tcW w:w="1137" w:type="dxa"/>
            <w:tcBorders>
              <w:top w:val="nil"/>
              <w:bottom w:val="single" w:sz="4" w:space="0" w:color="auto"/>
            </w:tcBorders>
          </w:tcPr>
          <w:p w:rsidR="00BE7243" w:rsidRDefault="00BE7243" w:rsidP="003326BE">
            <w:pPr>
              <w:jc w:val="center"/>
              <w:rPr>
                <w:rFonts w:ascii="Arial" w:hAnsi="Arial" w:cs="Arial"/>
                <w:lang w:val="id-ID"/>
              </w:rPr>
            </w:pPr>
            <w:r w:rsidRPr="00585ED0">
              <w:rPr>
                <w:rFonts w:ascii="Arial" w:hAnsi="Arial" w:cs="Arial"/>
              </w:rPr>
              <w:t>3.4</w:t>
            </w:r>
          </w:p>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Pr="00F55C5D" w:rsidRDefault="00BE7243" w:rsidP="003326BE">
            <w:pPr>
              <w:jc w:val="center"/>
              <w:rPr>
                <w:rFonts w:ascii="Arial" w:hAnsi="Arial" w:cs="Arial"/>
                <w:lang w:val="id-ID"/>
              </w:rPr>
            </w:pPr>
          </w:p>
        </w:tc>
        <w:tc>
          <w:tcPr>
            <w:tcW w:w="1067" w:type="dxa"/>
            <w:tcBorders>
              <w:top w:val="nil"/>
            </w:tcBorders>
          </w:tcPr>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Pr="00810412" w:rsidRDefault="00BE7243" w:rsidP="003326BE">
            <w:pPr>
              <w:jc w:val="center"/>
              <w:rPr>
                <w:rFonts w:ascii="Arial" w:hAnsi="Arial" w:cs="Arial"/>
                <w:lang w:val="id-ID"/>
              </w:rPr>
            </w:pPr>
          </w:p>
        </w:tc>
        <w:tc>
          <w:tcPr>
            <w:tcW w:w="6868" w:type="dxa"/>
            <w:tcBorders>
              <w:top w:val="nil"/>
            </w:tcBorders>
          </w:tcPr>
          <w:p w:rsidR="00BE7243" w:rsidRPr="002342AD" w:rsidRDefault="00BE7243" w:rsidP="002342AD">
            <w:pPr>
              <w:tabs>
                <w:tab w:val="left" w:pos="540"/>
              </w:tabs>
              <w:jc w:val="both"/>
              <w:rPr>
                <w:rFonts w:ascii="Arial" w:hAnsi="Arial" w:cs="Arial"/>
                <w:bCs/>
                <w:lang w:val="id-ID"/>
              </w:rPr>
            </w:pPr>
            <w:r w:rsidRPr="002342AD">
              <w:rPr>
                <w:rFonts w:ascii="Arial" w:hAnsi="Arial" w:cs="Arial"/>
                <w:bCs/>
                <w:lang w:val="sv-SE"/>
              </w:rPr>
              <w:t xml:space="preserve">Jenis dan mutu layanan program studi kepada mahasiswa untuk </w:t>
            </w:r>
            <w:r w:rsidRPr="002342AD">
              <w:rPr>
                <w:rFonts w:ascii="Arial" w:hAnsi="Arial" w:cs="Arial"/>
                <w:bCs/>
                <w:noProof/>
                <w:lang w:val="sv-SE"/>
              </w:rPr>
              <w:t>membina dan mengembangkan</w:t>
            </w:r>
            <w:r w:rsidRPr="002342AD">
              <w:rPr>
                <w:rFonts w:ascii="Arial" w:hAnsi="Arial" w:cs="Arial"/>
                <w:bCs/>
                <w:noProof/>
                <w:lang w:val="id-ID"/>
              </w:rPr>
              <w:t xml:space="preserve"> </w:t>
            </w:r>
            <w:r w:rsidRPr="002342AD">
              <w:rPr>
                <w:rFonts w:ascii="Arial" w:hAnsi="Arial" w:cs="Arial"/>
                <w:bCs/>
                <w:noProof/>
                <w:lang w:val="sv-SE"/>
              </w:rPr>
              <w:t>penalaran, minat, bakat, seni, dan kesejahteraan</w:t>
            </w:r>
            <w:r w:rsidRPr="002342AD">
              <w:rPr>
                <w:rFonts w:ascii="Arial" w:hAnsi="Arial" w:cs="Arial"/>
                <w:bCs/>
                <w:lang w:val="sv-SE"/>
              </w:rPr>
              <w:t xml:space="preserve">, mencakup layanan bimbingan dan konseling, pengembangan minat dan bakat, pembinaan </w:t>
            </w:r>
            <w:r w:rsidRPr="002342AD">
              <w:rPr>
                <w:rFonts w:ascii="Arial" w:hAnsi="Arial" w:cs="Arial"/>
                <w:bCs/>
                <w:i/>
                <w:lang w:val="sv-SE"/>
              </w:rPr>
              <w:t>soft skills</w:t>
            </w:r>
            <w:r w:rsidRPr="002342AD">
              <w:rPr>
                <w:rFonts w:ascii="Arial" w:hAnsi="Arial" w:cs="Arial"/>
                <w:bCs/>
                <w:lang w:val="sv-SE"/>
              </w:rPr>
              <w:t>, ketersediaan beasiswa, dan kesehatan</w:t>
            </w:r>
            <w:r>
              <w:rPr>
                <w:rFonts w:ascii="Arial" w:hAnsi="Arial" w:cs="Arial"/>
                <w:bCs/>
                <w:lang w:val="id-ID"/>
              </w:rPr>
              <w:t>.</w:t>
            </w:r>
          </w:p>
        </w:tc>
      </w:tr>
      <w:tr w:rsidR="00BE7243" w:rsidRPr="00585ED0" w:rsidTr="00954860">
        <w:tc>
          <w:tcPr>
            <w:tcW w:w="1137" w:type="dxa"/>
            <w:tcBorders>
              <w:top w:val="nil"/>
              <w:bottom w:val="single" w:sz="4" w:space="0" w:color="auto"/>
            </w:tcBorders>
          </w:tcPr>
          <w:p w:rsidR="00BE7243" w:rsidRPr="002342AD" w:rsidRDefault="00BE7243" w:rsidP="003326BE">
            <w:pPr>
              <w:jc w:val="center"/>
              <w:rPr>
                <w:rFonts w:ascii="Arial" w:hAnsi="Arial" w:cs="Arial"/>
                <w:lang w:val="id-ID"/>
              </w:rPr>
            </w:pPr>
            <w:r>
              <w:rPr>
                <w:rFonts w:ascii="Arial" w:hAnsi="Arial" w:cs="Arial"/>
                <w:lang w:val="id-ID"/>
              </w:rPr>
              <w:t>3.4.1</w:t>
            </w:r>
          </w:p>
        </w:tc>
        <w:tc>
          <w:tcPr>
            <w:tcW w:w="1067" w:type="dxa"/>
            <w:tcBorders>
              <w:top w:val="nil"/>
            </w:tcBorders>
          </w:tcPr>
          <w:p w:rsidR="00BE7243" w:rsidRDefault="00BE7243" w:rsidP="003326BE">
            <w:pPr>
              <w:jc w:val="center"/>
              <w:rPr>
                <w:rFonts w:ascii="Arial" w:hAnsi="Arial" w:cs="Arial"/>
                <w:lang w:val="id-ID"/>
              </w:rPr>
            </w:pPr>
            <w:r>
              <w:rPr>
                <w:rFonts w:ascii="Arial" w:hAnsi="Arial" w:cs="Arial"/>
                <w:lang w:val="id-ID"/>
              </w:rPr>
              <w:t>(3)</w:t>
            </w:r>
            <w:r w:rsidR="0002142F">
              <w:rPr>
                <w:rFonts w:ascii="Arial" w:hAnsi="Arial" w:cs="Arial"/>
                <w:lang w:val="id-ID"/>
              </w:rPr>
              <w:t>-(5)</w:t>
            </w:r>
          </w:p>
        </w:tc>
        <w:tc>
          <w:tcPr>
            <w:tcW w:w="6868" w:type="dxa"/>
            <w:tcBorders>
              <w:top w:val="nil"/>
            </w:tcBorders>
          </w:tcPr>
          <w:p w:rsidR="00BE7243" w:rsidRPr="002342AD" w:rsidRDefault="00BE7243" w:rsidP="002342AD">
            <w:pPr>
              <w:jc w:val="both"/>
              <w:rPr>
                <w:rFonts w:ascii="Arial" w:hAnsi="Arial" w:cs="Arial"/>
                <w:lang w:val="id-ID"/>
              </w:rPr>
            </w:pPr>
            <w:r w:rsidRPr="00585ED0">
              <w:rPr>
                <w:rFonts w:ascii="Arial" w:hAnsi="Arial" w:cs="Arial"/>
                <w:lang w:val="pt-BR"/>
              </w:rPr>
              <w:t>Tuliskan tentang</w:t>
            </w:r>
            <w:r w:rsidRPr="00585ED0">
              <w:rPr>
                <w:rFonts w:ascii="Arial" w:hAnsi="Arial" w:cs="Arial"/>
                <w:lang w:val="id-ID"/>
              </w:rPr>
              <w:t xml:space="preserve"> bentuk, pelaksanaan dan hasil </w:t>
            </w:r>
            <w:r w:rsidR="0002142F">
              <w:rPr>
                <w:rFonts w:ascii="Arial" w:hAnsi="Arial" w:cs="Arial"/>
                <w:lang w:val="id-ID"/>
              </w:rPr>
              <w:t>lima</w:t>
            </w:r>
            <w:r w:rsidRPr="00585ED0">
              <w:rPr>
                <w:rFonts w:ascii="Arial" w:hAnsi="Arial" w:cs="Arial"/>
                <w:lang w:val="pt-BR"/>
              </w:rPr>
              <w:t xml:space="preserve"> jenis pelayanan kepada mahasiswa pada tabel yang tersedia</w:t>
            </w:r>
            <w:r>
              <w:rPr>
                <w:rFonts w:ascii="Arial" w:hAnsi="Arial" w:cs="Arial"/>
                <w:lang w:val="id-ID"/>
              </w:rPr>
              <w:t>.</w:t>
            </w:r>
          </w:p>
          <w:p w:rsidR="00BE7243" w:rsidRDefault="00BE7243" w:rsidP="002342AD">
            <w:pPr>
              <w:jc w:val="both"/>
              <w:rPr>
                <w:rFonts w:ascii="Arial" w:hAnsi="Arial" w:cs="Arial"/>
                <w:lang w:val="pt-BR"/>
              </w:rPr>
            </w:pPr>
          </w:p>
          <w:p w:rsidR="0002142F" w:rsidRDefault="00BE7243" w:rsidP="005C5511">
            <w:pPr>
              <w:jc w:val="both"/>
              <w:rPr>
                <w:rFonts w:ascii="Arial" w:hAnsi="Arial" w:cs="Arial"/>
                <w:lang w:val="id-ID"/>
              </w:rPr>
            </w:pPr>
            <w:r w:rsidRPr="00585ED0">
              <w:rPr>
                <w:rFonts w:ascii="Arial" w:hAnsi="Arial" w:cs="Arial"/>
                <w:lang w:val="pt-BR"/>
              </w:rPr>
              <w:t>Tuliskan</w:t>
            </w:r>
            <w:r w:rsidR="0002142F">
              <w:rPr>
                <w:rFonts w:ascii="Arial" w:hAnsi="Arial" w:cs="Arial"/>
                <w:lang w:val="id-ID"/>
              </w:rPr>
              <w:t xml:space="preserve"> pada:</w:t>
            </w:r>
          </w:p>
          <w:p w:rsidR="0002142F" w:rsidRPr="0002142F" w:rsidRDefault="00BE7243" w:rsidP="001F3109">
            <w:pPr>
              <w:pStyle w:val="ListParagraph"/>
              <w:numPr>
                <w:ilvl w:val="0"/>
                <w:numId w:val="91"/>
              </w:numPr>
              <w:ind w:left="382"/>
              <w:jc w:val="both"/>
              <w:rPr>
                <w:rFonts w:cs="Arial"/>
                <w:bCs/>
                <w:lang w:val="sv-SE"/>
              </w:rPr>
            </w:pPr>
            <w:r w:rsidRPr="0002142F">
              <w:rPr>
                <w:rFonts w:ascii="Arial" w:hAnsi="Arial" w:cs="Arial"/>
                <w:lang w:val="id-ID"/>
              </w:rPr>
              <w:t>kolom (3)</w:t>
            </w:r>
            <w:r w:rsidR="0002142F">
              <w:rPr>
                <w:rFonts w:ascii="Arial" w:hAnsi="Arial" w:cs="Arial"/>
                <w:lang w:val="id-ID"/>
              </w:rPr>
              <w:t>,</w:t>
            </w:r>
            <w:r w:rsidRPr="0002142F">
              <w:rPr>
                <w:rFonts w:ascii="Arial" w:hAnsi="Arial" w:cs="Arial"/>
                <w:lang w:val="pt-BR"/>
              </w:rPr>
              <w:t xml:space="preserve">  bentuk kegiatan</w:t>
            </w:r>
            <w:r w:rsidR="0002142F">
              <w:rPr>
                <w:rFonts w:ascii="Arial" w:hAnsi="Arial" w:cs="Arial"/>
                <w:lang w:val="id-ID"/>
              </w:rPr>
              <w:t>;</w:t>
            </w:r>
          </w:p>
          <w:p w:rsidR="0002142F" w:rsidRPr="0002142F" w:rsidRDefault="0002142F" w:rsidP="001F3109">
            <w:pPr>
              <w:pStyle w:val="ListParagraph"/>
              <w:numPr>
                <w:ilvl w:val="0"/>
                <w:numId w:val="91"/>
              </w:numPr>
              <w:ind w:left="382"/>
              <w:jc w:val="both"/>
              <w:rPr>
                <w:rFonts w:cs="Arial"/>
                <w:bCs/>
                <w:lang w:val="sv-SE"/>
              </w:rPr>
            </w:pPr>
            <w:r>
              <w:rPr>
                <w:rFonts w:ascii="Arial" w:hAnsi="Arial" w:cs="Arial"/>
                <w:lang w:val="id-ID"/>
              </w:rPr>
              <w:t xml:space="preserve">kolom (4), waktu </w:t>
            </w:r>
            <w:r>
              <w:rPr>
                <w:rFonts w:ascii="Arial" w:hAnsi="Arial" w:cs="Arial"/>
                <w:lang w:val="pt-BR"/>
              </w:rPr>
              <w:t>pelaksanaan</w:t>
            </w:r>
            <w:r>
              <w:rPr>
                <w:rFonts w:ascii="Arial" w:hAnsi="Arial" w:cs="Arial"/>
                <w:lang w:val="id-ID"/>
              </w:rPr>
              <w:t xml:space="preserve"> (tanggal,bulan, tahun);</w:t>
            </w:r>
          </w:p>
          <w:p w:rsidR="00BE7243" w:rsidRPr="0002142F" w:rsidRDefault="0002142F" w:rsidP="001F3109">
            <w:pPr>
              <w:pStyle w:val="ListParagraph"/>
              <w:numPr>
                <w:ilvl w:val="0"/>
                <w:numId w:val="91"/>
              </w:numPr>
              <w:ind w:left="382"/>
              <w:jc w:val="both"/>
              <w:rPr>
                <w:rFonts w:cs="Arial"/>
                <w:bCs/>
                <w:lang w:val="sv-SE"/>
              </w:rPr>
            </w:pPr>
            <w:r>
              <w:rPr>
                <w:rFonts w:ascii="Arial" w:hAnsi="Arial" w:cs="Arial"/>
                <w:lang w:val="id-ID"/>
              </w:rPr>
              <w:t xml:space="preserve">kolom (5), </w:t>
            </w:r>
            <w:r w:rsidR="00BE7243" w:rsidRPr="0002142F">
              <w:rPr>
                <w:rFonts w:ascii="Arial" w:hAnsi="Arial" w:cs="Arial"/>
                <w:lang w:val="pt-BR"/>
              </w:rPr>
              <w:t xml:space="preserve"> hasil</w:t>
            </w:r>
            <w:r w:rsidR="00BE7243" w:rsidRPr="0002142F">
              <w:rPr>
                <w:rFonts w:ascii="Arial" w:hAnsi="Arial" w:cs="Arial"/>
                <w:lang w:val="id-ID"/>
              </w:rPr>
              <w:t xml:space="preserve"> dari </w:t>
            </w:r>
            <w:r w:rsidR="00542760">
              <w:rPr>
                <w:rFonts w:ascii="Arial" w:hAnsi="Arial" w:cs="Arial"/>
                <w:lang w:val="id-ID"/>
              </w:rPr>
              <w:t>lima</w:t>
            </w:r>
            <w:r w:rsidR="00BE7243" w:rsidRPr="0002142F">
              <w:rPr>
                <w:rFonts w:ascii="Arial" w:hAnsi="Arial" w:cs="Arial"/>
                <w:lang w:val="pt-BR"/>
              </w:rPr>
              <w:t xml:space="preserve"> jenis layanan kepada mahasiswa</w:t>
            </w:r>
            <w:r w:rsidR="00BE7243" w:rsidRPr="0002142F">
              <w:rPr>
                <w:rFonts w:ascii="Arial" w:hAnsi="Arial" w:cs="Arial"/>
                <w:lang w:val="id-ID"/>
              </w:rPr>
              <w:t xml:space="preserve"> sebagaimana yang tercantum pada kolom (2).</w:t>
            </w:r>
          </w:p>
        </w:tc>
      </w:tr>
      <w:tr w:rsidR="00BE7243" w:rsidRPr="00585ED0" w:rsidTr="00954860">
        <w:tc>
          <w:tcPr>
            <w:tcW w:w="1137" w:type="dxa"/>
            <w:tcBorders>
              <w:top w:val="nil"/>
              <w:bottom w:val="single" w:sz="4" w:space="0" w:color="auto"/>
            </w:tcBorders>
          </w:tcPr>
          <w:p w:rsidR="00BE7243" w:rsidRDefault="00BE7243" w:rsidP="003326BE">
            <w:pPr>
              <w:jc w:val="center"/>
              <w:rPr>
                <w:rFonts w:ascii="Arial" w:hAnsi="Arial" w:cs="Arial"/>
                <w:lang w:val="id-ID"/>
              </w:rPr>
            </w:pPr>
            <w:r>
              <w:rPr>
                <w:rFonts w:ascii="Arial" w:hAnsi="Arial" w:cs="Arial"/>
                <w:lang w:val="id-ID"/>
              </w:rPr>
              <w:t>3.4.2</w:t>
            </w:r>
          </w:p>
        </w:tc>
        <w:tc>
          <w:tcPr>
            <w:tcW w:w="1067" w:type="dxa"/>
            <w:tcBorders>
              <w:top w:val="nil"/>
            </w:tcBorders>
          </w:tcPr>
          <w:p w:rsidR="00BE7243" w:rsidRDefault="001F3109" w:rsidP="002342AD">
            <w:pPr>
              <w:jc w:val="center"/>
              <w:rPr>
                <w:rFonts w:ascii="Arial" w:hAnsi="Arial" w:cs="Arial"/>
                <w:lang w:val="id-ID"/>
              </w:rPr>
            </w:pPr>
            <w:r>
              <w:rPr>
                <w:rFonts w:ascii="Arial" w:hAnsi="Arial" w:cs="Arial"/>
                <w:lang w:val="id-ID"/>
              </w:rPr>
              <w:t>(2)-(5</w:t>
            </w:r>
            <w:r w:rsidR="00BE7243">
              <w:rPr>
                <w:rFonts w:ascii="Arial" w:hAnsi="Arial" w:cs="Arial"/>
                <w:lang w:val="id-ID"/>
              </w:rPr>
              <w:t>)</w:t>
            </w:r>
          </w:p>
        </w:tc>
        <w:tc>
          <w:tcPr>
            <w:tcW w:w="6868" w:type="dxa"/>
            <w:tcBorders>
              <w:top w:val="nil"/>
            </w:tcBorders>
          </w:tcPr>
          <w:p w:rsidR="00BE7243" w:rsidRPr="002342AD" w:rsidRDefault="00BE7243" w:rsidP="002342AD">
            <w:pPr>
              <w:jc w:val="both"/>
              <w:rPr>
                <w:rFonts w:ascii="Arial" w:hAnsi="Arial" w:cs="Arial"/>
                <w:bCs/>
                <w:noProof/>
                <w:lang w:val="id-ID"/>
              </w:rPr>
            </w:pPr>
            <w:r w:rsidRPr="00585ED0">
              <w:rPr>
                <w:rFonts w:ascii="Arial" w:hAnsi="Arial" w:cs="Arial"/>
                <w:lang w:val="pt-BR"/>
              </w:rPr>
              <w:t xml:space="preserve">Tuliskan </w:t>
            </w:r>
            <w:r w:rsidRPr="00585ED0">
              <w:rPr>
                <w:rFonts w:ascii="Arial" w:hAnsi="Arial" w:cs="Arial"/>
                <w:bCs/>
              </w:rPr>
              <w:t xml:space="preserve">Layanan program studi kepada mahasiswa untuk </w:t>
            </w:r>
            <w:r w:rsidRPr="00585ED0">
              <w:rPr>
                <w:rFonts w:ascii="Arial" w:hAnsi="Arial" w:cs="Arial"/>
                <w:bCs/>
                <w:noProof/>
              </w:rPr>
              <w:t>membina dan mengembangkan</w:t>
            </w:r>
            <w:r w:rsidRPr="00585ED0">
              <w:rPr>
                <w:rFonts w:ascii="Arial" w:hAnsi="Arial" w:cs="Arial"/>
                <w:bCs/>
                <w:noProof/>
                <w:lang w:val="id-ID"/>
              </w:rPr>
              <w:t xml:space="preserve"> </w:t>
            </w:r>
            <w:r w:rsidRPr="00585ED0">
              <w:rPr>
                <w:rFonts w:ascii="Arial" w:hAnsi="Arial" w:cs="Arial"/>
                <w:bCs/>
                <w:noProof/>
              </w:rPr>
              <w:t>penalaran</w:t>
            </w:r>
            <w:r w:rsidRPr="00585ED0">
              <w:rPr>
                <w:rFonts w:ascii="Arial" w:hAnsi="Arial" w:cs="Arial"/>
                <w:bCs/>
                <w:noProof/>
                <w:lang w:val="id-ID"/>
              </w:rPr>
              <w:t xml:space="preserve"> dan</w:t>
            </w:r>
            <w:r w:rsidRPr="00585ED0">
              <w:rPr>
                <w:rFonts w:ascii="Arial" w:hAnsi="Arial" w:cs="Arial"/>
                <w:bCs/>
                <w:noProof/>
              </w:rPr>
              <w:t xml:space="preserve"> minat</w:t>
            </w:r>
            <w:r w:rsidRPr="00585ED0">
              <w:rPr>
                <w:rFonts w:ascii="Arial" w:hAnsi="Arial" w:cs="Arial"/>
                <w:bCs/>
                <w:noProof/>
                <w:lang w:val="id-ID"/>
              </w:rPr>
              <w:t xml:space="preserve"> profesi  </w:t>
            </w:r>
            <w:r w:rsidRPr="00585ED0">
              <w:rPr>
                <w:rFonts w:ascii="Arial" w:hAnsi="Arial" w:cs="Arial"/>
                <w:bCs/>
                <w:noProof/>
              </w:rPr>
              <w:t>pada tabel yang tersedia</w:t>
            </w:r>
            <w:r>
              <w:rPr>
                <w:rFonts w:ascii="Arial" w:hAnsi="Arial" w:cs="Arial"/>
                <w:bCs/>
                <w:noProof/>
                <w:lang w:val="id-ID"/>
              </w:rPr>
              <w:t>.</w:t>
            </w:r>
          </w:p>
          <w:p w:rsidR="00BE7243" w:rsidRPr="00585ED0" w:rsidRDefault="00BE7243" w:rsidP="002342AD">
            <w:pPr>
              <w:jc w:val="both"/>
              <w:rPr>
                <w:rFonts w:ascii="Arial" w:hAnsi="Arial" w:cs="Arial"/>
                <w:bCs/>
                <w:noProof/>
              </w:rPr>
            </w:pPr>
          </w:p>
          <w:p w:rsidR="00BE7243" w:rsidRPr="002342AD" w:rsidRDefault="00BE7243" w:rsidP="002342AD">
            <w:pPr>
              <w:jc w:val="both"/>
              <w:rPr>
                <w:rFonts w:ascii="Arial" w:hAnsi="Arial" w:cs="Arial"/>
                <w:bCs/>
                <w:noProof/>
                <w:lang w:val="id-ID"/>
              </w:rPr>
            </w:pPr>
            <w:r w:rsidRPr="00585ED0">
              <w:rPr>
                <w:rFonts w:ascii="Arial" w:hAnsi="Arial" w:cs="Arial"/>
                <w:bCs/>
                <w:noProof/>
              </w:rPr>
              <w:t>Tuliskan</w:t>
            </w:r>
            <w:r>
              <w:rPr>
                <w:rFonts w:ascii="Arial" w:hAnsi="Arial" w:cs="Arial"/>
                <w:bCs/>
                <w:noProof/>
                <w:lang w:val="id-ID"/>
              </w:rPr>
              <w:t xml:space="preserve"> pada:</w:t>
            </w:r>
          </w:p>
          <w:p w:rsidR="00BE7243" w:rsidRPr="004A473B" w:rsidRDefault="00BE7243" w:rsidP="004A473B">
            <w:pPr>
              <w:pStyle w:val="ListParagraph"/>
              <w:numPr>
                <w:ilvl w:val="0"/>
                <w:numId w:val="89"/>
              </w:numPr>
              <w:ind w:left="382"/>
              <w:jc w:val="both"/>
              <w:rPr>
                <w:rFonts w:ascii="Arial" w:hAnsi="Arial" w:cs="Arial"/>
                <w:bCs/>
                <w:noProof/>
                <w:lang w:val="id-ID"/>
              </w:rPr>
            </w:pPr>
            <w:r w:rsidRPr="004A473B">
              <w:rPr>
                <w:rFonts w:ascii="Arial" w:hAnsi="Arial" w:cs="Arial"/>
                <w:bCs/>
                <w:noProof/>
                <w:lang w:val="id-ID"/>
              </w:rPr>
              <w:t>k</w:t>
            </w:r>
            <w:r w:rsidRPr="004A473B">
              <w:rPr>
                <w:rFonts w:ascii="Arial" w:hAnsi="Arial" w:cs="Arial"/>
                <w:bCs/>
                <w:noProof/>
              </w:rPr>
              <w:t>olom (2), jenis minat profesi yang ada di program studi</w:t>
            </w:r>
            <w:r>
              <w:rPr>
                <w:rFonts w:ascii="Arial" w:hAnsi="Arial" w:cs="Arial"/>
                <w:bCs/>
                <w:noProof/>
                <w:lang w:val="id-ID"/>
              </w:rPr>
              <w:t>;</w:t>
            </w:r>
            <w:r w:rsidRPr="004A473B">
              <w:rPr>
                <w:rFonts w:ascii="Arial" w:hAnsi="Arial" w:cs="Arial"/>
                <w:bCs/>
                <w:noProof/>
              </w:rPr>
              <w:t xml:space="preserve"> </w:t>
            </w:r>
          </w:p>
          <w:p w:rsidR="001F3109" w:rsidRPr="0002142F" w:rsidRDefault="001F3109" w:rsidP="001F3109">
            <w:pPr>
              <w:pStyle w:val="ListParagraph"/>
              <w:numPr>
                <w:ilvl w:val="0"/>
                <w:numId w:val="91"/>
              </w:numPr>
              <w:ind w:left="382"/>
              <w:jc w:val="both"/>
              <w:rPr>
                <w:rFonts w:cs="Arial"/>
                <w:bCs/>
                <w:lang w:val="sv-SE"/>
              </w:rPr>
            </w:pPr>
            <w:r w:rsidRPr="0002142F">
              <w:rPr>
                <w:rFonts w:ascii="Arial" w:hAnsi="Arial" w:cs="Arial"/>
                <w:lang w:val="id-ID"/>
              </w:rPr>
              <w:t>kolom (3)</w:t>
            </w:r>
            <w:r>
              <w:rPr>
                <w:rFonts w:ascii="Arial" w:hAnsi="Arial" w:cs="Arial"/>
                <w:lang w:val="id-ID"/>
              </w:rPr>
              <w:t>,</w:t>
            </w:r>
            <w:r w:rsidRPr="0002142F">
              <w:rPr>
                <w:rFonts w:ascii="Arial" w:hAnsi="Arial" w:cs="Arial"/>
                <w:lang w:val="pt-BR"/>
              </w:rPr>
              <w:t xml:space="preserve">  bentuk kegiatan</w:t>
            </w:r>
            <w:r>
              <w:rPr>
                <w:rFonts w:ascii="Arial" w:hAnsi="Arial" w:cs="Arial"/>
                <w:lang w:val="id-ID"/>
              </w:rPr>
              <w:t>;</w:t>
            </w:r>
          </w:p>
          <w:p w:rsidR="001F3109" w:rsidRPr="0002142F" w:rsidRDefault="001F3109" w:rsidP="001F3109">
            <w:pPr>
              <w:pStyle w:val="ListParagraph"/>
              <w:numPr>
                <w:ilvl w:val="0"/>
                <w:numId w:val="91"/>
              </w:numPr>
              <w:ind w:left="382"/>
              <w:jc w:val="both"/>
              <w:rPr>
                <w:rFonts w:cs="Arial"/>
                <w:bCs/>
                <w:lang w:val="sv-SE"/>
              </w:rPr>
            </w:pPr>
            <w:r>
              <w:rPr>
                <w:rFonts w:ascii="Arial" w:hAnsi="Arial" w:cs="Arial"/>
                <w:lang w:val="id-ID"/>
              </w:rPr>
              <w:t xml:space="preserve">kolom (4), waktu </w:t>
            </w:r>
            <w:r>
              <w:rPr>
                <w:rFonts w:ascii="Arial" w:hAnsi="Arial" w:cs="Arial"/>
                <w:lang w:val="pt-BR"/>
              </w:rPr>
              <w:t>pelaksanaan</w:t>
            </w:r>
            <w:r>
              <w:rPr>
                <w:rFonts w:ascii="Arial" w:hAnsi="Arial" w:cs="Arial"/>
                <w:lang w:val="id-ID"/>
              </w:rPr>
              <w:t xml:space="preserve"> (tanggal,bulan, tahun);</w:t>
            </w:r>
          </w:p>
          <w:p w:rsidR="001F3109" w:rsidRPr="004A473B" w:rsidRDefault="001F3109" w:rsidP="001F3109">
            <w:pPr>
              <w:pStyle w:val="ListParagraph"/>
              <w:numPr>
                <w:ilvl w:val="0"/>
                <w:numId w:val="89"/>
              </w:numPr>
              <w:tabs>
                <w:tab w:val="left" w:pos="540"/>
              </w:tabs>
              <w:ind w:left="382"/>
              <w:jc w:val="both"/>
              <w:rPr>
                <w:rFonts w:ascii="Arial" w:hAnsi="Arial" w:cs="Arial"/>
                <w:bCs/>
              </w:rPr>
            </w:pPr>
            <w:r>
              <w:rPr>
                <w:rFonts w:ascii="Arial" w:hAnsi="Arial" w:cs="Arial"/>
                <w:lang w:val="id-ID"/>
              </w:rPr>
              <w:t xml:space="preserve">kolom (5), </w:t>
            </w:r>
            <w:r w:rsidRPr="0002142F">
              <w:rPr>
                <w:rFonts w:ascii="Arial" w:hAnsi="Arial" w:cs="Arial"/>
                <w:lang w:val="pt-BR"/>
              </w:rPr>
              <w:t xml:space="preserve"> hasil</w:t>
            </w:r>
            <w:r w:rsidRPr="0002142F">
              <w:rPr>
                <w:rFonts w:ascii="Arial" w:hAnsi="Arial" w:cs="Arial"/>
                <w:lang w:val="id-ID"/>
              </w:rPr>
              <w:t xml:space="preserve"> dari </w:t>
            </w:r>
            <w:r>
              <w:rPr>
                <w:rFonts w:ascii="Arial" w:hAnsi="Arial" w:cs="Arial"/>
                <w:lang w:val="id-ID"/>
              </w:rPr>
              <w:t>lima</w:t>
            </w:r>
            <w:r w:rsidRPr="0002142F">
              <w:rPr>
                <w:rFonts w:ascii="Arial" w:hAnsi="Arial" w:cs="Arial"/>
                <w:lang w:val="pt-BR"/>
              </w:rPr>
              <w:t xml:space="preserve"> jenis layanan kepada mahasiswa</w:t>
            </w:r>
            <w:r w:rsidRPr="0002142F">
              <w:rPr>
                <w:rFonts w:ascii="Arial" w:hAnsi="Arial" w:cs="Arial"/>
                <w:lang w:val="id-ID"/>
              </w:rPr>
              <w:t xml:space="preserve"> sebagaim</w:t>
            </w:r>
            <w:r>
              <w:rPr>
                <w:rFonts w:ascii="Arial" w:hAnsi="Arial" w:cs="Arial"/>
                <w:lang w:val="id-ID"/>
              </w:rPr>
              <w:t>ana yang tercantum pada kolom (3</w:t>
            </w:r>
            <w:r w:rsidRPr="0002142F">
              <w:rPr>
                <w:rFonts w:ascii="Arial" w:hAnsi="Arial" w:cs="Arial"/>
                <w:lang w:val="id-ID"/>
              </w:rPr>
              <w:t>).</w:t>
            </w:r>
          </w:p>
        </w:tc>
      </w:tr>
      <w:tr w:rsidR="00BE7243" w:rsidRPr="00585ED0" w:rsidTr="00FA0F2B">
        <w:tc>
          <w:tcPr>
            <w:tcW w:w="1137" w:type="dxa"/>
            <w:tcBorders>
              <w:top w:val="single" w:sz="4" w:space="0" w:color="auto"/>
              <w:bottom w:val="single" w:sz="4" w:space="0" w:color="auto"/>
            </w:tcBorders>
          </w:tcPr>
          <w:p w:rsidR="00BE7243" w:rsidRPr="00585ED0" w:rsidRDefault="00BE7243" w:rsidP="003326BE">
            <w:pPr>
              <w:jc w:val="center"/>
              <w:rPr>
                <w:rFonts w:ascii="Arial" w:hAnsi="Arial" w:cs="Arial"/>
              </w:rPr>
            </w:pPr>
            <w:r w:rsidRPr="00585ED0">
              <w:rPr>
                <w:rFonts w:ascii="Arial" w:hAnsi="Arial" w:cs="Arial"/>
              </w:rPr>
              <w:lastRenderedPageBreak/>
              <w:t>3.5</w:t>
            </w:r>
          </w:p>
        </w:tc>
        <w:tc>
          <w:tcPr>
            <w:tcW w:w="1067" w:type="dxa"/>
            <w:tcBorders>
              <w:top w:val="single" w:sz="4" w:space="0" w:color="auto"/>
            </w:tcBorders>
          </w:tcPr>
          <w:p w:rsidR="00BE7243" w:rsidRPr="00A55DB1" w:rsidRDefault="00BE7243" w:rsidP="003326BE">
            <w:pPr>
              <w:jc w:val="center"/>
              <w:rPr>
                <w:rFonts w:ascii="Arial" w:hAnsi="Arial" w:cs="Arial"/>
                <w:lang w:val="id-ID"/>
              </w:rPr>
            </w:pPr>
            <w:r>
              <w:rPr>
                <w:rFonts w:ascii="Arial" w:hAnsi="Arial" w:cs="Arial"/>
                <w:lang w:val="id-ID"/>
              </w:rPr>
              <w:t>(3)</w:t>
            </w:r>
            <w:r w:rsidR="006818A5">
              <w:rPr>
                <w:rFonts w:ascii="Arial" w:hAnsi="Arial" w:cs="Arial"/>
                <w:lang w:val="id-ID"/>
              </w:rPr>
              <w:t>-(5)</w:t>
            </w:r>
          </w:p>
        </w:tc>
        <w:tc>
          <w:tcPr>
            <w:tcW w:w="6868" w:type="dxa"/>
            <w:tcBorders>
              <w:top w:val="single" w:sz="4" w:space="0" w:color="auto"/>
            </w:tcBorders>
          </w:tcPr>
          <w:p w:rsidR="00BE7243" w:rsidRPr="00585ED0" w:rsidRDefault="00BE7243" w:rsidP="006F098E">
            <w:pPr>
              <w:jc w:val="both"/>
              <w:rPr>
                <w:rFonts w:ascii="Arial" w:hAnsi="Arial" w:cs="Arial"/>
                <w:color w:val="000000"/>
              </w:rPr>
            </w:pPr>
            <w:r w:rsidRPr="00585ED0">
              <w:rPr>
                <w:rFonts w:ascii="Arial" w:hAnsi="Arial" w:cs="Arial"/>
                <w:color w:val="000000"/>
              </w:rPr>
              <w:t xml:space="preserve">Tuliskan tentang </w:t>
            </w:r>
            <w:r w:rsidRPr="00585ED0">
              <w:rPr>
                <w:rFonts w:ascii="Arial" w:hAnsi="Arial" w:cs="Arial"/>
                <w:color w:val="000000"/>
                <w:lang w:val="id-ID"/>
              </w:rPr>
              <w:t>bentuk</w:t>
            </w:r>
            <w:r>
              <w:rPr>
                <w:rFonts w:ascii="Arial" w:hAnsi="Arial" w:cs="Arial"/>
                <w:color w:val="000000"/>
                <w:lang w:val="id-ID"/>
              </w:rPr>
              <w:t xml:space="preserve"> kegiatan</w:t>
            </w:r>
            <w:r w:rsidRPr="00585ED0">
              <w:rPr>
                <w:rFonts w:ascii="Arial" w:hAnsi="Arial" w:cs="Arial"/>
                <w:color w:val="000000"/>
                <w:lang w:val="id-ID"/>
              </w:rPr>
              <w:t>, pelaksanaan dan hasil untuk setiap</w:t>
            </w:r>
            <w:r w:rsidRPr="00585ED0">
              <w:rPr>
                <w:rFonts w:ascii="Arial" w:hAnsi="Arial" w:cs="Arial"/>
                <w:color w:val="000000"/>
                <w:lang w:val="pt-BR"/>
              </w:rPr>
              <w:t xml:space="preserve"> jenis pelayanan kepada mahasiswa</w:t>
            </w:r>
            <w:r w:rsidRPr="00585ED0">
              <w:rPr>
                <w:rFonts w:ascii="Arial" w:hAnsi="Arial" w:cs="Arial"/>
                <w:color w:val="000000"/>
                <w:lang w:val="id-ID"/>
              </w:rPr>
              <w:t xml:space="preserve"> program profesi</w:t>
            </w:r>
            <w:r w:rsidRPr="00585ED0">
              <w:rPr>
                <w:rFonts w:ascii="Arial" w:hAnsi="Arial" w:cs="Arial"/>
                <w:color w:val="000000"/>
              </w:rPr>
              <w:t xml:space="preserve"> pada tabel yang tersedia</w:t>
            </w:r>
          </w:p>
          <w:p w:rsidR="00BE7243" w:rsidRPr="00585ED0" w:rsidRDefault="00BE7243" w:rsidP="006F098E">
            <w:pPr>
              <w:jc w:val="both"/>
              <w:rPr>
                <w:rFonts w:ascii="Arial" w:hAnsi="Arial" w:cs="Arial"/>
                <w:color w:val="000000"/>
              </w:rPr>
            </w:pPr>
          </w:p>
          <w:p w:rsidR="006818A5" w:rsidRPr="002342AD" w:rsidRDefault="006818A5" w:rsidP="006818A5">
            <w:pPr>
              <w:jc w:val="both"/>
              <w:rPr>
                <w:rFonts w:ascii="Arial" w:hAnsi="Arial" w:cs="Arial"/>
                <w:bCs/>
                <w:noProof/>
                <w:lang w:val="id-ID"/>
              </w:rPr>
            </w:pPr>
            <w:r w:rsidRPr="00585ED0">
              <w:rPr>
                <w:rFonts w:ascii="Arial" w:hAnsi="Arial" w:cs="Arial"/>
                <w:bCs/>
                <w:noProof/>
              </w:rPr>
              <w:t>Tuliskan</w:t>
            </w:r>
            <w:r>
              <w:rPr>
                <w:rFonts w:ascii="Arial" w:hAnsi="Arial" w:cs="Arial"/>
                <w:bCs/>
                <w:noProof/>
                <w:lang w:val="id-ID"/>
              </w:rPr>
              <w:t xml:space="preserve"> pada:</w:t>
            </w:r>
          </w:p>
          <w:p w:rsidR="006818A5" w:rsidRPr="0002142F" w:rsidRDefault="006818A5" w:rsidP="006818A5">
            <w:pPr>
              <w:pStyle w:val="ListParagraph"/>
              <w:numPr>
                <w:ilvl w:val="0"/>
                <w:numId w:val="91"/>
              </w:numPr>
              <w:ind w:left="382"/>
              <w:jc w:val="both"/>
              <w:rPr>
                <w:rFonts w:cs="Arial"/>
                <w:bCs/>
                <w:lang w:val="sv-SE"/>
              </w:rPr>
            </w:pPr>
            <w:r w:rsidRPr="0002142F">
              <w:rPr>
                <w:rFonts w:ascii="Arial" w:hAnsi="Arial" w:cs="Arial"/>
                <w:lang w:val="id-ID"/>
              </w:rPr>
              <w:t>kolom (3)</w:t>
            </w:r>
            <w:r>
              <w:rPr>
                <w:rFonts w:ascii="Arial" w:hAnsi="Arial" w:cs="Arial"/>
                <w:lang w:val="id-ID"/>
              </w:rPr>
              <w:t>,</w:t>
            </w:r>
            <w:r w:rsidRPr="0002142F">
              <w:rPr>
                <w:rFonts w:ascii="Arial" w:hAnsi="Arial" w:cs="Arial"/>
                <w:lang w:val="pt-BR"/>
              </w:rPr>
              <w:t xml:space="preserve">  bentuk kegiatan</w:t>
            </w:r>
            <w:r>
              <w:rPr>
                <w:rFonts w:ascii="Arial" w:hAnsi="Arial" w:cs="Arial"/>
                <w:lang w:val="id-ID"/>
              </w:rPr>
              <w:t>;</w:t>
            </w:r>
          </w:p>
          <w:p w:rsidR="006818A5" w:rsidRPr="006818A5" w:rsidRDefault="006818A5" w:rsidP="006818A5">
            <w:pPr>
              <w:pStyle w:val="ListParagraph"/>
              <w:numPr>
                <w:ilvl w:val="0"/>
                <w:numId w:val="91"/>
              </w:numPr>
              <w:ind w:left="382"/>
              <w:jc w:val="both"/>
              <w:rPr>
                <w:rFonts w:cs="Arial"/>
                <w:bCs/>
                <w:lang w:val="sv-SE"/>
              </w:rPr>
            </w:pPr>
            <w:r>
              <w:rPr>
                <w:rFonts w:ascii="Arial" w:hAnsi="Arial" w:cs="Arial"/>
                <w:lang w:val="id-ID"/>
              </w:rPr>
              <w:t xml:space="preserve">kolom (4), waktu </w:t>
            </w:r>
            <w:r>
              <w:rPr>
                <w:rFonts w:ascii="Arial" w:hAnsi="Arial" w:cs="Arial"/>
                <w:lang w:val="pt-BR"/>
              </w:rPr>
              <w:t>pelaksanaan</w:t>
            </w:r>
            <w:r>
              <w:rPr>
                <w:rFonts w:ascii="Arial" w:hAnsi="Arial" w:cs="Arial"/>
                <w:lang w:val="id-ID"/>
              </w:rPr>
              <w:t xml:space="preserve"> (tanggal,bulan, tahun);</w:t>
            </w:r>
          </w:p>
          <w:p w:rsidR="00BE7243" w:rsidRPr="006818A5" w:rsidRDefault="006818A5" w:rsidP="006818A5">
            <w:pPr>
              <w:pStyle w:val="ListParagraph"/>
              <w:numPr>
                <w:ilvl w:val="0"/>
                <w:numId w:val="91"/>
              </w:numPr>
              <w:ind w:left="382"/>
              <w:jc w:val="both"/>
              <w:rPr>
                <w:rFonts w:cs="Arial"/>
                <w:bCs/>
                <w:lang w:val="sv-SE"/>
              </w:rPr>
            </w:pPr>
            <w:r w:rsidRPr="006818A5">
              <w:rPr>
                <w:rFonts w:ascii="Arial" w:hAnsi="Arial" w:cs="Arial"/>
                <w:lang w:val="id-ID"/>
              </w:rPr>
              <w:t xml:space="preserve">kolom (5), </w:t>
            </w:r>
            <w:r w:rsidRPr="006818A5">
              <w:rPr>
                <w:rFonts w:ascii="Arial" w:hAnsi="Arial" w:cs="Arial"/>
                <w:lang w:val="pt-BR"/>
              </w:rPr>
              <w:t xml:space="preserve"> hasil</w:t>
            </w:r>
            <w:r w:rsidRPr="006818A5">
              <w:rPr>
                <w:rFonts w:ascii="Arial" w:hAnsi="Arial" w:cs="Arial"/>
                <w:lang w:val="id-ID"/>
              </w:rPr>
              <w:t xml:space="preserve"> dari </w:t>
            </w:r>
            <w:r>
              <w:rPr>
                <w:rFonts w:ascii="Arial" w:hAnsi="Arial" w:cs="Arial"/>
                <w:lang w:val="id-ID"/>
              </w:rPr>
              <w:t>tiga</w:t>
            </w:r>
            <w:r w:rsidRPr="006818A5">
              <w:rPr>
                <w:rFonts w:ascii="Arial" w:hAnsi="Arial" w:cs="Arial"/>
                <w:lang w:val="pt-BR"/>
              </w:rPr>
              <w:t xml:space="preserve"> jenis layanan kepada mahasiswa</w:t>
            </w:r>
            <w:r w:rsidRPr="006818A5">
              <w:rPr>
                <w:rFonts w:ascii="Arial" w:hAnsi="Arial" w:cs="Arial"/>
                <w:lang w:val="id-ID"/>
              </w:rPr>
              <w:t xml:space="preserve"> sebagaimana yang tercantum pada kolom (</w:t>
            </w:r>
            <w:r>
              <w:rPr>
                <w:rFonts w:ascii="Arial" w:hAnsi="Arial" w:cs="Arial"/>
                <w:lang w:val="id-ID"/>
              </w:rPr>
              <w:t>2</w:t>
            </w:r>
            <w:r w:rsidRPr="006818A5">
              <w:rPr>
                <w:rFonts w:ascii="Arial" w:hAnsi="Arial" w:cs="Arial"/>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Pr="00585ED0" w:rsidRDefault="00BE7243" w:rsidP="003326BE">
            <w:pPr>
              <w:jc w:val="center"/>
              <w:rPr>
                <w:rFonts w:ascii="Arial" w:hAnsi="Arial" w:cs="Arial"/>
              </w:rPr>
            </w:pPr>
            <w:r w:rsidRPr="00585ED0">
              <w:rPr>
                <w:rFonts w:ascii="Arial" w:hAnsi="Arial" w:cs="Arial"/>
              </w:rPr>
              <w:t>3.6</w:t>
            </w:r>
          </w:p>
        </w:tc>
        <w:tc>
          <w:tcPr>
            <w:tcW w:w="1067" w:type="dxa"/>
            <w:tcBorders>
              <w:top w:val="nil"/>
              <w:left w:val="single" w:sz="4" w:space="0" w:color="auto"/>
              <w:bottom w:val="single" w:sz="4" w:space="0" w:color="auto"/>
              <w:right w:val="single" w:sz="4" w:space="0" w:color="auto"/>
            </w:tcBorders>
          </w:tcPr>
          <w:p w:rsidR="00BE7243" w:rsidRPr="00FC4B6E" w:rsidRDefault="00BE7243" w:rsidP="00004A17">
            <w:pPr>
              <w:jc w:val="center"/>
              <w:rPr>
                <w:rFonts w:ascii="Arial" w:hAnsi="Arial" w:cs="Arial"/>
                <w:lang w:val="id-ID"/>
              </w:rPr>
            </w:pPr>
            <w:r>
              <w:rPr>
                <w:rFonts w:ascii="Arial" w:hAnsi="Arial" w:cs="Arial"/>
                <w:lang w:val="id-ID"/>
              </w:rPr>
              <w:t>(2)-(6)</w:t>
            </w:r>
          </w:p>
        </w:tc>
        <w:tc>
          <w:tcPr>
            <w:tcW w:w="6868" w:type="dxa"/>
            <w:tcBorders>
              <w:top w:val="nil"/>
              <w:left w:val="single" w:sz="4" w:space="0" w:color="auto"/>
              <w:bottom w:val="single" w:sz="4" w:space="0" w:color="auto"/>
              <w:right w:val="single" w:sz="4" w:space="0" w:color="auto"/>
            </w:tcBorders>
          </w:tcPr>
          <w:p w:rsidR="00BE7243" w:rsidRPr="00585ED0" w:rsidRDefault="00BE7243" w:rsidP="003326BE">
            <w:pPr>
              <w:tabs>
                <w:tab w:val="left" w:pos="540"/>
              </w:tabs>
              <w:jc w:val="both"/>
              <w:rPr>
                <w:rFonts w:ascii="Arial" w:hAnsi="Arial" w:cs="Arial"/>
                <w:color w:val="000000"/>
                <w:lang w:val="sv-SE"/>
              </w:rPr>
            </w:pPr>
            <w:r>
              <w:rPr>
                <w:rFonts w:ascii="Arial" w:hAnsi="Arial" w:cs="Arial"/>
                <w:color w:val="000000"/>
                <w:lang w:val="id-ID"/>
              </w:rPr>
              <w:t>K</w:t>
            </w:r>
            <w:r w:rsidRPr="00585ED0">
              <w:rPr>
                <w:rFonts w:ascii="Arial" w:hAnsi="Arial" w:cs="Arial"/>
                <w:color w:val="000000"/>
                <w:lang w:val="id-ID"/>
              </w:rPr>
              <w:t xml:space="preserve">ompetensi lulusan diukur berdasarkan tingkat kelulusan </w:t>
            </w:r>
            <w:r w:rsidRPr="00585ED0">
              <w:rPr>
                <w:rFonts w:ascii="Arial" w:hAnsi="Arial" w:cs="Arial"/>
                <w:color w:val="000000"/>
              </w:rPr>
              <w:t xml:space="preserve">lulusan </w:t>
            </w:r>
            <w:r w:rsidRPr="00585ED0">
              <w:rPr>
                <w:rFonts w:ascii="Arial" w:hAnsi="Arial" w:cs="Arial"/>
                <w:color w:val="000000"/>
                <w:lang w:val="id-ID"/>
              </w:rPr>
              <w:t>dalam ujian nasional kompetensi dokter hewan Indonesia</w:t>
            </w:r>
            <w:r>
              <w:rPr>
                <w:rFonts w:ascii="Arial" w:hAnsi="Arial" w:cs="Arial"/>
                <w:color w:val="000000"/>
                <w:lang w:val="id-ID"/>
              </w:rPr>
              <w:t>.</w:t>
            </w:r>
            <w:r w:rsidRPr="00585ED0">
              <w:rPr>
                <w:rFonts w:ascii="Arial" w:hAnsi="Arial" w:cs="Arial"/>
                <w:color w:val="000000"/>
                <w:lang w:val="id-ID"/>
              </w:rPr>
              <w:t xml:space="preserve"> </w:t>
            </w:r>
          </w:p>
          <w:p w:rsidR="00BE7243" w:rsidRPr="00585ED0" w:rsidRDefault="00BE7243" w:rsidP="003326BE">
            <w:pPr>
              <w:tabs>
                <w:tab w:val="left" w:pos="0"/>
              </w:tabs>
              <w:jc w:val="both"/>
              <w:rPr>
                <w:rFonts w:ascii="Arial" w:hAnsi="Arial" w:cs="Arial"/>
                <w:bCs/>
              </w:rPr>
            </w:pPr>
          </w:p>
          <w:p w:rsidR="00BE7243" w:rsidRPr="00004A17" w:rsidRDefault="00BE7243" w:rsidP="003326BE">
            <w:pPr>
              <w:tabs>
                <w:tab w:val="left" w:pos="0"/>
              </w:tabs>
              <w:jc w:val="both"/>
              <w:rPr>
                <w:rFonts w:ascii="Arial" w:hAnsi="Arial" w:cs="Arial"/>
                <w:bCs/>
                <w:lang w:val="id-ID"/>
              </w:rPr>
            </w:pPr>
            <w:r w:rsidRPr="00585ED0">
              <w:rPr>
                <w:rFonts w:ascii="Arial" w:hAnsi="Arial" w:cs="Arial"/>
                <w:bCs/>
              </w:rPr>
              <w:t>Tuliskan persentase kelulusan lulusan dokter hewan pada ujian nasional kompetensi dokter hewan Indonesia (ujinas KDHI) pada tabel yang tersedia</w:t>
            </w:r>
            <w:r>
              <w:rPr>
                <w:rFonts w:ascii="Arial" w:hAnsi="Arial" w:cs="Arial"/>
                <w:bCs/>
                <w:lang w:val="id-ID"/>
              </w:rPr>
              <w:t>.</w:t>
            </w:r>
          </w:p>
          <w:p w:rsidR="00BE7243" w:rsidRPr="00585ED0" w:rsidRDefault="00BE7243" w:rsidP="003326BE">
            <w:pPr>
              <w:tabs>
                <w:tab w:val="left" w:pos="0"/>
              </w:tabs>
              <w:jc w:val="both"/>
              <w:rPr>
                <w:rFonts w:ascii="Arial" w:hAnsi="Arial" w:cs="Arial"/>
                <w:bCs/>
              </w:rPr>
            </w:pPr>
          </w:p>
          <w:p w:rsidR="00BE7243" w:rsidRDefault="00BE7243" w:rsidP="003326BE">
            <w:pPr>
              <w:tabs>
                <w:tab w:val="left" w:pos="0"/>
              </w:tabs>
              <w:jc w:val="both"/>
              <w:rPr>
                <w:rFonts w:ascii="Arial" w:hAnsi="Arial" w:cs="Arial"/>
                <w:bCs/>
                <w:lang w:val="id-ID"/>
              </w:rPr>
            </w:pPr>
            <w:r>
              <w:rPr>
                <w:rFonts w:ascii="Arial" w:hAnsi="Arial" w:cs="Arial"/>
                <w:bCs/>
                <w:lang w:val="id-ID"/>
              </w:rPr>
              <w:t>Tuliskan pada:</w:t>
            </w:r>
          </w:p>
          <w:p w:rsidR="00BE7243" w:rsidRPr="00826E66" w:rsidRDefault="00BE7243" w:rsidP="006D2F49">
            <w:pPr>
              <w:pStyle w:val="ListParagraph"/>
              <w:numPr>
                <w:ilvl w:val="0"/>
                <w:numId w:val="75"/>
              </w:numPr>
              <w:tabs>
                <w:tab w:val="left" w:pos="0"/>
              </w:tabs>
              <w:jc w:val="both"/>
              <w:rPr>
                <w:rFonts w:ascii="Arial" w:hAnsi="Arial" w:cs="Arial"/>
                <w:bCs/>
              </w:rPr>
            </w:pPr>
            <w:r>
              <w:rPr>
                <w:rFonts w:ascii="Arial" w:hAnsi="Arial" w:cs="Arial"/>
                <w:bCs/>
                <w:lang w:val="id-ID"/>
              </w:rPr>
              <w:t>k</w:t>
            </w:r>
            <w:r w:rsidRPr="00826E66">
              <w:rPr>
                <w:rFonts w:ascii="Arial" w:hAnsi="Arial" w:cs="Arial"/>
                <w:bCs/>
              </w:rPr>
              <w:t>olom (2), jumlah peserta ujinas KDHI</w:t>
            </w:r>
            <w:r>
              <w:rPr>
                <w:rFonts w:ascii="Arial" w:hAnsi="Arial" w:cs="Arial"/>
                <w:bCs/>
                <w:lang w:val="id-ID"/>
              </w:rPr>
              <w:t>;</w:t>
            </w:r>
          </w:p>
          <w:p w:rsidR="00BE7243" w:rsidRPr="00826E66" w:rsidRDefault="00BE7243" w:rsidP="006D2F49">
            <w:pPr>
              <w:pStyle w:val="ListParagraph"/>
              <w:numPr>
                <w:ilvl w:val="0"/>
                <w:numId w:val="75"/>
              </w:numPr>
              <w:tabs>
                <w:tab w:val="left" w:pos="0"/>
              </w:tabs>
              <w:jc w:val="both"/>
              <w:rPr>
                <w:rFonts w:ascii="Arial" w:hAnsi="Arial" w:cs="Arial"/>
                <w:bCs/>
              </w:rPr>
            </w:pPr>
            <w:r>
              <w:rPr>
                <w:rFonts w:ascii="Arial" w:hAnsi="Arial" w:cs="Arial"/>
                <w:bCs/>
                <w:lang w:val="id-ID"/>
              </w:rPr>
              <w:t>k</w:t>
            </w:r>
            <w:r w:rsidRPr="00826E66">
              <w:rPr>
                <w:rFonts w:ascii="Arial" w:hAnsi="Arial" w:cs="Arial"/>
                <w:bCs/>
              </w:rPr>
              <w:t xml:space="preserve">olom (3), jumlah peserta yang tergolong </w:t>
            </w:r>
            <w:r w:rsidRPr="00826E66">
              <w:rPr>
                <w:rFonts w:ascii="Arial" w:hAnsi="Arial" w:cs="Arial"/>
                <w:bCs/>
                <w:i/>
              </w:rPr>
              <w:t>first taker</w:t>
            </w:r>
            <w:r>
              <w:rPr>
                <w:rFonts w:ascii="Arial" w:hAnsi="Arial" w:cs="Arial"/>
                <w:bCs/>
                <w:i/>
                <w:lang w:val="id-ID"/>
              </w:rPr>
              <w:t>;</w:t>
            </w:r>
          </w:p>
          <w:p w:rsidR="00BE7243" w:rsidRPr="00826E66" w:rsidRDefault="00BE7243" w:rsidP="006D2F49">
            <w:pPr>
              <w:pStyle w:val="ListParagraph"/>
              <w:numPr>
                <w:ilvl w:val="0"/>
                <w:numId w:val="75"/>
              </w:numPr>
              <w:tabs>
                <w:tab w:val="left" w:pos="0"/>
              </w:tabs>
              <w:jc w:val="both"/>
              <w:rPr>
                <w:rFonts w:ascii="Arial" w:hAnsi="Arial" w:cs="Arial"/>
                <w:bCs/>
                <w:i/>
              </w:rPr>
            </w:pPr>
            <w:r>
              <w:rPr>
                <w:rFonts w:ascii="Arial" w:hAnsi="Arial" w:cs="Arial"/>
                <w:bCs/>
                <w:lang w:val="id-ID"/>
              </w:rPr>
              <w:t>k</w:t>
            </w:r>
            <w:r w:rsidRPr="00826E66">
              <w:rPr>
                <w:rFonts w:ascii="Arial" w:hAnsi="Arial" w:cs="Arial"/>
                <w:bCs/>
              </w:rPr>
              <w:t xml:space="preserve">olom (4), jumlah peserta selain </w:t>
            </w:r>
            <w:r w:rsidRPr="00826E66">
              <w:rPr>
                <w:rFonts w:ascii="Arial" w:hAnsi="Arial" w:cs="Arial"/>
                <w:bCs/>
                <w:i/>
              </w:rPr>
              <w:t>first taker</w:t>
            </w:r>
            <w:r>
              <w:rPr>
                <w:rFonts w:ascii="Arial" w:hAnsi="Arial" w:cs="Arial"/>
                <w:bCs/>
                <w:i/>
                <w:lang w:val="id-ID"/>
              </w:rPr>
              <w:t>;</w:t>
            </w:r>
          </w:p>
          <w:p w:rsidR="00BE7243" w:rsidRPr="00826E66" w:rsidRDefault="00BE7243" w:rsidP="006D2F49">
            <w:pPr>
              <w:pStyle w:val="ListParagraph"/>
              <w:numPr>
                <w:ilvl w:val="0"/>
                <w:numId w:val="75"/>
              </w:numPr>
              <w:tabs>
                <w:tab w:val="left" w:pos="0"/>
              </w:tabs>
              <w:jc w:val="both"/>
              <w:rPr>
                <w:rFonts w:ascii="Arial" w:hAnsi="Arial" w:cs="Arial"/>
                <w:bCs/>
              </w:rPr>
            </w:pPr>
            <w:r>
              <w:rPr>
                <w:rFonts w:ascii="Arial" w:hAnsi="Arial" w:cs="Arial"/>
                <w:bCs/>
                <w:lang w:val="id-ID"/>
              </w:rPr>
              <w:t>k</w:t>
            </w:r>
            <w:r w:rsidRPr="00826E66">
              <w:rPr>
                <w:rFonts w:ascii="Arial" w:hAnsi="Arial" w:cs="Arial"/>
                <w:bCs/>
              </w:rPr>
              <w:t xml:space="preserve">olom (5), jumlah peserta </w:t>
            </w:r>
            <w:r w:rsidRPr="00826E66">
              <w:rPr>
                <w:rFonts w:ascii="Arial" w:hAnsi="Arial" w:cs="Arial"/>
                <w:bCs/>
                <w:i/>
              </w:rPr>
              <w:t>first taker</w:t>
            </w:r>
            <w:r w:rsidRPr="00826E66">
              <w:rPr>
                <w:rFonts w:ascii="Arial" w:hAnsi="Arial" w:cs="Arial"/>
                <w:bCs/>
              </w:rPr>
              <w:t xml:space="preserve"> yang lulus ujinas</w:t>
            </w:r>
            <w:r>
              <w:rPr>
                <w:rFonts w:ascii="Arial" w:hAnsi="Arial" w:cs="Arial"/>
                <w:bCs/>
                <w:lang w:val="id-ID"/>
              </w:rPr>
              <w:t>;</w:t>
            </w:r>
          </w:p>
          <w:p w:rsidR="00BE7243" w:rsidRPr="00826E66" w:rsidRDefault="00BE7243" w:rsidP="006D2F49">
            <w:pPr>
              <w:pStyle w:val="ListParagraph"/>
              <w:numPr>
                <w:ilvl w:val="0"/>
                <w:numId w:val="75"/>
              </w:numPr>
              <w:tabs>
                <w:tab w:val="left" w:pos="0"/>
              </w:tabs>
              <w:jc w:val="both"/>
              <w:rPr>
                <w:rFonts w:ascii="Arial" w:hAnsi="Arial" w:cs="Arial"/>
                <w:bCs/>
              </w:rPr>
            </w:pPr>
            <w:r>
              <w:rPr>
                <w:rFonts w:ascii="Arial" w:hAnsi="Arial" w:cs="Arial"/>
                <w:bCs/>
                <w:lang w:val="id-ID"/>
              </w:rPr>
              <w:t>k</w:t>
            </w:r>
            <w:r w:rsidRPr="00826E66">
              <w:rPr>
                <w:rFonts w:ascii="Arial" w:hAnsi="Arial" w:cs="Arial"/>
                <w:bCs/>
              </w:rPr>
              <w:t xml:space="preserve">olom (6), persentase peserta </w:t>
            </w:r>
            <w:r w:rsidRPr="00826E66">
              <w:rPr>
                <w:rFonts w:ascii="Arial" w:hAnsi="Arial" w:cs="Arial"/>
                <w:bCs/>
                <w:i/>
              </w:rPr>
              <w:t>first taker</w:t>
            </w:r>
            <w:r w:rsidRPr="00826E66">
              <w:rPr>
                <w:rFonts w:ascii="Arial" w:hAnsi="Arial" w:cs="Arial"/>
                <w:bCs/>
              </w:rPr>
              <w:t xml:space="preserve"> yang lulus ujinas</w:t>
            </w:r>
            <w:r>
              <w:rPr>
                <w:rFonts w:ascii="Arial" w:hAnsi="Arial" w:cs="Arial"/>
                <w:bCs/>
                <w:lang w:val="id-ID"/>
              </w:rPr>
              <w:t>.</w:t>
            </w:r>
          </w:p>
          <w:p w:rsidR="00BE7243" w:rsidRDefault="00BE7243" w:rsidP="00826E66">
            <w:pPr>
              <w:jc w:val="both"/>
              <w:rPr>
                <w:rFonts w:ascii="Arial" w:hAnsi="Arial" w:cs="Arial"/>
                <w:bCs/>
                <w:lang w:val="id-ID"/>
              </w:rPr>
            </w:pPr>
          </w:p>
          <w:p w:rsidR="00BE7243" w:rsidRPr="00004A17" w:rsidRDefault="00BE7243" w:rsidP="0079093A">
            <w:pPr>
              <w:jc w:val="both"/>
              <w:rPr>
                <w:rFonts w:ascii="Arial" w:hAnsi="Arial" w:cs="Arial"/>
                <w:bCs/>
                <w:lang w:val="id-ID"/>
              </w:rPr>
            </w:pPr>
            <w:r>
              <w:rPr>
                <w:rFonts w:ascii="Arial" w:hAnsi="Arial" w:cs="Arial"/>
                <w:lang w:val="id-ID"/>
              </w:rPr>
              <w:t xml:space="preserve">Catatan: </w:t>
            </w:r>
            <w:r w:rsidRPr="00826E66">
              <w:rPr>
                <w:rFonts w:ascii="Arial" w:hAnsi="Arial" w:cs="Arial"/>
              </w:rPr>
              <w:t xml:space="preserve">TS adalah tahun akademik utuh terakhir sebelum saat pengisian </w:t>
            </w:r>
            <w:r>
              <w:rPr>
                <w:rFonts w:ascii="Arial" w:hAnsi="Arial" w:cs="Arial"/>
                <w:lang w:val="id-ID"/>
              </w:rPr>
              <w:t>borang</w:t>
            </w:r>
            <w:r w:rsidRPr="00826E66">
              <w:rPr>
                <w:rFonts w:ascii="Arial" w:hAnsi="Arial" w:cs="Arial"/>
              </w:rPr>
              <w:t xml:space="preserve"> ini. TS-1 adalah satu tahun ke belakang</w:t>
            </w:r>
            <w:r w:rsidRPr="00A42564">
              <w:rPr>
                <w:rFonts w:ascii="Arial" w:hAnsi="Arial" w:cs="Arial"/>
              </w:rPr>
              <w:t xml:space="preserve">       dari TS.</w:t>
            </w:r>
            <w:r w:rsidRPr="00A42564">
              <w:rPr>
                <w:rFonts w:ascii="Arial" w:hAnsi="Arial" w:cs="Arial"/>
                <w:lang w:val="nb-NO"/>
              </w:rPr>
              <w:t>TS-2 adala</w:t>
            </w:r>
            <w:r>
              <w:rPr>
                <w:rFonts w:ascii="Arial" w:hAnsi="Arial" w:cs="Arial"/>
                <w:lang w:val="nb-NO"/>
              </w:rPr>
              <w:t>h dua tahun ke belakang dari TS</w:t>
            </w:r>
            <w:r>
              <w:rPr>
                <w:rFonts w:ascii="Arial" w:hAnsi="Arial" w:cs="Arial"/>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Pr="00585ED0" w:rsidRDefault="00BE7243" w:rsidP="003326BE">
            <w:pPr>
              <w:jc w:val="center"/>
              <w:rPr>
                <w:rFonts w:ascii="Arial" w:hAnsi="Arial" w:cs="Arial"/>
              </w:rPr>
            </w:pPr>
            <w:r w:rsidRPr="00585ED0">
              <w:rPr>
                <w:rFonts w:ascii="Arial" w:hAnsi="Arial" w:cs="Arial"/>
              </w:rPr>
              <w:t>3.7</w:t>
            </w:r>
          </w:p>
        </w:tc>
        <w:tc>
          <w:tcPr>
            <w:tcW w:w="1067" w:type="dxa"/>
            <w:tcBorders>
              <w:top w:val="nil"/>
              <w:left w:val="single" w:sz="4" w:space="0" w:color="auto"/>
              <w:bottom w:val="single" w:sz="4" w:space="0" w:color="auto"/>
              <w:right w:val="single" w:sz="4" w:space="0" w:color="auto"/>
            </w:tcBorders>
          </w:tcPr>
          <w:p w:rsidR="00BE7243" w:rsidRPr="00585ED0" w:rsidRDefault="00BE7243" w:rsidP="003326BE">
            <w:pPr>
              <w:jc w:val="center"/>
              <w:rPr>
                <w:rFonts w:ascii="Arial" w:hAnsi="Arial" w:cs="Arial"/>
              </w:rPr>
            </w:pPr>
          </w:p>
        </w:tc>
        <w:tc>
          <w:tcPr>
            <w:tcW w:w="6868" w:type="dxa"/>
            <w:tcBorders>
              <w:top w:val="nil"/>
              <w:left w:val="single" w:sz="4" w:space="0" w:color="auto"/>
              <w:bottom w:val="single" w:sz="4" w:space="0" w:color="auto"/>
              <w:right w:val="single" w:sz="4" w:space="0" w:color="auto"/>
            </w:tcBorders>
          </w:tcPr>
          <w:p w:rsidR="00BE7243" w:rsidRDefault="00BE7243" w:rsidP="00826E66">
            <w:pPr>
              <w:ind w:left="426" w:hanging="426"/>
              <w:jc w:val="both"/>
              <w:rPr>
                <w:rFonts w:ascii="Arial" w:hAnsi="Arial" w:cs="Arial"/>
                <w:lang w:val="id-ID"/>
              </w:rPr>
            </w:pPr>
            <w:r w:rsidRPr="00826E66">
              <w:rPr>
                <w:rFonts w:ascii="Arial" w:hAnsi="Arial" w:cs="Arial"/>
                <w:lang w:val="id-ID"/>
              </w:rPr>
              <w:t>Masa tunggu lulusan unt</w:t>
            </w:r>
            <w:r>
              <w:rPr>
                <w:rFonts w:ascii="Arial" w:hAnsi="Arial" w:cs="Arial"/>
                <w:lang w:val="id-ID"/>
              </w:rPr>
              <w:t>uk memperoleh pekerjaan pertama</w:t>
            </w:r>
          </w:p>
          <w:p w:rsidR="00BE7243" w:rsidRPr="00585ED0" w:rsidRDefault="00BE7243" w:rsidP="006A7FE7">
            <w:pPr>
              <w:ind w:left="426" w:hanging="426"/>
              <w:jc w:val="both"/>
              <w:rPr>
                <w:rFonts w:ascii="Arial" w:hAnsi="Arial" w:cs="Arial"/>
                <w:color w:val="000000"/>
                <w:lang w:val="id-ID"/>
              </w:rPr>
            </w:pPr>
            <w:r w:rsidRPr="00826E66">
              <w:rPr>
                <w:rFonts w:ascii="Arial" w:hAnsi="Arial" w:cs="Arial"/>
                <w:lang w:val="id-ID"/>
              </w:rPr>
              <w:t>dan kesesuaian dengan kompetensi</w:t>
            </w:r>
            <w:r>
              <w:rPr>
                <w:rFonts w:ascii="Arial" w:hAnsi="Arial" w:cs="Arial"/>
                <w:b/>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Pr="00826E66" w:rsidRDefault="00BE7243" w:rsidP="003326BE">
            <w:pPr>
              <w:jc w:val="center"/>
              <w:rPr>
                <w:rFonts w:ascii="Arial" w:hAnsi="Arial" w:cs="Arial"/>
                <w:lang w:val="id-ID"/>
              </w:rPr>
            </w:pPr>
            <w:r>
              <w:rPr>
                <w:rFonts w:ascii="Arial" w:hAnsi="Arial" w:cs="Arial"/>
                <w:lang w:val="id-ID"/>
              </w:rPr>
              <w:t>3.7.1</w:t>
            </w:r>
          </w:p>
        </w:tc>
        <w:tc>
          <w:tcPr>
            <w:tcW w:w="1067" w:type="dxa"/>
            <w:tcBorders>
              <w:top w:val="nil"/>
              <w:left w:val="single" w:sz="4" w:space="0" w:color="auto"/>
              <w:bottom w:val="single" w:sz="4" w:space="0" w:color="auto"/>
              <w:right w:val="single" w:sz="4" w:space="0" w:color="auto"/>
            </w:tcBorders>
          </w:tcPr>
          <w:p w:rsidR="00BE7243" w:rsidRPr="00D87D0C" w:rsidRDefault="00BE7243" w:rsidP="003326BE">
            <w:pPr>
              <w:jc w:val="center"/>
              <w:rPr>
                <w:rFonts w:ascii="Arial" w:hAnsi="Arial" w:cs="Arial"/>
                <w:highlight w:val="red"/>
              </w:rPr>
            </w:pPr>
          </w:p>
        </w:tc>
        <w:tc>
          <w:tcPr>
            <w:tcW w:w="6868" w:type="dxa"/>
            <w:tcBorders>
              <w:top w:val="nil"/>
              <w:left w:val="single" w:sz="4" w:space="0" w:color="auto"/>
              <w:bottom w:val="single" w:sz="4" w:space="0" w:color="auto"/>
              <w:right w:val="single" w:sz="4" w:space="0" w:color="auto"/>
            </w:tcBorders>
          </w:tcPr>
          <w:p w:rsidR="00BE7243" w:rsidRPr="00826E66" w:rsidRDefault="00BE7243" w:rsidP="00826E66">
            <w:pPr>
              <w:jc w:val="both"/>
              <w:rPr>
                <w:rFonts w:ascii="Arial" w:hAnsi="Arial" w:cs="Arial"/>
                <w:lang w:val="id-ID"/>
              </w:rPr>
            </w:pPr>
            <w:r>
              <w:rPr>
                <w:rFonts w:ascii="Arial" w:hAnsi="Arial" w:cs="Arial"/>
                <w:lang w:val="id-ID"/>
              </w:rPr>
              <w:t xml:space="preserve">Tuliskan </w:t>
            </w:r>
            <w:r w:rsidRPr="00585ED0">
              <w:rPr>
                <w:rFonts w:ascii="Arial" w:hAnsi="Arial" w:cs="Arial"/>
              </w:rPr>
              <w:t>rata-rata m</w:t>
            </w:r>
            <w:r w:rsidRPr="00585ED0">
              <w:rPr>
                <w:rFonts w:ascii="Arial" w:hAnsi="Arial" w:cs="Arial"/>
                <w:lang w:val="id-ID"/>
              </w:rPr>
              <w:t xml:space="preserve">asa tunggu </w:t>
            </w:r>
            <w:r w:rsidRPr="00585ED0">
              <w:rPr>
                <w:rFonts w:ascii="Arial" w:hAnsi="Arial" w:cs="Arial"/>
              </w:rPr>
              <w:t>(</w:t>
            </w:r>
            <w:r>
              <w:rPr>
                <w:rFonts w:ascii="Arial" w:hAnsi="Arial" w:cs="Arial"/>
                <w:lang w:val="id-ID"/>
              </w:rPr>
              <w:t xml:space="preserve">dalam </w:t>
            </w:r>
            <w:r w:rsidRPr="00585ED0">
              <w:rPr>
                <w:rFonts w:ascii="Arial" w:hAnsi="Arial" w:cs="Arial"/>
              </w:rPr>
              <w:t xml:space="preserve">bulan) yang diperlukan </w:t>
            </w:r>
            <w:r w:rsidRPr="00585ED0">
              <w:rPr>
                <w:rFonts w:ascii="Arial" w:hAnsi="Arial" w:cs="Arial"/>
                <w:lang w:val="id-ID"/>
              </w:rPr>
              <w:t>lulusan untuk memperoleh pekerjaan pertama</w:t>
            </w:r>
            <w:r>
              <w:rPr>
                <w:rFonts w:ascii="Arial" w:hAnsi="Arial" w:cs="Arial"/>
                <w:lang w:val="id-ID"/>
              </w:rPr>
              <w:t xml:space="preserve"> dan jelaskan bagaimana data ini diperoleh.</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Default="00BE7243" w:rsidP="003326BE">
            <w:pPr>
              <w:jc w:val="center"/>
              <w:rPr>
                <w:rFonts w:ascii="Arial" w:hAnsi="Arial" w:cs="Arial"/>
                <w:lang w:val="id-ID"/>
              </w:rPr>
            </w:pPr>
            <w:r>
              <w:rPr>
                <w:rFonts w:ascii="Arial" w:hAnsi="Arial" w:cs="Arial"/>
                <w:lang w:val="id-ID"/>
              </w:rPr>
              <w:t>3.7.2</w:t>
            </w:r>
          </w:p>
        </w:tc>
        <w:tc>
          <w:tcPr>
            <w:tcW w:w="1067" w:type="dxa"/>
            <w:tcBorders>
              <w:top w:val="nil"/>
              <w:left w:val="single" w:sz="4" w:space="0" w:color="auto"/>
              <w:bottom w:val="single" w:sz="4" w:space="0" w:color="auto"/>
              <w:right w:val="single" w:sz="4" w:space="0" w:color="auto"/>
            </w:tcBorders>
          </w:tcPr>
          <w:p w:rsidR="00BE7243" w:rsidRPr="00D87D0C" w:rsidRDefault="00BE7243" w:rsidP="003326BE">
            <w:pPr>
              <w:jc w:val="center"/>
              <w:rPr>
                <w:rFonts w:ascii="Arial" w:hAnsi="Arial" w:cs="Arial"/>
                <w:highlight w:val="red"/>
              </w:rPr>
            </w:pPr>
          </w:p>
        </w:tc>
        <w:tc>
          <w:tcPr>
            <w:tcW w:w="6868" w:type="dxa"/>
            <w:tcBorders>
              <w:top w:val="nil"/>
              <w:left w:val="single" w:sz="4" w:space="0" w:color="auto"/>
              <w:bottom w:val="single" w:sz="4" w:space="0" w:color="auto"/>
              <w:right w:val="single" w:sz="4" w:space="0" w:color="auto"/>
            </w:tcBorders>
          </w:tcPr>
          <w:p w:rsidR="00BE7243" w:rsidRDefault="00BE7243" w:rsidP="006A7FE7">
            <w:pPr>
              <w:jc w:val="both"/>
              <w:rPr>
                <w:rFonts w:ascii="Arial" w:hAnsi="Arial" w:cs="Arial"/>
                <w:lang w:val="id-ID"/>
              </w:rPr>
            </w:pPr>
            <w:r w:rsidRPr="006A7FE7">
              <w:rPr>
                <w:rFonts w:ascii="Arial" w:hAnsi="Arial" w:cs="Arial"/>
                <w:lang w:val="id-ID"/>
              </w:rPr>
              <w:t xml:space="preserve">Tuliskan </w:t>
            </w:r>
            <w:r>
              <w:rPr>
                <w:rFonts w:ascii="Arial" w:hAnsi="Arial" w:cs="Arial"/>
                <w:lang w:val="id-ID"/>
              </w:rPr>
              <w:t>p</w:t>
            </w:r>
            <w:r w:rsidRPr="006A7FE7">
              <w:rPr>
                <w:rFonts w:ascii="Arial" w:hAnsi="Arial" w:cs="Arial"/>
                <w:lang w:val="sv-SE"/>
              </w:rPr>
              <w:t xml:space="preserve">ersentase lulusan yang bekerja pada bidang yang sesuai dengan </w:t>
            </w:r>
            <w:r w:rsidRPr="006A7FE7">
              <w:rPr>
                <w:rFonts w:ascii="Arial" w:hAnsi="Arial" w:cs="Arial"/>
                <w:lang w:val="id-ID"/>
              </w:rPr>
              <w:t>kompetensi</w:t>
            </w:r>
            <w:r>
              <w:rPr>
                <w:rFonts w:ascii="Arial" w:hAnsi="Arial" w:cs="Arial"/>
                <w:lang w:val="id-ID"/>
              </w:rPr>
              <w:t xml:space="preserve"> dan j</w:t>
            </w:r>
            <w:r w:rsidRPr="006A7FE7">
              <w:rPr>
                <w:rFonts w:ascii="Arial" w:hAnsi="Arial" w:cs="Arial"/>
                <w:lang w:val="sv-SE"/>
              </w:rPr>
              <w:t>elaskan bagaimana data ini diperoleh</w:t>
            </w:r>
            <w:r>
              <w:rPr>
                <w:rFonts w:ascii="Arial" w:hAnsi="Arial" w:cs="Arial"/>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Default="00BE7243" w:rsidP="003326BE">
            <w:pPr>
              <w:jc w:val="center"/>
              <w:rPr>
                <w:rFonts w:ascii="Arial" w:hAnsi="Arial" w:cs="Arial"/>
                <w:lang w:val="id-ID"/>
              </w:rPr>
            </w:pPr>
            <w:r w:rsidRPr="00585ED0">
              <w:rPr>
                <w:rFonts w:ascii="Arial" w:hAnsi="Arial" w:cs="Arial"/>
              </w:rPr>
              <w:t>3.8</w:t>
            </w:r>
          </w:p>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Default="00BE7243" w:rsidP="003326BE">
            <w:pPr>
              <w:jc w:val="center"/>
              <w:rPr>
                <w:rFonts w:ascii="Arial" w:hAnsi="Arial" w:cs="Arial"/>
                <w:lang w:val="id-ID"/>
              </w:rPr>
            </w:pPr>
          </w:p>
          <w:p w:rsidR="00BE7243" w:rsidRDefault="00BE7243" w:rsidP="00AF0C32">
            <w:pPr>
              <w:rPr>
                <w:rFonts w:ascii="Arial" w:hAnsi="Arial" w:cs="Arial"/>
                <w:lang w:val="id-ID"/>
              </w:rPr>
            </w:pPr>
          </w:p>
          <w:p w:rsidR="00BE7243" w:rsidRPr="00716362" w:rsidRDefault="00BE7243" w:rsidP="00816B46">
            <w:pPr>
              <w:jc w:val="center"/>
              <w:rPr>
                <w:rFonts w:ascii="Arial" w:hAnsi="Arial" w:cs="Arial"/>
                <w:lang w:val="id-ID"/>
              </w:rPr>
            </w:pPr>
          </w:p>
        </w:tc>
        <w:tc>
          <w:tcPr>
            <w:tcW w:w="1067" w:type="dxa"/>
            <w:tcBorders>
              <w:top w:val="nil"/>
              <w:left w:val="single" w:sz="4" w:space="0" w:color="auto"/>
              <w:bottom w:val="single" w:sz="4" w:space="0" w:color="auto"/>
              <w:right w:val="single" w:sz="4" w:space="0" w:color="auto"/>
            </w:tcBorders>
          </w:tcPr>
          <w:p w:rsidR="00BE7243" w:rsidRDefault="00BE7243" w:rsidP="00716362">
            <w:pPr>
              <w:jc w:val="center"/>
              <w:rPr>
                <w:rFonts w:ascii="Arial" w:hAnsi="Arial" w:cs="Arial"/>
                <w:lang w:val="id-ID"/>
              </w:rPr>
            </w:pPr>
          </w:p>
          <w:p w:rsidR="00BE7243" w:rsidRDefault="00BE7243" w:rsidP="00AF0C32">
            <w:pPr>
              <w:rPr>
                <w:rFonts w:ascii="Arial" w:hAnsi="Arial" w:cs="Arial"/>
                <w:lang w:val="id-ID"/>
              </w:rPr>
            </w:pPr>
          </w:p>
          <w:p w:rsidR="00BE7243" w:rsidRPr="00716362" w:rsidRDefault="00BE7243" w:rsidP="00716362">
            <w:pPr>
              <w:jc w:val="center"/>
              <w:rPr>
                <w:rFonts w:ascii="Arial" w:hAnsi="Arial" w:cs="Arial"/>
                <w:lang w:val="id-ID"/>
              </w:rPr>
            </w:pPr>
          </w:p>
        </w:tc>
        <w:tc>
          <w:tcPr>
            <w:tcW w:w="6868" w:type="dxa"/>
            <w:tcBorders>
              <w:top w:val="nil"/>
              <w:left w:val="single" w:sz="4" w:space="0" w:color="auto"/>
              <w:bottom w:val="single" w:sz="4" w:space="0" w:color="auto"/>
              <w:right w:val="single" w:sz="4" w:space="0" w:color="auto"/>
            </w:tcBorders>
          </w:tcPr>
          <w:p w:rsidR="00BE7243" w:rsidRPr="00585ED0" w:rsidRDefault="00BE7243" w:rsidP="00C144EC">
            <w:pPr>
              <w:tabs>
                <w:tab w:val="left" w:pos="540"/>
              </w:tabs>
              <w:jc w:val="both"/>
              <w:rPr>
                <w:rFonts w:ascii="Arial" w:hAnsi="Arial" w:cs="Arial"/>
                <w:color w:val="000000"/>
              </w:rPr>
            </w:pPr>
            <w:r w:rsidRPr="002263C9">
              <w:rPr>
                <w:rFonts w:ascii="Arial" w:hAnsi="Arial" w:cs="Arial"/>
                <w:lang w:val="id-ID"/>
              </w:rPr>
              <w:t>Pelacakan dan perekaman data lulusan yang mencakup: upaya pelacakan dan perekaman data lulusan, pemanfaatan hasil pelacakan untuk perbaikan dalam aspek proses pembelajaran, penggalangan dana, informasi pekerjaan, dan membangun jejaring, serta pendapat pengguna lulusan terhadap mutu alumni</w:t>
            </w:r>
            <w:r>
              <w:rPr>
                <w:rFonts w:ascii="Arial" w:hAnsi="Arial" w:cs="Arial"/>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Pr="00C144EC" w:rsidRDefault="00BE7243" w:rsidP="003326BE">
            <w:pPr>
              <w:jc w:val="center"/>
              <w:rPr>
                <w:rFonts w:ascii="Arial" w:hAnsi="Arial" w:cs="Arial"/>
                <w:lang w:val="id-ID"/>
              </w:rPr>
            </w:pPr>
            <w:r>
              <w:rPr>
                <w:rFonts w:ascii="Arial" w:hAnsi="Arial" w:cs="Arial"/>
                <w:lang w:val="id-ID"/>
              </w:rPr>
              <w:t>3.8.1</w:t>
            </w:r>
          </w:p>
        </w:tc>
        <w:tc>
          <w:tcPr>
            <w:tcW w:w="1067" w:type="dxa"/>
            <w:tcBorders>
              <w:top w:val="nil"/>
              <w:left w:val="single" w:sz="4" w:space="0" w:color="auto"/>
              <w:bottom w:val="single" w:sz="4" w:space="0" w:color="auto"/>
              <w:right w:val="single" w:sz="4" w:space="0" w:color="auto"/>
            </w:tcBorders>
          </w:tcPr>
          <w:p w:rsidR="00BE7243" w:rsidRDefault="00BE7243" w:rsidP="003326BE">
            <w:pPr>
              <w:jc w:val="center"/>
              <w:rPr>
                <w:rFonts w:ascii="Arial" w:hAnsi="Arial" w:cs="Arial"/>
                <w:lang w:val="id-ID"/>
              </w:rPr>
            </w:pPr>
          </w:p>
        </w:tc>
        <w:tc>
          <w:tcPr>
            <w:tcW w:w="6868" w:type="dxa"/>
            <w:tcBorders>
              <w:top w:val="nil"/>
              <w:left w:val="single" w:sz="4" w:space="0" w:color="auto"/>
              <w:bottom w:val="single" w:sz="4" w:space="0" w:color="auto"/>
              <w:right w:val="single" w:sz="4" w:space="0" w:color="auto"/>
            </w:tcBorders>
          </w:tcPr>
          <w:p w:rsidR="00BE7243" w:rsidRPr="002263C9" w:rsidRDefault="00BE7243" w:rsidP="009B6721">
            <w:pPr>
              <w:jc w:val="both"/>
              <w:rPr>
                <w:rFonts w:ascii="Arial" w:hAnsi="Arial" w:cs="Arial"/>
                <w:lang w:val="id-ID"/>
              </w:rPr>
            </w:pPr>
            <w:r w:rsidRPr="009B6721">
              <w:rPr>
                <w:rFonts w:ascii="Arial" w:hAnsi="Arial" w:cs="Arial"/>
                <w:lang w:val="id-ID"/>
              </w:rPr>
              <w:t>Evaluasi kinerja lulusan oleh program studi (terhadap minimal 20 % dari jumlah lulusan 5 tahun terakhir)</w:t>
            </w:r>
            <w:r>
              <w:rPr>
                <w:rFonts w:ascii="Arial" w:hAnsi="Arial" w:cs="Arial"/>
                <w:lang w:val="id-ID"/>
              </w:rPr>
              <w:t xml:space="preserve">. </w:t>
            </w:r>
            <w:r w:rsidRPr="009B6721">
              <w:rPr>
                <w:rFonts w:ascii="Arial" w:hAnsi="Arial" w:cs="Arial"/>
                <w:lang w:val="id-ID"/>
              </w:rPr>
              <w:t>Adakah studi pelacakan (</w:t>
            </w:r>
            <w:r w:rsidRPr="009B6721">
              <w:rPr>
                <w:rFonts w:ascii="Arial" w:hAnsi="Arial" w:cs="Arial"/>
                <w:i/>
                <w:lang w:val="id-ID"/>
              </w:rPr>
              <w:t>tracer study)</w:t>
            </w:r>
            <w:r w:rsidRPr="009B6721">
              <w:rPr>
                <w:rFonts w:ascii="Arial" w:hAnsi="Arial" w:cs="Arial"/>
                <w:lang w:val="id-ID"/>
              </w:rPr>
              <w:t xml:space="preserve"> untuk mendapatkan hasil evaluasi </w:t>
            </w:r>
            <w:r w:rsidRPr="009B6721">
              <w:rPr>
                <w:rFonts w:ascii="Arial" w:hAnsi="Arial" w:cs="Arial"/>
                <w:lang w:val="id-ID"/>
              </w:rPr>
              <w:lastRenderedPageBreak/>
              <w:t>kinerj</w:t>
            </w:r>
            <w:r>
              <w:rPr>
                <w:rFonts w:ascii="Arial" w:hAnsi="Arial" w:cs="Arial"/>
                <w:lang w:val="id-ID"/>
              </w:rPr>
              <w:t>a lulusan dengan pihak pengguna? Jika ada, maka isilah Tabel 3.8.1.1 dan  Tabel 3.8.1.2.</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Default="00EE153F" w:rsidP="003326BE">
            <w:pPr>
              <w:jc w:val="center"/>
              <w:rPr>
                <w:rFonts w:ascii="Arial" w:hAnsi="Arial" w:cs="Arial"/>
                <w:lang w:val="id-ID"/>
              </w:rPr>
            </w:pPr>
            <w:r>
              <w:rPr>
                <w:rFonts w:ascii="Arial" w:hAnsi="Arial" w:cs="Arial"/>
                <w:lang w:val="id-ID"/>
              </w:rPr>
              <w:lastRenderedPageBreak/>
              <w:t>3.8.2</w:t>
            </w:r>
            <w:r w:rsidR="00BE7243">
              <w:rPr>
                <w:rFonts w:ascii="Arial" w:hAnsi="Arial" w:cs="Arial"/>
                <w:lang w:val="id-ID"/>
              </w:rPr>
              <w:t>.1</w:t>
            </w:r>
          </w:p>
        </w:tc>
        <w:tc>
          <w:tcPr>
            <w:tcW w:w="1067" w:type="dxa"/>
            <w:tcBorders>
              <w:top w:val="nil"/>
              <w:left w:val="single" w:sz="4" w:space="0" w:color="auto"/>
              <w:bottom w:val="single" w:sz="4" w:space="0" w:color="auto"/>
              <w:right w:val="single" w:sz="4" w:space="0" w:color="auto"/>
            </w:tcBorders>
          </w:tcPr>
          <w:p w:rsidR="00BE7243" w:rsidRDefault="00BE7243" w:rsidP="003326BE">
            <w:pPr>
              <w:jc w:val="center"/>
              <w:rPr>
                <w:rFonts w:ascii="Arial" w:hAnsi="Arial" w:cs="Arial"/>
                <w:lang w:val="id-ID"/>
              </w:rPr>
            </w:pPr>
            <w:r>
              <w:rPr>
                <w:rFonts w:ascii="Arial" w:hAnsi="Arial" w:cs="Arial"/>
                <w:lang w:val="id-ID"/>
              </w:rPr>
              <w:t>(3)-(7)</w:t>
            </w:r>
          </w:p>
        </w:tc>
        <w:tc>
          <w:tcPr>
            <w:tcW w:w="6868" w:type="dxa"/>
            <w:tcBorders>
              <w:top w:val="nil"/>
              <w:left w:val="single" w:sz="4" w:space="0" w:color="auto"/>
              <w:bottom w:val="single" w:sz="4" w:space="0" w:color="auto"/>
              <w:right w:val="single" w:sz="4" w:space="0" w:color="auto"/>
            </w:tcBorders>
          </w:tcPr>
          <w:p w:rsidR="00BE7243" w:rsidRPr="00401B60" w:rsidRDefault="00BE7243" w:rsidP="009B6721">
            <w:pPr>
              <w:tabs>
                <w:tab w:val="left" w:pos="540"/>
              </w:tabs>
              <w:jc w:val="both"/>
              <w:rPr>
                <w:rFonts w:ascii="Arial" w:hAnsi="Arial" w:cs="Arial"/>
                <w:lang w:val="id-ID"/>
              </w:rPr>
            </w:pPr>
            <w:r w:rsidRPr="00585ED0">
              <w:rPr>
                <w:rFonts w:ascii="Arial" w:hAnsi="Arial" w:cs="Arial"/>
              </w:rPr>
              <w:t xml:space="preserve">Tuliskan hasil studi pelacakan </w:t>
            </w:r>
            <w:r w:rsidRPr="00585ED0">
              <w:rPr>
                <w:rFonts w:ascii="Arial" w:hAnsi="Arial" w:cs="Arial"/>
                <w:lang w:val="id-ID"/>
              </w:rPr>
              <w:t>l</w:t>
            </w:r>
            <w:r w:rsidRPr="00585ED0">
              <w:rPr>
                <w:rFonts w:ascii="Arial" w:hAnsi="Arial" w:cs="Arial"/>
              </w:rPr>
              <w:t xml:space="preserve">ulusan </w:t>
            </w:r>
            <w:r w:rsidRPr="00585ED0">
              <w:rPr>
                <w:rFonts w:ascii="Arial" w:hAnsi="Arial" w:cs="Arial"/>
                <w:lang w:val="id-ID"/>
              </w:rPr>
              <w:t>d</w:t>
            </w:r>
            <w:r w:rsidRPr="00585ED0">
              <w:rPr>
                <w:rFonts w:ascii="Arial" w:hAnsi="Arial" w:cs="Arial"/>
              </w:rPr>
              <w:t>okter</w:t>
            </w:r>
            <w:r w:rsidRPr="00585ED0">
              <w:rPr>
                <w:rFonts w:ascii="Arial" w:hAnsi="Arial" w:cs="Arial"/>
                <w:lang w:val="id-ID"/>
              </w:rPr>
              <w:t xml:space="preserve"> </w:t>
            </w:r>
            <w:proofErr w:type="gramStart"/>
            <w:r w:rsidRPr="00585ED0">
              <w:rPr>
                <w:rFonts w:ascii="Arial" w:hAnsi="Arial" w:cs="Arial"/>
                <w:lang w:val="id-ID"/>
              </w:rPr>
              <w:t>h</w:t>
            </w:r>
            <w:r w:rsidRPr="00585ED0">
              <w:rPr>
                <w:rFonts w:ascii="Arial" w:hAnsi="Arial" w:cs="Arial"/>
              </w:rPr>
              <w:t xml:space="preserve">ewan </w:t>
            </w:r>
            <w:r w:rsidRPr="00585ED0">
              <w:rPr>
                <w:rFonts w:ascii="Arial" w:hAnsi="Arial" w:cs="Arial"/>
                <w:lang w:val="id-ID"/>
              </w:rPr>
              <w:t xml:space="preserve"> dari</w:t>
            </w:r>
            <w:proofErr w:type="gramEnd"/>
            <w:r w:rsidRPr="00585ED0">
              <w:rPr>
                <w:rFonts w:ascii="Arial" w:hAnsi="Arial" w:cs="Arial"/>
                <w:lang w:val="id-ID"/>
              </w:rPr>
              <w:t xml:space="preserve"> aspek kemampuan umum </w:t>
            </w:r>
            <w:r w:rsidRPr="00585ED0">
              <w:rPr>
                <w:rFonts w:ascii="Arial" w:hAnsi="Arial" w:cs="Arial"/>
              </w:rPr>
              <w:t>pada tabel yang tersedia</w:t>
            </w:r>
            <w:r>
              <w:rPr>
                <w:rFonts w:ascii="Arial" w:hAnsi="Arial" w:cs="Arial"/>
                <w:lang w:val="id-ID"/>
              </w:rPr>
              <w:t>.</w:t>
            </w:r>
          </w:p>
          <w:p w:rsidR="00BE7243" w:rsidRPr="00585ED0" w:rsidRDefault="00BE7243" w:rsidP="009B6721">
            <w:pPr>
              <w:tabs>
                <w:tab w:val="left" w:pos="540"/>
              </w:tabs>
              <w:jc w:val="both"/>
              <w:rPr>
                <w:rFonts w:ascii="Arial" w:hAnsi="Arial" w:cs="Arial"/>
              </w:rPr>
            </w:pPr>
          </w:p>
          <w:p w:rsidR="00BE7243" w:rsidRPr="009B6721" w:rsidRDefault="00BE7243" w:rsidP="009B6721">
            <w:pPr>
              <w:tabs>
                <w:tab w:val="left" w:pos="540"/>
              </w:tabs>
              <w:jc w:val="both"/>
              <w:rPr>
                <w:rFonts w:ascii="Arial" w:hAnsi="Arial" w:cs="Arial"/>
                <w:lang w:val="id-ID"/>
              </w:rPr>
            </w:pPr>
            <w:r w:rsidRPr="00585ED0">
              <w:rPr>
                <w:rFonts w:ascii="Arial" w:hAnsi="Arial" w:cs="Arial"/>
              </w:rPr>
              <w:t>Tuliskan</w:t>
            </w:r>
            <w:r>
              <w:rPr>
                <w:rFonts w:ascii="Arial" w:hAnsi="Arial" w:cs="Arial"/>
                <w:lang w:val="id-ID"/>
              </w:rPr>
              <w:t xml:space="preserve"> pada:</w:t>
            </w:r>
          </w:p>
          <w:p w:rsidR="00BE7243" w:rsidRPr="00401B60" w:rsidRDefault="00BE7243" w:rsidP="006D2F49">
            <w:pPr>
              <w:pStyle w:val="ListParagraph"/>
              <w:numPr>
                <w:ilvl w:val="0"/>
                <w:numId w:val="79"/>
              </w:numPr>
              <w:tabs>
                <w:tab w:val="left" w:pos="540"/>
              </w:tabs>
              <w:jc w:val="both"/>
              <w:rPr>
                <w:rFonts w:ascii="Arial" w:hAnsi="Arial" w:cs="Arial"/>
                <w:lang w:val="id-ID"/>
              </w:rPr>
            </w:pPr>
            <w:r>
              <w:rPr>
                <w:rFonts w:ascii="Arial" w:hAnsi="Arial" w:cs="Arial"/>
                <w:lang w:val="id-ID"/>
              </w:rPr>
              <w:t>k</w:t>
            </w:r>
            <w:r>
              <w:rPr>
                <w:rFonts w:ascii="Arial" w:hAnsi="Arial" w:cs="Arial"/>
              </w:rPr>
              <w:t>olom (3)</w:t>
            </w:r>
            <w:r>
              <w:rPr>
                <w:rFonts w:ascii="Arial" w:hAnsi="Arial" w:cs="Arial"/>
                <w:lang w:val="id-ID"/>
              </w:rPr>
              <w:t>-</w:t>
            </w:r>
            <w:r w:rsidRPr="00401B60">
              <w:rPr>
                <w:rFonts w:ascii="Arial" w:hAnsi="Arial" w:cs="Arial"/>
              </w:rPr>
              <w:t xml:space="preserve">(6), jumlah lulusan per kategori penilaian untuk masing-masing </w:t>
            </w:r>
            <w:r w:rsidRPr="00401B60">
              <w:rPr>
                <w:rFonts w:ascii="Arial" w:hAnsi="Arial" w:cs="Arial"/>
                <w:lang w:val="id-ID"/>
              </w:rPr>
              <w:t xml:space="preserve">jenis </w:t>
            </w:r>
            <w:r w:rsidRPr="00401B60">
              <w:rPr>
                <w:rFonts w:ascii="Arial" w:hAnsi="Arial" w:cs="Arial"/>
              </w:rPr>
              <w:t>kemampuan</w:t>
            </w:r>
            <w:r w:rsidRPr="00401B60">
              <w:rPr>
                <w:rFonts w:ascii="Arial" w:hAnsi="Arial" w:cs="Arial"/>
                <w:lang w:val="id-ID"/>
              </w:rPr>
              <w:t xml:space="preserve"> sebagaimana yang tercantum pada Kolom (2);</w:t>
            </w:r>
          </w:p>
          <w:p w:rsidR="00BE7243" w:rsidRPr="009B6721" w:rsidRDefault="00BE7243" w:rsidP="006D2F49">
            <w:pPr>
              <w:pStyle w:val="ListParagraph"/>
              <w:numPr>
                <w:ilvl w:val="0"/>
                <w:numId w:val="79"/>
              </w:numPr>
              <w:tabs>
                <w:tab w:val="left" w:pos="540"/>
              </w:tabs>
              <w:jc w:val="both"/>
              <w:rPr>
                <w:rFonts w:ascii="Arial" w:hAnsi="Arial" w:cs="Arial"/>
                <w:lang w:val="id-ID"/>
              </w:rPr>
            </w:pPr>
            <w:r w:rsidRPr="0015564F">
              <w:rPr>
                <w:rFonts w:ascii="Arial" w:hAnsi="Arial" w:cs="Arial"/>
                <w:lang w:val="id-ID"/>
              </w:rPr>
              <w:t>k</w:t>
            </w:r>
            <w:r w:rsidRPr="0015564F">
              <w:rPr>
                <w:rFonts w:ascii="Arial" w:hAnsi="Arial" w:cs="Arial"/>
              </w:rPr>
              <w:t>olom (7), tindak lanjut yang dilakukan oleh program studi</w:t>
            </w:r>
            <w:r w:rsidRPr="0015564F">
              <w:rPr>
                <w:rFonts w:ascii="Arial" w:hAnsi="Arial" w:cs="Arial"/>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Default="00EE153F" w:rsidP="003326BE">
            <w:pPr>
              <w:jc w:val="center"/>
              <w:rPr>
                <w:rFonts w:ascii="Arial" w:hAnsi="Arial" w:cs="Arial"/>
                <w:lang w:val="id-ID"/>
              </w:rPr>
            </w:pPr>
            <w:r>
              <w:rPr>
                <w:rFonts w:ascii="Arial" w:hAnsi="Arial" w:cs="Arial"/>
                <w:lang w:val="id-ID"/>
              </w:rPr>
              <w:t>3.8.2</w:t>
            </w:r>
            <w:r w:rsidR="00BE7243">
              <w:rPr>
                <w:rFonts w:ascii="Arial" w:hAnsi="Arial" w:cs="Arial"/>
                <w:lang w:val="id-ID"/>
              </w:rPr>
              <w:t>.2</w:t>
            </w:r>
          </w:p>
        </w:tc>
        <w:tc>
          <w:tcPr>
            <w:tcW w:w="1067" w:type="dxa"/>
            <w:tcBorders>
              <w:top w:val="nil"/>
              <w:left w:val="single" w:sz="4" w:space="0" w:color="auto"/>
              <w:bottom w:val="single" w:sz="4" w:space="0" w:color="auto"/>
              <w:right w:val="single" w:sz="4" w:space="0" w:color="auto"/>
            </w:tcBorders>
          </w:tcPr>
          <w:p w:rsidR="00BE7243" w:rsidRDefault="00BE7243" w:rsidP="003326BE">
            <w:pPr>
              <w:jc w:val="center"/>
              <w:rPr>
                <w:rFonts w:ascii="Arial" w:hAnsi="Arial" w:cs="Arial"/>
                <w:lang w:val="id-ID"/>
              </w:rPr>
            </w:pPr>
            <w:r>
              <w:rPr>
                <w:rFonts w:ascii="Arial" w:hAnsi="Arial" w:cs="Arial"/>
                <w:lang w:val="id-ID"/>
              </w:rPr>
              <w:t>(3)-(7)</w:t>
            </w:r>
          </w:p>
        </w:tc>
        <w:tc>
          <w:tcPr>
            <w:tcW w:w="6868" w:type="dxa"/>
            <w:tcBorders>
              <w:top w:val="nil"/>
              <w:left w:val="single" w:sz="4" w:space="0" w:color="auto"/>
              <w:bottom w:val="single" w:sz="4" w:space="0" w:color="auto"/>
              <w:right w:val="single" w:sz="4" w:space="0" w:color="auto"/>
            </w:tcBorders>
          </w:tcPr>
          <w:p w:rsidR="00BE7243" w:rsidRDefault="00BE7243" w:rsidP="00401B60">
            <w:pPr>
              <w:jc w:val="both"/>
              <w:rPr>
                <w:rFonts w:ascii="Arial" w:hAnsi="Arial" w:cs="Arial"/>
                <w:lang w:val="id-ID"/>
              </w:rPr>
            </w:pPr>
            <w:r w:rsidRPr="00585ED0">
              <w:rPr>
                <w:rFonts w:ascii="Arial" w:hAnsi="Arial" w:cs="Arial"/>
              </w:rPr>
              <w:t xml:space="preserve">Tuliskan hasil studi pelacakan </w:t>
            </w:r>
            <w:r w:rsidRPr="00585ED0">
              <w:rPr>
                <w:rFonts w:ascii="Arial" w:hAnsi="Arial" w:cs="Arial"/>
                <w:lang w:val="id-ID"/>
              </w:rPr>
              <w:t>l</w:t>
            </w:r>
            <w:r w:rsidRPr="00585ED0">
              <w:rPr>
                <w:rFonts w:ascii="Arial" w:hAnsi="Arial" w:cs="Arial"/>
              </w:rPr>
              <w:t xml:space="preserve">ulusan </w:t>
            </w:r>
            <w:r w:rsidRPr="00585ED0">
              <w:rPr>
                <w:rFonts w:ascii="Arial" w:hAnsi="Arial" w:cs="Arial"/>
                <w:lang w:val="id-ID"/>
              </w:rPr>
              <w:t>d</w:t>
            </w:r>
            <w:r w:rsidRPr="00585ED0">
              <w:rPr>
                <w:rFonts w:ascii="Arial" w:hAnsi="Arial" w:cs="Arial"/>
              </w:rPr>
              <w:t xml:space="preserve">okter </w:t>
            </w:r>
            <w:proofErr w:type="gramStart"/>
            <w:r w:rsidRPr="00585ED0">
              <w:rPr>
                <w:rFonts w:ascii="Arial" w:hAnsi="Arial" w:cs="Arial"/>
                <w:lang w:val="id-ID"/>
              </w:rPr>
              <w:t>h</w:t>
            </w:r>
            <w:r w:rsidRPr="00585ED0">
              <w:rPr>
                <w:rFonts w:ascii="Arial" w:hAnsi="Arial" w:cs="Arial"/>
              </w:rPr>
              <w:t xml:space="preserve">ewan </w:t>
            </w:r>
            <w:r w:rsidRPr="00585ED0">
              <w:rPr>
                <w:rFonts w:ascii="Arial" w:hAnsi="Arial" w:cs="Arial"/>
                <w:lang w:val="id-ID"/>
              </w:rPr>
              <w:t xml:space="preserve"> dari</w:t>
            </w:r>
            <w:proofErr w:type="gramEnd"/>
            <w:r w:rsidRPr="00585ED0">
              <w:rPr>
                <w:rFonts w:ascii="Arial" w:hAnsi="Arial" w:cs="Arial"/>
                <w:lang w:val="id-ID"/>
              </w:rPr>
              <w:t xml:space="preserve"> aspek k</w:t>
            </w:r>
            <w:r w:rsidRPr="00585ED0">
              <w:rPr>
                <w:rFonts w:ascii="Arial" w:hAnsi="Arial" w:cs="Arial"/>
              </w:rPr>
              <w:t>eahlian berdasarkan bidang ilmu (profesionalisme) pada tabel yang tersedia</w:t>
            </w:r>
            <w:r>
              <w:rPr>
                <w:rFonts w:ascii="Arial" w:hAnsi="Arial" w:cs="Arial"/>
                <w:lang w:val="id-ID"/>
              </w:rPr>
              <w:t>.</w:t>
            </w:r>
          </w:p>
          <w:p w:rsidR="00BE7243" w:rsidRPr="00401B60" w:rsidRDefault="00BE7243" w:rsidP="00401B60">
            <w:pPr>
              <w:jc w:val="both"/>
              <w:rPr>
                <w:rFonts w:ascii="Arial" w:hAnsi="Arial" w:cs="Arial"/>
                <w:lang w:val="id-ID"/>
              </w:rPr>
            </w:pPr>
          </w:p>
          <w:p w:rsidR="00BE7243" w:rsidRPr="00401B60" w:rsidRDefault="00BE7243" w:rsidP="00401B60">
            <w:pPr>
              <w:tabs>
                <w:tab w:val="left" w:pos="540"/>
              </w:tabs>
              <w:jc w:val="both"/>
              <w:rPr>
                <w:rFonts w:ascii="Arial" w:hAnsi="Arial" w:cs="Arial"/>
                <w:lang w:val="id-ID"/>
              </w:rPr>
            </w:pPr>
            <w:r w:rsidRPr="00401B60">
              <w:rPr>
                <w:rFonts w:ascii="Arial" w:hAnsi="Arial" w:cs="Arial"/>
              </w:rPr>
              <w:t>Tuliska</w:t>
            </w:r>
            <w:r w:rsidRPr="00401B60">
              <w:rPr>
                <w:rFonts w:ascii="Arial" w:hAnsi="Arial" w:cs="Arial"/>
                <w:lang w:val="id-ID"/>
              </w:rPr>
              <w:t>n p</w:t>
            </w:r>
            <w:r w:rsidRPr="00401B60">
              <w:rPr>
                <w:rFonts w:ascii="Arial" w:hAnsi="Arial" w:cs="Arial"/>
              </w:rPr>
              <w:t>ada</w:t>
            </w:r>
            <w:r w:rsidRPr="00401B60">
              <w:rPr>
                <w:rFonts w:ascii="Arial" w:hAnsi="Arial" w:cs="Arial"/>
                <w:lang w:val="id-ID"/>
              </w:rPr>
              <w:t>:</w:t>
            </w:r>
          </w:p>
          <w:p w:rsidR="00BE7243" w:rsidRPr="00401B60" w:rsidRDefault="00BE7243" w:rsidP="006D2F49">
            <w:pPr>
              <w:pStyle w:val="ListParagraph"/>
              <w:numPr>
                <w:ilvl w:val="0"/>
                <w:numId w:val="76"/>
              </w:numPr>
              <w:tabs>
                <w:tab w:val="left" w:pos="540"/>
              </w:tabs>
              <w:jc w:val="both"/>
              <w:rPr>
                <w:rFonts w:ascii="Arial" w:hAnsi="Arial" w:cs="Arial"/>
                <w:lang w:val="id-ID"/>
              </w:rPr>
            </w:pPr>
            <w:r>
              <w:rPr>
                <w:rFonts w:ascii="Arial" w:hAnsi="Arial" w:cs="Arial"/>
                <w:lang w:val="id-ID"/>
              </w:rPr>
              <w:t>k</w:t>
            </w:r>
            <w:r w:rsidRPr="00401B60">
              <w:rPr>
                <w:rFonts w:ascii="Arial" w:hAnsi="Arial" w:cs="Arial"/>
              </w:rPr>
              <w:t>olom (3)</w:t>
            </w:r>
            <w:r w:rsidRPr="00401B60">
              <w:rPr>
                <w:rFonts w:ascii="Arial" w:hAnsi="Arial" w:cs="Arial"/>
                <w:lang w:val="id-ID"/>
              </w:rPr>
              <w:t>-</w:t>
            </w:r>
            <w:r w:rsidRPr="00401B60">
              <w:rPr>
                <w:rFonts w:ascii="Arial" w:hAnsi="Arial" w:cs="Arial"/>
              </w:rPr>
              <w:t xml:space="preserve">(6), jumlah lulusan per kategori penilaian untuk masing masing </w:t>
            </w:r>
            <w:r w:rsidRPr="00401B60">
              <w:rPr>
                <w:rFonts w:ascii="Arial" w:hAnsi="Arial" w:cs="Arial"/>
                <w:lang w:val="id-ID"/>
              </w:rPr>
              <w:t xml:space="preserve">jenis </w:t>
            </w:r>
            <w:r w:rsidRPr="00401B60">
              <w:rPr>
                <w:rFonts w:ascii="Arial" w:hAnsi="Arial" w:cs="Arial"/>
              </w:rPr>
              <w:t>kompetensi</w:t>
            </w:r>
            <w:r w:rsidRPr="00401B60">
              <w:rPr>
                <w:rFonts w:ascii="Arial" w:hAnsi="Arial" w:cs="Arial"/>
                <w:lang w:val="id-ID"/>
              </w:rPr>
              <w:t xml:space="preserve"> sebagaimana yang tercantum pada </w:t>
            </w:r>
            <w:r>
              <w:rPr>
                <w:rFonts w:ascii="Arial" w:hAnsi="Arial" w:cs="Arial"/>
                <w:lang w:val="id-ID"/>
              </w:rPr>
              <w:t>k</w:t>
            </w:r>
            <w:r w:rsidRPr="00401B60">
              <w:rPr>
                <w:rFonts w:ascii="Arial" w:hAnsi="Arial" w:cs="Arial"/>
                <w:lang w:val="id-ID"/>
              </w:rPr>
              <w:t>olom (2);</w:t>
            </w:r>
          </w:p>
          <w:p w:rsidR="00BE7243" w:rsidRPr="00585ED0" w:rsidRDefault="00BE7243" w:rsidP="006D2F49">
            <w:pPr>
              <w:pStyle w:val="ListParagraph"/>
              <w:numPr>
                <w:ilvl w:val="0"/>
                <w:numId w:val="76"/>
              </w:numPr>
              <w:tabs>
                <w:tab w:val="left" w:pos="540"/>
              </w:tabs>
              <w:jc w:val="both"/>
              <w:rPr>
                <w:rFonts w:ascii="Arial" w:hAnsi="Arial" w:cs="Arial"/>
              </w:rPr>
            </w:pPr>
            <w:r>
              <w:rPr>
                <w:rFonts w:ascii="Arial" w:hAnsi="Arial" w:cs="Arial"/>
                <w:lang w:val="id-ID"/>
              </w:rPr>
              <w:t>k</w:t>
            </w:r>
            <w:r w:rsidRPr="00401B60">
              <w:rPr>
                <w:rFonts w:ascii="Arial" w:hAnsi="Arial" w:cs="Arial"/>
              </w:rPr>
              <w:t>olom (7), tindak lanjut yang dilakukan oleh program studi</w:t>
            </w:r>
            <w:r w:rsidRPr="00401B60">
              <w:rPr>
                <w:rFonts w:ascii="Arial" w:hAnsi="Arial" w:cs="Arial"/>
                <w:lang w:val="id-ID"/>
              </w:rPr>
              <w:t>.</w:t>
            </w:r>
          </w:p>
        </w:tc>
      </w:tr>
      <w:tr w:rsidR="00BE7243" w:rsidRPr="00585ED0" w:rsidTr="00FA0F2B">
        <w:tc>
          <w:tcPr>
            <w:tcW w:w="1137" w:type="dxa"/>
            <w:tcBorders>
              <w:top w:val="nil"/>
              <w:left w:val="single" w:sz="4" w:space="0" w:color="auto"/>
              <w:bottom w:val="single" w:sz="4" w:space="0" w:color="auto"/>
              <w:right w:val="single" w:sz="4" w:space="0" w:color="auto"/>
            </w:tcBorders>
          </w:tcPr>
          <w:p w:rsidR="00BE7243" w:rsidRPr="00585ED0" w:rsidRDefault="00BE7243" w:rsidP="003326BE">
            <w:pPr>
              <w:jc w:val="center"/>
              <w:rPr>
                <w:rFonts w:ascii="Arial" w:hAnsi="Arial" w:cs="Arial"/>
              </w:rPr>
            </w:pPr>
            <w:r w:rsidRPr="00585ED0">
              <w:rPr>
                <w:rFonts w:ascii="Arial" w:hAnsi="Arial" w:cs="Arial"/>
              </w:rPr>
              <w:t>3.9</w:t>
            </w:r>
          </w:p>
        </w:tc>
        <w:tc>
          <w:tcPr>
            <w:tcW w:w="1067" w:type="dxa"/>
            <w:tcBorders>
              <w:top w:val="nil"/>
              <w:left w:val="single" w:sz="4" w:space="0" w:color="auto"/>
              <w:bottom w:val="single" w:sz="4" w:space="0" w:color="auto"/>
              <w:right w:val="single" w:sz="4" w:space="0" w:color="auto"/>
            </w:tcBorders>
          </w:tcPr>
          <w:p w:rsidR="00BE7243" w:rsidRPr="00585ED0" w:rsidRDefault="00BE7243" w:rsidP="003326BE">
            <w:pPr>
              <w:jc w:val="center"/>
              <w:rPr>
                <w:rFonts w:ascii="Arial" w:hAnsi="Arial" w:cs="Arial"/>
              </w:rPr>
            </w:pPr>
          </w:p>
        </w:tc>
        <w:tc>
          <w:tcPr>
            <w:tcW w:w="6868" w:type="dxa"/>
            <w:tcBorders>
              <w:top w:val="nil"/>
              <w:left w:val="single" w:sz="4" w:space="0" w:color="auto"/>
              <w:bottom w:val="single" w:sz="4" w:space="0" w:color="auto"/>
              <w:right w:val="single" w:sz="4" w:space="0" w:color="auto"/>
            </w:tcBorders>
          </w:tcPr>
          <w:p w:rsidR="00BE7243" w:rsidRPr="00783F84" w:rsidRDefault="00BE7243" w:rsidP="003326BE">
            <w:pPr>
              <w:tabs>
                <w:tab w:val="left" w:pos="540"/>
              </w:tabs>
              <w:jc w:val="both"/>
              <w:rPr>
                <w:rFonts w:ascii="Arial" w:hAnsi="Arial" w:cs="Arial"/>
                <w:color w:val="000000"/>
                <w:lang w:val="id-ID"/>
              </w:rPr>
            </w:pPr>
            <w:r>
              <w:rPr>
                <w:rFonts w:ascii="Arial" w:hAnsi="Arial" w:cs="Arial"/>
                <w:lang w:val="id-ID"/>
              </w:rPr>
              <w:t>Jelaskan</w:t>
            </w:r>
            <w:r w:rsidRPr="00585ED0">
              <w:rPr>
                <w:rFonts w:ascii="Arial" w:hAnsi="Arial" w:cs="Arial"/>
              </w:rPr>
              <w:t xml:space="preserve"> p</w:t>
            </w:r>
            <w:r w:rsidRPr="00585ED0">
              <w:rPr>
                <w:rFonts w:ascii="Arial" w:hAnsi="Arial" w:cs="Arial"/>
                <w:lang w:val="id-ID"/>
              </w:rPr>
              <w:t xml:space="preserve">artisipasi </w:t>
            </w:r>
            <w:r w:rsidRPr="00585ED0">
              <w:rPr>
                <w:rFonts w:ascii="Arial" w:hAnsi="Arial" w:cs="Arial"/>
              </w:rPr>
              <w:t xml:space="preserve">alumni </w:t>
            </w:r>
            <w:r w:rsidRPr="00585ED0">
              <w:rPr>
                <w:rFonts w:ascii="Arial" w:hAnsi="Arial" w:cs="Arial"/>
                <w:lang w:val="id-ID"/>
              </w:rPr>
              <w:t>dalam pengembangan</w:t>
            </w:r>
            <w:r w:rsidRPr="00585ED0">
              <w:rPr>
                <w:rFonts w:ascii="Arial" w:hAnsi="Arial" w:cs="Arial"/>
              </w:rPr>
              <w:t xml:space="preserve"> program studi yang meliputi:</w:t>
            </w:r>
            <w:r w:rsidRPr="00585ED0">
              <w:rPr>
                <w:rFonts w:ascii="Arial" w:hAnsi="Arial" w:cs="Arial"/>
                <w:lang w:val="id-ID"/>
              </w:rPr>
              <w:t xml:space="preserve"> </w:t>
            </w:r>
            <w:r w:rsidRPr="00585ED0">
              <w:rPr>
                <w:rFonts w:ascii="Arial" w:hAnsi="Arial" w:cs="Arial"/>
              </w:rPr>
              <w:t>sumbangan dana, sumbangan fasilitas, keterlibatan dalam kegiatan</w:t>
            </w:r>
            <w:r w:rsidRPr="00585ED0">
              <w:rPr>
                <w:rFonts w:ascii="Arial" w:hAnsi="Arial" w:cs="Arial"/>
                <w:lang w:val="id-ID"/>
              </w:rPr>
              <w:t xml:space="preserve"> program studi</w:t>
            </w:r>
            <w:r w:rsidRPr="00585ED0">
              <w:rPr>
                <w:rFonts w:ascii="Arial" w:hAnsi="Arial" w:cs="Arial"/>
              </w:rPr>
              <w:t>, pengembangan jejaring, dan penyediaan fasilitas dalam kolom yang tersedia</w:t>
            </w:r>
            <w:r>
              <w:rPr>
                <w:rFonts w:ascii="Arial" w:hAnsi="Arial" w:cs="Arial"/>
                <w:lang w:val="id-ID"/>
              </w:rPr>
              <w:t>.</w:t>
            </w:r>
          </w:p>
        </w:tc>
      </w:tr>
    </w:tbl>
    <w:p w:rsidR="00A65DA2" w:rsidRPr="00585ED0" w:rsidRDefault="00A65DA2" w:rsidP="005502CE">
      <w:pPr>
        <w:rPr>
          <w:rFonts w:ascii="Arial" w:hAnsi="Arial" w:cs="Arial"/>
          <w:b/>
          <w:bCs/>
          <w:caps/>
          <w:color w:val="000000"/>
          <w:lang w:val="id-ID"/>
        </w:rPr>
      </w:pPr>
    </w:p>
    <w:p w:rsidR="00521E96" w:rsidRDefault="00521E96">
      <w:pPr>
        <w:rPr>
          <w:rFonts w:ascii="Arial" w:hAnsi="Arial" w:cs="Arial"/>
          <w:b/>
          <w:bCs/>
          <w:caps/>
          <w:color w:val="000000"/>
          <w:lang w:val="id-ID"/>
        </w:rPr>
      </w:pPr>
      <w:r>
        <w:rPr>
          <w:rFonts w:ascii="Arial" w:hAnsi="Arial" w:cs="Arial"/>
          <w:b/>
          <w:bCs/>
          <w:caps/>
          <w:color w:val="000000"/>
          <w:lang w:val="id-ID"/>
        </w:rPr>
        <w:br w:type="page"/>
      </w:r>
    </w:p>
    <w:p w:rsidR="005502CE" w:rsidRDefault="005502CE" w:rsidP="005502CE">
      <w:pPr>
        <w:rPr>
          <w:rFonts w:ascii="Arial" w:hAnsi="Arial" w:cs="Arial"/>
          <w:b/>
          <w:bCs/>
          <w:caps/>
          <w:color w:val="000000"/>
          <w:lang w:val="id-ID"/>
        </w:rPr>
      </w:pPr>
      <w:r w:rsidRPr="00585ED0">
        <w:rPr>
          <w:rFonts w:ascii="Arial" w:hAnsi="Arial" w:cs="Arial"/>
          <w:b/>
          <w:bCs/>
          <w:caps/>
          <w:color w:val="000000"/>
          <w:lang w:val="fi-FI"/>
        </w:rPr>
        <w:lastRenderedPageBreak/>
        <w:t xml:space="preserve">Standar 4. </w:t>
      </w:r>
      <w:r w:rsidRPr="00585ED0">
        <w:rPr>
          <w:rFonts w:ascii="Arial" w:hAnsi="Arial" w:cs="Arial"/>
          <w:b/>
          <w:bCs/>
          <w:caps/>
          <w:color w:val="000000"/>
          <w:lang w:val="sv-SE"/>
        </w:rPr>
        <w:t>Sumber Daya Manusia</w:t>
      </w:r>
    </w:p>
    <w:p w:rsidR="000741B9" w:rsidRPr="000741B9" w:rsidRDefault="000741B9" w:rsidP="005502CE">
      <w:pPr>
        <w:rPr>
          <w:rFonts w:ascii="Arial" w:hAnsi="Arial" w:cs="Arial"/>
          <w:b/>
          <w:bCs/>
          <w:caps/>
          <w:color w:val="000000"/>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24"/>
        <w:gridCol w:w="6747"/>
      </w:tblGrid>
      <w:tr w:rsidR="005502CE" w:rsidRPr="00585ED0" w:rsidTr="006F098E">
        <w:trPr>
          <w:tblHeader/>
        </w:trPr>
        <w:tc>
          <w:tcPr>
            <w:tcW w:w="1101" w:type="dxa"/>
            <w:tcBorders>
              <w:top w:val="single" w:sz="4" w:space="0" w:color="auto"/>
              <w:bottom w:val="double" w:sz="4" w:space="0" w:color="auto"/>
            </w:tcBorders>
            <w:shd w:val="clear" w:color="auto" w:fill="auto"/>
            <w:vAlign w:val="center"/>
          </w:tcPr>
          <w:p w:rsidR="005502CE" w:rsidRPr="00585ED0" w:rsidRDefault="005502CE" w:rsidP="003326BE">
            <w:pPr>
              <w:jc w:val="center"/>
              <w:rPr>
                <w:rFonts w:ascii="Arial" w:hAnsi="Arial" w:cs="Arial"/>
                <w:b/>
                <w:lang w:val="id-ID"/>
              </w:rPr>
            </w:pPr>
            <w:r w:rsidRPr="00585ED0">
              <w:rPr>
                <w:rFonts w:ascii="Arial" w:hAnsi="Arial" w:cs="Arial"/>
                <w:b/>
                <w:lang w:val="nb-NO"/>
              </w:rPr>
              <w:t xml:space="preserve">No. </w:t>
            </w:r>
            <w:r w:rsidRPr="00585ED0">
              <w:rPr>
                <w:rFonts w:ascii="Arial" w:hAnsi="Arial" w:cs="Arial"/>
                <w:b/>
                <w:lang w:val="id-ID"/>
              </w:rPr>
              <w:t>Butir</w:t>
            </w:r>
          </w:p>
        </w:tc>
        <w:tc>
          <w:tcPr>
            <w:tcW w:w="1224" w:type="dxa"/>
            <w:tcBorders>
              <w:top w:val="single" w:sz="4" w:space="0" w:color="auto"/>
              <w:bottom w:val="double" w:sz="4" w:space="0" w:color="auto"/>
            </w:tcBorders>
            <w:shd w:val="clear" w:color="auto" w:fill="auto"/>
            <w:vAlign w:val="center"/>
          </w:tcPr>
          <w:p w:rsidR="005502CE" w:rsidRPr="00585ED0" w:rsidRDefault="005502CE" w:rsidP="003326BE">
            <w:pPr>
              <w:jc w:val="center"/>
              <w:rPr>
                <w:rFonts w:ascii="Arial" w:hAnsi="Arial" w:cs="Arial"/>
                <w:b/>
                <w:lang w:val="id-ID"/>
              </w:rPr>
            </w:pPr>
            <w:r w:rsidRPr="00585ED0">
              <w:rPr>
                <w:rFonts w:ascii="Arial" w:hAnsi="Arial" w:cs="Arial"/>
                <w:b/>
                <w:lang w:val="nb-NO"/>
              </w:rPr>
              <w:t>No. Kolom</w:t>
            </w:r>
            <w:r w:rsidRPr="00585ED0">
              <w:rPr>
                <w:rFonts w:ascii="Arial" w:hAnsi="Arial" w:cs="Arial"/>
                <w:b/>
                <w:lang w:val="id-ID"/>
              </w:rPr>
              <w:t xml:space="preserve"> pada Tabel</w:t>
            </w:r>
          </w:p>
        </w:tc>
        <w:tc>
          <w:tcPr>
            <w:tcW w:w="6747" w:type="dxa"/>
            <w:tcBorders>
              <w:top w:val="single" w:sz="4" w:space="0" w:color="auto"/>
              <w:bottom w:val="double" w:sz="4" w:space="0" w:color="auto"/>
            </w:tcBorders>
            <w:shd w:val="clear" w:color="auto" w:fill="auto"/>
            <w:vAlign w:val="center"/>
          </w:tcPr>
          <w:p w:rsidR="005502CE" w:rsidRPr="00585ED0" w:rsidRDefault="005502CE" w:rsidP="003326BE">
            <w:pPr>
              <w:jc w:val="center"/>
              <w:rPr>
                <w:rFonts w:ascii="Arial" w:hAnsi="Arial" w:cs="Arial"/>
                <w:b/>
                <w:lang w:val="nb-NO"/>
              </w:rPr>
            </w:pPr>
            <w:r w:rsidRPr="00585ED0">
              <w:rPr>
                <w:rFonts w:ascii="Arial" w:hAnsi="Arial" w:cs="Arial"/>
                <w:b/>
                <w:lang w:val="nb-NO"/>
              </w:rPr>
              <w:t>Panduan Pengisian</w:t>
            </w:r>
          </w:p>
        </w:tc>
      </w:tr>
      <w:tr w:rsidR="005502CE" w:rsidRPr="00585ED0" w:rsidTr="006F098E">
        <w:tc>
          <w:tcPr>
            <w:tcW w:w="1101" w:type="dxa"/>
            <w:tcBorders>
              <w:top w:val="nil"/>
              <w:bottom w:val="single" w:sz="4" w:space="0" w:color="auto"/>
            </w:tcBorders>
          </w:tcPr>
          <w:p w:rsidR="005502CE" w:rsidRPr="00585ED0" w:rsidRDefault="005502CE" w:rsidP="003326BE">
            <w:pPr>
              <w:jc w:val="center"/>
              <w:rPr>
                <w:rFonts w:ascii="Arial" w:hAnsi="Arial" w:cs="Arial"/>
                <w:lang w:val="nb-NO"/>
              </w:rPr>
            </w:pPr>
          </w:p>
        </w:tc>
        <w:tc>
          <w:tcPr>
            <w:tcW w:w="1224" w:type="dxa"/>
            <w:tcBorders>
              <w:top w:val="nil"/>
            </w:tcBorders>
          </w:tcPr>
          <w:p w:rsidR="005502CE" w:rsidRPr="00585ED0" w:rsidRDefault="005502CE" w:rsidP="003326BE">
            <w:pPr>
              <w:jc w:val="center"/>
              <w:rPr>
                <w:rFonts w:ascii="Arial" w:hAnsi="Arial" w:cs="Arial"/>
                <w:lang w:val="id-ID"/>
              </w:rPr>
            </w:pPr>
          </w:p>
        </w:tc>
        <w:tc>
          <w:tcPr>
            <w:tcW w:w="6747" w:type="dxa"/>
            <w:tcBorders>
              <w:top w:val="nil"/>
            </w:tcBorders>
          </w:tcPr>
          <w:p w:rsidR="005502CE" w:rsidRPr="00585ED0" w:rsidRDefault="005502CE" w:rsidP="009D3067">
            <w:pPr>
              <w:jc w:val="both"/>
              <w:rPr>
                <w:rFonts w:ascii="Arial" w:hAnsi="Arial" w:cs="Arial"/>
                <w:lang w:val="nb-NO"/>
              </w:rPr>
            </w:pPr>
            <w:r w:rsidRPr="00585ED0">
              <w:rPr>
                <w:rFonts w:ascii="Arial" w:hAnsi="Arial" w:cs="Arial"/>
                <w:bCs/>
                <w:iCs/>
              </w:rPr>
              <w:t xml:space="preserve">Dosen tetap dalam borang akreditasi BAN-PT </w:t>
            </w:r>
            <w:r w:rsidRPr="00585ED0">
              <w:rPr>
                <w:rFonts w:ascii="Arial" w:hAnsi="Arial" w:cs="Arial"/>
                <w:iCs/>
              </w:rPr>
              <w:t>adalah dosen yang diangkat dan ditempatkan sebagai tenaga tetap pada PT yang bersangkutan; termasuk dosen penugasan Kopertis</w:t>
            </w:r>
            <w:proofErr w:type="gramStart"/>
            <w:r w:rsidRPr="00585ED0">
              <w:rPr>
                <w:rFonts w:ascii="Arial" w:hAnsi="Arial" w:cs="Arial"/>
                <w:iCs/>
              </w:rPr>
              <w:t>,  dosen</w:t>
            </w:r>
            <w:proofErr w:type="gramEnd"/>
            <w:r w:rsidRPr="00585ED0">
              <w:rPr>
                <w:rFonts w:ascii="Arial" w:hAnsi="Arial" w:cs="Arial"/>
                <w:iCs/>
              </w:rPr>
              <w:t xml:space="preserve"> yayasan pada PTS</w:t>
            </w:r>
            <w:r w:rsidRPr="00585ED0">
              <w:rPr>
                <w:rFonts w:ascii="Arial" w:hAnsi="Arial" w:cs="Arial"/>
                <w:iCs/>
                <w:lang w:val="id-ID"/>
              </w:rPr>
              <w:t>, dan dosen kontrak dengan masa kontrak sekurang-kurangnya 5 tahun,</w:t>
            </w:r>
            <w:r w:rsidRPr="00585ED0">
              <w:rPr>
                <w:rFonts w:ascii="Arial" w:hAnsi="Arial" w:cs="Arial"/>
                <w:iCs/>
              </w:rPr>
              <w:t xml:space="preserve"> dalam bidang yang relevan dengan keahlian bidang studinya. Seorang dosen hanya dapat menjadi dosen tetap pada satu perguruan tinggi, </w:t>
            </w:r>
            <w:proofErr w:type="gramStart"/>
            <w:r w:rsidRPr="00585ED0">
              <w:rPr>
                <w:rFonts w:ascii="Arial" w:hAnsi="Arial" w:cs="Arial"/>
                <w:iCs/>
              </w:rPr>
              <w:t>dan mempunyai penugasan kerja minimum 36 jam/minggu</w:t>
            </w:r>
            <w:proofErr w:type="gramEnd"/>
            <w:r w:rsidRPr="00585ED0">
              <w:rPr>
                <w:rFonts w:ascii="Arial" w:hAnsi="Arial" w:cs="Arial"/>
                <w:bCs/>
              </w:rPr>
              <w:t>.</w:t>
            </w:r>
          </w:p>
        </w:tc>
      </w:tr>
      <w:tr w:rsidR="005502CE" w:rsidRPr="00585ED0" w:rsidTr="006F098E">
        <w:tc>
          <w:tcPr>
            <w:tcW w:w="1101" w:type="dxa"/>
            <w:tcBorders>
              <w:top w:val="nil"/>
              <w:bottom w:val="single" w:sz="4" w:space="0" w:color="auto"/>
            </w:tcBorders>
          </w:tcPr>
          <w:p w:rsidR="005502CE" w:rsidRPr="00585ED0" w:rsidRDefault="005502CE" w:rsidP="003326BE">
            <w:pPr>
              <w:jc w:val="center"/>
              <w:rPr>
                <w:rFonts w:ascii="Arial" w:hAnsi="Arial" w:cs="Arial"/>
                <w:lang w:val="nb-NO"/>
              </w:rPr>
            </w:pPr>
            <w:r w:rsidRPr="00585ED0">
              <w:rPr>
                <w:rFonts w:ascii="Arial" w:hAnsi="Arial" w:cs="Arial"/>
                <w:lang w:val="nb-NO"/>
              </w:rPr>
              <w:t>4.1</w:t>
            </w:r>
          </w:p>
        </w:tc>
        <w:tc>
          <w:tcPr>
            <w:tcW w:w="1224" w:type="dxa"/>
            <w:tcBorders>
              <w:top w:val="nil"/>
            </w:tcBorders>
          </w:tcPr>
          <w:p w:rsidR="005502CE" w:rsidRPr="00585ED0" w:rsidRDefault="005502CE" w:rsidP="003326BE">
            <w:pPr>
              <w:jc w:val="center"/>
              <w:rPr>
                <w:rFonts w:ascii="Arial" w:hAnsi="Arial" w:cs="Arial"/>
                <w:lang w:val="id-ID"/>
              </w:rPr>
            </w:pPr>
          </w:p>
        </w:tc>
        <w:tc>
          <w:tcPr>
            <w:tcW w:w="6747" w:type="dxa"/>
            <w:tcBorders>
              <w:top w:val="nil"/>
            </w:tcBorders>
          </w:tcPr>
          <w:p w:rsidR="005502CE" w:rsidRPr="00585ED0" w:rsidRDefault="005502CE" w:rsidP="009D3067">
            <w:pPr>
              <w:ind w:hanging="13"/>
              <w:jc w:val="both"/>
              <w:rPr>
                <w:rFonts w:ascii="Arial" w:hAnsi="Arial" w:cs="Arial"/>
                <w:lang w:val="id-ID"/>
              </w:rPr>
            </w:pPr>
            <w:r w:rsidRPr="00585ED0">
              <w:rPr>
                <w:rFonts w:ascii="Arial" w:hAnsi="Arial" w:cs="Arial"/>
                <w:lang w:val="nb-NO"/>
              </w:rPr>
              <w:t xml:space="preserve">Jelaskan </w:t>
            </w:r>
            <w:r w:rsidR="00D87D0C">
              <w:rPr>
                <w:rFonts w:ascii="Arial" w:hAnsi="Arial" w:cs="Arial"/>
                <w:noProof/>
                <w:color w:val="000000"/>
              </w:rPr>
              <w:t>s</w:t>
            </w:r>
            <w:r w:rsidRPr="00585ED0">
              <w:rPr>
                <w:rFonts w:ascii="Arial" w:hAnsi="Arial" w:cs="Arial"/>
                <w:noProof/>
                <w:color w:val="000000"/>
              </w:rPr>
              <w:t xml:space="preserve">istem rekrutmen, pengembangan karir, monitoring dan evaluasi dosen dan tenaga kependidikan yang mencakup: </w:t>
            </w:r>
            <w:r w:rsidRPr="00585ED0">
              <w:rPr>
                <w:rFonts w:ascii="Arial" w:hAnsi="Arial" w:cs="Arial"/>
                <w:noProof/>
                <w:color w:val="000000"/>
                <w:lang w:val="id-ID"/>
              </w:rPr>
              <w:t xml:space="preserve">Pedoman tertulis tentang </w:t>
            </w:r>
            <w:r w:rsidRPr="00585ED0">
              <w:rPr>
                <w:rFonts w:ascii="Arial" w:hAnsi="Arial" w:cs="Arial"/>
                <w:color w:val="0D0D0D"/>
                <w:lang w:val="id-ID"/>
              </w:rPr>
              <w:t xml:space="preserve">sistem </w:t>
            </w:r>
            <w:r w:rsidRPr="00585ED0">
              <w:rPr>
                <w:rFonts w:ascii="Arial" w:hAnsi="Arial" w:cs="Arial"/>
                <w:color w:val="0D0D0D"/>
                <w:lang w:val="nb-NO"/>
              </w:rPr>
              <w:t xml:space="preserve">rekrutmen, </w:t>
            </w:r>
            <w:r w:rsidRPr="00585ED0">
              <w:rPr>
                <w:rFonts w:ascii="Arial" w:hAnsi="Arial" w:cs="Arial"/>
                <w:color w:val="0D0D0D"/>
                <w:lang w:val="id-ID"/>
              </w:rPr>
              <w:t xml:space="preserve">penempatan, </w:t>
            </w:r>
            <w:r w:rsidRPr="00585ED0">
              <w:rPr>
                <w:rFonts w:ascii="Arial" w:hAnsi="Arial" w:cs="Arial"/>
                <w:color w:val="0D0D0D"/>
                <w:lang w:val="nb-NO"/>
              </w:rPr>
              <w:t xml:space="preserve">pembinaan, </w:t>
            </w:r>
            <w:r w:rsidRPr="00585ED0">
              <w:rPr>
                <w:rFonts w:ascii="Arial" w:hAnsi="Arial" w:cs="Arial"/>
                <w:color w:val="0D0D0D"/>
              </w:rPr>
              <w:t>pengembangan</w:t>
            </w:r>
            <w:r w:rsidRPr="00585ED0">
              <w:rPr>
                <w:rFonts w:ascii="Arial" w:hAnsi="Arial" w:cs="Arial"/>
                <w:color w:val="0D0D0D"/>
                <w:lang w:val="nb-NO"/>
              </w:rPr>
              <w:t xml:space="preserve"> </w:t>
            </w:r>
            <w:r w:rsidRPr="00585ED0">
              <w:rPr>
                <w:rFonts w:ascii="Arial" w:hAnsi="Arial" w:cs="Arial"/>
                <w:color w:val="0D0D0D"/>
                <w:lang w:val="id-ID"/>
              </w:rPr>
              <w:t>dan pemberhentian</w:t>
            </w:r>
            <w:r w:rsidRPr="00585ED0">
              <w:rPr>
                <w:rFonts w:ascii="Arial" w:hAnsi="Arial" w:cs="Arial"/>
                <w:color w:val="0D0D0D"/>
              </w:rPr>
              <w:t xml:space="preserve"> dosen dan </w:t>
            </w:r>
            <w:r w:rsidRPr="00585ED0">
              <w:rPr>
                <w:rFonts w:ascii="Arial" w:hAnsi="Arial" w:cs="Arial"/>
                <w:color w:val="0D0D0D"/>
                <w:lang w:val="id-ID"/>
              </w:rPr>
              <w:t>tenaga kependidikan</w:t>
            </w:r>
            <w:r w:rsidRPr="00585ED0">
              <w:rPr>
                <w:rFonts w:ascii="Arial" w:hAnsi="Arial" w:cs="Arial"/>
                <w:color w:val="0D0D0D"/>
                <w:lang w:val="nb-NO"/>
              </w:rPr>
              <w:t xml:space="preserve">, dan konsistensi pelaksanaannya, </w:t>
            </w:r>
            <w:r w:rsidRPr="00585ED0">
              <w:rPr>
                <w:rFonts w:ascii="Arial" w:hAnsi="Arial" w:cs="Arial"/>
                <w:lang w:val="nb-NO"/>
              </w:rPr>
              <w:t>sistem monitoring dan evaluasi, serta rekam jejak (</w:t>
            </w:r>
            <w:r w:rsidRPr="00585ED0">
              <w:rPr>
                <w:rFonts w:ascii="Arial" w:hAnsi="Arial" w:cs="Arial"/>
                <w:i/>
                <w:lang w:val="nb-NO"/>
              </w:rPr>
              <w:t>track record</w:t>
            </w:r>
            <w:r w:rsidRPr="00585ED0">
              <w:rPr>
                <w:rFonts w:ascii="Arial" w:hAnsi="Arial" w:cs="Arial"/>
                <w:lang w:val="nb-NO"/>
              </w:rPr>
              <w:t>) kinerja dosen dan tenaga kependidikan</w:t>
            </w:r>
            <w:r w:rsidR="009D3067">
              <w:rPr>
                <w:rFonts w:ascii="Arial" w:hAnsi="Arial" w:cs="Arial"/>
                <w:lang w:val="id-ID"/>
              </w:rPr>
              <w:t>.</w:t>
            </w:r>
            <w:r w:rsidRPr="00585ED0">
              <w:rPr>
                <w:rFonts w:ascii="Arial" w:hAnsi="Arial" w:cs="Arial"/>
                <w:lang w:val="id-ID"/>
              </w:rPr>
              <w:t xml:space="preserve"> </w:t>
            </w:r>
          </w:p>
          <w:p w:rsidR="005502CE" w:rsidRPr="00585ED0" w:rsidRDefault="005502CE" w:rsidP="009D3067">
            <w:pPr>
              <w:jc w:val="both"/>
              <w:rPr>
                <w:rFonts w:ascii="Arial" w:hAnsi="Arial" w:cs="Arial"/>
                <w:bCs/>
                <w:color w:val="0000FF"/>
              </w:rPr>
            </w:pPr>
            <w:r w:rsidRPr="00585ED0">
              <w:rPr>
                <w:rFonts w:ascii="Arial" w:hAnsi="Arial" w:cs="Arial"/>
                <w:bCs/>
              </w:rPr>
              <w:t xml:space="preserve">Jelaskan pula ketersediaan pedoman tertulis yang terkait dengan hal hal yang </w:t>
            </w:r>
            <w:proofErr w:type="gramStart"/>
            <w:r w:rsidRPr="00585ED0">
              <w:rPr>
                <w:rFonts w:ascii="Arial" w:hAnsi="Arial" w:cs="Arial"/>
                <w:bCs/>
              </w:rPr>
              <w:t>berkaitan  tersebut</w:t>
            </w:r>
            <w:proofErr w:type="gramEnd"/>
            <w:r w:rsidRPr="00585ED0">
              <w:rPr>
                <w:rFonts w:ascii="Arial" w:hAnsi="Arial" w:cs="Arial"/>
                <w:bCs/>
              </w:rPr>
              <w:t>.</w:t>
            </w:r>
          </w:p>
        </w:tc>
      </w:tr>
      <w:tr w:rsidR="005502CE" w:rsidRPr="00585ED0" w:rsidTr="006F098E">
        <w:tc>
          <w:tcPr>
            <w:tcW w:w="1101" w:type="dxa"/>
            <w:tcBorders>
              <w:top w:val="single" w:sz="4" w:space="0" w:color="auto"/>
              <w:bottom w:val="single" w:sz="4" w:space="0" w:color="auto"/>
            </w:tcBorders>
          </w:tcPr>
          <w:p w:rsidR="005502CE" w:rsidRPr="00585ED0" w:rsidRDefault="005502CE" w:rsidP="003326BE">
            <w:pPr>
              <w:jc w:val="center"/>
              <w:rPr>
                <w:rFonts w:ascii="Arial" w:hAnsi="Arial" w:cs="Arial"/>
              </w:rPr>
            </w:pPr>
            <w:r w:rsidRPr="00585ED0">
              <w:rPr>
                <w:rFonts w:ascii="Arial" w:hAnsi="Arial" w:cs="Arial"/>
              </w:rPr>
              <w:t>4.2</w:t>
            </w:r>
          </w:p>
        </w:tc>
        <w:tc>
          <w:tcPr>
            <w:tcW w:w="1224" w:type="dxa"/>
            <w:tcBorders>
              <w:top w:val="nil"/>
            </w:tcBorders>
          </w:tcPr>
          <w:p w:rsidR="005502CE" w:rsidRPr="00585ED0" w:rsidRDefault="005502CE" w:rsidP="003326BE">
            <w:pPr>
              <w:jc w:val="center"/>
              <w:rPr>
                <w:rFonts w:ascii="Arial" w:hAnsi="Arial" w:cs="Arial"/>
                <w:lang w:val="id-ID"/>
              </w:rPr>
            </w:pPr>
          </w:p>
        </w:tc>
        <w:tc>
          <w:tcPr>
            <w:tcW w:w="6747" w:type="dxa"/>
            <w:tcBorders>
              <w:top w:val="nil"/>
            </w:tcBorders>
          </w:tcPr>
          <w:p w:rsidR="005502CE" w:rsidRPr="00585ED0" w:rsidRDefault="005502CE" w:rsidP="009D3067">
            <w:pPr>
              <w:jc w:val="both"/>
              <w:rPr>
                <w:rFonts w:ascii="Arial" w:hAnsi="Arial" w:cs="Arial"/>
                <w:bCs/>
                <w:color w:val="0000FF"/>
                <w:lang w:val="nb-NO"/>
              </w:rPr>
            </w:pPr>
            <w:r w:rsidRPr="00585ED0">
              <w:rPr>
                <w:rFonts w:ascii="Arial" w:hAnsi="Arial" w:cs="Arial"/>
              </w:rPr>
              <w:t>Jelaskan s</w:t>
            </w:r>
            <w:r w:rsidRPr="00585ED0">
              <w:rPr>
                <w:rFonts w:ascii="Arial" w:hAnsi="Arial" w:cs="Arial"/>
                <w:color w:val="0D0D0D"/>
                <w:lang w:val="id-ID"/>
              </w:rPr>
              <w:t>istem monitoring dan evaluasi, serta rekam jejak kinerja akademik dosen dan kinerja tenaga kependidikan</w:t>
            </w:r>
            <w:r w:rsidRPr="00585ED0">
              <w:rPr>
                <w:rFonts w:ascii="Arial" w:hAnsi="Arial" w:cs="Arial"/>
                <w:color w:val="0D0D0D"/>
              </w:rPr>
              <w:t xml:space="preserve"> (termasuk informasi tentang ketersediaan pedoman tertulis, dan monitoring dan evaluasi kinerja dosen dalam trid</w:t>
            </w:r>
            <w:r w:rsidRPr="00585ED0">
              <w:rPr>
                <w:rFonts w:ascii="Arial" w:hAnsi="Arial" w:cs="Arial"/>
                <w:color w:val="0D0D0D"/>
                <w:lang w:val="id-ID"/>
              </w:rPr>
              <w:t>h</w:t>
            </w:r>
            <w:r w:rsidRPr="00585ED0">
              <w:rPr>
                <w:rFonts w:ascii="Arial" w:hAnsi="Arial" w:cs="Arial"/>
                <w:color w:val="0D0D0D"/>
              </w:rPr>
              <w:t>arma serta dokumentasinya)</w:t>
            </w:r>
            <w:r w:rsidRPr="00585ED0">
              <w:rPr>
                <w:rFonts w:ascii="Arial" w:hAnsi="Arial" w:cs="Arial"/>
                <w:color w:val="0D0D0D"/>
                <w:lang w:val="sv-SE"/>
              </w:rPr>
              <w:t>.</w:t>
            </w:r>
          </w:p>
        </w:tc>
      </w:tr>
      <w:tr w:rsidR="005502CE" w:rsidRPr="00585ED0" w:rsidTr="006F098E">
        <w:tc>
          <w:tcPr>
            <w:tcW w:w="1101" w:type="dxa"/>
            <w:tcBorders>
              <w:top w:val="single" w:sz="4" w:space="0" w:color="auto"/>
              <w:bottom w:val="single" w:sz="4" w:space="0" w:color="auto"/>
            </w:tcBorders>
          </w:tcPr>
          <w:p w:rsidR="005502CE" w:rsidRPr="00585ED0" w:rsidRDefault="005502CE" w:rsidP="00ED305D">
            <w:pPr>
              <w:rPr>
                <w:rFonts w:ascii="Arial" w:hAnsi="Arial" w:cs="Arial"/>
              </w:rPr>
            </w:pPr>
            <w:r w:rsidRPr="00585ED0">
              <w:rPr>
                <w:rFonts w:ascii="Arial" w:hAnsi="Arial" w:cs="Arial"/>
              </w:rPr>
              <w:t>4.3</w:t>
            </w:r>
          </w:p>
        </w:tc>
        <w:tc>
          <w:tcPr>
            <w:tcW w:w="1224" w:type="dxa"/>
            <w:tcBorders>
              <w:top w:val="nil"/>
            </w:tcBorders>
          </w:tcPr>
          <w:p w:rsidR="005502CE" w:rsidRPr="00585ED0" w:rsidRDefault="005502CE" w:rsidP="003326BE">
            <w:pPr>
              <w:jc w:val="center"/>
              <w:rPr>
                <w:rFonts w:ascii="Arial" w:hAnsi="Arial" w:cs="Arial"/>
              </w:rPr>
            </w:pPr>
          </w:p>
        </w:tc>
        <w:tc>
          <w:tcPr>
            <w:tcW w:w="6747" w:type="dxa"/>
            <w:tcBorders>
              <w:top w:val="nil"/>
            </w:tcBorders>
          </w:tcPr>
          <w:p w:rsidR="005502CE" w:rsidRPr="00A51B82" w:rsidRDefault="005502CE" w:rsidP="003326BE">
            <w:pPr>
              <w:jc w:val="both"/>
              <w:rPr>
                <w:rFonts w:ascii="Arial" w:hAnsi="Arial" w:cs="Arial"/>
                <w:bCs/>
              </w:rPr>
            </w:pPr>
            <w:r w:rsidRPr="00585ED0">
              <w:rPr>
                <w:rFonts w:ascii="Arial" w:hAnsi="Arial" w:cs="Arial"/>
                <w:bCs/>
                <w:lang w:val="id-ID"/>
              </w:rPr>
              <w:t>Profil dosen tetap dan dosen tidak tetap</w:t>
            </w:r>
            <w:r w:rsidR="00ED305D">
              <w:rPr>
                <w:rFonts w:ascii="Arial" w:hAnsi="Arial" w:cs="Arial"/>
                <w:bCs/>
                <w:lang w:val="id-ID"/>
              </w:rPr>
              <w:t>.</w:t>
            </w:r>
          </w:p>
        </w:tc>
      </w:tr>
      <w:tr w:rsidR="005502CE" w:rsidRPr="00585ED0" w:rsidTr="006F098E">
        <w:tc>
          <w:tcPr>
            <w:tcW w:w="1101" w:type="dxa"/>
            <w:tcBorders>
              <w:top w:val="single" w:sz="4" w:space="0" w:color="auto"/>
              <w:bottom w:val="single" w:sz="4" w:space="0" w:color="auto"/>
            </w:tcBorders>
          </w:tcPr>
          <w:p w:rsidR="005502CE" w:rsidRPr="00585ED0" w:rsidRDefault="005502CE" w:rsidP="00ED305D">
            <w:pPr>
              <w:rPr>
                <w:rFonts w:ascii="Arial" w:hAnsi="Arial" w:cs="Arial"/>
                <w:lang w:val="id-ID"/>
              </w:rPr>
            </w:pPr>
            <w:r w:rsidRPr="00585ED0">
              <w:rPr>
                <w:rFonts w:ascii="Arial" w:hAnsi="Arial" w:cs="Arial"/>
                <w:lang w:val="id-ID"/>
              </w:rPr>
              <w:t>4.3.1</w:t>
            </w:r>
          </w:p>
        </w:tc>
        <w:tc>
          <w:tcPr>
            <w:tcW w:w="1224" w:type="dxa"/>
            <w:tcBorders>
              <w:top w:val="nil"/>
            </w:tcBorders>
          </w:tcPr>
          <w:p w:rsidR="005502CE" w:rsidRPr="00585ED0" w:rsidRDefault="005502CE" w:rsidP="003326BE">
            <w:pPr>
              <w:jc w:val="center"/>
              <w:rPr>
                <w:rFonts w:ascii="Arial" w:hAnsi="Arial" w:cs="Arial"/>
              </w:rPr>
            </w:pPr>
          </w:p>
        </w:tc>
        <w:tc>
          <w:tcPr>
            <w:tcW w:w="6747" w:type="dxa"/>
            <w:tcBorders>
              <w:top w:val="nil"/>
            </w:tcBorders>
          </w:tcPr>
          <w:p w:rsidR="005502CE" w:rsidRPr="00A51B82" w:rsidRDefault="005502CE" w:rsidP="003326BE">
            <w:pPr>
              <w:jc w:val="both"/>
              <w:rPr>
                <w:rFonts w:ascii="Arial" w:hAnsi="Arial" w:cs="Arial"/>
                <w:bCs/>
              </w:rPr>
            </w:pPr>
            <w:r w:rsidRPr="00585ED0">
              <w:rPr>
                <w:rFonts w:ascii="Arial" w:hAnsi="Arial" w:cs="Arial"/>
                <w:bCs/>
                <w:lang w:val="id-ID"/>
              </w:rPr>
              <w:t>Data dosen tetap</w:t>
            </w:r>
            <w:r w:rsidR="00ED305D">
              <w:rPr>
                <w:rFonts w:ascii="Arial" w:hAnsi="Arial" w:cs="Arial"/>
                <w:bCs/>
                <w:lang w:val="id-ID"/>
              </w:rPr>
              <w:t>.</w:t>
            </w:r>
          </w:p>
        </w:tc>
      </w:tr>
      <w:tr w:rsidR="005502CE" w:rsidRPr="00585ED0" w:rsidTr="006F098E">
        <w:tc>
          <w:tcPr>
            <w:tcW w:w="1101" w:type="dxa"/>
            <w:tcBorders>
              <w:top w:val="single" w:sz="4" w:space="0" w:color="auto"/>
              <w:bottom w:val="single" w:sz="4" w:space="0" w:color="auto"/>
            </w:tcBorders>
          </w:tcPr>
          <w:p w:rsidR="005502CE" w:rsidRPr="00585ED0" w:rsidRDefault="005502CE" w:rsidP="00ED305D">
            <w:pPr>
              <w:rPr>
                <w:rFonts w:ascii="Arial" w:hAnsi="Arial" w:cs="Arial"/>
                <w:lang w:val="id-ID"/>
              </w:rPr>
            </w:pPr>
            <w:r w:rsidRPr="00585ED0">
              <w:rPr>
                <w:rFonts w:ascii="Arial" w:hAnsi="Arial" w:cs="Arial"/>
              </w:rPr>
              <w:t>4.3.1</w:t>
            </w:r>
            <w:r w:rsidRPr="00585ED0">
              <w:rPr>
                <w:rFonts w:ascii="Arial" w:hAnsi="Arial" w:cs="Arial"/>
                <w:lang w:val="id-ID"/>
              </w:rPr>
              <w:t>.1</w:t>
            </w:r>
          </w:p>
          <w:p w:rsidR="005502CE" w:rsidRPr="00585ED0" w:rsidRDefault="005502CE" w:rsidP="00ED305D">
            <w:pPr>
              <w:rPr>
                <w:rFonts w:ascii="Arial" w:hAnsi="Arial" w:cs="Arial"/>
              </w:rPr>
            </w:pPr>
          </w:p>
          <w:p w:rsidR="005502CE" w:rsidRPr="00585ED0" w:rsidRDefault="005502CE" w:rsidP="00ED305D">
            <w:pPr>
              <w:rPr>
                <w:rFonts w:ascii="Arial" w:hAnsi="Arial" w:cs="Arial"/>
              </w:rPr>
            </w:pPr>
          </w:p>
          <w:p w:rsidR="005502CE" w:rsidRPr="00585ED0" w:rsidRDefault="005502CE" w:rsidP="00ED305D">
            <w:pPr>
              <w:rPr>
                <w:rFonts w:ascii="Arial" w:hAnsi="Arial" w:cs="Arial"/>
              </w:rPr>
            </w:pPr>
          </w:p>
        </w:tc>
        <w:tc>
          <w:tcPr>
            <w:tcW w:w="1224" w:type="dxa"/>
            <w:tcBorders>
              <w:top w:val="nil"/>
            </w:tcBorders>
          </w:tcPr>
          <w:p w:rsidR="005502CE" w:rsidRPr="009D3067" w:rsidRDefault="005502CE" w:rsidP="003326BE">
            <w:pPr>
              <w:jc w:val="center"/>
              <w:rPr>
                <w:rFonts w:ascii="Arial" w:hAnsi="Arial" w:cs="Arial"/>
                <w:color w:val="000000" w:themeColor="text1"/>
              </w:rPr>
            </w:pPr>
            <w:r w:rsidRPr="00585ED0">
              <w:rPr>
                <w:rFonts w:ascii="Arial" w:hAnsi="Arial" w:cs="Arial"/>
              </w:rPr>
              <w:t>(2</w:t>
            </w:r>
            <w:r w:rsidRPr="009D3067">
              <w:rPr>
                <w:rFonts w:ascii="Arial" w:hAnsi="Arial" w:cs="Arial"/>
                <w:color w:val="000000" w:themeColor="text1"/>
              </w:rPr>
              <w:t>)-(</w:t>
            </w:r>
            <w:r w:rsidR="001C5598">
              <w:rPr>
                <w:rFonts w:ascii="Arial" w:hAnsi="Arial" w:cs="Arial"/>
                <w:color w:val="000000" w:themeColor="text1"/>
                <w:lang w:val="id-ID"/>
              </w:rPr>
              <w:t>10</w:t>
            </w:r>
            <w:r w:rsidRPr="009D3067">
              <w:rPr>
                <w:rFonts w:ascii="Arial" w:hAnsi="Arial" w:cs="Arial"/>
                <w:color w:val="000000" w:themeColor="text1"/>
              </w:rPr>
              <w:t>)</w:t>
            </w:r>
          </w:p>
          <w:p w:rsidR="005502CE" w:rsidRPr="00585ED0" w:rsidRDefault="005502CE" w:rsidP="003326BE">
            <w:pPr>
              <w:jc w:val="center"/>
              <w:rPr>
                <w:rFonts w:ascii="Arial" w:hAnsi="Arial" w:cs="Arial"/>
              </w:rPr>
            </w:pPr>
          </w:p>
          <w:p w:rsidR="005502CE" w:rsidRPr="00585ED0" w:rsidRDefault="005502CE" w:rsidP="003326BE">
            <w:pPr>
              <w:jc w:val="center"/>
              <w:rPr>
                <w:rFonts w:ascii="Arial" w:hAnsi="Arial" w:cs="Arial"/>
              </w:rPr>
            </w:pPr>
          </w:p>
        </w:tc>
        <w:tc>
          <w:tcPr>
            <w:tcW w:w="6747" w:type="dxa"/>
            <w:tcBorders>
              <w:top w:val="nil"/>
            </w:tcBorders>
          </w:tcPr>
          <w:p w:rsidR="005502CE" w:rsidRDefault="007D12E6" w:rsidP="003326BE">
            <w:pPr>
              <w:jc w:val="both"/>
              <w:rPr>
                <w:rFonts w:ascii="Arial" w:hAnsi="Arial" w:cs="Arial"/>
                <w:bCs/>
                <w:lang w:val="id-ID"/>
              </w:rPr>
            </w:pPr>
            <w:r w:rsidRPr="00585ED0">
              <w:rPr>
                <w:rFonts w:ascii="Arial" w:hAnsi="Arial" w:cs="Arial"/>
                <w:lang w:val="id-ID"/>
              </w:rPr>
              <w:t xml:space="preserve">Tuliskan </w:t>
            </w:r>
            <w:r w:rsidR="009D3067">
              <w:rPr>
                <w:rFonts w:ascii="Arial" w:hAnsi="Arial" w:cs="Arial"/>
                <w:lang w:val="id-ID"/>
              </w:rPr>
              <w:t>d</w:t>
            </w:r>
            <w:r w:rsidR="005502CE" w:rsidRPr="00585ED0">
              <w:rPr>
                <w:rFonts w:ascii="Arial" w:hAnsi="Arial" w:cs="Arial"/>
                <w:lang w:val="nb-NO"/>
              </w:rPr>
              <w:t xml:space="preserve">ata dosen tetap yang </w:t>
            </w:r>
            <w:r w:rsidR="005502CE" w:rsidRPr="00585ED0">
              <w:rPr>
                <w:rFonts w:ascii="Arial" w:hAnsi="Arial" w:cs="Arial"/>
                <w:bCs/>
                <w:lang w:val="nb-NO"/>
              </w:rPr>
              <w:t xml:space="preserve">bidang keahliannya sesuai dengan </w:t>
            </w:r>
            <w:r w:rsidR="005502CE" w:rsidRPr="00585ED0">
              <w:rPr>
                <w:rFonts w:ascii="Arial" w:hAnsi="Arial" w:cs="Arial"/>
                <w:bCs/>
                <w:lang w:val="id-ID"/>
              </w:rPr>
              <w:t>bidang program studi</w:t>
            </w:r>
            <w:r w:rsidR="008352CF">
              <w:rPr>
                <w:rFonts w:ascii="Arial" w:hAnsi="Arial" w:cs="Arial"/>
                <w:bCs/>
                <w:lang w:val="id-ID"/>
              </w:rPr>
              <w:t xml:space="preserve"> pada tabel yang tersedia</w:t>
            </w:r>
            <w:r w:rsidR="005502CE" w:rsidRPr="00585ED0">
              <w:rPr>
                <w:rFonts w:ascii="Arial" w:hAnsi="Arial" w:cs="Arial"/>
                <w:bCs/>
                <w:lang w:val="nb-NO"/>
              </w:rPr>
              <w:t>.</w:t>
            </w:r>
          </w:p>
          <w:p w:rsidR="009D3067" w:rsidRPr="009D3067" w:rsidRDefault="009D3067" w:rsidP="003326BE">
            <w:pPr>
              <w:jc w:val="both"/>
              <w:rPr>
                <w:rFonts w:ascii="Arial" w:hAnsi="Arial" w:cs="Arial"/>
                <w:lang w:val="id-ID"/>
              </w:rPr>
            </w:pPr>
          </w:p>
          <w:p w:rsidR="005502CE" w:rsidRPr="00585ED0" w:rsidRDefault="005502CE" w:rsidP="003326BE">
            <w:pPr>
              <w:jc w:val="both"/>
              <w:rPr>
                <w:rFonts w:ascii="Arial" w:hAnsi="Arial" w:cs="Arial"/>
                <w:lang w:val="id-ID"/>
              </w:rPr>
            </w:pPr>
            <w:r w:rsidRPr="00585ED0">
              <w:rPr>
                <w:rFonts w:ascii="Arial" w:hAnsi="Arial" w:cs="Arial"/>
              </w:rPr>
              <w:t>Tuliskan</w:t>
            </w:r>
            <w:r w:rsidR="009D3067">
              <w:rPr>
                <w:rFonts w:ascii="Arial" w:hAnsi="Arial" w:cs="Arial"/>
                <w:lang w:val="id-ID"/>
              </w:rPr>
              <w:t xml:space="preserve"> pada:</w:t>
            </w:r>
            <w:r w:rsidR="002D0AD5" w:rsidRPr="00585ED0">
              <w:rPr>
                <w:rFonts w:ascii="Arial" w:hAnsi="Arial" w:cs="Arial"/>
                <w:lang w:val="id-ID"/>
              </w:rPr>
              <w:t xml:space="preserve"> </w:t>
            </w:r>
          </w:p>
          <w:p w:rsidR="005A153D" w:rsidRPr="005A153D" w:rsidRDefault="0015564F" w:rsidP="006D2F49">
            <w:pPr>
              <w:numPr>
                <w:ilvl w:val="0"/>
                <w:numId w:val="24"/>
              </w:numPr>
              <w:jc w:val="both"/>
              <w:rPr>
                <w:rFonts w:ascii="Arial" w:hAnsi="Arial" w:cs="Arial"/>
                <w:lang w:val="nb-NO"/>
              </w:rPr>
            </w:pPr>
            <w:r>
              <w:rPr>
                <w:rFonts w:ascii="Arial" w:hAnsi="Arial" w:cs="Arial"/>
                <w:lang w:val="id-ID"/>
              </w:rPr>
              <w:t>k</w:t>
            </w:r>
            <w:r w:rsidR="005A153D">
              <w:rPr>
                <w:rFonts w:ascii="Arial" w:hAnsi="Arial" w:cs="Arial"/>
                <w:lang w:val="id-ID"/>
              </w:rPr>
              <w:t>olom (1), nomor urut;</w:t>
            </w:r>
          </w:p>
          <w:p w:rsidR="005502CE" w:rsidRPr="00585ED0" w:rsidRDefault="0015564F" w:rsidP="006D2F49">
            <w:pPr>
              <w:numPr>
                <w:ilvl w:val="0"/>
                <w:numId w:val="24"/>
              </w:numPr>
              <w:jc w:val="both"/>
              <w:rPr>
                <w:rFonts w:ascii="Arial" w:hAnsi="Arial" w:cs="Arial"/>
                <w:lang w:val="nb-NO"/>
              </w:rPr>
            </w:pPr>
            <w:r>
              <w:rPr>
                <w:rFonts w:ascii="Arial" w:hAnsi="Arial" w:cs="Arial"/>
                <w:lang w:val="id-ID"/>
              </w:rPr>
              <w:t>k</w:t>
            </w:r>
            <w:r w:rsidR="005502CE" w:rsidRPr="00585ED0">
              <w:rPr>
                <w:rFonts w:ascii="Arial" w:hAnsi="Arial" w:cs="Arial"/>
                <w:lang w:val="nb-NO"/>
              </w:rPr>
              <w:t>olom</w:t>
            </w:r>
            <w:r w:rsidR="009D3067">
              <w:rPr>
                <w:rFonts w:ascii="Arial" w:hAnsi="Arial" w:cs="Arial"/>
                <w:lang w:val="nb-NO"/>
              </w:rPr>
              <w:t xml:space="preserve"> (2), nama lengkap dosen tetap</w:t>
            </w:r>
            <w:r w:rsidR="009D3067">
              <w:rPr>
                <w:rFonts w:ascii="Arial" w:hAnsi="Arial" w:cs="Arial"/>
                <w:lang w:val="id-ID"/>
              </w:rPr>
              <w:t>;</w:t>
            </w:r>
            <w:r w:rsidR="005502CE" w:rsidRPr="00585ED0">
              <w:rPr>
                <w:rFonts w:ascii="Arial" w:hAnsi="Arial" w:cs="Arial"/>
                <w:lang w:val="nb-NO"/>
              </w:rPr>
              <w:t xml:space="preserve"> </w:t>
            </w:r>
          </w:p>
          <w:p w:rsidR="005502CE" w:rsidRPr="00585ED0" w:rsidRDefault="0015564F" w:rsidP="006D2F49">
            <w:pPr>
              <w:numPr>
                <w:ilvl w:val="0"/>
                <w:numId w:val="24"/>
              </w:numPr>
              <w:jc w:val="both"/>
              <w:rPr>
                <w:rFonts w:ascii="Arial" w:hAnsi="Arial" w:cs="Arial"/>
                <w:lang w:val="nb-NO"/>
              </w:rPr>
            </w:pPr>
            <w:r>
              <w:rPr>
                <w:rFonts w:ascii="Arial" w:hAnsi="Arial" w:cs="Arial"/>
                <w:lang w:val="id-ID"/>
              </w:rPr>
              <w:t>k</w:t>
            </w:r>
            <w:r w:rsidR="005502CE" w:rsidRPr="00585ED0">
              <w:rPr>
                <w:rFonts w:ascii="Arial" w:hAnsi="Arial" w:cs="Arial"/>
                <w:lang w:val="nb-NO"/>
              </w:rPr>
              <w:t>olom (3), Nomor Induk Dosen Nasional (NIDN)</w:t>
            </w:r>
            <w:r w:rsidR="005502CE" w:rsidRPr="00585ED0">
              <w:rPr>
                <w:rFonts w:ascii="Arial" w:hAnsi="Arial" w:cs="Arial"/>
                <w:lang w:val="id-ID"/>
              </w:rPr>
              <w:t>,</w:t>
            </w:r>
            <w:r w:rsidR="005502CE" w:rsidRPr="00585ED0">
              <w:rPr>
                <w:rFonts w:ascii="Arial" w:hAnsi="Arial" w:cs="Arial"/>
                <w:lang w:val="nb-NO"/>
              </w:rPr>
              <w:t xml:space="preserve"> dapat dilihat pada </w:t>
            </w:r>
            <w:r w:rsidR="005502CE" w:rsidRPr="00585ED0">
              <w:rPr>
                <w:rFonts w:ascii="Arial" w:hAnsi="Arial" w:cs="Arial"/>
                <w:i/>
                <w:lang w:val="nb-NO"/>
              </w:rPr>
              <w:t>website</w:t>
            </w:r>
            <w:r w:rsidR="005502CE" w:rsidRPr="00585ED0">
              <w:rPr>
                <w:rFonts w:ascii="Arial" w:hAnsi="Arial" w:cs="Arial"/>
                <w:lang w:val="nb-NO"/>
              </w:rPr>
              <w:t xml:space="preserve"> Dikti (http://evaluasi.or.id)</w:t>
            </w:r>
            <w:r w:rsidR="009D3067">
              <w:rPr>
                <w:rFonts w:ascii="Arial" w:hAnsi="Arial" w:cs="Arial"/>
                <w:lang w:val="id-ID"/>
              </w:rPr>
              <w:t>;</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502CE" w:rsidRPr="00585ED0">
              <w:rPr>
                <w:rFonts w:ascii="Arial" w:hAnsi="Arial" w:cs="Arial"/>
              </w:rPr>
              <w:t>olom (4), tanggal lahir sesuai dengan SK pengangkatan pertama</w:t>
            </w:r>
            <w:r w:rsidR="009D3067">
              <w:rPr>
                <w:rFonts w:ascii="Arial" w:hAnsi="Arial" w:cs="Arial"/>
                <w:lang w:val="id-ID"/>
              </w:rPr>
              <w:t>;</w:t>
            </w:r>
          </w:p>
          <w:p w:rsidR="005502CE" w:rsidRPr="00585ED0" w:rsidRDefault="0015564F" w:rsidP="006D2F49">
            <w:pPr>
              <w:numPr>
                <w:ilvl w:val="0"/>
                <w:numId w:val="77"/>
              </w:numPr>
              <w:jc w:val="both"/>
              <w:rPr>
                <w:rFonts w:ascii="Arial" w:hAnsi="Arial" w:cs="Arial"/>
              </w:rPr>
            </w:pPr>
            <w:r>
              <w:rPr>
                <w:rFonts w:ascii="Arial" w:hAnsi="Arial" w:cs="Arial"/>
                <w:lang w:val="id-ID"/>
              </w:rPr>
              <w:t>k</w:t>
            </w:r>
            <w:r w:rsidR="009D3067">
              <w:rPr>
                <w:rFonts w:ascii="Arial" w:hAnsi="Arial" w:cs="Arial"/>
              </w:rPr>
              <w:t>olom (5), jabatan akademik</w:t>
            </w:r>
            <w:r w:rsidR="009D3067">
              <w:rPr>
                <w:rFonts w:ascii="Arial" w:hAnsi="Arial" w:cs="Arial"/>
                <w:lang w:val="id-ID"/>
              </w:rPr>
              <w:t>;</w:t>
            </w:r>
            <w:r w:rsidR="005502CE" w:rsidRPr="00585ED0">
              <w:rPr>
                <w:rFonts w:ascii="Arial" w:hAnsi="Arial" w:cs="Arial"/>
              </w:rPr>
              <w:t xml:space="preserve"> </w:t>
            </w:r>
          </w:p>
          <w:p w:rsidR="005502CE" w:rsidRPr="00585ED0" w:rsidRDefault="0015564F" w:rsidP="006D2F49">
            <w:pPr>
              <w:numPr>
                <w:ilvl w:val="0"/>
                <w:numId w:val="77"/>
              </w:numPr>
              <w:jc w:val="both"/>
              <w:rPr>
                <w:rFonts w:ascii="Arial" w:hAnsi="Arial" w:cs="Arial"/>
              </w:rPr>
            </w:pPr>
            <w:r>
              <w:rPr>
                <w:rFonts w:ascii="Arial" w:hAnsi="Arial" w:cs="Arial"/>
                <w:lang w:val="id-ID"/>
              </w:rPr>
              <w:t>k</w:t>
            </w:r>
            <w:r w:rsidR="005502CE" w:rsidRPr="00585ED0">
              <w:rPr>
                <w:rFonts w:ascii="Arial" w:hAnsi="Arial" w:cs="Arial"/>
              </w:rPr>
              <w:t>olom (6), gelar akademik/profesi  yang diperoleh, serta asal perguruan tinggi</w:t>
            </w:r>
            <w:r w:rsidR="005A153D">
              <w:rPr>
                <w:rFonts w:ascii="Arial" w:hAnsi="Arial" w:cs="Arial"/>
                <w:lang w:val="id-ID"/>
              </w:rPr>
              <w:t>;</w:t>
            </w:r>
          </w:p>
          <w:p w:rsidR="005502CE" w:rsidRPr="005A153D" w:rsidRDefault="005502CE" w:rsidP="005A153D">
            <w:pPr>
              <w:ind w:left="402"/>
              <w:jc w:val="both"/>
              <w:rPr>
                <w:rFonts w:ascii="Arial" w:hAnsi="Arial" w:cs="Arial"/>
              </w:rPr>
            </w:pPr>
            <w:r w:rsidRPr="005A153D">
              <w:rPr>
                <w:rFonts w:ascii="Arial" w:hAnsi="Arial" w:cs="Arial"/>
              </w:rPr>
              <w:t>Contoh:</w:t>
            </w:r>
          </w:p>
          <w:p w:rsidR="005502CE" w:rsidRPr="005A153D" w:rsidRDefault="00D87D0C" w:rsidP="005A153D">
            <w:pPr>
              <w:ind w:left="402"/>
              <w:jc w:val="both"/>
              <w:rPr>
                <w:rFonts w:ascii="Arial" w:hAnsi="Arial" w:cs="Arial"/>
              </w:rPr>
            </w:pPr>
            <w:r w:rsidRPr="005A153D">
              <w:rPr>
                <w:rFonts w:ascii="Arial" w:hAnsi="Arial" w:cs="Arial"/>
              </w:rPr>
              <w:t>S-1</w:t>
            </w:r>
            <w:r w:rsidR="005502CE" w:rsidRPr="005A153D">
              <w:rPr>
                <w:rFonts w:ascii="Arial" w:hAnsi="Arial" w:cs="Arial"/>
              </w:rPr>
              <w:t xml:space="preserve"> Sarjana Kedokteran </w:t>
            </w:r>
            <w:r w:rsidR="005502CE" w:rsidRPr="005A153D">
              <w:rPr>
                <w:rFonts w:ascii="Arial" w:hAnsi="Arial" w:cs="Arial"/>
                <w:lang w:val="id-ID"/>
              </w:rPr>
              <w:t>Hewan</w:t>
            </w:r>
            <w:r w:rsidR="005502CE" w:rsidRPr="005A153D">
              <w:rPr>
                <w:rFonts w:ascii="Arial" w:hAnsi="Arial" w:cs="Arial"/>
              </w:rPr>
              <w:t xml:space="preserve">,  </w:t>
            </w:r>
            <w:r w:rsidR="005502CE" w:rsidRPr="005A153D">
              <w:rPr>
                <w:rFonts w:ascii="Arial" w:hAnsi="Arial" w:cs="Arial"/>
                <w:lang w:val="id-ID"/>
              </w:rPr>
              <w:t xml:space="preserve">Universitas Udayana (UNUD) </w:t>
            </w:r>
          </w:p>
          <w:p w:rsidR="005502CE" w:rsidRPr="005A153D" w:rsidRDefault="00D87D0C" w:rsidP="005A153D">
            <w:pPr>
              <w:ind w:left="402"/>
              <w:jc w:val="both"/>
              <w:rPr>
                <w:rFonts w:ascii="Arial" w:hAnsi="Arial" w:cs="Arial"/>
                <w:lang w:val="id-ID"/>
              </w:rPr>
            </w:pPr>
            <w:r w:rsidRPr="005A153D">
              <w:rPr>
                <w:rFonts w:ascii="Arial" w:hAnsi="Arial" w:cs="Arial"/>
              </w:rPr>
              <w:t>S-2</w:t>
            </w:r>
            <w:r w:rsidR="005502CE" w:rsidRPr="005A153D">
              <w:rPr>
                <w:rFonts w:ascii="Arial" w:hAnsi="Arial" w:cs="Arial"/>
              </w:rPr>
              <w:t xml:space="preserve"> </w:t>
            </w:r>
            <w:r w:rsidR="005502CE" w:rsidRPr="005A153D">
              <w:rPr>
                <w:rFonts w:ascii="Arial" w:hAnsi="Arial" w:cs="Arial"/>
                <w:lang w:val="id-ID"/>
              </w:rPr>
              <w:t>Sains Veteriner</w:t>
            </w:r>
            <w:r w:rsidR="005502CE" w:rsidRPr="005A153D">
              <w:rPr>
                <w:rFonts w:ascii="Arial" w:hAnsi="Arial" w:cs="Arial"/>
                <w:lang w:val="nb-NO"/>
              </w:rPr>
              <w:t xml:space="preserve">, </w:t>
            </w:r>
            <w:r w:rsidR="005502CE" w:rsidRPr="005A153D">
              <w:rPr>
                <w:rFonts w:ascii="Arial" w:hAnsi="Arial" w:cs="Arial"/>
                <w:lang w:val="id-ID"/>
              </w:rPr>
              <w:t>Universitas Gajah Mada</w:t>
            </w:r>
            <w:r w:rsidR="005502CE" w:rsidRPr="005A153D">
              <w:rPr>
                <w:rFonts w:ascii="Arial" w:hAnsi="Arial" w:cs="Arial"/>
              </w:rPr>
              <w:t xml:space="preserve"> (</w:t>
            </w:r>
            <w:r w:rsidR="005502CE" w:rsidRPr="005A153D">
              <w:rPr>
                <w:rFonts w:ascii="Arial" w:hAnsi="Arial" w:cs="Arial"/>
                <w:lang w:val="id-ID"/>
              </w:rPr>
              <w:t>UGM</w:t>
            </w:r>
            <w:r w:rsidR="005502CE" w:rsidRPr="005A153D">
              <w:rPr>
                <w:rFonts w:ascii="Arial" w:hAnsi="Arial" w:cs="Arial"/>
              </w:rPr>
              <w:t>)</w:t>
            </w:r>
            <w:r w:rsidR="005502CE" w:rsidRPr="005A153D">
              <w:rPr>
                <w:rFonts w:ascii="Arial" w:hAnsi="Arial" w:cs="Arial"/>
                <w:lang w:val="id-ID"/>
              </w:rPr>
              <w:t xml:space="preserve"> </w:t>
            </w:r>
          </w:p>
          <w:p w:rsidR="00B20235" w:rsidRPr="005A153D" w:rsidRDefault="00B20235" w:rsidP="005A153D">
            <w:pPr>
              <w:ind w:left="402"/>
              <w:jc w:val="both"/>
              <w:rPr>
                <w:rFonts w:ascii="Arial" w:hAnsi="Arial" w:cs="Arial"/>
                <w:lang w:val="nb-NO"/>
              </w:rPr>
            </w:pPr>
            <w:r w:rsidRPr="005A153D">
              <w:rPr>
                <w:rFonts w:ascii="Arial" w:hAnsi="Arial" w:cs="Arial"/>
                <w:lang w:val="id-ID"/>
              </w:rPr>
              <w:t>Profesi (Dokter Hewan, Apoteker dll.), UB</w:t>
            </w:r>
          </w:p>
          <w:p w:rsidR="005502CE" w:rsidRPr="005A153D" w:rsidRDefault="005502CE" w:rsidP="005A153D">
            <w:pPr>
              <w:ind w:left="402"/>
              <w:jc w:val="both"/>
              <w:rPr>
                <w:rFonts w:ascii="Arial" w:hAnsi="Arial" w:cs="Arial"/>
                <w:lang w:val="nb-NO"/>
              </w:rPr>
            </w:pPr>
            <w:r w:rsidRPr="005A153D">
              <w:rPr>
                <w:rFonts w:ascii="Arial" w:hAnsi="Arial" w:cs="Arial"/>
                <w:lang w:val="nb-NO"/>
              </w:rPr>
              <w:lastRenderedPageBreak/>
              <w:t>Sp</w:t>
            </w:r>
            <w:r w:rsidRPr="005A153D">
              <w:rPr>
                <w:rFonts w:ascii="Arial" w:hAnsi="Arial" w:cs="Arial"/>
                <w:lang w:val="id-ID"/>
              </w:rPr>
              <w:t>-1 Ilmu Bedah Veteriner</w:t>
            </w:r>
            <w:r w:rsidRPr="005A153D">
              <w:rPr>
                <w:rFonts w:ascii="Arial" w:hAnsi="Arial" w:cs="Arial"/>
                <w:lang w:val="nb-NO"/>
              </w:rPr>
              <w:t xml:space="preserve">, Universitas </w:t>
            </w:r>
            <w:r w:rsidRPr="005A153D">
              <w:rPr>
                <w:rFonts w:ascii="Arial" w:hAnsi="Arial" w:cs="Arial"/>
                <w:lang w:val="id-ID"/>
              </w:rPr>
              <w:t>Airlangga</w:t>
            </w:r>
            <w:r w:rsidRPr="005A153D">
              <w:rPr>
                <w:rFonts w:ascii="Arial" w:hAnsi="Arial" w:cs="Arial"/>
                <w:lang w:val="nb-NO"/>
              </w:rPr>
              <w:t xml:space="preserve"> (Un</w:t>
            </w:r>
            <w:r w:rsidRPr="005A153D">
              <w:rPr>
                <w:rFonts w:ascii="Arial" w:hAnsi="Arial" w:cs="Arial"/>
                <w:lang w:val="id-ID"/>
              </w:rPr>
              <w:t>air</w:t>
            </w:r>
            <w:r w:rsidRPr="005A153D">
              <w:rPr>
                <w:rFonts w:ascii="Arial" w:hAnsi="Arial" w:cs="Arial"/>
                <w:lang w:val="nb-NO"/>
              </w:rPr>
              <w:t>)</w:t>
            </w:r>
          </w:p>
          <w:p w:rsidR="005502CE" w:rsidRPr="005A153D" w:rsidRDefault="005502CE" w:rsidP="005A153D">
            <w:pPr>
              <w:ind w:left="402"/>
              <w:jc w:val="both"/>
              <w:rPr>
                <w:rFonts w:ascii="Arial" w:hAnsi="Arial" w:cs="Arial"/>
                <w:lang w:val="nb-NO"/>
              </w:rPr>
            </w:pPr>
            <w:r w:rsidRPr="005A153D">
              <w:rPr>
                <w:rFonts w:ascii="Arial" w:hAnsi="Arial" w:cs="Arial"/>
                <w:lang w:val="nb-NO"/>
              </w:rPr>
              <w:t>Sp</w:t>
            </w:r>
            <w:r w:rsidRPr="005A153D">
              <w:rPr>
                <w:rFonts w:ascii="Arial" w:hAnsi="Arial" w:cs="Arial"/>
                <w:lang w:val="id-ID"/>
              </w:rPr>
              <w:t xml:space="preserve">-2 Ilmu </w:t>
            </w:r>
            <w:r w:rsidRPr="005A153D">
              <w:rPr>
                <w:rFonts w:ascii="Arial" w:hAnsi="Arial" w:cs="Arial"/>
                <w:lang w:val="nb-NO"/>
              </w:rPr>
              <w:t>Bedah Digesti , Universitas Gadjah Mada  (UGM)</w:t>
            </w:r>
          </w:p>
          <w:p w:rsidR="005502CE" w:rsidRPr="005A153D" w:rsidRDefault="00D87D0C" w:rsidP="005A153D">
            <w:pPr>
              <w:ind w:left="402"/>
              <w:jc w:val="both"/>
              <w:rPr>
                <w:rFonts w:ascii="Arial" w:hAnsi="Arial" w:cs="Arial"/>
                <w:lang w:val="nb-NO"/>
              </w:rPr>
            </w:pPr>
            <w:r w:rsidRPr="005A153D">
              <w:rPr>
                <w:rFonts w:ascii="Arial" w:hAnsi="Arial" w:cs="Arial"/>
                <w:lang w:val="nb-NO"/>
              </w:rPr>
              <w:t>S-3</w:t>
            </w:r>
            <w:r w:rsidR="005502CE" w:rsidRPr="005A153D">
              <w:rPr>
                <w:rFonts w:ascii="Arial" w:hAnsi="Arial" w:cs="Arial"/>
                <w:lang w:val="nb-NO"/>
              </w:rPr>
              <w:t xml:space="preserve">, Ilmu </w:t>
            </w:r>
            <w:r w:rsidR="005502CE" w:rsidRPr="005A153D">
              <w:rPr>
                <w:rFonts w:ascii="Arial" w:hAnsi="Arial" w:cs="Arial"/>
                <w:lang w:val="id-ID"/>
              </w:rPr>
              <w:t>Kesehatan Masyarakat</w:t>
            </w:r>
            <w:r w:rsidR="00B20235" w:rsidRPr="005A153D">
              <w:rPr>
                <w:rFonts w:ascii="Arial" w:hAnsi="Arial" w:cs="Arial"/>
                <w:lang w:val="id-ID"/>
              </w:rPr>
              <w:t xml:space="preserve"> Veteriner</w:t>
            </w:r>
            <w:r w:rsidR="005502CE" w:rsidRPr="005A153D">
              <w:rPr>
                <w:rFonts w:ascii="Arial" w:hAnsi="Arial" w:cs="Arial"/>
                <w:lang w:val="nb-NO"/>
              </w:rPr>
              <w:t xml:space="preserve">, </w:t>
            </w:r>
            <w:r w:rsidR="005502CE" w:rsidRPr="005A153D">
              <w:rPr>
                <w:rFonts w:ascii="Arial" w:hAnsi="Arial" w:cs="Arial"/>
                <w:lang w:val="id-ID"/>
              </w:rPr>
              <w:t xml:space="preserve">Institut Pertanian Bogor </w:t>
            </w:r>
            <w:r w:rsidR="005502CE" w:rsidRPr="005A153D">
              <w:rPr>
                <w:rFonts w:ascii="Arial" w:hAnsi="Arial" w:cs="Arial"/>
                <w:lang w:val="nb-NO"/>
              </w:rPr>
              <w:t>(</w:t>
            </w:r>
            <w:r w:rsidR="005502CE" w:rsidRPr="005A153D">
              <w:rPr>
                <w:rFonts w:ascii="Arial" w:hAnsi="Arial" w:cs="Arial"/>
                <w:lang w:val="id-ID"/>
              </w:rPr>
              <w:t>IPB</w:t>
            </w:r>
            <w:r w:rsidR="005502CE" w:rsidRPr="005A153D">
              <w:rPr>
                <w:rFonts w:ascii="Arial" w:hAnsi="Arial" w:cs="Arial"/>
                <w:lang w:val="nb-NO"/>
              </w:rPr>
              <w:t>)</w:t>
            </w:r>
          </w:p>
          <w:p w:rsidR="005502CE" w:rsidRPr="001C5598" w:rsidRDefault="0015564F" w:rsidP="006D2F49">
            <w:pPr>
              <w:numPr>
                <w:ilvl w:val="0"/>
                <w:numId w:val="77"/>
              </w:numPr>
              <w:jc w:val="both"/>
              <w:rPr>
                <w:rFonts w:ascii="Arial" w:hAnsi="Arial" w:cs="Arial"/>
              </w:rPr>
            </w:pPr>
            <w:r>
              <w:rPr>
                <w:rFonts w:ascii="Arial" w:hAnsi="Arial" w:cs="Arial"/>
                <w:lang w:val="id-ID"/>
              </w:rPr>
              <w:t>k</w:t>
            </w:r>
            <w:r w:rsidR="005502CE" w:rsidRPr="00585ED0">
              <w:rPr>
                <w:rFonts w:ascii="Arial" w:hAnsi="Arial" w:cs="Arial"/>
                <w:lang w:val="nb-NO"/>
              </w:rPr>
              <w:t>olom (7), bidang keahlian dosen tetap</w:t>
            </w:r>
            <w:r w:rsidR="005502CE" w:rsidRPr="00585ED0">
              <w:rPr>
                <w:rFonts w:ascii="Arial" w:hAnsi="Arial" w:cs="Arial"/>
                <w:lang w:val="id-ID"/>
              </w:rPr>
              <w:t xml:space="preserve"> untuk setiap jenjang pendidikan</w:t>
            </w:r>
            <w:r w:rsidR="001C5598">
              <w:rPr>
                <w:rFonts w:ascii="Arial" w:hAnsi="Arial" w:cs="Arial"/>
                <w:lang w:val="id-ID"/>
              </w:rPr>
              <w:t xml:space="preserve"> </w:t>
            </w:r>
            <w:r w:rsidR="001C5598" w:rsidRPr="001C5598">
              <w:rPr>
                <w:rFonts w:ascii="Arial" w:hAnsi="Arial" w:cs="Arial"/>
                <w:lang w:val="id-ID"/>
              </w:rPr>
              <w:t>s</w:t>
            </w:r>
            <w:r w:rsidR="001C5598" w:rsidRPr="001C5598">
              <w:rPr>
                <w:rFonts w:ascii="Arial" w:hAnsi="Arial" w:cs="Arial"/>
                <w:bCs/>
                <w:szCs w:val="22"/>
                <w:lang w:val="id-ID"/>
              </w:rPr>
              <w:t>esuai dengan bidang penelitian disertasi/tesis)</w:t>
            </w:r>
            <w:r w:rsidR="005A153D" w:rsidRPr="001C5598">
              <w:rPr>
                <w:rFonts w:ascii="Arial" w:hAnsi="Arial" w:cs="Arial"/>
                <w:lang w:val="id-ID"/>
              </w:rPr>
              <w:t>;</w:t>
            </w:r>
          </w:p>
          <w:p w:rsidR="005502CE" w:rsidRPr="00E32A7B" w:rsidRDefault="0015564F" w:rsidP="006D2F49">
            <w:pPr>
              <w:numPr>
                <w:ilvl w:val="0"/>
                <w:numId w:val="77"/>
              </w:numPr>
              <w:jc w:val="both"/>
              <w:rPr>
                <w:rFonts w:ascii="Arial" w:hAnsi="Arial" w:cs="Arial"/>
              </w:rPr>
            </w:pPr>
            <w:r>
              <w:rPr>
                <w:rFonts w:ascii="Arial" w:hAnsi="Arial" w:cs="Arial"/>
                <w:lang w:val="id-ID"/>
              </w:rPr>
              <w:t>k</w:t>
            </w:r>
            <w:r w:rsidR="005502CE" w:rsidRPr="00585ED0">
              <w:rPr>
                <w:rFonts w:ascii="Arial" w:hAnsi="Arial" w:cs="Arial"/>
              </w:rPr>
              <w:t>olom (8)</w:t>
            </w:r>
            <w:r w:rsidR="005A153D">
              <w:rPr>
                <w:rFonts w:ascii="Arial" w:hAnsi="Arial" w:cs="Arial"/>
                <w:lang w:val="id-ID"/>
              </w:rPr>
              <w:t>,</w:t>
            </w:r>
            <w:r w:rsidR="005502CE" w:rsidRPr="00585ED0">
              <w:rPr>
                <w:rFonts w:ascii="Arial" w:hAnsi="Arial" w:cs="Arial"/>
              </w:rPr>
              <w:t xml:space="preserve"> mata ajar</w:t>
            </w:r>
            <w:r w:rsidR="005502CE" w:rsidRPr="00585ED0">
              <w:rPr>
                <w:rFonts w:ascii="Arial" w:hAnsi="Arial" w:cs="Arial"/>
                <w:lang w:val="id-ID"/>
              </w:rPr>
              <w:t>/blok</w:t>
            </w:r>
            <w:r w:rsidR="005A153D">
              <w:rPr>
                <w:rFonts w:ascii="Arial" w:hAnsi="Arial" w:cs="Arial"/>
              </w:rPr>
              <w:t xml:space="preserve"> yang diampu</w:t>
            </w:r>
            <w:r w:rsidR="005A153D">
              <w:rPr>
                <w:rFonts w:ascii="Arial" w:hAnsi="Arial" w:cs="Arial"/>
                <w:lang w:val="id-ID"/>
              </w:rPr>
              <w:t>;</w:t>
            </w:r>
          </w:p>
          <w:p w:rsidR="005502CE" w:rsidRPr="00036D3A" w:rsidRDefault="0015564F" w:rsidP="001C5598">
            <w:pPr>
              <w:pStyle w:val="ListParagraph"/>
              <w:numPr>
                <w:ilvl w:val="0"/>
                <w:numId w:val="77"/>
              </w:numPr>
              <w:jc w:val="both"/>
              <w:rPr>
                <w:rFonts w:ascii="Arial" w:hAnsi="Arial" w:cs="Arial"/>
                <w:color w:val="0000FF"/>
              </w:rPr>
            </w:pPr>
            <w:r>
              <w:rPr>
                <w:rFonts w:ascii="Arial" w:hAnsi="Arial" w:cs="Arial"/>
                <w:color w:val="000000" w:themeColor="text1"/>
                <w:lang w:val="id-ID"/>
              </w:rPr>
              <w:t>k</w:t>
            </w:r>
            <w:r w:rsidR="00E32A7B" w:rsidRPr="005A153D">
              <w:rPr>
                <w:rFonts w:ascii="Arial" w:hAnsi="Arial" w:cs="Arial"/>
                <w:color w:val="000000" w:themeColor="text1"/>
                <w:lang w:val="id-ID"/>
              </w:rPr>
              <w:t>olom (9</w:t>
            </w:r>
            <w:r w:rsidR="005A153D" w:rsidRPr="005A153D">
              <w:rPr>
                <w:rFonts w:ascii="Arial" w:hAnsi="Arial" w:cs="Arial"/>
                <w:color w:val="000000" w:themeColor="text1"/>
                <w:lang w:val="id-ID"/>
              </w:rPr>
              <w:t>-10</w:t>
            </w:r>
            <w:r w:rsidR="00E32A7B" w:rsidRPr="005A153D">
              <w:rPr>
                <w:rFonts w:ascii="Arial" w:hAnsi="Arial" w:cs="Arial"/>
                <w:color w:val="000000" w:themeColor="text1"/>
                <w:lang w:val="id-ID"/>
              </w:rPr>
              <w:t>)</w:t>
            </w:r>
            <w:r w:rsidR="005A153D" w:rsidRPr="005A153D">
              <w:rPr>
                <w:rFonts w:ascii="Arial" w:hAnsi="Arial" w:cs="Arial"/>
                <w:color w:val="000000" w:themeColor="text1"/>
                <w:lang w:val="id-ID"/>
              </w:rPr>
              <w:t>, jenjang pendidikan (akademik dan atau profesi) dimana dosen ditugaskan</w:t>
            </w:r>
            <w:r w:rsidR="001C5598">
              <w:rPr>
                <w:rFonts w:ascii="Arial" w:hAnsi="Arial" w:cs="Arial"/>
                <w:color w:val="000000" w:themeColor="text1"/>
                <w:lang w:val="id-ID"/>
              </w:rPr>
              <w:t>.</w:t>
            </w:r>
          </w:p>
          <w:p w:rsidR="00036D3A" w:rsidRDefault="00036D3A" w:rsidP="00036D3A">
            <w:pPr>
              <w:pStyle w:val="ListParagraph"/>
              <w:ind w:left="360"/>
              <w:jc w:val="both"/>
              <w:rPr>
                <w:rFonts w:ascii="Arial" w:hAnsi="Arial" w:cs="Arial"/>
                <w:color w:val="000000" w:themeColor="text1"/>
                <w:lang w:val="id-ID"/>
              </w:rPr>
            </w:pPr>
          </w:p>
          <w:p w:rsidR="00036D3A" w:rsidRPr="005A153D" w:rsidRDefault="00036D3A" w:rsidP="00036D3A">
            <w:pPr>
              <w:pStyle w:val="ListParagraph"/>
              <w:ind w:left="0"/>
              <w:jc w:val="both"/>
              <w:rPr>
                <w:rFonts w:ascii="Arial" w:hAnsi="Arial" w:cs="Arial"/>
                <w:color w:val="0000FF"/>
              </w:rPr>
            </w:pPr>
            <w:r>
              <w:rPr>
                <w:rFonts w:ascii="Arial" w:hAnsi="Arial" w:cs="Arial"/>
                <w:color w:val="000000" w:themeColor="text1"/>
                <w:lang w:val="id-ID"/>
              </w:rPr>
              <w:t xml:space="preserve">Lengkapilah </w:t>
            </w:r>
            <w:r w:rsidR="00050759">
              <w:rPr>
                <w:rFonts w:ascii="Arial" w:hAnsi="Arial" w:cs="Arial"/>
                <w:color w:val="000000" w:themeColor="text1"/>
                <w:lang w:val="id-ID"/>
              </w:rPr>
              <w:t xml:space="preserve">data ini </w:t>
            </w:r>
            <w:r>
              <w:rPr>
                <w:rFonts w:ascii="Arial" w:hAnsi="Arial" w:cs="Arial"/>
                <w:color w:val="000000" w:themeColor="text1"/>
                <w:lang w:val="id-ID"/>
              </w:rPr>
              <w:t>dengan mengisi tabel rekapitulasi data dosen tetap berdasarkan</w:t>
            </w:r>
            <w:r w:rsidR="00050759">
              <w:rPr>
                <w:rFonts w:ascii="Arial" w:hAnsi="Arial" w:cs="Arial"/>
                <w:color w:val="000000" w:themeColor="text1"/>
                <w:lang w:val="id-ID"/>
              </w:rPr>
              <w:t xml:space="preserve"> jabatan akademik, </w:t>
            </w:r>
            <w:r w:rsidR="00050759" w:rsidRPr="005A153D">
              <w:rPr>
                <w:rFonts w:ascii="Arial" w:hAnsi="Arial" w:cs="Arial"/>
                <w:color w:val="000000" w:themeColor="text1"/>
                <w:lang w:val="id-ID"/>
              </w:rPr>
              <w:t>jenjang pendidikan</w:t>
            </w:r>
            <w:r w:rsidR="00050759">
              <w:rPr>
                <w:rFonts w:ascii="Arial" w:hAnsi="Arial" w:cs="Arial"/>
                <w:color w:val="000000" w:themeColor="text1"/>
                <w:lang w:val="id-ID"/>
              </w:rPr>
              <w:t xml:space="preserve"> akademik, jenjang pendidikan profesi dan tempat penugasan (jenjang pendidikan akademik dan atau profesi).</w:t>
            </w:r>
          </w:p>
        </w:tc>
      </w:tr>
      <w:tr w:rsidR="005502CE" w:rsidRPr="00585ED0" w:rsidTr="006F098E">
        <w:tc>
          <w:tcPr>
            <w:tcW w:w="1101" w:type="dxa"/>
            <w:tcBorders>
              <w:top w:val="single" w:sz="4" w:space="0" w:color="auto"/>
              <w:bottom w:val="single" w:sz="4" w:space="0" w:color="auto"/>
            </w:tcBorders>
          </w:tcPr>
          <w:p w:rsidR="005502CE" w:rsidRPr="005A153D" w:rsidRDefault="005502CE" w:rsidP="003326BE">
            <w:pPr>
              <w:jc w:val="center"/>
              <w:rPr>
                <w:rFonts w:ascii="Arial" w:hAnsi="Arial" w:cs="Arial"/>
                <w:color w:val="000000" w:themeColor="text1"/>
                <w:lang w:val="id-ID"/>
              </w:rPr>
            </w:pPr>
            <w:r w:rsidRPr="005A153D">
              <w:rPr>
                <w:rFonts w:ascii="Arial" w:hAnsi="Arial" w:cs="Arial"/>
                <w:color w:val="000000" w:themeColor="text1"/>
                <w:lang w:val="id-ID"/>
              </w:rPr>
              <w:lastRenderedPageBreak/>
              <w:t>4.3.1.2</w:t>
            </w:r>
          </w:p>
        </w:tc>
        <w:tc>
          <w:tcPr>
            <w:tcW w:w="1224" w:type="dxa"/>
            <w:tcBorders>
              <w:top w:val="nil"/>
            </w:tcBorders>
          </w:tcPr>
          <w:p w:rsidR="005502CE" w:rsidRPr="005A153D" w:rsidRDefault="005502CE" w:rsidP="003326BE">
            <w:pPr>
              <w:jc w:val="center"/>
              <w:rPr>
                <w:rFonts w:ascii="Arial" w:hAnsi="Arial" w:cs="Arial"/>
                <w:color w:val="000000" w:themeColor="text1"/>
              </w:rPr>
            </w:pPr>
          </w:p>
        </w:tc>
        <w:tc>
          <w:tcPr>
            <w:tcW w:w="6747" w:type="dxa"/>
            <w:tcBorders>
              <w:top w:val="nil"/>
            </w:tcBorders>
          </w:tcPr>
          <w:p w:rsidR="005502CE" w:rsidRPr="0021657B" w:rsidRDefault="0021657B" w:rsidP="005A153D">
            <w:pPr>
              <w:ind w:hanging="23"/>
              <w:jc w:val="both"/>
              <w:rPr>
                <w:rFonts w:ascii="Arial" w:hAnsi="Arial" w:cs="Arial"/>
                <w:color w:val="000000" w:themeColor="text1"/>
                <w:lang w:val="id-ID"/>
              </w:rPr>
            </w:pPr>
            <w:r w:rsidRPr="0021657B">
              <w:rPr>
                <w:rFonts w:ascii="Arial" w:hAnsi="Arial" w:cs="Arial"/>
                <w:lang w:val="id-ID"/>
              </w:rPr>
              <w:t>Jelaskan kesesuaian antara jumlah dan keahlian  dosen pada setiap bidang ilmu program studi pada pendidikan akademik maupun pendidikan profesi</w:t>
            </w:r>
            <w:r w:rsidR="002D6925">
              <w:rPr>
                <w:rFonts w:ascii="Arial" w:hAnsi="Arial" w:cs="Arial"/>
                <w:lang w:val="id-ID"/>
              </w:rPr>
              <w:t>.</w:t>
            </w:r>
          </w:p>
        </w:tc>
      </w:tr>
      <w:tr w:rsidR="005502CE" w:rsidRPr="00585ED0" w:rsidTr="006F098E">
        <w:tc>
          <w:tcPr>
            <w:tcW w:w="1101" w:type="dxa"/>
            <w:tcBorders>
              <w:top w:val="nil"/>
            </w:tcBorders>
          </w:tcPr>
          <w:p w:rsidR="005502CE" w:rsidRPr="00585ED0" w:rsidRDefault="005502CE" w:rsidP="003326BE">
            <w:pPr>
              <w:jc w:val="center"/>
              <w:rPr>
                <w:rFonts w:ascii="Arial" w:hAnsi="Arial" w:cs="Arial"/>
                <w:lang w:val="id-ID"/>
              </w:rPr>
            </w:pPr>
            <w:r w:rsidRPr="00585ED0">
              <w:rPr>
                <w:rFonts w:ascii="Arial" w:hAnsi="Arial" w:cs="Arial"/>
                <w:lang w:val="id-ID"/>
              </w:rPr>
              <w:t>4.3.1.3</w:t>
            </w:r>
          </w:p>
        </w:tc>
        <w:tc>
          <w:tcPr>
            <w:tcW w:w="1224" w:type="dxa"/>
            <w:tcBorders>
              <w:top w:val="nil"/>
            </w:tcBorders>
          </w:tcPr>
          <w:p w:rsidR="005502CE" w:rsidRPr="00585ED0" w:rsidRDefault="005502CE" w:rsidP="003326BE">
            <w:pPr>
              <w:jc w:val="center"/>
              <w:rPr>
                <w:rFonts w:ascii="Arial" w:hAnsi="Arial" w:cs="Arial"/>
                <w:lang w:val="id-ID"/>
              </w:rPr>
            </w:pPr>
            <w:r w:rsidRPr="00585ED0">
              <w:rPr>
                <w:rFonts w:ascii="Arial" w:hAnsi="Arial" w:cs="Arial"/>
                <w:lang w:val="id-ID"/>
              </w:rPr>
              <w:t>(1)-(8)</w:t>
            </w:r>
          </w:p>
        </w:tc>
        <w:tc>
          <w:tcPr>
            <w:tcW w:w="6747" w:type="dxa"/>
            <w:tcBorders>
              <w:top w:val="nil"/>
            </w:tcBorders>
          </w:tcPr>
          <w:p w:rsidR="005502CE" w:rsidRPr="00585ED0" w:rsidRDefault="007D12E6" w:rsidP="003326BE">
            <w:pPr>
              <w:jc w:val="both"/>
              <w:rPr>
                <w:rFonts w:ascii="Arial" w:hAnsi="Arial" w:cs="Arial"/>
                <w:lang w:val="nb-NO"/>
              </w:rPr>
            </w:pPr>
            <w:r w:rsidRPr="00585ED0">
              <w:rPr>
                <w:rFonts w:ascii="Arial" w:hAnsi="Arial" w:cs="Arial"/>
                <w:lang w:val="id-ID"/>
              </w:rPr>
              <w:t>Tuliskan d</w:t>
            </w:r>
            <w:r w:rsidR="005502CE" w:rsidRPr="00585ED0">
              <w:rPr>
                <w:rFonts w:ascii="Arial" w:hAnsi="Arial" w:cs="Arial"/>
                <w:lang w:val="nb-NO"/>
              </w:rPr>
              <w:t xml:space="preserve">ata dosen tetap yang </w:t>
            </w:r>
            <w:r w:rsidR="005502CE" w:rsidRPr="00585ED0">
              <w:rPr>
                <w:rFonts w:ascii="Arial" w:hAnsi="Arial" w:cs="Arial"/>
                <w:bCs/>
                <w:lang w:val="nb-NO"/>
              </w:rPr>
              <w:t xml:space="preserve">bidang keahliannya </w:t>
            </w:r>
            <w:r w:rsidR="005502CE" w:rsidRPr="00585ED0">
              <w:rPr>
                <w:rFonts w:ascii="Arial" w:hAnsi="Arial" w:cs="Arial"/>
                <w:bCs/>
                <w:lang w:val="id-ID"/>
              </w:rPr>
              <w:t>di luar bidang program studi</w:t>
            </w:r>
            <w:r w:rsidR="008352CF">
              <w:rPr>
                <w:rFonts w:ascii="Arial" w:hAnsi="Arial" w:cs="Arial"/>
                <w:bCs/>
                <w:lang w:val="id-ID"/>
              </w:rPr>
              <w:t xml:space="preserve"> pada tabel yang tersedia</w:t>
            </w:r>
            <w:r w:rsidR="005502CE" w:rsidRPr="00585ED0">
              <w:rPr>
                <w:rFonts w:ascii="Arial" w:hAnsi="Arial" w:cs="Arial"/>
                <w:bCs/>
                <w:lang w:val="nb-NO"/>
              </w:rPr>
              <w:t>.</w:t>
            </w:r>
          </w:p>
          <w:p w:rsidR="005A153D" w:rsidRDefault="005A153D" w:rsidP="003326BE">
            <w:pPr>
              <w:jc w:val="both"/>
              <w:rPr>
                <w:rFonts w:ascii="Arial" w:hAnsi="Arial" w:cs="Arial"/>
                <w:lang w:val="id-ID"/>
              </w:rPr>
            </w:pPr>
          </w:p>
          <w:p w:rsidR="005502CE" w:rsidRPr="005A153D" w:rsidRDefault="005502CE" w:rsidP="003326BE">
            <w:pPr>
              <w:jc w:val="both"/>
              <w:rPr>
                <w:rFonts w:ascii="Arial" w:hAnsi="Arial" w:cs="Arial"/>
                <w:lang w:val="id-ID"/>
              </w:rPr>
            </w:pPr>
            <w:r w:rsidRPr="00585ED0">
              <w:rPr>
                <w:rFonts w:ascii="Arial" w:hAnsi="Arial" w:cs="Arial"/>
              </w:rPr>
              <w:t>Tuliskan</w:t>
            </w:r>
            <w:r w:rsidR="005A153D">
              <w:rPr>
                <w:rFonts w:ascii="Arial" w:hAnsi="Arial" w:cs="Arial"/>
                <w:lang w:val="id-ID"/>
              </w:rPr>
              <w:t xml:space="preserve"> pada:</w:t>
            </w:r>
          </w:p>
          <w:p w:rsidR="005502CE" w:rsidRPr="00585ED0" w:rsidRDefault="0015564F" w:rsidP="006D2F49">
            <w:pPr>
              <w:numPr>
                <w:ilvl w:val="0"/>
                <w:numId w:val="24"/>
              </w:numPr>
              <w:jc w:val="both"/>
              <w:rPr>
                <w:rFonts w:ascii="Arial" w:hAnsi="Arial" w:cs="Arial"/>
                <w:lang w:val="nb-NO"/>
              </w:rPr>
            </w:pPr>
            <w:r>
              <w:rPr>
                <w:rFonts w:ascii="Arial" w:hAnsi="Arial" w:cs="Arial"/>
                <w:lang w:val="id-ID"/>
              </w:rPr>
              <w:t>k</w:t>
            </w:r>
            <w:r w:rsidR="005502CE" w:rsidRPr="00585ED0">
              <w:rPr>
                <w:rFonts w:ascii="Arial" w:hAnsi="Arial" w:cs="Arial"/>
                <w:lang w:val="id-ID"/>
              </w:rPr>
              <w:t>olom (1), nomor urut</w:t>
            </w:r>
            <w:r w:rsidR="005A153D">
              <w:rPr>
                <w:rFonts w:ascii="Arial" w:hAnsi="Arial" w:cs="Arial"/>
                <w:lang w:val="id-ID"/>
              </w:rPr>
              <w:t>;</w:t>
            </w:r>
          </w:p>
          <w:p w:rsidR="005502CE" w:rsidRPr="00585ED0" w:rsidRDefault="0015564F" w:rsidP="006D2F49">
            <w:pPr>
              <w:numPr>
                <w:ilvl w:val="0"/>
                <w:numId w:val="24"/>
              </w:numPr>
              <w:jc w:val="both"/>
              <w:rPr>
                <w:rFonts w:ascii="Arial" w:hAnsi="Arial" w:cs="Arial"/>
                <w:lang w:val="nb-NO"/>
              </w:rPr>
            </w:pPr>
            <w:r>
              <w:rPr>
                <w:rFonts w:ascii="Arial" w:hAnsi="Arial" w:cs="Arial"/>
                <w:lang w:val="id-ID"/>
              </w:rPr>
              <w:t>k</w:t>
            </w:r>
            <w:r w:rsidR="005502CE" w:rsidRPr="00585ED0">
              <w:rPr>
                <w:rFonts w:ascii="Arial" w:hAnsi="Arial" w:cs="Arial"/>
                <w:lang w:val="nb-NO"/>
              </w:rPr>
              <w:t>olom</w:t>
            </w:r>
            <w:r w:rsidR="005A153D">
              <w:rPr>
                <w:rFonts w:ascii="Arial" w:hAnsi="Arial" w:cs="Arial"/>
                <w:lang w:val="nb-NO"/>
              </w:rPr>
              <w:t xml:space="preserve"> (2), nama lengkap dosen tetap</w:t>
            </w:r>
            <w:r w:rsidR="005A153D">
              <w:rPr>
                <w:rFonts w:ascii="Arial" w:hAnsi="Arial" w:cs="Arial"/>
                <w:lang w:val="id-ID"/>
              </w:rPr>
              <w:t>;</w:t>
            </w:r>
            <w:r w:rsidR="005502CE" w:rsidRPr="00585ED0">
              <w:rPr>
                <w:rFonts w:ascii="Arial" w:hAnsi="Arial" w:cs="Arial"/>
                <w:lang w:val="nb-NO"/>
              </w:rPr>
              <w:t xml:space="preserve"> </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502CE" w:rsidRPr="00585ED0">
              <w:rPr>
                <w:rFonts w:ascii="Arial" w:hAnsi="Arial" w:cs="Arial"/>
                <w:lang w:val="nb-NO"/>
              </w:rPr>
              <w:t>olom (3), Nomor Induk Dosen Nasional (NIDN)</w:t>
            </w:r>
            <w:r w:rsidR="005A153D">
              <w:rPr>
                <w:rFonts w:ascii="Arial" w:hAnsi="Arial" w:cs="Arial"/>
                <w:lang w:val="id-ID"/>
              </w:rPr>
              <w:t>;</w:t>
            </w:r>
            <w:r w:rsidR="005502CE" w:rsidRPr="00585ED0">
              <w:rPr>
                <w:rFonts w:ascii="Arial" w:hAnsi="Arial" w:cs="Arial"/>
                <w:lang w:val="nb-NO"/>
              </w:rPr>
              <w:t xml:space="preserve"> </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502CE" w:rsidRPr="00585ED0">
              <w:rPr>
                <w:rFonts w:ascii="Arial" w:hAnsi="Arial" w:cs="Arial"/>
              </w:rPr>
              <w:t>olom (4), tanggal lahir sesuai</w:t>
            </w:r>
            <w:r w:rsidR="005A153D">
              <w:rPr>
                <w:rFonts w:ascii="Arial" w:hAnsi="Arial" w:cs="Arial"/>
              </w:rPr>
              <w:t xml:space="preserve"> dengan SK pengangkatan pertama</w:t>
            </w:r>
            <w:r w:rsidR="005A153D">
              <w:rPr>
                <w:rFonts w:ascii="Arial" w:hAnsi="Arial" w:cs="Arial"/>
                <w:lang w:val="id-ID"/>
              </w:rPr>
              <w:t>;</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A153D">
              <w:rPr>
                <w:rFonts w:ascii="Arial" w:hAnsi="Arial" w:cs="Arial"/>
              </w:rPr>
              <w:t>olom (5), jabatan akademik</w:t>
            </w:r>
            <w:r w:rsidR="005A153D">
              <w:rPr>
                <w:rFonts w:ascii="Arial" w:hAnsi="Arial" w:cs="Arial"/>
                <w:lang w:val="id-ID"/>
              </w:rPr>
              <w:t>;</w:t>
            </w:r>
            <w:r w:rsidR="005502CE" w:rsidRPr="00585ED0">
              <w:rPr>
                <w:rFonts w:ascii="Arial" w:hAnsi="Arial" w:cs="Arial"/>
              </w:rPr>
              <w:t xml:space="preserve">  </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502CE" w:rsidRPr="00585ED0">
              <w:rPr>
                <w:rFonts w:ascii="Arial" w:hAnsi="Arial" w:cs="Arial"/>
              </w:rPr>
              <w:t>olom (6), gelar akademik/profesi  yang diperoleh, serta asal perguruan tinggi</w:t>
            </w:r>
            <w:r w:rsidR="005A153D">
              <w:rPr>
                <w:rFonts w:ascii="Arial" w:hAnsi="Arial" w:cs="Arial"/>
                <w:lang w:val="id-ID"/>
              </w:rPr>
              <w:t>;</w:t>
            </w:r>
            <w:r w:rsidR="005502CE" w:rsidRPr="00585ED0">
              <w:rPr>
                <w:rFonts w:ascii="Arial" w:hAnsi="Arial" w:cs="Arial"/>
                <w:i/>
              </w:rPr>
              <w:t xml:space="preserve"> </w:t>
            </w:r>
          </w:p>
          <w:p w:rsidR="005502CE" w:rsidRPr="00585ED0" w:rsidRDefault="005502CE" w:rsidP="003326BE">
            <w:pPr>
              <w:ind w:left="360"/>
              <w:jc w:val="both"/>
              <w:rPr>
                <w:rFonts w:ascii="Arial" w:hAnsi="Arial" w:cs="Arial"/>
              </w:rPr>
            </w:pPr>
            <w:r w:rsidRPr="00585ED0">
              <w:rPr>
                <w:rFonts w:ascii="Arial" w:hAnsi="Arial" w:cs="Arial"/>
              </w:rPr>
              <w:t>Contoh:</w:t>
            </w:r>
          </w:p>
          <w:p w:rsidR="005502CE" w:rsidRPr="00585ED0" w:rsidRDefault="00D87D0C" w:rsidP="003326BE">
            <w:pPr>
              <w:ind w:left="360"/>
              <w:jc w:val="both"/>
              <w:rPr>
                <w:rFonts w:ascii="Arial" w:hAnsi="Arial" w:cs="Arial"/>
              </w:rPr>
            </w:pPr>
            <w:r>
              <w:rPr>
                <w:rFonts w:ascii="Arial" w:hAnsi="Arial" w:cs="Arial"/>
              </w:rPr>
              <w:t>S-1</w:t>
            </w:r>
            <w:r w:rsidR="005502CE" w:rsidRPr="00585ED0">
              <w:rPr>
                <w:rFonts w:ascii="Arial" w:hAnsi="Arial" w:cs="Arial"/>
              </w:rPr>
              <w:t xml:space="preserve"> Sarjana Kedokteran </w:t>
            </w:r>
            <w:r w:rsidR="005502CE" w:rsidRPr="00585ED0">
              <w:rPr>
                <w:rFonts w:ascii="Arial" w:hAnsi="Arial" w:cs="Arial"/>
                <w:lang w:val="id-ID"/>
              </w:rPr>
              <w:t>Hewan</w:t>
            </w:r>
            <w:r w:rsidR="005502CE" w:rsidRPr="00585ED0">
              <w:rPr>
                <w:rFonts w:ascii="Arial" w:hAnsi="Arial" w:cs="Arial"/>
              </w:rPr>
              <w:t xml:space="preserve">,  </w:t>
            </w:r>
            <w:r w:rsidR="005502CE" w:rsidRPr="00585ED0">
              <w:rPr>
                <w:rFonts w:ascii="Arial" w:hAnsi="Arial" w:cs="Arial"/>
                <w:lang w:val="id-ID"/>
              </w:rPr>
              <w:t xml:space="preserve">Universitas Udayana (UNUD) </w:t>
            </w:r>
          </w:p>
          <w:p w:rsidR="005502CE" w:rsidRPr="00585ED0" w:rsidRDefault="00D87D0C" w:rsidP="003326BE">
            <w:pPr>
              <w:ind w:left="360"/>
              <w:jc w:val="both"/>
              <w:rPr>
                <w:rFonts w:ascii="Arial" w:hAnsi="Arial" w:cs="Arial"/>
                <w:lang w:val="nb-NO"/>
              </w:rPr>
            </w:pPr>
            <w:r>
              <w:rPr>
                <w:rFonts w:ascii="Arial" w:hAnsi="Arial" w:cs="Arial"/>
              </w:rPr>
              <w:t>S-2</w:t>
            </w:r>
            <w:r w:rsidR="005502CE" w:rsidRPr="00585ED0">
              <w:rPr>
                <w:rFonts w:ascii="Arial" w:hAnsi="Arial" w:cs="Arial"/>
              </w:rPr>
              <w:t xml:space="preserve"> </w:t>
            </w:r>
            <w:r w:rsidR="005502CE" w:rsidRPr="00585ED0">
              <w:rPr>
                <w:rFonts w:ascii="Arial" w:hAnsi="Arial" w:cs="Arial"/>
                <w:lang w:val="id-ID"/>
              </w:rPr>
              <w:t>Sains Veteriner</w:t>
            </w:r>
            <w:r w:rsidR="005502CE" w:rsidRPr="00585ED0">
              <w:rPr>
                <w:rFonts w:ascii="Arial" w:hAnsi="Arial" w:cs="Arial"/>
                <w:lang w:val="nb-NO"/>
              </w:rPr>
              <w:t xml:space="preserve">, </w:t>
            </w:r>
            <w:r w:rsidR="005502CE" w:rsidRPr="00585ED0">
              <w:rPr>
                <w:rFonts w:ascii="Arial" w:hAnsi="Arial" w:cs="Arial"/>
                <w:lang w:val="id-ID"/>
              </w:rPr>
              <w:t>Universitas Gajah Mada</w:t>
            </w:r>
            <w:r w:rsidR="005502CE" w:rsidRPr="00585ED0">
              <w:rPr>
                <w:rFonts w:ascii="Arial" w:hAnsi="Arial" w:cs="Arial"/>
              </w:rPr>
              <w:t xml:space="preserve"> (</w:t>
            </w:r>
            <w:r w:rsidR="005502CE" w:rsidRPr="00585ED0">
              <w:rPr>
                <w:rFonts w:ascii="Arial" w:hAnsi="Arial" w:cs="Arial"/>
                <w:lang w:val="id-ID"/>
              </w:rPr>
              <w:t>UGM</w:t>
            </w:r>
            <w:r w:rsidR="005502CE" w:rsidRPr="00585ED0">
              <w:rPr>
                <w:rFonts w:ascii="Arial" w:hAnsi="Arial" w:cs="Arial"/>
              </w:rPr>
              <w:t>)</w:t>
            </w:r>
            <w:r w:rsidR="005502CE" w:rsidRPr="00585ED0">
              <w:rPr>
                <w:rFonts w:ascii="Arial" w:hAnsi="Arial" w:cs="Arial"/>
                <w:lang w:val="id-ID"/>
              </w:rPr>
              <w:t xml:space="preserve"> </w:t>
            </w:r>
          </w:p>
          <w:p w:rsidR="005502CE" w:rsidRPr="00585ED0" w:rsidRDefault="005502CE" w:rsidP="003326BE">
            <w:pPr>
              <w:ind w:left="360"/>
              <w:jc w:val="both"/>
              <w:rPr>
                <w:rFonts w:ascii="Arial" w:hAnsi="Arial" w:cs="Arial"/>
                <w:lang w:val="nb-NO"/>
              </w:rPr>
            </w:pPr>
            <w:r w:rsidRPr="00585ED0">
              <w:rPr>
                <w:rFonts w:ascii="Arial" w:hAnsi="Arial" w:cs="Arial"/>
                <w:lang w:val="nb-NO"/>
              </w:rPr>
              <w:t>Sp</w:t>
            </w:r>
            <w:r w:rsidRPr="00585ED0">
              <w:rPr>
                <w:rFonts w:ascii="Arial" w:hAnsi="Arial" w:cs="Arial"/>
                <w:lang w:val="id-ID"/>
              </w:rPr>
              <w:t>-1 Ilmu Bedah Veteriner</w:t>
            </w:r>
            <w:r w:rsidRPr="00585ED0">
              <w:rPr>
                <w:rFonts w:ascii="Arial" w:hAnsi="Arial" w:cs="Arial"/>
                <w:lang w:val="nb-NO"/>
              </w:rPr>
              <w:t xml:space="preserve">, Universitas </w:t>
            </w:r>
            <w:r w:rsidRPr="00585ED0">
              <w:rPr>
                <w:rFonts w:ascii="Arial" w:hAnsi="Arial" w:cs="Arial"/>
                <w:lang w:val="id-ID"/>
              </w:rPr>
              <w:t>Airlangga</w:t>
            </w:r>
            <w:r w:rsidRPr="00585ED0">
              <w:rPr>
                <w:rFonts w:ascii="Arial" w:hAnsi="Arial" w:cs="Arial"/>
                <w:lang w:val="nb-NO"/>
              </w:rPr>
              <w:t xml:space="preserve"> (Un</w:t>
            </w:r>
            <w:r w:rsidRPr="00585ED0">
              <w:rPr>
                <w:rFonts w:ascii="Arial" w:hAnsi="Arial" w:cs="Arial"/>
                <w:lang w:val="id-ID"/>
              </w:rPr>
              <w:t>air</w:t>
            </w:r>
            <w:r w:rsidRPr="00585ED0">
              <w:rPr>
                <w:rFonts w:ascii="Arial" w:hAnsi="Arial" w:cs="Arial"/>
                <w:lang w:val="nb-NO"/>
              </w:rPr>
              <w:t>)</w:t>
            </w:r>
          </w:p>
          <w:p w:rsidR="005502CE" w:rsidRPr="00585ED0" w:rsidRDefault="005502CE" w:rsidP="003326BE">
            <w:pPr>
              <w:ind w:left="360"/>
              <w:jc w:val="both"/>
              <w:rPr>
                <w:rFonts w:ascii="Arial" w:hAnsi="Arial" w:cs="Arial"/>
                <w:lang w:val="nb-NO"/>
              </w:rPr>
            </w:pPr>
            <w:r w:rsidRPr="00585ED0">
              <w:rPr>
                <w:rFonts w:ascii="Arial" w:hAnsi="Arial" w:cs="Arial"/>
                <w:lang w:val="nb-NO"/>
              </w:rPr>
              <w:t>Sp</w:t>
            </w:r>
            <w:r w:rsidRPr="00585ED0">
              <w:rPr>
                <w:rFonts w:ascii="Arial" w:hAnsi="Arial" w:cs="Arial"/>
                <w:lang w:val="id-ID"/>
              </w:rPr>
              <w:t xml:space="preserve">-2 Ilmu </w:t>
            </w:r>
            <w:r w:rsidRPr="00585ED0">
              <w:rPr>
                <w:rFonts w:ascii="Arial" w:hAnsi="Arial" w:cs="Arial"/>
                <w:lang w:val="nb-NO"/>
              </w:rPr>
              <w:t>Bedah Digesti , Universitas Gadjah Mada  (UGM)</w:t>
            </w:r>
          </w:p>
          <w:p w:rsidR="005502CE" w:rsidRPr="00585ED0" w:rsidRDefault="00D87D0C" w:rsidP="003326BE">
            <w:pPr>
              <w:ind w:left="360"/>
              <w:jc w:val="both"/>
              <w:rPr>
                <w:rFonts w:ascii="Arial" w:hAnsi="Arial" w:cs="Arial"/>
                <w:lang w:val="nb-NO"/>
              </w:rPr>
            </w:pPr>
            <w:r>
              <w:rPr>
                <w:rFonts w:ascii="Arial" w:hAnsi="Arial" w:cs="Arial"/>
                <w:lang w:val="nb-NO"/>
              </w:rPr>
              <w:t>S-3</w:t>
            </w:r>
            <w:r w:rsidR="005502CE" w:rsidRPr="00585ED0">
              <w:rPr>
                <w:rFonts w:ascii="Arial" w:hAnsi="Arial" w:cs="Arial"/>
                <w:lang w:val="nb-NO"/>
              </w:rPr>
              <w:t xml:space="preserve">, Ilmu </w:t>
            </w:r>
            <w:r w:rsidR="005502CE" w:rsidRPr="00585ED0">
              <w:rPr>
                <w:rFonts w:ascii="Arial" w:hAnsi="Arial" w:cs="Arial"/>
                <w:lang w:val="id-ID"/>
              </w:rPr>
              <w:t>Kesehatan Masyarakat</w:t>
            </w:r>
            <w:r w:rsidR="005502CE" w:rsidRPr="00585ED0">
              <w:rPr>
                <w:rFonts w:ascii="Arial" w:hAnsi="Arial" w:cs="Arial"/>
                <w:lang w:val="nb-NO"/>
              </w:rPr>
              <w:t xml:space="preserve">, </w:t>
            </w:r>
            <w:r w:rsidR="005502CE" w:rsidRPr="00585ED0">
              <w:rPr>
                <w:rFonts w:ascii="Arial" w:hAnsi="Arial" w:cs="Arial"/>
                <w:lang w:val="id-ID"/>
              </w:rPr>
              <w:t xml:space="preserve">Institut Pertanian Bogor </w:t>
            </w:r>
            <w:r w:rsidR="005502CE" w:rsidRPr="00585ED0">
              <w:rPr>
                <w:rFonts w:ascii="Arial" w:hAnsi="Arial" w:cs="Arial"/>
                <w:lang w:val="nb-NO"/>
              </w:rPr>
              <w:t>(</w:t>
            </w:r>
            <w:r w:rsidR="005502CE" w:rsidRPr="00585ED0">
              <w:rPr>
                <w:rFonts w:ascii="Arial" w:hAnsi="Arial" w:cs="Arial"/>
                <w:lang w:val="id-ID"/>
              </w:rPr>
              <w:t>IPB</w:t>
            </w:r>
            <w:r w:rsidR="005502CE" w:rsidRPr="00585ED0">
              <w:rPr>
                <w:rFonts w:ascii="Arial" w:hAnsi="Arial" w:cs="Arial"/>
                <w:lang w:val="nb-NO"/>
              </w:rPr>
              <w:t>)</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502CE" w:rsidRPr="00585ED0">
              <w:rPr>
                <w:rFonts w:ascii="Arial" w:hAnsi="Arial" w:cs="Arial"/>
                <w:lang w:val="nb-NO"/>
              </w:rPr>
              <w:t>olom (7), bidang keahlian dosen tetap</w:t>
            </w:r>
            <w:r w:rsidR="005502CE" w:rsidRPr="00585ED0">
              <w:rPr>
                <w:rFonts w:ascii="Arial" w:hAnsi="Arial" w:cs="Arial"/>
                <w:lang w:val="id-ID"/>
              </w:rPr>
              <w:t xml:space="preserve"> untuk setiap jenjang pendidikan</w:t>
            </w:r>
            <w:r w:rsidR="002F0F26">
              <w:rPr>
                <w:rFonts w:ascii="Arial" w:hAnsi="Arial" w:cs="Arial"/>
                <w:lang w:val="id-ID"/>
              </w:rPr>
              <w:t>;</w:t>
            </w:r>
            <w:r w:rsidR="005502CE" w:rsidRPr="00585ED0">
              <w:rPr>
                <w:rFonts w:ascii="Arial" w:hAnsi="Arial" w:cs="Arial"/>
              </w:rPr>
              <w:t xml:space="preserve"> </w:t>
            </w:r>
          </w:p>
          <w:p w:rsidR="005502CE" w:rsidRPr="00585ED0" w:rsidRDefault="0015564F" w:rsidP="006D2F49">
            <w:pPr>
              <w:numPr>
                <w:ilvl w:val="0"/>
                <w:numId w:val="24"/>
              </w:numPr>
              <w:jc w:val="both"/>
              <w:rPr>
                <w:rFonts w:ascii="Arial" w:hAnsi="Arial" w:cs="Arial"/>
              </w:rPr>
            </w:pPr>
            <w:r>
              <w:rPr>
                <w:rFonts w:ascii="Arial" w:hAnsi="Arial" w:cs="Arial"/>
                <w:lang w:val="id-ID"/>
              </w:rPr>
              <w:t>k</w:t>
            </w:r>
            <w:r w:rsidR="005502CE" w:rsidRPr="00585ED0">
              <w:rPr>
                <w:rFonts w:ascii="Arial" w:hAnsi="Arial" w:cs="Arial"/>
              </w:rPr>
              <w:t>olom (8) mata ajar</w:t>
            </w:r>
            <w:r w:rsidR="005502CE" w:rsidRPr="00585ED0">
              <w:rPr>
                <w:rFonts w:ascii="Arial" w:hAnsi="Arial" w:cs="Arial"/>
                <w:lang w:val="id-ID"/>
              </w:rPr>
              <w:t>/blok</w:t>
            </w:r>
            <w:r w:rsidR="005502CE" w:rsidRPr="00585ED0">
              <w:rPr>
                <w:rFonts w:ascii="Arial" w:hAnsi="Arial" w:cs="Arial"/>
              </w:rPr>
              <w:t xml:space="preserve"> yang diampu</w:t>
            </w:r>
            <w:r w:rsidR="002F0F26">
              <w:rPr>
                <w:rFonts w:ascii="Arial" w:hAnsi="Arial" w:cs="Arial"/>
                <w:lang w:val="id-ID"/>
              </w:rPr>
              <w:t>.</w:t>
            </w:r>
          </w:p>
        </w:tc>
      </w:tr>
      <w:tr w:rsidR="002F0F26" w:rsidRPr="00585ED0" w:rsidTr="00875402">
        <w:trPr>
          <w:trHeight w:val="7915"/>
        </w:trPr>
        <w:tc>
          <w:tcPr>
            <w:tcW w:w="1101" w:type="dxa"/>
            <w:tcBorders>
              <w:top w:val="nil"/>
            </w:tcBorders>
          </w:tcPr>
          <w:p w:rsidR="002F0F26" w:rsidRPr="00585ED0" w:rsidRDefault="002F0F26" w:rsidP="00875402">
            <w:pPr>
              <w:jc w:val="center"/>
              <w:rPr>
                <w:rFonts w:ascii="Arial" w:hAnsi="Arial" w:cs="Arial"/>
                <w:lang w:val="id-ID"/>
              </w:rPr>
            </w:pPr>
            <w:r w:rsidRPr="00585ED0">
              <w:rPr>
                <w:rFonts w:ascii="Arial" w:hAnsi="Arial" w:cs="Arial"/>
                <w:lang w:val="id-ID"/>
              </w:rPr>
              <w:lastRenderedPageBreak/>
              <w:t>4.3.2</w:t>
            </w:r>
          </w:p>
        </w:tc>
        <w:tc>
          <w:tcPr>
            <w:tcW w:w="1224" w:type="dxa"/>
            <w:tcBorders>
              <w:top w:val="nil"/>
            </w:tcBorders>
          </w:tcPr>
          <w:p w:rsidR="002F0F26" w:rsidRPr="00875402" w:rsidRDefault="002F0F26" w:rsidP="003326BE">
            <w:pPr>
              <w:jc w:val="center"/>
              <w:rPr>
                <w:rFonts w:ascii="Arial" w:hAnsi="Arial" w:cs="Arial"/>
                <w:color w:val="000000" w:themeColor="text1"/>
              </w:rPr>
            </w:pPr>
            <w:r w:rsidRPr="00875402">
              <w:rPr>
                <w:rFonts w:ascii="Arial" w:hAnsi="Arial" w:cs="Arial"/>
                <w:color w:val="000000" w:themeColor="text1"/>
                <w:lang w:val="id-ID"/>
              </w:rPr>
              <w:t>(1)-(11)</w:t>
            </w:r>
          </w:p>
        </w:tc>
        <w:tc>
          <w:tcPr>
            <w:tcW w:w="6747" w:type="dxa"/>
            <w:tcBorders>
              <w:top w:val="nil"/>
            </w:tcBorders>
          </w:tcPr>
          <w:p w:rsidR="002F0F26" w:rsidRPr="00875402" w:rsidRDefault="002F0F26" w:rsidP="003326BE">
            <w:pPr>
              <w:jc w:val="both"/>
              <w:rPr>
                <w:rFonts w:ascii="Arial" w:hAnsi="Arial" w:cs="Arial"/>
                <w:color w:val="000000" w:themeColor="text1"/>
                <w:lang w:val="id-ID"/>
              </w:rPr>
            </w:pPr>
            <w:r w:rsidRPr="00875402">
              <w:rPr>
                <w:rFonts w:ascii="Arial" w:hAnsi="Arial" w:cs="Arial"/>
                <w:color w:val="000000" w:themeColor="text1"/>
                <w:lang w:val="id-ID"/>
              </w:rPr>
              <w:t>Data dosen tidak tetap program studi</w:t>
            </w:r>
          </w:p>
          <w:p w:rsidR="002F0F26" w:rsidRPr="00875402" w:rsidRDefault="002F0F26" w:rsidP="003326BE">
            <w:pPr>
              <w:jc w:val="both"/>
              <w:rPr>
                <w:rFonts w:ascii="Arial" w:hAnsi="Arial" w:cs="Arial"/>
                <w:color w:val="000000" w:themeColor="text1"/>
                <w:lang w:val="id-ID"/>
              </w:rPr>
            </w:pPr>
          </w:p>
          <w:p w:rsidR="002F0F26" w:rsidRPr="00875402" w:rsidRDefault="002F0F26" w:rsidP="003326BE">
            <w:pPr>
              <w:jc w:val="both"/>
              <w:rPr>
                <w:rFonts w:ascii="Arial" w:hAnsi="Arial" w:cs="Arial"/>
                <w:bCs/>
                <w:color w:val="000000" w:themeColor="text1"/>
                <w:lang w:val="id-ID"/>
              </w:rPr>
            </w:pPr>
            <w:r w:rsidRPr="00875402">
              <w:rPr>
                <w:rFonts w:ascii="Arial" w:hAnsi="Arial" w:cs="Arial"/>
                <w:bCs/>
                <w:color w:val="000000" w:themeColor="text1"/>
                <w:lang w:val="id-ID"/>
              </w:rPr>
              <w:t>Tuliskan d</w:t>
            </w:r>
            <w:r w:rsidRPr="00875402">
              <w:rPr>
                <w:rFonts w:ascii="Arial" w:hAnsi="Arial" w:cs="Arial"/>
                <w:bCs/>
                <w:color w:val="000000" w:themeColor="text1"/>
              </w:rPr>
              <w:t xml:space="preserve">ata </w:t>
            </w:r>
            <w:r w:rsidRPr="00875402">
              <w:rPr>
                <w:rFonts w:ascii="Arial" w:hAnsi="Arial" w:cs="Arial"/>
                <w:color w:val="000000" w:themeColor="text1"/>
              </w:rPr>
              <w:t>dosen tidak tetap</w:t>
            </w:r>
            <w:r w:rsidRPr="00875402">
              <w:rPr>
                <w:rFonts w:ascii="Arial" w:hAnsi="Arial" w:cs="Arial"/>
                <w:bCs/>
                <w:color w:val="000000" w:themeColor="text1"/>
              </w:rPr>
              <w:t xml:space="preserve"> pada</w:t>
            </w:r>
            <w:r w:rsidRPr="00875402">
              <w:rPr>
                <w:rFonts w:ascii="Arial" w:hAnsi="Arial" w:cs="Arial"/>
                <w:bCs/>
                <w:color w:val="000000" w:themeColor="text1"/>
                <w:lang w:val="id-ID"/>
              </w:rPr>
              <w:t xml:space="preserve"> </w:t>
            </w:r>
            <w:r w:rsidR="00875402">
              <w:rPr>
                <w:rFonts w:ascii="Arial" w:hAnsi="Arial" w:cs="Arial"/>
                <w:bCs/>
                <w:color w:val="000000" w:themeColor="text1"/>
                <w:lang w:val="id-ID"/>
              </w:rPr>
              <w:t xml:space="preserve">program </w:t>
            </w:r>
            <w:r w:rsidRPr="00875402">
              <w:rPr>
                <w:rFonts w:ascii="Arial" w:hAnsi="Arial" w:cs="Arial"/>
                <w:bCs/>
                <w:color w:val="000000" w:themeColor="text1"/>
                <w:lang w:val="id-ID"/>
              </w:rPr>
              <w:t>pendidikan akademik</w:t>
            </w:r>
            <w:r w:rsidR="00875402">
              <w:rPr>
                <w:rFonts w:ascii="Arial" w:hAnsi="Arial" w:cs="Arial"/>
                <w:bCs/>
                <w:color w:val="000000" w:themeColor="text1"/>
                <w:lang w:val="id-ID"/>
              </w:rPr>
              <w:t xml:space="preserve"> dan atau profesi</w:t>
            </w:r>
            <w:r w:rsidR="008352CF">
              <w:rPr>
                <w:rFonts w:ascii="Arial" w:hAnsi="Arial" w:cs="Arial"/>
                <w:bCs/>
                <w:lang w:val="id-ID"/>
              </w:rPr>
              <w:t xml:space="preserve"> pada tabel yang tersedia</w:t>
            </w:r>
            <w:r w:rsidRPr="00875402">
              <w:rPr>
                <w:rFonts w:ascii="Arial" w:hAnsi="Arial" w:cs="Arial"/>
                <w:bCs/>
                <w:color w:val="000000" w:themeColor="text1"/>
                <w:lang w:val="id-ID"/>
              </w:rPr>
              <w:t>.</w:t>
            </w:r>
          </w:p>
          <w:p w:rsidR="002F0F26" w:rsidRPr="00875402" w:rsidRDefault="002F0F26" w:rsidP="003326BE">
            <w:pPr>
              <w:jc w:val="both"/>
              <w:rPr>
                <w:rFonts w:ascii="Arial" w:hAnsi="Arial" w:cs="Arial"/>
                <w:color w:val="000000" w:themeColor="text1"/>
                <w:lang w:val="id-ID"/>
              </w:rPr>
            </w:pPr>
          </w:p>
          <w:p w:rsidR="002F0F26" w:rsidRPr="00875402" w:rsidRDefault="002F0F26" w:rsidP="003326BE">
            <w:pPr>
              <w:jc w:val="both"/>
              <w:rPr>
                <w:rFonts w:ascii="Arial" w:hAnsi="Arial" w:cs="Arial"/>
                <w:color w:val="000000" w:themeColor="text1"/>
                <w:lang w:val="id-ID"/>
              </w:rPr>
            </w:pPr>
            <w:r w:rsidRPr="00875402">
              <w:rPr>
                <w:rFonts w:ascii="Arial" w:hAnsi="Arial" w:cs="Arial"/>
                <w:color w:val="000000" w:themeColor="text1"/>
              </w:rPr>
              <w:t>Tuliskan</w:t>
            </w:r>
            <w:r w:rsidRPr="00875402">
              <w:rPr>
                <w:rFonts w:ascii="Arial" w:hAnsi="Arial" w:cs="Arial"/>
                <w:color w:val="000000" w:themeColor="text1"/>
                <w:lang w:val="id-ID"/>
              </w:rPr>
              <w:t xml:space="preserve"> pada:</w:t>
            </w:r>
          </w:p>
          <w:p w:rsidR="002F0F26" w:rsidRPr="00875402" w:rsidRDefault="0015564F" w:rsidP="006D2F49">
            <w:pPr>
              <w:numPr>
                <w:ilvl w:val="0"/>
                <w:numId w:val="24"/>
              </w:numPr>
              <w:jc w:val="both"/>
              <w:rPr>
                <w:rFonts w:ascii="Arial" w:hAnsi="Arial" w:cs="Arial"/>
                <w:color w:val="000000" w:themeColor="text1"/>
              </w:rPr>
            </w:pPr>
            <w:r>
              <w:rPr>
                <w:rFonts w:ascii="Arial" w:hAnsi="Arial" w:cs="Arial"/>
                <w:color w:val="000000" w:themeColor="text1"/>
                <w:lang w:val="id-ID"/>
              </w:rPr>
              <w:t>k</w:t>
            </w:r>
            <w:r w:rsidR="002F0F26" w:rsidRPr="00875402">
              <w:rPr>
                <w:rFonts w:ascii="Arial" w:hAnsi="Arial" w:cs="Arial"/>
                <w:color w:val="000000" w:themeColor="text1"/>
                <w:lang w:val="id-ID"/>
              </w:rPr>
              <w:t>olom (1), nomor urut;</w:t>
            </w:r>
          </w:p>
          <w:p w:rsidR="002F0F26" w:rsidRPr="00875402" w:rsidRDefault="0015564F" w:rsidP="006D2F49">
            <w:pPr>
              <w:numPr>
                <w:ilvl w:val="0"/>
                <w:numId w:val="24"/>
              </w:numPr>
              <w:jc w:val="both"/>
              <w:rPr>
                <w:rFonts w:ascii="Arial" w:hAnsi="Arial" w:cs="Arial"/>
                <w:color w:val="000000" w:themeColor="text1"/>
                <w:lang w:val="nb-NO"/>
              </w:rPr>
            </w:pPr>
            <w:r>
              <w:rPr>
                <w:rFonts w:ascii="Arial" w:hAnsi="Arial" w:cs="Arial"/>
                <w:color w:val="000000" w:themeColor="text1"/>
                <w:lang w:val="id-ID"/>
              </w:rPr>
              <w:t>k</w:t>
            </w:r>
            <w:r w:rsidR="002F0F26" w:rsidRPr="00875402">
              <w:rPr>
                <w:rFonts w:ascii="Arial" w:hAnsi="Arial" w:cs="Arial"/>
                <w:color w:val="000000" w:themeColor="text1"/>
                <w:lang w:val="nb-NO"/>
              </w:rPr>
              <w:t xml:space="preserve">olom (2), nama lengkap dosen </w:t>
            </w:r>
            <w:r w:rsidR="002F0F26" w:rsidRPr="00875402">
              <w:rPr>
                <w:rFonts w:ascii="Arial" w:hAnsi="Arial" w:cs="Arial"/>
                <w:color w:val="000000" w:themeColor="text1"/>
                <w:lang w:val="id-ID"/>
              </w:rPr>
              <w:t xml:space="preserve">tidak </w:t>
            </w:r>
            <w:r w:rsidR="00875402" w:rsidRPr="00875402">
              <w:rPr>
                <w:rFonts w:ascii="Arial" w:hAnsi="Arial" w:cs="Arial"/>
                <w:color w:val="000000" w:themeColor="text1"/>
                <w:lang w:val="nb-NO"/>
              </w:rPr>
              <w:t>tetap</w:t>
            </w:r>
            <w:r w:rsidR="00875402" w:rsidRPr="00875402">
              <w:rPr>
                <w:rFonts w:ascii="Arial" w:hAnsi="Arial" w:cs="Arial"/>
                <w:color w:val="000000" w:themeColor="text1"/>
                <w:lang w:val="id-ID"/>
              </w:rPr>
              <w:t>;</w:t>
            </w:r>
            <w:r w:rsidR="002F0F26" w:rsidRPr="00875402">
              <w:rPr>
                <w:rFonts w:ascii="Arial" w:hAnsi="Arial" w:cs="Arial"/>
                <w:color w:val="000000" w:themeColor="text1"/>
                <w:lang w:val="nb-NO"/>
              </w:rPr>
              <w:t xml:space="preserve">  </w:t>
            </w:r>
          </w:p>
          <w:p w:rsidR="002F0F26" w:rsidRPr="00875402" w:rsidRDefault="0015564F" w:rsidP="006D2F49">
            <w:pPr>
              <w:numPr>
                <w:ilvl w:val="0"/>
                <w:numId w:val="24"/>
              </w:numPr>
              <w:jc w:val="both"/>
              <w:rPr>
                <w:rFonts w:ascii="Arial" w:hAnsi="Arial" w:cs="Arial"/>
                <w:color w:val="000000" w:themeColor="text1"/>
                <w:lang w:val="nb-NO"/>
              </w:rPr>
            </w:pPr>
            <w:r>
              <w:rPr>
                <w:rFonts w:ascii="Arial" w:hAnsi="Arial" w:cs="Arial"/>
                <w:color w:val="000000" w:themeColor="text1"/>
                <w:lang w:val="id-ID"/>
              </w:rPr>
              <w:t>k</w:t>
            </w:r>
            <w:r w:rsidR="002F0F26" w:rsidRPr="00875402">
              <w:rPr>
                <w:rFonts w:ascii="Arial" w:hAnsi="Arial" w:cs="Arial"/>
                <w:color w:val="000000" w:themeColor="text1"/>
                <w:lang w:val="nb-NO"/>
              </w:rPr>
              <w:t>olom (3), NI</w:t>
            </w:r>
            <w:r w:rsidR="002F0F26" w:rsidRPr="00875402">
              <w:rPr>
                <w:rFonts w:ascii="Arial" w:hAnsi="Arial" w:cs="Arial"/>
                <w:color w:val="000000" w:themeColor="text1"/>
                <w:lang w:val="id-ID"/>
              </w:rPr>
              <w:t>DN</w:t>
            </w:r>
            <w:r w:rsidR="00875402" w:rsidRPr="00875402">
              <w:rPr>
                <w:rFonts w:ascii="Arial" w:hAnsi="Arial" w:cs="Arial"/>
                <w:color w:val="000000" w:themeColor="text1"/>
                <w:lang w:val="id-ID"/>
              </w:rPr>
              <w:t>;</w:t>
            </w:r>
            <w:r w:rsidR="002F0F26" w:rsidRPr="00875402">
              <w:rPr>
                <w:rFonts w:ascii="Arial" w:hAnsi="Arial" w:cs="Arial"/>
                <w:color w:val="000000" w:themeColor="text1"/>
                <w:lang w:val="nb-NO"/>
              </w:rPr>
              <w:t xml:space="preserve"> </w:t>
            </w:r>
          </w:p>
          <w:p w:rsidR="002F0F26" w:rsidRPr="00875402" w:rsidRDefault="0015564F" w:rsidP="006D2F49">
            <w:pPr>
              <w:numPr>
                <w:ilvl w:val="0"/>
                <w:numId w:val="24"/>
              </w:numPr>
              <w:jc w:val="both"/>
              <w:rPr>
                <w:rFonts w:ascii="Arial" w:hAnsi="Arial" w:cs="Arial"/>
                <w:color w:val="000000" w:themeColor="text1"/>
              </w:rPr>
            </w:pPr>
            <w:r>
              <w:rPr>
                <w:rFonts w:ascii="Arial" w:hAnsi="Arial" w:cs="Arial"/>
                <w:color w:val="000000" w:themeColor="text1"/>
                <w:lang w:val="id-ID"/>
              </w:rPr>
              <w:t>k</w:t>
            </w:r>
            <w:r w:rsidR="00875402" w:rsidRPr="00875402">
              <w:rPr>
                <w:rFonts w:ascii="Arial" w:hAnsi="Arial" w:cs="Arial"/>
                <w:color w:val="000000" w:themeColor="text1"/>
                <w:lang w:val="id-ID"/>
              </w:rPr>
              <w:t>o</w:t>
            </w:r>
            <w:r w:rsidR="002F0F26" w:rsidRPr="00875402">
              <w:rPr>
                <w:rFonts w:ascii="Arial" w:hAnsi="Arial" w:cs="Arial"/>
                <w:color w:val="000000" w:themeColor="text1"/>
              </w:rPr>
              <w:t>lom (4), tanggal lahir sesuai dengan SK pengangkatan pertama</w:t>
            </w:r>
            <w:r w:rsidR="00875402" w:rsidRPr="00875402">
              <w:rPr>
                <w:rFonts w:ascii="Arial" w:hAnsi="Arial" w:cs="Arial"/>
                <w:color w:val="000000" w:themeColor="text1"/>
                <w:lang w:val="id-ID"/>
              </w:rPr>
              <w:t>;</w:t>
            </w:r>
          </w:p>
          <w:p w:rsidR="002F0F26" w:rsidRPr="00875402" w:rsidRDefault="0015564F" w:rsidP="006D2F49">
            <w:pPr>
              <w:numPr>
                <w:ilvl w:val="0"/>
                <w:numId w:val="24"/>
              </w:numPr>
              <w:jc w:val="both"/>
              <w:rPr>
                <w:rFonts w:ascii="Arial" w:hAnsi="Arial" w:cs="Arial"/>
                <w:color w:val="000000" w:themeColor="text1"/>
              </w:rPr>
            </w:pPr>
            <w:r>
              <w:rPr>
                <w:rFonts w:ascii="Arial" w:hAnsi="Arial" w:cs="Arial"/>
                <w:color w:val="000000" w:themeColor="text1"/>
                <w:lang w:val="id-ID"/>
              </w:rPr>
              <w:t>k</w:t>
            </w:r>
            <w:r w:rsidR="00875402" w:rsidRPr="00875402">
              <w:rPr>
                <w:rFonts w:ascii="Arial" w:hAnsi="Arial" w:cs="Arial"/>
                <w:color w:val="000000" w:themeColor="text1"/>
              </w:rPr>
              <w:t>olom (5), jabatan akademik</w:t>
            </w:r>
            <w:r w:rsidR="00875402" w:rsidRPr="00875402">
              <w:rPr>
                <w:rFonts w:ascii="Arial" w:hAnsi="Arial" w:cs="Arial"/>
                <w:color w:val="000000" w:themeColor="text1"/>
                <w:lang w:val="id-ID"/>
              </w:rPr>
              <w:t>;</w:t>
            </w:r>
            <w:r w:rsidR="002F0F26" w:rsidRPr="00875402">
              <w:rPr>
                <w:rFonts w:ascii="Arial" w:hAnsi="Arial" w:cs="Arial"/>
                <w:color w:val="000000" w:themeColor="text1"/>
              </w:rPr>
              <w:t xml:space="preserve"> </w:t>
            </w:r>
          </w:p>
          <w:p w:rsidR="002F0F26" w:rsidRPr="00875402" w:rsidRDefault="0015564F" w:rsidP="006D2F49">
            <w:pPr>
              <w:numPr>
                <w:ilvl w:val="0"/>
                <w:numId w:val="24"/>
              </w:numPr>
              <w:jc w:val="both"/>
              <w:rPr>
                <w:rFonts w:ascii="Arial" w:hAnsi="Arial" w:cs="Arial"/>
                <w:color w:val="000000" w:themeColor="text1"/>
              </w:rPr>
            </w:pPr>
            <w:r>
              <w:rPr>
                <w:rFonts w:ascii="Arial" w:hAnsi="Arial" w:cs="Arial"/>
                <w:color w:val="000000" w:themeColor="text1"/>
                <w:lang w:val="id-ID"/>
              </w:rPr>
              <w:t>k</w:t>
            </w:r>
            <w:r w:rsidR="002F0F26" w:rsidRPr="00875402">
              <w:rPr>
                <w:rFonts w:ascii="Arial" w:hAnsi="Arial" w:cs="Arial"/>
                <w:color w:val="000000" w:themeColor="text1"/>
              </w:rPr>
              <w:t>olom (6), pendidikan akademik/profesi  yang diselesaikan</w:t>
            </w:r>
            <w:r w:rsidR="00875402" w:rsidRPr="00875402">
              <w:rPr>
                <w:rFonts w:ascii="Arial" w:hAnsi="Arial" w:cs="Arial"/>
                <w:color w:val="000000" w:themeColor="text1"/>
                <w:lang w:val="id-ID"/>
              </w:rPr>
              <w:t>;</w:t>
            </w:r>
            <w:r w:rsidR="002F0F26" w:rsidRPr="00875402">
              <w:rPr>
                <w:rFonts w:ascii="Arial" w:hAnsi="Arial" w:cs="Arial"/>
                <w:i/>
                <w:color w:val="000000" w:themeColor="text1"/>
              </w:rPr>
              <w:t xml:space="preserve"> </w:t>
            </w:r>
          </w:p>
          <w:p w:rsidR="002F0F26" w:rsidRPr="00875402" w:rsidRDefault="002F0F26" w:rsidP="003326BE">
            <w:pPr>
              <w:ind w:left="360"/>
              <w:jc w:val="both"/>
              <w:rPr>
                <w:rFonts w:ascii="Arial" w:hAnsi="Arial" w:cs="Arial"/>
                <w:color w:val="000000" w:themeColor="text1"/>
              </w:rPr>
            </w:pPr>
            <w:r w:rsidRPr="00875402">
              <w:rPr>
                <w:rFonts w:ascii="Arial" w:hAnsi="Arial" w:cs="Arial"/>
                <w:color w:val="000000" w:themeColor="text1"/>
              </w:rPr>
              <w:t>Contoh:</w:t>
            </w:r>
          </w:p>
          <w:p w:rsidR="002F0F26" w:rsidRPr="00875402" w:rsidRDefault="002F0F26" w:rsidP="003326BE">
            <w:pPr>
              <w:ind w:left="360"/>
              <w:jc w:val="both"/>
              <w:rPr>
                <w:rFonts w:ascii="Arial" w:hAnsi="Arial" w:cs="Arial"/>
                <w:color w:val="000000" w:themeColor="text1"/>
              </w:rPr>
            </w:pPr>
            <w:r w:rsidRPr="00875402">
              <w:rPr>
                <w:rFonts w:ascii="Arial" w:hAnsi="Arial" w:cs="Arial"/>
                <w:color w:val="000000" w:themeColor="text1"/>
              </w:rPr>
              <w:t xml:space="preserve">S-1 Sarjana Kedokteran </w:t>
            </w:r>
            <w:r w:rsidRPr="00875402">
              <w:rPr>
                <w:rFonts w:ascii="Arial" w:hAnsi="Arial" w:cs="Arial"/>
                <w:color w:val="000000" w:themeColor="text1"/>
                <w:lang w:val="id-ID"/>
              </w:rPr>
              <w:t>Hewan</w:t>
            </w:r>
            <w:r w:rsidRPr="00875402">
              <w:rPr>
                <w:rFonts w:ascii="Arial" w:hAnsi="Arial" w:cs="Arial"/>
                <w:color w:val="000000" w:themeColor="text1"/>
              </w:rPr>
              <w:t xml:space="preserve">,  </w:t>
            </w:r>
            <w:r w:rsidRPr="00875402">
              <w:rPr>
                <w:rFonts w:ascii="Arial" w:hAnsi="Arial" w:cs="Arial"/>
                <w:color w:val="000000" w:themeColor="text1"/>
                <w:lang w:val="id-ID"/>
              </w:rPr>
              <w:t xml:space="preserve">Universitas Udayana (UNUD) </w:t>
            </w:r>
          </w:p>
          <w:p w:rsidR="002F0F26" w:rsidRPr="00875402" w:rsidRDefault="002F0F26" w:rsidP="003326BE">
            <w:pPr>
              <w:ind w:left="360"/>
              <w:jc w:val="both"/>
              <w:rPr>
                <w:rFonts w:ascii="Arial" w:hAnsi="Arial" w:cs="Arial"/>
                <w:color w:val="000000" w:themeColor="text1"/>
                <w:lang w:val="nb-NO"/>
              </w:rPr>
            </w:pPr>
            <w:r w:rsidRPr="00875402">
              <w:rPr>
                <w:rFonts w:ascii="Arial" w:hAnsi="Arial" w:cs="Arial"/>
                <w:color w:val="000000" w:themeColor="text1"/>
              </w:rPr>
              <w:t xml:space="preserve">S-2 </w:t>
            </w:r>
            <w:r w:rsidRPr="00875402">
              <w:rPr>
                <w:rFonts w:ascii="Arial" w:hAnsi="Arial" w:cs="Arial"/>
                <w:color w:val="000000" w:themeColor="text1"/>
                <w:lang w:val="id-ID"/>
              </w:rPr>
              <w:t>Sains Veteriner</w:t>
            </w:r>
            <w:r w:rsidRPr="00875402">
              <w:rPr>
                <w:rFonts w:ascii="Arial" w:hAnsi="Arial" w:cs="Arial"/>
                <w:color w:val="000000" w:themeColor="text1"/>
                <w:lang w:val="nb-NO"/>
              </w:rPr>
              <w:t xml:space="preserve">, </w:t>
            </w:r>
            <w:r w:rsidRPr="00875402">
              <w:rPr>
                <w:rFonts w:ascii="Arial" w:hAnsi="Arial" w:cs="Arial"/>
                <w:color w:val="000000" w:themeColor="text1"/>
                <w:lang w:val="id-ID"/>
              </w:rPr>
              <w:t>Universitas Gajah Mada</w:t>
            </w:r>
            <w:r w:rsidRPr="00875402">
              <w:rPr>
                <w:rFonts w:ascii="Arial" w:hAnsi="Arial" w:cs="Arial"/>
                <w:color w:val="000000" w:themeColor="text1"/>
              </w:rPr>
              <w:t xml:space="preserve"> (</w:t>
            </w:r>
            <w:r w:rsidRPr="00875402">
              <w:rPr>
                <w:rFonts w:ascii="Arial" w:hAnsi="Arial" w:cs="Arial"/>
                <w:color w:val="000000" w:themeColor="text1"/>
                <w:lang w:val="id-ID"/>
              </w:rPr>
              <w:t>UGM</w:t>
            </w:r>
            <w:r w:rsidRPr="00875402">
              <w:rPr>
                <w:rFonts w:ascii="Arial" w:hAnsi="Arial" w:cs="Arial"/>
                <w:color w:val="000000" w:themeColor="text1"/>
              </w:rPr>
              <w:t>)</w:t>
            </w:r>
            <w:r w:rsidRPr="00875402">
              <w:rPr>
                <w:rFonts w:ascii="Arial" w:hAnsi="Arial" w:cs="Arial"/>
                <w:color w:val="000000" w:themeColor="text1"/>
                <w:lang w:val="id-ID"/>
              </w:rPr>
              <w:t xml:space="preserve"> </w:t>
            </w:r>
          </w:p>
          <w:p w:rsidR="002F0F26" w:rsidRPr="00875402" w:rsidRDefault="002F0F26" w:rsidP="003326BE">
            <w:pPr>
              <w:ind w:left="360"/>
              <w:jc w:val="both"/>
              <w:rPr>
                <w:rFonts w:ascii="Arial" w:hAnsi="Arial" w:cs="Arial"/>
                <w:color w:val="000000" w:themeColor="text1"/>
                <w:lang w:val="nb-NO"/>
              </w:rPr>
            </w:pPr>
            <w:r w:rsidRPr="00875402">
              <w:rPr>
                <w:rFonts w:ascii="Arial" w:hAnsi="Arial" w:cs="Arial"/>
                <w:color w:val="000000" w:themeColor="text1"/>
                <w:lang w:val="nb-NO"/>
              </w:rPr>
              <w:t>Sp</w:t>
            </w:r>
            <w:r w:rsidRPr="00875402">
              <w:rPr>
                <w:rFonts w:ascii="Arial" w:hAnsi="Arial" w:cs="Arial"/>
                <w:color w:val="000000" w:themeColor="text1"/>
                <w:lang w:val="id-ID"/>
              </w:rPr>
              <w:t>-1 Ilmu Bedah Veteriner</w:t>
            </w:r>
            <w:r w:rsidRPr="00875402">
              <w:rPr>
                <w:rFonts w:ascii="Arial" w:hAnsi="Arial" w:cs="Arial"/>
                <w:color w:val="000000" w:themeColor="text1"/>
                <w:lang w:val="nb-NO"/>
              </w:rPr>
              <w:t xml:space="preserve">, Universitas </w:t>
            </w:r>
            <w:r w:rsidRPr="00875402">
              <w:rPr>
                <w:rFonts w:ascii="Arial" w:hAnsi="Arial" w:cs="Arial"/>
                <w:color w:val="000000" w:themeColor="text1"/>
                <w:lang w:val="id-ID"/>
              </w:rPr>
              <w:t>Airlangga</w:t>
            </w:r>
            <w:r w:rsidRPr="00875402">
              <w:rPr>
                <w:rFonts w:ascii="Arial" w:hAnsi="Arial" w:cs="Arial"/>
                <w:color w:val="000000" w:themeColor="text1"/>
                <w:lang w:val="nb-NO"/>
              </w:rPr>
              <w:t xml:space="preserve"> (Un</w:t>
            </w:r>
            <w:r w:rsidRPr="00875402">
              <w:rPr>
                <w:rFonts w:ascii="Arial" w:hAnsi="Arial" w:cs="Arial"/>
                <w:color w:val="000000" w:themeColor="text1"/>
                <w:lang w:val="id-ID"/>
              </w:rPr>
              <w:t>air</w:t>
            </w:r>
            <w:r w:rsidRPr="00875402">
              <w:rPr>
                <w:rFonts w:ascii="Arial" w:hAnsi="Arial" w:cs="Arial"/>
                <w:color w:val="000000" w:themeColor="text1"/>
                <w:lang w:val="nb-NO"/>
              </w:rPr>
              <w:t>)</w:t>
            </w:r>
          </w:p>
          <w:p w:rsidR="002F0F26" w:rsidRPr="00875402" w:rsidRDefault="002F0F26" w:rsidP="003326BE">
            <w:pPr>
              <w:ind w:left="360"/>
              <w:jc w:val="both"/>
              <w:rPr>
                <w:rFonts w:ascii="Arial" w:hAnsi="Arial" w:cs="Arial"/>
                <w:color w:val="000000" w:themeColor="text1"/>
                <w:lang w:val="nb-NO"/>
              </w:rPr>
            </w:pPr>
            <w:r w:rsidRPr="00875402">
              <w:rPr>
                <w:rFonts w:ascii="Arial" w:hAnsi="Arial" w:cs="Arial"/>
                <w:color w:val="000000" w:themeColor="text1"/>
                <w:lang w:val="nb-NO"/>
              </w:rPr>
              <w:t>Sp</w:t>
            </w:r>
            <w:r w:rsidRPr="00875402">
              <w:rPr>
                <w:rFonts w:ascii="Arial" w:hAnsi="Arial" w:cs="Arial"/>
                <w:color w:val="000000" w:themeColor="text1"/>
                <w:lang w:val="id-ID"/>
              </w:rPr>
              <w:t xml:space="preserve">-2 Ilmu </w:t>
            </w:r>
            <w:r w:rsidRPr="00875402">
              <w:rPr>
                <w:rFonts w:ascii="Arial" w:hAnsi="Arial" w:cs="Arial"/>
                <w:color w:val="000000" w:themeColor="text1"/>
                <w:lang w:val="nb-NO"/>
              </w:rPr>
              <w:t>Bedah Digesti , Universitas Gadjah Mada  (UGM)</w:t>
            </w:r>
          </w:p>
          <w:p w:rsidR="002F0F26" w:rsidRPr="00875402" w:rsidRDefault="002F0F26" w:rsidP="003326BE">
            <w:pPr>
              <w:ind w:left="360"/>
              <w:jc w:val="both"/>
              <w:rPr>
                <w:rFonts w:ascii="Arial" w:hAnsi="Arial" w:cs="Arial"/>
                <w:color w:val="000000" w:themeColor="text1"/>
                <w:lang w:val="nb-NO"/>
              </w:rPr>
            </w:pPr>
            <w:r w:rsidRPr="00875402">
              <w:rPr>
                <w:rFonts w:ascii="Arial" w:hAnsi="Arial" w:cs="Arial"/>
                <w:color w:val="000000" w:themeColor="text1"/>
                <w:lang w:val="nb-NO"/>
              </w:rPr>
              <w:t xml:space="preserve">S-3, Ilmu </w:t>
            </w:r>
            <w:r w:rsidRPr="00875402">
              <w:rPr>
                <w:rFonts w:ascii="Arial" w:hAnsi="Arial" w:cs="Arial"/>
                <w:color w:val="000000" w:themeColor="text1"/>
                <w:lang w:val="id-ID"/>
              </w:rPr>
              <w:t>Kesehatan Masyarakat</w:t>
            </w:r>
            <w:r w:rsidRPr="00875402">
              <w:rPr>
                <w:rFonts w:ascii="Arial" w:hAnsi="Arial" w:cs="Arial"/>
                <w:color w:val="000000" w:themeColor="text1"/>
                <w:lang w:val="nb-NO"/>
              </w:rPr>
              <w:t xml:space="preserve">, </w:t>
            </w:r>
            <w:r w:rsidRPr="00875402">
              <w:rPr>
                <w:rFonts w:ascii="Arial" w:hAnsi="Arial" w:cs="Arial"/>
                <w:color w:val="000000" w:themeColor="text1"/>
                <w:lang w:val="id-ID"/>
              </w:rPr>
              <w:t xml:space="preserve">Institut Pertanian Bogor </w:t>
            </w:r>
            <w:r w:rsidRPr="00875402">
              <w:rPr>
                <w:rFonts w:ascii="Arial" w:hAnsi="Arial" w:cs="Arial"/>
                <w:color w:val="000000" w:themeColor="text1"/>
                <w:lang w:val="nb-NO"/>
              </w:rPr>
              <w:t>(</w:t>
            </w:r>
            <w:r w:rsidRPr="00875402">
              <w:rPr>
                <w:rFonts w:ascii="Arial" w:hAnsi="Arial" w:cs="Arial"/>
                <w:color w:val="000000" w:themeColor="text1"/>
                <w:lang w:val="id-ID"/>
              </w:rPr>
              <w:t>IPB</w:t>
            </w:r>
            <w:r w:rsidRPr="00875402">
              <w:rPr>
                <w:rFonts w:ascii="Arial" w:hAnsi="Arial" w:cs="Arial"/>
                <w:color w:val="000000" w:themeColor="text1"/>
                <w:lang w:val="nb-NO"/>
              </w:rPr>
              <w:t>)</w:t>
            </w:r>
          </w:p>
          <w:p w:rsidR="002F0F26" w:rsidRPr="00875402" w:rsidRDefault="0015564F" w:rsidP="006D2F49">
            <w:pPr>
              <w:numPr>
                <w:ilvl w:val="0"/>
                <w:numId w:val="24"/>
              </w:numPr>
              <w:jc w:val="both"/>
              <w:rPr>
                <w:rFonts w:ascii="Arial" w:hAnsi="Arial" w:cs="Arial"/>
                <w:color w:val="000000" w:themeColor="text1"/>
                <w:lang w:val="sv-SE"/>
              </w:rPr>
            </w:pPr>
            <w:r>
              <w:rPr>
                <w:rFonts w:ascii="Arial" w:hAnsi="Arial" w:cs="Arial"/>
                <w:color w:val="000000" w:themeColor="text1"/>
                <w:lang w:val="id-ID"/>
              </w:rPr>
              <w:t>k</w:t>
            </w:r>
            <w:r w:rsidR="00875402" w:rsidRPr="00875402">
              <w:rPr>
                <w:rFonts w:ascii="Arial" w:hAnsi="Arial" w:cs="Arial"/>
                <w:color w:val="000000" w:themeColor="text1"/>
                <w:lang w:val="id-ID"/>
              </w:rPr>
              <w:t>olo</w:t>
            </w:r>
            <w:r w:rsidR="002F0F26" w:rsidRPr="00875402">
              <w:rPr>
                <w:rFonts w:ascii="Arial" w:hAnsi="Arial" w:cs="Arial"/>
                <w:color w:val="000000" w:themeColor="text1"/>
                <w:lang w:val="nb-NO"/>
              </w:rPr>
              <w:t xml:space="preserve">m (7), bidang keahlian </w:t>
            </w:r>
            <w:r w:rsidR="002F0F26" w:rsidRPr="00875402">
              <w:rPr>
                <w:rFonts w:ascii="Arial" w:hAnsi="Arial" w:cs="Arial"/>
                <w:color w:val="000000" w:themeColor="text1"/>
                <w:lang w:val="id-ID"/>
              </w:rPr>
              <w:t>untuk setiap jenjang pendidikan</w:t>
            </w:r>
            <w:r w:rsidR="00875402" w:rsidRPr="00875402">
              <w:rPr>
                <w:rFonts w:ascii="Arial" w:hAnsi="Arial" w:cs="Arial"/>
                <w:color w:val="000000" w:themeColor="text1"/>
                <w:lang w:val="id-ID"/>
              </w:rPr>
              <w:t>;</w:t>
            </w:r>
          </w:p>
          <w:p w:rsidR="00875402" w:rsidRPr="00875402" w:rsidRDefault="0015564F" w:rsidP="006D2F49">
            <w:pPr>
              <w:numPr>
                <w:ilvl w:val="0"/>
                <w:numId w:val="77"/>
              </w:numPr>
              <w:jc w:val="both"/>
              <w:rPr>
                <w:rFonts w:ascii="Arial" w:hAnsi="Arial" w:cs="Arial"/>
                <w:color w:val="000000" w:themeColor="text1"/>
              </w:rPr>
            </w:pPr>
            <w:r>
              <w:rPr>
                <w:rFonts w:ascii="Arial" w:hAnsi="Arial" w:cs="Arial"/>
                <w:color w:val="000000" w:themeColor="text1"/>
                <w:lang w:val="id-ID"/>
              </w:rPr>
              <w:t>k</w:t>
            </w:r>
            <w:r w:rsidR="00875402" w:rsidRPr="00875402">
              <w:rPr>
                <w:rFonts w:ascii="Arial" w:hAnsi="Arial" w:cs="Arial"/>
                <w:color w:val="000000" w:themeColor="text1"/>
              </w:rPr>
              <w:t>olom (8)</w:t>
            </w:r>
            <w:r w:rsidR="00875402" w:rsidRPr="00875402">
              <w:rPr>
                <w:rFonts w:ascii="Arial" w:hAnsi="Arial" w:cs="Arial"/>
                <w:color w:val="000000" w:themeColor="text1"/>
                <w:lang w:val="id-ID"/>
              </w:rPr>
              <w:t>,</w:t>
            </w:r>
            <w:r w:rsidR="00875402" w:rsidRPr="00875402">
              <w:rPr>
                <w:rFonts w:ascii="Arial" w:hAnsi="Arial" w:cs="Arial"/>
                <w:color w:val="000000" w:themeColor="text1"/>
              </w:rPr>
              <w:t xml:space="preserve"> mata ajar</w:t>
            </w:r>
            <w:r w:rsidR="00875402" w:rsidRPr="00875402">
              <w:rPr>
                <w:rFonts w:ascii="Arial" w:hAnsi="Arial" w:cs="Arial"/>
                <w:color w:val="000000" w:themeColor="text1"/>
                <w:lang w:val="id-ID"/>
              </w:rPr>
              <w:t>/blok</w:t>
            </w:r>
            <w:r w:rsidR="00875402" w:rsidRPr="00875402">
              <w:rPr>
                <w:rFonts w:ascii="Arial" w:hAnsi="Arial" w:cs="Arial"/>
                <w:color w:val="000000" w:themeColor="text1"/>
              </w:rPr>
              <w:t xml:space="preserve"> yang diampu</w:t>
            </w:r>
            <w:r w:rsidR="00875402" w:rsidRPr="00875402">
              <w:rPr>
                <w:rFonts w:ascii="Arial" w:hAnsi="Arial" w:cs="Arial"/>
                <w:color w:val="000000" w:themeColor="text1"/>
                <w:lang w:val="id-ID"/>
              </w:rPr>
              <w:t>;</w:t>
            </w:r>
          </w:p>
          <w:p w:rsidR="00875402" w:rsidRPr="00875402" w:rsidRDefault="0015564F" w:rsidP="006D2F49">
            <w:pPr>
              <w:pStyle w:val="ListParagraph"/>
              <w:numPr>
                <w:ilvl w:val="0"/>
                <w:numId w:val="77"/>
              </w:numPr>
              <w:jc w:val="both"/>
              <w:rPr>
                <w:rFonts w:ascii="Arial" w:hAnsi="Arial" w:cs="Arial"/>
                <w:color w:val="000000" w:themeColor="text1"/>
                <w:lang w:val="id-ID"/>
              </w:rPr>
            </w:pPr>
            <w:r>
              <w:rPr>
                <w:rFonts w:ascii="Arial" w:hAnsi="Arial" w:cs="Arial"/>
                <w:color w:val="000000" w:themeColor="text1"/>
                <w:lang w:val="id-ID"/>
              </w:rPr>
              <w:t>k</w:t>
            </w:r>
            <w:r w:rsidR="00875402" w:rsidRPr="00875402">
              <w:rPr>
                <w:rFonts w:ascii="Arial" w:hAnsi="Arial" w:cs="Arial"/>
                <w:color w:val="000000" w:themeColor="text1"/>
                <w:lang w:val="id-ID"/>
              </w:rPr>
              <w:t>olom (9-10), jenjang pendidikan (akademik dan atau profesi) dimana dosen ditugaskan;</w:t>
            </w:r>
          </w:p>
          <w:p w:rsidR="002F0F26" w:rsidRPr="00875402" w:rsidRDefault="0015564F" w:rsidP="006D2F49">
            <w:pPr>
              <w:pStyle w:val="ListParagraph"/>
              <w:numPr>
                <w:ilvl w:val="0"/>
                <w:numId w:val="77"/>
              </w:numPr>
              <w:jc w:val="both"/>
              <w:rPr>
                <w:rFonts w:ascii="Arial" w:hAnsi="Arial" w:cs="Arial"/>
                <w:color w:val="000000" w:themeColor="text1"/>
                <w:lang w:val="id-ID"/>
              </w:rPr>
            </w:pPr>
            <w:r>
              <w:rPr>
                <w:rFonts w:ascii="Arial" w:hAnsi="Arial" w:cs="Arial"/>
                <w:color w:val="000000" w:themeColor="text1"/>
                <w:lang w:val="id-ID"/>
              </w:rPr>
              <w:t>k</w:t>
            </w:r>
            <w:r w:rsidR="00875402" w:rsidRPr="00875402">
              <w:rPr>
                <w:rFonts w:ascii="Arial" w:hAnsi="Arial" w:cs="Arial"/>
                <w:color w:val="000000" w:themeColor="text1"/>
                <w:lang w:val="id-ID"/>
              </w:rPr>
              <w:t>olom (11), bidang koasistensi yang diampu.</w:t>
            </w:r>
          </w:p>
        </w:tc>
      </w:tr>
      <w:tr w:rsidR="005502CE" w:rsidRPr="00585ED0" w:rsidTr="006F098E">
        <w:tc>
          <w:tcPr>
            <w:tcW w:w="1101" w:type="dxa"/>
            <w:tcBorders>
              <w:top w:val="nil"/>
            </w:tcBorders>
          </w:tcPr>
          <w:p w:rsidR="005502CE" w:rsidRPr="00D87D0C" w:rsidRDefault="00D87D0C" w:rsidP="003326BE">
            <w:pPr>
              <w:jc w:val="center"/>
              <w:rPr>
                <w:rFonts w:ascii="Arial" w:hAnsi="Arial" w:cs="Arial"/>
              </w:rPr>
            </w:pPr>
            <w:r>
              <w:rPr>
                <w:rFonts w:ascii="Arial" w:hAnsi="Arial" w:cs="Arial"/>
                <w:lang w:val="id-ID"/>
              </w:rPr>
              <w:t>4.4</w:t>
            </w:r>
          </w:p>
        </w:tc>
        <w:tc>
          <w:tcPr>
            <w:tcW w:w="1224" w:type="dxa"/>
            <w:tcBorders>
              <w:top w:val="nil"/>
            </w:tcBorders>
          </w:tcPr>
          <w:p w:rsidR="005502CE" w:rsidRPr="00585ED0" w:rsidRDefault="005502CE" w:rsidP="003326BE">
            <w:pPr>
              <w:jc w:val="center"/>
              <w:rPr>
                <w:rFonts w:ascii="Arial" w:hAnsi="Arial" w:cs="Arial"/>
              </w:rPr>
            </w:pPr>
          </w:p>
        </w:tc>
        <w:tc>
          <w:tcPr>
            <w:tcW w:w="6747" w:type="dxa"/>
            <w:tcBorders>
              <w:top w:val="nil"/>
            </w:tcBorders>
          </w:tcPr>
          <w:p w:rsidR="005502CE" w:rsidRPr="00585ED0" w:rsidRDefault="005502CE" w:rsidP="00875402">
            <w:pPr>
              <w:jc w:val="both"/>
              <w:rPr>
                <w:rFonts w:ascii="Arial" w:hAnsi="Arial" w:cs="Arial"/>
              </w:rPr>
            </w:pPr>
            <w:r w:rsidRPr="00585ED0">
              <w:rPr>
                <w:rFonts w:ascii="Arial" w:hAnsi="Arial" w:cs="Arial"/>
                <w:lang w:val="id-ID"/>
              </w:rPr>
              <w:t>Akti</w:t>
            </w:r>
            <w:r w:rsidR="006C5CB4">
              <w:rPr>
                <w:rFonts w:ascii="Arial" w:hAnsi="Arial" w:cs="Arial"/>
                <w:lang w:val="id-ID"/>
              </w:rPr>
              <w:t xml:space="preserve">vitas dosen tetap dalam bidang </w:t>
            </w:r>
            <w:r w:rsidR="006C5CB4">
              <w:rPr>
                <w:rFonts w:ascii="Arial" w:hAnsi="Arial" w:cs="Arial"/>
              </w:rPr>
              <w:t>t</w:t>
            </w:r>
            <w:r w:rsidRPr="00585ED0">
              <w:rPr>
                <w:rFonts w:ascii="Arial" w:hAnsi="Arial" w:cs="Arial"/>
                <w:lang w:val="id-ID"/>
              </w:rPr>
              <w:t>ridharma dan dosen tidak tetap dalam proses pembelajaran</w:t>
            </w:r>
            <w:r w:rsidR="006C5CB4">
              <w:rPr>
                <w:rFonts w:ascii="Arial" w:hAnsi="Arial" w:cs="Arial"/>
              </w:rPr>
              <w:t>.</w:t>
            </w:r>
          </w:p>
        </w:tc>
      </w:tr>
      <w:tr w:rsidR="005502CE" w:rsidRPr="00585ED0" w:rsidTr="006F098E">
        <w:tc>
          <w:tcPr>
            <w:tcW w:w="1101" w:type="dxa"/>
            <w:tcBorders>
              <w:top w:val="nil"/>
            </w:tcBorders>
          </w:tcPr>
          <w:p w:rsidR="005502CE" w:rsidRPr="00585ED0" w:rsidRDefault="005502CE" w:rsidP="003326BE">
            <w:pPr>
              <w:jc w:val="center"/>
              <w:rPr>
                <w:rFonts w:ascii="Arial" w:hAnsi="Arial" w:cs="Arial"/>
                <w:lang w:val="id-ID"/>
              </w:rPr>
            </w:pPr>
            <w:r w:rsidRPr="00585ED0">
              <w:rPr>
                <w:rFonts w:ascii="Arial" w:hAnsi="Arial" w:cs="Arial"/>
                <w:lang w:val="id-ID"/>
              </w:rPr>
              <w:t>4.4.1</w:t>
            </w:r>
          </w:p>
        </w:tc>
        <w:tc>
          <w:tcPr>
            <w:tcW w:w="1224" w:type="dxa"/>
            <w:tcBorders>
              <w:top w:val="nil"/>
            </w:tcBorders>
          </w:tcPr>
          <w:p w:rsidR="005502CE" w:rsidRPr="00585ED0" w:rsidRDefault="005502CE" w:rsidP="003326BE">
            <w:pPr>
              <w:jc w:val="center"/>
              <w:rPr>
                <w:rFonts w:ascii="Arial" w:hAnsi="Arial" w:cs="Arial"/>
              </w:rPr>
            </w:pPr>
          </w:p>
        </w:tc>
        <w:tc>
          <w:tcPr>
            <w:tcW w:w="6747" w:type="dxa"/>
            <w:tcBorders>
              <w:top w:val="nil"/>
            </w:tcBorders>
          </w:tcPr>
          <w:p w:rsidR="005502CE" w:rsidRPr="006C5CB4" w:rsidRDefault="005502CE" w:rsidP="003326BE">
            <w:pPr>
              <w:jc w:val="both"/>
              <w:rPr>
                <w:rFonts w:ascii="Arial" w:hAnsi="Arial" w:cs="Arial"/>
              </w:rPr>
            </w:pPr>
            <w:r w:rsidRPr="00585ED0">
              <w:rPr>
                <w:rFonts w:ascii="Arial" w:hAnsi="Arial" w:cs="Arial"/>
                <w:bCs/>
                <w:iCs/>
                <w:lang w:val="id-ID"/>
              </w:rPr>
              <w:t>Akti</w:t>
            </w:r>
            <w:r w:rsidR="006C5CB4">
              <w:rPr>
                <w:rFonts w:ascii="Arial" w:hAnsi="Arial" w:cs="Arial"/>
                <w:bCs/>
                <w:iCs/>
                <w:lang w:val="id-ID"/>
              </w:rPr>
              <w:t xml:space="preserve">vitas dosen tetap dalam bidang </w:t>
            </w:r>
            <w:r w:rsidR="006C5CB4">
              <w:rPr>
                <w:rFonts w:ascii="Arial" w:hAnsi="Arial" w:cs="Arial"/>
                <w:bCs/>
                <w:iCs/>
              </w:rPr>
              <w:t>t</w:t>
            </w:r>
            <w:r w:rsidRPr="00585ED0">
              <w:rPr>
                <w:rFonts w:ascii="Arial" w:hAnsi="Arial" w:cs="Arial"/>
                <w:bCs/>
                <w:iCs/>
                <w:lang w:val="id-ID"/>
              </w:rPr>
              <w:t>ridharma</w:t>
            </w:r>
            <w:r w:rsidR="006C5CB4">
              <w:rPr>
                <w:rFonts w:ascii="Arial" w:hAnsi="Arial" w:cs="Arial"/>
                <w:bCs/>
                <w:iCs/>
              </w:rPr>
              <w:t>.</w:t>
            </w:r>
          </w:p>
        </w:tc>
      </w:tr>
      <w:tr w:rsidR="005502CE" w:rsidRPr="00585ED0" w:rsidTr="006F098E">
        <w:tc>
          <w:tcPr>
            <w:tcW w:w="1101" w:type="dxa"/>
            <w:tcBorders>
              <w:top w:val="nil"/>
            </w:tcBorders>
          </w:tcPr>
          <w:p w:rsidR="005502CE" w:rsidRPr="00585ED0" w:rsidRDefault="005502CE" w:rsidP="003326BE">
            <w:pPr>
              <w:jc w:val="center"/>
              <w:rPr>
                <w:rFonts w:ascii="Arial" w:hAnsi="Arial" w:cs="Arial"/>
                <w:lang w:val="id-ID"/>
              </w:rPr>
            </w:pPr>
            <w:r w:rsidRPr="00585ED0">
              <w:rPr>
                <w:rFonts w:ascii="Arial" w:hAnsi="Arial" w:cs="Arial"/>
              </w:rPr>
              <w:t xml:space="preserve"> 4.</w:t>
            </w:r>
            <w:r w:rsidRPr="00585ED0">
              <w:rPr>
                <w:rFonts w:ascii="Arial" w:hAnsi="Arial" w:cs="Arial"/>
                <w:lang w:val="id-ID"/>
              </w:rPr>
              <w:t>4</w:t>
            </w:r>
            <w:r w:rsidRPr="00585ED0">
              <w:rPr>
                <w:rFonts w:ascii="Arial" w:hAnsi="Arial" w:cs="Arial"/>
              </w:rPr>
              <w:t>.</w:t>
            </w:r>
            <w:r w:rsidRPr="00585ED0">
              <w:rPr>
                <w:rFonts w:ascii="Arial" w:hAnsi="Arial" w:cs="Arial"/>
                <w:lang w:val="id-ID"/>
              </w:rPr>
              <w:t>1.1.</w:t>
            </w:r>
          </w:p>
        </w:tc>
        <w:tc>
          <w:tcPr>
            <w:tcW w:w="1224" w:type="dxa"/>
            <w:tcBorders>
              <w:top w:val="nil"/>
            </w:tcBorders>
          </w:tcPr>
          <w:p w:rsidR="005502CE" w:rsidRPr="00585ED0" w:rsidRDefault="005502CE" w:rsidP="003326BE">
            <w:pPr>
              <w:jc w:val="center"/>
              <w:rPr>
                <w:rFonts w:ascii="Arial" w:hAnsi="Arial" w:cs="Arial"/>
              </w:rPr>
            </w:pPr>
            <w:r w:rsidRPr="00585ED0">
              <w:rPr>
                <w:rFonts w:ascii="Arial" w:hAnsi="Arial" w:cs="Arial"/>
              </w:rPr>
              <w:t>(</w:t>
            </w:r>
            <w:r w:rsidRPr="00585ED0">
              <w:rPr>
                <w:rFonts w:ascii="Arial" w:hAnsi="Arial" w:cs="Arial"/>
                <w:lang w:val="id-ID"/>
              </w:rPr>
              <w:t>1</w:t>
            </w:r>
            <w:r w:rsidRPr="00585ED0">
              <w:rPr>
                <w:rFonts w:ascii="Arial" w:hAnsi="Arial" w:cs="Arial"/>
              </w:rPr>
              <w:t>)-(</w:t>
            </w:r>
            <w:r w:rsidRPr="00585ED0">
              <w:rPr>
                <w:rFonts w:ascii="Arial" w:hAnsi="Arial" w:cs="Arial"/>
                <w:lang w:val="id-ID"/>
              </w:rPr>
              <w:t>10</w:t>
            </w:r>
            <w:r w:rsidRPr="00585ED0">
              <w:rPr>
                <w:rFonts w:ascii="Arial" w:hAnsi="Arial" w:cs="Arial"/>
              </w:rPr>
              <w:t>)</w:t>
            </w:r>
          </w:p>
        </w:tc>
        <w:tc>
          <w:tcPr>
            <w:tcW w:w="6747" w:type="dxa"/>
            <w:tcBorders>
              <w:top w:val="nil"/>
            </w:tcBorders>
          </w:tcPr>
          <w:p w:rsidR="00875402" w:rsidRPr="00B01682" w:rsidRDefault="00F2582B" w:rsidP="00875402">
            <w:pPr>
              <w:jc w:val="both"/>
              <w:rPr>
                <w:rFonts w:ascii="Arial" w:hAnsi="Arial" w:cs="Arial"/>
                <w:lang w:val="id-ID"/>
              </w:rPr>
            </w:pPr>
            <w:r>
              <w:rPr>
                <w:rFonts w:ascii="Arial" w:hAnsi="Arial" w:cs="Arial"/>
                <w:bCs/>
                <w:iCs/>
                <w:lang w:val="id-ID"/>
              </w:rPr>
              <w:t>Tuliskan d</w:t>
            </w:r>
            <w:r w:rsidR="000B0D25">
              <w:rPr>
                <w:rFonts w:ascii="Arial" w:hAnsi="Arial" w:cs="Arial"/>
                <w:bCs/>
                <w:iCs/>
                <w:lang w:val="id-ID"/>
              </w:rPr>
              <w:t xml:space="preserve">ata </w:t>
            </w:r>
            <w:r w:rsidR="008352CF">
              <w:rPr>
                <w:rFonts w:ascii="Arial" w:hAnsi="Arial" w:cs="Arial"/>
                <w:bCs/>
                <w:iCs/>
                <w:lang w:val="id-ID"/>
              </w:rPr>
              <w:t>a</w:t>
            </w:r>
            <w:r w:rsidR="00875402" w:rsidRPr="00B01682">
              <w:rPr>
                <w:rFonts w:ascii="Arial" w:hAnsi="Arial" w:cs="Arial"/>
                <w:bCs/>
                <w:iCs/>
                <w:lang w:val="id-ID"/>
              </w:rPr>
              <w:t xml:space="preserve">ktivitas dosen tetap </w:t>
            </w:r>
            <w:r w:rsidR="00875402" w:rsidRPr="00B01682">
              <w:rPr>
                <w:rFonts w:ascii="Arial" w:hAnsi="Arial" w:cs="Arial"/>
                <w:bCs/>
                <w:lang w:val="id-ID"/>
              </w:rPr>
              <w:t>yang bidang keahliannya sesuai dengan program studi</w:t>
            </w:r>
            <w:r w:rsidR="00875402" w:rsidRPr="00B01682">
              <w:rPr>
                <w:rFonts w:ascii="Arial" w:hAnsi="Arial" w:cs="Arial"/>
                <w:bCs/>
                <w:iCs/>
                <w:lang w:val="id-ID"/>
              </w:rPr>
              <w:t xml:space="preserve"> dinyatakan dalam </w:t>
            </w:r>
            <w:r w:rsidR="00875402" w:rsidRPr="00B01682">
              <w:rPr>
                <w:rFonts w:ascii="Arial" w:hAnsi="Arial" w:cs="Arial"/>
                <w:iCs/>
                <w:lang w:val="id-ID"/>
              </w:rPr>
              <w:t xml:space="preserve">sks rata-rata per semester </w:t>
            </w:r>
            <w:r w:rsidR="00875402" w:rsidRPr="00B01682">
              <w:rPr>
                <w:rFonts w:ascii="Arial" w:hAnsi="Arial" w:cs="Arial"/>
                <w:bCs/>
                <w:iCs/>
                <w:lang w:val="id-ID"/>
              </w:rPr>
              <w:t>pada satu tahun akademik terakhir</w:t>
            </w:r>
            <w:r w:rsidR="00B01682" w:rsidRPr="00585ED0">
              <w:rPr>
                <w:rFonts w:ascii="Arial" w:hAnsi="Arial" w:cs="Arial"/>
                <w:lang w:val="nb-NO"/>
              </w:rPr>
              <w:t xml:space="preserve"> untuk setiap dosen tetap </w:t>
            </w:r>
            <w:r w:rsidR="00B01682" w:rsidRPr="00585ED0">
              <w:rPr>
                <w:rFonts w:ascii="Arial" w:hAnsi="Arial" w:cs="Arial"/>
                <w:bCs/>
                <w:lang w:val="nb-NO"/>
              </w:rPr>
              <w:t>yang keahliannya sesuai dengan bidang PS</w:t>
            </w:r>
            <w:r>
              <w:rPr>
                <w:rFonts w:ascii="Arial" w:hAnsi="Arial" w:cs="Arial"/>
                <w:lang w:val="id-ID"/>
              </w:rPr>
              <w:t xml:space="preserve"> tabel</w:t>
            </w:r>
            <w:r w:rsidRPr="00585ED0">
              <w:rPr>
                <w:rFonts w:ascii="Arial" w:hAnsi="Arial" w:cs="Arial"/>
                <w:lang w:val="id-ID"/>
              </w:rPr>
              <w:t xml:space="preserve"> yang telah disediakan</w:t>
            </w:r>
            <w:r w:rsidR="00B01682" w:rsidRPr="00585ED0">
              <w:rPr>
                <w:rFonts w:ascii="Arial" w:hAnsi="Arial" w:cs="Arial"/>
                <w:bCs/>
                <w:lang w:val="nb-NO"/>
              </w:rPr>
              <w:t>.</w:t>
            </w:r>
            <w:r w:rsidR="00B663AB">
              <w:rPr>
                <w:rFonts w:ascii="Arial" w:hAnsi="Arial" w:cs="Arial"/>
                <w:bCs/>
                <w:lang w:val="id-ID"/>
              </w:rPr>
              <w:t xml:space="preserve"> </w:t>
            </w:r>
            <w:r w:rsidR="00B01682">
              <w:rPr>
                <w:rFonts w:ascii="Arial" w:hAnsi="Arial" w:cs="Arial"/>
                <w:bCs/>
                <w:lang w:val="id-ID"/>
              </w:rPr>
              <w:t>D</w:t>
            </w:r>
            <w:r w:rsidR="00875402" w:rsidRPr="00B01682">
              <w:rPr>
                <w:rFonts w:ascii="Arial" w:hAnsi="Arial" w:cs="Arial"/>
                <w:lang w:val="id-ID"/>
              </w:rPr>
              <w:t>iisi dengan perhitungan sesuai SK Dirjen DIKTI Nomor. 48 Tahun 1983 (</w:t>
            </w:r>
            <w:r w:rsidR="00F40736">
              <w:rPr>
                <w:rFonts w:ascii="Arial" w:hAnsi="Arial" w:cs="Arial"/>
                <w:lang w:val="id-ID"/>
              </w:rPr>
              <w:t>s</w:t>
            </w:r>
            <w:r w:rsidR="00B01682" w:rsidRPr="00B01682">
              <w:rPr>
                <w:rFonts w:ascii="Arial" w:hAnsi="Arial" w:cs="Arial"/>
              </w:rPr>
              <w:t xml:space="preserve">atuan kredit semester (sks) untuk dosen adalah takaran penghargaan terhadap beban kerja dosen dalam melaksanakan </w:t>
            </w:r>
            <w:r w:rsidR="00B01682" w:rsidRPr="00B01682">
              <w:rPr>
                <w:rFonts w:ascii="Arial" w:hAnsi="Arial" w:cs="Arial"/>
                <w:lang w:val="id-ID"/>
              </w:rPr>
              <w:t>tridharma</w:t>
            </w:r>
            <w:r w:rsidR="00B01682" w:rsidRPr="00B01682">
              <w:rPr>
                <w:rFonts w:ascii="Arial" w:hAnsi="Arial" w:cs="Arial"/>
              </w:rPr>
              <w:t xml:space="preserve"> PT.  </w:t>
            </w:r>
            <w:r w:rsidR="00B01682" w:rsidRPr="00B01682">
              <w:rPr>
                <w:rFonts w:ascii="Arial" w:hAnsi="Arial" w:cs="Arial"/>
                <w:lang w:val="nb-NO"/>
              </w:rPr>
              <w:t xml:space="preserve">Beban normal 36 jam/minggu yang disetarakan dengan 12 </w:t>
            </w:r>
            <w:r w:rsidR="00B01682" w:rsidRPr="00B01682">
              <w:rPr>
                <w:rFonts w:ascii="Arial" w:hAnsi="Arial" w:cs="Arial"/>
              </w:rPr>
              <w:t>sks</w:t>
            </w:r>
            <w:r w:rsidR="00B01682" w:rsidRPr="00B01682">
              <w:rPr>
                <w:rFonts w:ascii="Arial" w:hAnsi="Arial" w:cs="Arial"/>
                <w:lang w:val="nb-NO"/>
              </w:rPr>
              <w:t>.  Oleh karena itu 1 sks setara dengan 3 jam kerja/minggu</w:t>
            </w:r>
            <w:r w:rsidR="00B01682" w:rsidRPr="00B01682">
              <w:rPr>
                <w:rFonts w:ascii="Arial" w:hAnsi="Arial" w:cs="Arial"/>
                <w:lang w:val="id-ID"/>
              </w:rPr>
              <w:t>).</w:t>
            </w:r>
          </w:p>
          <w:p w:rsidR="005502CE" w:rsidRPr="00585ED0" w:rsidRDefault="005502CE" w:rsidP="000204DB">
            <w:pPr>
              <w:jc w:val="both"/>
              <w:rPr>
                <w:rFonts w:ascii="Arial" w:hAnsi="Arial" w:cs="Arial"/>
                <w:lang w:val="nb-NO"/>
              </w:rPr>
            </w:pPr>
            <w:r w:rsidRPr="00585ED0">
              <w:rPr>
                <w:rFonts w:ascii="Arial" w:hAnsi="Arial" w:cs="Arial"/>
                <w:lang w:val="nb-NO"/>
              </w:rPr>
              <w:t>.</w:t>
            </w:r>
          </w:p>
          <w:p w:rsidR="005502CE" w:rsidRPr="00B01682" w:rsidRDefault="005502CE" w:rsidP="000204DB">
            <w:pPr>
              <w:jc w:val="both"/>
              <w:rPr>
                <w:rFonts w:ascii="Arial" w:hAnsi="Arial" w:cs="Arial"/>
                <w:lang w:val="id-ID"/>
              </w:rPr>
            </w:pPr>
            <w:r w:rsidRPr="00585ED0">
              <w:rPr>
                <w:rFonts w:ascii="Arial" w:hAnsi="Arial" w:cs="Arial"/>
              </w:rPr>
              <w:t>Tuliskan</w:t>
            </w:r>
            <w:r w:rsidR="00B01682">
              <w:rPr>
                <w:rFonts w:ascii="Arial" w:hAnsi="Arial" w:cs="Arial"/>
                <w:lang w:val="id-ID"/>
              </w:rPr>
              <w:t xml:space="preserve"> pada:</w:t>
            </w:r>
          </w:p>
          <w:p w:rsidR="00B01682" w:rsidRPr="00F40736" w:rsidRDefault="009A1CF7" w:rsidP="006D2F49">
            <w:pPr>
              <w:pStyle w:val="ListParagraph"/>
              <w:numPr>
                <w:ilvl w:val="0"/>
                <w:numId w:val="78"/>
              </w:numPr>
              <w:jc w:val="both"/>
              <w:rPr>
                <w:rFonts w:ascii="Arial" w:hAnsi="Arial" w:cs="Arial"/>
              </w:rPr>
            </w:pPr>
            <w:r>
              <w:rPr>
                <w:rFonts w:ascii="Arial" w:hAnsi="Arial" w:cs="Arial"/>
                <w:lang w:val="id-ID"/>
              </w:rPr>
              <w:lastRenderedPageBreak/>
              <w:t>k</w:t>
            </w:r>
            <w:r w:rsidR="005502CE" w:rsidRPr="00F40736">
              <w:rPr>
                <w:rFonts w:ascii="Arial" w:hAnsi="Arial" w:cs="Arial"/>
                <w:lang w:val="id-ID"/>
              </w:rPr>
              <w:t>olom (1), nomor urut</w:t>
            </w:r>
            <w:r w:rsidR="00B01682" w:rsidRPr="00F40736">
              <w:rPr>
                <w:rFonts w:ascii="Arial" w:hAnsi="Arial" w:cs="Arial"/>
                <w:lang w:val="id-ID"/>
              </w:rPr>
              <w:t>;</w:t>
            </w:r>
          </w:p>
          <w:p w:rsidR="00B01682" w:rsidRPr="00B01682"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B01682">
              <w:rPr>
                <w:rFonts w:ascii="Arial" w:hAnsi="Arial" w:cs="Arial"/>
              </w:rPr>
              <w:t>olom (2), diisi nama dosen</w:t>
            </w:r>
            <w:r w:rsidR="00B01682" w:rsidRPr="00B01682">
              <w:rPr>
                <w:rFonts w:ascii="Arial" w:hAnsi="Arial" w:cs="Arial"/>
                <w:lang w:val="id-ID"/>
              </w:rPr>
              <w:t>;</w:t>
            </w:r>
          </w:p>
          <w:p w:rsidR="00B01682" w:rsidRPr="00B01682"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B01682">
              <w:rPr>
                <w:rFonts w:ascii="Arial" w:hAnsi="Arial" w:cs="Arial"/>
              </w:rPr>
              <w:t xml:space="preserve">olom (3), diisi aktivitas dosen per </w:t>
            </w:r>
            <w:r w:rsidR="005502CE" w:rsidRPr="00B01682">
              <w:rPr>
                <w:rFonts w:ascii="Arial" w:hAnsi="Arial" w:cs="Arial"/>
                <w:lang w:val="id-ID"/>
              </w:rPr>
              <w:t>tahun</w:t>
            </w:r>
            <w:r w:rsidR="005502CE" w:rsidRPr="00B01682">
              <w:rPr>
                <w:rFonts w:ascii="Arial" w:hAnsi="Arial" w:cs="Arial"/>
              </w:rPr>
              <w:t xml:space="preserve"> di PS sendiri</w:t>
            </w:r>
            <w:r w:rsidR="00B01682" w:rsidRPr="00B01682">
              <w:rPr>
                <w:rFonts w:ascii="Arial" w:hAnsi="Arial" w:cs="Arial"/>
                <w:lang w:val="id-ID"/>
              </w:rPr>
              <w:t>;</w:t>
            </w:r>
          </w:p>
          <w:p w:rsidR="00B01682" w:rsidRPr="00B01682"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B01682">
              <w:rPr>
                <w:rFonts w:ascii="Arial" w:hAnsi="Arial" w:cs="Arial"/>
              </w:rPr>
              <w:t xml:space="preserve">olom (4), diisi aktivitas dosen per </w:t>
            </w:r>
            <w:r w:rsidR="005502CE" w:rsidRPr="00B01682">
              <w:rPr>
                <w:rFonts w:ascii="Arial" w:hAnsi="Arial" w:cs="Arial"/>
                <w:lang w:val="id-ID"/>
              </w:rPr>
              <w:t>tahun</w:t>
            </w:r>
            <w:r w:rsidR="005502CE" w:rsidRPr="00B01682">
              <w:rPr>
                <w:rFonts w:ascii="Arial" w:hAnsi="Arial" w:cs="Arial"/>
              </w:rPr>
              <w:t xml:space="preserve"> di luar PS dalam PT sendiri</w:t>
            </w:r>
            <w:r w:rsidR="00B01682" w:rsidRPr="00B01682">
              <w:rPr>
                <w:rFonts w:ascii="Arial" w:hAnsi="Arial" w:cs="Arial"/>
                <w:lang w:val="id-ID"/>
              </w:rPr>
              <w:t>;</w:t>
            </w:r>
          </w:p>
          <w:p w:rsidR="00B01682" w:rsidRPr="00B01682"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B01682">
              <w:rPr>
                <w:rFonts w:ascii="Arial" w:hAnsi="Arial" w:cs="Arial"/>
              </w:rPr>
              <w:t xml:space="preserve">olom (5), diisi aktivitas dosen per </w:t>
            </w:r>
            <w:r w:rsidR="005502CE" w:rsidRPr="00B01682">
              <w:rPr>
                <w:rFonts w:ascii="Arial" w:hAnsi="Arial" w:cs="Arial"/>
                <w:lang w:val="id-ID"/>
              </w:rPr>
              <w:t>tahun</w:t>
            </w:r>
            <w:r w:rsidR="005502CE" w:rsidRPr="00B01682">
              <w:rPr>
                <w:rFonts w:ascii="Arial" w:hAnsi="Arial" w:cs="Arial"/>
              </w:rPr>
              <w:t xml:space="preserve"> di luar PT sendiri</w:t>
            </w:r>
            <w:r w:rsidR="00B01682" w:rsidRPr="00B01682">
              <w:rPr>
                <w:rFonts w:ascii="Arial" w:hAnsi="Arial" w:cs="Arial"/>
                <w:lang w:val="id-ID"/>
              </w:rPr>
              <w:t>;</w:t>
            </w:r>
          </w:p>
          <w:p w:rsidR="00B01682" w:rsidRPr="00B01682"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B01682">
              <w:rPr>
                <w:rFonts w:ascii="Arial" w:hAnsi="Arial" w:cs="Arial"/>
              </w:rPr>
              <w:t>olom (6), diisi seluruh penelitian baik di dalam maupun di luar PS/PT sendiri</w:t>
            </w:r>
            <w:r w:rsidR="00B01682" w:rsidRPr="00B01682">
              <w:rPr>
                <w:rFonts w:ascii="Arial" w:hAnsi="Arial" w:cs="Arial"/>
                <w:lang w:val="id-ID"/>
              </w:rPr>
              <w:t>;</w:t>
            </w:r>
          </w:p>
          <w:p w:rsidR="005502CE" w:rsidRPr="00B01682" w:rsidRDefault="009A1CF7" w:rsidP="006D2F49">
            <w:pPr>
              <w:numPr>
                <w:ilvl w:val="0"/>
                <w:numId w:val="24"/>
              </w:numPr>
              <w:ind w:left="369" w:hanging="369"/>
              <w:jc w:val="both"/>
              <w:rPr>
                <w:rFonts w:ascii="Arial" w:hAnsi="Arial" w:cs="Arial"/>
              </w:rPr>
            </w:pPr>
            <w:r>
              <w:rPr>
                <w:rFonts w:ascii="Arial" w:hAnsi="Arial" w:cs="Arial"/>
                <w:lang w:val="id-ID"/>
              </w:rPr>
              <w:t>k</w:t>
            </w:r>
            <w:r w:rsidR="00B01682">
              <w:rPr>
                <w:rFonts w:ascii="Arial" w:hAnsi="Arial" w:cs="Arial"/>
                <w:lang w:val="id-ID"/>
              </w:rPr>
              <w:t xml:space="preserve">olom </w:t>
            </w:r>
            <w:r w:rsidR="005502CE" w:rsidRPr="00B01682">
              <w:rPr>
                <w:rFonts w:ascii="Arial" w:hAnsi="Arial" w:cs="Arial"/>
              </w:rPr>
              <w:t>(7)</w:t>
            </w:r>
            <w:r w:rsidR="00B01682">
              <w:rPr>
                <w:rFonts w:ascii="Arial" w:hAnsi="Arial" w:cs="Arial"/>
                <w:lang w:val="id-ID"/>
              </w:rPr>
              <w:t>,</w:t>
            </w:r>
            <w:r w:rsidR="005502CE" w:rsidRPr="00B01682">
              <w:rPr>
                <w:rFonts w:ascii="Arial" w:hAnsi="Arial" w:cs="Arial"/>
              </w:rPr>
              <w:t xml:space="preserve"> diisi seluruh pengabdian kepada masyarakat baik di dalam maupun di luar PS/PT sendiri</w:t>
            </w:r>
            <w:r w:rsidR="00F40736">
              <w:rPr>
                <w:rFonts w:ascii="Arial" w:hAnsi="Arial" w:cs="Arial"/>
                <w:lang w:val="id-ID"/>
              </w:rPr>
              <w:t>;</w:t>
            </w:r>
          </w:p>
          <w:p w:rsidR="005502CE" w:rsidRPr="00585ED0"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585ED0">
              <w:rPr>
                <w:rFonts w:ascii="Arial" w:hAnsi="Arial" w:cs="Arial"/>
              </w:rPr>
              <w:t>olom (8) diisi seluruh kegiatan manajerial/stru</w:t>
            </w:r>
            <w:r w:rsidR="005502CE" w:rsidRPr="00585ED0">
              <w:rPr>
                <w:rFonts w:ascii="Arial" w:hAnsi="Arial" w:cs="Arial"/>
                <w:lang w:val="id-ID"/>
              </w:rPr>
              <w:t>k</w:t>
            </w:r>
            <w:r w:rsidR="005502CE" w:rsidRPr="00585ED0">
              <w:rPr>
                <w:rFonts w:ascii="Arial" w:hAnsi="Arial" w:cs="Arial"/>
              </w:rPr>
              <w:t>tural di dalam PT sendiri</w:t>
            </w:r>
            <w:r w:rsidR="00F40736">
              <w:rPr>
                <w:rFonts w:ascii="Arial" w:hAnsi="Arial" w:cs="Arial"/>
                <w:lang w:val="id-ID"/>
              </w:rPr>
              <w:t>;</w:t>
            </w:r>
          </w:p>
          <w:p w:rsidR="005502CE" w:rsidRPr="00585ED0" w:rsidRDefault="009A1CF7" w:rsidP="006D2F49">
            <w:pPr>
              <w:numPr>
                <w:ilvl w:val="0"/>
                <w:numId w:val="24"/>
              </w:numPr>
              <w:ind w:left="369" w:hanging="369"/>
              <w:jc w:val="both"/>
              <w:rPr>
                <w:rFonts w:ascii="Arial" w:hAnsi="Arial" w:cs="Arial"/>
              </w:rPr>
            </w:pPr>
            <w:r>
              <w:rPr>
                <w:rFonts w:ascii="Arial" w:hAnsi="Arial" w:cs="Arial"/>
                <w:lang w:val="id-ID"/>
              </w:rPr>
              <w:t>k</w:t>
            </w:r>
            <w:r w:rsidR="005502CE" w:rsidRPr="00585ED0">
              <w:rPr>
                <w:rFonts w:ascii="Arial" w:hAnsi="Arial" w:cs="Arial"/>
              </w:rPr>
              <w:t xml:space="preserve">olom (9) diisi seluruh kegiatan manajerial/struktural di PT </w:t>
            </w:r>
            <w:r w:rsidR="005502CE" w:rsidRPr="00585ED0">
              <w:rPr>
                <w:rFonts w:ascii="Arial" w:hAnsi="Arial" w:cs="Arial"/>
                <w:lang w:val="id-ID"/>
              </w:rPr>
              <w:t>lain</w:t>
            </w:r>
            <w:r w:rsidR="00F40736">
              <w:rPr>
                <w:rFonts w:ascii="Arial" w:hAnsi="Arial" w:cs="Arial"/>
                <w:lang w:val="id-ID"/>
              </w:rPr>
              <w:t>;</w:t>
            </w:r>
          </w:p>
          <w:p w:rsidR="005502CE" w:rsidRPr="00585ED0" w:rsidRDefault="009A1CF7" w:rsidP="006D2F49">
            <w:pPr>
              <w:numPr>
                <w:ilvl w:val="0"/>
                <w:numId w:val="24"/>
              </w:numPr>
              <w:ind w:left="369" w:hanging="369"/>
              <w:jc w:val="both"/>
              <w:rPr>
                <w:rFonts w:ascii="Arial" w:hAnsi="Arial" w:cs="Arial"/>
                <w:lang w:val="sv-SE"/>
              </w:rPr>
            </w:pPr>
            <w:r>
              <w:rPr>
                <w:rFonts w:ascii="Arial" w:hAnsi="Arial" w:cs="Arial"/>
                <w:lang w:val="id-ID"/>
              </w:rPr>
              <w:t>k</w:t>
            </w:r>
            <w:r w:rsidR="005502CE" w:rsidRPr="00585ED0">
              <w:rPr>
                <w:rFonts w:ascii="Arial" w:hAnsi="Arial" w:cs="Arial"/>
              </w:rPr>
              <w:t>olom (10) diisi jumlah</w:t>
            </w:r>
            <w:r w:rsidR="00F40736">
              <w:rPr>
                <w:rFonts w:ascii="Arial" w:hAnsi="Arial" w:cs="Arial"/>
                <w:lang w:val="id-ID"/>
              </w:rPr>
              <w:t xml:space="preserve"> sks</w:t>
            </w:r>
            <w:r w:rsidR="005502CE" w:rsidRPr="00585ED0">
              <w:rPr>
                <w:rFonts w:ascii="Arial" w:hAnsi="Arial" w:cs="Arial"/>
              </w:rPr>
              <w:t xml:space="preserve"> per </w:t>
            </w:r>
            <w:r w:rsidR="005502CE" w:rsidRPr="00585ED0">
              <w:rPr>
                <w:rFonts w:ascii="Arial" w:hAnsi="Arial" w:cs="Arial"/>
                <w:lang w:val="id-ID"/>
              </w:rPr>
              <w:t>tahun</w:t>
            </w:r>
            <w:r w:rsidR="005502CE" w:rsidRPr="00585ED0">
              <w:rPr>
                <w:rFonts w:ascii="Arial" w:hAnsi="Arial" w:cs="Arial"/>
              </w:rPr>
              <w:t>.</w:t>
            </w:r>
            <w:r w:rsidR="005502CE" w:rsidRPr="00585ED0">
              <w:rPr>
                <w:rFonts w:ascii="Arial" w:hAnsi="Arial" w:cs="Arial"/>
                <w:lang w:val="sv-SE"/>
              </w:rPr>
              <w:t xml:space="preserve"> </w:t>
            </w:r>
          </w:p>
          <w:p w:rsidR="00F40736" w:rsidRDefault="00F40736" w:rsidP="000204DB">
            <w:pPr>
              <w:ind w:left="85"/>
              <w:jc w:val="both"/>
              <w:rPr>
                <w:rFonts w:ascii="Arial" w:hAnsi="Arial" w:cs="Arial"/>
                <w:lang w:val="id-ID"/>
              </w:rPr>
            </w:pPr>
          </w:p>
          <w:p w:rsidR="005502CE" w:rsidRPr="00585ED0" w:rsidRDefault="005502CE" w:rsidP="000204DB">
            <w:pPr>
              <w:ind w:left="85"/>
              <w:jc w:val="both"/>
              <w:rPr>
                <w:rFonts w:ascii="Arial" w:hAnsi="Arial" w:cs="Arial"/>
              </w:rPr>
            </w:pPr>
            <w:r w:rsidRPr="00585ED0">
              <w:rPr>
                <w:rFonts w:ascii="Arial" w:hAnsi="Arial" w:cs="Arial"/>
              </w:rPr>
              <w:t>Catatan:</w:t>
            </w:r>
          </w:p>
          <w:p w:rsidR="005502CE" w:rsidRPr="00585ED0" w:rsidRDefault="006C5CB4" w:rsidP="006D2F49">
            <w:pPr>
              <w:pStyle w:val="ListParagraph"/>
              <w:numPr>
                <w:ilvl w:val="0"/>
                <w:numId w:val="28"/>
              </w:numPr>
              <w:ind w:left="227" w:hanging="142"/>
              <w:jc w:val="both"/>
              <w:rPr>
                <w:rFonts w:ascii="Arial" w:hAnsi="Arial" w:cs="Arial"/>
                <w:lang w:val="nb-NO"/>
              </w:rPr>
            </w:pPr>
            <w:r>
              <w:rPr>
                <w:rFonts w:ascii="Arial" w:hAnsi="Arial" w:cs="Arial"/>
                <w:lang w:val="nb-NO"/>
              </w:rPr>
              <w:t>Sks pengajaran sama dengan sks</w:t>
            </w:r>
            <w:r w:rsidR="005502CE" w:rsidRPr="00585ED0">
              <w:rPr>
                <w:rFonts w:ascii="Arial" w:hAnsi="Arial" w:cs="Arial"/>
                <w:lang w:val="nb-NO"/>
              </w:rPr>
              <w:t xml:space="preserve"> mata kuliah yang diajarkan. Bila dosen mengaj</w:t>
            </w:r>
            <w:r>
              <w:rPr>
                <w:rFonts w:ascii="Arial" w:hAnsi="Arial" w:cs="Arial"/>
                <w:lang w:val="nb-NO"/>
              </w:rPr>
              <w:t>ar kelas paralel, maka beban sks</w:t>
            </w:r>
            <w:r w:rsidR="005502CE" w:rsidRPr="00585ED0">
              <w:rPr>
                <w:rFonts w:ascii="Arial" w:hAnsi="Arial" w:cs="Arial"/>
                <w:lang w:val="nb-NO"/>
              </w:rPr>
              <w:t xml:space="preserve"> pengajaran untuk satu tambahan k</w:t>
            </w:r>
            <w:r>
              <w:rPr>
                <w:rFonts w:ascii="Arial" w:hAnsi="Arial" w:cs="Arial"/>
                <w:lang w:val="nb-NO"/>
              </w:rPr>
              <w:t>elas paralel adalah 1/2 kali sks</w:t>
            </w:r>
            <w:r w:rsidR="005502CE" w:rsidRPr="00585ED0">
              <w:rPr>
                <w:rFonts w:ascii="Arial" w:hAnsi="Arial" w:cs="Arial"/>
                <w:lang w:val="nb-NO"/>
              </w:rPr>
              <w:t xml:space="preserve"> mata kuliah.</w:t>
            </w:r>
          </w:p>
          <w:p w:rsidR="005502CE" w:rsidRPr="00585ED0" w:rsidRDefault="005502CE" w:rsidP="000204DB">
            <w:pPr>
              <w:ind w:left="227" w:hanging="142"/>
              <w:jc w:val="both"/>
              <w:rPr>
                <w:rFonts w:ascii="Arial" w:hAnsi="Arial" w:cs="Arial"/>
                <w:lang w:val="id-ID"/>
              </w:rPr>
            </w:pPr>
          </w:p>
          <w:p w:rsidR="005502CE" w:rsidRPr="00585ED0" w:rsidRDefault="006C5CB4" w:rsidP="006D2F49">
            <w:pPr>
              <w:pStyle w:val="ListParagraph"/>
              <w:numPr>
                <w:ilvl w:val="0"/>
                <w:numId w:val="28"/>
              </w:numPr>
              <w:ind w:left="227" w:hanging="142"/>
              <w:jc w:val="both"/>
              <w:rPr>
                <w:rFonts w:ascii="Arial" w:hAnsi="Arial" w:cs="Arial"/>
              </w:rPr>
            </w:pPr>
            <w:r>
              <w:rPr>
                <w:rFonts w:ascii="Arial" w:hAnsi="Arial" w:cs="Arial"/>
                <w:lang w:val="id-ID"/>
              </w:rPr>
              <w:t xml:space="preserve">Sks </w:t>
            </w:r>
            <w:r>
              <w:rPr>
                <w:rFonts w:ascii="Arial" w:hAnsi="Arial" w:cs="Arial"/>
              </w:rPr>
              <w:t>p</w:t>
            </w:r>
            <w:r w:rsidR="005502CE" w:rsidRPr="00585ED0">
              <w:rPr>
                <w:rFonts w:ascii="Arial" w:hAnsi="Arial" w:cs="Arial"/>
                <w:lang w:val="id-ID"/>
              </w:rPr>
              <w:t>endidikan meliputi perkuliahan, pembimbingan dan menguji d</w:t>
            </w:r>
            <w:r>
              <w:rPr>
                <w:rFonts w:ascii="Arial" w:hAnsi="Arial" w:cs="Arial"/>
                <w:lang w:val="id-ID"/>
              </w:rPr>
              <w:t xml:space="preserve">engan mekanisme penghitungan </w:t>
            </w:r>
            <w:r>
              <w:rPr>
                <w:rFonts w:ascii="Arial" w:hAnsi="Arial" w:cs="Arial"/>
              </w:rPr>
              <w:t>sks</w:t>
            </w:r>
            <w:r w:rsidR="005502CE" w:rsidRPr="00585ED0">
              <w:rPr>
                <w:rFonts w:ascii="Arial" w:hAnsi="Arial" w:cs="Arial"/>
                <w:lang w:val="id-ID"/>
              </w:rPr>
              <w:t xml:space="preserve"> sesuai dengan Pedoman Beban Kerja Dosen dan Evaluasi Pelaksanaan Tridharma Perguruan Tinggi Tahun 2010</w:t>
            </w:r>
          </w:p>
          <w:p w:rsidR="005502CE" w:rsidRPr="00585ED0" w:rsidRDefault="005502CE" w:rsidP="000204DB">
            <w:pPr>
              <w:pStyle w:val="ListParagraph"/>
              <w:jc w:val="both"/>
              <w:rPr>
                <w:rFonts w:ascii="Arial" w:hAnsi="Arial" w:cs="Arial"/>
              </w:rPr>
            </w:pPr>
          </w:p>
          <w:p w:rsidR="005502CE" w:rsidRPr="00585ED0" w:rsidRDefault="00F40736" w:rsidP="006D2F49">
            <w:pPr>
              <w:pStyle w:val="ListParagraph"/>
              <w:numPr>
                <w:ilvl w:val="0"/>
                <w:numId w:val="28"/>
              </w:numPr>
              <w:ind w:left="227" w:hanging="142"/>
              <w:jc w:val="both"/>
              <w:rPr>
                <w:rFonts w:ascii="Arial" w:hAnsi="Arial" w:cs="Arial"/>
              </w:rPr>
            </w:pPr>
            <w:r>
              <w:rPr>
                <w:rFonts w:ascii="Arial" w:hAnsi="Arial" w:cs="Arial"/>
                <w:lang w:val="id-ID"/>
              </w:rPr>
              <w:t>S</w:t>
            </w:r>
            <w:r w:rsidR="005502CE" w:rsidRPr="00585ED0">
              <w:rPr>
                <w:rFonts w:ascii="Arial" w:hAnsi="Arial" w:cs="Arial"/>
              </w:rPr>
              <w:t>ks manajemen dihitung sbb :</w:t>
            </w:r>
          </w:p>
          <w:p w:rsidR="005502CE" w:rsidRPr="00585ED0" w:rsidRDefault="00BC74A5" w:rsidP="00F40736">
            <w:pPr>
              <w:ind w:left="686" w:hanging="142"/>
              <w:jc w:val="both"/>
              <w:rPr>
                <w:rFonts w:ascii="Arial" w:hAnsi="Arial" w:cs="Arial"/>
                <w:lang w:val="nb-NO"/>
              </w:rPr>
            </w:pPr>
            <w:r>
              <w:rPr>
                <w:rFonts w:ascii="Arial" w:hAnsi="Arial" w:cs="Arial"/>
                <w:lang w:val="nb-NO"/>
              </w:rPr>
              <w:t xml:space="preserve">- </w:t>
            </w:r>
            <w:r>
              <w:rPr>
                <w:rFonts w:ascii="Arial" w:hAnsi="Arial" w:cs="Arial"/>
                <w:lang w:val="id-ID"/>
              </w:rPr>
              <w:t>R</w:t>
            </w:r>
            <w:r w:rsidR="005502CE" w:rsidRPr="00585ED0">
              <w:rPr>
                <w:rFonts w:ascii="Arial" w:hAnsi="Arial" w:cs="Arial"/>
                <w:lang w:val="nb-NO"/>
              </w:rPr>
              <w:t>ektor/direktur politeknik 12 sks</w:t>
            </w:r>
          </w:p>
          <w:p w:rsidR="005502CE" w:rsidRPr="00585ED0" w:rsidRDefault="00BC74A5" w:rsidP="00F40736">
            <w:pPr>
              <w:ind w:left="686" w:hanging="142"/>
              <w:jc w:val="both"/>
              <w:rPr>
                <w:rFonts w:ascii="Arial" w:hAnsi="Arial" w:cs="Arial"/>
                <w:lang w:val="nb-NO"/>
              </w:rPr>
            </w:pPr>
            <w:r>
              <w:rPr>
                <w:rFonts w:ascii="Arial" w:hAnsi="Arial" w:cs="Arial"/>
                <w:lang w:val="nb-NO"/>
              </w:rPr>
              <w:t xml:space="preserve">- </w:t>
            </w:r>
            <w:r>
              <w:rPr>
                <w:rFonts w:ascii="Arial" w:hAnsi="Arial" w:cs="Arial"/>
                <w:lang w:val="id-ID"/>
              </w:rPr>
              <w:t>P</w:t>
            </w:r>
            <w:r w:rsidR="005502CE" w:rsidRPr="00585ED0">
              <w:rPr>
                <w:rFonts w:ascii="Arial" w:hAnsi="Arial" w:cs="Arial"/>
                <w:lang w:val="nb-NO"/>
              </w:rPr>
              <w:t xml:space="preserve">embantu rektor/dekan/ketua sekolah tinggi/direktur </w:t>
            </w:r>
            <w:r w:rsidR="000204DB">
              <w:rPr>
                <w:rFonts w:ascii="Arial" w:hAnsi="Arial" w:cs="Arial"/>
                <w:lang w:val="id-ID"/>
              </w:rPr>
              <w:t xml:space="preserve">   </w:t>
            </w:r>
            <w:r w:rsidR="00824DB4">
              <w:rPr>
                <w:rFonts w:ascii="Arial" w:hAnsi="Arial" w:cs="Arial"/>
                <w:lang w:val="id-ID"/>
              </w:rPr>
              <w:t xml:space="preserve"> </w:t>
            </w:r>
            <w:r w:rsidR="005502CE" w:rsidRPr="00585ED0">
              <w:rPr>
                <w:rFonts w:ascii="Arial" w:hAnsi="Arial" w:cs="Arial"/>
                <w:lang w:val="nb-NO"/>
              </w:rPr>
              <w:t>akademi 10 sks</w:t>
            </w:r>
          </w:p>
          <w:p w:rsidR="005502CE" w:rsidRPr="00585ED0" w:rsidRDefault="00BC74A5" w:rsidP="00F40736">
            <w:pPr>
              <w:ind w:left="686" w:hanging="142"/>
              <w:jc w:val="both"/>
              <w:rPr>
                <w:rFonts w:ascii="Arial" w:hAnsi="Arial" w:cs="Arial"/>
                <w:lang w:val="nb-NO"/>
              </w:rPr>
            </w:pPr>
            <w:r>
              <w:rPr>
                <w:rFonts w:ascii="Arial" w:hAnsi="Arial" w:cs="Arial"/>
                <w:lang w:val="nb-NO"/>
              </w:rPr>
              <w:t xml:space="preserve">- </w:t>
            </w:r>
            <w:r>
              <w:rPr>
                <w:rFonts w:ascii="Arial" w:hAnsi="Arial" w:cs="Arial"/>
                <w:lang w:val="id-ID"/>
              </w:rPr>
              <w:t>K</w:t>
            </w:r>
            <w:r w:rsidR="005502CE" w:rsidRPr="00585ED0">
              <w:rPr>
                <w:rFonts w:ascii="Arial" w:hAnsi="Arial" w:cs="Arial"/>
                <w:lang w:val="nb-NO"/>
              </w:rPr>
              <w:t>etua lembaga/kepala UPT 8 sks</w:t>
            </w:r>
          </w:p>
          <w:p w:rsidR="005502CE" w:rsidRPr="00585ED0" w:rsidRDefault="00BC74A5" w:rsidP="00F40736">
            <w:pPr>
              <w:ind w:left="686" w:hanging="142"/>
              <w:jc w:val="both"/>
              <w:rPr>
                <w:rFonts w:ascii="Arial" w:hAnsi="Arial" w:cs="Arial"/>
                <w:lang w:val="nb-NO"/>
              </w:rPr>
            </w:pPr>
            <w:r>
              <w:rPr>
                <w:rFonts w:ascii="Arial" w:hAnsi="Arial" w:cs="Arial"/>
                <w:lang w:val="nb-NO"/>
              </w:rPr>
              <w:t xml:space="preserve">- </w:t>
            </w:r>
            <w:r>
              <w:rPr>
                <w:rFonts w:ascii="Arial" w:hAnsi="Arial" w:cs="Arial"/>
                <w:lang w:val="id-ID"/>
              </w:rPr>
              <w:t>P</w:t>
            </w:r>
            <w:r w:rsidR="005502CE" w:rsidRPr="00585ED0">
              <w:rPr>
                <w:rFonts w:ascii="Arial" w:hAnsi="Arial" w:cs="Arial"/>
                <w:lang w:val="nb-NO"/>
              </w:rPr>
              <w:t>embantu dekan/ketua jurusan/kepala pusat/ketua senat akademik/ketua senat fakultas 6 sks</w:t>
            </w:r>
          </w:p>
          <w:p w:rsidR="005502CE" w:rsidRPr="00585ED0" w:rsidRDefault="00BC74A5" w:rsidP="00F40736">
            <w:pPr>
              <w:ind w:left="686" w:hanging="142"/>
              <w:jc w:val="both"/>
              <w:rPr>
                <w:rFonts w:ascii="Arial" w:hAnsi="Arial" w:cs="Arial"/>
                <w:lang w:val="nb-NO"/>
              </w:rPr>
            </w:pPr>
            <w:r>
              <w:rPr>
                <w:rFonts w:ascii="Arial" w:hAnsi="Arial" w:cs="Arial"/>
                <w:lang w:val="nb-NO"/>
              </w:rPr>
              <w:t xml:space="preserve">- </w:t>
            </w:r>
            <w:r>
              <w:rPr>
                <w:rFonts w:ascii="Arial" w:hAnsi="Arial" w:cs="Arial"/>
                <w:lang w:val="id-ID"/>
              </w:rPr>
              <w:t>S</w:t>
            </w:r>
            <w:r w:rsidR="005502CE" w:rsidRPr="00585ED0">
              <w:rPr>
                <w:rFonts w:ascii="Arial" w:hAnsi="Arial" w:cs="Arial"/>
                <w:lang w:val="nb-NO"/>
              </w:rPr>
              <w:t xml:space="preserve">ekretaris jurusan/sekretaris pusat/sekretaris senat akademik/sekretaris senat universitas/ sekretaris senat fakultas/ kepala lab. atau studio/kepala balai/ketua </w:t>
            </w:r>
            <w:r w:rsidR="005502CE" w:rsidRPr="00585ED0">
              <w:rPr>
                <w:rFonts w:ascii="Arial" w:hAnsi="Arial" w:cs="Arial"/>
                <w:lang w:val="id-ID"/>
              </w:rPr>
              <w:t>program studi</w:t>
            </w:r>
            <w:r w:rsidR="005502CE" w:rsidRPr="00585ED0">
              <w:rPr>
                <w:rFonts w:ascii="Arial" w:hAnsi="Arial" w:cs="Arial"/>
                <w:lang w:val="nb-NO"/>
              </w:rPr>
              <w:t xml:space="preserve"> 4 sks</w:t>
            </w:r>
          </w:p>
          <w:p w:rsidR="005502CE" w:rsidRPr="00585ED0" w:rsidRDefault="00BC74A5" w:rsidP="00F40736">
            <w:pPr>
              <w:ind w:left="686" w:hanging="142"/>
              <w:jc w:val="both"/>
              <w:rPr>
                <w:rFonts w:ascii="Arial" w:hAnsi="Arial" w:cs="Arial"/>
                <w:lang w:val="nb-NO"/>
              </w:rPr>
            </w:pPr>
            <w:r>
              <w:rPr>
                <w:rFonts w:ascii="Arial" w:hAnsi="Arial" w:cs="Arial"/>
                <w:lang w:val="nb-NO"/>
              </w:rPr>
              <w:t xml:space="preserve">- </w:t>
            </w:r>
            <w:r>
              <w:rPr>
                <w:rFonts w:ascii="Arial" w:hAnsi="Arial" w:cs="Arial"/>
                <w:lang w:val="id-ID"/>
              </w:rPr>
              <w:t>S</w:t>
            </w:r>
            <w:r w:rsidR="005502CE" w:rsidRPr="00585ED0">
              <w:rPr>
                <w:rFonts w:ascii="Arial" w:hAnsi="Arial" w:cs="Arial"/>
                <w:lang w:val="nb-NO"/>
              </w:rPr>
              <w:t xml:space="preserve">ekretaris </w:t>
            </w:r>
            <w:r w:rsidR="005502CE" w:rsidRPr="00585ED0">
              <w:rPr>
                <w:rFonts w:ascii="Arial" w:hAnsi="Arial" w:cs="Arial"/>
                <w:lang w:val="id-ID"/>
              </w:rPr>
              <w:t>program studi</w:t>
            </w:r>
            <w:r w:rsidR="005502CE" w:rsidRPr="00585ED0">
              <w:rPr>
                <w:rFonts w:ascii="Arial" w:hAnsi="Arial" w:cs="Arial"/>
                <w:lang w:val="nb-NO"/>
              </w:rPr>
              <w:t xml:space="preserve"> 3 sks</w:t>
            </w:r>
          </w:p>
          <w:p w:rsidR="005502CE" w:rsidRPr="00585ED0" w:rsidRDefault="00F40736" w:rsidP="00E26301">
            <w:pPr>
              <w:ind w:left="686" w:hanging="142"/>
              <w:jc w:val="both"/>
              <w:rPr>
                <w:rFonts w:ascii="Arial" w:hAnsi="Arial" w:cs="Arial"/>
                <w:lang w:val="sv-SE"/>
              </w:rPr>
            </w:pPr>
            <w:r>
              <w:rPr>
                <w:rFonts w:ascii="Arial" w:hAnsi="Arial" w:cs="Arial"/>
                <w:lang w:val="id-ID"/>
              </w:rPr>
              <w:t xml:space="preserve">  </w:t>
            </w:r>
            <w:r w:rsidR="005502CE" w:rsidRPr="00585ED0">
              <w:rPr>
                <w:rFonts w:ascii="Arial" w:hAnsi="Arial" w:cs="Arial"/>
                <w:lang w:val="id-ID"/>
              </w:rPr>
              <w:t>(</w:t>
            </w:r>
            <w:r w:rsidR="005502CE" w:rsidRPr="00585ED0">
              <w:rPr>
                <w:rFonts w:ascii="Arial" w:hAnsi="Arial" w:cs="Arial"/>
                <w:lang w:val="sv-SE"/>
              </w:rPr>
              <w:t>Bagi PT yang memiliki struktur organisasi yang berbeda, beban kerja manajemen untuk jabatan baru disamakan dengan beban kerja jabatan yang setara.</w:t>
            </w:r>
          </w:p>
        </w:tc>
      </w:tr>
      <w:tr w:rsidR="005502CE" w:rsidRPr="00585ED0" w:rsidTr="001207FB">
        <w:tc>
          <w:tcPr>
            <w:tcW w:w="1101" w:type="dxa"/>
            <w:tcBorders>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lastRenderedPageBreak/>
              <w:t>4.4.1.2</w:t>
            </w:r>
          </w:p>
        </w:tc>
        <w:tc>
          <w:tcPr>
            <w:tcW w:w="1224" w:type="dxa"/>
            <w:tcBorders>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t>(1)-(8)</w:t>
            </w:r>
          </w:p>
        </w:tc>
        <w:tc>
          <w:tcPr>
            <w:tcW w:w="6747" w:type="dxa"/>
            <w:tcBorders>
              <w:bottom w:val="single" w:sz="4" w:space="0" w:color="auto"/>
            </w:tcBorders>
          </w:tcPr>
          <w:p w:rsidR="005502CE" w:rsidRDefault="00F2582B" w:rsidP="00E26301">
            <w:pPr>
              <w:jc w:val="both"/>
              <w:rPr>
                <w:rFonts w:ascii="Arial" w:hAnsi="Arial" w:cs="Arial"/>
                <w:lang w:val="id-ID"/>
              </w:rPr>
            </w:pPr>
            <w:r>
              <w:rPr>
                <w:rFonts w:ascii="Arial" w:hAnsi="Arial" w:cs="Arial"/>
                <w:bCs/>
                <w:iCs/>
                <w:lang w:val="id-ID"/>
              </w:rPr>
              <w:t>Tuliskan d</w:t>
            </w:r>
            <w:r w:rsidR="005502CE" w:rsidRPr="00585ED0">
              <w:rPr>
                <w:rFonts w:ascii="Arial" w:hAnsi="Arial" w:cs="Arial"/>
                <w:bCs/>
                <w:iCs/>
              </w:rPr>
              <w:t>ata aktivitas mengajar dosen</w:t>
            </w:r>
            <w:r w:rsidR="005502CE" w:rsidRPr="00585ED0">
              <w:rPr>
                <w:rFonts w:ascii="Arial" w:hAnsi="Arial" w:cs="Arial"/>
                <w:bCs/>
                <w:iCs/>
                <w:lang w:val="id-ID"/>
              </w:rPr>
              <w:t xml:space="preserve"> </w:t>
            </w:r>
            <w:r w:rsidR="005502CE" w:rsidRPr="00585ED0">
              <w:rPr>
                <w:rFonts w:ascii="Arial" w:hAnsi="Arial" w:cs="Arial"/>
                <w:bCs/>
                <w:iCs/>
              </w:rPr>
              <w:t xml:space="preserve">tetap </w:t>
            </w:r>
            <w:r w:rsidR="005502CE" w:rsidRPr="00585ED0">
              <w:rPr>
                <w:rFonts w:ascii="Arial" w:hAnsi="Arial" w:cs="Arial"/>
                <w:bCs/>
                <w:iCs/>
                <w:lang w:val="id-ID"/>
              </w:rPr>
              <w:t xml:space="preserve">(yang sesuai keahliannya dengan program studi maupun yang tidak </w:t>
            </w:r>
            <w:r w:rsidR="005502CE" w:rsidRPr="00585ED0">
              <w:rPr>
                <w:rFonts w:ascii="Arial" w:hAnsi="Arial" w:cs="Arial"/>
                <w:bCs/>
                <w:iCs/>
                <w:lang w:val="id-ID"/>
              </w:rPr>
              <w:lastRenderedPageBreak/>
              <w:t xml:space="preserve">sesuai) </w:t>
            </w:r>
            <w:r w:rsidR="005502CE" w:rsidRPr="00585ED0">
              <w:rPr>
                <w:rFonts w:ascii="Arial" w:hAnsi="Arial" w:cs="Arial"/>
                <w:bCs/>
                <w:iCs/>
              </w:rPr>
              <w:t xml:space="preserve"> dalam satu tahun akademik terakhir di </w:t>
            </w:r>
            <w:r w:rsidR="005502CE" w:rsidRPr="00585ED0">
              <w:rPr>
                <w:rFonts w:ascii="Arial" w:hAnsi="Arial" w:cs="Arial"/>
                <w:bCs/>
                <w:iCs/>
                <w:lang w:val="id-ID"/>
              </w:rPr>
              <w:t>program studi</w:t>
            </w:r>
            <w:r>
              <w:rPr>
                <w:rFonts w:ascii="Arial" w:hAnsi="Arial" w:cs="Arial"/>
                <w:bCs/>
                <w:iCs/>
                <w:lang w:val="id-ID"/>
              </w:rPr>
              <w:t xml:space="preserve"> </w:t>
            </w:r>
            <w:r>
              <w:rPr>
                <w:rFonts w:ascii="Arial" w:hAnsi="Arial" w:cs="Arial"/>
                <w:lang w:val="id-ID"/>
              </w:rPr>
              <w:t>tabel</w:t>
            </w:r>
            <w:r w:rsidRPr="00585ED0">
              <w:rPr>
                <w:rFonts w:ascii="Arial" w:hAnsi="Arial" w:cs="Arial"/>
                <w:lang w:val="id-ID"/>
              </w:rPr>
              <w:t xml:space="preserve"> yang telah disediakan</w:t>
            </w:r>
            <w:r w:rsidR="005502CE" w:rsidRPr="00585ED0">
              <w:rPr>
                <w:rFonts w:ascii="Arial" w:hAnsi="Arial" w:cs="Arial"/>
                <w:bCs/>
                <w:iCs/>
                <w:lang w:val="id-ID"/>
              </w:rPr>
              <w:t xml:space="preserve">. </w:t>
            </w:r>
            <w:r w:rsidR="005502CE" w:rsidRPr="00585ED0">
              <w:rPr>
                <w:rFonts w:ascii="Arial" w:hAnsi="Arial" w:cs="Arial"/>
                <w:lang w:val="nb-NO"/>
              </w:rPr>
              <w:t xml:space="preserve"> </w:t>
            </w:r>
            <w:r w:rsidR="005502CE" w:rsidRPr="00585ED0">
              <w:rPr>
                <w:rFonts w:ascii="Arial" w:hAnsi="Arial" w:cs="Arial"/>
              </w:rPr>
              <w:t xml:space="preserve">Contoh:  </w:t>
            </w:r>
            <w:r w:rsidR="009A1CF7">
              <w:rPr>
                <w:rFonts w:ascii="Arial" w:hAnsi="Arial" w:cs="Arial"/>
                <w:lang w:val="id-ID"/>
              </w:rPr>
              <w:t>u</w:t>
            </w:r>
            <w:r w:rsidR="005502CE" w:rsidRPr="00585ED0">
              <w:rPr>
                <w:rFonts w:ascii="Arial" w:hAnsi="Arial" w:cs="Arial"/>
              </w:rPr>
              <w:t>ntuk mengisi borang pada bulan Oktober 20</w:t>
            </w:r>
            <w:r w:rsidR="005502CE" w:rsidRPr="00585ED0">
              <w:rPr>
                <w:rFonts w:ascii="Arial" w:hAnsi="Arial" w:cs="Arial"/>
                <w:lang w:val="id-ID"/>
              </w:rPr>
              <w:t>12</w:t>
            </w:r>
            <w:r w:rsidR="005502CE" w:rsidRPr="00585ED0">
              <w:rPr>
                <w:rFonts w:ascii="Arial" w:hAnsi="Arial" w:cs="Arial"/>
              </w:rPr>
              <w:t xml:space="preserve">, maka tahun akademik terakhir </w:t>
            </w:r>
            <w:proofErr w:type="gramStart"/>
            <w:r w:rsidR="005502CE" w:rsidRPr="00585ED0">
              <w:rPr>
                <w:rFonts w:ascii="Arial" w:hAnsi="Arial" w:cs="Arial"/>
              </w:rPr>
              <w:t>adalah  September</w:t>
            </w:r>
            <w:proofErr w:type="gramEnd"/>
            <w:r w:rsidR="005502CE" w:rsidRPr="00585ED0">
              <w:rPr>
                <w:rFonts w:ascii="Arial" w:hAnsi="Arial" w:cs="Arial"/>
              </w:rPr>
              <w:t xml:space="preserve"> 20</w:t>
            </w:r>
            <w:r w:rsidR="005502CE" w:rsidRPr="00585ED0">
              <w:rPr>
                <w:rFonts w:ascii="Arial" w:hAnsi="Arial" w:cs="Arial"/>
                <w:lang w:val="id-ID"/>
              </w:rPr>
              <w:t>11</w:t>
            </w:r>
            <w:r w:rsidR="005502CE" w:rsidRPr="00585ED0">
              <w:rPr>
                <w:rFonts w:ascii="Arial" w:hAnsi="Arial" w:cs="Arial"/>
              </w:rPr>
              <w:t xml:space="preserve"> – Agustus 20</w:t>
            </w:r>
            <w:r w:rsidR="005502CE" w:rsidRPr="00585ED0">
              <w:rPr>
                <w:rFonts w:ascii="Arial" w:hAnsi="Arial" w:cs="Arial"/>
                <w:lang w:val="id-ID"/>
              </w:rPr>
              <w:t>12</w:t>
            </w:r>
            <w:r w:rsidR="005502CE" w:rsidRPr="00585ED0">
              <w:rPr>
                <w:rFonts w:ascii="Arial" w:hAnsi="Arial" w:cs="Arial"/>
              </w:rPr>
              <w:t>.</w:t>
            </w:r>
          </w:p>
          <w:p w:rsidR="00E26301" w:rsidRPr="00E26301" w:rsidRDefault="00E26301" w:rsidP="00E26301">
            <w:pPr>
              <w:jc w:val="both"/>
              <w:rPr>
                <w:rFonts w:ascii="Arial" w:hAnsi="Arial" w:cs="Arial"/>
                <w:lang w:val="id-ID"/>
              </w:rPr>
            </w:pPr>
          </w:p>
          <w:p w:rsidR="005502CE" w:rsidRPr="00585ED0" w:rsidRDefault="005502CE" w:rsidP="003326BE">
            <w:pPr>
              <w:jc w:val="both"/>
              <w:rPr>
                <w:rFonts w:ascii="Arial" w:hAnsi="Arial" w:cs="Arial"/>
                <w:bCs/>
                <w:iCs/>
                <w:lang w:val="id-ID"/>
              </w:rPr>
            </w:pPr>
            <w:r w:rsidRPr="00585ED0">
              <w:rPr>
                <w:rFonts w:ascii="Arial" w:hAnsi="Arial" w:cs="Arial"/>
                <w:bCs/>
                <w:iCs/>
                <w:lang w:val="id-ID"/>
              </w:rPr>
              <w:t>Tuliskan</w:t>
            </w:r>
            <w:r w:rsidR="00E26301">
              <w:rPr>
                <w:rFonts w:ascii="Arial" w:hAnsi="Arial" w:cs="Arial"/>
                <w:bCs/>
                <w:iCs/>
                <w:lang w:val="id-ID"/>
              </w:rPr>
              <w:t xml:space="preserve"> pada:</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lang w:val="id-ID"/>
              </w:rPr>
              <w:t>olom (1), nomor urut</w:t>
            </w:r>
            <w:r w:rsidR="00E26301">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(2)</w:t>
            </w:r>
            <w:r w:rsidR="005502CE" w:rsidRPr="00585ED0">
              <w:rPr>
                <w:rFonts w:ascii="Arial" w:hAnsi="Arial" w:cs="Arial"/>
                <w:lang w:val="id-ID"/>
              </w:rPr>
              <w:t xml:space="preserve">, </w:t>
            </w:r>
            <w:r w:rsidR="005502CE" w:rsidRPr="00585ED0">
              <w:rPr>
                <w:rFonts w:ascii="Arial" w:hAnsi="Arial" w:cs="Arial"/>
              </w:rPr>
              <w:t>nama dosen</w:t>
            </w:r>
            <w:r w:rsidR="00E26301">
              <w:rPr>
                <w:rFonts w:ascii="Arial" w:hAnsi="Arial" w:cs="Arial"/>
                <w:lang w:val="id-ID"/>
              </w:rPr>
              <w:t>;</w:t>
            </w:r>
            <w:r w:rsidR="005502CE" w:rsidRPr="00585ED0">
              <w:rPr>
                <w:rFonts w:ascii="Arial" w:hAnsi="Arial" w:cs="Arial"/>
              </w:rPr>
              <w:t xml:space="preserve"> </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(3)</w:t>
            </w:r>
            <w:r w:rsidR="005502CE" w:rsidRPr="00585ED0">
              <w:rPr>
                <w:rFonts w:ascii="Arial" w:hAnsi="Arial" w:cs="Arial"/>
                <w:lang w:val="id-ID"/>
              </w:rPr>
              <w:t>, bidang keahlian</w:t>
            </w:r>
            <w:r w:rsidR="00E26301">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lang w:val="id-ID"/>
              </w:rPr>
              <w:t xml:space="preserve">olom (4), </w:t>
            </w:r>
            <w:r w:rsidR="005502CE" w:rsidRPr="00585ED0">
              <w:rPr>
                <w:rFonts w:ascii="Arial" w:hAnsi="Arial" w:cs="Arial"/>
              </w:rPr>
              <w:t>kode mata ajar/mata kuliah/modul/blok</w:t>
            </w:r>
            <w:r w:rsidR="00E26301">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w:t>
            </w:r>
            <w:r w:rsidR="005502CE" w:rsidRPr="00585ED0">
              <w:rPr>
                <w:rFonts w:ascii="Arial" w:hAnsi="Arial" w:cs="Arial"/>
                <w:lang w:val="id-ID"/>
              </w:rPr>
              <w:t>5</w:t>
            </w:r>
            <w:r w:rsidR="005502CE" w:rsidRPr="00585ED0">
              <w:rPr>
                <w:rFonts w:ascii="Arial" w:hAnsi="Arial" w:cs="Arial"/>
              </w:rPr>
              <w:t>)</w:t>
            </w:r>
            <w:r w:rsidR="005502CE" w:rsidRPr="00585ED0">
              <w:rPr>
                <w:rFonts w:ascii="Arial" w:hAnsi="Arial" w:cs="Arial"/>
                <w:lang w:val="id-ID"/>
              </w:rPr>
              <w:t xml:space="preserve">, </w:t>
            </w:r>
            <w:r w:rsidR="005502CE" w:rsidRPr="00585ED0">
              <w:rPr>
                <w:rFonts w:ascii="Arial" w:hAnsi="Arial" w:cs="Arial"/>
              </w:rPr>
              <w:t>nama mata ajar/mata kuliah/modul/blok</w:t>
            </w:r>
            <w:r w:rsidR="00E26301">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w:t>
            </w:r>
            <w:r w:rsidR="005502CE" w:rsidRPr="00585ED0">
              <w:rPr>
                <w:rFonts w:ascii="Arial" w:hAnsi="Arial" w:cs="Arial"/>
                <w:lang w:val="id-ID"/>
              </w:rPr>
              <w:t>6</w:t>
            </w:r>
            <w:r w:rsidR="005502CE" w:rsidRPr="00585ED0">
              <w:rPr>
                <w:rFonts w:ascii="Arial" w:hAnsi="Arial" w:cs="Arial"/>
              </w:rPr>
              <w:t>)</w:t>
            </w:r>
            <w:r w:rsidR="005502CE" w:rsidRPr="00585ED0">
              <w:rPr>
                <w:rFonts w:ascii="Arial" w:hAnsi="Arial" w:cs="Arial"/>
                <w:lang w:val="id-ID"/>
              </w:rPr>
              <w:t>, jumlah kelas</w:t>
            </w:r>
            <w:r w:rsidR="00E26301">
              <w:rPr>
                <w:rFonts w:ascii="Arial" w:hAnsi="Arial" w:cs="Arial"/>
                <w:lang w:val="id-ID"/>
              </w:rPr>
              <w:t>;</w:t>
            </w:r>
            <w:r w:rsidR="005502CE" w:rsidRPr="00585ED0">
              <w:rPr>
                <w:rFonts w:ascii="Arial" w:hAnsi="Arial" w:cs="Arial"/>
                <w:lang w:val="id-ID"/>
              </w:rPr>
              <w:t xml:space="preserve"> </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lang w:val="id-ID"/>
              </w:rPr>
              <w:t xml:space="preserve">olom (7), </w:t>
            </w:r>
            <w:r w:rsidR="005502CE" w:rsidRPr="00585ED0">
              <w:rPr>
                <w:rFonts w:ascii="Arial" w:hAnsi="Arial" w:cs="Arial"/>
              </w:rPr>
              <w:t xml:space="preserve">jumlah </w:t>
            </w:r>
            <w:r w:rsidR="005502CE" w:rsidRPr="00585ED0">
              <w:rPr>
                <w:rFonts w:ascii="Arial" w:hAnsi="Arial" w:cs="Arial"/>
                <w:lang w:val="id-ID"/>
              </w:rPr>
              <w:t>pertemuan yang</w:t>
            </w:r>
            <w:r w:rsidR="005502CE" w:rsidRPr="00585ED0">
              <w:rPr>
                <w:rFonts w:ascii="Arial" w:hAnsi="Arial" w:cs="Arial"/>
              </w:rPr>
              <w:t xml:space="preserve"> direncanakan</w:t>
            </w:r>
            <w:r w:rsidR="00E26301">
              <w:rPr>
                <w:rFonts w:ascii="Arial" w:hAnsi="Arial" w:cs="Arial"/>
                <w:lang w:val="id-ID"/>
              </w:rPr>
              <w:t>;</w:t>
            </w:r>
          </w:p>
          <w:p w:rsidR="001207FB" w:rsidRPr="00C836A3" w:rsidRDefault="009A1CF7" w:rsidP="006D2F49">
            <w:pPr>
              <w:numPr>
                <w:ilvl w:val="0"/>
                <w:numId w:val="23"/>
              </w:numPr>
              <w:jc w:val="both"/>
              <w:rPr>
                <w:rFonts w:ascii="Arial" w:hAnsi="Arial" w:cs="Arial"/>
                <w:lang w:val="nb-NO"/>
              </w:rPr>
            </w:pPr>
            <w:r>
              <w:rPr>
                <w:rFonts w:ascii="Arial" w:hAnsi="Arial" w:cs="Arial"/>
                <w:lang w:val="id-ID"/>
              </w:rPr>
              <w:t>k</w:t>
            </w:r>
            <w:r w:rsidR="005502CE" w:rsidRPr="00585ED0">
              <w:rPr>
                <w:rFonts w:ascii="Arial" w:hAnsi="Arial" w:cs="Arial"/>
              </w:rPr>
              <w:t>olom (</w:t>
            </w:r>
            <w:r w:rsidR="005502CE" w:rsidRPr="00585ED0">
              <w:rPr>
                <w:rFonts w:ascii="Arial" w:hAnsi="Arial" w:cs="Arial"/>
                <w:lang w:val="id-ID"/>
              </w:rPr>
              <w:t>8</w:t>
            </w:r>
            <w:r w:rsidR="005502CE" w:rsidRPr="00585ED0">
              <w:rPr>
                <w:rFonts w:ascii="Arial" w:hAnsi="Arial" w:cs="Arial"/>
              </w:rPr>
              <w:t>)</w:t>
            </w:r>
            <w:r w:rsidR="005502CE" w:rsidRPr="00585ED0">
              <w:rPr>
                <w:rFonts w:ascii="Arial" w:hAnsi="Arial" w:cs="Arial"/>
                <w:lang w:val="id-ID"/>
              </w:rPr>
              <w:t xml:space="preserve">, </w:t>
            </w:r>
            <w:r w:rsidR="005502CE" w:rsidRPr="00585ED0">
              <w:rPr>
                <w:rFonts w:ascii="Arial" w:hAnsi="Arial" w:cs="Arial"/>
              </w:rPr>
              <w:t xml:space="preserve">jumlah </w:t>
            </w:r>
            <w:r w:rsidR="005502CE" w:rsidRPr="00585ED0">
              <w:rPr>
                <w:rFonts w:ascii="Arial" w:hAnsi="Arial" w:cs="Arial"/>
                <w:lang w:val="id-ID"/>
              </w:rPr>
              <w:t>pertemuan yang dilaksanakan</w:t>
            </w:r>
            <w:r w:rsidR="00E26301">
              <w:rPr>
                <w:rFonts w:ascii="Arial" w:hAnsi="Arial" w:cs="Arial"/>
                <w:lang w:val="id-ID"/>
              </w:rPr>
              <w:t>.</w:t>
            </w:r>
          </w:p>
        </w:tc>
      </w:tr>
      <w:tr w:rsidR="005502CE" w:rsidRPr="00585ED0" w:rsidTr="00D80113">
        <w:tc>
          <w:tcPr>
            <w:tcW w:w="1101" w:type="dxa"/>
            <w:tcBorders>
              <w:top w:val="single" w:sz="4" w:space="0" w:color="auto"/>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lastRenderedPageBreak/>
              <w:t>4.4.2</w:t>
            </w:r>
          </w:p>
        </w:tc>
        <w:tc>
          <w:tcPr>
            <w:tcW w:w="1224" w:type="dxa"/>
            <w:tcBorders>
              <w:top w:val="single" w:sz="4" w:space="0" w:color="auto"/>
              <w:bottom w:val="single" w:sz="4" w:space="0" w:color="auto"/>
            </w:tcBorders>
          </w:tcPr>
          <w:p w:rsidR="005502CE" w:rsidRPr="00585ED0" w:rsidRDefault="00CC35BF" w:rsidP="003326BE">
            <w:pPr>
              <w:jc w:val="center"/>
              <w:rPr>
                <w:rFonts w:ascii="Arial" w:hAnsi="Arial" w:cs="Arial"/>
                <w:lang w:val="id-ID"/>
              </w:rPr>
            </w:pPr>
            <w:r>
              <w:rPr>
                <w:rFonts w:ascii="Arial" w:hAnsi="Arial" w:cs="Arial"/>
                <w:lang w:val="id-ID"/>
              </w:rPr>
              <w:t>(1)-(8)</w:t>
            </w:r>
          </w:p>
        </w:tc>
        <w:tc>
          <w:tcPr>
            <w:tcW w:w="6747" w:type="dxa"/>
            <w:tcBorders>
              <w:top w:val="single" w:sz="4" w:space="0" w:color="auto"/>
            </w:tcBorders>
          </w:tcPr>
          <w:p w:rsidR="00E26301" w:rsidRPr="00E26301" w:rsidRDefault="00E26301" w:rsidP="003326BE">
            <w:pPr>
              <w:jc w:val="both"/>
              <w:rPr>
                <w:rFonts w:ascii="Arial" w:hAnsi="Arial" w:cs="Arial"/>
                <w:bCs/>
                <w:iCs/>
                <w:lang w:val="id-ID"/>
              </w:rPr>
            </w:pPr>
            <w:r w:rsidRPr="00E26301">
              <w:rPr>
                <w:rFonts w:ascii="Arial" w:hAnsi="Arial" w:cs="Arial"/>
                <w:bCs/>
                <w:iCs/>
                <w:lang w:val="id-ID"/>
              </w:rPr>
              <w:t>Aktivitas dosen tidak tetap</w:t>
            </w:r>
            <w:r>
              <w:rPr>
                <w:rFonts w:ascii="Arial" w:hAnsi="Arial" w:cs="Arial"/>
                <w:bCs/>
                <w:iCs/>
                <w:lang w:val="id-ID"/>
              </w:rPr>
              <w:t>.</w:t>
            </w:r>
          </w:p>
          <w:p w:rsidR="00B663AB" w:rsidRDefault="00B663AB" w:rsidP="003326BE">
            <w:pPr>
              <w:jc w:val="both"/>
              <w:rPr>
                <w:rFonts w:ascii="Arial" w:hAnsi="Arial" w:cs="Arial"/>
                <w:bCs/>
                <w:iCs/>
                <w:lang w:val="id-ID"/>
              </w:rPr>
            </w:pPr>
          </w:p>
          <w:p w:rsidR="00E26301" w:rsidRDefault="00F2582B" w:rsidP="003326BE">
            <w:pPr>
              <w:jc w:val="both"/>
              <w:rPr>
                <w:rFonts w:ascii="Arial" w:hAnsi="Arial" w:cs="Arial"/>
                <w:lang w:val="id-ID"/>
              </w:rPr>
            </w:pPr>
            <w:r>
              <w:rPr>
                <w:rFonts w:ascii="Arial" w:hAnsi="Arial" w:cs="Arial"/>
                <w:bCs/>
                <w:iCs/>
                <w:lang w:val="id-ID"/>
              </w:rPr>
              <w:t>Tuliskan d</w:t>
            </w:r>
            <w:r w:rsidR="005502CE" w:rsidRPr="00585ED0">
              <w:rPr>
                <w:rFonts w:ascii="Arial" w:hAnsi="Arial" w:cs="Arial"/>
                <w:bCs/>
                <w:iCs/>
              </w:rPr>
              <w:t>ata aktivitas mengajar dosen</w:t>
            </w:r>
            <w:r w:rsidR="005502CE" w:rsidRPr="00585ED0">
              <w:rPr>
                <w:rFonts w:ascii="Arial" w:hAnsi="Arial" w:cs="Arial"/>
                <w:bCs/>
                <w:iCs/>
                <w:lang w:val="id-ID"/>
              </w:rPr>
              <w:t xml:space="preserve"> tidak </w:t>
            </w:r>
            <w:r w:rsidR="005502CE" w:rsidRPr="00585ED0">
              <w:rPr>
                <w:rFonts w:ascii="Arial" w:hAnsi="Arial" w:cs="Arial"/>
                <w:bCs/>
                <w:iCs/>
              </w:rPr>
              <w:t>tetap</w:t>
            </w:r>
            <w:r w:rsidR="005502CE" w:rsidRPr="00585ED0">
              <w:rPr>
                <w:rFonts w:ascii="Arial" w:hAnsi="Arial" w:cs="Arial"/>
                <w:bCs/>
              </w:rPr>
              <w:t xml:space="preserve"> </w:t>
            </w:r>
            <w:r w:rsidR="005502CE" w:rsidRPr="00585ED0">
              <w:rPr>
                <w:rFonts w:ascii="Arial" w:hAnsi="Arial" w:cs="Arial"/>
                <w:bCs/>
                <w:iCs/>
              </w:rPr>
              <w:t xml:space="preserve"> dalam satu tahun akademik terakhir di </w:t>
            </w:r>
            <w:r w:rsidR="005502CE" w:rsidRPr="00585ED0">
              <w:rPr>
                <w:rFonts w:ascii="Arial" w:hAnsi="Arial" w:cs="Arial"/>
                <w:bCs/>
                <w:iCs/>
                <w:lang w:val="id-ID"/>
              </w:rPr>
              <w:t>program studi</w:t>
            </w:r>
            <w:r>
              <w:rPr>
                <w:rFonts w:ascii="Arial" w:hAnsi="Arial" w:cs="Arial"/>
                <w:lang w:val="id-ID"/>
              </w:rPr>
              <w:t xml:space="preserve"> tabel</w:t>
            </w:r>
            <w:r w:rsidRPr="00585ED0">
              <w:rPr>
                <w:rFonts w:ascii="Arial" w:hAnsi="Arial" w:cs="Arial"/>
                <w:lang w:val="id-ID"/>
              </w:rPr>
              <w:t xml:space="preserve"> yang telah disediakan</w:t>
            </w:r>
            <w:r w:rsidR="00B663AB">
              <w:rPr>
                <w:rFonts w:ascii="Arial" w:hAnsi="Arial" w:cs="Arial"/>
                <w:bCs/>
                <w:lang w:val="id-ID"/>
              </w:rPr>
              <w:t xml:space="preserve">. </w:t>
            </w:r>
            <w:r w:rsidR="005502CE" w:rsidRPr="00585ED0">
              <w:rPr>
                <w:rFonts w:ascii="Arial" w:hAnsi="Arial" w:cs="Arial"/>
              </w:rPr>
              <w:t xml:space="preserve">Contoh:  </w:t>
            </w:r>
            <w:r w:rsidR="009A1CF7">
              <w:rPr>
                <w:rFonts w:ascii="Arial" w:hAnsi="Arial" w:cs="Arial"/>
                <w:lang w:val="id-ID"/>
              </w:rPr>
              <w:t>u</w:t>
            </w:r>
            <w:r w:rsidR="005502CE" w:rsidRPr="00585ED0">
              <w:rPr>
                <w:rFonts w:ascii="Arial" w:hAnsi="Arial" w:cs="Arial"/>
              </w:rPr>
              <w:t>ntuk mengisi borang pada bulan Oktober 20</w:t>
            </w:r>
            <w:r w:rsidR="005502CE" w:rsidRPr="00585ED0">
              <w:rPr>
                <w:rFonts w:ascii="Arial" w:hAnsi="Arial" w:cs="Arial"/>
                <w:lang w:val="id-ID"/>
              </w:rPr>
              <w:t>12</w:t>
            </w:r>
            <w:r w:rsidR="005502CE" w:rsidRPr="00585ED0">
              <w:rPr>
                <w:rFonts w:ascii="Arial" w:hAnsi="Arial" w:cs="Arial"/>
              </w:rPr>
              <w:t xml:space="preserve">, maka tahun akademik terakhir </w:t>
            </w:r>
            <w:proofErr w:type="gramStart"/>
            <w:r w:rsidR="005502CE" w:rsidRPr="00585ED0">
              <w:rPr>
                <w:rFonts w:ascii="Arial" w:hAnsi="Arial" w:cs="Arial"/>
              </w:rPr>
              <w:t>adalah  September</w:t>
            </w:r>
            <w:proofErr w:type="gramEnd"/>
            <w:r w:rsidR="005502CE" w:rsidRPr="00585ED0">
              <w:rPr>
                <w:rFonts w:ascii="Arial" w:hAnsi="Arial" w:cs="Arial"/>
              </w:rPr>
              <w:t xml:space="preserve"> 20</w:t>
            </w:r>
            <w:r w:rsidR="005502CE" w:rsidRPr="00585ED0">
              <w:rPr>
                <w:rFonts w:ascii="Arial" w:hAnsi="Arial" w:cs="Arial"/>
                <w:lang w:val="id-ID"/>
              </w:rPr>
              <w:t>11</w:t>
            </w:r>
            <w:r w:rsidR="005502CE" w:rsidRPr="00585ED0">
              <w:rPr>
                <w:rFonts w:ascii="Arial" w:hAnsi="Arial" w:cs="Arial"/>
              </w:rPr>
              <w:t xml:space="preserve"> – Agustus 20</w:t>
            </w:r>
            <w:r w:rsidR="005502CE" w:rsidRPr="00585ED0">
              <w:rPr>
                <w:rFonts w:ascii="Arial" w:hAnsi="Arial" w:cs="Arial"/>
                <w:lang w:val="id-ID"/>
              </w:rPr>
              <w:t>12</w:t>
            </w:r>
            <w:r w:rsidR="005502CE" w:rsidRPr="00585ED0">
              <w:rPr>
                <w:rFonts w:ascii="Arial" w:hAnsi="Arial" w:cs="Arial"/>
              </w:rPr>
              <w:t>.</w:t>
            </w:r>
          </w:p>
          <w:p w:rsidR="00E26301" w:rsidRDefault="00E26301" w:rsidP="003326BE">
            <w:pPr>
              <w:jc w:val="both"/>
              <w:rPr>
                <w:rFonts w:ascii="Arial" w:hAnsi="Arial" w:cs="Arial"/>
                <w:lang w:val="id-ID"/>
              </w:rPr>
            </w:pPr>
          </w:p>
          <w:p w:rsidR="005502CE" w:rsidRPr="00585ED0" w:rsidRDefault="005502CE" w:rsidP="003326BE">
            <w:pPr>
              <w:jc w:val="both"/>
              <w:rPr>
                <w:rFonts w:ascii="Arial" w:hAnsi="Arial" w:cs="Arial"/>
                <w:bCs/>
                <w:iCs/>
                <w:lang w:val="id-ID"/>
              </w:rPr>
            </w:pPr>
            <w:r w:rsidRPr="00585ED0">
              <w:rPr>
                <w:rFonts w:ascii="Arial" w:hAnsi="Arial" w:cs="Arial"/>
                <w:bCs/>
                <w:iCs/>
                <w:lang w:val="id-ID"/>
              </w:rPr>
              <w:t>Tuliskan</w:t>
            </w:r>
            <w:r w:rsidR="00E26301">
              <w:rPr>
                <w:rFonts w:ascii="Arial" w:hAnsi="Arial" w:cs="Arial"/>
                <w:bCs/>
                <w:iCs/>
                <w:lang w:val="id-ID"/>
              </w:rPr>
              <w:t xml:space="preserve"> pada:</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lang w:val="id-ID"/>
              </w:rPr>
              <w:t>olom (1), nomor urut</w:t>
            </w:r>
            <w:r w:rsidR="00570EE2">
              <w:rPr>
                <w:rFonts w:ascii="Arial" w:hAnsi="Arial" w:cs="Arial"/>
                <w:lang w:val="id-ID"/>
              </w:rPr>
              <w:t>;</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rPr>
              <w:t>olom (2)</w:t>
            </w:r>
            <w:r w:rsidR="00570EE2" w:rsidRPr="00585ED0">
              <w:rPr>
                <w:rFonts w:ascii="Arial" w:hAnsi="Arial" w:cs="Arial"/>
                <w:lang w:val="id-ID"/>
              </w:rPr>
              <w:t xml:space="preserve">, </w:t>
            </w:r>
            <w:r w:rsidR="00570EE2" w:rsidRPr="00585ED0">
              <w:rPr>
                <w:rFonts w:ascii="Arial" w:hAnsi="Arial" w:cs="Arial"/>
              </w:rPr>
              <w:t>nama dosen</w:t>
            </w:r>
            <w:r w:rsidR="00570EE2">
              <w:rPr>
                <w:rFonts w:ascii="Arial" w:hAnsi="Arial" w:cs="Arial"/>
                <w:lang w:val="id-ID"/>
              </w:rPr>
              <w:t>;</w:t>
            </w:r>
            <w:r w:rsidR="00570EE2" w:rsidRPr="00585ED0">
              <w:rPr>
                <w:rFonts w:ascii="Arial" w:hAnsi="Arial" w:cs="Arial"/>
              </w:rPr>
              <w:t xml:space="preserve"> </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rPr>
              <w:t>olom (3)</w:t>
            </w:r>
            <w:r w:rsidR="00570EE2" w:rsidRPr="00585ED0">
              <w:rPr>
                <w:rFonts w:ascii="Arial" w:hAnsi="Arial" w:cs="Arial"/>
                <w:lang w:val="id-ID"/>
              </w:rPr>
              <w:t>, bidang keahlian</w:t>
            </w:r>
            <w:r w:rsidR="00570EE2">
              <w:rPr>
                <w:rFonts w:ascii="Arial" w:hAnsi="Arial" w:cs="Arial"/>
                <w:lang w:val="id-ID"/>
              </w:rPr>
              <w:t>;</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lang w:val="id-ID"/>
              </w:rPr>
              <w:t xml:space="preserve">olom (4), </w:t>
            </w:r>
            <w:r w:rsidR="00570EE2" w:rsidRPr="00585ED0">
              <w:rPr>
                <w:rFonts w:ascii="Arial" w:hAnsi="Arial" w:cs="Arial"/>
              </w:rPr>
              <w:t>kode mata ajar/mata kuliah/modul/blok</w:t>
            </w:r>
            <w:r w:rsidR="00570EE2">
              <w:rPr>
                <w:rFonts w:ascii="Arial" w:hAnsi="Arial" w:cs="Arial"/>
                <w:lang w:val="id-ID"/>
              </w:rPr>
              <w:t>;</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rPr>
              <w:t>olom (</w:t>
            </w:r>
            <w:r w:rsidR="00570EE2" w:rsidRPr="00585ED0">
              <w:rPr>
                <w:rFonts w:ascii="Arial" w:hAnsi="Arial" w:cs="Arial"/>
                <w:lang w:val="id-ID"/>
              </w:rPr>
              <w:t>5</w:t>
            </w:r>
            <w:r w:rsidR="00570EE2" w:rsidRPr="00585ED0">
              <w:rPr>
                <w:rFonts w:ascii="Arial" w:hAnsi="Arial" w:cs="Arial"/>
              </w:rPr>
              <w:t>)</w:t>
            </w:r>
            <w:r w:rsidR="00570EE2" w:rsidRPr="00585ED0">
              <w:rPr>
                <w:rFonts w:ascii="Arial" w:hAnsi="Arial" w:cs="Arial"/>
                <w:lang w:val="id-ID"/>
              </w:rPr>
              <w:t xml:space="preserve">, </w:t>
            </w:r>
            <w:r w:rsidR="00570EE2" w:rsidRPr="00585ED0">
              <w:rPr>
                <w:rFonts w:ascii="Arial" w:hAnsi="Arial" w:cs="Arial"/>
              </w:rPr>
              <w:t>nama mata ajar/mata kuliah/modul/blok</w:t>
            </w:r>
            <w:r w:rsidR="00570EE2">
              <w:rPr>
                <w:rFonts w:ascii="Arial" w:hAnsi="Arial" w:cs="Arial"/>
                <w:lang w:val="id-ID"/>
              </w:rPr>
              <w:t>;</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rPr>
              <w:t>olom (</w:t>
            </w:r>
            <w:r w:rsidR="00570EE2" w:rsidRPr="00585ED0">
              <w:rPr>
                <w:rFonts w:ascii="Arial" w:hAnsi="Arial" w:cs="Arial"/>
                <w:lang w:val="id-ID"/>
              </w:rPr>
              <w:t>6</w:t>
            </w:r>
            <w:r w:rsidR="00570EE2" w:rsidRPr="00585ED0">
              <w:rPr>
                <w:rFonts w:ascii="Arial" w:hAnsi="Arial" w:cs="Arial"/>
              </w:rPr>
              <w:t>)</w:t>
            </w:r>
            <w:r w:rsidR="00570EE2" w:rsidRPr="00585ED0">
              <w:rPr>
                <w:rFonts w:ascii="Arial" w:hAnsi="Arial" w:cs="Arial"/>
                <w:lang w:val="id-ID"/>
              </w:rPr>
              <w:t>, jumlah kelas</w:t>
            </w:r>
            <w:r w:rsidR="00570EE2">
              <w:rPr>
                <w:rFonts w:ascii="Arial" w:hAnsi="Arial" w:cs="Arial"/>
                <w:lang w:val="id-ID"/>
              </w:rPr>
              <w:t>;</w:t>
            </w:r>
            <w:r w:rsidR="00570EE2" w:rsidRPr="00585ED0">
              <w:rPr>
                <w:rFonts w:ascii="Arial" w:hAnsi="Arial" w:cs="Arial"/>
                <w:lang w:val="id-ID"/>
              </w:rPr>
              <w:t xml:space="preserve"> </w:t>
            </w:r>
          </w:p>
          <w:p w:rsidR="00570EE2" w:rsidRPr="00585ED0" w:rsidRDefault="009A1CF7" w:rsidP="006D2F49">
            <w:pPr>
              <w:numPr>
                <w:ilvl w:val="0"/>
                <w:numId w:val="23"/>
              </w:numPr>
              <w:jc w:val="both"/>
              <w:rPr>
                <w:rFonts w:ascii="Arial" w:hAnsi="Arial" w:cs="Arial"/>
              </w:rPr>
            </w:pPr>
            <w:r>
              <w:rPr>
                <w:rFonts w:ascii="Arial" w:hAnsi="Arial" w:cs="Arial"/>
                <w:lang w:val="id-ID"/>
              </w:rPr>
              <w:t>k</w:t>
            </w:r>
            <w:r w:rsidR="00570EE2" w:rsidRPr="00585ED0">
              <w:rPr>
                <w:rFonts w:ascii="Arial" w:hAnsi="Arial" w:cs="Arial"/>
                <w:lang w:val="id-ID"/>
              </w:rPr>
              <w:t xml:space="preserve">olom (7), </w:t>
            </w:r>
            <w:r w:rsidR="00570EE2" w:rsidRPr="00585ED0">
              <w:rPr>
                <w:rFonts w:ascii="Arial" w:hAnsi="Arial" w:cs="Arial"/>
              </w:rPr>
              <w:t xml:space="preserve">jumlah </w:t>
            </w:r>
            <w:r w:rsidR="00570EE2" w:rsidRPr="00585ED0">
              <w:rPr>
                <w:rFonts w:ascii="Arial" w:hAnsi="Arial" w:cs="Arial"/>
                <w:lang w:val="id-ID"/>
              </w:rPr>
              <w:t>pertemuan yang</w:t>
            </w:r>
            <w:r w:rsidR="00570EE2" w:rsidRPr="00585ED0">
              <w:rPr>
                <w:rFonts w:ascii="Arial" w:hAnsi="Arial" w:cs="Arial"/>
              </w:rPr>
              <w:t xml:space="preserve"> direncanakan</w:t>
            </w:r>
            <w:r w:rsidR="00570EE2">
              <w:rPr>
                <w:rFonts w:ascii="Arial" w:hAnsi="Arial" w:cs="Arial"/>
                <w:lang w:val="id-ID"/>
              </w:rPr>
              <w:t>;</w:t>
            </w:r>
          </w:p>
          <w:p w:rsidR="005502CE" w:rsidRPr="00585ED0" w:rsidRDefault="009A1CF7" w:rsidP="006D2F49">
            <w:pPr>
              <w:numPr>
                <w:ilvl w:val="0"/>
                <w:numId w:val="23"/>
              </w:numPr>
              <w:jc w:val="both"/>
              <w:rPr>
                <w:rFonts w:ascii="Arial" w:hAnsi="Arial" w:cs="Arial"/>
                <w:bCs/>
                <w:iCs/>
                <w:lang w:val="id-ID"/>
              </w:rPr>
            </w:pPr>
            <w:r>
              <w:rPr>
                <w:rFonts w:ascii="Arial" w:hAnsi="Arial" w:cs="Arial"/>
                <w:lang w:val="id-ID"/>
              </w:rPr>
              <w:t>k</w:t>
            </w:r>
            <w:r w:rsidR="00570EE2" w:rsidRPr="00585ED0">
              <w:rPr>
                <w:rFonts w:ascii="Arial" w:hAnsi="Arial" w:cs="Arial"/>
              </w:rPr>
              <w:t>olom (</w:t>
            </w:r>
            <w:r w:rsidR="00570EE2" w:rsidRPr="00585ED0">
              <w:rPr>
                <w:rFonts w:ascii="Arial" w:hAnsi="Arial" w:cs="Arial"/>
                <w:lang w:val="id-ID"/>
              </w:rPr>
              <w:t>8</w:t>
            </w:r>
            <w:r w:rsidR="00570EE2" w:rsidRPr="00585ED0">
              <w:rPr>
                <w:rFonts w:ascii="Arial" w:hAnsi="Arial" w:cs="Arial"/>
              </w:rPr>
              <w:t>)</w:t>
            </w:r>
            <w:r w:rsidR="00570EE2" w:rsidRPr="00585ED0">
              <w:rPr>
                <w:rFonts w:ascii="Arial" w:hAnsi="Arial" w:cs="Arial"/>
                <w:lang w:val="id-ID"/>
              </w:rPr>
              <w:t xml:space="preserve">, </w:t>
            </w:r>
            <w:r w:rsidR="00570EE2" w:rsidRPr="00585ED0">
              <w:rPr>
                <w:rFonts w:ascii="Arial" w:hAnsi="Arial" w:cs="Arial"/>
              </w:rPr>
              <w:t xml:space="preserve">jumlah </w:t>
            </w:r>
            <w:r w:rsidR="00570EE2" w:rsidRPr="00585ED0">
              <w:rPr>
                <w:rFonts w:ascii="Arial" w:hAnsi="Arial" w:cs="Arial"/>
                <w:lang w:val="id-ID"/>
              </w:rPr>
              <w:t>pertemuan yang dilaksanakan</w:t>
            </w:r>
            <w:r w:rsidR="00570EE2">
              <w:rPr>
                <w:rFonts w:ascii="Arial" w:hAnsi="Arial" w:cs="Arial"/>
                <w:lang w:val="id-ID"/>
              </w:rPr>
              <w:t>.</w:t>
            </w:r>
          </w:p>
        </w:tc>
      </w:tr>
      <w:tr w:rsidR="005502CE" w:rsidRPr="00585ED0" w:rsidTr="006F098E">
        <w:tc>
          <w:tcPr>
            <w:tcW w:w="1101" w:type="dxa"/>
            <w:tcBorders>
              <w:bottom w:val="single" w:sz="4" w:space="0" w:color="auto"/>
            </w:tcBorders>
          </w:tcPr>
          <w:p w:rsidR="005502CE" w:rsidRPr="007A7A7B" w:rsidRDefault="005502CE" w:rsidP="003326BE">
            <w:pPr>
              <w:jc w:val="center"/>
              <w:rPr>
                <w:rFonts w:ascii="Arial" w:hAnsi="Arial" w:cs="Arial"/>
                <w:color w:val="000000" w:themeColor="text1"/>
                <w:lang w:val="id-ID"/>
              </w:rPr>
            </w:pPr>
            <w:r w:rsidRPr="007A7A7B">
              <w:rPr>
                <w:rFonts w:ascii="Arial" w:hAnsi="Arial" w:cs="Arial"/>
                <w:color w:val="000000" w:themeColor="text1"/>
                <w:lang w:val="id-ID"/>
              </w:rPr>
              <w:t>4.</w:t>
            </w:r>
            <w:r w:rsidR="00D80113" w:rsidRPr="007A7A7B">
              <w:rPr>
                <w:rFonts w:ascii="Arial" w:hAnsi="Arial" w:cs="Arial"/>
                <w:color w:val="000000" w:themeColor="text1"/>
                <w:lang w:val="id-ID"/>
              </w:rPr>
              <w:t>5</w:t>
            </w:r>
          </w:p>
        </w:tc>
        <w:tc>
          <w:tcPr>
            <w:tcW w:w="1224" w:type="dxa"/>
            <w:tcBorders>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t>(1)-(7)</w:t>
            </w:r>
          </w:p>
        </w:tc>
        <w:tc>
          <w:tcPr>
            <w:tcW w:w="6747" w:type="dxa"/>
          </w:tcPr>
          <w:p w:rsidR="007A7A7B" w:rsidRDefault="00F2582B" w:rsidP="003326BE">
            <w:pPr>
              <w:ind w:left="85"/>
              <w:jc w:val="both"/>
              <w:rPr>
                <w:rFonts w:ascii="Arial" w:hAnsi="Arial" w:cs="Arial"/>
                <w:lang w:val="id-ID"/>
              </w:rPr>
            </w:pPr>
            <w:r>
              <w:rPr>
                <w:rFonts w:ascii="Arial" w:hAnsi="Arial" w:cs="Arial"/>
                <w:lang w:val="id-ID"/>
              </w:rPr>
              <w:t xml:space="preserve">Tuliskan </w:t>
            </w:r>
            <w:r w:rsidR="00AB1B09">
              <w:rPr>
                <w:rFonts w:ascii="Arial" w:hAnsi="Arial" w:cs="Arial"/>
                <w:lang w:val="id-ID"/>
              </w:rPr>
              <w:t xml:space="preserve">data </w:t>
            </w:r>
            <w:r>
              <w:rPr>
                <w:rFonts w:ascii="Arial" w:hAnsi="Arial" w:cs="Arial"/>
                <w:lang w:val="id-ID"/>
              </w:rPr>
              <w:t>p</w:t>
            </w:r>
            <w:r w:rsidR="005502CE" w:rsidRPr="00585ED0">
              <w:rPr>
                <w:rFonts w:ascii="Arial" w:hAnsi="Arial" w:cs="Arial"/>
              </w:rPr>
              <w:t xml:space="preserve">eningkatan kemampuan dosen tetap </w:t>
            </w:r>
            <w:r w:rsidR="005502CE" w:rsidRPr="00585ED0">
              <w:rPr>
                <w:rFonts w:ascii="Arial" w:hAnsi="Arial" w:cs="Arial"/>
                <w:lang w:val="id-ID"/>
              </w:rPr>
              <w:t xml:space="preserve">yang bidang keahliannya sesuai dengan program studi </w:t>
            </w:r>
            <w:r w:rsidR="005502CE" w:rsidRPr="00585ED0">
              <w:rPr>
                <w:rFonts w:ascii="Arial" w:hAnsi="Arial" w:cs="Arial"/>
              </w:rPr>
              <w:t xml:space="preserve">melalui program tugas belajar dalam bidang yang sesuai dengan bidang </w:t>
            </w:r>
            <w:r>
              <w:rPr>
                <w:rFonts w:ascii="Arial" w:hAnsi="Arial" w:cs="Arial"/>
                <w:lang w:val="id-ID"/>
              </w:rPr>
              <w:t>program studi tabel</w:t>
            </w:r>
            <w:r w:rsidRPr="00585ED0">
              <w:rPr>
                <w:rFonts w:ascii="Arial" w:hAnsi="Arial" w:cs="Arial"/>
                <w:lang w:val="id-ID"/>
              </w:rPr>
              <w:t xml:space="preserve"> yang telah disediakan</w:t>
            </w:r>
            <w:r>
              <w:rPr>
                <w:rFonts w:ascii="Arial" w:hAnsi="Arial" w:cs="Arial"/>
                <w:lang w:val="id-ID"/>
              </w:rPr>
              <w:t>.</w:t>
            </w:r>
            <w:r w:rsidR="005502CE" w:rsidRPr="00585ED0">
              <w:rPr>
                <w:rFonts w:ascii="Arial" w:hAnsi="Arial" w:cs="Arial"/>
                <w:lang w:val="id-ID"/>
              </w:rPr>
              <w:t xml:space="preserve"> </w:t>
            </w:r>
          </w:p>
          <w:p w:rsidR="007A7A7B" w:rsidRDefault="007A7A7B" w:rsidP="003326BE">
            <w:pPr>
              <w:ind w:left="85"/>
              <w:jc w:val="both"/>
              <w:rPr>
                <w:rFonts w:ascii="Arial" w:hAnsi="Arial" w:cs="Arial"/>
                <w:lang w:val="id-ID"/>
              </w:rPr>
            </w:pPr>
          </w:p>
          <w:p w:rsidR="005502CE" w:rsidRPr="00585ED0" w:rsidRDefault="005502CE" w:rsidP="003326BE">
            <w:pPr>
              <w:ind w:left="85"/>
              <w:jc w:val="both"/>
              <w:rPr>
                <w:rFonts w:ascii="Arial" w:hAnsi="Arial" w:cs="Arial"/>
                <w:lang w:val="id-ID"/>
              </w:rPr>
            </w:pPr>
            <w:r w:rsidRPr="00585ED0">
              <w:rPr>
                <w:rFonts w:ascii="Arial" w:hAnsi="Arial" w:cs="Arial"/>
                <w:lang w:val="id-ID"/>
              </w:rPr>
              <w:t>Tuliskan</w:t>
            </w:r>
            <w:r w:rsidR="007A7A7B">
              <w:rPr>
                <w:rFonts w:ascii="Arial" w:hAnsi="Arial" w:cs="Arial"/>
                <w:lang w:val="id-ID"/>
              </w:rPr>
              <w:t xml:space="preserve"> pada:</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lang w:val="id-ID"/>
              </w:rPr>
              <w:t>olom (1), nomor urut</w:t>
            </w:r>
            <w:r w:rsidR="007A7A7B">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(2)</w:t>
            </w:r>
            <w:r w:rsidR="005502CE" w:rsidRPr="00585ED0">
              <w:rPr>
                <w:rFonts w:ascii="Arial" w:hAnsi="Arial" w:cs="Arial"/>
                <w:lang w:val="id-ID"/>
              </w:rPr>
              <w:t xml:space="preserve">, </w:t>
            </w:r>
            <w:r w:rsidR="005502CE" w:rsidRPr="00585ED0">
              <w:rPr>
                <w:rFonts w:ascii="Arial" w:hAnsi="Arial" w:cs="Arial"/>
              </w:rPr>
              <w:t>nama dosen</w:t>
            </w:r>
            <w:r w:rsidR="007A7A7B">
              <w:rPr>
                <w:rFonts w:ascii="Arial" w:hAnsi="Arial" w:cs="Arial"/>
                <w:lang w:val="id-ID"/>
              </w:rPr>
              <w:t>;</w:t>
            </w:r>
          </w:p>
          <w:p w:rsidR="005502CE" w:rsidRPr="00585ED0" w:rsidRDefault="009A1CF7" w:rsidP="009A1CF7">
            <w:pPr>
              <w:ind w:left="360"/>
              <w:jc w:val="both"/>
              <w:rPr>
                <w:rFonts w:ascii="Arial" w:hAnsi="Arial" w:cs="Arial"/>
              </w:rPr>
            </w:pPr>
            <w:r>
              <w:rPr>
                <w:rFonts w:ascii="Arial" w:hAnsi="Arial" w:cs="Arial"/>
                <w:lang w:val="id-ID"/>
              </w:rPr>
              <w:t>k</w:t>
            </w:r>
            <w:r w:rsidR="005502CE" w:rsidRPr="00585ED0">
              <w:rPr>
                <w:rFonts w:ascii="Arial" w:hAnsi="Arial" w:cs="Arial"/>
                <w:lang w:val="id-ID"/>
              </w:rPr>
              <w:t>olom (3), jenjang pendidikan lanjut yang ditempuh</w:t>
            </w:r>
            <w:r w:rsidR="007A7A7B">
              <w:rPr>
                <w:rFonts w:ascii="Arial" w:hAnsi="Arial" w:cs="Arial"/>
                <w:lang w:val="id-ID"/>
              </w:rPr>
              <w:t>;</w:t>
            </w:r>
            <w:r w:rsidR="005502CE" w:rsidRPr="00585ED0">
              <w:rPr>
                <w:rFonts w:ascii="Arial" w:hAnsi="Arial" w:cs="Arial"/>
              </w:rPr>
              <w:t xml:space="preserve"> </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w:t>
            </w:r>
            <w:r w:rsidR="005502CE" w:rsidRPr="00585ED0">
              <w:rPr>
                <w:rFonts w:ascii="Arial" w:hAnsi="Arial" w:cs="Arial"/>
                <w:lang w:val="id-ID"/>
              </w:rPr>
              <w:t>4</w:t>
            </w:r>
            <w:r w:rsidR="005502CE" w:rsidRPr="00585ED0">
              <w:rPr>
                <w:rFonts w:ascii="Arial" w:hAnsi="Arial" w:cs="Arial"/>
              </w:rPr>
              <w:t>)</w:t>
            </w:r>
            <w:r w:rsidR="005502CE" w:rsidRPr="00585ED0">
              <w:rPr>
                <w:rFonts w:ascii="Arial" w:hAnsi="Arial" w:cs="Arial"/>
                <w:lang w:val="id-ID"/>
              </w:rPr>
              <w:t>, bidang studi</w:t>
            </w:r>
            <w:r w:rsidR="007A7A7B">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lang w:val="id-ID"/>
              </w:rPr>
              <w:t>olom (5), perguruan tinggi tempat tugas belajar</w:t>
            </w:r>
            <w:r w:rsidR="007A7A7B">
              <w:rPr>
                <w:rFonts w:ascii="Arial" w:hAnsi="Arial" w:cs="Arial"/>
                <w:lang w:val="id-ID"/>
              </w:rPr>
              <w:t>;</w:t>
            </w:r>
          </w:p>
          <w:p w:rsidR="005502CE" w:rsidRPr="00585ED0" w:rsidRDefault="009A1CF7" w:rsidP="006D2F49">
            <w:pPr>
              <w:numPr>
                <w:ilvl w:val="0"/>
                <w:numId w:val="23"/>
              </w:numPr>
              <w:jc w:val="both"/>
              <w:rPr>
                <w:rFonts w:ascii="Arial" w:hAnsi="Arial" w:cs="Arial"/>
              </w:rPr>
            </w:pPr>
            <w:r>
              <w:rPr>
                <w:rFonts w:ascii="Arial" w:hAnsi="Arial" w:cs="Arial"/>
                <w:lang w:val="id-ID"/>
              </w:rPr>
              <w:t>k</w:t>
            </w:r>
            <w:r w:rsidR="005502CE" w:rsidRPr="00585ED0">
              <w:rPr>
                <w:rFonts w:ascii="Arial" w:hAnsi="Arial" w:cs="Arial"/>
              </w:rPr>
              <w:t>olom (</w:t>
            </w:r>
            <w:r w:rsidR="005502CE" w:rsidRPr="00585ED0">
              <w:rPr>
                <w:rFonts w:ascii="Arial" w:hAnsi="Arial" w:cs="Arial"/>
                <w:lang w:val="id-ID"/>
              </w:rPr>
              <w:t>6</w:t>
            </w:r>
            <w:r w:rsidR="005502CE" w:rsidRPr="00585ED0">
              <w:rPr>
                <w:rFonts w:ascii="Arial" w:hAnsi="Arial" w:cs="Arial"/>
              </w:rPr>
              <w:t>)</w:t>
            </w:r>
            <w:r w:rsidR="005502CE" w:rsidRPr="00585ED0">
              <w:rPr>
                <w:rFonts w:ascii="Arial" w:hAnsi="Arial" w:cs="Arial"/>
                <w:lang w:val="id-ID"/>
              </w:rPr>
              <w:t xml:space="preserve">, </w:t>
            </w:r>
            <w:r w:rsidR="007A7A7B">
              <w:rPr>
                <w:rFonts w:ascii="Arial" w:hAnsi="Arial" w:cs="Arial"/>
                <w:lang w:val="id-ID"/>
              </w:rPr>
              <w:t>n</w:t>
            </w:r>
            <w:r w:rsidR="005502CE" w:rsidRPr="00585ED0">
              <w:rPr>
                <w:rFonts w:ascii="Arial" w:hAnsi="Arial" w:cs="Arial"/>
                <w:lang w:val="id-ID"/>
              </w:rPr>
              <w:t>egara, dimana studi lanjut di tempuh</w:t>
            </w:r>
            <w:r w:rsidR="007A7A7B">
              <w:rPr>
                <w:rFonts w:ascii="Arial" w:hAnsi="Arial" w:cs="Arial"/>
                <w:lang w:val="id-ID"/>
              </w:rPr>
              <w:t>;</w:t>
            </w:r>
          </w:p>
          <w:p w:rsidR="005502CE" w:rsidRPr="00585ED0" w:rsidRDefault="009A1CF7" w:rsidP="006D2F49">
            <w:pPr>
              <w:numPr>
                <w:ilvl w:val="0"/>
                <w:numId w:val="23"/>
              </w:numPr>
              <w:jc w:val="both"/>
              <w:rPr>
                <w:rFonts w:ascii="Arial" w:hAnsi="Arial" w:cs="Arial"/>
                <w:lang w:val="id-ID"/>
              </w:rPr>
            </w:pPr>
            <w:r>
              <w:rPr>
                <w:rFonts w:ascii="Arial" w:hAnsi="Arial" w:cs="Arial"/>
                <w:lang w:val="id-ID"/>
              </w:rPr>
              <w:t>ko</w:t>
            </w:r>
            <w:r w:rsidR="005502CE" w:rsidRPr="00585ED0">
              <w:rPr>
                <w:rFonts w:ascii="Arial" w:hAnsi="Arial" w:cs="Arial"/>
              </w:rPr>
              <w:t>lom (</w:t>
            </w:r>
            <w:r w:rsidR="005502CE" w:rsidRPr="00585ED0">
              <w:rPr>
                <w:rFonts w:ascii="Arial" w:hAnsi="Arial" w:cs="Arial"/>
                <w:lang w:val="id-ID"/>
              </w:rPr>
              <w:t>7</w:t>
            </w:r>
            <w:r w:rsidR="005502CE" w:rsidRPr="00585ED0">
              <w:rPr>
                <w:rFonts w:ascii="Arial" w:hAnsi="Arial" w:cs="Arial"/>
              </w:rPr>
              <w:t>)</w:t>
            </w:r>
            <w:r w:rsidR="005502CE" w:rsidRPr="00585ED0">
              <w:rPr>
                <w:rFonts w:ascii="Arial" w:hAnsi="Arial" w:cs="Arial"/>
                <w:lang w:val="id-ID"/>
              </w:rPr>
              <w:t>, tahun mulai studi lanjut</w:t>
            </w:r>
            <w:r w:rsidR="007A7A7B">
              <w:rPr>
                <w:rFonts w:ascii="Arial" w:hAnsi="Arial" w:cs="Arial"/>
                <w:lang w:val="id-ID"/>
              </w:rPr>
              <w:t>.</w:t>
            </w:r>
          </w:p>
        </w:tc>
      </w:tr>
      <w:tr w:rsidR="005502CE" w:rsidRPr="00585ED0" w:rsidTr="00140F3A">
        <w:tc>
          <w:tcPr>
            <w:tcW w:w="1101" w:type="dxa"/>
            <w:tcBorders>
              <w:bottom w:val="single" w:sz="4" w:space="0" w:color="auto"/>
            </w:tcBorders>
          </w:tcPr>
          <w:p w:rsidR="005502CE" w:rsidRPr="00D161D2" w:rsidRDefault="005502CE" w:rsidP="003326BE">
            <w:pPr>
              <w:jc w:val="center"/>
              <w:rPr>
                <w:rFonts w:ascii="Arial" w:hAnsi="Arial" w:cs="Arial"/>
                <w:color w:val="000000" w:themeColor="text1"/>
                <w:lang w:val="id-ID"/>
              </w:rPr>
            </w:pPr>
            <w:r w:rsidRPr="00D161D2">
              <w:rPr>
                <w:rFonts w:ascii="Arial" w:hAnsi="Arial" w:cs="Arial"/>
                <w:color w:val="000000" w:themeColor="text1"/>
                <w:lang w:val="id-ID"/>
              </w:rPr>
              <w:t>4.</w:t>
            </w:r>
            <w:r w:rsidR="00D80113" w:rsidRPr="00D161D2">
              <w:rPr>
                <w:rFonts w:ascii="Arial" w:hAnsi="Arial" w:cs="Arial"/>
                <w:color w:val="000000" w:themeColor="text1"/>
                <w:lang w:val="id-ID"/>
              </w:rPr>
              <w:t>6</w:t>
            </w:r>
          </w:p>
        </w:tc>
        <w:tc>
          <w:tcPr>
            <w:tcW w:w="1224" w:type="dxa"/>
            <w:tcBorders>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t>(1)-(7)</w:t>
            </w:r>
          </w:p>
        </w:tc>
        <w:tc>
          <w:tcPr>
            <w:tcW w:w="6747" w:type="dxa"/>
            <w:tcBorders>
              <w:bottom w:val="single" w:sz="4" w:space="0" w:color="auto"/>
            </w:tcBorders>
          </w:tcPr>
          <w:p w:rsidR="005502CE" w:rsidRPr="00585ED0" w:rsidRDefault="00F2582B" w:rsidP="00855C03">
            <w:pPr>
              <w:jc w:val="both"/>
              <w:rPr>
                <w:rFonts w:ascii="Arial" w:hAnsi="Arial" w:cs="Arial"/>
              </w:rPr>
            </w:pPr>
            <w:r>
              <w:rPr>
                <w:rFonts w:ascii="Arial" w:hAnsi="Arial" w:cs="Arial"/>
                <w:lang w:val="id-ID"/>
              </w:rPr>
              <w:t xml:space="preserve">Tuliskan </w:t>
            </w:r>
            <w:r w:rsidR="00AB1B09">
              <w:rPr>
                <w:rFonts w:ascii="Arial" w:hAnsi="Arial" w:cs="Arial"/>
                <w:lang w:val="id-ID"/>
              </w:rPr>
              <w:t xml:space="preserve">data </w:t>
            </w:r>
            <w:r>
              <w:rPr>
                <w:rFonts w:ascii="Arial" w:hAnsi="Arial" w:cs="Arial"/>
                <w:lang w:val="id-ID"/>
              </w:rPr>
              <w:t>k</w:t>
            </w:r>
            <w:r w:rsidR="005502CE" w:rsidRPr="00585ED0">
              <w:rPr>
                <w:rFonts w:ascii="Arial" w:hAnsi="Arial" w:cs="Arial"/>
              </w:rPr>
              <w:t xml:space="preserve">egiatan dosen tetap yang bidang keahliannya </w:t>
            </w:r>
            <w:r w:rsidR="005502CE" w:rsidRPr="00585ED0">
              <w:rPr>
                <w:rFonts w:ascii="Arial" w:hAnsi="Arial" w:cs="Arial"/>
              </w:rPr>
              <w:lastRenderedPageBreak/>
              <w:t xml:space="preserve">sesuai dengan </w:t>
            </w:r>
            <w:r w:rsidR="005502CE" w:rsidRPr="00585ED0">
              <w:rPr>
                <w:rFonts w:ascii="Arial" w:hAnsi="Arial" w:cs="Arial"/>
                <w:lang w:val="id-ID"/>
              </w:rPr>
              <w:t>program studi</w:t>
            </w:r>
            <w:r w:rsidR="005502CE" w:rsidRPr="00585ED0">
              <w:rPr>
                <w:rFonts w:ascii="Arial" w:hAnsi="Arial" w:cs="Arial"/>
              </w:rPr>
              <w:t xml:space="preserve"> dalam seminar ilmiah/</w:t>
            </w:r>
            <w:r w:rsidR="005502CE" w:rsidRPr="00585ED0">
              <w:rPr>
                <w:rFonts w:ascii="Arial" w:hAnsi="Arial" w:cs="Arial"/>
                <w:lang w:val="id-ID"/>
              </w:rPr>
              <w:t>simposium/</w:t>
            </w:r>
            <w:r w:rsidR="003879EC">
              <w:rPr>
                <w:rFonts w:ascii="Arial" w:hAnsi="Arial" w:cs="Arial"/>
              </w:rPr>
              <w:t xml:space="preserve"> </w:t>
            </w:r>
            <w:r w:rsidR="005502CE" w:rsidRPr="00585ED0">
              <w:rPr>
                <w:rFonts w:ascii="Arial" w:hAnsi="Arial" w:cs="Arial"/>
              </w:rPr>
              <w:t>lokakarya/pe</w:t>
            </w:r>
            <w:r w:rsidR="005502CE" w:rsidRPr="00585ED0">
              <w:rPr>
                <w:rFonts w:ascii="Arial" w:hAnsi="Arial" w:cs="Arial"/>
                <w:lang w:val="id-ID"/>
              </w:rPr>
              <w:t>latihan/pameran</w:t>
            </w:r>
            <w:r w:rsidR="005502CE" w:rsidRPr="00585ED0">
              <w:rPr>
                <w:rFonts w:ascii="Arial" w:hAnsi="Arial" w:cs="Arial"/>
              </w:rPr>
              <w:t xml:space="preserve"> yang tidak hanya melibatkan dosen PT sendiri</w:t>
            </w:r>
            <w:r w:rsidR="005502CE" w:rsidRPr="00585ED0">
              <w:rPr>
                <w:rFonts w:ascii="Arial" w:hAnsi="Arial" w:cs="Arial"/>
                <w:b/>
              </w:rPr>
              <w:t xml:space="preserve"> </w:t>
            </w:r>
            <w:r w:rsidR="005502CE" w:rsidRPr="00585ED0">
              <w:rPr>
                <w:rFonts w:ascii="Arial" w:hAnsi="Arial" w:cs="Arial"/>
              </w:rPr>
              <w:t>dalam tiga tahun terakhir</w:t>
            </w:r>
            <w:r>
              <w:rPr>
                <w:rFonts w:ascii="Arial" w:hAnsi="Arial" w:cs="Arial"/>
                <w:lang w:val="id-ID"/>
              </w:rPr>
              <w:t xml:space="preserve"> tabel</w:t>
            </w:r>
            <w:r w:rsidRPr="00585ED0">
              <w:rPr>
                <w:rFonts w:ascii="Arial" w:hAnsi="Arial" w:cs="Arial"/>
                <w:lang w:val="id-ID"/>
              </w:rPr>
              <w:t xml:space="preserve"> yang telah disediakan</w:t>
            </w:r>
            <w:r w:rsidR="005502CE" w:rsidRPr="00585ED0">
              <w:rPr>
                <w:rFonts w:ascii="Arial" w:hAnsi="Arial" w:cs="Arial"/>
              </w:rPr>
              <w:t>.</w:t>
            </w:r>
          </w:p>
          <w:p w:rsidR="00D161D2" w:rsidRDefault="00D161D2" w:rsidP="00855C03">
            <w:pPr>
              <w:jc w:val="both"/>
              <w:rPr>
                <w:rFonts w:ascii="Arial" w:hAnsi="Arial" w:cs="Arial"/>
                <w:lang w:val="id-ID"/>
              </w:rPr>
            </w:pPr>
          </w:p>
          <w:p w:rsidR="005502CE" w:rsidRPr="00D161D2" w:rsidRDefault="005502CE" w:rsidP="00855C03">
            <w:pPr>
              <w:jc w:val="both"/>
              <w:rPr>
                <w:rFonts w:ascii="Arial" w:hAnsi="Arial" w:cs="Arial"/>
                <w:lang w:val="id-ID"/>
              </w:rPr>
            </w:pPr>
            <w:r w:rsidRPr="00585ED0">
              <w:rPr>
                <w:rFonts w:ascii="Arial" w:hAnsi="Arial" w:cs="Arial"/>
              </w:rPr>
              <w:t>Tuliskan</w:t>
            </w:r>
            <w:r w:rsidR="00D161D2">
              <w:rPr>
                <w:rFonts w:ascii="Arial" w:hAnsi="Arial" w:cs="Arial"/>
                <w:lang w:val="id-ID"/>
              </w:rPr>
              <w:t xml:space="preserve"> pada:</w:t>
            </w:r>
          </w:p>
          <w:p w:rsidR="005502CE" w:rsidRPr="00585ED0" w:rsidRDefault="009A1CF7" w:rsidP="006D2F49">
            <w:pPr>
              <w:numPr>
                <w:ilvl w:val="0"/>
                <w:numId w:val="25"/>
              </w:numPr>
              <w:jc w:val="both"/>
              <w:rPr>
                <w:rFonts w:ascii="Arial" w:hAnsi="Arial" w:cs="Arial"/>
                <w:lang w:val="nb-NO"/>
              </w:rPr>
            </w:pPr>
            <w:r>
              <w:rPr>
                <w:rFonts w:ascii="Arial" w:hAnsi="Arial" w:cs="Arial"/>
                <w:lang w:val="id-ID"/>
              </w:rPr>
              <w:t>k</w:t>
            </w:r>
            <w:r w:rsidR="005502CE" w:rsidRPr="00585ED0">
              <w:rPr>
                <w:rFonts w:ascii="Arial" w:hAnsi="Arial" w:cs="Arial"/>
                <w:lang w:val="id-ID"/>
              </w:rPr>
              <w:t>olom (1), nomor urut</w:t>
            </w:r>
            <w:r w:rsidR="00D161D2">
              <w:rPr>
                <w:rFonts w:ascii="Arial" w:hAnsi="Arial" w:cs="Arial"/>
                <w:lang w:val="id-ID"/>
              </w:rPr>
              <w:t>;</w:t>
            </w:r>
          </w:p>
          <w:p w:rsidR="005502CE" w:rsidRPr="00585ED0" w:rsidRDefault="009A1CF7" w:rsidP="006D2F49">
            <w:pPr>
              <w:numPr>
                <w:ilvl w:val="0"/>
                <w:numId w:val="25"/>
              </w:numPr>
              <w:jc w:val="both"/>
              <w:rPr>
                <w:rFonts w:ascii="Arial" w:hAnsi="Arial" w:cs="Arial"/>
                <w:lang w:val="nb-NO"/>
              </w:rPr>
            </w:pPr>
            <w:r>
              <w:rPr>
                <w:rFonts w:ascii="Arial" w:hAnsi="Arial" w:cs="Arial"/>
                <w:lang w:val="id-ID"/>
              </w:rPr>
              <w:t>k</w:t>
            </w:r>
            <w:r w:rsidR="005502CE" w:rsidRPr="00585ED0">
              <w:rPr>
                <w:rFonts w:ascii="Arial" w:hAnsi="Arial" w:cs="Arial"/>
                <w:lang w:val="id-ID"/>
              </w:rPr>
              <w:t xml:space="preserve">olom (2), </w:t>
            </w:r>
            <w:r w:rsidR="005502CE" w:rsidRPr="00585ED0">
              <w:rPr>
                <w:rFonts w:ascii="Arial" w:hAnsi="Arial" w:cs="Arial"/>
                <w:lang w:val="nb-NO"/>
              </w:rPr>
              <w:t>nama lengkap dosen</w:t>
            </w:r>
            <w:r w:rsidR="00D161D2">
              <w:rPr>
                <w:rFonts w:ascii="Arial" w:hAnsi="Arial" w:cs="Arial"/>
                <w:lang w:val="id-ID"/>
              </w:rPr>
              <w:t>;</w:t>
            </w:r>
          </w:p>
          <w:p w:rsidR="005502CE" w:rsidRPr="00585ED0" w:rsidRDefault="009A1CF7" w:rsidP="006D2F49">
            <w:pPr>
              <w:numPr>
                <w:ilvl w:val="0"/>
                <w:numId w:val="25"/>
              </w:numPr>
              <w:jc w:val="both"/>
              <w:rPr>
                <w:rFonts w:ascii="Arial" w:hAnsi="Arial" w:cs="Arial"/>
                <w:lang w:val="nb-NO"/>
              </w:rPr>
            </w:pPr>
            <w:r>
              <w:rPr>
                <w:rFonts w:ascii="Arial" w:hAnsi="Arial" w:cs="Arial"/>
                <w:lang w:val="id-ID"/>
              </w:rPr>
              <w:t>k</w:t>
            </w:r>
            <w:r w:rsidR="005502CE" w:rsidRPr="00585ED0">
              <w:rPr>
                <w:rFonts w:ascii="Arial" w:hAnsi="Arial" w:cs="Arial"/>
                <w:lang w:val="id-ID"/>
              </w:rPr>
              <w:t>olom (3)</w:t>
            </w:r>
            <w:r w:rsidR="00D161D2">
              <w:rPr>
                <w:rFonts w:ascii="Arial" w:hAnsi="Arial" w:cs="Arial"/>
                <w:lang w:val="id-ID"/>
              </w:rPr>
              <w:t>,</w:t>
            </w:r>
            <w:r w:rsidR="005502CE" w:rsidRPr="00585ED0">
              <w:rPr>
                <w:rFonts w:ascii="Arial" w:hAnsi="Arial" w:cs="Arial"/>
                <w:lang w:val="id-ID"/>
              </w:rPr>
              <w:t xml:space="preserve"> </w:t>
            </w:r>
            <w:r w:rsidR="005502CE" w:rsidRPr="00585ED0">
              <w:rPr>
                <w:rFonts w:ascii="Arial" w:hAnsi="Arial" w:cs="Arial"/>
                <w:lang w:val="nb-NO"/>
              </w:rPr>
              <w:t>jenis kegiatan</w:t>
            </w:r>
            <w:r w:rsidR="005502CE" w:rsidRPr="00585ED0">
              <w:rPr>
                <w:rFonts w:ascii="Arial" w:hAnsi="Arial" w:cs="Arial"/>
                <w:lang w:val="id-ID"/>
              </w:rPr>
              <w:t>.</w:t>
            </w:r>
            <w:r w:rsidR="005502CE" w:rsidRPr="00585ED0">
              <w:rPr>
                <w:rFonts w:ascii="Arial" w:hAnsi="Arial" w:cs="Arial"/>
                <w:lang w:val="nb-NO"/>
              </w:rPr>
              <w:t xml:space="preserve"> Kegiatan ilmiah dapat berupa: seminar ilmiah, lokakarya, pelatihan, </w:t>
            </w:r>
            <w:r w:rsidR="005502CE" w:rsidRPr="00585ED0">
              <w:rPr>
                <w:rFonts w:ascii="Arial" w:hAnsi="Arial" w:cs="Arial"/>
                <w:lang w:val="id-ID"/>
              </w:rPr>
              <w:t>pameran</w:t>
            </w:r>
            <w:r w:rsidR="00D161D2">
              <w:rPr>
                <w:rFonts w:ascii="Arial" w:hAnsi="Arial" w:cs="Arial"/>
                <w:lang w:val="nb-NO"/>
              </w:rPr>
              <w:t xml:space="preserve"> dll</w:t>
            </w:r>
            <w:r w:rsidR="00D161D2">
              <w:rPr>
                <w:rFonts w:ascii="Arial" w:hAnsi="Arial" w:cs="Arial"/>
                <w:lang w:val="id-ID"/>
              </w:rPr>
              <w:t>.;</w:t>
            </w:r>
          </w:p>
          <w:p w:rsidR="005502CE" w:rsidRPr="00585ED0" w:rsidRDefault="009A1CF7" w:rsidP="006D2F49">
            <w:pPr>
              <w:numPr>
                <w:ilvl w:val="0"/>
                <w:numId w:val="25"/>
              </w:numPr>
              <w:jc w:val="both"/>
              <w:rPr>
                <w:rFonts w:ascii="Arial" w:hAnsi="Arial" w:cs="Arial"/>
                <w:lang w:val="fi-FI"/>
              </w:rPr>
            </w:pPr>
            <w:r>
              <w:rPr>
                <w:rFonts w:ascii="Arial" w:hAnsi="Arial" w:cs="Arial"/>
                <w:lang w:val="id-ID"/>
              </w:rPr>
              <w:t>k</w:t>
            </w:r>
            <w:r w:rsidR="005502CE" w:rsidRPr="00585ED0">
              <w:rPr>
                <w:rFonts w:ascii="Arial" w:hAnsi="Arial" w:cs="Arial"/>
                <w:lang w:val="id-ID"/>
              </w:rPr>
              <w:t>olom (4)</w:t>
            </w:r>
            <w:r w:rsidR="00D161D2">
              <w:rPr>
                <w:rFonts w:ascii="Arial" w:hAnsi="Arial" w:cs="Arial"/>
                <w:lang w:val="id-ID"/>
              </w:rPr>
              <w:t>,</w:t>
            </w:r>
            <w:r w:rsidR="005502CE" w:rsidRPr="00585ED0">
              <w:rPr>
                <w:rFonts w:ascii="Arial" w:hAnsi="Arial" w:cs="Arial"/>
                <w:lang w:val="id-ID"/>
              </w:rPr>
              <w:t xml:space="preserve"> </w:t>
            </w:r>
            <w:r w:rsidR="005502CE" w:rsidRPr="00585ED0">
              <w:rPr>
                <w:rFonts w:ascii="Arial" w:hAnsi="Arial" w:cs="Arial"/>
                <w:lang w:val="fi-FI"/>
              </w:rPr>
              <w:t>tempat kegiatan ilmiah diadakan</w:t>
            </w:r>
            <w:r w:rsidR="00D161D2">
              <w:rPr>
                <w:rFonts w:ascii="Arial" w:hAnsi="Arial" w:cs="Arial"/>
                <w:lang w:val="id-ID"/>
              </w:rPr>
              <w:t>;</w:t>
            </w:r>
          </w:p>
          <w:p w:rsidR="005502CE" w:rsidRPr="00585ED0" w:rsidRDefault="009A1CF7" w:rsidP="006D2F49">
            <w:pPr>
              <w:numPr>
                <w:ilvl w:val="0"/>
                <w:numId w:val="25"/>
              </w:numPr>
              <w:jc w:val="both"/>
              <w:rPr>
                <w:rFonts w:ascii="Arial" w:hAnsi="Arial" w:cs="Arial"/>
                <w:lang w:val="fi-FI"/>
              </w:rPr>
            </w:pPr>
            <w:r>
              <w:rPr>
                <w:rFonts w:ascii="Arial" w:hAnsi="Arial" w:cs="Arial"/>
                <w:lang w:val="id-ID"/>
              </w:rPr>
              <w:t>k</w:t>
            </w:r>
            <w:r w:rsidR="005502CE" w:rsidRPr="00585ED0">
              <w:rPr>
                <w:rFonts w:ascii="Arial" w:hAnsi="Arial" w:cs="Arial"/>
                <w:lang w:val="id-ID"/>
              </w:rPr>
              <w:t>olom (5), w</w:t>
            </w:r>
            <w:r w:rsidR="00D161D2">
              <w:rPr>
                <w:rFonts w:ascii="Arial" w:hAnsi="Arial" w:cs="Arial"/>
                <w:lang w:val="fi-FI"/>
              </w:rPr>
              <w:t>aktu pelaksanaan kegiata</w:t>
            </w:r>
            <w:r w:rsidR="00D161D2">
              <w:rPr>
                <w:rFonts w:ascii="Arial" w:hAnsi="Arial" w:cs="Arial"/>
                <w:lang w:val="id-ID"/>
              </w:rPr>
              <w:t>n;</w:t>
            </w:r>
          </w:p>
          <w:p w:rsidR="005502CE" w:rsidRPr="00585ED0" w:rsidRDefault="009A1CF7" w:rsidP="006D2F49">
            <w:pPr>
              <w:numPr>
                <w:ilvl w:val="0"/>
                <w:numId w:val="26"/>
              </w:numPr>
              <w:jc w:val="both"/>
              <w:rPr>
                <w:rFonts w:ascii="Arial" w:hAnsi="Arial" w:cs="Arial"/>
                <w:lang w:val="nb-NO"/>
              </w:rPr>
            </w:pPr>
            <w:r>
              <w:rPr>
                <w:rFonts w:ascii="Arial" w:hAnsi="Arial" w:cs="Arial"/>
                <w:lang w:val="id-ID"/>
              </w:rPr>
              <w:t>k</w:t>
            </w:r>
            <w:r w:rsidR="005502CE" w:rsidRPr="00585ED0">
              <w:rPr>
                <w:rFonts w:ascii="Arial" w:hAnsi="Arial" w:cs="Arial"/>
                <w:lang w:val="fi-FI"/>
              </w:rPr>
              <w:t>olom (</w:t>
            </w:r>
            <w:r w:rsidR="005502CE" w:rsidRPr="00585ED0">
              <w:rPr>
                <w:rFonts w:ascii="Arial" w:hAnsi="Arial" w:cs="Arial"/>
                <w:lang w:val="id-ID"/>
              </w:rPr>
              <w:t>6</w:t>
            </w:r>
            <w:r w:rsidR="005502CE" w:rsidRPr="00585ED0">
              <w:rPr>
                <w:rFonts w:ascii="Arial" w:hAnsi="Arial" w:cs="Arial"/>
                <w:lang w:val="fi-FI"/>
              </w:rPr>
              <w:t>)</w:t>
            </w:r>
            <w:r w:rsidR="005502CE" w:rsidRPr="00585ED0">
              <w:rPr>
                <w:rFonts w:ascii="Arial" w:hAnsi="Arial" w:cs="Arial"/>
                <w:lang w:val="id-ID"/>
              </w:rPr>
              <w:t>,</w:t>
            </w:r>
            <w:r w:rsidR="00D161D2">
              <w:rPr>
                <w:rFonts w:ascii="Arial" w:hAnsi="Arial" w:cs="Arial"/>
                <w:lang w:val="id-ID"/>
              </w:rPr>
              <w:t xml:space="preserve"> b</w:t>
            </w:r>
            <w:r w:rsidR="005502CE" w:rsidRPr="00585ED0">
              <w:rPr>
                <w:rFonts w:ascii="Arial" w:hAnsi="Arial" w:cs="Arial"/>
                <w:lang w:val="nb-NO"/>
              </w:rPr>
              <w:t xml:space="preserve">eri tanda </w:t>
            </w:r>
            <w:r w:rsidR="00D161D2">
              <w:rPr>
                <w:rFonts w:ascii="Arial" w:hAnsi="Arial" w:cs="Arial"/>
                <w:lang w:val="id-ID"/>
              </w:rPr>
              <w:t>centang (</w:t>
            </w:r>
            <w:r w:rsidR="005502CE" w:rsidRPr="00585ED0">
              <w:rPr>
                <w:rFonts w:ascii="Arial" w:hAnsi="Arial" w:cs="Arial"/>
                <w:lang w:val="nb-NO"/>
              </w:rPr>
              <w:t>√</w:t>
            </w:r>
            <w:r w:rsidR="00D161D2">
              <w:rPr>
                <w:rFonts w:ascii="Arial" w:hAnsi="Arial" w:cs="Arial"/>
                <w:lang w:val="id-ID"/>
              </w:rPr>
              <w:t>)</w:t>
            </w:r>
            <w:r w:rsidR="005502CE" w:rsidRPr="00585ED0">
              <w:rPr>
                <w:rFonts w:ascii="Arial" w:hAnsi="Arial" w:cs="Arial"/>
                <w:lang w:val="nb-NO"/>
              </w:rPr>
              <w:t xml:space="preserve"> jika dosen dalam kegiatan ilmi</w:t>
            </w:r>
            <w:r w:rsidR="00D161D2">
              <w:rPr>
                <w:rFonts w:ascii="Arial" w:hAnsi="Arial" w:cs="Arial"/>
                <w:lang w:val="nb-NO"/>
              </w:rPr>
              <w:t>ah tersebut sebagai penyaji</w:t>
            </w:r>
            <w:r w:rsidR="00D161D2">
              <w:rPr>
                <w:rFonts w:ascii="Arial" w:hAnsi="Arial" w:cs="Arial"/>
                <w:lang w:val="id-ID"/>
              </w:rPr>
              <w:t>;</w:t>
            </w:r>
            <w:r w:rsidR="005502CE" w:rsidRPr="00585ED0">
              <w:rPr>
                <w:rFonts w:ascii="Arial" w:hAnsi="Arial" w:cs="Arial"/>
                <w:lang w:val="nb-NO"/>
              </w:rPr>
              <w:t xml:space="preserve"> </w:t>
            </w:r>
          </w:p>
          <w:p w:rsidR="005502CE" w:rsidRPr="00585ED0" w:rsidRDefault="009A1CF7" w:rsidP="006D2F49">
            <w:pPr>
              <w:numPr>
                <w:ilvl w:val="0"/>
                <w:numId w:val="25"/>
              </w:numPr>
              <w:jc w:val="both"/>
              <w:rPr>
                <w:rFonts w:ascii="Arial" w:hAnsi="Arial" w:cs="Arial"/>
                <w:lang w:val="fi-FI"/>
              </w:rPr>
            </w:pPr>
            <w:r>
              <w:rPr>
                <w:rFonts w:ascii="Arial" w:hAnsi="Arial" w:cs="Arial"/>
                <w:lang w:val="id-ID"/>
              </w:rPr>
              <w:t>k</w:t>
            </w:r>
            <w:r w:rsidR="005502CE" w:rsidRPr="00585ED0">
              <w:rPr>
                <w:rFonts w:ascii="Arial" w:hAnsi="Arial" w:cs="Arial"/>
                <w:lang w:val="id-ID"/>
              </w:rPr>
              <w:t>olom (7)</w:t>
            </w:r>
            <w:r w:rsidR="00D161D2">
              <w:rPr>
                <w:rFonts w:ascii="Arial" w:hAnsi="Arial" w:cs="Arial"/>
                <w:lang w:val="id-ID"/>
              </w:rPr>
              <w:t>,</w:t>
            </w:r>
            <w:r w:rsidR="005502CE" w:rsidRPr="00585ED0">
              <w:rPr>
                <w:rFonts w:ascii="Arial" w:hAnsi="Arial" w:cs="Arial"/>
                <w:lang w:val="id-ID"/>
              </w:rPr>
              <w:t xml:space="preserve"> </w:t>
            </w:r>
            <w:r w:rsidR="002D6925">
              <w:rPr>
                <w:rFonts w:ascii="Arial" w:hAnsi="Arial" w:cs="Arial"/>
                <w:lang w:val="id-ID"/>
              </w:rPr>
              <w:t>b</w:t>
            </w:r>
            <w:r w:rsidR="005502CE" w:rsidRPr="00585ED0">
              <w:rPr>
                <w:rFonts w:ascii="Arial" w:hAnsi="Arial" w:cs="Arial"/>
                <w:lang w:val="fr-FR"/>
              </w:rPr>
              <w:t xml:space="preserve">eri tanda </w:t>
            </w:r>
            <w:r w:rsidR="00D161D2">
              <w:rPr>
                <w:rFonts w:ascii="Arial" w:hAnsi="Arial" w:cs="Arial"/>
                <w:lang w:val="id-ID"/>
              </w:rPr>
              <w:t>centang (</w:t>
            </w:r>
            <w:r w:rsidR="005502CE" w:rsidRPr="00585ED0">
              <w:rPr>
                <w:rFonts w:ascii="Arial" w:hAnsi="Arial" w:cs="Arial"/>
                <w:lang w:val="fr-FR"/>
              </w:rPr>
              <w:t>√</w:t>
            </w:r>
            <w:r w:rsidR="00D161D2">
              <w:rPr>
                <w:rFonts w:ascii="Arial" w:hAnsi="Arial" w:cs="Arial"/>
                <w:lang w:val="id-ID"/>
              </w:rPr>
              <w:t>)</w:t>
            </w:r>
            <w:r w:rsidR="005502CE" w:rsidRPr="00585ED0">
              <w:rPr>
                <w:rFonts w:ascii="Arial" w:hAnsi="Arial" w:cs="Arial"/>
                <w:lang w:val="fr-FR"/>
              </w:rPr>
              <w:t xml:space="preserve">  jika sebagai peserta.</w:t>
            </w:r>
          </w:p>
        </w:tc>
      </w:tr>
      <w:tr w:rsidR="005502CE" w:rsidRPr="00585ED0" w:rsidTr="00140F3A">
        <w:tc>
          <w:tcPr>
            <w:tcW w:w="1101" w:type="dxa"/>
            <w:tcBorders>
              <w:top w:val="nil"/>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lastRenderedPageBreak/>
              <w:t>4</w:t>
            </w:r>
            <w:r w:rsidRPr="00D161D2">
              <w:rPr>
                <w:rFonts w:ascii="Arial" w:hAnsi="Arial" w:cs="Arial"/>
                <w:color w:val="000000" w:themeColor="text1"/>
                <w:lang w:val="id-ID"/>
              </w:rPr>
              <w:t>.</w:t>
            </w:r>
            <w:r w:rsidR="00103394" w:rsidRPr="00D161D2">
              <w:rPr>
                <w:rFonts w:ascii="Arial" w:hAnsi="Arial" w:cs="Arial"/>
                <w:color w:val="000000" w:themeColor="text1"/>
                <w:lang w:val="id-ID"/>
              </w:rPr>
              <w:t xml:space="preserve"> 7</w:t>
            </w:r>
          </w:p>
        </w:tc>
        <w:tc>
          <w:tcPr>
            <w:tcW w:w="1224" w:type="dxa"/>
            <w:tcBorders>
              <w:top w:val="nil"/>
              <w:bottom w:val="single" w:sz="4" w:space="0" w:color="auto"/>
            </w:tcBorders>
          </w:tcPr>
          <w:p w:rsidR="005502CE" w:rsidRPr="00585ED0" w:rsidRDefault="005502CE" w:rsidP="003326BE">
            <w:pPr>
              <w:jc w:val="center"/>
              <w:rPr>
                <w:rFonts w:ascii="Arial" w:hAnsi="Arial" w:cs="Arial"/>
                <w:lang w:val="id-ID"/>
              </w:rPr>
            </w:pPr>
            <w:r w:rsidRPr="00585ED0">
              <w:rPr>
                <w:rFonts w:ascii="Arial" w:hAnsi="Arial" w:cs="Arial"/>
                <w:lang w:val="id-ID"/>
              </w:rPr>
              <w:t>(1)-(4)</w:t>
            </w:r>
          </w:p>
        </w:tc>
        <w:tc>
          <w:tcPr>
            <w:tcW w:w="6747" w:type="dxa"/>
            <w:tcBorders>
              <w:top w:val="nil"/>
            </w:tcBorders>
          </w:tcPr>
          <w:p w:rsidR="005502CE" w:rsidRPr="00D161D2" w:rsidRDefault="00F2582B" w:rsidP="00855C03">
            <w:pPr>
              <w:jc w:val="both"/>
              <w:rPr>
                <w:rFonts w:ascii="Arial" w:hAnsi="Arial" w:cs="Arial"/>
                <w:lang w:val="id-ID"/>
              </w:rPr>
            </w:pPr>
            <w:r>
              <w:rPr>
                <w:rFonts w:ascii="Arial" w:hAnsi="Arial" w:cs="Arial"/>
                <w:lang w:val="id-ID"/>
              </w:rPr>
              <w:t xml:space="preserve">Tuliskan </w:t>
            </w:r>
            <w:r w:rsidR="00AB1B09">
              <w:rPr>
                <w:rFonts w:ascii="Arial" w:hAnsi="Arial" w:cs="Arial"/>
                <w:lang w:val="id-ID"/>
              </w:rPr>
              <w:t xml:space="preserve">data </w:t>
            </w:r>
            <w:r>
              <w:rPr>
                <w:rFonts w:ascii="Arial" w:hAnsi="Arial" w:cs="Arial"/>
                <w:lang w:val="id-ID"/>
              </w:rPr>
              <w:t>k</w:t>
            </w:r>
            <w:r w:rsidR="005502CE" w:rsidRPr="00585ED0">
              <w:rPr>
                <w:rFonts w:ascii="Arial" w:hAnsi="Arial" w:cs="Arial"/>
                <w:lang w:val="sv-SE"/>
              </w:rPr>
              <w:t>egiatan tenaga ahli/pakar sebagai pembicara dalam seminar/pelatihan, pembicara tamu, dsb, dari luar PT sendiri (tidak termasuk dosen tidak tetap)</w:t>
            </w:r>
            <w:r>
              <w:rPr>
                <w:rFonts w:ascii="Arial" w:hAnsi="Arial" w:cs="Arial"/>
                <w:lang w:val="id-ID"/>
              </w:rPr>
              <w:t xml:space="preserve"> tabel</w:t>
            </w:r>
            <w:r w:rsidRPr="00585ED0">
              <w:rPr>
                <w:rFonts w:ascii="Arial" w:hAnsi="Arial" w:cs="Arial"/>
                <w:lang w:val="id-ID"/>
              </w:rPr>
              <w:t xml:space="preserve"> yang telah disediakan</w:t>
            </w:r>
            <w:r w:rsidR="00D161D2">
              <w:rPr>
                <w:rFonts w:ascii="Arial" w:hAnsi="Arial" w:cs="Arial"/>
                <w:lang w:val="id-ID"/>
              </w:rPr>
              <w:t>.</w:t>
            </w:r>
          </w:p>
          <w:p w:rsidR="005502CE" w:rsidRPr="00585ED0" w:rsidRDefault="005502CE" w:rsidP="00855C03">
            <w:pPr>
              <w:jc w:val="both"/>
              <w:rPr>
                <w:rFonts w:ascii="Arial" w:hAnsi="Arial" w:cs="Arial"/>
                <w:lang w:val="sv-SE"/>
              </w:rPr>
            </w:pPr>
            <w:r w:rsidRPr="00585ED0">
              <w:rPr>
                <w:rFonts w:ascii="Arial" w:hAnsi="Arial" w:cs="Arial"/>
                <w:lang w:val="sv-SE"/>
              </w:rPr>
              <w:t>Tenaga ahli</w:t>
            </w:r>
            <w:r w:rsidRPr="00585ED0">
              <w:rPr>
                <w:rFonts w:ascii="Arial" w:hAnsi="Arial" w:cs="Arial"/>
                <w:lang w:val="id-ID"/>
              </w:rPr>
              <w:t>/pakar</w:t>
            </w:r>
            <w:r w:rsidRPr="00585ED0">
              <w:rPr>
                <w:rFonts w:ascii="Arial" w:hAnsi="Arial" w:cs="Arial"/>
                <w:lang w:val="sv-SE"/>
              </w:rPr>
              <w:t xml:space="preserve"> adalah dosen/orang dari luar perguruan tinggi yang diundang dengan tujuan untuk pengayaan pengetahuan dan bukan untuk mengisi kekurangan tenaga pengajar, tidak bekerja secara rutin</w:t>
            </w:r>
            <w:r w:rsidRPr="00585ED0">
              <w:rPr>
                <w:rFonts w:ascii="Arial" w:hAnsi="Arial" w:cs="Arial"/>
                <w:lang w:val="id-ID"/>
              </w:rPr>
              <w:t xml:space="preserve"> dalam tiga tahun terakhir.</w:t>
            </w:r>
            <w:r w:rsidRPr="00585ED0">
              <w:rPr>
                <w:rFonts w:ascii="Arial" w:hAnsi="Arial" w:cs="Arial"/>
                <w:lang w:val="sv-SE"/>
              </w:rPr>
              <w:t xml:space="preserve"> Dosen tidak tetap tidak termasuk tenaga ahli.</w:t>
            </w:r>
          </w:p>
          <w:p w:rsidR="00D161D2" w:rsidRDefault="00D161D2" w:rsidP="003326BE">
            <w:pPr>
              <w:jc w:val="both"/>
              <w:rPr>
                <w:rFonts w:ascii="Arial" w:hAnsi="Arial" w:cs="Arial"/>
                <w:lang w:val="id-ID"/>
              </w:rPr>
            </w:pPr>
          </w:p>
          <w:p w:rsidR="005502CE" w:rsidRPr="00D161D2" w:rsidRDefault="005502CE" w:rsidP="003326BE">
            <w:pPr>
              <w:jc w:val="both"/>
              <w:rPr>
                <w:rFonts w:ascii="Arial" w:hAnsi="Arial" w:cs="Arial"/>
                <w:lang w:val="id-ID"/>
              </w:rPr>
            </w:pPr>
            <w:r w:rsidRPr="00585ED0">
              <w:rPr>
                <w:rFonts w:ascii="Arial" w:hAnsi="Arial" w:cs="Arial"/>
              </w:rPr>
              <w:t xml:space="preserve">Tuliskan </w:t>
            </w:r>
            <w:r w:rsidR="00D161D2">
              <w:rPr>
                <w:rFonts w:ascii="Arial" w:hAnsi="Arial" w:cs="Arial"/>
                <w:lang w:val="id-ID"/>
              </w:rPr>
              <w:t>pada:</w:t>
            </w:r>
          </w:p>
          <w:p w:rsidR="005502CE" w:rsidRPr="00585ED0" w:rsidRDefault="009A1CF7" w:rsidP="006D2F49">
            <w:pPr>
              <w:numPr>
                <w:ilvl w:val="0"/>
                <w:numId w:val="27"/>
              </w:numPr>
              <w:jc w:val="both"/>
              <w:rPr>
                <w:rFonts w:ascii="Arial" w:hAnsi="Arial" w:cs="Arial"/>
              </w:rPr>
            </w:pPr>
            <w:r>
              <w:rPr>
                <w:rFonts w:ascii="Arial" w:hAnsi="Arial" w:cs="Arial"/>
                <w:lang w:val="id-ID"/>
              </w:rPr>
              <w:t>k</w:t>
            </w:r>
            <w:r w:rsidR="005502CE" w:rsidRPr="00585ED0">
              <w:rPr>
                <w:rFonts w:ascii="Arial" w:hAnsi="Arial" w:cs="Arial"/>
                <w:lang w:val="id-ID"/>
              </w:rPr>
              <w:t>olom (1), nomor urut</w:t>
            </w:r>
            <w:r w:rsidR="00D161D2">
              <w:rPr>
                <w:rFonts w:ascii="Arial" w:hAnsi="Arial" w:cs="Arial"/>
                <w:lang w:val="id-ID"/>
              </w:rPr>
              <w:t>;</w:t>
            </w:r>
          </w:p>
          <w:p w:rsidR="005502CE" w:rsidRPr="00585ED0" w:rsidRDefault="009A1CF7" w:rsidP="006D2F49">
            <w:pPr>
              <w:numPr>
                <w:ilvl w:val="0"/>
                <w:numId w:val="27"/>
              </w:numPr>
              <w:jc w:val="both"/>
              <w:rPr>
                <w:rFonts w:ascii="Arial" w:hAnsi="Arial" w:cs="Arial"/>
              </w:rPr>
            </w:pPr>
            <w:r>
              <w:rPr>
                <w:rFonts w:ascii="Arial" w:hAnsi="Arial" w:cs="Arial"/>
                <w:lang w:val="id-ID"/>
              </w:rPr>
              <w:t>k</w:t>
            </w:r>
            <w:r w:rsidR="005502CE" w:rsidRPr="00585ED0">
              <w:rPr>
                <w:rFonts w:ascii="Arial" w:hAnsi="Arial" w:cs="Arial"/>
                <w:lang w:val="id-ID"/>
              </w:rPr>
              <w:t xml:space="preserve">olom (2), </w:t>
            </w:r>
            <w:r w:rsidR="005502CE" w:rsidRPr="00585ED0">
              <w:rPr>
                <w:rFonts w:ascii="Arial" w:hAnsi="Arial" w:cs="Arial"/>
              </w:rPr>
              <w:t>nama tenaga ahli/pakar dari luar PT yang diundang oleh program studi dalam 3 tahun terakhi</w:t>
            </w:r>
            <w:r w:rsidR="005502CE" w:rsidRPr="00585ED0">
              <w:rPr>
                <w:rFonts w:ascii="Arial" w:hAnsi="Arial" w:cs="Arial"/>
                <w:lang w:val="id-ID"/>
              </w:rPr>
              <w:t>r</w:t>
            </w:r>
            <w:r w:rsidR="00D161D2">
              <w:rPr>
                <w:rFonts w:ascii="Arial" w:hAnsi="Arial" w:cs="Arial"/>
                <w:lang w:val="id-ID"/>
              </w:rPr>
              <w:t>;</w:t>
            </w:r>
          </w:p>
          <w:p w:rsidR="005502CE" w:rsidRPr="00585ED0" w:rsidRDefault="009A1CF7" w:rsidP="006D2F49">
            <w:pPr>
              <w:numPr>
                <w:ilvl w:val="0"/>
                <w:numId w:val="27"/>
              </w:numPr>
              <w:jc w:val="both"/>
              <w:rPr>
                <w:rFonts w:ascii="Arial" w:hAnsi="Arial" w:cs="Arial"/>
                <w:lang w:val="nb-NO"/>
              </w:rPr>
            </w:pPr>
            <w:r>
              <w:rPr>
                <w:rFonts w:ascii="Arial" w:hAnsi="Arial" w:cs="Arial"/>
                <w:lang w:val="id-ID"/>
              </w:rPr>
              <w:t>k</w:t>
            </w:r>
            <w:r w:rsidR="005502CE" w:rsidRPr="00585ED0">
              <w:rPr>
                <w:rFonts w:ascii="Arial" w:hAnsi="Arial" w:cs="Arial"/>
              </w:rPr>
              <w:t>olom (</w:t>
            </w:r>
            <w:r w:rsidR="005502CE" w:rsidRPr="00585ED0">
              <w:rPr>
                <w:rFonts w:ascii="Arial" w:hAnsi="Arial" w:cs="Arial"/>
                <w:lang w:val="id-ID"/>
              </w:rPr>
              <w:t>3</w:t>
            </w:r>
            <w:r w:rsidR="005502CE" w:rsidRPr="00585ED0">
              <w:rPr>
                <w:rFonts w:ascii="Arial" w:hAnsi="Arial" w:cs="Arial"/>
              </w:rPr>
              <w:t>)</w:t>
            </w:r>
            <w:r w:rsidR="005502CE" w:rsidRPr="00585ED0">
              <w:rPr>
                <w:rFonts w:ascii="Arial" w:hAnsi="Arial" w:cs="Arial"/>
                <w:lang w:val="id-ID"/>
              </w:rPr>
              <w:t xml:space="preserve">, </w:t>
            </w:r>
            <w:r w:rsidR="005502CE" w:rsidRPr="00585ED0">
              <w:rPr>
                <w:rFonts w:ascii="Arial" w:hAnsi="Arial" w:cs="Arial"/>
              </w:rPr>
              <w:t xml:space="preserve">nama dan </w:t>
            </w:r>
            <w:r w:rsidR="005502CE" w:rsidRPr="00585ED0">
              <w:rPr>
                <w:rFonts w:ascii="Arial" w:hAnsi="Arial" w:cs="Arial"/>
                <w:lang w:val="nb-NO"/>
              </w:rPr>
              <w:t xml:space="preserve">judul kegiatan (misalnya seminar dengan judul peranan matematika dalam </w:t>
            </w:r>
            <w:r w:rsidR="005502CE" w:rsidRPr="00585ED0">
              <w:rPr>
                <w:rFonts w:ascii="Arial" w:hAnsi="Arial" w:cs="Arial"/>
                <w:lang w:val="id-ID"/>
              </w:rPr>
              <w:t xml:space="preserve">pembuatan model </w:t>
            </w:r>
            <w:r w:rsidR="00D161D2" w:rsidRPr="00D161D2">
              <w:rPr>
                <w:rFonts w:ascii="Arial" w:hAnsi="Arial" w:cs="Arial"/>
                <w:i/>
                <w:lang w:val="id-ID"/>
              </w:rPr>
              <w:t>a</w:t>
            </w:r>
            <w:r w:rsidR="005502CE" w:rsidRPr="00D161D2">
              <w:rPr>
                <w:rFonts w:ascii="Arial" w:hAnsi="Arial" w:cs="Arial"/>
                <w:i/>
                <w:lang w:val="id-ID"/>
              </w:rPr>
              <w:t xml:space="preserve">cut </w:t>
            </w:r>
            <w:r w:rsidR="00D161D2" w:rsidRPr="00D161D2">
              <w:rPr>
                <w:rFonts w:ascii="Arial" w:hAnsi="Arial" w:cs="Arial"/>
                <w:i/>
                <w:lang w:val="id-ID"/>
              </w:rPr>
              <w:t>r</w:t>
            </w:r>
            <w:r w:rsidR="005502CE" w:rsidRPr="00D161D2">
              <w:rPr>
                <w:rFonts w:ascii="Arial" w:hAnsi="Arial" w:cs="Arial"/>
                <w:i/>
                <w:lang w:val="id-ID"/>
              </w:rPr>
              <w:t>enal</w:t>
            </w:r>
            <w:r w:rsidR="00D161D2" w:rsidRPr="00D161D2">
              <w:rPr>
                <w:rFonts w:ascii="Arial" w:hAnsi="Arial" w:cs="Arial"/>
                <w:i/>
                <w:lang w:val="id-ID"/>
              </w:rPr>
              <w:t xml:space="preserve"> f</w:t>
            </w:r>
            <w:r w:rsidR="005502CE" w:rsidRPr="00D161D2">
              <w:rPr>
                <w:rFonts w:ascii="Arial" w:hAnsi="Arial" w:cs="Arial"/>
                <w:i/>
                <w:lang w:val="id-ID"/>
              </w:rPr>
              <w:t>ailure</w:t>
            </w:r>
            <w:r w:rsidR="005502CE" w:rsidRPr="00585ED0">
              <w:rPr>
                <w:rFonts w:ascii="Arial" w:hAnsi="Arial" w:cs="Arial"/>
                <w:lang w:val="nb-NO"/>
              </w:rPr>
              <w:t>)</w:t>
            </w:r>
            <w:r w:rsidR="00D161D2">
              <w:rPr>
                <w:rFonts w:ascii="Arial" w:hAnsi="Arial" w:cs="Arial"/>
                <w:lang w:val="id-ID"/>
              </w:rPr>
              <w:t>;</w:t>
            </w:r>
          </w:p>
          <w:p w:rsidR="00E052EA" w:rsidRPr="00585ED0" w:rsidRDefault="009A1CF7" w:rsidP="006D2F49">
            <w:pPr>
              <w:numPr>
                <w:ilvl w:val="0"/>
                <w:numId w:val="27"/>
              </w:numPr>
              <w:jc w:val="both"/>
              <w:rPr>
                <w:rFonts w:ascii="Arial" w:hAnsi="Arial" w:cs="Arial"/>
              </w:rPr>
            </w:pPr>
            <w:r>
              <w:rPr>
                <w:rFonts w:ascii="Arial" w:hAnsi="Arial" w:cs="Arial"/>
                <w:lang w:val="id-ID"/>
              </w:rPr>
              <w:t>k</w:t>
            </w:r>
            <w:r w:rsidR="005502CE" w:rsidRPr="00585ED0">
              <w:rPr>
                <w:rFonts w:ascii="Arial" w:hAnsi="Arial" w:cs="Arial"/>
                <w:lang w:val="nb-NO"/>
              </w:rPr>
              <w:t>olom (</w:t>
            </w:r>
            <w:r w:rsidR="005502CE" w:rsidRPr="00585ED0">
              <w:rPr>
                <w:rFonts w:ascii="Arial" w:hAnsi="Arial" w:cs="Arial"/>
                <w:lang w:val="id-ID"/>
              </w:rPr>
              <w:t>4</w:t>
            </w:r>
            <w:r w:rsidR="005502CE" w:rsidRPr="00585ED0">
              <w:rPr>
                <w:rFonts w:ascii="Arial" w:hAnsi="Arial" w:cs="Arial"/>
                <w:lang w:val="nb-NO"/>
              </w:rPr>
              <w:t>)</w:t>
            </w:r>
            <w:r w:rsidR="005502CE" w:rsidRPr="00585ED0">
              <w:rPr>
                <w:rFonts w:ascii="Arial" w:hAnsi="Arial" w:cs="Arial"/>
                <w:lang w:val="id-ID"/>
              </w:rPr>
              <w:t xml:space="preserve">, </w:t>
            </w:r>
            <w:r w:rsidR="005502CE" w:rsidRPr="00585ED0">
              <w:rPr>
                <w:rFonts w:ascii="Arial" w:hAnsi="Arial" w:cs="Arial"/>
                <w:lang w:val="fi-FI"/>
              </w:rPr>
              <w:t xml:space="preserve">waktu </w:t>
            </w:r>
            <w:r w:rsidR="005502CE" w:rsidRPr="00585ED0">
              <w:rPr>
                <w:rFonts w:ascii="Arial" w:hAnsi="Arial" w:cs="Arial"/>
                <w:lang w:val="id-ID"/>
              </w:rPr>
              <w:t>pelaksanaan</w:t>
            </w:r>
            <w:r w:rsidR="005502CE" w:rsidRPr="00585ED0">
              <w:rPr>
                <w:rFonts w:ascii="Arial" w:hAnsi="Arial" w:cs="Arial"/>
                <w:lang w:val="fi-FI"/>
              </w:rPr>
              <w:t xml:space="preserve"> (</w:t>
            </w:r>
            <w:r w:rsidR="006F42D6">
              <w:rPr>
                <w:rFonts w:ascii="Arial" w:hAnsi="Arial" w:cs="Arial"/>
                <w:lang w:val="id-ID"/>
              </w:rPr>
              <w:t xml:space="preserve">tanggal, bulan,  tahun </w:t>
            </w:r>
            <w:r w:rsidR="005502CE" w:rsidRPr="00585ED0">
              <w:rPr>
                <w:rFonts w:ascii="Arial" w:hAnsi="Arial" w:cs="Arial"/>
                <w:lang w:val="fi-FI"/>
              </w:rPr>
              <w:t xml:space="preserve">mulai </w:t>
            </w:r>
            <w:r w:rsidR="006F42D6">
              <w:rPr>
                <w:rFonts w:ascii="Arial" w:hAnsi="Arial" w:cs="Arial"/>
                <w:lang w:val="id-ID"/>
              </w:rPr>
              <w:t xml:space="preserve">kegiatan </w:t>
            </w:r>
            <w:r w:rsidR="005502CE" w:rsidRPr="00585ED0">
              <w:rPr>
                <w:rFonts w:ascii="Arial" w:hAnsi="Arial" w:cs="Arial"/>
                <w:lang w:val="fi-FI"/>
              </w:rPr>
              <w:t>sampai dengan selesai).</w:t>
            </w:r>
          </w:p>
        </w:tc>
      </w:tr>
      <w:tr w:rsidR="00DB44D3" w:rsidRPr="00585ED0" w:rsidTr="00140F3A">
        <w:tc>
          <w:tcPr>
            <w:tcW w:w="1101" w:type="dxa"/>
            <w:tcBorders>
              <w:top w:val="nil"/>
              <w:bottom w:val="single" w:sz="4" w:space="0" w:color="auto"/>
            </w:tcBorders>
          </w:tcPr>
          <w:p w:rsidR="00DB44D3" w:rsidRPr="00DB44D3" w:rsidRDefault="00DB44D3" w:rsidP="00DB44D3">
            <w:pPr>
              <w:jc w:val="center"/>
              <w:rPr>
                <w:rFonts w:ascii="Arial" w:hAnsi="Arial" w:cs="Arial"/>
                <w:color w:val="000000" w:themeColor="text1"/>
                <w:lang w:val="id-ID"/>
              </w:rPr>
            </w:pPr>
            <w:r w:rsidRPr="00DB44D3">
              <w:rPr>
                <w:rFonts w:ascii="Arial" w:hAnsi="Arial" w:cs="Arial"/>
                <w:color w:val="000000" w:themeColor="text1"/>
                <w:lang w:val="id-ID"/>
              </w:rPr>
              <w:t>4.8</w:t>
            </w:r>
          </w:p>
        </w:tc>
        <w:tc>
          <w:tcPr>
            <w:tcW w:w="1224" w:type="dxa"/>
            <w:tcBorders>
              <w:top w:val="nil"/>
              <w:bottom w:val="single" w:sz="4" w:space="0" w:color="auto"/>
            </w:tcBorders>
          </w:tcPr>
          <w:p w:rsidR="00DB44D3" w:rsidRPr="00585ED0" w:rsidRDefault="00DB44D3" w:rsidP="00E65CD5">
            <w:pPr>
              <w:jc w:val="center"/>
              <w:rPr>
                <w:rFonts w:ascii="Arial" w:hAnsi="Arial" w:cs="Arial"/>
                <w:lang w:val="id-ID"/>
              </w:rPr>
            </w:pPr>
            <w:r w:rsidRPr="00585ED0">
              <w:rPr>
                <w:rFonts w:ascii="Arial" w:hAnsi="Arial" w:cs="Arial"/>
                <w:lang w:val="id-ID"/>
              </w:rPr>
              <w:t>(1)-(5)</w:t>
            </w:r>
          </w:p>
        </w:tc>
        <w:tc>
          <w:tcPr>
            <w:tcW w:w="6747" w:type="dxa"/>
            <w:tcBorders>
              <w:top w:val="nil"/>
            </w:tcBorders>
          </w:tcPr>
          <w:p w:rsidR="00DB44D3" w:rsidRDefault="00F2582B" w:rsidP="00E65CD5">
            <w:pPr>
              <w:ind w:firstLine="22"/>
              <w:jc w:val="both"/>
              <w:rPr>
                <w:rFonts w:ascii="Arial" w:hAnsi="Arial" w:cs="Arial"/>
                <w:lang w:val="id-ID"/>
              </w:rPr>
            </w:pPr>
            <w:r>
              <w:rPr>
                <w:rFonts w:ascii="Arial" w:hAnsi="Arial" w:cs="Arial"/>
                <w:lang w:val="id-ID"/>
              </w:rPr>
              <w:t xml:space="preserve">Tuliskan </w:t>
            </w:r>
            <w:r w:rsidR="00AB1B09">
              <w:rPr>
                <w:rFonts w:ascii="Arial" w:hAnsi="Arial" w:cs="Arial"/>
                <w:lang w:val="id-ID"/>
              </w:rPr>
              <w:t xml:space="preserve">data </w:t>
            </w:r>
            <w:r>
              <w:rPr>
                <w:rFonts w:ascii="Arial" w:hAnsi="Arial" w:cs="Arial"/>
                <w:lang w:val="id-ID"/>
              </w:rPr>
              <w:t>k</w:t>
            </w:r>
            <w:r w:rsidR="00DB44D3" w:rsidRPr="00585ED0">
              <w:rPr>
                <w:rFonts w:ascii="Arial" w:hAnsi="Arial" w:cs="Arial"/>
                <w:lang w:val="fi-FI"/>
              </w:rPr>
              <w:t>eikutsertaan dosen tetap</w:t>
            </w:r>
            <w:r w:rsidR="00DB44D3" w:rsidRPr="00585ED0">
              <w:rPr>
                <w:rFonts w:ascii="Arial" w:hAnsi="Arial" w:cs="Arial"/>
                <w:lang w:val="id-ID"/>
              </w:rPr>
              <w:t xml:space="preserve"> yang bidang keahliannya sesuai dengan program studi,</w:t>
            </w:r>
            <w:r w:rsidR="00DB44D3" w:rsidRPr="00585ED0">
              <w:rPr>
                <w:rFonts w:ascii="Arial" w:hAnsi="Arial" w:cs="Arial"/>
                <w:lang w:val="fi-FI"/>
              </w:rPr>
              <w:t xml:space="preserve"> dalam organisasi keilmuan atau organisasi profesi</w:t>
            </w:r>
            <w:r w:rsidR="00DB44D3" w:rsidRPr="00585ED0">
              <w:rPr>
                <w:rFonts w:ascii="Arial" w:hAnsi="Arial" w:cs="Arial"/>
                <w:lang w:val="id-ID"/>
              </w:rPr>
              <w:t xml:space="preserve"> tingkat nasional/internasional</w:t>
            </w:r>
            <w:r>
              <w:rPr>
                <w:rFonts w:ascii="Arial" w:hAnsi="Arial" w:cs="Arial"/>
                <w:lang w:val="id-ID"/>
              </w:rPr>
              <w:t xml:space="preserve"> tabel</w:t>
            </w:r>
            <w:r w:rsidRPr="00585ED0">
              <w:rPr>
                <w:rFonts w:ascii="Arial" w:hAnsi="Arial" w:cs="Arial"/>
                <w:lang w:val="id-ID"/>
              </w:rPr>
              <w:t xml:space="preserve"> yang telah disediakan</w:t>
            </w:r>
            <w:r w:rsidR="00DB44D3" w:rsidRPr="00585ED0">
              <w:rPr>
                <w:rFonts w:ascii="Arial" w:hAnsi="Arial" w:cs="Arial"/>
                <w:lang w:val="fi-FI"/>
              </w:rPr>
              <w:t>.</w:t>
            </w:r>
            <w:r w:rsidR="00DB44D3" w:rsidRPr="00585ED0">
              <w:rPr>
                <w:rFonts w:ascii="Arial" w:hAnsi="Arial" w:cs="Arial"/>
                <w:lang w:val="id-ID"/>
              </w:rPr>
              <w:t xml:space="preserve"> </w:t>
            </w:r>
          </w:p>
          <w:p w:rsidR="00DB44D3" w:rsidRDefault="00DB44D3" w:rsidP="00E65CD5">
            <w:pPr>
              <w:ind w:firstLine="22"/>
              <w:jc w:val="both"/>
              <w:rPr>
                <w:rFonts w:ascii="Arial" w:hAnsi="Arial" w:cs="Arial"/>
                <w:lang w:val="id-ID"/>
              </w:rPr>
            </w:pPr>
          </w:p>
          <w:p w:rsidR="00DB44D3" w:rsidRPr="00585ED0" w:rsidRDefault="00DB44D3" w:rsidP="00E65CD5">
            <w:pPr>
              <w:ind w:firstLine="22"/>
              <w:jc w:val="both"/>
              <w:rPr>
                <w:rFonts w:ascii="Arial" w:hAnsi="Arial" w:cs="Arial"/>
                <w:lang w:val="id-ID"/>
              </w:rPr>
            </w:pPr>
            <w:r w:rsidRPr="00585ED0">
              <w:rPr>
                <w:rFonts w:ascii="Arial" w:hAnsi="Arial" w:cs="Arial"/>
                <w:lang w:val="id-ID"/>
              </w:rPr>
              <w:t>Tuliskan</w:t>
            </w:r>
            <w:r>
              <w:rPr>
                <w:rFonts w:ascii="Arial" w:hAnsi="Arial" w:cs="Arial"/>
                <w:lang w:val="id-ID"/>
              </w:rPr>
              <w:t xml:space="preserve"> pada:</w:t>
            </w:r>
          </w:p>
          <w:p w:rsidR="00DB44D3" w:rsidRPr="00585ED0" w:rsidRDefault="009A1CF7" w:rsidP="005F270C">
            <w:pPr>
              <w:numPr>
                <w:ilvl w:val="0"/>
                <w:numId w:val="25"/>
              </w:numPr>
              <w:jc w:val="both"/>
              <w:rPr>
                <w:rFonts w:ascii="Arial" w:hAnsi="Arial" w:cs="Arial"/>
                <w:lang w:val="nb-NO"/>
              </w:rPr>
            </w:pPr>
            <w:r>
              <w:rPr>
                <w:rFonts w:ascii="Arial" w:hAnsi="Arial" w:cs="Arial"/>
                <w:lang w:val="id-ID"/>
              </w:rPr>
              <w:t>k</w:t>
            </w:r>
            <w:r w:rsidR="00DB44D3" w:rsidRPr="00585ED0">
              <w:rPr>
                <w:rFonts w:ascii="Arial" w:hAnsi="Arial" w:cs="Arial"/>
                <w:lang w:val="id-ID"/>
              </w:rPr>
              <w:t>olom (1), nomor urut</w:t>
            </w:r>
            <w:r w:rsidR="00DB44D3">
              <w:rPr>
                <w:rFonts w:ascii="Arial" w:hAnsi="Arial" w:cs="Arial"/>
                <w:lang w:val="id-ID"/>
              </w:rPr>
              <w:t>;</w:t>
            </w:r>
          </w:p>
          <w:p w:rsidR="00DB44D3" w:rsidRPr="00585ED0" w:rsidRDefault="009A1CF7" w:rsidP="005F270C">
            <w:pPr>
              <w:numPr>
                <w:ilvl w:val="0"/>
                <w:numId w:val="25"/>
              </w:numPr>
              <w:jc w:val="both"/>
              <w:rPr>
                <w:rFonts w:ascii="Arial" w:hAnsi="Arial" w:cs="Arial"/>
                <w:lang w:val="nb-NO"/>
              </w:rPr>
            </w:pPr>
            <w:r>
              <w:rPr>
                <w:rFonts w:ascii="Arial" w:hAnsi="Arial" w:cs="Arial"/>
                <w:lang w:val="id-ID"/>
              </w:rPr>
              <w:t>k</w:t>
            </w:r>
            <w:r w:rsidR="00DB44D3" w:rsidRPr="00585ED0">
              <w:rPr>
                <w:rFonts w:ascii="Arial" w:hAnsi="Arial" w:cs="Arial"/>
                <w:lang w:val="id-ID"/>
              </w:rPr>
              <w:t xml:space="preserve">olom (2), </w:t>
            </w:r>
            <w:r w:rsidR="00DB44D3" w:rsidRPr="00585ED0">
              <w:rPr>
                <w:rFonts w:ascii="Arial" w:hAnsi="Arial" w:cs="Arial"/>
                <w:lang w:val="nb-NO"/>
              </w:rPr>
              <w:t>nama dosen</w:t>
            </w:r>
            <w:r w:rsidR="00DB44D3">
              <w:rPr>
                <w:rFonts w:ascii="Arial" w:hAnsi="Arial" w:cs="Arial"/>
                <w:lang w:val="id-ID"/>
              </w:rPr>
              <w:t>;</w:t>
            </w:r>
          </w:p>
          <w:p w:rsidR="00DB44D3" w:rsidRPr="00DB44D3" w:rsidRDefault="009A1CF7" w:rsidP="005F270C">
            <w:pPr>
              <w:numPr>
                <w:ilvl w:val="0"/>
                <w:numId w:val="25"/>
              </w:numPr>
              <w:jc w:val="both"/>
              <w:rPr>
                <w:rFonts w:ascii="Arial" w:hAnsi="Arial" w:cs="Arial"/>
                <w:lang w:val="fi-FI"/>
              </w:rPr>
            </w:pPr>
            <w:r>
              <w:rPr>
                <w:rFonts w:ascii="Arial" w:hAnsi="Arial" w:cs="Arial"/>
                <w:lang w:val="id-ID"/>
              </w:rPr>
              <w:t>k</w:t>
            </w:r>
            <w:r w:rsidR="00DB44D3" w:rsidRPr="00585ED0">
              <w:rPr>
                <w:rFonts w:ascii="Arial" w:hAnsi="Arial" w:cs="Arial"/>
                <w:lang w:val="id-ID"/>
              </w:rPr>
              <w:t>olom (3), nama organisasi keilmuan atau organisasi profesi yang diikuti oleh dosen yang bersangkutan</w:t>
            </w:r>
            <w:r w:rsidR="00DB44D3">
              <w:rPr>
                <w:rFonts w:ascii="Arial" w:hAnsi="Arial" w:cs="Arial"/>
                <w:lang w:val="id-ID"/>
              </w:rPr>
              <w:t>;</w:t>
            </w:r>
          </w:p>
          <w:p w:rsidR="00DB44D3" w:rsidRPr="00DB44D3" w:rsidRDefault="009A1CF7" w:rsidP="005F270C">
            <w:pPr>
              <w:numPr>
                <w:ilvl w:val="0"/>
                <w:numId w:val="25"/>
              </w:numPr>
              <w:jc w:val="both"/>
              <w:rPr>
                <w:rFonts w:ascii="Arial" w:hAnsi="Arial" w:cs="Arial"/>
                <w:lang w:val="fi-FI"/>
              </w:rPr>
            </w:pPr>
            <w:r>
              <w:rPr>
                <w:rFonts w:ascii="Arial" w:hAnsi="Arial" w:cs="Arial"/>
                <w:lang w:val="id-ID"/>
              </w:rPr>
              <w:t>k</w:t>
            </w:r>
            <w:r w:rsidR="00DB44D3" w:rsidRPr="00DB44D3">
              <w:rPr>
                <w:rFonts w:ascii="Arial" w:hAnsi="Arial" w:cs="Arial"/>
                <w:lang w:val="id-ID"/>
              </w:rPr>
              <w:t>olom (4), kurun waktu keikutsertaan (dalam tahun)</w:t>
            </w:r>
            <w:r w:rsidR="00DB44D3">
              <w:rPr>
                <w:rFonts w:ascii="Arial" w:hAnsi="Arial" w:cs="Arial"/>
                <w:lang w:val="id-ID"/>
              </w:rPr>
              <w:t>;</w:t>
            </w:r>
          </w:p>
          <w:p w:rsidR="00DB44D3" w:rsidRPr="00585ED0" w:rsidRDefault="009A1CF7" w:rsidP="005F270C">
            <w:pPr>
              <w:numPr>
                <w:ilvl w:val="0"/>
                <w:numId w:val="25"/>
              </w:numPr>
              <w:ind w:left="357" w:hanging="357"/>
              <w:jc w:val="both"/>
              <w:rPr>
                <w:rFonts w:ascii="Arial" w:hAnsi="Arial" w:cs="Arial"/>
                <w:color w:val="000000" w:themeColor="text1"/>
                <w:lang w:val="id-ID"/>
              </w:rPr>
            </w:pPr>
            <w:r>
              <w:rPr>
                <w:rFonts w:ascii="Arial" w:hAnsi="Arial" w:cs="Arial"/>
                <w:lang w:val="id-ID"/>
              </w:rPr>
              <w:lastRenderedPageBreak/>
              <w:t>k</w:t>
            </w:r>
            <w:r w:rsidR="00DB44D3" w:rsidRPr="00585ED0">
              <w:rPr>
                <w:rFonts w:ascii="Arial" w:hAnsi="Arial" w:cs="Arial"/>
                <w:lang w:val="fi-FI"/>
              </w:rPr>
              <w:t>olom (</w:t>
            </w:r>
            <w:r w:rsidR="00DB44D3" w:rsidRPr="00585ED0">
              <w:rPr>
                <w:rFonts w:ascii="Arial" w:hAnsi="Arial" w:cs="Arial"/>
                <w:lang w:val="id-ID"/>
              </w:rPr>
              <w:t>5</w:t>
            </w:r>
            <w:r w:rsidR="00DB44D3" w:rsidRPr="00585ED0">
              <w:rPr>
                <w:rFonts w:ascii="Arial" w:hAnsi="Arial" w:cs="Arial"/>
                <w:lang w:val="fi-FI"/>
              </w:rPr>
              <w:t>)</w:t>
            </w:r>
            <w:r w:rsidR="00DB44D3" w:rsidRPr="00585ED0">
              <w:rPr>
                <w:rFonts w:ascii="Arial" w:hAnsi="Arial" w:cs="Arial"/>
                <w:lang w:val="id-ID"/>
              </w:rPr>
              <w:t>,</w:t>
            </w:r>
            <w:r w:rsidR="00DB44D3" w:rsidRPr="00585ED0">
              <w:rPr>
                <w:rFonts w:ascii="Arial" w:hAnsi="Arial" w:cs="Arial"/>
                <w:lang w:val="nb-NO"/>
              </w:rPr>
              <w:t xml:space="preserve"> </w:t>
            </w:r>
            <w:r w:rsidR="00DB44D3">
              <w:rPr>
                <w:rFonts w:ascii="Arial" w:hAnsi="Arial" w:cs="Arial"/>
              </w:rPr>
              <w:t>t</w:t>
            </w:r>
            <w:r w:rsidR="00DB44D3" w:rsidRPr="00585ED0">
              <w:rPr>
                <w:rFonts w:ascii="Arial" w:hAnsi="Arial" w:cs="Arial"/>
                <w:lang w:val="id-ID"/>
              </w:rPr>
              <w:t>ingkat atau level organisasikeilmuan atau organisasi profesi yang diikuti (nasional dan atau internasional</w:t>
            </w:r>
          </w:p>
        </w:tc>
      </w:tr>
      <w:tr w:rsidR="006969F7" w:rsidRPr="00585ED0" w:rsidTr="00140F3A">
        <w:tc>
          <w:tcPr>
            <w:tcW w:w="1101" w:type="dxa"/>
            <w:tcBorders>
              <w:top w:val="nil"/>
              <w:bottom w:val="single" w:sz="4" w:space="0" w:color="auto"/>
            </w:tcBorders>
          </w:tcPr>
          <w:p w:rsidR="006969F7" w:rsidRPr="006969F7" w:rsidRDefault="006969F7" w:rsidP="00E65CD5">
            <w:pPr>
              <w:jc w:val="center"/>
              <w:rPr>
                <w:rFonts w:ascii="Arial" w:hAnsi="Arial" w:cs="Arial"/>
                <w:color w:val="000000" w:themeColor="text1"/>
                <w:lang w:val="id-ID"/>
              </w:rPr>
            </w:pPr>
            <w:r w:rsidRPr="006969F7">
              <w:rPr>
                <w:rFonts w:ascii="Arial" w:hAnsi="Arial" w:cs="Arial"/>
                <w:color w:val="000000" w:themeColor="text1"/>
                <w:lang w:val="id-ID"/>
              </w:rPr>
              <w:lastRenderedPageBreak/>
              <w:t>4.9</w:t>
            </w:r>
          </w:p>
        </w:tc>
        <w:tc>
          <w:tcPr>
            <w:tcW w:w="1224" w:type="dxa"/>
            <w:tcBorders>
              <w:top w:val="nil"/>
              <w:bottom w:val="single" w:sz="4" w:space="0" w:color="auto"/>
            </w:tcBorders>
          </w:tcPr>
          <w:p w:rsidR="006969F7" w:rsidRPr="00585ED0" w:rsidRDefault="006969F7" w:rsidP="00E65CD5">
            <w:pPr>
              <w:jc w:val="center"/>
              <w:rPr>
                <w:rFonts w:ascii="Arial" w:hAnsi="Arial" w:cs="Arial"/>
                <w:lang w:val="id-ID"/>
              </w:rPr>
            </w:pPr>
            <w:r w:rsidRPr="00585ED0">
              <w:rPr>
                <w:rFonts w:ascii="Arial" w:hAnsi="Arial" w:cs="Arial"/>
                <w:lang w:val="id-ID"/>
              </w:rPr>
              <w:t>(1)-(5)</w:t>
            </w:r>
          </w:p>
        </w:tc>
        <w:tc>
          <w:tcPr>
            <w:tcW w:w="6747" w:type="dxa"/>
            <w:tcBorders>
              <w:top w:val="nil"/>
            </w:tcBorders>
          </w:tcPr>
          <w:p w:rsidR="006969F7" w:rsidRDefault="00F2582B" w:rsidP="00F2582B">
            <w:pPr>
              <w:jc w:val="both"/>
              <w:rPr>
                <w:rFonts w:ascii="Arial" w:hAnsi="Arial" w:cs="Arial"/>
                <w:bCs/>
                <w:lang w:val="id-ID"/>
              </w:rPr>
            </w:pPr>
            <w:r>
              <w:rPr>
                <w:rFonts w:ascii="Arial" w:hAnsi="Arial" w:cs="Arial"/>
                <w:bCs/>
                <w:lang w:val="id-ID"/>
              </w:rPr>
              <w:t xml:space="preserve">Tuliskan </w:t>
            </w:r>
            <w:r w:rsidR="00AB1B09">
              <w:rPr>
                <w:rFonts w:ascii="Arial" w:hAnsi="Arial" w:cs="Arial"/>
                <w:bCs/>
                <w:lang w:val="id-ID"/>
              </w:rPr>
              <w:t xml:space="preserve">data </w:t>
            </w:r>
            <w:r>
              <w:rPr>
                <w:rFonts w:ascii="Arial" w:hAnsi="Arial" w:cs="Arial"/>
                <w:bCs/>
                <w:lang w:val="id-ID"/>
              </w:rPr>
              <w:t>p</w:t>
            </w:r>
            <w:r w:rsidR="006969F7" w:rsidRPr="00585ED0">
              <w:rPr>
                <w:rFonts w:ascii="Arial" w:hAnsi="Arial" w:cs="Arial"/>
                <w:bCs/>
              </w:rPr>
              <w:t>restasi/reputasi</w:t>
            </w:r>
            <w:r w:rsidR="006969F7" w:rsidRPr="00585ED0">
              <w:rPr>
                <w:rFonts w:ascii="Arial" w:hAnsi="Arial" w:cs="Arial"/>
                <w:bCs/>
                <w:lang w:val="id-ID"/>
              </w:rPr>
              <w:t>/rekognisi</w:t>
            </w:r>
            <w:r w:rsidR="006969F7" w:rsidRPr="00585ED0">
              <w:rPr>
                <w:rFonts w:ascii="Arial" w:hAnsi="Arial" w:cs="Arial"/>
                <w:bCs/>
              </w:rPr>
              <w:t xml:space="preserve"> dosen </w:t>
            </w:r>
            <w:r w:rsidR="006969F7" w:rsidRPr="00585ED0">
              <w:rPr>
                <w:rFonts w:ascii="Arial" w:hAnsi="Arial" w:cs="Arial"/>
                <w:lang w:val="fi-FI"/>
              </w:rPr>
              <w:t>tetap</w:t>
            </w:r>
            <w:r w:rsidR="006969F7" w:rsidRPr="00585ED0">
              <w:rPr>
                <w:rFonts w:ascii="Arial" w:hAnsi="Arial" w:cs="Arial"/>
                <w:lang w:val="id-ID"/>
              </w:rPr>
              <w:t xml:space="preserve"> yang bidang keahliannya sesuai dengan program studi</w:t>
            </w:r>
            <w:r w:rsidR="006969F7" w:rsidRPr="00585ED0">
              <w:rPr>
                <w:rFonts w:ascii="Arial" w:hAnsi="Arial" w:cs="Arial"/>
                <w:lang w:val="fi-FI"/>
              </w:rPr>
              <w:t xml:space="preserve"> </w:t>
            </w:r>
            <w:r w:rsidR="006969F7" w:rsidRPr="00585ED0">
              <w:rPr>
                <w:rFonts w:ascii="Arial" w:hAnsi="Arial" w:cs="Arial"/>
                <w:bCs/>
              </w:rPr>
              <w:t xml:space="preserve">di tingkat lokal, </w:t>
            </w:r>
            <w:r w:rsidR="006969F7" w:rsidRPr="00585ED0">
              <w:rPr>
                <w:rFonts w:ascii="Arial" w:hAnsi="Arial" w:cs="Arial"/>
                <w:bCs/>
                <w:lang w:val="id-ID"/>
              </w:rPr>
              <w:t xml:space="preserve">wilayah, </w:t>
            </w:r>
            <w:r w:rsidR="006969F7" w:rsidRPr="00585ED0">
              <w:rPr>
                <w:rFonts w:ascii="Arial" w:hAnsi="Arial" w:cs="Arial"/>
                <w:bCs/>
              </w:rPr>
              <w:t>nasional, atau internasional</w:t>
            </w:r>
            <w:r w:rsidR="006969F7" w:rsidRPr="00585ED0">
              <w:rPr>
                <w:rFonts w:ascii="Arial" w:hAnsi="Arial" w:cs="Arial"/>
                <w:bCs/>
                <w:lang w:val="id-ID"/>
              </w:rPr>
              <w:t xml:space="preserve"> dalam kurun waktu tiga tahun terakhir</w:t>
            </w:r>
            <w:r w:rsidRPr="00585ED0">
              <w:rPr>
                <w:rFonts w:ascii="Arial" w:hAnsi="Arial" w:cs="Arial"/>
                <w:lang w:val="id-ID"/>
              </w:rPr>
              <w:t xml:space="preserve"> pada </w:t>
            </w:r>
            <w:r>
              <w:rPr>
                <w:rFonts w:ascii="Arial" w:hAnsi="Arial" w:cs="Arial"/>
                <w:lang w:val="id-ID"/>
              </w:rPr>
              <w:t>tabel</w:t>
            </w:r>
            <w:r w:rsidRPr="00585ED0">
              <w:rPr>
                <w:rFonts w:ascii="Arial" w:hAnsi="Arial" w:cs="Arial"/>
                <w:lang w:val="id-ID"/>
              </w:rPr>
              <w:t xml:space="preserve"> yang telah disediakan.</w:t>
            </w:r>
          </w:p>
          <w:p w:rsidR="006969F7" w:rsidRDefault="006969F7" w:rsidP="00E65CD5">
            <w:pPr>
              <w:ind w:firstLine="22"/>
              <w:jc w:val="both"/>
              <w:rPr>
                <w:rFonts w:ascii="Arial" w:hAnsi="Arial" w:cs="Arial"/>
                <w:bCs/>
                <w:lang w:val="id-ID"/>
              </w:rPr>
            </w:pPr>
          </w:p>
          <w:p w:rsidR="006969F7" w:rsidRPr="00585ED0" w:rsidRDefault="006969F7" w:rsidP="00E65CD5">
            <w:pPr>
              <w:ind w:firstLine="22"/>
              <w:jc w:val="both"/>
              <w:rPr>
                <w:rFonts w:ascii="Arial" w:hAnsi="Arial" w:cs="Arial"/>
                <w:bCs/>
                <w:lang w:val="id-ID"/>
              </w:rPr>
            </w:pPr>
            <w:r w:rsidRPr="00585ED0">
              <w:rPr>
                <w:rFonts w:ascii="Arial" w:hAnsi="Arial" w:cs="Arial"/>
                <w:bCs/>
                <w:lang w:val="id-ID"/>
              </w:rPr>
              <w:t>Tuliskan</w:t>
            </w:r>
            <w:r>
              <w:rPr>
                <w:rFonts w:ascii="Arial" w:hAnsi="Arial" w:cs="Arial"/>
                <w:bCs/>
                <w:lang w:val="id-ID"/>
              </w:rPr>
              <w:t xml:space="preserve"> pada:</w:t>
            </w:r>
          </w:p>
          <w:p w:rsidR="006969F7" w:rsidRPr="00585ED0" w:rsidRDefault="009A1CF7" w:rsidP="006D2F49">
            <w:pPr>
              <w:numPr>
                <w:ilvl w:val="0"/>
                <w:numId w:val="25"/>
              </w:numPr>
              <w:jc w:val="both"/>
              <w:rPr>
                <w:rFonts w:ascii="Arial" w:hAnsi="Arial" w:cs="Arial"/>
                <w:lang w:val="nb-NO"/>
              </w:rPr>
            </w:pPr>
            <w:r>
              <w:rPr>
                <w:rFonts w:ascii="Arial" w:hAnsi="Arial" w:cs="Arial"/>
                <w:lang w:val="id-ID"/>
              </w:rPr>
              <w:t>k</w:t>
            </w:r>
            <w:r w:rsidR="006969F7" w:rsidRPr="00585ED0">
              <w:rPr>
                <w:rFonts w:ascii="Arial" w:hAnsi="Arial" w:cs="Arial"/>
                <w:lang w:val="id-ID"/>
              </w:rPr>
              <w:t>olom (1), nomor urut</w:t>
            </w:r>
            <w:r w:rsidR="006969F7">
              <w:rPr>
                <w:rFonts w:ascii="Arial" w:hAnsi="Arial" w:cs="Arial"/>
                <w:lang w:val="id-ID"/>
              </w:rPr>
              <w:t>;</w:t>
            </w:r>
          </w:p>
          <w:p w:rsidR="006969F7" w:rsidRPr="00585ED0" w:rsidRDefault="009A1CF7" w:rsidP="006D2F49">
            <w:pPr>
              <w:numPr>
                <w:ilvl w:val="0"/>
                <w:numId w:val="25"/>
              </w:numPr>
              <w:jc w:val="both"/>
              <w:rPr>
                <w:rFonts w:ascii="Arial" w:hAnsi="Arial" w:cs="Arial"/>
                <w:lang w:val="nb-NO"/>
              </w:rPr>
            </w:pPr>
            <w:r>
              <w:rPr>
                <w:rFonts w:ascii="Arial" w:hAnsi="Arial" w:cs="Arial"/>
                <w:lang w:val="id-ID"/>
              </w:rPr>
              <w:t>k</w:t>
            </w:r>
            <w:r w:rsidR="006969F7" w:rsidRPr="00585ED0">
              <w:rPr>
                <w:rFonts w:ascii="Arial" w:hAnsi="Arial" w:cs="Arial"/>
                <w:lang w:val="id-ID"/>
              </w:rPr>
              <w:t xml:space="preserve">olom (2), </w:t>
            </w:r>
            <w:r w:rsidR="006969F7" w:rsidRPr="00585ED0">
              <w:rPr>
                <w:rFonts w:ascii="Arial" w:hAnsi="Arial" w:cs="Arial"/>
                <w:lang w:val="nb-NO"/>
              </w:rPr>
              <w:t>nama lengkap dosen</w:t>
            </w:r>
            <w:r w:rsidR="006969F7">
              <w:rPr>
                <w:rFonts w:ascii="Arial" w:hAnsi="Arial" w:cs="Arial"/>
                <w:lang w:val="id-ID"/>
              </w:rPr>
              <w:t>;</w:t>
            </w:r>
            <w:r w:rsidR="006969F7" w:rsidRPr="00585ED0">
              <w:rPr>
                <w:rFonts w:ascii="Arial" w:hAnsi="Arial" w:cs="Arial"/>
                <w:lang w:val="id-ID"/>
              </w:rPr>
              <w:t xml:space="preserve"> </w:t>
            </w:r>
          </w:p>
          <w:p w:rsidR="006969F7" w:rsidRPr="00585ED0" w:rsidRDefault="009A1CF7" w:rsidP="006D2F49">
            <w:pPr>
              <w:numPr>
                <w:ilvl w:val="0"/>
                <w:numId w:val="25"/>
              </w:numPr>
              <w:jc w:val="both"/>
              <w:rPr>
                <w:rFonts w:ascii="Arial" w:hAnsi="Arial" w:cs="Arial"/>
                <w:lang w:val="fi-FI"/>
              </w:rPr>
            </w:pPr>
            <w:r>
              <w:rPr>
                <w:rFonts w:ascii="Arial" w:hAnsi="Arial" w:cs="Arial"/>
                <w:lang w:val="id-ID"/>
              </w:rPr>
              <w:t>k</w:t>
            </w:r>
            <w:r w:rsidR="006969F7" w:rsidRPr="00585ED0">
              <w:rPr>
                <w:rFonts w:ascii="Arial" w:hAnsi="Arial" w:cs="Arial"/>
                <w:lang w:val="id-ID"/>
              </w:rPr>
              <w:t>olom (3), prestasi yang dicapai oleh dosen yang bersangkutan</w:t>
            </w:r>
            <w:r w:rsidR="006969F7">
              <w:rPr>
                <w:rFonts w:ascii="Arial" w:hAnsi="Arial" w:cs="Arial"/>
                <w:lang w:val="id-ID"/>
              </w:rPr>
              <w:t>;</w:t>
            </w:r>
          </w:p>
          <w:p w:rsidR="006969F7" w:rsidRPr="00585ED0" w:rsidRDefault="009A1CF7" w:rsidP="006D2F49">
            <w:pPr>
              <w:numPr>
                <w:ilvl w:val="0"/>
                <w:numId w:val="25"/>
              </w:numPr>
              <w:ind w:left="630" w:hanging="630"/>
              <w:jc w:val="both"/>
              <w:rPr>
                <w:rFonts w:ascii="Arial" w:hAnsi="Arial" w:cs="Arial"/>
                <w:lang w:val="id-ID"/>
              </w:rPr>
            </w:pPr>
            <w:r>
              <w:rPr>
                <w:rFonts w:ascii="Arial" w:hAnsi="Arial" w:cs="Arial"/>
                <w:lang w:val="id-ID"/>
              </w:rPr>
              <w:t>k</w:t>
            </w:r>
            <w:r w:rsidR="006969F7">
              <w:rPr>
                <w:rFonts w:ascii="Arial" w:hAnsi="Arial" w:cs="Arial"/>
                <w:lang w:val="id-ID"/>
              </w:rPr>
              <w:t>o</w:t>
            </w:r>
            <w:r w:rsidR="006969F7" w:rsidRPr="00585ED0">
              <w:rPr>
                <w:rFonts w:ascii="Arial" w:hAnsi="Arial" w:cs="Arial"/>
                <w:lang w:val="id-ID"/>
              </w:rPr>
              <w:t>lom (4), waktu pencapaian (tahun)</w:t>
            </w:r>
            <w:r w:rsidR="006969F7">
              <w:rPr>
                <w:rFonts w:ascii="Arial" w:hAnsi="Arial" w:cs="Arial"/>
                <w:lang w:val="id-ID"/>
              </w:rPr>
              <w:t>;</w:t>
            </w:r>
          </w:p>
          <w:p w:rsidR="006969F7" w:rsidRPr="00585ED0" w:rsidRDefault="009A1CF7" w:rsidP="006D2F49">
            <w:pPr>
              <w:numPr>
                <w:ilvl w:val="0"/>
                <w:numId w:val="25"/>
              </w:numPr>
              <w:ind w:left="369" w:hanging="369"/>
              <w:jc w:val="both"/>
              <w:rPr>
                <w:rFonts w:ascii="Arial" w:hAnsi="Arial" w:cs="Arial"/>
                <w:lang w:val="id-ID"/>
              </w:rPr>
            </w:pPr>
            <w:r>
              <w:rPr>
                <w:rFonts w:ascii="Arial" w:hAnsi="Arial" w:cs="Arial"/>
                <w:lang w:val="id-ID"/>
              </w:rPr>
              <w:t>k</w:t>
            </w:r>
            <w:r w:rsidR="006969F7" w:rsidRPr="00585ED0">
              <w:rPr>
                <w:rFonts w:ascii="Arial" w:hAnsi="Arial" w:cs="Arial"/>
                <w:lang w:val="fi-FI"/>
              </w:rPr>
              <w:t>olom (</w:t>
            </w:r>
            <w:r w:rsidR="006969F7" w:rsidRPr="00585ED0">
              <w:rPr>
                <w:rFonts w:ascii="Arial" w:hAnsi="Arial" w:cs="Arial"/>
                <w:lang w:val="id-ID"/>
              </w:rPr>
              <w:t>5</w:t>
            </w:r>
            <w:r w:rsidR="006969F7" w:rsidRPr="00585ED0">
              <w:rPr>
                <w:rFonts w:ascii="Arial" w:hAnsi="Arial" w:cs="Arial"/>
                <w:lang w:val="fi-FI"/>
              </w:rPr>
              <w:t>)</w:t>
            </w:r>
            <w:r w:rsidR="006969F7" w:rsidRPr="00585ED0">
              <w:rPr>
                <w:rFonts w:ascii="Arial" w:hAnsi="Arial" w:cs="Arial"/>
                <w:lang w:val="id-ID"/>
              </w:rPr>
              <w:t>,</w:t>
            </w:r>
            <w:r w:rsidR="006969F7" w:rsidRPr="00585ED0">
              <w:rPr>
                <w:rFonts w:ascii="Arial" w:hAnsi="Arial" w:cs="Arial"/>
                <w:lang w:val="nb-NO"/>
              </w:rPr>
              <w:t xml:space="preserve"> </w:t>
            </w:r>
            <w:r w:rsidR="006969F7" w:rsidRPr="00585ED0">
              <w:rPr>
                <w:rFonts w:ascii="Arial" w:hAnsi="Arial" w:cs="Arial"/>
                <w:lang w:val="id-ID"/>
              </w:rPr>
              <w:t>tingkat atau level pencapaian yang diperoleh (lokal, nasional atau internasional)</w:t>
            </w:r>
            <w:r w:rsidR="006969F7">
              <w:rPr>
                <w:rFonts w:ascii="Arial" w:hAnsi="Arial" w:cs="Arial"/>
                <w:lang w:val="id-ID"/>
              </w:rPr>
              <w:t>.</w:t>
            </w:r>
          </w:p>
        </w:tc>
      </w:tr>
      <w:tr w:rsidR="006969F7" w:rsidRPr="00585ED0" w:rsidTr="00140F3A">
        <w:tc>
          <w:tcPr>
            <w:tcW w:w="1101" w:type="dxa"/>
            <w:tcBorders>
              <w:top w:val="nil"/>
              <w:bottom w:val="single" w:sz="4" w:space="0" w:color="auto"/>
            </w:tcBorders>
          </w:tcPr>
          <w:p w:rsidR="006969F7" w:rsidRPr="008217C4" w:rsidRDefault="006969F7" w:rsidP="008217C4">
            <w:pPr>
              <w:jc w:val="center"/>
              <w:rPr>
                <w:rFonts w:ascii="Arial" w:hAnsi="Arial" w:cs="Arial"/>
                <w:color w:val="000000" w:themeColor="text1"/>
                <w:lang w:val="id-ID"/>
              </w:rPr>
            </w:pPr>
            <w:r w:rsidRPr="008217C4">
              <w:rPr>
                <w:rFonts w:ascii="Arial" w:hAnsi="Arial" w:cs="Arial"/>
                <w:color w:val="000000" w:themeColor="text1"/>
                <w:lang w:val="id-ID"/>
              </w:rPr>
              <w:t>4.10</w:t>
            </w:r>
          </w:p>
        </w:tc>
        <w:tc>
          <w:tcPr>
            <w:tcW w:w="1224" w:type="dxa"/>
            <w:tcBorders>
              <w:top w:val="nil"/>
              <w:bottom w:val="single" w:sz="4" w:space="0" w:color="auto"/>
            </w:tcBorders>
          </w:tcPr>
          <w:p w:rsidR="006969F7" w:rsidRPr="00585ED0" w:rsidRDefault="006969F7" w:rsidP="00E65CD5">
            <w:pPr>
              <w:jc w:val="center"/>
              <w:rPr>
                <w:rFonts w:ascii="Arial" w:hAnsi="Arial" w:cs="Arial"/>
                <w:lang w:val="id-ID"/>
              </w:rPr>
            </w:pPr>
          </w:p>
        </w:tc>
        <w:tc>
          <w:tcPr>
            <w:tcW w:w="6747" w:type="dxa"/>
            <w:tcBorders>
              <w:top w:val="nil"/>
            </w:tcBorders>
          </w:tcPr>
          <w:p w:rsidR="006969F7" w:rsidRPr="00585ED0" w:rsidRDefault="006969F7" w:rsidP="00AB1B09">
            <w:pPr>
              <w:jc w:val="both"/>
              <w:rPr>
                <w:rFonts w:ascii="Arial" w:hAnsi="Arial" w:cs="Arial"/>
                <w:bCs/>
                <w:lang w:val="id-ID"/>
              </w:rPr>
            </w:pPr>
            <w:r w:rsidRPr="00585ED0">
              <w:rPr>
                <w:rFonts w:ascii="Arial" w:hAnsi="Arial" w:cs="Arial"/>
                <w:noProof/>
                <w:lang w:val="sv-SE"/>
              </w:rPr>
              <w:t xml:space="preserve">Tenaga kependidikan: </w:t>
            </w:r>
            <w:r w:rsidRPr="00585ED0">
              <w:rPr>
                <w:rFonts w:ascii="Arial" w:hAnsi="Arial" w:cs="Arial"/>
                <w:noProof/>
                <w:lang w:val="id-ID"/>
              </w:rPr>
              <w:t>p</w:t>
            </w:r>
            <w:r w:rsidRPr="00585ED0">
              <w:rPr>
                <w:rFonts w:ascii="Arial" w:hAnsi="Arial" w:cs="Arial"/>
                <w:noProof/>
                <w:lang w:val="sv-SE"/>
              </w:rPr>
              <w:t>ustakawan dan kualifikasinya, laboran, teknisi, operator, programer, tenaga administrasi</w:t>
            </w:r>
            <w:r w:rsidRPr="00585ED0">
              <w:rPr>
                <w:rFonts w:ascii="Arial" w:hAnsi="Arial" w:cs="Arial"/>
                <w:noProof/>
                <w:lang w:val="id-ID"/>
              </w:rPr>
              <w:t>,</w:t>
            </w:r>
            <w:r w:rsidRPr="00585ED0">
              <w:rPr>
                <w:rFonts w:ascii="Arial" w:hAnsi="Arial" w:cs="Arial"/>
                <w:noProof/>
                <w:lang w:val="sv-SE"/>
              </w:rPr>
              <w:t xml:space="preserve"> </w:t>
            </w:r>
            <w:r w:rsidRPr="00585ED0">
              <w:rPr>
                <w:rFonts w:ascii="Arial" w:hAnsi="Arial" w:cs="Arial"/>
                <w:noProof/>
                <w:lang w:val="id-ID"/>
              </w:rPr>
              <w:t xml:space="preserve">dan </w:t>
            </w:r>
            <w:r w:rsidRPr="00585ED0">
              <w:rPr>
                <w:rFonts w:ascii="Arial" w:hAnsi="Arial" w:cs="Arial"/>
                <w:noProof/>
                <w:lang w:val="sv-SE"/>
              </w:rPr>
              <w:t>u</w:t>
            </w:r>
            <w:r w:rsidRPr="00585ED0">
              <w:rPr>
                <w:rFonts w:ascii="Arial" w:hAnsi="Arial" w:cs="Arial"/>
                <w:bCs/>
              </w:rPr>
              <w:t>paya peningkatan mutu tenaga kependidikan</w:t>
            </w:r>
            <w:r>
              <w:rPr>
                <w:rFonts w:ascii="Arial" w:hAnsi="Arial" w:cs="Arial"/>
                <w:bCs/>
              </w:rPr>
              <w:t>.</w:t>
            </w:r>
          </w:p>
        </w:tc>
      </w:tr>
      <w:tr w:rsidR="006969F7" w:rsidRPr="00585ED0" w:rsidTr="00140F3A">
        <w:tc>
          <w:tcPr>
            <w:tcW w:w="1101" w:type="dxa"/>
            <w:tcBorders>
              <w:top w:val="nil"/>
              <w:bottom w:val="single" w:sz="4" w:space="0" w:color="auto"/>
            </w:tcBorders>
          </w:tcPr>
          <w:p w:rsidR="006969F7" w:rsidRPr="008217C4" w:rsidRDefault="006969F7" w:rsidP="008217C4">
            <w:pPr>
              <w:jc w:val="center"/>
              <w:rPr>
                <w:rFonts w:ascii="Arial" w:hAnsi="Arial" w:cs="Arial"/>
                <w:color w:val="000000" w:themeColor="text1"/>
                <w:lang w:val="id-ID"/>
              </w:rPr>
            </w:pPr>
            <w:r w:rsidRPr="008217C4">
              <w:rPr>
                <w:rFonts w:ascii="Arial" w:hAnsi="Arial" w:cs="Arial"/>
                <w:color w:val="000000" w:themeColor="text1"/>
                <w:lang w:val="id-ID"/>
              </w:rPr>
              <w:t>4.10.1</w:t>
            </w:r>
          </w:p>
        </w:tc>
        <w:tc>
          <w:tcPr>
            <w:tcW w:w="1224" w:type="dxa"/>
            <w:tcBorders>
              <w:top w:val="nil"/>
              <w:bottom w:val="single" w:sz="4" w:space="0" w:color="auto"/>
            </w:tcBorders>
          </w:tcPr>
          <w:p w:rsidR="006969F7" w:rsidRPr="008217C4" w:rsidRDefault="006969F7" w:rsidP="008217C4">
            <w:pPr>
              <w:jc w:val="center"/>
              <w:rPr>
                <w:rFonts w:ascii="Arial" w:hAnsi="Arial" w:cs="Arial"/>
                <w:color w:val="000000" w:themeColor="text1"/>
                <w:lang w:val="id-ID"/>
              </w:rPr>
            </w:pPr>
            <w:r w:rsidRPr="008217C4">
              <w:rPr>
                <w:rFonts w:ascii="Arial" w:hAnsi="Arial" w:cs="Arial"/>
                <w:color w:val="000000" w:themeColor="text1"/>
                <w:lang w:val="id-ID"/>
              </w:rPr>
              <w:t>(</w:t>
            </w:r>
            <w:r w:rsidR="008217C4">
              <w:rPr>
                <w:rFonts w:ascii="Arial" w:hAnsi="Arial" w:cs="Arial"/>
                <w:color w:val="000000" w:themeColor="text1"/>
                <w:lang w:val="id-ID"/>
              </w:rPr>
              <w:t>2</w:t>
            </w:r>
            <w:r w:rsidRPr="008217C4">
              <w:rPr>
                <w:rFonts w:ascii="Arial" w:hAnsi="Arial" w:cs="Arial"/>
                <w:color w:val="000000" w:themeColor="text1"/>
                <w:lang w:val="id-ID"/>
              </w:rPr>
              <w:t>)-(12)</w:t>
            </w:r>
          </w:p>
        </w:tc>
        <w:tc>
          <w:tcPr>
            <w:tcW w:w="6747" w:type="dxa"/>
            <w:tcBorders>
              <w:top w:val="nil"/>
            </w:tcBorders>
          </w:tcPr>
          <w:p w:rsidR="008217C4" w:rsidRDefault="00F2582B" w:rsidP="00F2582B">
            <w:pPr>
              <w:jc w:val="both"/>
              <w:rPr>
                <w:rFonts w:ascii="Arial" w:hAnsi="Arial" w:cs="Arial"/>
                <w:bCs/>
                <w:lang w:val="id-ID"/>
              </w:rPr>
            </w:pPr>
            <w:r>
              <w:rPr>
                <w:rFonts w:ascii="Arial" w:hAnsi="Arial" w:cs="Arial"/>
                <w:lang w:val="id-ID"/>
              </w:rPr>
              <w:t>Tulis</w:t>
            </w:r>
            <w:r w:rsidR="008217C4">
              <w:rPr>
                <w:rFonts w:ascii="Arial" w:hAnsi="Arial" w:cs="Arial"/>
                <w:lang w:val="id-ID"/>
              </w:rPr>
              <w:t>kan d</w:t>
            </w:r>
            <w:r w:rsidR="006969F7" w:rsidRPr="00585ED0">
              <w:rPr>
                <w:rFonts w:ascii="Arial" w:hAnsi="Arial" w:cs="Arial"/>
                <w:lang w:val="id-ID"/>
              </w:rPr>
              <w:t>ata</w:t>
            </w:r>
            <w:r w:rsidR="006969F7" w:rsidRPr="00585ED0">
              <w:rPr>
                <w:rFonts w:ascii="Arial" w:hAnsi="Arial" w:cs="Arial"/>
                <w:bCs/>
              </w:rPr>
              <w:t xml:space="preserve"> tenaga kependidikan  yang ada di </w:t>
            </w:r>
            <w:r w:rsidR="006969F7" w:rsidRPr="00585ED0">
              <w:rPr>
                <w:rFonts w:ascii="Arial" w:hAnsi="Arial" w:cs="Arial"/>
                <w:bCs/>
                <w:lang w:val="id-ID"/>
              </w:rPr>
              <w:t>program studi</w:t>
            </w:r>
            <w:r w:rsidR="006969F7" w:rsidRPr="00585ED0">
              <w:rPr>
                <w:rFonts w:ascii="Arial" w:hAnsi="Arial" w:cs="Arial"/>
                <w:bCs/>
              </w:rPr>
              <w:t xml:space="preserve">, </w:t>
            </w:r>
            <w:r w:rsidR="006969F7" w:rsidRPr="00585ED0">
              <w:rPr>
                <w:rFonts w:ascii="Arial" w:hAnsi="Arial" w:cs="Arial"/>
                <w:bCs/>
                <w:lang w:val="id-ID"/>
              </w:rPr>
              <w:t>j</w:t>
            </w:r>
            <w:r w:rsidR="006969F7" w:rsidRPr="00585ED0">
              <w:rPr>
                <w:rFonts w:ascii="Arial" w:hAnsi="Arial" w:cs="Arial"/>
                <w:bCs/>
              </w:rPr>
              <w:t xml:space="preserve">urusan, </w:t>
            </w:r>
            <w:r w:rsidR="006969F7" w:rsidRPr="00585ED0">
              <w:rPr>
                <w:rFonts w:ascii="Arial" w:hAnsi="Arial" w:cs="Arial"/>
                <w:bCs/>
                <w:lang w:val="id-ID"/>
              </w:rPr>
              <w:t>f</w:t>
            </w:r>
            <w:r w:rsidR="006969F7" w:rsidRPr="00585ED0">
              <w:rPr>
                <w:rFonts w:ascii="Arial" w:hAnsi="Arial" w:cs="Arial"/>
                <w:bCs/>
              </w:rPr>
              <w:t>akultas atau PT yang melayani mahasiswa</w:t>
            </w:r>
            <w:r w:rsidRPr="00585ED0">
              <w:rPr>
                <w:rFonts w:ascii="Arial" w:hAnsi="Arial" w:cs="Arial"/>
                <w:lang w:val="id-ID"/>
              </w:rPr>
              <w:t xml:space="preserve"> pada </w:t>
            </w:r>
            <w:r>
              <w:rPr>
                <w:rFonts w:ascii="Arial" w:hAnsi="Arial" w:cs="Arial"/>
                <w:lang w:val="id-ID"/>
              </w:rPr>
              <w:t>tabel</w:t>
            </w:r>
            <w:r w:rsidRPr="00585ED0">
              <w:rPr>
                <w:rFonts w:ascii="Arial" w:hAnsi="Arial" w:cs="Arial"/>
                <w:lang w:val="id-ID"/>
              </w:rPr>
              <w:t xml:space="preserve"> yang telah disediakan.</w:t>
            </w:r>
          </w:p>
          <w:p w:rsidR="008217C4" w:rsidRDefault="008217C4" w:rsidP="00E65CD5">
            <w:pPr>
              <w:ind w:left="85"/>
              <w:jc w:val="both"/>
              <w:rPr>
                <w:rFonts w:ascii="Arial" w:hAnsi="Arial" w:cs="Arial"/>
                <w:bCs/>
                <w:lang w:val="id-ID"/>
              </w:rPr>
            </w:pPr>
          </w:p>
          <w:p w:rsidR="006969F7" w:rsidRPr="00585ED0" w:rsidRDefault="006969F7" w:rsidP="00E65CD5">
            <w:pPr>
              <w:ind w:left="85"/>
              <w:jc w:val="both"/>
              <w:rPr>
                <w:rFonts w:ascii="Arial" w:hAnsi="Arial" w:cs="Arial"/>
                <w:lang w:val="id-ID"/>
              </w:rPr>
            </w:pPr>
            <w:r w:rsidRPr="00585ED0">
              <w:rPr>
                <w:rFonts w:ascii="Arial" w:hAnsi="Arial" w:cs="Arial"/>
                <w:bCs/>
                <w:lang w:val="id-ID"/>
              </w:rPr>
              <w:t>Tuliskan</w:t>
            </w:r>
            <w:r w:rsidR="008217C4">
              <w:rPr>
                <w:rFonts w:ascii="Arial" w:hAnsi="Arial" w:cs="Arial"/>
                <w:bCs/>
                <w:lang w:val="id-ID"/>
              </w:rPr>
              <w:t xml:space="preserve"> pada:</w:t>
            </w:r>
          </w:p>
          <w:p w:rsidR="006969F7" w:rsidRPr="00585ED0" w:rsidRDefault="009A1CF7" w:rsidP="006D2F49">
            <w:pPr>
              <w:numPr>
                <w:ilvl w:val="0"/>
                <w:numId w:val="25"/>
              </w:numPr>
              <w:jc w:val="both"/>
              <w:rPr>
                <w:rFonts w:ascii="Arial" w:hAnsi="Arial" w:cs="Arial"/>
                <w:lang w:val="nb-NO"/>
              </w:rPr>
            </w:pPr>
            <w:r>
              <w:rPr>
                <w:rFonts w:ascii="Arial" w:hAnsi="Arial" w:cs="Arial"/>
                <w:lang w:val="id-ID"/>
              </w:rPr>
              <w:t>k</w:t>
            </w:r>
            <w:r w:rsidR="006969F7" w:rsidRPr="00585ED0">
              <w:rPr>
                <w:rFonts w:ascii="Arial" w:hAnsi="Arial" w:cs="Arial"/>
                <w:lang w:val="id-ID"/>
              </w:rPr>
              <w:t>olom (2), Jenis tenaga kependidikan (sebagian besar sudah tertulis dalam borang)</w:t>
            </w:r>
            <w:r w:rsidR="008217C4">
              <w:rPr>
                <w:rFonts w:ascii="Arial" w:hAnsi="Arial" w:cs="Arial"/>
                <w:lang w:val="id-ID"/>
              </w:rPr>
              <w:t>;</w:t>
            </w:r>
          </w:p>
          <w:p w:rsidR="008217C4" w:rsidRPr="008217C4" w:rsidRDefault="009A1CF7" w:rsidP="006D2F49">
            <w:pPr>
              <w:numPr>
                <w:ilvl w:val="0"/>
                <w:numId w:val="25"/>
              </w:numPr>
              <w:jc w:val="both"/>
              <w:rPr>
                <w:rFonts w:ascii="Arial" w:hAnsi="Arial" w:cs="Arial"/>
                <w:lang w:val="fi-FI"/>
              </w:rPr>
            </w:pPr>
            <w:r>
              <w:rPr>
                <w:rFonts w:ascii="Arial" w:hAnsi="Arial" w:cs="Arial"/>
                <w:lang w:val="id-ID"/>
              </w:rPr>
              <w:t>k</w:t>
            </w:r>
            <w:r w:rsidR="006969F7" w:rsidRPr="00585ED0">
              <w:rPr>
                <w:rFonts w:ascii="Arial" w:hAnsi="Arial" w:cs="Arial"/>
                <w:lang w:val="id-ID"/>
              </w:rPr>
              <w:t xml:space="preserve">olom (3), </w:t>
            </w:r>
            <w:r w:rsidR="006969F7" w:rsidRPr="00585ED0">
              <w:rPr>
                <w:rFonts w:ascii="Arial" w:hAnsi="Arial" w:cs="Arial"/>
                <w:lang w:val="nb-NO"/>
              </w:rPr>
              <w:t xml:space="preserve">nama </w:t>
            </w:r>
            <w:r w:rsidR="006969F7" w:rsidRPr="00585ED0">
              <w:rPr>
                <w:rFonts w:ascii="Arial" w:hAnsi="Arial" w:cs="Arial"/>
                <w:lang w:val="id-ID"/>
              </w:rPr>
              <w:t>laboratorium/unit kerja</w:t>
            </w:r>
            <w:r w:rsidR="008217C4">
              <w:rPr>
                <w:rFonts w:ascii="Arial" w:hAnsi="Arial" w:cs="Arial"/>
                <w:lang w:val="id-ID"/>
              </w:rPr>
              <w:t>;</w:t>
            </w:r>
          </w:p>
          <w:p w:rsidR="006969F7" w:rsidRPr="00585ED0" w:rsidRDefault="006969F7" w:rsidP="008217C4">
            <w:pPr>
              <w:ind w:left="360"/>
              <w:jc w:val="both"/>
              <w:rPr>
                <w:rFonts w:ascii="Arial" w:hAnsi="Arial" w:cs="Arial"/>
                <w:lang w:val="fi-FI"/>
              </w:rPr>
            </w:pPr>
            <w:r w:rsidRPr="00585ED0">
              <w:rPr>
                <w:rFonts w:ascii="Arial" w:hAnsi="Arial" w:cs="Arial"/>
                <w:bCs/>
                <w:lang w:val="id-ID"/>
              </w:rPr>
              <w:t xml:space="preserve">(misalnya laboratorium mikrobiologi, unit kerja rumah sakit hewan, </w:t>
            </w:r>
            <w:r w:rsidRPr="00585ED0">
              <w:rPr>
                <w:rFonts w:ascii="Arial" w:hAnsi="Arial" w:cs="Arial"/>
                <w:bCs/>
                <w:i/>
                <w:lang w:val="id-ID"/>
              </w:rPr>
              <w:t>teaching farm</w:t>
            </w:r>
            <w:r w:rsidRPr="00585ED0">
              <w:rPr>
                <w:rFonts w:ascii="Arial" w:hAnsi="Arial" w:cs="Arial"/>
                <w:bCs/>
                <w:lang w:val="id-ID"/>
              </w:rPr>
              <w:t>)</w:t>
            </w:r>
            <w:r w:rsidR="00C75ABD">
              <w:rPr>
                <w:rFonts w:ascii="Arial" w:hAnsi="Arial" w:cs="Arial"/>
                <w:bCs/>
                <w:lang w:val="id-ID"/>
              </w:rPr>
              <w:t>;</w:t>
            </w:r>
          </w:p>
          <w:p w:rsidR="006969F7" w:rsidRPr="00F03528" w:rsidRDefault="009A1CF7" w:rsidP="006D2F49">
            <w:pPr>
              <w:numPr>
                <w:ilvl w:val="0"/>
                <w:numId w:val="25"/>
              </w:numPr>
              <w:jc w:val="both"/>
              <w:rPr>
                <w:rFonts w:ascii="Arial" w:hAnsi="Arial" w:cs="Arial"/>
                <w:lang w:val="fi-FI"/>
              </w:rPr>
            </w:pPr>
            <w:r>
              <w:rPr>
                <w:rFonts w:ascii="Arial" w:hAnsi="Arial" w:cs="Arial"/>
                <w:lang w:val="id-ID"/>
              </w:rPr>
              <w:t>k</w:t>
            </w:r>
            <w:r w:rsidR="006969F7" w:rsidRPr="00585ED0">
              <w:rPr>
                <w:rFonts w:ascii="Arial" w:hAnsi="Arial" w:cs="Arial"/>
                <w:lang w:val="id-ID"/>
              </w:rPr>
              <w:t>olom (4), (5), (6), (7), (8), (9), (10) dan (11), jumlah tenaga kependidikan sesuai dengan jenjang pendidikan terakhir yang diperoleh dari S-3, S-2, S-1, D-4, D-3, D-2, D-1 maupun SMA/SMK</w:t>
            </w:r>
            <w:r w:rsidR="00C75ABD">
              <w:rPr>
                <w:rFonts w:ascii="Arial" w:hAnsi="Arial" w:cs="Arial"/>
                <w:lang w:val="id-ID"/>
              </w:rPr>
              <w:t>.</w:t>
            </w:r>
          </w:p>
          <w:p w:rsidR="008217C4" w:rsidRDefault="008217C4" w:rsidP="00E65CD5">
            <w:pPr>
              <w:jc w:val="both"/>
              <w:rPr>
                <w:rFonts w:ascii="Arial" w:hAnsi="Arial" w:cs="Arial"/>
                <w:bCs/>
                <w:lang w:val="id-ID"/>
              </w:rPr>
            </w:pPr>
          </w:p>
          <w:p w:rsidR="006969F7" w:rsidRPr="00585ED0" w:rsidRDefault="006969F7" w:rsidP="00E65CD5">
            <w:pPr>
              <w:jc w:val="both"/>
              <w:rPr>
                <w:rFonts w:ascii="Arial" w:hAnsi="Arial" w:cs="Arial"/>
                <w:bCs/>
                <w:lang w:val="id-ID"/>
              </w:rPr>
            </w:pPr>
            <w:r w:rsidRPr="00585ED0">
              <w:rPr>
                <w:rFonts w:ascii="Arial" w:hAnsi="Arial" w:cs="Arial"/>
                <w:bCs/>
                <w:lang w:val="id-ID"/>
              </w:rPr>
              <w:t>Catatan :</w:t>
            </w:r>
          </w:p>
          <w:p w:rsidR="006969F7" w:rsidRPr="00585ED0" w:rsidRDefault="006969F7" w:rsidP="00E65CD5">
            <w:pPr>
              <w:jc w:val="both"/>
              <w:rPr>
                <w:rFonts w:ascii="Arial" w:hAnsi="Arial" w:cs="Arial"/>
                <w:noProof/>
                <w:lang w:val="sv-SE"/>
              </w:rPr>
            </w:pPr>
            <w:r w:rsidRPr="00585ED0">
              <w:rPr>
                <w:rFonts w:ascii="Arial" w:hAnsi="Arial" w:cs="Arial"/>
                <w:bCs/>
                <w:lang w:val="id-ID"/>
              </w:rPr>
              <w:t>Untuk pustakawan h</w:t>
            </w:r>
            <w:r w:rsidRPr="00585ED0">
              <w:rPr>
                <w:rFonts w:ascii="Arial" w:hAnsi="Arial" w:cs="Arial"/>
                <w:bCs/>
              </w:rPr>
              <w:t>anya yang memiliki pendidikan formal dalam bidang perpustakaan</w:t>
            </w:r>
            <w:r w:rsidRPr="00585ED0">
              <w:rPr>
                <w:rFonts w:ascii="Arial" w:hAnsi="Arial" w:cs="Arial"/>
                <w:bCs/>
                <w:lang w:val="id-ID"/>
              </w:rPr>
              <w:t xml:space="preserve"> dan untuk paramedik veteriner  h</w:t>
            </w:r>
            <w:r w:rsidRPr="00585ED0">
              <w:rPr>
                <w:rFonts w:ascii="Arial" w:hAnsi="Arial" w:cs="Arial"/>
                <w:bCs/>
              </w:rPr>
              <w:t xml:space="preserve">anya yang memiliki pendidikan formal </w:t>
            </w:r>
            <w:r w:rsidRPr="00585ED0">
              <w:rPr>
                <w:rFonts w:ascii="Arial" w:hAnsi="Arial" w:cs="Arial"/>
                <w:bCs/>
                <w:lang w:val="id-ID"/>
              </w:rPr>
              <w:t>sebagai ahli madya veteriner</w:t>
            </w:r>
            <w:r w:rsidR="00C75ABD">
              <w:rPr>
                <w:rFonts w:ascii="Arial" w:hAnsi="Arial" w:cs="Arial"/>
                <w:bCs/>
                <w:lang w:val="id-ID"/>
              </w:rPr>
              <w:t>.</w:t>
            </w:r>
          </w:p>
        </w:tc>
      </w:tr>
      <w:tr w:rsidR="006969F7" w:rsidRPr="00585ED0" w:rsidTr="00140F3A">
        <w:tc>
          <w:tcPr>
            <w:tcW w:w="1101" w:type="dxa"/>
            <w:tcBorders>
              <w:top w:val="nil"/>
              <w:bottom w:val="single" w:sz="4" w:space="0" w:color="auto"/>
            </w:tcBorders>
          </w:tcPr>
          <w:p w:rsidR="006969F7" w:rsidRPr="00C75ABD" w:rsidRDefault="006969F7" w:rsidP="00C75ABD">
            <w:pPr>
              <w:jc w:val="center"/>
              <w:rPr>
                <w:rFonts w:ascii="Arial" w:hAnsi="Arial" w:cs="Arial"/>
                <w:color w:val="000000" w:themeColor="text1"/>
                <w:lang w:val="id-ID"/>
              </w:rPr>
            </w:pPr>
            <w:r w:rsidRPr="00C75ABD">
              <w:rPr>
                <w:rFonts w:ascii="Arial" w:hAnsi="Arial" w:cs="Arial"/>
                <w:color w:val="000000" w:themeColor="text1"/>
                <w:lang w:val="id-ID"/>
              </w:rPr>
              <w:t>4.10.2</w:t>
            </w:r>
          </w:p>
        </w:tc>
        <w:tc>
          <w:tcPr>
            <w:tcW w:w="1224" w:type="dxa"/>
            <w:tcBorders>
              <w:top w:val="nil"/>
              <w:bottom w:val="single" w:sz="4" w:space="0" w:color="auto"/>
            </w:tcBorders>
          </w:tcPr>
          <w:p w:rsidR="006969F7" w:rsidRPr="00585ED0" w:rsidRDefault="006969F7" w:rsidP="00E65CD5">
            <w:pPr>
              <w:jc w:val="center"/>
              <w:rPr>
                <w:rFonts w:ascii="Arial" w:hAnsi="Arial" w:cs="Arial"/>
                <w:lang w:val="id-ID"/>
              </w:rPr>
            </w:pPr>
          </w:p>
        </w:tc>
        <w:tc>
          <w:tcPr>
            <w:tcW w:w="6747" w:type="dxa"/>
            <w:tcBorders>
              <w:top w:val="nil"/>
            </w:tcBorders>
          </w:tcPr>
          <w:p w:rsidR="006969F7" w:rsidRPr="00585ED0" w:rsidRDefault="005F270C" w:rsidP="00E65CD5">
            <w:pPr>
              <w:ind w:left="85"/>
              <w:jc w:val="both"/>
              <w:rPr>
                <w:rFonts w:ascii="Arial" w:hAnsi="Arial" w:cs="Arial"/>
                <w:lang w:val="id-ID"/>
              </w:rPr>
            </w:pPr>
            <w:r>
              <w:rPr>
                <w:rFonts w:ascii="Arial" w:hAnsi="Arial" w:cs="Arial"/>
                <w:lang w:val="id-ID"/>
              </w:rPr>
              <w:t>Jelaskan</w:t>
            </w:r>
            <w:r w:rsidR="006969F7" w:rsidRPr="00585ED0">
              <w:rPr>
                <w:rFonts w:ascii="Arial" w:hAnsi="Arial" w:cs="Arial"/>
                <w:lang w:val="id-ID"/>
              </w:rPr>
              <w:t xml:space="preserve"> </w:t>
            </w:r>
            <w:r w:rsidR="006969F7" w:rsidRPr="00585ED0">
              <w:rPr>
                <w:rFonts w:ascii="Arial" w:hAnsi="Arial" w:cs="Arial"/>
              </w:rPr>
              <w:t xml:space="preserve">upaya yang telah dilakukan </w:t>
            </w:r>
            <w:r w:rsidR="006969F7" w:rsidRPr="00585ED0">
              <w:rPr>
                <w:rFonts w:ascii="Arial" w:hAnsi="Arial" w:cs="Arial"/>
                <w:lang w:val="id-ID"/>
              </w:rPr>
              <w:t>program studi</w:t>
            </w:r>
            <w:r w:rsidR="006969F7" w:rsidRPr="00585ED0">
              <w:rPr>
                <w:rFonts w:ascii="Arial" w:hAnsi="Arial" w:cs="Arial"/>
              </w:rPr>
              <w:t xml:space="preserve"> dalam meningkatkan kualifikasi dan kompetensi tenaga kependidikan, dalam hal pemberian kesempatan belajar/pelatihan, pemberian fasilitas termasuk dana, dan jenjang karir</w:t>
            </w:r>
            <w:r w:rsidR="006969F7" w:rsidRPr="00585ED0">
              <w:rPr>
                <w:rFonts w:ascii="Arial" w:hAnsi="Arial" w:cs="Arial"/>
                <w:lang w:val="id-ID"/>
              </w:rPr>
              <w:t xml:space="preserve"> yang sesuai dengan tugas dan tanggung jawab tenaga kependidikan di setiap unit kerja masing-masing.</w:t>
            </w:r>
          </w:p>
        </w:tc>
      </w:tr>
    </w:tbl>
    <w:p w:rsidR="00612156" w:rsidRDefault="00612156" w:rsidP="00612156">
      <w:pPr>
        <w:rPr>
          <w:rFonts w:ascii="Arial" w:hAnsi="Arial" w:cs="Arial"/>
          <w:b/>
          <w:caps/>
          <w:color w:val="000000"/>
          <w:lang w:val="id-ID"/>
        </w:rPr>
      </w:pPr>
      <w:r w:rsidRPr="00585ED0">
        <w:rPr>
          <w:rFonts w:ascii="Arial" w:hAnsi="Arial" w:cs="Arial"/>
        </w:rPr>
        <w:br w:type="page"/>
      </w:r>
      <w:r w:rsidRPr="00585ED0">
        <w:rPr>
          <w:rFonts w:ascii="Arial" w:hAnsi="Arial" w:cs="Arial"/>
          <w:b/>
          <w:caps/>
          <w:color w:val="000000"/>
          <w:lang w:val="sv-SE"/>
        </w:rPr>
        <w:lastRenderedPageBreak/>
        <w:t>Standar 5. Kurikulum, Pembelajaran, dan Suasana</w:t>
      </w:r>
      <w:r w:rsidRPr="00585ED0">
        <w:rPr>
          <w:rFonts w:ascii="Arial" w:hAnsi="Arial" w:cs="Arial"/>
          <w:b/>
          <w:caps/>
          <w:color w:val="000000"/>
          <w:lang w:val="id-ID"/>
        </w:rPr>
        <w:t xml:space="preserve"> A</w:t>
      </w:r>
      <w:r w:rsidRPr="00585ED0">
        <w:rPr>
          <w:rFonts w:ascii="Arial" w:hAnsi="Arial" w:cs="Arial"/>
          <w:b/>
          <w:caps/>
          <w:color w:val="000000"/>
          <w:lang w:val="sv-SE"/>
        </w:rPr>
        <w:t>kademik</w:t>
      </w:r>
    </w:p>
    <w:p w:rsidR="005D2236" w:rsidRPr="005D2236" w:rsidRDefault="005D2236" w:rsidP="00612156">
      <w:pPr>
        <w:rPr>
          <w:rFonts w:ascii="Arial" w:hAnsi="Arial" w:cs="Arial"/>
          <w:b/>
          <w:caps/>
          <w:color w:val="000000"/>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1430"/>
        <w:gridCol w:w="6539"/>
      </w:tblGrid>
      <w:tr w:rsidR="00612156" w:rsidRPr="00585ED0" w:rsidTr="005D2236">
        <w:trPr>
          <w:tblHeader/>
        </w:trPr>
        <w:tc>
          <w:tcPr>
            <w:tcW w:w="1103" w:type="dxa"/>
            <w:tcBorders>
              <w:top w:val="single" w:sz="4" w:space="0" w:color="auto"/>
              <w:bottom w:val="double" w:sz="4" w:space="0" w:color="auto"/>
            </w:tcBorders>
            <w:shd w:val="clear" w:color="auto" w:fill="auto"/>
            <w:vAlign w:val="center"/>
          </w:tcPr>
          <w:p w:rsidR="00612156" w:rsidRPr="00585ED0" w:rsidRDefault="00612156" w:rsidP="00434365">
            <w:pPr>
              <w:jc w:val="center"/>
              <w:rPr>
                <w:rFonts w:ascii="Arial" w:hAnsi="Arial" w:cs="Arial"/>
                <w:b/>
                <w:lang w:val="id-ID"/>
              </w:rPr>
            </w:pPr>
            <w:r w:rsidRPr="00585ED0">
              <w:rPr>
                <w:rFonts w:ascii="Arial" w:hAnsi="Arial" w:cs="Arial"/>
                <w:b/>
                <w:lang w:val="nb-NO"/>
              </w:rPr>
              <w:t xml:space="preserve">No. </w:t>
            </w:r>
            <w:r w:rsidRPr="00585ED0">
              <w:rPr>
                <w:rFonts w:ascii="Arial" w:hAnsi="Arial" w:cs="Arial"/>
                <w:b/>
                <w:lang w:val="id-ID"/>
              </w:rPr>
              <w:t>Butir</w:t>
            </w:r>
          </w:p>
        </w:tc>
        <w:tc>
          <w:tcPr>
            <w:tcW w:w="1430" w:type="dxa"/>
            <w:tcBorders>
              <w:top w:val="single" w:sz="4" w:space="0" w:color="auto"/>
              <w:bottom w:val="double" w:sz="4" w:space="0" w:color="auto"/>
            </w:tcBorders>
            <w:shd w:val="clear" w:color="auto" w:fill="auto"/>
            <w:vAlign w:val="center"/>
          </w:tcPr>
          <w:p w:rsidR="00612156" w:rsidRPr="00585ED0" w:rsidRDefault="00612156" w:rsidP="00434365">
            <w:pPr>
              <w:jc w:val="center"/>
              <w:rPr>
                <w:rFonts w:ascii="Arial" w:hAnsi="Arial" w:cs="Arial"/>
                <w:b/>
                <w:lang w:val="id-ID"/>
              </w:rPr>
            </w:pPr>
            <w:r w:rsidRPr="00585ED0">
              <w:rPr>
                <w:rFonts w:ascii="Arial" w:hAnsi="Arial" w:cs="Arial"/>
                <w:b/>
                <w:lang w:val="nb-NO"/>
              </w:rPr>
              <w:t>No. Kolom</w:t>
            </w:r>
            <w:r w:rsidRPr="00585ED0">
              <w:rPr>
                <w:rFonts w:ascii="Arial" w:hAnsi="Arial" w:cs="Arial"/>
                <w:b/>
                <w:lang w:val="id-ID"/>
              </w:rPr>
              <w:t xml:space="preserve"> pada Tabel</w:t>
            </w:r>
          </w:p>
        </w:tc>
        <w:tc>
          <w:tcPr>
            <w:tcW w:w="6539" w:type="dxa"/>
            <w:tcBorders>
              <w:top w:val="single" w:sz="4" w:space="0" w:color="auto"/>
              <w:bottom w:val="double" w:sz="4" w:space="0" w:color="auto"/>
            </w:tcBorders>
            <w:shd w:val="clear" w:color="auto" w:fill="auto"/>
            <w:vAlign w:val="center"/>
          </w:tcPr>
          <w:p w:rsidR="00612156" w:rsidRPr="00585ED0" w:rsidRDefault="00612156" w:rsidP="00434365">
            <w:pPr>
              <w:jc w:val="center"/>
              <w:rPr>
                <w:rFonts w:ascii="Arial" w:hAnsi="Arial" w:cs="Arial"/>
                <w:b/>
                <w:lang w:val="nb-NO"/>
              </w:rPr>
            </w:pPr>
            <w:r w:rsidRPr="00585ED0">
              <w:rPr>
                <w:rFonts w:ascii="Arial" w:hAnsi="Arial" w:cs="Arial"/>
                <w:b/>
                <w:lang w:val="nb-NO"/>
              </w:rPr>
              <w:t>Panduan Pengisian</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nb-NO"/>
              </w:rPr>
            </w:pPr>
            <w:r w:rsidRPr="00585ED0">
              <w:rPr>
                <w:rFonts w:ascii="Arial" w:hAnsi="Arial" w:cs="Arial"/>
                <w:lang w:val="nb-NO"/>
              </w:rPr>
              <w:t>5.1</w:t>
            </w:r>
          </w:p>
        </w:tc>
        <w:tc>
          <w:tcPr>
            <w:tcW w:w="1430" w:type="dxa"/>
          </w:tcPr>
          <w:p w:rsidR="00612156" w:rsidRPr="00585ED0" w:rsidRDefault="00612156" w:rsidP="00434365">
            <w:pPr>
              <w:jc w:val="center"/>
              <w:rPr>
                <w:rFonts w:ascii="Arial" w:hAnsi="Arial" w:cs="Arial"/>
                <w:lang w:val="nb-NO"/>
              </w:rPr>
            </w:pPr>
          </w:p>
        </w:tc>
        <w:tc>
          <w:tcPr>
            <w:tcW w:w="6539" w:type="dxa"/>
          </w:tcPr>
          <w:p w:rsidR="00612156" w:rsidRPr="00585ED0" w:rsidRDefault="00612156" w:rsidP="006D2F49">
            <w:pPr>
              <w:numPr>
                <w:ilvl w:val="0"/>
                <w:numId w:val="10"/>
              </w:numPr>
              <w:ind w:left="190" w:hanging="190"/>
              <w:jc w:val="both"/>
              <w:rPr>
                <w:rFonts w:ascii="Arial" w:hAnsi="Arial" w:cs="Arial"/>
                <w:color w:val="000000"/>
                <w:lang w:val="nb-NO"/>
              </w:rPr>
            </w:pPr>
            <w:r w:rsidRPr="00585ED0">
              <w:rPr>
                <w:rFonts w:ascii="Arial" w:hAnsi="Arial" w:cs="Arial"/>
                <w:bCs/>
                <w:lang w:val="nb-NO"/>
              </w:rPr>
              <w:t xml:space="preserve">Kurikulum </w:t>
            </w:r>
            <w:r w:rsidRPr="00585ED0">
              <w:rPr>
                <w:rFonts w:ascii="Arial" w:hAnsi="Arial" w:cs="Arial"/>
                <w:bCs/>
                <w:lang w:val="id-ID"/>
              </w:rPr>
              <w:t>program studi</w:t>
            </w:r>
            <w:r w:rsidRPr="00585ED0">
              <w:rPr>
                <w:rFonts w:ascii="Arial" w:hAnsi="Arial" w:cs="Arial"/>
                <w:bCs/>
                <w:lang w:val="nb-NO"/>
              </w:rPr>
              <w:t xml:space="preserve"> </w:t>
            </w:r>
            <w:r w:rsidRPr="00585ED0">
              <w:rPr>
                <w:rFonts w:ascii="Arial" w:hAnsi="Arial" w:cs="Arial"/>
                <w:bCs/>
                <w:lang w:val="id-ID"/>
              </w:rPr>
              <w:t>kedokteran hewan</w:t>
            </w:r>
            <w:r w:rsidRPr="00585ED0">
              <w:rPr>
                <w:rFonts w:ascii="Arial" w:hAnsi="Arial" w:cs="Arial"/>
                <w:bCs/>
                <w:lang w:val="nb-NO"/>
              </w:rPr>
              <w:t xml:space="preserve"> adalah seperangkat rencana dan pengaturan mengenai isi, bahan kajian, maupun bahan pelajaran serta cara penyampaiannya, dan penilaian yang digunakan sebagai pedoman penyelenggaraan kegiatan pembelajaran di </w:t>
            </w:r>
            <w:r w:rsidRPr="00585ED0">
              <w:rPr>
                <w:rFonts w:ascii="Arial" w:hAnsi="Arial" w:cs="Arial"/>
                <w:bCs/>
                <w:lang w:val="id-ID"/>
              </w:rPr>
              <w:t>program studi kedokteran hewan</w:t>
            </w:r>
            <w:r w:rsidRPr="00585ED0">
              <w:rPr>
                <w:rFonts w:ascii="Arial" w:hAnsi="Arial" w:cs="Arial"/>
                <w:bCs/>
                <w:lang w:val="nb-NO"/>
              </w:rPr>
              <w:t>.</w:t>
            </w:r>
          </w:p>
          <w:p w:rsidR="00612156" w:rsidRPr="00585ED0" w:rsidRDefault="00612156" w:rsidP="006D2F49">
            <w:pPr>
              <w:numPr>
                <w:ilvl w:val="0"/>
                <w:numId w:val="10"/>
              </w:numPr>
              <w:ind w:left="190" w:hanging="190"/>
              <w:jc w:val="both"/>
              <w:rPr>
                <w:rFonts w:ascii="Arial" w:hAnsi="Arial" w:cs="Arial"/>
                <w:color w:val="000000"/>
              </w:rPr>
            </w:pPr>
            <w:r w:rsidRPr="00585ED0">
              <w:rPr>
                <w:rFonts w:ascii="Arial" w:hAnsi="Arial" w:cs="Arial"/>
                <w:color w:val="000000"/>
                <w:lang w:val="id-ID"/>
              </w:rPr>
              <w:t>Kurikulum wajib memuat standar kompetensi lulusan yang terstruktur dalam kompetensi utama, pendukung, unggulan dan lainnya yang mendukung</w:t>
            </w:r>
            <w:r w:rsidRPr="00585ED0">
              <w:rPr>
                <w:rFonts w:ascii="Arial" w:hAnsi="Arial" w:cs="Arial"/>
                <w:color w:val="000000"/>
              </w:rPr>
              <w:t xml:space="preserve"> </w:t>
            </w:r>
            <w:r w:rsidRPr="00585ED0">
              <w:rPr>
                <w:rFonts w:ascii="Arial" w:hAnsi="Arial" w:cs="Arial"/>
                <w:color w:val="000000"/>
                <w:lang w:val="id-ID"/>
              </w:rPr>
              <w:t xml:space="preserve">tercapainya tujuan, terlaksananya misi, dan terwujudnya visi program studi kedokteran hewan. </w:t>
            </w:r>
          </w:p>
          <w:p w:rsidR="00612156" w:rsidRPr="00585ED0" w:rsidRDefault="00612156" w:rsidP="006D2F49">
            <w:pPr>
              <w:numPr>
                <w:ilvl w:val="0"/>
                <w:numId w:val="10"/>
              </w:numPr>
              <w:ind w:left="190" w:hanging="190"/>
              <w:jc w:val="both"/>
              <w:rPr>
                <w:rFonts w:ascii="Arial" w:hAnsi="Arial" w:cs="Arial"/>
                <w:color w:val="000000"/>
                <w:lang w:val="id-ID"/>
              </w:rPr>
            </w:pPr>
            <w:r w:rsidRPr="00585ED0">
              <w:rPr>
                <w:rFonts w:ascii="Arial" w:hAnsi="Arial" w:cs="Arial"/>
                <w:color w:val="000000"/>
                <w:lang w:val="id-ID"/>
              </w:rPr>
              <w:t xml:space="preserve">Kurikulum memuat mata kuliah/mata ajar/modul/blok yang mendukung pencapaian kompetensi lulusan dan memberikan keleluasaan pada mahasiswa untuk memperluas wawasan dan memperdalam keahlian sesuai dengan minatnya, serta dilengkapi dengan deskripsi mata kuliah/mata ajar/modul/blok, silabus, rencana pembelajaran dan evaluasi. </w:t>
            </w:r>
          </w:p>
          <w:p w:rsidR="00612156" w:rsidRPr="00585ED0" w:rsidRDefault="00612156" w:rsidP="006D2F49">
            <w:pPr>
              <w:numPr>
                <w:ilvl w:val="0"/>
                <w:numId w:val="10"/>
              </w:numPr>
              <w:ind w:left="190" w:hanging="190"/>
              <w:jc w:val="both"/>
              <w:rPr>
                <w:rFonts w:ascii="Arial" w:hAnsi="Arial" w:cs="Arial"/>
                <w:color w:val="000000"/>
                <w:lang w:val="id-ID"/>
              </w:rPr>
            </w:pPr>
            <w:r w:rsidRPr="00585ED0">
              <w:rPr>
                <w:rFonts w:ascii="Arial" w:hAnsi="Arial" w:cs="Arial"/>
                <w:lang w:val="af-ZA"/>
              </w:rPr>
              <w:t xml:space="preserve">Kurikulum </w:t>
            </w:r>
            <w:r w:rsidRPr="00585ED0">
              <w:rPr>
                <w:rFonts w:ascii="Arial" w:hAnsi="Arial" w:cs="Arial"/>
                <w:lang w:val="id-ID"/>
              </w:rPr>
              <w:t xml:space="preserve">harus dirancang berdasarkan </w:t>
            </w:r>
            <w:r w:rsidRPr="00585ED0">
              <w:rPr>
                <w:rFonts w:ascii="Arial" w:hAnsi="Arial" w:cs="Arial"/>
                <w:lang w:val="af-ZA"/>
              </w:rPr>
              <w:t xml:space="preserve">relevansinya dengan tujuan, cakupan dan kedalaman materi, pengorganisasian yang mendorong terbentuknya </w:t>
            </w:r>
            <w:r w:rsidRPr="00585ED0">
              <w:rPr>
                <w:rFonts w:ascii="Arial" w:hAnsi="Arial" w:cs="Arial"/>
                <w:i/>
                <w:lang w:val="af-ZA"/>
              </w:rPr>
              <w:t xml:space="preserve">hard skills </w:t>
            </w:r>
            <w:r w:rsidRPr="00585ED0">
              <w:rPr>
                <w:rFonts w:ascii="Arial" w:hAnsi="Arial" w:cs="Arial"/>
                <w:lang w:val="af-ZA"/>
              </w:rPr>
              <w:t>dan</w:t>
            </w:r>
            <w:r w:rsidRPr="00585ED0">
              <w:rPr>
                <w:rFonts w:ascii="Arial" w:hAnsi="Arial" w:cs="Arial"/>
                <w:i/>
                <w:lang w:val="af-ZA"/>
              </w:rPr>
              <w:t xml:space="preserve"> </w:t>
            </w:r>
            <w:r w:rsidRPr="00585ED0">
              <w:rPr>
                <w:rFonts w:ascii="Arial" w:hAnsi="Arial" w:cs="Arial"/>
                <w:lang w:val="af-ZA"/>
              </w:rPr>
              <w:t>keterampilan kepribadian dan perilaku (</w:t>
            </w:r>
            <w:r w:rsidRPr="00585ED0">
              <w:rPr>
                <w:rFonts w:ascii="Arial" w:hAnsi="Arial" w:cs="Arial"/>
                <w:i/>
                <w:lang w:val="af-ZA"/>
              </w:rPr>
              <w:t>soft skills</w:t>
            </w:r>
            <w:r w:rsidRPr="00585ED0">
              <w:rPr>
                <w:rFonts w:ascii="Arial" w:hAnsi="Arial" w:cs="Arial"/>
                <w:lang w:val="af-ZA"/>
              </w:rPr>
              <w:t>)</w:t>
            </w:r>
            <w:r w:rsidRPr="00585ED0">
              <w:rPr>
                <w:rFonts w:ascii="Arial" w:hAnsi="Arial" w:cs="Arial"/>
                <w:i/>
                <w:lang w:val="af-ZA"/>
              </w:rPr>
              <w:t xml:space="preserve"> </w:t>
            </w:r>
            <w:r w:rsidRPr="00585ED0">
              <w:rPr>
                <w:rFonts w:ascii="Arial" w:hAnsi="Arial" w:cs="Arial"/>
                <w:lang w:val="af-ZA"/>
              </w:rPr>
              <w:t>yang</w:t>
            </w:r>
            <w:r w:rsidRPr="00585ED0">
              <w:rPr>
                <w:rFonts w:ascii="Arial" w:hAnsi="Arial" w:cs="Arial"/>
                <w:i/>
                <w:lang w:val="af-ZA"/>
              </w:rPr>
              <w:t xml:space="preserve"> </w:t>
            </w:r>
            <w:r w:rsidRPr="00585ED0">
              <w:rPr>
                <w:rFonts w:ascii="Arial" w:hAnsi="Arial" w:cs="Arial"/>
                <w:iCs/>
                <w:lang w:val="id-ID"/>
              </w:rPr>
              <w:t>dapat diterapkan dalam berbagai situasi dan kondisi</w:t>
            </w:r>
            <w:r w:rsidRPr="00585ED0">
              <w:rPr>
                <w:rFonts w:ascii="Arial" w:hAnsi="Arial" w:cs="Arial"/>
                <w:i/>
                <w:lang w:val="af-ZA"/>
              </w:rPr>
              <w:t>.</w:t>
            </w:r>
          </w:p>
        </w:tc>
      </w:tr>
      <w:tr w:rsidR="003326BE" w:rsidRPr="00585ED0" w:rsidTr="005D2236">
        <w:tc>
          <w:tcPr>
            <w:tcW w:w="1103" w:type="dxa"/>
            <w:tcBorders>
              <w:bottom w:val="single" w:sz="4" w:space="0" w:color="auto"/>
            </w:tcBorders>
          </w:tcPr>
          <w:p w:rsidR="003326BE" w:rsidRPr="00585ED0" w:rsidRDefault="003326BE" w:rsidP="00434365">
            <w:pPr>
              <w:jc w:val="center"/>
              <w:rPr>
                <w:rFonts w:ascii="Arial" w:hAnsi="Arial" w:cs="Arial"/>
                <w:lang w:val="id-ID"/>
              </w:rPr>
            </w:pPr>
            <w:r w:rsidRPr="00585ED0">
              <w:rPr>
                <w:rFonts w:ascii="Arial" w:hAnsi="Arial" w:cs="Arial"/>
                <w:lang w:val="id-ID"/>
              </w:rPr>
              <w:t>5.1.1</w:t>
            </w:r>
          </w:p>
        </w:tc>
        <w:tc>
          <w:tcPr>
            <w:tcW w:w="1430" w:type="dxa"/>
          </w:tcPr>
          <w:p w:rsidR="003326BE" w:rsidRPr="00585ED0" w:rsidRDefault="003326BE" w:rsidP="00434365">
            <w:pPr>
              <w:jc w:val="center"/>
              <w:rPr>
                <w:rFonts w:ascii="Arial" w:hAnsi="Arial" w:cs="Arial"/>
              </w:rPr>
            </w:pPr>
          </w:p>
        </w:tc>
        <w:tc>
          <w:tcPr>
            <w:tcW w:w="6539" w:type="dxa"/>
          </w:tcPr>
          <w:p w:rsidR="003326BE" w:rsidRPr="00585ED0" w:rsidRDefault="003326BE" w:rsidP="009A1CF7">
            <w:pPr>
              <w:spacing w:before="120"/>
              <w:contextualSpacing/>
              <w:jc w:val="both"/>
              <w:rPr>
                <w:rFonts w:ascii="Arial" w:hAnsi="Arial" w:cs="Arial"/>
                <w:lang w:val="nb-NO"/>
              </w:rPr>
            </w:pPr>
            <w:r w:rsidRPr="00585ED0">
              <w:rPr>
                <w:rFonts w:ascii="Arial" w:hAnsi="Arial" w:cs="Arial"/>
                <w:lang w:val="id-ID"/>
              </w:rPr>
              <w:t>Kesesuaian k</w:t>
            </w:r>
            <w:r w:rsidRPr="00585ED0">
              <w:rPr>
                <w:rFonts w:ascii="Arial" w:hAnsi="Arial" w:cs="Arial"/>
                <w:noProof/>
                <w:color w:val="000000"/>
                <w:lang w:val="id-ID"/>
              </w:rPr>
              <w:t xml:space="preserve">ompetensi </w:t>
            </w:r>
            <w:r w:rsidRPr="00585ED0">
              <w:rPr>
                <w:rFonts w:ascii="Arial" w:hAnsi="Arial" w:cs="Arial"/>
                <w:noProof/>
                <w:color w:val="000000"/>
              </w:rPr>
              <w:t xml:space="preserve">utama, pendukung, dan unggulan </w:t>
            </w:r>
            <w:r w:rsidRPr="00585ED0">
              <w:rPr>
                <w:rFonts w:ascii="Arial" w:hAnsi="Arial" w:cs="Arial"/>
                <w:noProof/>
                <w:color w:val="000000"/>
                <w:lang w:val="id-ID"/>
              </w:rPr>
              <w:t xml:space="preserve">dokter hewan </w:t>
            </w:r>
            <w:r w:rsidRPr="00585ED0">
              <w:rPr>
                <w:rFonts w:ascii="Arial" w:hAnsi="Arial" w:cs="Arial"/>
                <w:noProof/>
                <w:color w:val="000000"/>
              </w:rPr>
              <w:t>terhadap visi dan misi.</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5.1.1</w:t>
            </w:r>
            <w:r w:rsidR="003326BE" w:rsidRPr="00585ED0">
              <w:rPr>
                <w:rFonts w:ascii="Arial" w:hAnsi="Arial" w:cs="Arial"/>
                <w:lang w:val="id-ID"/>
              </w:rPr>
              <w:t>.1</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E65CD5">
            <w:pPr>
              <w:jc w:val="both"/>
              <w:rPr>
                <w:rFonts w:ascii="Arial" w:hAnsi="Arial" w:cs="Arial"/>
                <w:lang w:val="nb-NO"/>
              </w:rPr>
            </w:pPr>
            <w:r w:rsidRPr="00585ED0">
              <w:rPr>
                <w:rFonts w:ascii="Arial" w:hAnsi="Arial" w:cs="Arial"/>
                <w:lang w:val="nb-NO"/>
              </w:rPr>
              <w:t>Uraikan pada tempat yang disediakan, kompetensi utama lulusan, kompetensi pendukung lulusan, unggulan dan kompetensi lainnya/pilihan lulusan</w:t>
            </w:r>
            <w:r w:rsidR="003326BE" w:rsidRPr="00585ED0">
              <w:rPr>
                <w:rFonts w:ascii="Arial" w:hAnsi="Arial" w:cs="Arial"/>
                <w:lang w:val="id-ID"/>
              </w:rPr>
              <w:t xml:space="preserve">. </w:t>
            </w:r>
            <w:r w:rsidRPr="00585ED0">
              <w:rPr>
                <w:rFonts w:ascii="Arial" w:hAnsi="Arial" w:cs="Arial"/>
                <w:lang w:val="nb-NO"/>
              </w:rPr>
              <w:t xml:space="preserve">Uraikan kesesuaian kompetensi ini dengan visi, misi, dan tujuan program studi </w:t>
            </w:r>
            <w:r w:rsidRPr="00585ED0">
              <w:rPr>
                <w:rFonts w:ascii="Arial" w:hAnsi="Arial" w:cs="Arial"/>
                <w:lang w:val="id-ID"/>
              </w:rPr>
              <w:t>ke</w:t>
            </w:r>
            <w:r w:rsidRPr="00585ED0">
              <w:rPr>
                <w:rFonts w:ascii="Arial" w:hAnsi="Arial" w:cs="Arial"/>
                <w:lang w:val="nb-NO"/>
              </w:rPr>
              <w:t>dokter</w:t>
            </w:r>
            <w:r w:rsidRPr="00585ED0">
              <w:rPr>
                <w:rFonts w:ascii="Arial" w:hAnsi="Arial" w:cs="Arial"/>
                <w:lang w:val="id-ID"/>
              </w:rPr>
              <w:t>an</w:t>
            </w:r>
            <w:r w:rsidRPr="00585ED0">
              <w:rPr>
                <w:rFonts w:ascii="Arial" w:hAnsi="Arial" w:cs="Arial"/>
                <w:lang w:val="nb-NO"/>
              </w:rPr>
              <w:t xml:space="preserve"> hewan.</w:t>
            </w:r>
          </w:p>
          <w:p w:rsidR="00612156" w:rsidRPr="00585ED0" w:rsidRDefault="00612156" w:rsidP="00E65CD5">
            <w:pPr>
              <w:jc w:val="both"/>
              <w:rPr>
                <w:rFonts w:ascii="Arial" w:hAnsi="Arial" w:cs="Arial"/>
                <w:lang w:val="id-ID"/>
              </w:rPr>
            </w:pPr>
          </w:p>
          <w:p w:rsidR="00612156" w:rsidRPr="00585ED0" w:rsidRDefault="00612156" w:rsidP="00E65CD5">
            <w:pPr>
              <w:spacing w:before="120"/>
              <w:contextualSpacing/>
              <w:jc w:val="both"/>
              <w:rPr>
                <w:rFonts w:ascii="Arial" w:hAnsi="Arial" w:cs="Arial"/>
                <w:lang w:val="nb-NO"/>
              </w:rPr>
            </w:pPr>
            <w:r w:rsidRPr="00585ED0">
              <w:rPr>
                <w:rFonts w:ascii="Arial" w:hAnsi="Arial" w:cs="Arial"/>
                <w:lang w:val="nb-NO"/>
              </w:rPr>
              <w:t>Pengertian tentang kompetensi utama, pendukung, dan lainnya dap</w:t>
            </w:r>
            <w:r w:rsidR="003879EC">
              <w:rPr>
                <w:rFonts w:ascii="Arial" w:hAnsi="Arial" w:cs="Arial"/>
                <w:lang w:val="nb-NO"/>
              </w:rPr>
              <w:t>at dilihat pada Kepmendiknas Nomor</w:t>
            </w:r>
            <w:r w:rsidRPr="00585ED0">
              <w:rPr>
                <w:rFonts w:ascii="Arial" w:hAnsi="Arial" w:cs="Arial"/>
                <w:lang w:val="nb-NO"/>
              </w:rPr>
              <w:t xml:space="preserve"> 045/U/2002, dan merujuk  kepada </w:t>
            </w:r>
            <w:r w:rsidRPr="00585ED0">
              <w:rPr>
                <w:rFonts w:ascii="Arial" w:hAnsi="Arial" w:cs="Arial"/>
                <w:noProof/>
                <w:color w:val="000000"/>
                <w:lang w:val="id-ID"/>
              </w:rPr>
              <w:t>Standar Kompetensi Dokter Hewan Indonesia (ketetapan kongres PDHI 2010).</w:t>
            </w:r>
          </w:p>
        </w:tc>
      </w:tr>
      <w:tr w:rsidR="003326BE" w:rsidRPr="00585ED0" w:rsidTr="005D2236">
        <w:tc>
          <w:tcPr>
            <w:tcW w:w="1103" w:type="dxa"/>
            <w:tcBorders>
              <w:bottom w:val="single" w:sz="4" w:space="0" w:color="auto"/>
            </w:tcBorders>
          </w:tcPr>
          <w:p w:rsidR="003326BE" w:rsidRPr="00585ED0" w:rsidRDefault="003326BE" w:rsidP="00434365">
            <w:pPr>
              <w:jc w:val="center"/>
              <w:rPr>
                <w:rFonts w:ascii="Arial" w:hAnsi="Arial" w:cs="Arial"/>
                <w:lang w:val="id-ID"/>
              </w:rPr>
            </w:pPr>
            <w:r w:rsidRPr="00585ED0">
              <w:rPr>
                <w:rFonts w:ascii="Arial" w:hAnsi="Arial" w:cs="Arial"/>
                <w:lang w:val="id-ID"/>
              </w:rPr>
              <w:t>5.1.1.2</w:t>
            </w:r>
          </w:p>
        </w:tc>
        <w:tc>
          <w:tcPr>
            <w:tcW w:w="1430" w:type="dxa"/>
          </w:tcPr>
          <w:p w:rsidR="003326BE" w:rsidRPr="00585ED0" w:rsidRDefault="003326BE" w:rsidP="00434365">
            <w:pPr>
              <w:jc w:val="center"/>
              <w:rPr>
                <w:rFonts w:ascii="Arial" w:hAnsi="Arial" w:cs="Arial"/>
              </w:rPr>
            </w:pPr>
          </w:p>
        </w:tc>
        <w:tc>
          <w:tcPr>
            <w:tcW w:w="6539" w:type="dxa"/>
          </w:tcPr>
          <w:p w:rsidR="003326BE" w:rsidRPr="009C0388" w:rsidRDefault="003326BE" w:rsidP="009C0388">
            <w:pPr>
              <w:jc w:val="both"/>
              <w:rPr>
                <w:rFonts w:ascii="Arial" w:hAnsi="Arial" w:cs="Arial"/>
                <w:color w:val="000000" w:themeColor="text1"/>
                <w:lang w:val="id-ID"/>
              </w:rPr>
            </w:pPr>
            <w:r w:rsidRPr="009C0388">
              <w:rPr>
                <w:rFonts w:ascii="Arial" w:hAnsi="Arial" w:cs="Arial"/>
                <w:color w:val="000000" w:themeColor="text1"/>
                <w:lang w:val="id-ID"/>
              </w:rPr>
              <w:t>Jelaskan persyaratan penguasaan bahasa Inggri</w:t>
            </w:r>
            <w:r w:rsidR="003879EC" w:rsidRPr="009C0388">
              <w:rPr>
                <w:rFonts w:ascii="Arial" w:hAnsi="Arial" w:cs="Arial"/>
                <w:color w:val="000000" w:themeColor="text1"/>
                <w:lang w:val="id-ID"/>
              </w:rPr>
              <w:t>s (standar TOEFL/ELT</w:t>
            </w:r>
            <w:r w:rsidRPr="009C0388">
              <w:rPr>
                <w:rFonts w:ascii="Arial" w:hAnsi="Arial" w:cs="Arial"/>
                <w:color w:val="000000" w:themeColor="text1"/>
                <w:lang w:val="id-ID"/>
              </w:rPr>
              <w:t>S) dari lulusan</w:t>
            </w:r>
            <w:r w:rsidR="009C0388" w:rsidRPr="009C0388">
              <w:rPr>
                <w:rFonts w:ascii="Arial" w:hAnsi="Arial" w:cs="Arial"/>
                <w:color w:val="000000" w:themeColor="text1"/>
                <w:lang w:val="id-ID"/>
              </w:rPr>
              <w:t xml:space="preserve"> dan </w:t>
            </w:r>
            <w:r w:rsidR="009C0388" w:rsidRPr="009C0388">
              <w:rPr>
                <w:rFonts w:ascii="Arial" w:hAnsi="Arial" w:cs="Arial"/>
                <w:color w:val="000000" w:themeColor="text1"/>
              </w:rPr>
              <w:t xml:space="preserve">tuliskan </w:t>
            </w:r>
            <w:r w:rsidR="009C0388" w:rsidRPr="009C0388">
              <w:rPr>
                <w:rFonts w:ascii="Arial" w:hAnsi="Arial" w:cs="Arial"/>
                <w:color w:val="000000" w:themeColor="text1"/>
                <w:lang w:val="id-ID"/>
              </w:rPr>
              <w:t>berapa p</w:t>
            </w:r>
            <w:r w:rsidR="009C0388" w:rsidRPr="009C0388">
              <w:rPr>
                <w:rFonts w:ascii="Arial" w:hAnsi="Arial" w:cs="Arial"/>
                <w:noProof/>
                <w:color w:val="000000" w:themeColor="text1"/>
                <w:lang w:val="id-ID"/>
              </w:rPr>
              <w:t>ersentase  mahasiwa yang mendapatkan nilai TOEFL  ≥  450.</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5.1.2</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434365">
            <w:pPr>
              <w:jc w:val="both"/>
              <w:rPr>
                <w:rFonts w:ascii="Arial" w:hAnsi="Arial" w:cs="Arial"/>
                <w:lang w:val="nb-NO"/>
              </w:rPr>
            </w:pPr>
            <w:r w:rsidRPr="00585ED0">
              <w:rPr>
                <w:rFonts w:ascii="Arial" w:hAnsi="Arial" w:cs="Arial"/>
                <w:lang w:val="nb-NO"/>
              </w:rPr>
              <w:t>Uraikan dengan rinci upaya yang telah ditempuh untuk mencapai kompetensi dokter hewan dan bagaimana upaya proses pembelajaran</w:t>
            </w:r>
            <w:r w:rsidRPr="00585ED0">
              <w:rPr>
                <w:rFonts w:ascii="Arial" w:hAnsi="Arial" w:cs="Arial"/>
                <w:lang w:val="id-ID"/>
              </w:rPr>
              <w:t xml:space="preserve"> </w:t>
            </w:r>
            <w:r w:rsidRPr="00585ED0">
              <w:rPr>
                <w:rFonts w:ascii="Arial" w:hAnsi="Arial" w:cs="Arial"/>
                <w:lang w:val="nb-NO"/>
              </w:rPr>
              <w:t xml:space="preserve">dari aspek </w:t>
            </w:r>
            <w:r w:rsidRPr="00585ED0">
              <w:rPr>
                <w:rFonts w:ascii="Arial" w:hAnsi="Arial" w:cs="Arial"/>
                <w:noProof/>
                <w:color w:val="000000"/>
                <w:lang w:val="id-ID"/>
              </w:rPr>
              <w:t>p</w:t>
            </w:r>
            <w:r w:rsidRPr="00585ED0">
              <w:rPr>
                <w:rFonts w:ascii="Arial" w:hAnsi="Arial" w:cs="Arial"/>
                <w:noProof/>
                <w:color w:val="000000"/>
              </w:rPr>
              <w:t>ersiapan pembelajaran</w:t>
            </w:r>
            <w:r w:rsidRPr="00585ED0">
              <w:rPr>
                <w:rFonts w:ascii="Arial" w:hAnsi="Arial" w:cs="Arial"/>
                <w:noProof/>
                <w:color w:val="000000"/>
                <w:lang w:val="id-ID"/>
              </w:rPr>
              <w:t>, p</w:t>
            </w:r>
            <w:r w:rsidRPr="00585ED0">
              <w:rPr>
                <w:rFonts w:ascii="Arial" w:hAnsi="Arial" w:cs="Arial"/>
                <w:noProof/>
                <w:color w:val="000000"/>
              </w:rPr>
              <w:t>roses pembelajaran</w:t>
            </w:r>
            <w:r w:rsidRPr="00585ED0">
              <w:rPr>
                <w:rFonts w:ascii="Arial" w:hAnsi="Arial" w:cs="Arial"/>
                <w:noProof/>
                <w:color w:val="000000"/>
                <w:lang w:val="id-ID"/>
              </w:rPr>
              <w:t>, dan e</w:t>
            </w:r>
            <w:r w:rsidRPr="00585ED0">
              <w:rPr>
                <w:rFonts w:ascii="Arial" w:hAnsi="Arial" w:cs="Arial"/>
                <w:noProof/>
                <w:color w:val="000000"/>
              </w:rPr>
              <w:t>valuasi pembelajaran</w:t>
            </w:r>
            <w:r w:rsidRPr="00585ED0">
              <w:rPr>
                <w:rFonts w:ascii="Arial" w:hAnsi="Arial" w:cs="Arial"/>
                <w:lang w:val="nb-NO"/>
              </w:rPr>
              <w:t xml:space="preserve"> </w:t>
            </w:r>
            <w:r w:rsidRPr="00585ED0">
              <w:rPr>
                <w:rFonts w:ascii="Arial" w:hAnsi="Arial" w:cs="Arial"/>
                <w:lang w:val="id-ID"/>
              </w:rPr>
              <w:t>dan cantumkan dokumen-dokumen pendukung terkait</w:t>
            </w:r>
            <w:r w:rsidRPr="00585ED0">
              <w:rPr>
                <w:rFonts w:ascii="Arial" w:hAnsi="Arial" w:cs="Arial"/>
                <w:lang w:val="nb-NO"/>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5.1.3</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434365">
            <w:pPr>
              <w:jc w:val="both"/>
              <w:rPr>
                <w:rFonts w:ascii="Arial" w:hAnsi="Arial" w:cs="Arial"/>
                <w:lang w:val="id-ID"/>
              </w:rPr>
            </w:pPr>
            <w:r w:rsidRPr="00585ED0">
              <w:rPr>
                <w:rFonts w:ascii="Arial" w:hAnsi="Arial" w:cs="Arial"/>
                <w:lang w:val="id-ID"/>
              </w:rPr>
              <w:t>Struktur Kurikulum</w:t>
            </w:r>
            <w:r w:rsidR="005F270C">
              <w:rPr>
                <w:rFonts w:ascii="Arial" w:hAnsi="Arial" w:cs="Arial"/>
                <w:lang w:val="id-ID"/>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lastRenderedPageBreak/>
              <w:t>5.1.3.1</w:t>
            </w:r>
          </w:p>
        </w:tc>
        <w:tc>
          <w:tcPr>
            <w:tcW w:w="1430" w:type="dxa"/>
          </w:tcPr>
          <w:p w:rsidR="00612156" w:rsidRPr="00585ED0" w:rsidRDefault="00612156" w:rsidP="003326BE">
            <w:pPr>
              <w:jc w:val="center"/>
              <w:rPr>
                <w:rFonts w:ascii="Arial" w:hAnsi="Arial" w:cs="Arial"/>
                <w:lang w:val="id-ID"/>
              </w:rPr>
            </w:pPr>
            <w:r w:rsidRPr="00585ED0">
              <w:rPr>
                <w:rFonts w:ascii="Arial" w:hAnsi="Arial" w:cs="Arial"/>
                <w:lang w:val="id-ID"/>
              </w:rPr>
              <w:t>(</w:t>
            </w:r>
            <w:r w:rsidR="003326BE" w:rsidRPr="00585ED0">
              <w:rPr>
                <w:rFonts w:ascii="Arial" w:hAnsi="Arial" w:cs="Arial"/>
                <w:lang w:val="id-ID"/>
              </w:rPr>
              <w:t>2</w:t>
            </w:r>
            <w:r w:rsidRPr="00585ED0">
              <w:rPr>
                <w:rFonts w:ascii="Arial" w:hAnsi="Arial" w:cs="Arial"/>
                <w:lang w:val="id-ID"/>
              </w:rPr>
              <w:t>)-(3)</w:t>
            </w:r>
          </w:p>
        </w:tc>
        <w:tc>
          <w:tcPr>
            <w:tcW w:w="6539" w:type="dxa"/>
          </w:tcPr>
          <w:p w:rsidR="00612156" w:rsidRDefault="003326BE" w:rsidP="00E65CD5">
            <w:pPr>
              <w:jc w:val="both"/>
              <w:rPr>
                <w:rFonts w:ascii="Arial" w:hAnsi="Arial" w:cs="Arial"/>
                <w:bCs/>
                <w:lang w:val="id-ID"/>
              </w:rPr>
            </w:pPr>
            <w:r w:rsidRPr="00585ED0">
              <w:rPr>
                <w:rFonts w:ascii="Arial" w:hAnsi="Arial" w:cs="Arial"/>
                <w:lang w:val="id-ID"/>
              </w:rPr>
              <w:t>Uraikan j</w:t>
            </w:r>
            <w:r w:rsidR="00612156" w:rsidRPr="00585ED0">
              <w:rPr>
                <w:rFonts w:ascii="Arial" w:hAnsi="Arial" w:cs="Arial"/>
                <w:lang w:val="sv-SE"/>
              </w:rPr>
              <w:t xml:space="preserve">umlah sks </w:t>
            </w:r>
            <w:r w:rsidR="00612156" w:rsidRPr="00585ED0">
              <w:rPr>
                <w:rFonts w:ascii="Arial" w:hAnsi="Arial" w:cs="Arial"/>
                <w:lang w:val="id-ID"/>
              </w:rPr>
              <w:t>program studi</w:t>
            </w:r>
            <w:r w:rsidR="00612156" w:rsidRPr="00585ED0">
              <w:rPr>
                <w:rFonts w:ascii="Arial" w:hAnsi="Arial" w:cs="Arial"/>
                <w:color w:val="FF0000"/>
                <w:lang w:val="id-ID"/>
              </w:rPr>
              <w:t xml:space="preserve"> </w:t>
            </w:r>
            <w:r w:rsidR="00612156" w:rsidRPr="00585ED0">
              <w:rPr>
                <w:rFonts w:ascii="Arial" w:hAnsi="Arial" w:cs="Arial"/>
                <w:color w:val="FF0000"/>
                <w:lang w:val="sv-SE"/>
              </w:rPr>
              <w:t xml:space="preserve"> </w:t>
            </w:r>
            <w:r w:rsidR="00612156" w:rsidRPr="00585ED0">
              <w:rPr>
                <w:rFonts w:ascii="Arial" w:hAnsi="Arial" w:cs="Arial"/>
                <w:lang w:val="sv-SE"/>
              </w:rPr>
              <w:t>(</w:t>
            </w:r>
            <w:r w:rsidRPr="00585ED0">
              <w:rPr>
                <w:rFonts w:ascii="Arial" w:hAnsi="Arial" w:cs="Arial"/>
                <w:lang w:val="id-ID"/>
              </w:rPr>
              <w:t xml:space="preserve">sks </w:t>
            </w:r>
            <w:r w:rsidR="00612156" w:rsidRPr="00585ED0">
              <w:rPr>
                <w:rFonts w:ascii="Arial" w:hAnsi="Arial" w:cs="Arial"/>
                <w:lang w:val="sv-SE"/>
              </w:rPr>
              <w:t xml:space="preserve">minimum untuk kelulusan </w:t>
            </w:r>
            <w:r w:rsidR="00612156" w:rsidRPr="00585ED0">
              <w:rPr>
                <w:rFonts w:ascii="Arial" w:hAnsi="Arial" w:cs="Arial"/>
                <w:lang w:val="id-ID"/>
              </w:rPr>
              <w:t xml:space="preserve"> adalah 144</w:t>
            </w:r>
            <w:r w:rsidR="00612156" w:rsidRPr="00585ED0">
              <w:rPr>
                <w:rFonts w:ascii="Arial" w:hAnsi="Arial" w:cs="Arial"/>
                <w:lang w:val="sv-SE"/>
              </w:rPr>
              <w:t xml:space="preserve"> sks</w:t>
            </w:r>
            <w:r w:rsidR="00612156" w:rsidRPr="00585ED0">
              <w:rPr>
                <w:rFonts w:ascii="Arial" w:hAnsi="Arial" w:cs="Arial"/>
                <w:bCs/>
                <w:lang w:val="sv-SE"/>
              </w:rPr>
              <w:t xml:space="preserve"> </w:t>
            </w:r>
            <w:r w:rsidR="00612156" w:rsidRPr="00585ED0">
              <w:rPr>
                <w:rFonts w:ascii="Arial" w:hAnsi="Arial" w:cs="Arial"/>
                <w:bCs/>
                <w:lang w:val="id-ID"/>
              </w:rPr>
              <w:t>untuk pendidikan akademik dan 36 sks untuk pendidikan profesi</w:t>
            </w:r>
            <w:r w:rsidRPr="00585ED0">
              <w:rPr>
                <w:rFonts w:ascii="Arial" w:hAnsi="Arial" w:cs="Arial"/>
                <w:bCs/>
                <w:lang w:val="id-ID"/>
              </w:rPr>
              <w:t>)</w:t>
            </w:r>
            <w:r w:rsidR="00612156" w:rsidRPr="00585ED0">
              <w:rPr>
                <w:rFonts w:ascii="Arial" w:hAnsi="Arial" w:cs="Arial"/>
                <w:bCs/>
                <w:lang w:val="id-ID"/>
              </w:rPr>
              <w:t xml:space="preserve"> yang tersusun atas mata kuliah wajib umum, mata</w:t>
            </w:r>
            <w:r w:rsidR="005F270C">
              <w:rPr>
                <w:rFonts w:ascii="Arial" w:hAnsi="Arial" w:cs="Arial"/>
                <w:bCs/>
                <w:lang w:val="id-ID"/>
              </w:rPr>
              <w:t xml:space="preserve"> </w:t>
            </w:r>
            <w:r w:rsidR="00612156" w:rsidRPr="00585ED0">
              <w:rPr>
                <w:rFonts w:ascii="Arial" w:hAnsi="Arial" w:cs="Arial"/>
                <w:bCs/>
                <w:lang w:val="id-ID"/>
              </w:rPr>
              <w:t>kuliah wajib bidang ilmu,</w:t>
            </w:r>
            <w:r w:rsidR="005F270C">
              <w:rPr>
                <w:rFonts w:ascii="Arial" w:hAnsi="Arial" w:cs="Arial"/>
                <w:bCs/>
                <w:lang w:val="id-ID"/>
              </w:rPr>
              <w:t xml:space="preserve"> </w:t>
            </w:r>
            <w:r w:rsidR="00612156" w:rsidRPr="00585ED0">
              <w:rPr>
                <w:rFonts w:ascii="Arial" w:hAnsi="Arial" w:cs="Arial"/>
                <w:bCs/>
                <w:lang w:val="id-ID"/>
              </w:rPr>
              <w:t>mata kuliah pilihan</w:t>
            </w:r>
            <w:r w:rsidR="00F2582B" w:rsidRPr="00585ED0">
              <w:rPr>
                <w:rFonts w:ascii="Arial" w:hAnsi="Arial" w:cs="Arial"/>
                <w:lang w:val="id-ID"/>
              </w:rPr>
              <w:t xml:space="preserve"> pada </w:t>
            </w:r>
            <w:r w:rsidR="00F2582B">
              <w:rPr>
                <w:rFonts w:ascii="Arial" w:hAnsi="Arial" w:cs="Arial"/>
                <w:lang w:val="id-ID"/>
              </w:rPr>
              <w:t>tabel</w:t>
            </w:r>
            <w:r w:rsidR="00F2582B" w:rsidRPr="00585ED0">
              <w:rPr>
                <w:rFonts w:ascii="Arial" w:hAnsi="Arial" w:cs="Arial"/>
                <w:lang w:val="id-ID"/>
              </w:rPr>
              <w:t xml:space="preserve"> yang telah disediakan.</w:t>
            </w:r>
          </w:p>
          <w:p w:rsidR="00E65CD5" w:rsidRPr="00585ED0" w:rsidRDefault="005F270C" w:rsidP="00E65CD5">
            <w:pPr>
              <w:jc w:val="both"/>
              <w:rPr>
                <w:rFonts w:ascii="Arial" w:hAnsi="Arial" w:cs="Arial"/>
                <w:bCs/>
                <w:lang w:val="id-ID"/>
              </w:rPr>
            </w:pPr>
            <w:r>
              <w:rPr>
                <w:rFonts w:ascii="Arial" w:hAnsi="Arial" w:cs="Arial"/>
                <w:bCs/>
                <w:lang w:val="id-ID"/>
              </w:rPr>
              <w:t>.</w:t>
            </w:r>
          </w:p>
          <w:p w:rsidR="003326BE" w:rsidRPr="00585ED0" w:rsidRDefault="003326BE" w:rsidP="00E65CD5">
            <w:pPr>
              <w:ind w:left="336" w:hanging="283"/>
              <w:jc w:val="both"/>
              <w:rPr>
                <w:rFonts w:ascii="Arial" w:hAnsi="Arial" w:cs="Arial"/>
                <w:bCs/>
                <w:lang w:val="id-ID"/>
              </w:rPr>
            </w:pPr>
            <w:r w:rsidRPr="00585ED0">
              <w:rPr>
                <w:rFonts w:ascii="Arial" w:hAnsi="Arial" w:cs="Arial"/>
                <w:bCs/>
                <w:lang w:val="id-ID"/>
              </w:rPr>
              <w:t>Tuliskan</w:t>
            </w:r>
            <w:r w:rsidR="00E65CD5">
              <w:rPr>
                <w:rFonts w:ascii="Arial" w:hAnsi="Arial" w:cs="Arial"/>
                <w:bCs/>
                <w:lang w:val="id-ID"/>
              </w:rPr>
              <w:t xml:space="preserve"> pada:</w:t>
            </w:r>
          </w:p>
          <w:p w:rsidR="003326BE" w:rsidRPr="00585ED0" w:rsidRDefault="009A1CF7" w:rsidP="006D2F49">
            <w:pPr>
              <w:pStyle w:val="ListParagraph"/>
              <w:numPr>
                <w:ilvl w:val="0"/>
                <w:numId w:val="66"/>
              </w:numPr>
              <w:ind w:left="336" w:hanging="283"/>
              <w:jc w:val="both"/>
              <w:rPr>
                <w:rFonts w:ascii="Arial" w:hAnsi="Arial" w:cs="Arial"/>
                <w:lang w:val="nb-NO"/>
              </w:rPr>
            </w:pPr>
            <w:r>
              <w:rPr>
                <w:rFonts w:ascii="Arial" w:hAnsi="Arial" w:cs="Arial"/>
                <w:bCs/>
                <w:lang w:val="id-ID"/>
              </w:rPr>
              <w:t>k</w:t>
            </w:r>
            <w:r w:rsidR="003326BE" w:rsidRPr="00585ED0">
              <w:rPr>
                <w:rFonts w:ascii="Arial" w:hAnsi="Arial" w:cs="Arial"/>
                <w:bCs/>
                <w:lang w:val="id-ID"/>
              </w:rPr>
              <w:t>olom (2)</w:t>
            </w:r>
            <w:r w:rsidR="00E65CD5">
              <w:rPr>
                <w:rFonts w:ascii="Arial" w:hAnsi="Arial" w:cs="Arial"/>
                <w:bCs/>
                <w:lang w:val="id-ID"/>
              </w:rPr>
              <w:t>,</w:t>
            </w:r>
            <w:r w:rsidR="003326BE" w:rsidRPr="00585ED0">
              <w:rPr>
                <w:rFonts w:ascii="Arial" w:hAnsi="Arial" w:cs="Arial"/>
                <w:bCs/>
                <w:lang w:val="id-ID"/>
              </w:rPr>
              <w:t xml:space="preserve"> </w:t>
            </w:r>
            <w:r w:rsidR="004D7EB1" w:rsidRPr="00585ED0">
              <w:rPr>
                <w:rFonts w:ascii="Arial" w:hAnsi="Arial" w:cs="Arial"/>
                <w:bCs/>
                <w:lang w:val="id-ID"/>
              </w:rPr>
              <w:t xml:space="preserve">total </w:t>
            </w:r>
            <w:r w:rsidR="003326BE" w:rsidRPr="00585ED0">
              <w:rPr>
                <w:rFonts w:ascii="Arial" w:hAnsi="Arial" w:cs="Arial"/>
                <w:bCs/>
                <w:lang w:val="id-ID"/>
              </w:rPr>
              <w:t>bobot sks mata kuliah wajib umum, mata</w:t>
            </w:r>
            <w:r w:rsidR="00AB7551">
              <w:rPr>
                <w:rFonts w:ascii="Arial" w:hAnsi="Arial" w:cs="Arial"/>
                <w:bCs/>
                <w:lang w:val="id-ID"/>
              </w:rPr>
              <w:t xml:space="preserve"> </w:t>
            </w:r>
            <w:r w:rsidR="003326BE" w:rsidRPr="00585ED0">
              <w:rPr>
                <w:rFonts w:ascii="Arial" w:hAnsi="Arial" w:cs="Arial"/>
                <w:bCs/>
                <w:lang w:val="id-ID"/>
              </w:rPr>
              <w:t>kuliah wajib bidang ilmu,</w:t>
            </w:r>
            <w:r w:rsidR="00AB7551">
              <w:rPr>
                <w:rFonts w:ascii="Arial" w:hAnsi="Arial" w:cs="Arial"/>
                <w:bCs/>
                <w:lang w:val="id-ID"/>
              </w:rPr>
              <w:t xml:space="preserve"> </w:t>
            </w:r>
            <w:r w:rsidR="003326BE" w:rsidRPr="00585ED0">
              <w:rPr>
                <w:rFonts w:ascii="Arial" w:hAnsi="Arial" w:cs="Arial"/>
                <w:bCs/>
                <w:lang w:val="id-ID"/>
              </w:rPr>
              <w:t>mata kuliah pilihan</w:t>
            </w:r>
            <w:r w:rsidR="00E65CD5">
              <w:rPr>
                <w:rFonts w:ascii="Arial" w:hAnsi="Arial" w:cs="Arial"/>
                <w:bCs/>
                <w:lang w:val="id-ID"/>
              </w:rPr>
              <w:t>;</w:t>
            </w:r>
          </w:p>
          <w:p w:rsidR="004D7EB1" w:rsidRPr="00585ED0" w:rsidRDefault="009A1CF7" w:rsidP="006D2F49">
            <w:pPr>
              <w:pStyle w:val="ListParagraph"/>
              <w:numPr>
                <w:ilvl w:val="0"/>
                <w:numId w:val="66"/>
              </w:numPr>
              <w:ind w:left="336" w:hanging="283"/>
              <w:jc w:val="both"/>
              <w:rPr>
                <w:rFonts w:ascii="Arial" w:hAnsi="Arial" w:cs="Arial"/>
                <w:lang w:val="nb-NO"/>
              </w:rPr>
            </w:pPr>
            <w:r>
              <w:rPr>
                <w:rFonts w:ascii="Arial" w:hAnsi="Arial" w:cs="Arial"/>
                <w:bCs/>
                <w:lang w:val="id-ID"/>
              </w:rPr>
              <w:t>k</w:t>
            </w:r>
            <w:r w:rsidR="004D7EB1" w:rsidRPr="00585ED0">
              <w:rPr>
                <w:rFonts w:ascii="Arial" w:hAnsi="Arial" w:cs="Arial"/>
                <w:bCs/>
                <w:lang w:val="id-ID"/>
              </w:rPr>
              <w:t>olom (3)</w:t>
            </w:r>
            <w:r w:rsidR="00E65CD5">
              <w:rPr>
                <w:rFonts w:ascii="Arial" w:hAnsi="Arial" w:cs="Arial"/>
                <w:bCs/>
                <w:lang w:val="id-ID"/>
              </w:rPr>
              <w:t>,</w:t>
            </w:r>
            <w:r w:rsidR="004D7EB1" w:rsidRPr="00585ED0">
              <w:rPr>
                <w:rFonts w:ascii="Arial" w:hAnsi="Arial" w:cs="Arial"/>
                <w:bCs/>
                <w:lang w:val="id-ID"/>
              </w:rPr>
              <w:t xml:space="preserve"> keterangan yang perlu dicantumkan</w:t>
            </w:r>
            <w:r w:rsidR="00E65CD5">
              <w:rPr>
                <w:rFonts w:ascii="Arial" w:hAnsi="Arial" w:cs="Arial"/>
                <w:bCs/>
                <w:lang w:val="id-ID"/>
              </w:rPr>
              <w:t>.</w:t>
            </w:r>
          </w:p>
        </w:tc>
      </w:tr>
      <w:tr w:rsidR="00612156" w:rsidRPr="00585ED0" w:rsidTr="005D2236">
        <w:tc>
          <w:tcPr>
            <w:tcW w:w="1103"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rPr>
              <w:t>5.1.3</w:t>
            </w:r>
            <w:r w:rsidRPr="00585ED0">
              <w:rPr>
                <w:rFonts w:ascii="Arial" w:hAnsi="Arial" w:cs="Arial"/>
                <w:lang w:val="id-ID"/>
              </w:rPr>
              <w:t>.2</w:t>
            </w:r>
          </w:p>
          <w:p w:rsidR="00612156" w:rsidRPr="00585ED0" w:rsidRDefault="00612156" w:rsidP="00434365">
            <w:pPr>
              <w:jc w:val="center"/>
              <w:rPr>
                <w:rFonts w:ascii="Arial" w:hAnsi="Arial" w:cs="Arial"/>
                <w:lang w:val="id-ID"/>
              </w:rPr>
            </w:pPr>
          </w:p>
        </w:tc>
        <w:tc>
          <w:tcPr>
            <w:tcW w:w="1430" w:type="dxa"/>
          </w:tcPr>
          <w:p w:rsidR="00612156" w:rsidRPr="00585ED0" w:rsidRDefault="00612156" w:rsidP="00434365">
            <w:pPr>
              <w:jc w:val="center"/>
              <w:rPr>
                <w:rFonts w:ascii="Arial" w:hAnsi="Arial" w:cs="Arial"/>
              </w:rPr>
            </w:pPr>
            <w:r w:rsidRPr="00585ED0">
              <w:rPr>
                <w:rFonts w:ascii="Arial" w:hAnsi="Arial" w:cs="Arial"/>
              </w:rPr>
              <w:t>(1)-(</w:t>
            </w:r>
            <w:r w:rsidRPr="00585ED0">
              <w:rPr>
                <w:rFonts w:ascii="Arial" w:hAnsi="Arial" w:cs="Arial"/>
                <w:lang w:val="id-ID"/>
              </w:rPr>
              <w:t>11</w:t>
            </w:r>
            <w:r w:rsidRPr="00585ED0">
              <w:rPr>
                <w:rFonts w:ascii="Arial" w:hAnsi="Arial" w:cs="Arial"/>
              </w:rPr>
              <w:t>)</w:t>
            </w:r>
          </w:p>
        </w:tc>
        <w:tc>
          <w:tcPr>
            <w:tcW w:w="6539" w:type="dxa"/>
          </w:tcPr>
          <w:p w:rsidR="00612156" w:rsidRPr="00585ED0" w:rsidRDefault="00612156" w:rsidP="00511733">
            <w:pPr>
              <w:ind w:firstLine="11"/>
              <w:jc w:val="both"/>
              <w:rPr>
                <w:rFonts w:ascii="Arial" w:hAnsi="Arial" w:cs="Arial"/>
                <w:color w:val="000000"/>
                <w:lang w:val="id-ID"/>
              </w:rPr>
            </w:pPr>
            <w:r w:rsidRPr="00585ED0">
              <w:rPr>
                <w:rFonts w:ascii="Arial" w:hAnsi="Arial" w:cs="Arial"/>
              </w:rPr>
              <w:t xml:space="preserve">Kurikulum </w:t>
            </w:r>
            <w:r w:rsidRPr="00585ED0">
              <w:rPr>
                <w:rFonts w:ascii="Arial" w:hAnsi="Arial" w:cs="Arial"/>
                <w:lang w:val="id-ID"/>
              </w:rPr>
              <w:t>program studi kedokteran hewan</w:t>
            </w:r>
            <w:r w:rsidRPr="00585ED0">
              <w:rPr>
                <w:rFonts w:ascii="Arial" w:hAnsi="Arial" w:cs="Arial"/>
              </w:rPr>
              <w:t xml:space="preserve"> adalah seperangkat rencana dan pengaturan mengenai tujuan, isi, maupun bahan kajian dan pelajaran serta cara penyampaian dan penilaiannya yang digunakan sebagai pedoman penyelenggaraan kegiatan pembelajaran di </w:t>
            </w:r>
            <w:r w:rsidRPr="00585ED0">
              <w:rPr>
                <w:rFonts w:ascii="Arial" w:hAnsi="Arial" w:cs="Arial"/>
                <w:lang w:val="id-ID"/>
              </w:rPr>
              <w:t>program studi kedokteran hewan</w:t>
            </w:r>
            <w:r w:rsidRPr="00585ED0">
              <w:rPr>
                <w:rFonts w:ascii="Arial" w:hAnsi="Arial" w:cs="Arial"/>
              </w:rPr>
              <w:t>.</w:t>
            </w:r>
            <w:r w:rsidRPr="00585ED0">
              <w:rPr>
                <w:rFonts w:ascii="Arial" w:hAnsi="Arial" w:cs="Arial"/>
                <w:color w:val="000000"/>
                <w:lang w:val="id-ID"/>
              </w:rPr>
              <w:t xml:space="preserve"> I</w:t>
            </w:r>
            <w:r w:rsidRPr="00585ED0">
              <w:rPr>
                <w:rFonts w:ascii="Arial" w:hAnsi="Arial" w:cs="Arial"/>
                <w:color w:val="000000"/>
              </w:rPr>
              <w:t>si kurikulum meliputi prinsip-prinsip metode ilmiah,</w:t>
            </w:r>
            <w:r w:rsidRPr="00585ED0">
              <w:rPr>
                <w:rFonts w:ascii="Arial" w:hAnsi="Arial" w:cs="Arial"/>
                <w:color w:val="000000"/>
                <w:lang w:val="id-ID"/>
              </w:rPr>
              <w:t xml:space="preserve"> ilmu humaniora, ilmu kedokteran dasar, ilmu biomedis veteriner, ilmu produksi dan reproduksi veteriner, patologi veteriner, ilmu penyakit hewan, epidemiologi dan ilmu kesehatan </w:t>
            </w:r>
            <w:r w:rsidRPr="00585ED0">
              <w:rPr>
                <w:rFonts w:ascii="Arial" w:hAnsi="Arial" w:cs="Arial"/>
                <w:color w:val="000000"/>
              </w:rPr>
              <w:t xml:space="preserve"> masyarakat </w:t>
            </w:r>
            <w:r w:rsidRPr="00585ED0">
              <w:rPr>
                <w:rFonts w:ascii="Arial" w:hAnsi="Arial" w:cs="Arial"/>
                <w:color w:val="000000"/>
                <w:lang w:val="id-ID"/>
              </w:rPr>
              <w:t xml:space="preserve">veteriner serta ilmu </w:t>
            </w:r>
            <w:r w:rsidRPr="00585ED0">
              <w:rPr>
                <w:rFonts w:ascii="Arial" w:hAnsi="Arial" w:cs="Arial"/>
                <w:color w:val="000000"/>
              </w:rPr>
              <w:t>klinik</w:t>
            </w:r>
            <w:r w:rsidRPr="00585ED0">
              <w:rPr>
                <w:rFonts w:ascii="Arial" w:hAnsi="Arial" w:cs="Arial"/>
                <w:color w:val="000000"/>
                <w:lang w:val="id-ID"/>
              </w:rPr>
              <w:t xml:space="preserve"> veteriner.</w:t>
            </w:r>
          </w:p>
          <w:p w:rsidR="00612156" w:rsidRPr="00585ED0" w:rsidRDefault="00612156" w:rsidP="00511733">
            <w:pPr>
              <w:jc w:val="both"/>
              <w:rPr>
                <w:rFonts w:ascii="Arial" w:hAnsi="Arial" w:cs="Arial"/>
                <w:lang w:val="id-ID"/>
              </w:rPr>
            </w:pPr>
            <w:r w:rsidRPr="00585ED0">
              <w:rPr>
                <w:rFonts w:ascii="Arial" w:hAnsi="Arial" w:cs="Arial"/>
              </w:rPr>
              <w:t xml:space="preserve">Kurikulum institusional merupakan sejumlah bahan kajian dan pelajaran yang merupakan bagian dari kurikulum program studi kedokteran hewan, terdiri atas tambahan dari kelompok ilmu dalam kurikulum berbasis kompetensi yang disusun dengan memperhatikan keadaan dan kebutuhan lingkungan serta ciri khas perguruan tinggi yang bersangkutan. </w:t>
            </w:r>
          </w:p>
          <w:p w:rsidR="00612156" w:rsidRPr="00585ED0" w:rsidRDefault="00612156" w:rsidP="00511733">
            <w:pPr>
              <w:jc w:val="both"/>
              <w:rPr>
                <w:rFonts w:ascii="Arial" w:hAnsi="Arial" w:cs="Arial"/>
                <w:lang w:val="id-ID"/>
              </w:rPr>
            </w:pPr>
          </w:p>
          <w:p w:rsidR="00612156" w:rsidRPr="00585ED0" w:rsidRDefault="00612156" w:rsidP="00511733">
            <w:pPr>
              <w:jc w:val="both"/>
              <w:rPr>
                <w:rFonts w:ascii="Arial" w:hAnsi="Arial" w:cs="Arial"/>
                <w:lang w:val="id-ID"/>
              </w:rPr>
            </w:pPr>
            <w:r w:rsidRPr="00585ED0">
              <w:rPr>
                <w:rFonts w:ascii="Arial" w:hAnsi="Arial" w:cs="Arial"/>
                <w:lang w:val="id-ID"/>
              </w:rPr>
              <w:t>Uraikan struktur kurikulum pada program pendidikan akademik</w:t>
            </w:r>
            <w:r w:rsidR="00F10616">
              <w:rPr>
                <w:rFonts w:ascii="Arial" w:hAnsi="Arial" w:cs="Arial"/>
                <w:lang w:val="id-ID"/>
              </w:rPr>
              <w:t>: jumlah</w:t>
            </w:r>
            <w:r w:rsidR="00F10616">
              <w:rPr>
                <w:rFonts w:ascii="Arial" w:hAnsi="Arial" w:cs="Arial"/>
              </w:rPr>
              <w:t xml:space="preserve"> sks</w:t>
            </w:r>
            <w:r w:rsidR="00F10616">
              <w:rPr>
                <w:rFonts w:ascii="Arial" w:hAnsi="Arial" w:cs="Arial"/>
                <w:lang w:val="id-ID"/>
              </w:rPr>
              <w:t xml:space="preserve"> minimum, jumlah </w:t>
            </w:r>
            <w:r w:rsidR="00F10616">
              <w:rPr>
                <w:rFonts w:ascii="Arial" w:hAnsi="Arial" w:cs="Arial"/>
              </w:rPr>
              <w:t>sks</w:t>
            </w:r>
            <w:r w:rsidR="00F10616">
              <w:rPr>
                <w:rFonts w:ascii="Arial" w:hAnsi="Arial" w:cs="Arial"/>
                <w:lang w:val="id-ID"/>
              </w:rPr>
              <w:t xml:space="preserve"> perkuliahan, </w:t>
            </w:r>
            <w:r w:rsidR="00F10616">
              <w:rPr>
                <w:rFonts w:ascii="Arial" w:hAnsi="Arial" w:cs="Arial"/>
              </w:rPr>
              <w:t>sks</w:t>
            </w:r>
            <w:r w:rsidR="00F10616">
              <w:rPr>
                <w:rFonts w:ascii="Arial" w:hAnsi="Arial" w:cs="Arial"/>
                <w:lang w:val="id-ID"/>
              </w:rPr>
              <w:t xml:space="preserve"> seminar, </w:t>
            </w:r>
            <w:r w:rsidR="00F10616">
              <w:rPr>
                <w:rFonts w:ascii="Arial" w:hAnsi="Arial" w:cs="Arial"/>
              </w:rPr>
              <w:t>sks</w:t>
            </w:r>
            <w:r w:rsidRPr="00585ED0">
              <w:rPr>
                <w:rFonts w:ascii="Arial" w:hAnsi="Arial" w:cs="Arial"/>
                <w:lang w:val="id-ID"/>
              </w:rPr>
              <w:t xml:space="preserve"> tugas-t</w:t>
            </w:r>
            <w:r w:rsidR="00F10616">
              <w:rPr>
                <w:rFonts w:ascii="Arial" w:hAnsi="Arial" w:cs="Arial"/>
                <w:lang w:val="id-ID"/>
              </w:rPr>
              <w:t xml:space="preserve">ugas khusus, </w:t>
            </w:r>
            <w:r w:rsidR="00F10616">
              <w:rPr>
                <w:rFonts w:ascii="Arial" w:hAnsi="Arial" w:cs="Arial"/>
              </w:rPr>
              <w:t>sks</w:t>
            </w:r>
            <w:r w:rsidRPr="00585ED0">
              <w:rPr>
                <w:rFonts w:ascii="Arial" w:hAnsi="Arial" w:cs="Arial"/>
                <w:lang w:val="id-ID"/>
              </w:rPr>
              <w:t xml:space="preserve"> skripsi, sistem penilaian, ketersediaan deskripsi matakuliah, RPKPS/ GBPP dan </w:t>
            </w:r>
            <w:r w:rsidRPr="00585ED0">
              <w:rPr>
                <w:rFonts w:ascii="Arial" w:hAnsi="Arial" w:cs="Arial"/>
              </w:rPr>
              <w:t>SAP</w:t>
            </w:r>
            <w:r w:rsidRPr="00585ED0">
              <w:rPr>
                <w:rFonts w:ascii="Arial" w:hAnsi="Arial" w:cs="Arial"/>
                <w:lang w:val="id-ID"/>
              </w:rPr>
              <w:t xml:space="preserve"> pada </w:t>
            </w:r>
            <w:r w:rsidR="00F2582B">
              <w:rPr>
                <w:rFonts w:ascii="Arial" w:hAnsi="Arial" w:cs="Arial"/>
                <w:lang w:val="id-ID"/>
              </w:rPr>
              <w:t>tabel</w:t>
            </w:r>
            <w:r w:rsidRPr="00585ED0">
              <w:rPr>
                <w:rFonts w:ascii="Arial" w:hAnsi="Arial" w:cs="Arial"/>
                <w:lang w:val="id-ID"/>
              </w:rPr>
              <w:t xml:space="preserve"> yang telah disediakan.</w:t>
            </w:r>
          </w:p>
          <w:p w:rsidR="00612156" w:rsidRPr="00585ED0" w:rsidRDefault="00612156" w:rsidP="00511733">
            <w:pPr>
              <w:jc w:val="both"/>
              <w:rPr>
                <w:rFonts w:ascii="Arial" w:hAnsi="Arial" w:cs="Arial"/>
                <w:lang w:val="id-ID"/>
              </w:rPr>
            </w:pPr>
          </w:p>
          <w:p w:rsidR="00612156" w:rsidRPr="00511733" w:rsidRDefault="00612156" w:rsidP="00511733">
            <w:pPr>
              <w:jc w:val="both"/>
              <w:rPr>
                <w:rFonts w:ascii="Arial" w:hAnsi="Arial" w:cs="Arial"/>
                <w:lang w:val="id-ID"/>
              </w:rPr>
            </w:pPr>
            <w:r w:rsidRPr="00585ED0">
              <w:rPr>
                <w:rFonts w:ascii="Arial" w:hAnsi="Arial" w:cs="Arial"/>
              </w:rPr>
              <w:t>Tuliskan</w:t>
            </w:r>
            <w:r w:rsidR="00511733">
              <w:rPr>
                <w:rFonts w:ascii="Arial" w:hAnsi="Arial" w:cs="Arial"/>
                <w:lang w:val="id-ID"/>
              </w:rPr>
              <w:t xml:space="preserve"> pada:</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olom (1), semester/blok I, II, dst</w:t>
            </w:r>
            <w:r w:rsidR="00511733">
              <w:rPr>
                <w:rFonts w:ascii="Arial" w:hAnsi="Arial" w:cs="Arial"/>
                <w:lang w:val="id-ID"/>
              </w:rPr>
              <w:t>.</w:t>
            </w:r>
            <w:r w:rsidR="00612156" w:rsidRPr="00585ED0">
              <w:rPr>
                <w:rFonts w:ascii="Arial" w:hAnsi="Arial" w:cs="Arial"/>
              </w:rPr>
              <w:t xml:space="preserve"> (disesuaika</w:t>
            </w:r>
            <w:r w:rsidR="00511733">
              <w:rPr>
                <w:rFonts w:ascii="Arial" w:hAnsi="Arial" w:cs="Arial"/>
              </w:rPr>
              <w:t>n dengan sistem yang digunakan)</w:t>
            </w:r>
            <w:r w:rsidR="00511733">
              <w:rPr>
                <w:rFonts w:ascii="Arial" w:hAnsi="Arial" w:cs="Arial"/>
                <w:lang w:val="id-ID"/>
              </w:rPr>
              <w:t>;</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pl-PL"/>
              </w:rPr>
              <w:t xml:space="preserve">olom (2), kode mata </w:t>
            </w:r>
            <w:r w:rsidR="00612156" w:rsidRPr="00585ED0">
              <w:rPr>
                <w:rFonts w:ascii="Arial" w:hAnsi="Arial" w:cs="Arial"/>
                <w:lang w:val="id-ID"/>
              </w:rPr>
              <w:t>kuliah</w:t>
            </w:r>
            <w:r w:rsidR="00612156" w:rsidRPr="00585ED0">
              <w:rPr>
                <w:rFonts w:ascii="Arial" w:hAnsi="Arial" w:cs="Arial"/>
                <w:lang w:val="pl-PL"/>
              </w:rPr>
              <w:t>/</w:t>
            </w:r>
            <w:r w:rsidR="00612156" w:rsidRPr="00585ED0">
              <w:rPr>
                <w:rFonts w:ascii="Arial" w:hAnsi="Arial" w:cs="Arial"/>
                <w:lang w:val="id-ID"/>
              </w:rPr>
              <w:t>blok</w:t>
            </w:r>
            <w:r w:rsidR="0051173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olom (3), nama mata ajar/</w:t>
            </w:r>
            <w:r w:rsidR="00612156" w:rsidRPr="00585ED0">
              <w:rPr>
                <w:rFonts w:ascii="Arial" w:hAnsi="Arial" w:cs="Arial"/>
                <w:lang w:val="id-ID"/>
              </w:rPr>
              <w:t>blok</w:t>
            </w:r>
            <w:r w:rsidR="00511733">
              <w:rPr>
                <w:rFonts w:ascii="Arial" w:hAnsi="Arial" w:cs="Arial"/>
                <w:lang w:val="id-ID"/>
              </w:rPr>
              <w:t>;</w:t>
            </w:r>
          </w:p>
          <w:p w:rsidR="00612156" w:rsidRPr="00585ED0" w:rsidRDefault="009A1CF7" w:rsidP="009A1CF7">
            <w:pPr>
              <w:ind w:left="360"/>
              <w:jc w:val="both"/>
              <w:rPr>
                <w:rFonts w:ascii="Arial" w:hAnsi="Arial" w:cs="Arial"/>
              </w:rPr>
            </w:pPr>
            <w:r>
              <w:rPr>
                <w:rFonts w:ascii="Arial" w:hAnsi="Arial" w:cs="Arial"/>
                <w:lang w:val="id-ID"/>
              </w:rPr>
              <w:t>k</w:t>
            </w:r>
            <w:r w:rsidR="00612156" w:rsidRPr="00585ED0">
              <w:rPr>
                <w:rFonts w:ascii="Arial" w:hAnsi="Arial" w:cs="Arial"/>
              </w:rPr>
              <w:t xml:space="preserve">olom (4), bobot </w:t>
            </w:r>
            <w:r w:rsidR="00511733">
              <w:rPr>
                <w:rFonts w:ascii="Arial" w:hAnsi="Arial" w:cs="Arial"/>
                <w:lang w:val="id-ID"/>
              </w:rPr>
              <w:t>sks</w:t>
            </w:r>
            <w:r w:rsidR="00511733">
              <w:rPr>
                <w:rFonts w:ascii="Arial" w:hAnsi="Arial" w:cs="Arial"/>
              </w:rPr>
              <w:t xml:space="preserve"> dan atau yang disetarakan</w:t>
            </w:r>
            <w:r w:rsidR="00511733">
              <w:rPr>
                <w:rFonts w:ascii="Arial" w:hAnsi="Arial" w:cs="Arial"/>
                <w:lang w:val="id-ID"/>
              </w:rPr>
              <w:t>;</w:t>
            </w:r>
          </w:p>
          <w:p w:rsidR="00612156" w:rsidRPr="004D47A6"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olom (5), sistem penilaian PAK atau PAN</w:t>
            </w:r>
            <w:r w:rsidR="0051173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olo</w:t>
            </w:r>
            <w:r w:rsidR="00E83569">
              <w:rPr>
                <w:rFonts w:ascii="Arial" w:hAnsi="Arial" w:cs="Arial"/>
                <w:lang w:val="id-ID"/>
              </w:rPr>
              <w:t>m</w:t>
            </w:r>
            <w:r w:rsidR="00612156" w:rsidRPr="00585ED0">
              <w:rPr>
                <w:rFonts w:ascii="Arial" w:hAnsi="Arial" w:cs="Arial"/>
                <w:lang w:val="id-ID"/>
              </w:rPr>
              <w:t xml:space="preserve"> (6-7),</w:t>
            </w:r>
            <w:r w:rsidR="00612156" w:rsidRPr="00585ED0">
              <w:rPr>
                <w:rFonts w:ascii="Arial" w:hAnsi="Arial" w:cs="Arial"/>
                <w:bCs/>
              </w:rPr>
              <w:t xml:space="preserve"> sks MK</w:t>
            </w:r>
            <w:r w:rsidR="00612156" w:rsidRPr="00585ED0">
              <w:rPr>
                <w:rFonts w:ascii="Arial" w:hAnsi="Arial" w:cs="Arial"/>
                <w:bCs/>
                <w:lang w:val="id-ID"/>
              </w:rPr>
              <w:t>/</w:t>
            </w:r>
            <w:r w:rsidR="00511733">
              <w:rPr>
                <w:rFonts w:ascii="Arial" w:hAnsi="Arial" w:cs="Arial"/>
                <w:bCs/>
                <w:lang w:val="id-ID"/>
              </w:rPr>
              <w:t>b</w:t>
            </w:r>
            <w:r w:rsidR="00612156" w:rsidRPr="00585ED0">
              <w:rPr>
                <w:rFonts w:ascii="Arial" w:hAnsi="Arial" w:cs="Arial"/>
                <w:bCs/>
                <w:lang w:val="id-ID"/>
              </w:rPr>
              <w:t>lok</w:t>
            </w:r>
            <w:r w:rsidR="00612156" w:rsidRPr="00585ED0">
              <w:rPr>
                <w:rFonts w:ascii="Arial" w:hAnsi="Arial" w:cs="Arial"/>
                <w:bCs/>
              </w:rPr>
              <w:t xml:space="preserve"> dalam </w:t>
            </w:r>
            <w:r w:rsidR="00511733">
              <w:rPr>
                <w:rFonts w:ascii="Arial" w:hAnsi="Arial" w:cs="Arial"/>
                <w:bCs/>
                <w:lang w:val="id-ID"/>
              </w:rPr>
              <w:t>k</w:t>
            </w:r>
            <w:r w:rsidR="00612156" w:rsidRPr="00585ED0">
              <w:rPr>
                <w:rFonts w:ascii="Arial" w:hAnsi="Arial" w:cs="Arial"/>
                <w:bCs/>
              </w:rPr>
              <w:t>urikulum</w:t>
            </w:r>
            <w:r w:rsidR="00612156" w:rsidRPr="00585ED0">
              <w:rPr>
                <w:rFonts w:ascii="Arial" w:hAnsi="Arial" w:cs="Arial"/>
                <w:bCs/>
                <w:lang w:val="id-ID"/>
              </w:rPr>
              <w:t xml:space="preserve"> </w:t>
            </w:r>
            <w:r w:rsidR="00511733">
              <w:rPr>
                <w:rFonts w:ascii="Arial" w:hAnsi="Arial" w:cs="Arial"/>
                <w:bCs/>
                <w:lang w:val="id-ID"/>
              </w:rPr>
              <w:t>i</w:t>
            </w:r>
            <w:r w:rsidR="00612156" w:rsidRPr="00585ED0">
              <w:rPr>
                <w:rFonts w:ascii="Arial" w:hAnsi="Arial" w:cs="Arial"/>
                <w:bCs/>
                <w:lang w:val="id-ID"/>
              </w:rPr>
              <w:t xml:space="preserve">nti atau </w:t>
            </w:r>
            <w:r w:rsidR="00511733">
              <w:rPr>
                <w:rFonts w:ascii="Arial" w:hAnsi="Arial" w:cs="Arial"/>
                <w:bCs/>
                <w:lang w:val="id-ID"/>
              </w:rPr>
              <w:t>i</w:t>
            </w:r>
            <w:r w:rsidR="00612156" w:rsidRPr="00585ED0">
              <w:rPr>
                <w:rFonts w:ascii="Arial" w:hAnsi="Arial" w:cs="Arial"/>
                <w:bCs/>
                <w:lang w:val="id-ID"/>
              </w:rPr>
              <w:t>nstitusional</w:t>
            </w:r>
            <w:r w:rsidR="00511733">
              <w:rPr>
                <w:rFonts w:ascii="Arial" w:hAnsi="Arial" w:cs="Arial"/>
                <w:bCs/>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511733">
              <w:rPr>
                <w:rFonts w:ascii="Arial" w:hAnsi="Arial" w:cs="Arial"/>
                <w:lang w:val="id-ID"/>
              </w:rPr>
              <w:t>o</w:t>
            </w:r>
            <w:r w:rsidR="00612156" w:rsidRPr="00585ED0">
              <w:rPr>
                <w:rFonts w:ascii="Arial" w:hAnsi="Arial" w:cs="Arial"/>
              </w:rPr>
              <w:t>lom (</w:t>
            </w:r>
            <w:r w:rsidR="00612156" w:rsidRPr="00585ED0">
              <w:rPr>
                <w:rFonts w:ascii="Arial" w:hAnsi="Arial" w:cs="Arial"/>
                <w:lang w:val="id-ID"/>
              </w:rPr>
              <w:t>8</w:t>
            </w:r>
            <w:r w:rsidR="00612156" w:rsidRPr="00585ED0">
              <w:rPr>
                <w:rFonts w:ascii="Arial" w:hAnsi="Arial" w:cs="Arial"/>
              </w:rPr>
              <w:t xml:space="preserve">), </w:t>
            </w:r>
            <w:r w:rsidR="00612156" w:rsidRPr="00585ED0">
              <w:rPr>
                <w:rFonts w:ascii="Arial" w:hAnsi="Arial" w:cs="Arial"/>
                <w:lang w:val="id-ID"/>
              </w:rPr>
              <w:t>keberadaan deskripsi mata kuliah/b</w:t>
            </w:r>
            <w:r w:rsidR="00511733">
              <w:rPr>
                <w:rFonts w:ascii="Arial" w:hAnsi="Arial" w:cs="Arial"/>
              </w:rPr>
              <w:t>lok</w:t>
            </w:r>
            <w:r w:rsidR="00511733">
              <w:rPr>
                <w:rFonts w:ascii="Arial" w:hAnsi="Arial" w:cs="Arial"/>
                <w:lang w:val="id-ID"/>
              </w:rPr>
              <w:t>;</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pl-PL"/>
              </w:rPr>
              <w:t>olom (</w:t>
            </w:r>
            <w:r w:rsidR="00612156" w:rsidRPr="00585ED0">
              <w:rPr>
                <w:rFonts w:ascii="Arial" w:hAnsi="Arial" w:cs="Arial"/>
                <w:lang w:val="id-ID"/>
              </w:rPr>
              <w:t>9</w:t>
            </w:r>
            <w:r w:rsidR="00612156" w:rsidRPr="00585ED0">
              <w:rPr>
                <w:rFonts w:ascii="Arial" w:hAnsi="Arial" w:cs="Arial"/>
                <w:lang w:val="pl-PL"/>
              </w:rPr>
              <w:t xml:space="preserve">), </w:t>
            </w:r>
            <w:r w:rsidR="00612156" w:rsidRPr="00585ED0">
              <w:rPr>
                <w:rFonts w:ascii="Arial" w:hAnsi="Arial" w:cs="Arial"/>
                <w:lang w:val="id-ID"/>
              </w:rPr>
              <w:t>keber</w:t>
            </w:r>
            <w:r w:rsidR="00511733">
              <w:rPr>
                <w:rFonts w:ascii="Arial" w:hAnsi="Arial" w:cs="Arial"/>
                <w:lang w:val="id-ID"/>
              </w:rPr>
              <w:t>a</w:t>
            </w:r>
            <w:r w:rsidR="00612156" w:rsidRPr="00585ED0">
              <w:rPr>
                <w:rFonts w:ascii="Arial" w:hAnsi="Arial" w:cs="Arial"/>
                <w:lang w:val="id-ID"/>
              </w:rPr>
              <w:t>daan silabus</w:t>
            </w:r>
            <w:r w:rsidR="0051173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lastRenderedPageBreak/>
              <w:t>k</w:t>
            </w:r>
            <w:r w:rsidR="00612156" w:rsidRPr="00585ED0">
              <w:rPr>
                <w:rFonts w:ascii="Arial" w:hAnsi="Arial" w:cs="Arial"/>
              </w:rPr>
              <w:t>olom (</w:t>
            </w:r>
            <w:r w:rsidR="00612156" w:rsidRPr="00585ED0">
              <w:rPr>
                <w:rFonts w:ascii="Arial" w:hAnsi="Arial" w:cs="Arial"/>
                <w:lang w:val="id-ID"/>
              </w:rPr>
              <w:t>10</w:t>
            </w:r>
            <w:r w:rsidR="00612156" w:rsidRPr="00585ED0">
              <w:rPr>
                <w:rFonts w:ascii="Arial" w:hAnsi="Arial" w:cs="Arial"/>
              </w:rPr>
              <w:t xml:space="preserve">), </w:t>
            </w:r>
            <w:r w:rsidR="00612156" w:rsidRPr="00585ED0">
              <w:rPr>
                <w:rFonts w:ascii="Arial" w:hAnsi="Arial" w:cs="Arial"/>
                <w:lang w:val="id-ID"/>
              </w:rPr>
              <w:t>keber</w:t>
            </w:r>
            <w:r w:rsidR="00511733">
              <w:rPr>
                <w:rFonts w:ascii="Arial" w:hAnsi="Arial" w:cs="Arial"/>
                <w:lang w:val="id-ID"/>
              </w:rPr>
              <w:t>a</w:t>
            </w:r>
            <w:r w:rsidR="00612156" w:rsidRPr="00585ED0">
              <w:rPr>
                <w:rFonts w:ascii="Arial" w:hAnsi="Arial" w:cs="Arial"/>
                <w:lang w:val="id-ID"/>
              </w:rPr>
              <w:t xml:space="preserve">daan </w:t>
            </w:r>
            <w:r w:rsidR="00511733">
              <w:rPr>
                <w:rFonts w:ascii="Arial" w:hAnsi="Arial" w:cs="Arial"/>
                <w:lang w:val="id-ID"/>
              </w:rPr>
              <w:t>GBPP-</w:t>
            </w:r>
            <w:r w:rsidR="00612156" w:rsidRPr="00585ED0">
              <w:rPr>
                <w:rFonts w:ascii="Arial" w:hAnsi="Arial" w:cs="Arial"/>
              </w:rPr>
              <w:t>SAP</w:t>
            </w:r>
            <w:r w:rsidR="00511733">
              <w:rPr>
                <w:rFonts w:ascii="Arial" w:hAnsi="Arial" w:cs="Arial"/>
                <w:lang w:val="id-ID"/>
              </w:rPr>
              <w:t>/</w:t>
            </w:r>
            <w:r w:rsidR="00511733" w:rsidRPr="00585ED0">
              <w:rPr>
                <w:rFonts w:ascii="Arial" w:hAnsi="Arial" w:cs="Arial"/>
                <w:lang w:val="id-ID"/>
              </w:rPr>
              <w:t>RPKPS</w:t>
            </w:r>
            <w:r w:rsidR="00511733">
              <w:rPr>
                <w:rFonts w:ascii="Arial" w:hAnsi="Arial" w:cs="Arial"/>
                <w:lang w:val="id-ID"/>
              </w:rPr>
              <w:t>;</w:t>
            </w:r>
          </w:p>
          <w:p w:rsidR="00612156" w:rsidRPr="004D47A6"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 xml:space="preserve">olom (11), </w:t>
            </w:r>
            <w:r w:rsidR="00511733">
              <w:rPr>
                <w:rFonts w:ascii="Arial" w:hAnsi="Arial" w:cs="Arial"/>
                <w:lang w:val="id-ID"/>
              </w:rPr>
              <w:t>d</w:t>
            </w:r>
            <w:r w:rsidR="00612156" w:rsidRPr="00585ED0">
              <w:rPr>
                <w:rFonts w:ascii="Arial" w:hAnsi="Arial" w:cs="Arial"/>
                <w:bCs/>
                <w:lang w:val="id-ID"/>
              </w:rPr>
              <w:t>epartemen</w:t>
            </w:r>
            <w:r w:rsidR="00612156" w:rsidRPr="00585ED0">
              <w:rPr>
                <w:rFonts w:ascii="Arial" w:hAnsi="Arial" w:cs="Arial"/>
                <w:bCs/>
              </w:rPr>
              <w:t>/</w:t>
            </w:r>
            <w:r w:rsidR="00511733">
              <w:rPr>
                <w:rFonts w:ascii="Arial" w:hAnsi="Arial" w:cs="Arial"/>
                <w:bCs/>
                <w:lang w:val="id-ID"/>
              </w:rPr>
              <w:t>b</w:t>
            </w:r>
            <w:r w:rsidR="00612156" w:rsidRPr="00585ED0">
              <w:rPr>
                <w:rFonts w:ascii="Arial" w:hAnsi="Arial" w:cs="Arial"/>
                <w:bCs/>
                <w:lang w:val="id-ID"/>
              </w:rPr>
              <w:t>agian</w:t>
            </w:r>
            <w:r w:rsidR="00612156" w:rsidRPr="00585ED0">
              <w:rPr>
                <w:rFonts w:ascii="Arial" w:hAnsi="Arial" w:cs="Arial"/>
                <w:bCs/>
              </w:rPr>
              <w:t xml:space="preserve">/ </w:t>
            </w:r>
            <w:r w:rsidR="00511733">
              <w:rPr>
                <w:rFonts w:ascii="Arial" w:hAnsi="Arial" w:cs="Arial"/>
                <w:bCs/>
                <w:lang w:val="id-ID"/>
              </w:rPr>
              <w:t>f</w:t>
            </w:r>
            <w:r w:rsidR="00612156" w:rsidRPr="00585ED0">
              <w:rPr>
                <w:rFonts w:ascii="Arial" w:hAnsi="Arial" w:cs="Arial"/>
                <w:bCs/>
              </w:rPr>
              <w:t xml:space="preserve">ak </w:t>
            </w:r>
            <w:r w:rsidR="00511733">
              <w:rPr>
                <w:rFonts w:ascii="Arial" w:hAnsi="Arial" w:cs="Arial"/>
                <w:bCs/>
                <w:lang w:val="id-ID"/>
              </w:rPr>
              <w:t>p</w:t>
            </w:r>
            <w:r w:rsidR="00612156" w:rsidRPr="00585ED0">
              <w:rPr>
                <w:rFonts w:ascii="Arial" w:hAnsi="Arial" w:cs="Arial"/>
                <w:bCs/>
              </w:rPr>
              <w:t>enyelenggara</w:t>
            </w:r>
            <w:r w:rsidR="00511733">
              <w:rPr>
                <w:rFonts w:ascii="Arial" w:hAnsi="Arial" w:cs="Arial"/>
                <w:bCs/>
                <w:lang w:val="id-ID"/>
              </w:rPr>
              <w:t>.</w:t>
            </w:r>
          </w:p>
        </w:tc>
      </w:tr>
      <w:tr w:rsidR="00612156" w:rsidRPr="00585ED0" w:rsidTr="005D2236">
        <w:tc>
          <w:tcPr>
            <w:tcW w:w="1103"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lastRenderedPageBreak/>
              <w:t>5.1.4</w:t>
            </w:r>
          </w:p>
        </w:tc>
        <w:tc>
          <w:tcPr>
            <w:tcW w:w="1430" w:type="dxa"/>
          </w:tcPr>
          <w:p w:rsidR="00612156" w:rsidRPr="00585ED0" w:rsidRDefault="00612156" w:rsidP="00254BD8">
            <w:pPr>
              <w:jc w:val="center"/>
              <w:rPr>
                <w:rFonts w:ascii="Arial" w:hAnsi="Arial" w:cs="Arial"/>
                <w:lang w:val="id-ID"/>
              </w:rPr>
            </w:pPr>
            <w:r w:rsidRPr="00585ED0">
              <w:rPr>
                <w:rFonts w:ascii="Arial" w:hAnsi="Arial" w:cs="Arial"/>
                <w:lang w:val="id-ID"/>
              </w:rPr>
              <w:t>(1)–(5)</w:t>
            </w:r>
          </w:p>
        </w:tc>
        <w:tc>
          <w:tcPr>
            <w:tcW w:w="6539" w:type="dxa"/>
          </w:tcPr>
          <w:p w:rsidR="00612156" w:rsidRPr="00511733" w:rsidRDefault="00612156" w:rsidP="00434365">
            <w:pPr>
              <w:rPr>
                <w:rFonts w:ascii="Arial" w:hAnsi="Arial" w:cs="Arial"/>
                <w:bCs/>
                <w:lang w:val="id-ID"/>
              </w:rPr>
            </w:pPr>
            <w:r w:rsidRPr="00585ED0">
              <w:rPr>
                <w:rFonts w:ascii="Arial" w:hAnsi="Arial" w:cs="Arial"/>
                <w:bCs/>
              </w:rPr>
              <w:t>Tuliskan mata</w:t>
            </w:r>
            <w:r w:rsidRPr="00585ED0">
              <w:rPr>
                <w:rFonts w:ascii="Arial" w:hAnsi="Arial" w:cs="Arial"/>
                <w:bCs/>
                <w:lang w:val="id-ID"/>
              </w:rPr>
              <w:t xml:space="preserve"> </w:t>
            </w:r>
            <w:r w:rsidRPr="00585ED0">
              <w:rPr>
                <w:rFonts w:ascii="Arial" w:hAnsi="Arial" w:cs="Arial"/>
                <w:bCs/>
              </w:rPr>
              <w:t>kuliah pilihan yang dilaksanakan dalam tiga tahun terakhir</w:t>
            </w:r>
            <w:r w:rsidR="00BA256F">
              <w:rPr>
                <w:rFonts w:ascii="Arial" w:hAnsi="Arial" w:cs="Arial"/>
                <w:lang w:val="id-ID"/>
              </w:rPr>
              <w:t xml:space="preserve"> tabel</w:t>
            </w:r>
            <w:r w:rsidR="00BA256F" w:rsidRPr="00585ED0">
              <w:rPr>
                <w:rFonts w:ascii="Arial" w:hAnsi="Arial" w:cs="Arial"/>
                <w:lang w:val="id-ID"/>
              </w:rPr>
              <w:t xml:space="preserve"> yang telah disediakan</w:t>
            </w:r>
            <w:r w:rsidR="00511733">
              <w:rPr>
                <w:rFonts w:ascii="Arial" w:hAnsi="Arial" w:cs="Arial"/>
                <w:bCs/>
                <w:lang w:val="id-ID"/>
              </w:rPr>
              <w:t>.</w:t>
            </w:r>
          </w:p>
          <w:p w:rsidR="00612156" w:rsidRPr="00585ED0" w:rsidRDefault="00612156" w:rsidP="00434365">
            <w:pPr>
              <w:jc w:val="both"/>
              <w:rPr>
                <w:rFonts w:ascii="Arial" w:hAnsi="Arial" w:cs="Arial"/>
                <w:lang w:val="id-ID"/>
              </w:rPr>
            </w:pPr>
          </w:p>
          <w:p w:rsidR="00612156" w:rsidRPr="00511733" w:rsidRDefault="00612156" w:rsidP="00434365">
            <w:pPr>
              <w:jc w:val="both"/>
              <w:rPr>
                <w:rFonts w:ascii="Arial" w:hAnsi="Arial" w:cs="Arial"/>
                <w:lang w:val="id-ID"/>
              </w:rPr>
            </w:pPr>
            <w:r w:rsidRPr="00585ED0">
              <w:rPr>
                <w:rFonts w:ascii="Arial" w:hAnsi="Arial" w:cs="Arial"/>
              </w:rPr>
              <w:t>Tuliskan</w:t>
            </w:r>
            <w:r w:rsidR="00511733">
              <w:rPr>
                <w:rFonts w:ascii="Arial" w:hAnsi="Arial" w:cs="Arial"/>
                <w:lang w:val="id-ID"/>
              </w:rPr>
              <w:t xml:space="preserve"> pada:</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olom (1), semester/blok I, II, dst</w:t>
            </w:r>
            <w:r w:rsidR="00511733">
              <w:rPr>
                <w:rFonts w:ascii="Arial" w:hAnsi="Arial" w:cs="Arial"/>
                <w:lang w:val="id-ID"/>
              </w:rPr>
              <w:t>.</w:t>
            </w:r>
            <w:r w:rsidR="00612156" w:rsidRPr="00585ED0">
              <w:rPr>
                <w:rFonts w:ascii="Arial" w:hAnsi="Arial" w:cs="Arial"/>
              </w:rPr>
              <w:t xml:space="preserve"> (disesuaika</w:t>
            </w:r>
            <w:r w:rsidR="00511733">
              <w:rPr>
                <w:rFonts w:ascii="Arial" w:hAnsi="Arial" w:cs="Arial"/>
              </w:rPr>
              <w:t>n dengan sistem yang digunakan)</w:t>
            </w:r>
            <w:r w:rsidR="00511733">
              <w:rPr>
                <w:rFonts w:ascii="Arial" w:hAnsi="Arial" w:cs="Arial"/>
                <w:lang w:val="id-ID"/>
              </w:rPr>
              <w:t>;</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pl-PL"/>
              </w:rPr>
              <w:t xml:space="preserve">olom (2), kode mata </w:t>
            </w:r>
            <w:r w:rsidR="00612156" w:rsidRPr="00585ED0">
              <w:rPr>
                <w:rFonts w:ascii="Arial" w:hAnsi="Arial" w:cs="Arial"/>
                <w:lang w:val="id-ID"/>
              </w:rPr>
              <w:t>kuliah</w:t>
            </w:r>
            <w:r w:rsidR="00612156" w:rsidRPr="00585ED0">
              <w:rPr>
                <w:rFonts w:ascii="Arial" w:hAnsi="Arial" w:cs="Arial"/>
                <w:lang w:val="pl-PL"/>
              </w:rPr>
              <w:t>/</w:t>
            </w:r>
            <w:r w:rsidR="00612156" w:rsidRPr="00585ED0">
              <w:rPr>
                <w:rFonts w:ascii="Arial" w:hAnsi="Arial" w:cs="Arial"/>
                <w:lang w:val="id-ID"/>
              </w:rPr>
              <w:t>blok</w:t>
            </w:r>
            <w:r w:rsidR="0051173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 xml:space="preserve">olom (3), nama mata </w:t>
            </w:r>
            <w:r w:rsidR="004D7EB1" w:rsidRPr="00585ED0">
              <w:rPr>
                <w:rFonts w:ascii="Arial" w:hAnsi="Arial" w:cs="Arial"/>
                <w:lang w:val="id-ID"/>
              </w:rPr>
              <w:t>kuliah</w:t>
            </w:r>
            <w:r w:rsidR="00612156" w:rsidRPr="00585ED0">
              <w:rPr>
                <w:rFonts w:ascii="Arial" w:hAnsi="Arial" w:cs="Arial"/>
              </w:rPr>
              <w:t>/</w:t>
            </w:r>
            <w:r w:rsidR="00612156" w:rsidRPr="00585ED0">
              <w:rPr>
                <w:rFonts w:ascii="Arial" w:hAnsi="Arial" w:cs="Arial"/>
                <w:lang w:val="id-ID"/>
              </w:rPr>
              <w:t>blok</w:t>
            </w:r>
            <w:r w:rsidR="00511733">
              <w:rPr>
                <w:rFonts w:ascii="Arial" w:hAnsi="Arial" w:cs="Arial"/>
                <w:lang w:val="id-ID"/>
              </w:rPr>
              <w:t>;</w:t>
            </w:r>
          </w:p>
          <w:p w:rsidR="00612156" w:rsidRPr="00585ED0" w:rsidRDefault="009A1CF7" w:rsidP="009A1CF7">
            <w:pPr>
              <w:ind w:left="360"/>
              <w:rPr>
                <w:rFonts w:ascii="Arial" w:hAnsi="Arial" w:cs="Arial"/>
              </w:rPr>
            </w:pPr>
            <w:r>
              <w:rPr>
                <w:rFonts w:ascii="Arial" w:hAnsi="Arial" w:cs="Arial"/>
                <w:lang w:val="id-ID"/>
              </w:rPr>
              <w:t>k</w:t>
            </w:r>
            <w:r w:rsidR="00F10616">
              <w:rPr>
                <w:rFonts w:ascii="Arial" w:hAnsi="Arial" w:cs="Arial"/>
              </w:rPr>
              <w:t>olom (4), bobot sks</w:t>
            </w:r>
            <w:r w:rsidR="00511733">
              <w:rPr>
                <w:rFonts w:ascii="Arial" w:hAnsi="Arial" w:cs="Arial"/>
              </w:rPr>
              <w:t xml:space="preserve"> dan atau yang disetarakan</w:t>
            </w:r>
            <w:r w:rsidR="00511733">
              <w:rPr>
                <w:rFonts w:ascii="Arial" w:hAnsi="Arial" w:cs="Arial"/>
                <w:lang w:val="id-ID"/>
              </w:rPr>
              <w:t>;</w:t>
            </w:r>
          </w:p>
          <w:p w:rsidR="00612156" w:rsidRPr="004D47A6" w:rsidRDefault="00511733" w:rsidP="006D2F49">
            <w:pPr>
              <w:numPr>
                <w:ilvl w:val="0"/>
                <w:numId w:val="9"/>
              </w:numPr>
              <w:rPr>
                <w:rFonts w:ascii="Arial" w:hAnsi="Arial" w:cs="Arial"/>
              </w:rPr>
            </w:pPr>
            <w:r>
              <w:rPr>
                <w:rFonts w:ascii="Arial" w:hAnsi="Arial" w:cs="Arial"/>
                <w:lang w:val="id-ID"/>
              </w:rPr>
              <w:t>K</w:t>
            </w:r>
            <w:r w:rsidR="00612156" w:rsidRPr="00585ED0">
              <w:rPr>
                <w:rFonts w:ascii="Arial" w:hAnsi="Arial" w:cs="Arial"/>
                <w:lang w:val="id-ID"/>
              </w:rPr>
              <w:t xml:space="preserve">olom (5), </w:t>
            </w:r>
            <w:r>
              <w:rPr>
                <w:rFonts w:ascii="Arial" w:hAnsi="Arial" w:cs="Arial"/>
                <w:lang w:val="id-ID"/>
              </w:rPr>
              <w:t>d</w:t>
            </w:r>
            <w:r w:rsidR="00612156" w:rsidRPr="00585ED0">
              <w:rPr>
                <w:rFonts w:ascii="Arial" w:hAnsi="Arial" w:cs="Arial"/>
                <w:bCs/>
                <w:lang w:val="id-ID"/>
              </w:rPr>
              <w:t>epartemen</w:t>
            </w:r>
            <w:r w:rsidR="00612156" w:rsidRPr="00585ED0">
              <w:rPr>
                <w:rFonts w:ascii="Arial" w:hAnsi="Arial" w:cs="Arial"/>
                <w:bCs/>
              </w:rPr>
              <w:t>/</w:t>
            </w:r>
            <w:r>
              <w:rPr>
                <w:rFonts w:ascii="Arial" w:hAnsi="Arial" w:cs="Arial"/>
                <w:bCs/>
                <w:lang w:val="id-ID"/>
              </w:rPr>
              <w:t>b</w:t>
            </w:r>
            <w:r w:rsidR="00612156" w:rsidRPr="00585ED0">
              <w:rPr>
                <w:rFonts w:ascii="Arial" w:hAnsi="Arial" w:cs="Arial"/>
                <w:bCs/>
                <w:lang w:val="id-ID"/>
              </w:rPr>
              <w:t>agian</w:t>
            </w:r>
            <w:r w:rsidR="00612156" w:rsidRPr="00585ED0">
              <w:rPr>
                <w:rFonts w:ascii="Arial" w:hAnsi="Arial" w:cs="Arial"/>
                <w:bCs/>
              </w:rPr>
              <w:t xml:space="preserve">/ </w:t>
            </w:r>
            <w:r>
              <w:rPr>
                <w:rFonts w:ascii="Arial" w:hAnsi="Arial" w:cs="Arial"/>
                <w:bCs/>
                <w:lang w:val="id-ID"/>
              </w:rPr>
              <w:t>f</w:t>
            </w:r>
            <w:r w:rsidR="00612156" w:rsidRPr="00585ED0">
              <w:rPr>
                <w:rFonts w:ascii="Arial" w:hAnsi="Arial" w:cs="Arial"/>
                <w:bCs/>
              </w:rPr>
              <w:t xml:space="preserve">ak </w:t>
            </w:r>
            <w:r>
              <w:rPr>
                <w:rFonts w:ascii="Arial" w:hAnsi="Arial" w:cs="Arial"/>
                <w:bCs/>
                <w:lang w:val="id-ID"/>
              </w:rPr>
              <w:t>p</w:t>
            </w:r>
            <w:r w:rsidR="00612156" w:rsidRPr="00585ED0">
              <w:rPr>
                <w:rFonts w:ascii="Arial" w:hAnsi="Arial" w:cs="Arial"/>
                <w:bCs/>
              </w:rPr>
              <w:t>enyelenggara</w:t>
            </w:r>
            <w:r>
              <w:rPr>
                <w:rFonts w:ascii="Arial" w:hAnsi="Arial" w:cs="Arial"/>
                <w:bCs/>
                <w:lang w:val="id-ID"/>
              </w:rPr>
              <w:t>.</w:t>
            </w:r>
          </w:p>
        </w:tc>
      </w:tr>
      <w:tr w:rsidR="00612156" w:rsidRPr="00585ED0" w:rsidTr="005D2236">
        <w:trPr>
          <w:trHeight w:val="192"/>
        </w:trPr>
        <w:tc>
          <w:tcPr>
            <w:tcW w:w="1103"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t>5.1.5</w:t>
            </w:r>
          </w:p>
        </w:tc>
        <w:tc>
          <w:tcPr>
            <w:tcW w:w="1430" w:type="dxa"/>
          </w:tcPr>
          <w:p w:rsidR="00612156" w:rsidRPr="00585ED0" w:rsidRDefault="00612156" w:rsidP="00254BD8">
            <w:pPr>
              <w:jc w:val="center"/>
              <w:rPr>
                <w:rFonts w:ascii="Arial" w:hAnsi="Arial" w:cs="Arial"/>
                <w:lang w:val="id-ID"/>
              </w:rPr>
            </w:pPr>
            <w:r w:rsidRPr="00585ED0">
              <w:rPr>
                <w:rFonts w:ascii="Arial" w:hAnsi="Arial" w:cs="Arial"/>
                <w:lang w:val="id-ID"/>
              </w:rPr>
              <w:t>(1)–(</w:t>
            </w:r>
            <w:r w:rsidR="004D6317" w:rsidRPr="00585ED0">
              <w:rPr>
                <w:rFonts w:ascii="Arial" w:hAnsi="Arial" w:cs="Arial"/>
                <w:lang w:val="id-ID"/>
              </w:rPr>
              <w:t>6</w:t>
            </w:r>
            <w:r w:rsidRPr="00585ED0">
              <w:rPr>
                <w:rFonts w:ascii="Arial" w:hAnsi="Arial" w:cs="Arial"/>
                <w:lang w:val="id-ID"/>
              </w:rPr>
              <w:t>)</w:t>
            </w:r>
          </w:p>
        </w:tc>
        <w:tc>
          <w:tcPr>
            <w:tcW w:w="6539" w:type="dxa"/>
          </w:tcPr>
          <w:p w:rsidR="00254BD8" w:rsidRDefault="00612156" w:rsidP="00434365">
            <w:pPr>
              <w:rPr>
                <w:rFonts w:ascii="Arial" w:hAnsi="Arial" w:cs="Arial"/>
                <w:color w:val="000000"/>
                <w:lang w:val="id-ID"/>
              </w:rPr>
            </w:pPr>
            <w:r w:rsidRPr="00585ED0">
              <w:rPr>
                <w:rFonts w:ascii="Arial" w:hAnsi="Arial" w:cs="Arial"/>
                <w:color w:val="000000"/>
                <w:lang w:val="id-ID"/>
              </w:rPr>
              <w:t>Uraikan s</w:t>
            </w:r>
            <w:r w:rsidRPr="00585ED0">
              <w:rPr>
                <w:rFonts w:ascii="Arial" w:hAnsi="Arial" w:cs="Arial"/>
                <w:color w:val="000000"/>
              </w:rPr>
              <w:t>ubstansi</w:t>
            </w:r>
            <w:r w:rsidRPr="00585ED0">
              <w:rPr>
                <w:rFonts w:ascii="Arial" w:hAnsi="Arial" w:cs="Arial"/>
                <w:color w:val="000000"/>
                <w:lang w:val="id-ID"/>
              </w:rPr>
              <w:t xml:space="preserve"> dan  </w:t>
            </w:r>
            <w:r w:rsidRPr="00585ED0">
              <w:rPr>
                <w:rFonts w:ascii="Arial" w:hAnsi="Arial" w:cs="Arial"/>
                <w:color w:val="000000"/>
              </w:rPr>
              <w:t>pelaksanaan praktikum</w:t>
            </w:r>
            <w:r w:rsidRPr="00585ED0">
              <w:rPr>
                <w:rFonts w:ascii="Arial" w:hAnsi="Arial" w:cs="Arial"/>
                <w:color w:val="000000"/>
                <w:lang w:val="id-ID"/>
              </w:rPr>
              <w:t xml:space="preserve">/praktik mandiri maupun bagian dari mata kuliah tertentu pada pendidikan akademik </w:t>
            </w:r>
            <w:r w:rsidR="00BA256F">
              <w:rPr>
                <w:rFonts w:ascii="Arial" w:hAnsi="Arial" w:cs="Arial"/>
                <w:lang w:val="id-ID"/>
              </w:rPr>
              <w:t>tabel</w:t>
            </w:r>
            <w:r w:rsidR="00BA256F" w:rsidRPr="00585ED0">
              <w:rPr>
                <w:rFonts w:ascii="Arial" w:hAnsi="Arial" w:cs="Arial"/>
                <w:lang w:val="id-ID"/>
              </w:rPr>
              <w:t xml:space="preserve"> yang telah disediakan</w:t>
            </w:r>
            <w:r w:rsidR="00BA256F">
              <w:rPr>
                <w:rFonts w:ascii="Arial" w:hAnsi="Arial" w:cs="Arial"/>
                <w:color w:val="000000"/>
                <w:lang w:val="id-ID"/>
              </w:rPr>
              <w:t xml:space="preserve">, </w:t>
            </w:r>
            <w:r w:rsidRPr="00585ED0">
              <w:rPr>
                <w:rFonts w:ascii="Arial" w:hAnsi="Arial" w:cs="Arial"/>
                <w:color w:val="000000"/>
                <w:lang w:val="id-ID"/>
              </w:rPr>
              <w:t xml:space="preserve">yang </w:t>
            </w:r>
            <w:r w:rsidR="00254BD8">
              <w:rPr>
                <w:rFonts w:ascii="Arial" w:hAnsi="Arial" w:cs="Arial"/>
                <w:color w:val="000000"/>
                <w:lang w:val="id-ID"/>
              </w:rPr>
              <w:t>m</w:t>
            </w:r>
            <w:r w:rsidRPr="00585ED0">
              <w:rPr>
                <w:rFonts w:ascii="Arial" w:hAnsi="Arial" w:cs="Arial"/>
                <w:color w:val="000000"/>
                <w:lang w:val="id-ID"/>
              </w:rPr>
              <w:t xml:space="preserve">eliputi: </w:t>
            </w:r>
          </w:p>
          <w:p w:rsidR="00612156" w:rsidRDefault="00612156" w:rsidP="00434365">
            <w:pPr>
              <w:rPr>
                <w:rFonts w:ascii="Arial" w:hAnsi="Arial" w:cs="Arial"/>
                <w:color w:val="000000"/>
                <w:lang w:val="id-ID"/>
              </w:rPr>
            </w:pPr>
            <w:r w:rsidRPr="00585ED0">
              <w:rPr>
                <w:rFonts w:ascii="Arial" w:hAnsi="Arial" w:cs="Arial"/>
                <w:color w:val="000000"/>
                <w:lang w:val="id-ID"/>
              </w:rPr>
              <w:t xml:space="preserve">1) </w:t>
            </w:r>
            <w:r w:rsidRPr="00585ED0">
              <w:rPr>
                <w:rFonts w:ascii="Arial" w:hAnsi="Arial" w:cs="Arial"/>
                <w:color w:val="000000"/>
              </w:rPr>
              <w:t>prinsip metode ilmiah</w:t>
            </w:r>
            <w:r w:rsidRPr="00585ED0">
              <w:rPr>
                <w:rFonts w:ascii="Arial" w:hAnsi="Arial" w:cs="Arial"/>
                <w:color w:val="000000"/>
                <w:lang w:val="id-ID"/>
              </w:rPr>
              <w:t>, 2) ilmu kedokteran dasar, 3)  ilmu biomedis veteriner,</w:t>
            </w:r>
            <w:r w:rsidR="00F10616">
              <w:rPr>
                <w:rFonts w:ascii="Arial" w:hAnsi="Arial" w:cs="Arial"/>
                <w:color w:val="000000"/>
              </w:rPr>
              <w:t xml:space="preserve"> </w:t>
            </w:r>
            <w:r w:rsidRPr="00585ED0">
              <w:rPr>
                <w:rFonts w:ascii="Arial" w:hAnsi="Arial" w:cs="Arial"/>
                <w:color w:val="000000"/>
                <w:lang w:val="id-ID"/>
              </w:rPr>
              <w:t>4)  ilmu produksi dan reproduksi veteriner,</w:t>
            </w:r>
            <w:r w:rsidR="00F10616">
              <w:rPr>
                <w:rFonts w:ascii="Arial" w:hAnsi="Arial" w:cs="Arial"/>
                <w:color w:val="000000"/>
              </w:rPr>
              <w:t xml:space="preserve"> </w:t>
            </w:r>
            <w:r w:rsidRPr="00585ED0">
              <w:rPr>
                <w:rFonts w:ascii="Arial" w:hAnsi="Arial" w:cs="Arial"/>
                <w:color w:val="000000"/>
                <w:lang w:val="id-ID"/>
              </w:rPr>
              <w:t xml:space="preserve">5) patologi veteriner, 6) ilmu penyakit hewan, 7) epidemiologi dan kesehatan </w:t>
            </w:r>
            <w:r w:rsidRPr="00585ED0">
              <w:rPr>
                <w:rFonts w:ascii="Arial" w:hAnsi="Arial" w:cs="Arial"/>
                <w:color w:val="000000"/>
              </w:rPr>
              <w:t xml:space="preserve"> masyarakat </w:t>
            </w:r>
            <w:r w:rsidRPr="00585ED0">
              <w:rPr>
                <w:rFonts w:ascii="Arial" w:hAnsi="Arial" w:cs="Arial"/>
                <w:color w:val="000000"/>
                <w:lang w:val="id-ID"/>
              </w:rPr>
              <w:t xml:space="preserve">veteriner serta 8) ilmu </w:t>
            </w:r>
            <w:r w:rsidRPr="00585ED0">
              <w:rPr>
                <w:rFonts w:ascii="Arial" w:hAnsi="Arial" w:cs="Arial"/>
                <w:color w:val="000000"/>
              </w:rPr>
              <w:t>klinik</w:t>
            </w:r>
            <w:r w:rsidRPr="00585ED0">
              <w:rPr>
                <w:rFonts w:ascii="Arial" w:hAnsi="Arial" w:cs="Arial"/>
                <w:color w:val="000000"/>
                <w:lang w:val="id-ID"/>
              </w:rPr>
              <w:t xml:space="preserve"> veteriner.</w:t>
            </w:r>
          </w:p>
          <w:p w:rsidR="00254BD8" w:rsidRPr="00585ED0" w:rsidRDefault="00254BD8" w:rsidP="00434365">
            <w:pPr>
              <w:rPr>
                <w:rFonts w:ascii="Arial" w:hAnsi="Arial" w:cs="Arial"/>
                <w:color w:val="000000"/>
                <w:lang w:val="id-ID"/>
              </w:rPr>
            </w:pPr>
          </w:p>
          <w:p w:rsidR="00612156" w:rsidRPr="00254BD8" w:rsidRDefault="00612156" w:rsidP="00434365">
            <w:pPr>
              <w:jc w:val="both"/>
              <w:rPr>
                <w:rFonts w:ascii="Arial" w:hAnsi="Arial" w:cs="Arial"/>
                <w:lang w:val="id-ID"/>
              </w:rPr>
            </w:pPr>
            <w:r w:rsidRPr="00585ED0">
              <w:rPr>
                <w:rFonts w:ascii="Arial" w:hAnsi="Arial" w:cs="Arial"/>
              </w:rPr>
              <w:t>Tuliskan</w:t>
            </w:r>
            <w:r w:rsidR="00254BD8">
              <w:rPr>
                <w:rFonts w:ascii="Arial" w:hAnsi="Arial" w:cs="Arial"/>
                <w:lang w:val="id-ID"/>
              </w:rPr>
              <w:t xml:space="preserve"> pada:</w:t>
            </w:r>
          </w:p>
          <w:p w:rsidR="00612156" w:rsidRPr="00585ED0" w:rsidRDefault="009A1CF7" w:rsidP="006D2F49">
            <w:pPr>
              <w:numPr>
                <w:ilvl w:val="0"/>
                <w:numId w:val="9"/>
              </w:numPr>
              <w:ind w:hanging="320"/>
              <w:jc w:val="both"/>
              <w:rPr>
                <w:rFonts w:ascii="Arial" w:hAnsi="Arial" w:cs="Arial"/>
              </w:rPr>
            </w:pPr>
            <w:r>
              <w:rPr>
                <w:rFonts w:ascii="Arial" w:hAnsi="Arial" w:cs="Arial"/>
                <w:lang w:val="id-ID"/>
              </w:rPr>
              <w:t>k</w:t>
            </w:r>
            <w:r w:rsidR="00612156" w:rsidRPr="00585ED0">
              <w:rPr>
                <w:rFonts w:ascii="Arial" w:hAnsi="Arial" w:cs="Arial"/>
              </w:rPr>
              <w:t xml:space="preserve">olom (1), </w:t>
            </w:r>
            <w:r w:rsidR="00612156" w:rsidRPr="00585ED0">
              <w:rPr>
                <w:rFonts w:ascii="Arial" w:hAnsi="Arial" w:cs="Arial"/>
                <w:lang w:val="id-ID"/>
              </w:rPr>
              <w:t>nomor urut</w:t>
            </w:r>
            <w:r w:rsidR="00254BD8">
              <w:rPr>
                <w:rFonts w:ascii="Arial" w:hAnsi="Arial" w:cs="Arial"/>
                <w:lang w:val="id-ID"/>
              </w:rPr>
              <w:t>;</w:t>
            </w:r>
          </w:p>
          <w:p w:rsidR="00612156" w:rsidRPr="00585ED0" w:rsidRDefault="009A1CF7" w:rsidP="006D2F49">
            <w:pPr>
              <w:numPr>
                <w:ilvl w:val="0"/>
                <w:numId w:val="9"/>
              </w:numPr>
              <w:ind w:hanging="320"/>
              <w:jc w:val="both"/>
              <w:rPr>
                <w:rFonts w:ascii="Arial" w:hAnsi="Arial" w:cs="Arial"/>
                <w:lang w:val="pl-PL"/>
              </w:rPr>
            </w:pPr>
            <w:r>
              <w:rPr>
                <w:rFonts w:ascii="Arial" w:hAnsi="Arial" w:cs="Arial"/>
                <w:lang w:val="id-ID"/>
              </w:rPr>
              <w:t>k</w:t>
            </w:r>
            <w:r w:rsidR="00612156" w:rsidRPr="00585ED0">
              <w:rPr>
                <w:rFonts w:ascii="Arial" w:hAnsi="Arial" w:cs="Arial"/>
                <w:lang w:val="pl-PL"/>
              </w:rPr>
              <w:t xml:space="preserve">olom (2), </w:t>
            </w:r>
            <w:r w:rsidR="00612156" w:rsidRPr="00585ED0">
              <w:rPr>
                <w:rFonts w:ascii="Arial" w:hAnsi="Arial" w:cs="Arial"/>
                <w:lang w:val="id-ID"/>
              </w:rPr>
              <w:t>bidang ilmu terkait</w:t>
            </w:r>
            <w:r w:rsidR="00254BD8">
              <w:rPr>
                <w:rFonts w:ascii="Arial" w:hAnsi="Arial" w:cs="Arial"/>
                <w:lang w:val="id-ID"/>
              </w:rPr>
              <w:t>;</w:t>
            </w:r>
          </w:p>
          <w:p w:rsidR="00612156" w:rsidRPr="00585ED0" w:rsidRDefault="009A1CF7" w:rsidP="006D2F49">
            <w:pPr>
              <w:numPr>
                <w:ilvl w:val="0"/>
                <w:numId w:val="9"/>
              </w:numPr>
              <w:ind w:hanging="320"/>
              <w:jc w:val="both"/>
              <w:rPr>
                <w:rFonts w:ascii="Arial" w:hAnsi="Arial" w:cs="Arial"/>
              </w:rPr>
            </w:pPr>
            <w:r>
              <w:rPr>
                <w:rFonts w:ascii="Arial" w:hAnsi="Arial" w:cs="Arial"/>
                <w:lang w:val="id-ID"/>
              </w:rPr>
              <w:t>k</w:t>
            </w:r>
            <w:r w:rsidR="00612156" w:rsidRPr="00585ED0">
              <w:rPr>
                <w:rFonts w:ascii="Arial" w:hAnsi="Arial" w:cs="Arial"/>
              </w:rPr>
              <w:t xml:space="preserve">olom (3), nama </w:t>
            </w:r>
            <w:r w:rsidR="00612156" w:rsidRPr="00585ED0">
              <w:rPr>
                <w:rFonts w:ascii="Arial" w:hAnsi="Arial" w:cs="Arial"/>
                <w:lang w:val="id-ID"/>
              </w:rPr>
              <w:t>praktikum</w:t>
            </w:r>
            <w:r w:rsidR="00612156" w:rsidRPr="00585ED0">
              <w:rPr>
                <w:rFonts w:ascii="Arial" w:hAnsi="Arial" w:cs="Arial"/>
              </w:rPr>
              <w:t>/</w:t>
            </w:r>
            <w:r w:rsidR="00612156" w:rsidRPr="00585ED0">
              <w:rPr>
                <w:rFonts w:ascii="Arial" w:hAnsi="Arial" w:cs="Arial"/>
                <w:lang w:val="id-ID"/>
              </w:rPr>
              <w:t>praktik</w:t>
            </w:r>
            <w:r w:rsidR="00254BD8">
              <w:rPr>
                <w:rFonts w:ascii="Arial" w:hAnsi="Arial" w:cs="Arial"/>
                <w:lang w:val="id-ID"/>
              </w:rPr>
              <w:t>;</w:t>
            </w:r>
          </w:p>
          <w:p w:rsidR="00612156" w:rsidRPr="00585ED0" w:rsidRDefault="009A1CF7" w:rsidP="006D2F49">
            <w:pPr>
              <w:numPr>
                <w:ilvl w:val="0"/>
                <w:numId w:val="9"/>
              </w:numPr>
              <w:ind w:hanging="320"/>
              <w:jc w:val="both"/>
              <w:rPr>
                <w:rFonts w:ascii="Arial" w:hAnsi="Arial" w:cs="Arial"/>
              </w:rPr>
            </w:pPr>
            <w:r>
              <w:rPr>
                <w:rFonts w:ascii="Arial" w:hAnsi="Arial" w:cs="Arial"/>
                <w:lang w:val="id-ID"/>
              </w:rPr>
              <w:t>k</w:t>
            </w:r>
            <w:r w:rsidR="00612156" w:rsidRPr="00585ED0">
              <w:rPr>
                <w:rFonts w:ascii="Arial" w:hAnsi="Arial" w:cs="Arial"/>
              </w:rPr>
              <w:t xml:space="preserve">olom (4), </w:t>
            </w:r>
            <w:r w:rsidR="00612156" w:rsidRPr="00585ED0">
              <w:rPr>
                <w:rFonts w:ascii="Arial" w:hAnsi="Arial" w:cs="Arial"/>
                <w:lang w:val="id-ID"/>
              </w:rPr>
              <w:t>judul/modul praktikum/praktik</w:t>
            </w:r>
            <w:r w:rsidR="00254BD8">
              <w:rPr>
                <w:rFonts w:ascii="Arial" w:hAnsi="Arial" w:cs="Arial"/>
                <w:lang w:val="id-ID"/>
              </w:rPr>
              <w:t>;</w:t>
            </w:r>
          </w:p>
          <w:p w:rsidR="004D6317" w:rsidRPr="00585ED0" w:rsidRDefault="009A1CF7" w:rsidP="006D2F49">
            <w:pPr>
              <w:numPr>
                <w:ilvl w:val="0"/>
                <w:numId w:val="9"/>
              </w:numPr>
              <w:ind w:hanging="320"/>
              <w:jc w:val="both"/>
              <w:rPr>
                <w:rFonts w:ascii="Arial" w:hAnsi="Arial" w:cs="Arial"/>
              </w:rPr>
            </w:pPr>
            <w:r>
              <w:rPr>
                <w:rFonts w:ascii="Arial" w:hAnsi="Arial" w:cs="Arial"/>
                <w:lang w:val="id-ID"/>
              </w:rPr>
              <w:t>k</w:t>
            </w:r>
            <w:r w:rsidR="004D6317" w:rsidRPr="00585ED0">
              <w:rPr>
                <w:rFonts w:ascii="Arial" w:hAnsi="Arial" w:cs="Arial"/>
                <w:lang w:val="id-ID"/>
              </w:rPr>
              <w:t xml:space="preserve">olom (5), </w:t>
            </w:r>
            <w:r w:rsidR="00552E04" w:rsidRPr="00585ED0">
              <w:rPr>
                <w:rFonts w:ascii="Arial" w:hAnsi="Arial" w:cs="Arial"/>
                <w:lang w:val="id-ID"/>
              </w:rPr>
              <w:t>jam pelaksanaan praktikum/praktik</w:t>
            </w:r>
            <w:r w:rsidR="00254BD8">
              <w:rPr>
                <w:rFonts w:ascii="Arial" w:hAnsi="Arial" w:cs="Arial"/>
                <w:lang w:val="id-ID"/>
              </w:rPr>
              <w:t>;</w:t>
            </w:r>
          </w:p>
          <w:p w:rsidR="00612156" w:rsidRPr="004D47A6" w:rsidRDefault="00254BD8" w:rsidP="006D2F49">
            <w:pPr>
              <w:numPr>
                <w:ilvl w:val="0"/>
                <w:numId w:val="9"/>
              </w:numPr>
              <w:ind w:left="323" w:hanging="283"/>
              <w:jc w:val="both"/>
              <w:rPr>
                <w:rFonts w:ascii="Arial" w:hAnsi="Arial" w:cs="Arial"/>
                <w:bCs/>
                <w:lang w:val="id-ID"/>
              </w:rPr>
            </w:pPr>
            <w:r>
              <w:rPr>
                <w:rFonts w:ascii="Arial" w:hAnsi="Arial" w:cs="Arial"/>
                <w:lang w:val="id-ID"/>
              </w:rPr>
              <w:t xml:space="preserve"> </w:t>
            </w:r>
            <w:r w:rsidR="009A1CF7">
              <w:rPr>
                <w:rFonts w:ascii="Arial" w:hAnsi="Arial" w:cs="Arial"/>
                <w:lang w:val="id-ID"/>
              </w:rPr>
              <w:t>k</w:t>
            </w:r>
            <w:r w:rsidR="004D7EB1" w:rsidRPr="00585ED0">
              <w:rPr>
                <w:rFonts w:ascii="Arial" w:hAnsi="Arial" w:cs="Arial"/>
                <w:lang w:val="id-ID"/>
              </w:rPr>
              <w:t>olom (6</w:t>
            </w:r>
            <w:r w:rsidR="00612156" w:rsidRPr="00585ED0">
              <w:rPr>
                <w:rFonts w:ascii="Arial" w:hAnsi="Arial" w:cs="Arial"/>
                <w:lang w:val="id-ID"/>
              </w:rPr>
              <w:t>), tempat/lokasi praktikum/praktik</w:t>
            </w:r>
            <w:r>
              <w:rPr>
                <w:rFonts w:ascii="Arial" w:hAnsi="Arial" w:cs="Arial"/>
                <w:lang w:val="id-ID"/>
              </w:rPr>
              <w:t>.</w:t>
            </w:r>
          </w:p>
        </w:tc>
      </w:tr>
      <w:tr w:rsidR="00612156" w:rsidRPr="00585ED0" w:rsidTr="00651A61">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5.1.6</w:t>
            </w:r>
          </w:p>
        </w:tc>
        <w:tc>
          <w:tcPr>
            <w:tcW w:w="1430" w:type="dxa"/>
            <w:tcBorders>
              <w:bottom w:val="single" w:sz="4" w:space="0" w:color="auto"/>
            </w:tcBorders>
          </w:tcPr>
          <w:p w:rsidR="00612156" w:rsidRPr="00585ED0" w:rsidRDefault="003956BB" w:rsidP="00254BD8">
            <w:pPr>
              <w:pStyle w:val="ListParagraph"/>
              <w:ind w:left="0"/>
              <w:jc w:val="center"/>
              <w:rPr>
                <w:rFonts w:ascii="Arial" w:hAnsi="Arial" w:cs="Arial"/>
                <w:lang w:val="id-ID"/>
              </w:rPr>
            </w:pPr>
            <w:r>
              <w:rPr>
                <w:rFonts w:ascii="Arial" w:hAnsi="Arial" w:cs="Arial"/>
                <w:lang w:val="id-ID"/>
              </w:rPr>
              <w:t>(1)</w:t>
            </w:r>
            <w:r w:rsidR="00612156" w:rsidRPr="00585ED0">
              <w:rPr>
                <w:rFonts w:ascii="Arial" w:hAnsi="Arial" w:cs="Arial"/>
                <w:lang w:val="id-ID"/>
              </w:rPr>
              <w:t>–(9)</w:t>
            </w:r>
          </w:p>
        </w:tc>
        <w:tc>
          <w:tcPr>
            <w:tcW w:w="6539" w:type="dxa"/>
            <w:tcBorders>
              <w:bottom w:val="single" w:sz="4" w:space="0" w:color="auto"/>
            </w:tcBorders>
          </w:tcPr>
          <w:p w:rsidR="00612156" w:rsidRPr="00254BD8" w:rsidRDefault="00612156" w:rsidP="00BA256F">
            <w:pPr>
              <w:jc w:val="both"/>
              <w:rPr>
                <w:rFonts w:ascii="Arial" w:hAnsi="Arial" w:cs="Arial"/>
                <w:lang w:val="id-ID"/>
              </w:rPr>
            </w:pPr>
            <w:r w:rsidRPr="00585ED0">
              <w:rPr>
                <w:rFonts w:ascii="Arial" w:hAnsi="Arial" w:cs="Arial"/>
                <w:bCs/>
                <w:lang w:val="id-ID"/>
              </w:rPr>
              <w:t>Uraikan p</w:t>
            </w:r>
            <w:r w:rsidRPr="00585ED0">
              <w:rPr>
                <w:rFonts w:ascii="Arial" w:hAnsi="Arial" w:cs="Arial"/>
                <w:lang w:val="fi-FI"/>
              </w:rPr>
              <w:t>eninjauan dan upaya perbaikan implementasi kurikulum</w:t>
            </w:r>
            <w:r w:rsidRPr="00585ED0">
              <w:rPr>
                <w:rFonts w:ascii="Arial" w:hAnsi="Arial" w:cs="Arial"/>
                <w:lang w:val="id-ID"/>
              </w:rPr>
              <w:t xml:space="preserve"> pendidikan akademik yang meliputi </w:t>
            </w:r>
            <w:r w:rsidRPr="00585ED0">
              <w:rPr>
                <w:rFonts w:ascii="Arial" w:hAnsi="Arial" w:cs="Arial"/>
              </w:rPr>
              <w:t>Peninjauan silabus/</w:t>
            </w:r>
            <w:r w:rsidR="00254BD8">
              <w:rPr>
                <w:rFonts w:ascii="Arial" w:hAnsi="Arial" w:cs="Arial"/>
                <w:lang w:val="id-ID"/>
              </w:rPr>
              <w:t>GBPP-</w:t>
            </w:r>
            <w:r w:rsidRPr="00585ED0">
              <w:rPr>
                <w:rFonts w:ascii="Arial" w:hAnsi="Arial" w:cs="Arial"/>
              </w:rPr>
              <w:t xml:space="preserve">SAP </w:t>
            </w:r>
            <w:r w:rsidRPr="00585ED0">
              <w:rPr>
                <w:rFonts w:ascii="Arial" w:hAnsi="Arial" w:cs="Arial"/>
                <w:lang w:val="id-ID"/>
              </w:rPr>
              <w:t>/RPKPS/</w:t>
            </w:r>
            <w:r w:rsidRPr="00585ED0">
              <w:rPr>
                <w:rFonts w:ascii="Arial" w:hAnsi="Arial" w:cs="Arial"/>
              </w:rPr>
              <w:t xml:space="preserve"> buku ajar/ buku modul/ buku blok/ buku dalam satu tahun terakhir</w:t>
            </w:r>
            <w:r w:rsidR="00BA256F">
              <w:rPr>
                <w:rFonts w:ascii="Arial" w:hAnsi="Arial" w:cs="Arial"/>
                <w:lang w:val="id-ID"/>
              </w:rPr>
              <w:t xml:space="preserve"> pada tempat</w:t>
            </w:r>
            <w:r w:rsidR="00BA256F" w:rsidRPr="00585ED0">
              <w:rPr>
                <w:rFonts w:ascii="Arial" w:hAnsi="Arial" w:cs="Arial"/>
                <w:lang w:val="id-ID"/>
              </w:rPr>
              <w:t xml:space="preserve"> yang telah disediakan</w:t>
            </w:r>
            <w:r w:rsidR="00254BD8">
              <w:rPr>
                <w:rFonts w:ascii="Arial" w:hAnsi="Arial" w:cs="Arial"/>
                <w:lang w:val="id-ID"/>
              </w:rPr>
              <w:t>.</w:t>
            </w:r>
          </w:p>
          <w:p w:rsidR="00612156" w:rsidRPr="00585ED0" w:rsidRDefault="00612156" w:rsidP="00434365">
            <w:pPr>
              <w:jc w:val="both"/>
              <w:rPr>
                <w:rFonts w:ascii="Arial" w:hAnsi="Arial" w:cs="Arial"/>
                <w:lang w:val="id-ID"/>
              </w:rPr>
            </w:pPr>
          </w:p>
          <w:p w:rsidR="00612156" w:rsidRPr="00585ED0" w:rsidRDefault="00612156" w:rsidP="00434365">
            <w:pPr>
              <w:jc w:val="both"/>
              <w:rPr>
                <w:rFonts w:ascii="Arial" w:hAnsi="Arial" w:cs="Arial"/>
                <w:lang w:val="id-ID"/>
              </w:rPr>
            </w:pPr>
            <w:r w:rsidRPr="00585ED0">
              <w:rPr>
                <w:rFonts w:ascii="Arial" w:hAnsi="Arial" w:cs="Arial"/>
                <w:lang w:val="id-ID"/>
              </w:rPr>
              <w:t>Tuliskan</w:t>
            </w:r>
            <w:r w:rsidR="00254BD8">
              <w:rPr>
                <w:rFonts w:ascii="Arial" w:hAnsi="Arial" w:cs="Arial"/>
                <w:lang w:val="id-ID"/>
              </w:rPr>
              <w:t xml:space="preserve"> pada:</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id-ID"/>
              </w:rPr>
              <w:t>olom (1), nomor urut</w:t>
            </w:r>
            <w:r w:rsidR="00254BD8">
              <w:rPr>
                <w:rFonts w:ascii="Arial" w:hAnsi="Arial" w:cs="Arial"/>
                <w:lang w:val="id-ID"/>
              </w:rPr>
              <w:t>;</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ko</w:t>
            </w:r>
            <w:r w:rsidR="00612156" w:rsidRPr="00585ED0">
              <w:rPr>
                <w:rFonts w:ascii="Arial" w:hAnsi="Arial" w:cs="Arial"/>
                <w:lang w:val="pl-PL"/>
              </w:rPr>
              <w:t xml:space="preserve">lom (2), kode mata </w:t>
            </w:r>
            <w:r w:rsidR="00612156" w:rsidRPr="00585ED0">
              <w:rPr>
                <w:rFonts w:ascii="Arial" w:hAnsi="Arial" w:cs="Arial"/>
                <w:lang w:val="id-ID"/>
              </w:rPr>
              <w:t>kuliah</w:t>
            </w:r>
            <w:r w:rsidR="00612156" w:rsidRPr="00585ED0">
              <w:rPr>
                <w:rFonts w:ascii="Arial" w:hAnsi="Arial" w:cs="Arial"/>
                <w:lang w:val="pl-PL"/>
              </w:rPr>
              <w:t>/</w:t>
            </w:r>
            <w:r w:rsidR="00612156" w:rsidRPr="00585ED0">
              <w:rPr>
                <w:rFonts w:ascii="Arial" w:hAnsi="Arial" w:cs="Arial"/>
                <w:lang w:val="id-ID"/>
              </w:rPr>
              <w:t>blok</w:t>
            </w:r>
            <w:r w:rsidR="00254BD8">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 xml:space="preserve">olom (3), nama mata </w:t>
            </w:r>
            <w:r w:rsidR="00612156" w:rsidRPr="00585ED0">
              <w:rPr>
                <w:rFonts w:ascii="Arial" w:hAnsi="Arial" w:cs="Arial"/>
                <w:lang w:val="id-ID"/>
              </w:rPr>
              <w:t>kuliah</w:t>
            </w:r>
            <w:r w:rsidR="00612156" w:rsidRPr="00585ED0">
              <w:rPr>
                <w:rFonts w:ascii="Arial" w:hAnsi="Arial" w:cs="Arial"/>
              </w:rPr>
              <w:t>/</w:t>
            </w:r>
            <w:r w:rsidR="00612156" w:rsidRPr="00585ED0">
              <w:rPr>
                <w:rFonts w:ascii="Arial" w:hAnsi="Arial" w:cs="Arial"/>
                <w:lang w:val="id-ID"/>
              </w:rPr>
              <w:t>blok</w:t>
            </w:r>
            <w:r w:rsidR="00254BD8">
              <w:rPr>
                <w:rFonts w:ascii="Arial" w:hAnsi="Arial" w:cs="Arial"/>
                <w:lang w:val="id-ID"/>
              </w:rPr>
              <w:t>;</w:t>
            </w:r>
          </w:p>
          <w:p w:rsidR="00612156" w:rsidRPr="004D47A6"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olom (4),</w:t>
            </w:r>
            <w:r w:rsidR="00612156" w:rsidRPr="00585ED0">
              <w:rPr>
                <w:rFonts w:ascii="Arial" w:hAnsi="Arial" w:cs="Arial"/>
                <w:lang w:val="id-ID"/>
              </w:rPr>
              <w:t xml:space="preserve"> status mata kuliah apakah mata kuliah lama, baru atau yang dihapus</w:t>
            </w:r>
            <w:r w:rsidR="00254BD8">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olom (5-6) butir-butir pokok perubahan-perubahan yang dilakukan</w:t>
            </w:r>
            <w:r w:rsidR="00254BD8">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olom (7-8),</w:t>
            </w:r>
            <w:r w:rsidR="00612156" w:rsidRPr="00585ED0">
              <w:rPr>
                <w:rFonts w:ascii="Arial" w:hAnsi="Arial" w:cs="Arial"/>
                <w:bCs/>
              </w:rPr>
              <w:t xml:space="preserve"> </w:t>
            </w:r>
            <w:r w:rsidR="00612156" w:rsidRPr="00585ED0">
              <w:rPr>
                <w:rFonts w:ascii="Arial" w:hAnsi="Arial" w:cs="Arial"/>
                <w:bCs/>
                <w:lang w:val="id-ID"/>
              </w:rPr>
              <w:t>alasan perubahan harus dilakukan beserta siapa pengusulnya</w:t>
            </w:r>
            <w:r w:rsidR="00254BD8">
              <w:rPr>
                <w:rFonts w:ascii="Arial" w:hAnsi="Arial" w:cs="Arial"/>
                <w:bCs/>
                <w:lang w:val="id-ID"/>
              </w:rPr>
              <w:t>;</w:t>
            </w:r>
          </w:p>
          <w:p w:rsidR="00612156" w:rsidRPr="00585ED0" w:rsidRDefault="009A1CF7" w:rsidP="006D2F49">
            <w:pPr>
              <w:numPr>
                <w:ilvl w:val="0"/>
                <w:numId w:val="9"/>
              </w:numPr>
              <w:jc w:val="both"/>
              <w:rPr>
                <w:rFonts w:ascii="Arial" w:hAnsi="Arial" w:cs="Arial"/>
                <w:lang w:val="id-ID"/>
              </w:rPr>
            </w:pPr>
            <w:r>
              <w:rPr>
                <w:rFonts w:ascii="Arial" w:hAnsi="Arial" w:cs="Arial"/>
                <w:lang w:val="id-ID"/>
              </w:rPr>
              <w:t>k</w:t>
            </w:r>
            <w:r w:rsidR="00612156" w:rsidRPr="00585ED0">
              <w:rPr>
                <w:rFonts w:ascii="Arial" w:hAnsi="Arial" w:cs="Arial"/>
              </w:rPr>
              <w:t>olom (</w:t>
            </w:r>
            <w:r w:rsidR="00612156" w:rsidRPr="00585ED0">
              <w:rPr>
                <w:rFonts w:ascii="Arial" w:hAnsi="Arial" w:cs="Arial"/>
                <w:lang w:val="id-ID"/>
              </w:rPr>
              <w:t>9</w:t>
            </w:r>
            <w:r w:rsidR="00612156" w:rsidRPr="00585ED0">
              <w:rPr>
                <w:rFonts w:ascii="Arial" w:hAnsi="Arial" w:cs="Arial"/>
              </w:rPr>
              <w:t xml:space="preserve">), </w:t>
            </w:r>
            <w:r w:rsidR="00612156" w:rsidRPr="00585ED0">
              <w:rPr>
                <w:rFonts w:ascii="Arial" w:hAnsi="Arial" w:cs="Arial"/>
                <w:lang w:val="id-ID"/>
              </w:rPr>
              <w:t>Waktu diberlakukannya perubahan tersebut</w:t>
            </w:r>
            <w:r w:rsidR="00254BD8">
              <w:rPr>
                <w:rFonts w:ascii="Arial" w:hAnsi="Arial" w:cs="Arial"/>
                <w:lang w:val="id-ID"/>
              </w:rPr>
              <w:t>.</w:t>
            </w:r>
          </w:p>
        </w:tc>
      </w:tr>
      <w:tr w:rsidR="00612156" w:rsidRPr="00585ED0" w:rsidTr="00651A61">
        <w:tc>
          <w:tcPr>
            <w:tcW w:w="1103" w:type="dxa"/>
            <w:tcBorders>
              <w:top w:val="single" w:sz="4" w:space="0" w:color="auto"/>
              <w:bottom w:val="nil"/>
            </w:tcBorders>
          </w:tcPr>
          <w:p w:rsidR="00612156" w:rsidRPr="00585ED0" w:rsidRDefault="00612156" w:rsidP="00434365">
            <w:pPr>
              <w:jc w:val="center"/>
              <w:rPr>
                <w:rFonts w:ascii="Arial" w:hAnsi="Arial" w:cs="Arial"/>
                <w:lang w:val="id-ID"/>
              </w:rPr>
            </w:pPr>
            <w:r w:rsidRPr="00585ED0">
              <w:rPr>
                <w:rFonts w:ascii="Arial" w:hAnsi="Arial" w:cs="Arial"/>
              </w:rPr>
              <w:lastRenderedPageBreak/>
              <w:t>5.1.</w:t>
            </w:r>
            <w:r w:rsidRPr="00585ED0">
              <w:rPr>
                <w:rFonts w:ascii="Arial" w:hAnsi="Arial" w:cs="Arial"/>
                <w:lang w:val="id-ID"/>
              </w:rPr>
              <w:t>7</w:t>
            </w:r>
          </w:p>
        </w:tc>
        <w:tc>
          <w:tcPr>
            <w:tcW w:w="1430" w:type="dxa"/>
            <w:tcBorders>
              <w:top w:val="single" w:sz="4" w:space="0" w:color="auto"/>
            </w:tcBorders>
          </w:tcPr>
          <w:p w:rsidR="00612156" w:rsidRPr="00585ED0" w:rsidRDefault="00F4058F" w:rsidP="00434365">
            <w:pPr>
              <w:jc w:val="center"/>
              <w:rPr>
                <w:rFonts w:ascii="Arial" w:hAnsi="Arial" w:cs="Arial"/>
                <w:lang w:val="id-ID"/>
              </w:rPr>
            </w:pPr>
            <w:r w:rsidRPr="00585ED0">
              <w:rPr>
                <w:rFonts w:ascii="Arial" w:hAnsi="Arial" w:cs="Arial"/>
                <w:lang w:val="id-ID"/>
              </w:rPr>
              <w:t>(1) – (9</w:t>
            </w:r>
            <w:r w:rsidR="00612156" w:rsidRPr="00585ED0">
              <w:rPr>
                <w:rFonts w:ascii="Arial" w:hAnsi="Arial" w:cs="Arial"/>
                <w:lang w:val="id-ID"/>
              </w:rPr>
              <w:t>)</w:t>
            </w:r>
          </w:p>
        </w:tc>
        <w:tc>
          <w:tcPr>
            <w:tcW w:w="6539" w:type="dxa"/>
            <w:tcBorders>
              <w:top w:val="single" w:sz="4" w:space="0" w:color="auto"/>
            </w:tcBorders>
          </w:tcPr>
          <w:p w:rsidR="00612156" w:rsidRPr="00585ED0" w:rsidRDefault="00612156" w:rsidP="00106513">
            <w:pPr>
              <w:ind w:left="40"/>
              <w:jc w:val="both"/>
              <w:rPr>
                <w:rFonts w:ascii="Arial" w:hAnsi="Arial" w:cs="Arial"/>
                <w:bCs/>
                <w:iCs/>
                <w:lang w:val="id-ID"/>
              </w:rPr>
            </w:pPr>
            <w:r w:rsidRPr="00585ED0">
              <w:rPr>
                <w:rFonts w:ascii="Arial" w:hAnsi="Arial" w:cs="Arial"/>
              </w:rPr>
              <w:t xml:space="preserve">Uraikan upaya </w:t>
            </w:r>
            <w:r w:rsidR="00BA256F">
              <w:rPr>
                <w:rFonts w:ascii="Arial" w:hAnsi="Arial" w:cs="Arial"/>
                <w:lang w:val="id-ID"/>
              </w:rPr>
              <w:t>p</w:t>
            </w:r>
            <w:r w:rsidRPr="00585ED0">
              <w:rPr>
                <w:rFonts w:ascii="Arial" w:hAnsi="Arial" w:cs="Arial"/>
                <w:bCs/>
                <w:iCs/>
                <w:lang w:val="nl-NL"/>
              </w:rPr>
              <w:t xml:space="preserve">eninjauan </w:t>
            </w:r>
            <w:r w:rsidRPr="00585ED0">
              <w:rPr>
                <w:rFonts w:ascii="Arial" w:hAnsi="Arial" w:cs="Arial"/>
                <w:bCs/>
                <w:iCs/>
                <w:lang w:val="id-ID"/>
              </w:rPr>
              <w:t>k</w:t>
            </w:r>
            <w:r w:rsidRPr="00585ED0">
              <w:rPr>
                <w:rFonts w:ascii="Arial" w:hAnsi="Arial" w:cs="Arial"/>
                <w:bCs/>
                <w:iCs/>
                <w:lang w:val="nl-NL"/>
              </w:rPr>
              <w:t xml:space="preserve">urikulum </w:t>
            </w:r>
            <w:r w:rsidRPr="00585ED0">
              <w:rPr>
                <w:rFonts w:ascii="Arial" w:hAnsi="Arial" w:cs="Arial"/>
                <w:lang w:val="id-ID"/>
              </w:rPr>
              <w:t>program studi</w:t>
            </w:r>
            <w:r w:rsidRPr="00585ED0">
              <w:rPr>
                <w:rFonts w:ascii="Arial" w:hAnsi="Arial" w:cs="Arial"/>
                <w:bCs/>
                <w:iCs/>
                <w:lang w:val="nl-NL"/>
              </w:rPr>
              <w:t xml:space="preserve"> dalam</w:t>
            </w:r>
            <w:r w:rsidR="00F4058F" w:rsidRPr="00585ED0">
              <w:rPr>
                <w:rFonts w:ascii="Arial" w:hAnsi="Arial" w:cs="Arial"/>
                <w:bCs/>
                <w:iCs/>
                <w:lang w:val="id-ID"/>
              </w:rPr>
              <w:t xml:space="preserve"> </w:t>
            </w:r>
            <w:r w:rsidRPr="00585ED0">
              <w:rPr>
                <w:rFonts w:ascii="Arial" w:hAnsi="Arial" w:cs="Arial"/>
                <w:bCs/>
                <w:iCs/>
                <w:lang w:val="id-ID"/>
              </w:rPr>
              <w:t>lima t</w:t>
            </w:r>
            <w:r w:rsidRPr="00585ED0">
              <w:rPr>
                <w:rFonts w:ascii="Arial" w:hAnsi="Arial" w:cs="Arial"/>
                <w:bCs/>
                <w:iCs/>
                <w:lang w:val="nl-NL"/>
              </w:rPr>
              <w:t xml:space="preserve">ahun </w:t>
            </w:r>
            <w:r w:rsidRPr="00585ED0">
              <w:rPr>
                <w:rFonts w:ascii="Arial" w:hAnsi="Arial" w:cs="Arial"/>
                <w:bCs/>
                <w:iCs/>
                <w:lang w:val="id-ID"/>
              </w:rPr>
              <w:t>t</w:t>
            </w:r>
            <w:r w:rsidRPr="00585ED0">
              <w:rPr>
                <w:rFonts w:ascii="Arial" w:hAnsi="Arial" w:cs="Arial"/>
                <w:bCs/>
                <w:iCs/>
                <w:lang w:val="nl-NL"/>
              </w:rPr>
              <w:t>erakhir</w:t>
            </w:r>
            <w:r w:rsidRPr="00585ED0">
              <w:rPr>
                <w:rFonts w:ascii="Arial" w:hAnsi="Arial" w:cs="Arial"/>
                <w:bCs/>
                <w:iCs/>
                <w:lang w:val="id-ID"/>
              </w:rPr>
              <w:t xml:space="preserve">. </w:t>
            </w:r>
            <w:r w:rsidRPr="00585ED0">
              <w:rPr>
                <w:rFonts w:ascii="Arial" w:hAnsi="Arial" w:cs="Arial"/>
                <w:bCs/>
                <w:iCs/>
                <w:lang w:val="nl-NL"/>
              </w:rPr>
              <w:t>Jelaskan mekanisme peninjauan</w:t>
            </w:r>
            <w:r w:rsidR="00F4058F" w:rsidRPr="00585ED0">
              <w:rPr>
                <w:rFonts w:ascii="Arial" w:hAnsi="Arial" w:cs="Arial"/>
                <w:bCs/>
                <w:iCs/>
                <w:lang w:val="id-ID"/>
              </w:rPr>
              <w:t xml:space="preserve"> </w:t>
            </w:r>
            <w:r w:rsidRPr="00585ED0">
              <w:rPr>
                <w:rFonts w:ascii="Arial" w:hAnsi="Arial" w:cs="Arial"/>
                <w:bCs/>
                <w:iCs/>
                <w:lang w:val="nl-NL"/>
              </w:rPr>
              <w:t>kurikulum dan pihak-pihak yang dilibatkan</w:t>
            </w:r>
            <w:r w:rsidRPr="00585ED0">
              <w:rPr>
                <w:rFonts w:ascii="Arial" w:hAnsi="Arial" w:cs="Arial"/>
                <w:bCs/>
                <w:iCs/>
                <w:lang w:val="id-ID"/>
              </w:rPr>
              <w:t xml:space="preserve"> (perguruan</w:t>
            </w:r>
            <w:r w:rsidR="00F4058F" w:rsidRPr="00585ED0">
              <w:rPr>
                <w:rFonts w:ascii="Arial" w:hAnsi="Arial" w:cs="Arial"/>
                <w:bCs/>
                <w:iCs/>
                <w:lang w:val="id-ID"/>
              </w:rPr>
              <w:t xml:space="preserve"> </w:t>
            </w:r>
            <w:r w:rsidRPr="00585ED0">
              <w:rPr>
                <w:rFonts w:ascii="Arial" w:hAnsi="Arial" w:cs="Arial"/>
                <w:bCs/>
                <w:iCs/>
                <w:lang w:val="id-ID"/>
              </w:rPr>
              <w:t>tinggi lain, pemangku kepentingan internal dan eksternal)</w:t>
            </w:r>
            <w:r w:rsidR="00F4058F" w:rsidRPr="00585ED0">
              <w:rPr>
                <w:rFonts w:ascii="Arial" w:hAnsi="Arial" w:cs="Arial"/>
                <w:bCs/>
                <w:iCs/>
                <w:lang w:val="id-ID"/>
              </w:rPr>
              <w:t xml:space="preserve"> </w:t>
            </w:r>
            <w:r w:rsidRPr="00585ED0">
              <w:rPr>
                <w:rFonts w:ascii="Arial" w:hAnsi="Arial" w:cs="Arial"/>
                <w:bCs/>
                <w:iCs/>
                <w:lang w:val="nl-NL"/>
              </w:rPr>
              <w:t>dalam proses peninjauan</w:t>
            </w:r>
            <w:r w:rsidRPr="00585ED0">
              <w:rPr>
                <w:rFonts w:ascii="Arial" w:hAnsi="Arial" w:cs="Arial"/>
                <w:bCs/>
                <w:iCs/>
                <w:lang w:val="id-ID"/>
              </w:rPr>
              <w:t xml:space="preserve"> yang meliputi kesesuaian dengan</w:t>
            </w:r>
            <w:r w:rsidR="00F4058F" w:rsidRPr="00585ED0">
              <w:rPr>
                <w:rFonts w:ascii="Arial" w:hAnsi="Arial" w:cs="Arial"/>
                <w:bCs/>
                <w:iCs/>
                <w:lang w:val="id-ID"/>
              </w:rPr>
              <w:t xml:space="preserve"> </w:t>
            </w:r>
            <w:r w:rsidRPr="00585ED0">
              <w:rPr>
                <w:rFonts w:ascii="Arial" w:hAnsi="Arial" w:cs="Arial"/>
                <w:bCs/>
                <w:iCs/>
                <w:lang w:val="id-ID"/>
              </w:rPr>
              <w:t>visi, misi, umpan balik, perkembangan ilmu pengetahuan</w:t>
            </w:r>
            <w:r w:rsidR="00F4058F" w:rsidRPr="00585ED0">
              <w:rPr>
                <w:rFonts w:ascii="Arial" w:hAnsi="Arial" w:cs="Arial"/>
                <w:bCs/>
                <w:iCs/>
                <w:lang w:val="id-ID"/>
              </w:rPr>
              <w:t xml:space="preserve"> </w:t>
            </w:r>
            <w:r w:rsidRPr="00585ED0">
              <w:rPr>
                <w:rFonts w:ascii="Arial" w:hAnsi="Arial" w:cs="Arial"/>
                <w:bCs/>
                <w:iCs/>
                <w:lang w:val="id-ID"/>
              </w:rPr>
              <w:t>dan teknologi, dan kebutuhan pengguna lulusan</w:t>
            </w:r>
            <w:r w:rsidR="00DB27C4">
              <w:rPr>
                <w:rFonts w:ascii="Arial" w:hAnsi="Arial" w:cs="Arial"/>
                <w:lang w:val="id-ID"/>
              </w:rPr>
              <w:t xml:space="preserve"> pada tempat </w:t>
            </w:r>
            <w:r w:rsidR="00DB27C4" w:rsidRPr="00585ED0">
              <w:rPr>
                <w:rFonts w:ascii="Arial" w:hAnsi="Arial" w:cs="Arial"/>
                <w:lang w:val="id-ID"/>
              </w:rPr>
              <w:t>yang telah disediakan</w:t>
            </w:r>
            <w:r w:rsidR="00DB27C4">
              <w:rPr>
                <w:rFonts w:ascii="Arial" w:hAnsi="Arial" w:cs="Arial"/>
                <w:bCs/>
                <w:iCs/>
                <w:lang w:val="id-ID"/>
              </w:rPr>
              <w:t>.</w:t>
            </w:r>
          </w:p>
          <w:p w:rsidR="00612156" w:rsidRPr="00585ED0" w:rsidRDefault="00612156" w:rsidP="00F4058F">
            <w:pPr>
              <w:ind w:left="360" w:hanging="178"/>
              <w:rPr>
                <w:rFonts w:ascii="Arial" w:hAnsi="Arial" w:cs="Arial"/>
                <w:bCs/>
                <w:iCs/>
                <w:lang w:val="id-ID"/>
              </w:rPr>
            </w:pPr>
          </w:p>
          <w:p w:rsidR="00612156" w:rsidRPr="00585ED0" w:rsidRDefault="00612156" w:rsidP="00434365">
            <w:pPr>
              <w:ind w:left="360" w:hanging="178"/>
              <w:rPr>
                <w:rFonts w:ascii="Arial" w:hAnsi="Arial" w:cs="Arial"/>
                <w:bCs/>
                <w:iCs/>
                <w:lang w:val="id-ID"/>
              </w:rPr>
            </w:pPr>
            <w:r w:rsidRPr="00585ED0">
              <w:rPr>
                <w:rFonts w:ascii="Arial" w:hAnsi="Arial" w:cs="Arial"/>
                <w:bCs/>
                <w:iCs/>
                <w:lang w:val="id-ID"/>
              </w:rPr>
              <w:t>Tuliskan</w:t>
            </w:r>
            <w:r w:rsidR="00106513">
              <w:rPr>
                <w:rFonts w:ascii="Arial" w:hAnsi="Arial" w:cs="Arial"/>
                <w:bCs/>
                <w:iCs/>
                <w:lang w:val="id-ID"/>
              </w:rPr>
              <w:t xml:space="preserve"> pada:</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id-ID"/>
              </w:rPr>
              <w:t>olom (1), nomor urut</w:t>
            </w:r>
            <w:r w:rsidR="00106513">
              <w:rPr>
                <w:rFonts w:ascii="Arial" w:hAnsi="Arial" w:cs="Arial"/>
                <w:lang w:val="id-ID"/>
              </w:rPr>
              <w:t>;</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pl-PL"/>
              </w:rPr>
              <w:t xml:space="preserve">olom (2), kode mata </w:t>
            </w:r>
            <w:r w:rsidR="00612156" w:rsidRPr="00585ED0">
              <w:rPr>
                <w:rFonts w:ascii="Arial" w:hAnsi="Arial" w:cs="Arial"/>
                <w:lang w:val="id-ID"/>
              </w:rPr>
              <w:t>kuliah</w:t>
            </w:r>
            <w:r w:rsidR="00612156" w:rsidRPr="00585ED0">
              <w:rPr>
                <w:rFonts w:ascii="Arial" w:hAnsi="Arial" w:cs="Arial"/>
                <w:lang w:val="pl-PL"/>
              </w:rPr>
              <w:t>/</w:t>
            </w:r>
            <w:r w:rsidR="00612156" w:rsidRPr="00585ED0">
              <w:rPr>
                <w:rFonts w:ascii="Arial" w:hAnsi="Arial" w:cs="Arial"/>
                <w:lang w:val="id-ID"/>
              </w:rPr>
              <w:t>blok</w:t>
            </w:r>
            <w:r w:rsidR="0010651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 xml:space="preserve">olom (3), nama mata </w:t>
            </w:r>
            <w:r w:rsidR="00612156" w:rsidRPr="00585ED0">
              <w:rPr>
                <w:rFonts w:ascii="Arial" w:hAnsi="Arial" w:cs="Arial"/>
                <w:lang w:val="id-ID"/>
              </w:rPr>
              <w:t>kuliah</w:t>
            </w:r>
            <w:r w:rsidR="00612156" w:rsidRPr="00585ED0">
              <w:rPr>
                <w:rFonts w:ascii="Arial" w:hAnsi="Arial" w:cs="Arial"/>
              </w:rPr>
              <w:t>/</w:t>
            </w:r>
            <w:r w:rsidR="00612156" w:rsidRPr="00585ED0">
              <w:rPr>
                <w:rFonts w:ascii="Arial" w:hAnsi="Arial" w:cs="Arial"/>
                <w:lang w:val="id-ID"/>
              </w:rPr>
              <w:t>blok</w:t>
            </w:r>
            <w:r w:rsidR="0010651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olom (4),</w:t>
            </w:r>
            <w:r w:rsidR="00612156" w:rsidRPr="00585ED0">
              <w:rPr>
                <w:rFonts w:ascii="Arial" w:hAnsi="Arial" w:cs="Arial"/>
                <w:lang w:val="id-ID"/>
              </w:rPr>
              <w:t xml:space="preserve"> status mata kuliah apakah mata kuliah lama, baru atau yang dihapus</w:t>
            </w:r>
            <w:r w:rsidR="0010651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olom (5-6)</w:t>
            </w:r>
            <w:r w:rsidR="00106513">
              <w:rPr>
                <w:rFonts w:ascii="Arial" w:hAnsi="Arial" w:cs="Arial"/>
                <w:lang w:val="id-ID"/>
              </w:rPr>
              <w:t>,</w:t>
            </w:r>
            <w:r w:rsidR="00612156" w:rsidRPr="00585ED0">
              <w:rPr>
                <w:rFonts w:ascii="Arial" w:hAnsi="Arial" w:cs="Arial"/>
                <w:lang w:val="id-ID"/>
              </w:rPr>
              <w:t xml:space="preserve"> butir-butir pokok perubahan-perubahan yang dilakukan.</w:t>
            </w:r>
            <w:r w:rsidR="00612156" w:rsidRPr="00585ED0">
              <w:rPr>
                <w:rFonts w:ascii="Arial" w:hAnsi="Arial" w:cs="Arial"/>
              </w:rPr>
              <w:t xml:space="preserve"> jika tidak ada, tuliskan tidak ada perubahan</w:t>
            </w:r>
            <w:r w:rsidR="00106513">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lang w:val="id-ID"/>
              </w:rPr>
              <w:t>olom (7-8),</w:t>
            </w:r>
            <w:r w:rsidR="00612156" w:rsidRPr="00585ED0">
              <w:rPr>
                <w:rFonts w:ascii="Arial" w:hAnsi="Arial" w:cs="Arial"/>
                <w:bCs/>
              </w:rPr>
              <w:t xml:space="preserve"> </w:t>
            </w:r>
            <w:r w:rsidR="00612156" w:rsidRPr="00585ED0">
              <w:rPr>
                <w:rFonts w:ascii="Arial" w:hAnsi="Arial" w:cs="Arial"/>
                <w:bCs/>
                <w:lang w:val="id-ID"/>
              </w:rPr>
              <w:t>alasan peninjauan harus dilakukan beserta siapa pengusulnya</w:t>
            </w:r>
            <w:r w:rsidR="00106513">
              <w:rPr>
                <w:rFonts w:ascii="Arial" w:hAnsi="Arial" w:cs="Arial"/>
                <w:bCs/>
                <w:lang w:val="id-ID"/>
              </w:rPr>
              <w:t>;</w:t>
            </w:r>
          </w:p>
          <w:p w:rsidR="00B565BF" w:rsidRPr="005F3E3F" w:rsidRDefault="009A1CF7" w:rsidP="006D2F49">
            <w:pPr>
              <w:numPr>
                <w:ilvl w:val="0"/>
                <w:numId w:val="11"/>
              </w:numPr>
              <w:tabs>
                <w:tab w:val="clear" w:pos="720"/>
              </w:tabs>
              <w:ind w:left="323" w:hanging="323"/>
              <w:jc w:val="both"/>
              <w:rPr>
                <w:rFonts w:ascii="Arial" w:hAnsi="Arial" w:cs="Arial"/>
              </w:rPr>
            </w:pPr>
            <w:r>
              <w:rPr>
                <w:rFonts w:ascii="Arial" w:hAnsi="Arial" w:cs="Arial"/>
                <w:lang w:val="id-ID"/>
              </w:rPr>
              <w:t>k</w:t>
            </w:r>
            <w:r w:rsidR="00612156" w:rsidRPr="00585ED0">
              <w:rPr>
                <w:rFonts w:ascii="Arial" w:hAnsi="Arial" w:cs="Arial"/>
              </w:rPr>
              <w:t>olom (</w:t>
            </w:r>
            <w:r w:rsidR="00612156" w:rsidRPr="00585ED0">
              <w:rPr>
                <w:rFonts w:ascii="Arial" w:hAnsi="Arial" w:cs="Arial"/>
                <w:lang w:val="id-ID"/>
              </w:rPr>
              <w:t>9</w:t>
            </w:r>
            <w:r w:rsidR="00612156" w:rsidRPr="00585ED0">
              <w:rPr>
                <w:rFonts w:ascii="Arial" w:hAnsi="Arial" w:cs="Arial"/>
              </w:rPr>
              <w:t xml:space="preserve">), </w:t>
            </w:r>
            <w:r w:rsidR="00612156" w:rsidRPr="00585ED0">
              <w:rPr>
                <w:rFonts w:ascii="Arial" w:hAnsi="Arial" w:cs="Arial"/>
                <w:lang w:val="id-ID"/>
              </w:rPr>
              <w:t>Waktu diberlakukannya peninjauan  tersebut</w:t>
            </w:r>
            <w:r w:rsidR="00106513">
              <w:rPr>
                <w:rFonts w:ascii="Arial" w:hAnsi="Arial" w:cs="Arial"/>
                <w:lang w:val="id-ID"/>
              </w:rPr>
              <w:t>.</w:t>
            </w:r>
          </w:p>
        </w:tc>
      </w:tr>
      <w:tr w:rsidR="00612156" w:rsidRPr="00585ED0" w:rsidTr="005D2236">
        <w:tc>
          <w:tcPr>
            <w:tcW w:w="1103" w:type="dxa"/>
            <w:tcBorders>
              <w:bottom w:val="nil"/>
            </w:tcBorders>
          </w:tcPr>
          <w:p w:rsidR="00612156" w:rsidRPr="00585ED0" w:rsidRDefault="00612156" w:rsidP="00434365">
            <w:pPr>
              <w:jc w:val="center"/>
              <w:rPr>
                <w:rFonts w:ascii="Arial" w:hAnsi="Arial" w:cs="Arial"/>
              </w:rPr>
            </w:pPr>
            <w:r w:rsidRPr="00585ED0">
              <w:rPr>
                <w:rFonts w:ascii="Arial" w:hAnsi="Arial" w:cs="Arial"/>
              </w:rPr>
              <w:t>5.2</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E17091">
            <w:pPr>
              <w:ind w:left="10" w:hanging="10"/>
              <w:jc w:val="both"/>
              <w:rPr>
                <w:rFonts w:ascii="Arial" w:hAnsi="Arial" w:cs="Arial"/>
                <w:noProof/>
                <w:lang w:val="id-ID"/>
              </w:rPr>
            </w:pPr>
            <w:r w:rsidRPr="00585ED0">
              <w:rPr>
                <w:rFonts w:ascii="Arial" w:hAnsi="Arial" w:cs="Arial"/>
                <w:noProof/>
                <w:lang w:val="id-ID"/>
              </w:rPr>
              <w:t>Sistem Pembelajaran, Pelaksanaan Proses Pembelajaran dan Evaluasi Pembelajaran</w:t>
            </w:r>
            <w:r w:rsidR="001C2322">
              <w:rPr>
                <w:rFonts w:ascii="Arial" w:hAnsi="Arial" w:cs="Arial"/>
                <w:noProof/>
                <w:lang w:val="id-ID"/>
              </w:rPr>
              <w:t>.</w:t>
            </w:r>
          </w:p>
          <w:p w:rsidR="00612156" w:rsidRPr="00585ED0" w:rsidRDefault="00612156" w:rsidP="00E17091">
            <w:pPr>
              <w:jc w:val="both"/>
              <w:rPr>
                <w:rFonts w:ascii="Arial" w:hAnsi="Arial" w:cs="Arial"/>
                <w:color w:val="000000"/>
                <w:lang w:val="nb-NO"/>
              </w:rPr>
            </w:pPr>
            <w:r w:rsidRPr="00585ED0">
              <w:rPr>
                <w:rFonts w:ascii="Arial" w:hAnsi="Arial" w:cs="Arial"/>
                <w:lang w:val="af-ZA"/>
              </w:rPr>
              <w:t xml:space="preserve">Sistem pembelajaran dibangun berdasarkan perencanaan yang relevan dengan tujuan, </w:t>
            </w:r>
            <w:r w:rsidRPr="00585ED0">
              <w:rPr>
                <w:rFonts w:ascii="Arial" w:hAnsi="Arial" w:cs="Arial"/>
                <w:lang w:val="id-ID"/>
              </w:rPr>
              <w:t>ranah</w:t>
            </w:r>
            <w:r w:rsidRPr="00585ED0">
              <w:rPr>
                <w:rFonts w:ascii="Arial" w:hAnsi="Arial" w:cs="Arial"/>
                <w:lang w:val="af-ZA"/>
              </w:rPr>
              <w:t xml:space="preserve"> belajar dan hierarki</w:t>
            </w:r>
            <w:r w:rsidRPr="00585ED0">
              <w:rPr>
                <w:rFonts w:ascii="Arial" w:hAnsi="Arial" w:cs="Arial"/>
                <w:lang w:val="id-ID"/>
              </w:rPr>
              <w:t>nya.</w:t>
            </w:r>
          </w:p>
          <w:p w:rsidR="00612156" w:rsidRPr="00585ED0" w:rsidRDefault="00612156" w:rsidP="00E17091">
            <w:pPr>
              <w:jc w:val="both"/>
              <w:rPr>
                <w:rFonts w:ascii="Arial" w:hAnsi="Arial" w:cs="Arial"/>
                <w:color w:val="000000"/>
                <w:lang w:val="nb-NO"/>
              </w:rPr>
            </w:pPr>
            <w:r w:rsidRPr="00585ED0">
              <w:rPr>
                <w:rFonts w:ascii="Arial" w:hAnsi="Arial" w:cs="Arial"/>
                <w:lang w:val="af-ZA"/>
              </w:rPr>
              <w:t xml:space="preserve">Pembelajaran dilaksanakan menggunakan berbagai strategi dan teknik </w:t>
            </w:r>
            <w:r w:rsidRPr="00585ED0">
              <w:rPr>
                <w:rFonts w:ascii="Arial" w:hAnsi="Arial" w:cs="Arial"/>
                <w:lang w:val="id-ID"/>
              </w:rPr>
              <w:t>pembelajaran</w:t>
            </w:r>
            <w:r w:rsidRPr="00585ED0">
              <w:rPr>
                <w:rFonts w:ascii="Arial" w:hAnsi="Arial" w:cs="Arial"/>
                <w:lang w:val="af-ZA"/>
              </w:rPr>
              <w:t>, mendorong mahasiswa untuk berpikir kritis bereksplorasi, berkreasi dan bereksperimen dengan memanfaatkan aneka sumber.</w:t>
            </w:r>
          </w:p>
          <w:p w:rsidR="00612156" w:rsidRPr="00585ED0" w:rsidRDefault="00612156" w:rsidP="00E17091">
            <w:pPr>
              <w:jc w:val="both"/>
              <w:rPr>
                <w:rFonts w:ascii="Arial" w:hAnsi="Arial" w:cs="Arial"/>
                <w:lang w:val="fi-FI"/>
              </w:rPr>
            </w:pPr>
            <w:r w:rsidRPr="00585ED0">
              <w:rPr>
                <w:rFonts w:ascii="Arial" w:hAnsi="Arial" w:cs="Arial"/>
                <w:color w:val="000000"/>
                <w:lang w:val="nb-NO"/>
              </w:rPr>
              <w:t>Pelaksanaan pembelajaran memiliki m</w:t>
            </w:r>
            <w:r w:rsidRPr="00585ED0">
              <w:rPr>
                <w:rFonts w:ascii="Arial" w:hAnsi="Arial" w:cs="Arial"/>
                <w:bCs/>
                <w:lang w:val="nb-NO"/>
              </w:rPr>
              <w:t>ekanisme untuk memonitor, mengkaji, dan memperbaiki secara periodik kegiatan perkuliahan (kehadiran dosen dan mahasiswa), penyusunan materi perkuliahan, serta penilaian hasil belajar.</w:t>
            </w:r>
          </w:p>
        </w:tc>
      </w:tr>
      <w:tr w:rsidR="00612156" w:rsidRPr="00585ED0" w:rsidTr="000338AB">
        <w:tc>
          <w:tcPr>
            <w:tcW w:w="1103" w:type="dxa"/>
            <w:tcBorders>
              <w:bottom w:val="single" w:sz="4" w:space="0" w:color="auto"/>
            </w:tcBorders>
          </w:tcPr>
          <w:p w:rsidR="00612156" w:rsidRPr="00585ED0" w:rsidRDefault="00612156" w:rsidP="00434365">
            <w:pPr>
              <w:jc w:val="center"/>
              <w:rPr>
                <w:rFonts w:ascii="Arial" w:hAnsi="Arial" w:cs="Arial"/>
              </w:rPr>
            </w:pPr>
            <w:r w:rsidRPr="00585ED0">
              <w:rPr>
                <w:rFonts w:ascii="Arial" w:hAnsi="Arial" w:cs="Arial"/>
              </w:rPr>
              <w:t>5.2.1</w:t>
            </w:r>
          </w:p>
        </w:tc>
        <w:tc>
          <w:tcPr>
            <w:tcW w:w="1430" w:type="dxa"/>
            <w:tcBorders>
              <w:bottom w:val="single" w:sz="4" w:space="0" w:color="auto"/>
            </w:tcBorders>
          </w:tcPr>
          <w:p w:rsidR="00612156" w:rsidRPr="00585ED0" w:rsidRDefault="00612156" w:rsidP="00434365">
            <w:pPr>
              <w:jc w:val="center"/>
              <w:rPr>
                <w:rFonts w:ascii="Arial" w:hAnsi="Arial" w:cs="Arial"/>
              </w:rPr>
            </w:pPr>
          </w:p>
        </w:tc>
        <w:tc>
          <w:tcPr>
            <w:tcW w:w="6539" w:type="dxa"/>
            <w:tcBorders>
              <w:bottom w:val="single" w:sz="4" w:space="0" w:color="auto"/>
            </w:tcBorders>
          </w:tcPr>
          <w:p w:rsidR="00612156" w:rsidRPr="008D210B" w:rsidRDefault="00612156" w:rsidP="001C2322">
            <w:pPr>
              <w:ind w:left="40"/>
              <w:jc w:val="both"/>
              <w:rPr>
                <w:rFonts w:ascii="Arial" w:hAnsi="Arial" w:cs="Arial"/>
              </w:rPr>
            </w:pPr>
            <w:r w:rsidRPr="00585ED0">
              <w:rPr>
                <w:rFonts w:ascii="Arial" w:hAnsi="Arial" w:cs="Arial"/>
                <w:bCs/>
                <w:lang w:val="id-ID"/>
              </w:rPr>
              <w:t>Uraikan p</w:t>
            </w:r>
            <w:r w:rsidRPr="00585ED0">
              <w:rPr>
                <w:rFonts w:ascii="Arial" w:hAnsi="Arial" w:cs="Arial"/>
                <w:color w:val="000000"/>
                <w:lang w:val="id-ID"/>
              </w:rPr>
              <w:t>erencanaan sistem pembelajaran dan relevansinya dengan tujuan, ruang lingkup keilmuan, dan hierarkinya</w:t>
            </w:r>
            <w:r w:rsidR="001C2322">
              <w:rPr>
                <w:rFonts w:ascii="Arial" w:hAnsi="Arial" w:cs="Arial"/>
                <w:lang w:val="id-ID"/>
              </w:rPr>
              <w:t xml:space="preserve"> pada tempat</w:t>
            </w:r>
            <w:r w:rsidR="001C2322" w:rsidRPr="00585ED0">
              <w:rPr>
                <w:rFonts w:ascii="Arial" w:hAnsi="Arial" w:cs="Arial"/>
                <w:lang w:val="id-ID"/>
              </w:rPr>
              <w:t xml:space="preserve"> yang telah disediakan</w:t>
            </w:r>
            <w:r w:rsidR="008D210B">
              <w:rPr>
                <w:rFonts w:ascii="Arial" w:hAnsi="Arial" w:cs="Arial"/>
                <w:color w:val="000000"/>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rPr>
            </w:pPr>
            <w:r w:rsidRPr="00585ED0">
              <w:rPr>
                <w:rFonts w:ascii="Arial" w:hAnsi="Arial" w:cs="Arial"/>
              </w:rPr>
              <w:t>5.2.2</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E17091">
            <w:pPr>
              <w:spacing w:before="120"/>
              <w:contextualSpacing/>
              <w:jc w:val="both"/>
              <w:rPr>
                <w:rFonts w:ascii="Arial" w:hAnsi="Arial" w:cs="Arial"/>
              </w:rPr>
            </w:pPr>
            <w:r w:rsidRPr="00585ED0">
              <w:rPr>
                <w:rFonts w:ascii="Arial" w:hAnsi="Arial" w:cs="Arial"/>
                <w:lang w:val="id-ID"/>
              </w:rPr>
              <w:t xml:space="preserve">Uraikan </w:t>
            </w:r>
            <w:r w:rsidRPr="00585ED0">
              <w:rPr>
                <w:rFonts w:ascii="Arial" w:hAnsi="Arial" w:cs="Arial"/>
                <w:bCs/>
                <w:lang w:val="id-ID"/>
              </w:rPr>
              <w:t>s</w:t>
            </w:r>
            <w:r w:rsidRPr="00585ED0">
              <w:rPr>
                <w:rFonts w:ascii="Arial" w:hAnsi="Arial" w:cs="Arial"/>
                <w:lang w:val="fi-FI"/>
              </w:rPr>
              <w:t xml:space="preserve">trategi </w:t>
            </w:r>
            <w:r w:rsidRPr="00585ED0">
              <w:rPr>
                <w:rFonts w:ascii="Arial" w:hAnsi="Arial" w:cs="Arial"/>
                <w:lang w:val="id-ID"/>
              </w:rPr>
              <w:t>proses pembelajaran</w:t>
            </w:r>
            <w:r w:rsidRPr="00585ED0">
              <w:rPr>
                <w:rFonts w:ascii="Arial" w:hAnsi="Arial" w:cs="Arial"/>
                <w:lang w:val="fi-FI"/>
              </w:rPr>
              <w:t xml:space="preserve"> yang d</w:t>
            </w:r>
            <w:r w:rsidRPr="00585ED0">
              <w:rPr>
                <w:rFonts w:ascii="Arial" w:hAnsi="Arial" w:cs="Arial"/>
                <w:lang w:val="id-ID"/>
              </w:rPr>
              <w:t xml:space="preserve">iterapkan </w:t>
            </w:r>
            <w:r w:rsidRPr="00585ED0">
              <w:rPr>
                <w:rFonts w:ascii="Arial" w:hAnsi="Arial" w:cs="Arial"/>
                <w:lang w:val="fi-FI"/>
              </w:rPr>
              <w:t xml:space="preserve">(misalnya </w:t>
            </w:r>
            <w:r w:rsidRPr="00585ED0">
              <w:rPr>
                <w:rFonts w:ascii="Arial" w:hAnsi="Arial" w:cs="Arial"/>
                <w:i/>
                <w:lang w:val="fi-FI"/>
              </w:rPr>
              <w:t>student-cent</w:t>
            </w:r>
            <w:r w:rsidRPr="00585ED0">
              <w:rPr>
                <w:rFonts w:ascii="Arial" w:hAnsi="Arial" w:cs="Arial"/>
                <w:i/>
                <w:lang w:val="id-ID"/>
              </w:rPr>
              <w:t>e</w:t>
            </w:r>
            <w:r w:rsidRPr="00585ED0">
              <w:rPr>
                <w:rFonts w:ascii="Arial" w:hAnsi="Arial" w:cs="Arial"/>
                <w:i/>
                <w:lang w:val="fi-FI"/>
              </w:rPr>
              <w:t>red learning</w:t>
            </w:r>
            <w:r w:rsidRPr="00585ED0">
              <w:rPr>
                <w:rFonts w:ascii="Arial" w:hAnsi="Arial" w:cs="Arial"/>
                <w:lang w:val="fi-FI"/>
              </w:rPr>
              <w:t xml:space="preserve"> atau </w:t>
            </w:r>
            <w:r w:rsidRPr="00585ED0">
              <w:rPr>
                <w:rFonts w:ascii="Arial" w:hAnsi="Arial" w:cs="Arial"/>
                <w:i/>
                <w:lang w:val="fi-FI"/>
              </w:rPr>
              <w:t>teacher-cent</w:t>
            </w:r>
            <w:r w:rsidRPr="00585ED0">
              <w:rPr>
                <w:rFonts w:ascii="Arial" w:hAnsi="Arial" w:cs="Arial"/>
                <w:i/>
                <w:lang w:val="id-ID"/>
              </w:rPr>
              <w:t>e</w:t>
            </w:r>
            <w:r w:rsidRPr="00585ED0">
              <w:rPr>
                <w:rFonts w:ascii="Arial" w:hAnsi="Arial" w:cs="Arial"/>
                <w:i/>
                <w:lang w:val="fi-FI"/>
              </w:rPr>
              <w:t>red learning</w:t>
            </w:r>
            <w:r w:rsidRPr="00585ED0">
              <w:rPr>
                <w:rFonts w:ascii="Arial" w:hAnsi="Arial" w:cs="Arial"/>
                <w:lang w:val="fi-FI"/>
              </w:rPr>
              <w:t>)</w:t>
            </w:r>
            <w:r w:rsidRPr="00585ED0">
              <w:rPr>
                <w:rFonts w:ascii="Arial" w:hAnsi="Arial" w:cs="Arial"/>
                <w:lang w:val="id-ID"/>
              </w:rPr>
              <w:t xml:space="preserve"> serta sumber daya pendukungnya (s</w:t>
            </w:r>
            <w:r w:rsidRPr="00585ED0">
              <w:rPr>
                <w:rFonts w:ascii="Arial" w:hAnsi="Arial" w:cs="Arial"/>
                <w:noProof/>
                <w:lang w:val="id-ID"/>
              </w:rPr>
              <w:t>umber daya manusia</w:t>
            </w:r>
            <w:r w:rsidRPr="00585ED0">
              <w:rPr>
                <w:rFonts w:ascii="Arial" w:hAnsi="Arial" w:cs="Arial"/>
                <w:noProof/>
              </w:rPr>
              <w:t>, sarana dan prasarana</w:t>
            </w:r>
            <w:r w:rsidRPr="00585ED0">
              <w:rPr>
                <w:rFonts w:ascii="Arial" w:hAnsi="Arial" w:cs="Arial"/>
                <w:noProof/>
                <w:lang w:val="id-ID"/>
              </w:rPr>
              <w:t xml:space="preserve"> dll.)</w:t>
            </w:r>
            <w:r w:rsidR="001C2322">
              <w:rPr>
                <w:rFonts w:ascii="Arial" w:hAnsi="Arial" w:cs="Arial"/>
                <w:lang w:val="id-ID"/>
              </w:rPr>
              <w:t xml:space="preserve"> pada tempat</w:t>
            </w:r>
            <w:r w:rsidR="001C2322" w:rsidRPr="00585ED0">
              <w:rPr>
                <w:rFonts w:ascii="Arial" w:hAnsi="Arial" w:cs="Arial"/>
                <w:lang w:val="id-ID"/>
              </w:rPr>
              <w:t xml:space="preserve"> yang telah disediakan</w:t>
            </w:r>
            <w:r w:rsidR="00E17091">
              <w:rPr>
                <w:rFonts w:ascii="Arial" w:hAnsi="Arial" w:cs="Arial"/>
                <w:noProof/>
                <w:lang w:val="id-ID"/>
              </w:rPr>
              <w:t>.</w:t>
            </w:r>
            <w:r w:rsidRPr="00585ED0">
              <w:rPr>
                <w:rFonts w:ascii="Arial" w:hAnsi="Arial" w:cs="Arial"/>
              </w:rPr>
              <w:t xml:space="preserve"> </w:t>
            </w:r>
          </w:p>
        </w:tc>
      </w:tr>
      <w:tr w:rsidR="00E3152C" w:rsidRPr="00585ED0" w:rsidTr="005D2236">
        <w:tc>
          <w:tcPr>
            <w:tcW w:w="1103" w:type="dxa"/>
            <w:tcBorders>
              <w:bottom w:val="single" w:sz="4" w:space="0" w:color="auto"/>
            </w:tcBorders>
          </w:tcPr>
          <w:p w:rsidR="00E3152C" w:rsidRPr="00585ED0" w:rsidRDefault="00E3152C" w:rsidP="00434365">
            <w:pPr>
              <w:jc w:val="center"/>
              <w:rPr>
                <w:rFonts w:ascii="Arial" w:hAnsi="Arial" w:cs="Arial"/>
                <w:lang w:val="id-ID"/>
              </w:rPr>
            </w:pPr>
            <w:r w:rsidRPr="00585ED0">
              <w:rPr>
                <w:rFonts w:ascii="Arial" w:hAnsi="Arial" w:cs="Arial"/>
                <w:lang w:val="id-ID"/>
              </w:rPr>
              <w:t>5.2.3</w:t>
            </w:r>
          </w:p>
        </w:tc>
        <w:tc>
          <w:tcPr>
            <w:tcW w:w="1430" w:type="dxa"/>
          </w:tcPr>
          <w:p w:rsidR="00E3152C" w:rsidRPr="00585ED0" w:rsidRDefault="00E3152C" w:rsidP="00434365">
            <w:pPr>
              <w:jc w:val="center"/>
              <w:rPr>
                <w:rFonts w:ascii="Arial" w:hAnsi="Arial" w:cs="Arial"/>
              </w:rPr>
            </w:pPr>
          </w:p>
        </w:tc>
        <w:tc>
          <w:tcPr>
            <w:tcW w:w="6539" w:type="dxa"/>
          </w:tcPr>
          <w:p w:rsidR="00E3152C" w:rsidRPr="001C7396" w:rsidRDefault="00E3152C" w:rsidP="00E17091">
            <w:pPr>
              <w:jc w:val="both"/>
              <w:rPr>
                <w:rFonts w:ascii="Arial" w:hAnsi="Arial" w:cs="Arial"/>
                <w:bCs/>
              </w:rPr>
            </w:pPr>
            <w:r w:rsidRPr="00585ED0">
              <w:rPr>
                <w:rFonts w:ascii="Arial" w:hAnsi="Arial" w:cs="Arial"/>
                <w:bCs/>
                <w:lang w:val="id-ID"/>
              </w:rPr>
              <w:t>P</w:t>
            </w:r>
            <w:r w:rsidRPr="00585ED0">
              <w:rPr>
                <w:rFonts w:ascii="Arial" w:hAnsi="Arial" w:cs="Arial"/>
                <w:color w:val="000000"/>
                <w:lang w:val="nb-NO"/>
              </w:rPr>
              <w:t>elaksanaan pembelajaran</w:t>
            </w:r>
            <w:r w:rsidRPr="00585ED0">
              <w:rPr>
                <w:rFonts w:ascii="Arial" w:hAnsi="Arial" w:cs="Arial"/>
                <w:color w:val="000000"/>
                <w:lang w:val="id-ID"/>
              </w:rPr>
              <w:t xml:space="preserve">, </w:t>
            </w:r>
            <w:r w:rsidRPr="00585ED0">
              <w:rPr>
                <w:rFonts w:ascii="Arial" w:hAnsi="Arial" w:cs="Arial"/>
                <w:color w:val="000000"/>
                <w:lang w:val="nb-NO"/>
              </w:rPr>
              <w:t>m</w:t>
            </w:r>
            <w:r w:rsidRPr="00585ED0">
              <w:rPr>
                <w:rFonts w:ascii="Arial" w:hAnsi="Arial" w:cs="Arial"/>
                <w:bCs/>
                <w:color w:val="000000"/>
                <w:lang w:val="nb-NO"/>
              </w:rPr>
              <w:t xml:space="preserve">ekanisme untuk memonitor, mengkaji, dan memperbaiki secara periodik </w:t>
            </w:r>
            <w:r w:rsidRPr="00585ED0">
              <w:rPr>
                <w:rFonts w:ascii="Arial" w:hAnsi="Arial" w:cs="Arial"/>
                <w:bCs/>
                <w:color w:val="000000"/>
                <w:lang w:val="id-ID"/>
              </w:rPr>
              <w:t>(</w:t>
            </w:r>
            <w:r w:rsidRPr="00585ED0">
              <w:rPr>
                <w:rFonts w:ascii="Arial" w:hAnsi="Arial" w:cs="Arial"/>
                <w:bCs/>
                <w:color w:val="000000"/>
                <w:lang w:val="nb-NO"/>
              </w:rPr>
              <w:t>setiap semester</w:t>
            </w:r>
            <w:r w:rsidRPr="00585ED0">
              <w:rPr>
                <w:rFonts w:ascii="Arial" w:hAnsi="Arial" w:cs="Arial"/>
                <w:bCs/>
                <w:color w:val="000000"/>
                <w:lang w:val="id-ID"/>
              </w:rPr>
              <w:t xml:space="preserve">) </w:t>
            </w:r>
            <w:r w:rsidRPr="00585ED0">
              <w:rPr>
                <w:rFonts w:ascii="Arial" w:hAnsi="Arial" w:cs="Arial"/>
                <w:bCs/>
                <w:color w:val="000000"/>
                <w:lang w:val="nb-NO"/>
              </w:rPr>
              <w:t xml:space="preserve">kegiatan </w:t>
            </w:r>
            <w:r w:rsidRPr="00585ED0">
              <w:rPr>
                <w:rFonts w:ascii="Arial" w:hAnsi="Arial" w:cs="Arial"/>
                <w:bCs/>
                <w:color w:val="000000"/>
                <w:lang w:val="id-ID"/>
              </w:rPr>
              <w:t>pembelajaran (</w:t>
            </w:r>
            <w:r w:rsidRPr="00585ED0">
              <w:rPr>
                <w:rFonts w:ascii="Arial" w:hAnsi="Arial" w:cs="Arial"/>
                <w:bCs/>
                <w:color w:val="000000"/>
                <w:lang w:val="nb-NO"/>
              </w:rPr>
              <w:t>kehadiran dosen</w:t>
            </w:r>
            <w:r w:rsidRPr="00585ED0">
              <w:rPr>
                <w:rFonts w:ascii="Arial" w:hAnsi="Arial" w:cs="Arial"/>
                <w:bCs/>
                <w:color w:val="000000"/>
                <w:lang w:val="id-ID"/>
              </w:rPr>
              <w:t>,</w:t>
            </w:r>
            <w:r w:rsidRPr="00585ED0">
              <w:rPr>
                <w:rFonts w:ascii="Arial" w:hAnsi="Arial" w:cs="Arial"/>
                <w:bCs/>
                <w:color w:val="000000"/>
                <w:lang w:val="nb-NO"/>
              </w:rPr>
              <w:t xml:space="preserve"> kehadiran mahasiswa</w:t>
            </w:r>
            <w:r w:rsidRPr="00585ED0">
              <w:rPr>
                <w:rFonts w:ascii="Arial" w:hAnsi="Arial" w:cs="Arial"/>
                <w:bCs/>
                <w:color w:val="000000"/>
                <w:lang w:val="id-ID"/>
              </w:rPr>
              <w:t xml:space="preserve">, </w:t>
            </w:r>
            <w:r w:rsidRPr="00585ED0">
              <w:rPr>
                <w:rFonts w:ascii="Arial" w:hAnsi="Arial" w:cs="Arial"/>
                <w:bCs/>
                <w:color w:val="000000"/>
                <w:lang w:val="nb-NO"/>
              </w:rPr>
              <w:t xml:space="preserve">materi </w:t>
            </w:r>
            <w:r w:rsidRPr="00585ED0">
              <w:rPr>
                <w:rFonts w:ascii="Arial" w:hAnsi="Arial" w:cs="Arial"/>
                <w:bCs/>
                <w:color w:val="000000"/>
                <w:lang w:val="id-ID"/>
              </w:rPr>
              <w:t xml:space="preserve">perkuliahan) serta proses </w:t>
            </w:r>
            <w:r w:rsidRPr="00585ED0">
              <w:rPr>
                <w:rFonts w:ascii="Arial" w:hAnsi="Arial" w:cs="Arial"/>
                <w:bCs/>
                <w:lang w:val="nb-NO"/>
              </w:rPr>
              <w:t>penyusunan materi pe</w:t>
            </w:r>
            <w:r w:rsidRPr="00585ED0">
              <w:rPr>
                <w:rFonts w:ascii="Arial" w:hAnsi="Arial" w:cs="Arial"/>
                <w:bCs/>
                <w:lang w:val="id-ID"/>
              </w:rPr>
              <w:t>mbelajaran</w:t>
            </w:r>
            <w:r w:rsidR="001C7396">
              <w:rPr>
                <w:rFonts w:ascii="Arial" w:hAnsi="Arial" w:cs="Arial"/>
                <w:bCs/>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lastRenderedPageBreak/>
              <w:t>5.2.3</w:t>
            </w:r>
            <w:r w:rsidR="00E3152C" w:rsidRPr="00585ED0">
              <w:rPr>
                <w:rFonts w:ascii="Arial" w:hAnsi="Arial" w:cs="Arial"/>
                <w:lang w:val="id-ID"/>
              </w:rPr>
              <w:t>.1</w:t>
            </w:r>
          </w:p>
        </w:tc>
        <w:tc>
          <w:tcPr>
            <w:tcW w:w="1430" w:type="dxa"/>
          </w:tcPr>
          <w:p w:rsidR="00612156" w:rsidRPr="00585ED0" w:rsidRDefault="00612156" w:rsidP="00434365">
            <w:pPr>
              <w:jc w:val="center"/>
              <w:rPr>
                <w:rFonts w:ascii="Arial" w:hAnsi="Arial" w:cs="Arial"/>
              </w:rPr>
            </w:pPr>
          </w:p>
        </w:tc>
        <w:tc>
          <w:tcPr>
            <w:tcW w:w="6539" w:type="dxa"/>
          </w:tcPr>
          <w:p w:rsidR="00612156" w:rsidRPr="00DF509E" w:rsidRDefault="00612156" w:rsidP="001C2322">
            <w:pPr>
              <w:jc w:val="both"/>
              <w:rPr>
                <w:rFonts w:ascii="Arial" w:hAnsi="Arial" w:cs="Arial"/>
                <w:bCs/>
                <w:lang w:val="id-ID"/>
              </w:rPr>
            </w:pPr>
            <w:r w:rsidRPr="00585ED0">
              <w:rPr>
                <w:rFonts w:ascii="Arial" w:hAnsi="Arial" w:cs="Arial"/>
                <w:bCs/>
                <w:lang w:val="id-ID"/>
              </w:rPr>
              <w:t>Uraikan</w:t>
            </w:r>
            <w:r w:rsidRPr="00585ED0">
              <w:rPr>
                <w:rFonts w:ascii="Arial" w:hAnsi="Arial" w:cs="Arial"/>
                <w:color w:val="000000"/>
                <w:lang w:val="nb-NO"/>
              </w:rPr>
              <w:t xml:space="preserve"> </w:t>
            </w:r>
            <w:r w:rsidRPr="00585ED0">
              <w:rPr>
                <w:rFonts w:ascii="Arial" w:hAnsi="Arial" w:cs="Arial"/>
                <w:color w:val="000000"/>
                <w:lang w:val="id-ID"/>
              </w:rPr>
              <w:t>p</w:t>
            </w:r>
            <w:r w:rsidRPr="00585ED0">
              <w:rPr>
                <w:rFonts w:ascii="Arial" w:hAnsi="Arial" w:cs="Arial"/>
                <w:color w:val="000000"/>
                <w:lang w:val="nb-NO"/>
              </w:rPr>
              <w:t>elaksanaan pembelajaran</w:t>
            </w:r>
            <w:r w:rsidRPr="00585ED0">
              <w:rPr>
                <w:rFonts w:ascii="Arial" w:hAnsi="Arial" w:cs="Arial"/>
                <w:color w:val="000000"/>
                <w:lang w:val="id-ID"/>
              </w:rPr>
              <w:t xml:space="preserve">, </w:t>
            </w:r>
            <w:r w:rsidRPr="00585ED0">
              <w:rPr>
                <w:rFonts w:ascii="Arial" w:hAnsi="Arial" w:cs="Arial"/>
                <w:color w:val="000000"/>
                <w:lang w:val="nb-NO"/>
              </w:rPr>
              <w:t>m</w:t>
            </w:r>
            <w:r w:rsidRPr="00585ED0">
              <w:rPr>
                <w:rFonts w:ascii="Arial" w:hAnsi="Arial" w:cs="Arial"/>
                <w:bCs/>
                <w:color w:val="000000"/>
                <w:lang w:val="nb-NO"/>
              </w:rPr>
              <w:t xml:space="preserve">ekanisme untuk memonitor, mengkaji, dan memperbaiki secara periodik </w:t>
            </w:r>
            <w:r w:rsidRPr="00585ED0">
              <w:rPr>
                <w:rFonts w:ascii="Arial" w:hAnsi="Arial" w:cs="Arial"/>
                <w:bCs/>
                <w:color w:val="000000"/>
                <w:lang w:val="id-ID"/>
              </w:rPr>
              <w:t>(</w:t>
            </w:r>
            <w:r w:rsidRPr="00585ED0">
              <w:rPr>
                <w:rFonts w:ascii="Arial" w:hAnsi="Arial" w:cs="Arial"/>
                <w:bCs/>
                <w:color w:val="000000"/>
                <w:lang w:val="nb-NO"/>
              </w:rPr>
              <w:t>setiap semester</w:t>
            </w:r>
            <w:r w:rsidRPr="00585ED0">
              <w:rPr>
                <w:rFonts w:ascii="Arial" w:hAnsi="Arial" w:cs="Arial"/>
                <w:bCs/>
                <w:color w:val="000000"/>
                <w:lang w:val="id-ID"/>
              </w:rPr>
              <w:t xml:space="preserve">) </w:t>
            </w:r>
            <w:r w:rsidRPr="00585ED0">
              <w:rPr>
                <w:rFonts w:ascii="Arial" w:hAnsi="Arial" w:cs="Arial"/>
                <w:bCs/>
                <w:color w:val="000000"/>
                <w:lang w:val="nb-NO"/>
              </w:rPr>
              <w:t xml:space="preserve">kegiatan </w:t>
            </w:r>
            <w:r w:rsidRPr="00585ED0">
              <w:rPr>
                <w:rFonts w:ascii="Arial" w:hAnsi="Arial" w:cs="Arial"/>
                <w:bCs/>
                <w:color w:val="000000"/>
                <w:lang w:val="id-ID"/>
              </w:rPr>
              <w:t>pembelajaran (</w:t>
            </w:r>
            <w:r w:rsidRPr="00585ED0">
              <w:rPr>
                <w:rFonts w:ascii="Arial" w:hAnsi="Arial" w:cs="Arial"/>
                <w:bCs/>
                <w:color w:val="000000"/>
                <w:lang w:val="nb-NO"/>
              </w:rPr>
              <w:t>kehadiran dosen</w:t>
            </w:r>
            <w:r w:rsidRPr="00585ED0">
              <w:rPr>
                <w:rFonts w:ascii="Arial" w:hAnsi="Arial" w:cs="Arial"/>
                <w:bCs/>
                <w:color w:val="000000"/>
                <w:lang w:val="id-ID"/>
              </w:rPr>
              <w:t>,</w:t>
            </w:r>
            <w:r w:rsidRPr="00585ED0">
              <w:rPr>
                <w:rFonts w:ascii="Arial" w:hAnsi="Arial" w:cs="Arial"/>
                <w:bCs/>
                <w:color w:val="000000"/>
                <w:lang w:val="nb-NO"/>
              </w:rPr>
              <w:t xml:space="preserve"> kehadiran mahasiswa</w:t>
            </w:r>
            <w:r w:rsidRPr="00585ED0">
              <w:rPr>
                <w:rFonts w:ascii="Arial" w:hAnsi="Arial" w:cs="Arial"/>
                <w:bCs/>
                <w:color w:val="000000"/>
                <w:lang w:val="id-ID"/>
              </w:rPr>
              <w:t xml:space="preserve">, </w:t>
            </w:r>
            <w:r w:rsidRPr="00585ED0">
              <w:rPr>
                <w:rFonts w:ascii="Arial" w:hAnsi="Arial" w:cs="Arial"/>
                <w:bCs/>
                <w:color w:val="000000"/>
                <w:lang w:val="nb-NO"/>
              </w:rPr>
              <w:t xml:space="preserve">materi </w:t>
            </w:r>
            <w:r w:rsidRPr="00585ED0">
              <w:rPr>
                <w:rFonts w:ascii="Arial" w:hAnsi="Arial" w:cs="Arial"/>
                <w:bCs/>
                <w:color w:val="000000"/>
                <w:lang w:val="id-ID"/>
              </w:rPr>
              <w:t xml:space="preserve">perkuliahan) serta proses </w:t>
            </w:r>
            <w:r w:rsidRPr="00585ED0">
              <w:rPr>
                <w:rFonts w:ascii="Arial" w:hAnsi="Arial" w:cs="Arial"/>
                <w:bCs/>
                <w:lang w:val="nb-NO"/>
              </w:rPr>
              <w:t>penyusunan materi pe</w:t>
            </w:r>
            <w:r w:rsidRPr="00585ED0">
              <w:rPr>
                <w:rFonts w:ascii="Arial" w:hAnsi="Arial" w:cs="Arial"/>
                <w:bCs/>
                <w:lang w:val="id-ID"/>
              </w:rPr>
              <w:t>mbelajara</w:t>
            </w:r>
            <w:r w:rsidR="001C2322">
              <w:rPr>
                <w:rFonts w:ascii="Arial" w:hAnsi="Arial" w:cs="Arial"/>
                <w:bCs/>
                <w:lang w:val="id-ID"/>
              </w:rPr>
              <w:t>n</w:t>
            </w:r>
            <w:r w:rsidR="001C2322">
              <w:rPr>
                <w:rFonts w:ascii="Arial" w:hAnsi="Arial" w:cs="Arial"/>
                <w:lang w:val="id-ID"/>
              </w:rPr>
              <w:t xml:space="preserve"> pada tempat</w:t>
            </w:r>
            <w:r w:rsidR="001C2322" w:rsidRPr="00585ED0">
              <w:rPr>
                <w:rFonts w:ascii="Arial" w:hAnsi="Arial" w:cs="Arial"/>
                <w:lang w:val="id-ID"/>
              </w:rPr>
              <w:t xml:space="preserve"> yang telah disediakan</w:t>
            </w:r>
            <w:r w:rsidRPr="00585ED0">
              <w:rPr>
                <w:rFonts w:ascii="Arial" w:hAnsi="Arial" w:cs="Arial"/>
                <w:bCs/>
                <w:lang w:val="id-ID"/>
              </w:rPr>
              <w:t>.</w:t>
            </w:r>
          </w:p>
        </w:tc>
      </w:tr>
      <w:tr w:rsidR="00E3152C" w:rsidRPr="00585ED0" w:rsidTr="005D2236">
        <w:tc>
          <w:tcPr>
            <w:tcW w:w="1103" w:type="dxa"/>
            <w:tcBorders>
              <w:bottom w:val="single" w:sz="4" w:space="0" w:color="auto"/>
            </w:tcBorders>
          </w:tcPr>
          <w:p w:rsidR="00E3152C" w:rsidRPr="00585ED0" w:rsidRDefault="00E3152C" w:rsidP="00434365">
            <w:pPr>
              <w:jc w:val="center"/>
              <w:rPr>
                <w:rFonts w:ascii="Arial" w:hAnsi="Arial" w:cs="Arial"/>
                <w:lang w:val="id-ID"/>
              </w:rPr>
            </w:pPr>
            <w:r w:rsidRPr="00585ED0">
              <w:rPr>
                <w:rFonts w:ascii="Arial" w:hAnsi="Arial" w:cs="Arial"/>
                <w:lang w:val="id-ID"/>
              </w:rPr>
              <w:t>5.2.3.2</w:t>
            </w:r>
          </w:p>
        </w:tc>
        <w:tc>
          <w:tcPr>
            <w:tcW w:w="1430" w:type="dxa"/>
          </w:tcPr>
          <w:p w:rsidR="00E3152C" w:rsidRPr="00585ED0" w:rsidRDefault="00E3152C" w:rsidP="00434365">
            <w:pPr>
              <w:jc w:val="center"/>
              <w:rPr>
                <w:rFonts w:ascii="Arial" w:hAnsi="Arial" w:cs="Arial"/>
              </w:rPr>
            </w:pPr>
          </w:p>
        </w:tc>
        <w:tc>
          <w:tcPr>
            <w:tcW w:w="6539" w:type="dxa"/>
          </w:tcPr>
          <w:p w:rsidR="00E3152C" w:rsidRPr="001C7396" w:rsidRDefault="00E3152C" w:rsidP="00E17091">
            <w:pPr>
              <w:jc w:val="both"/>
              <w:rPr>
                <w:rFonts w:ascii="Arial" w:hAnsi="Arial" w:cs="Arial"/>
                <w:bCs/>
              </w:rPr>
            </w:pPr>
            <w:r w:rsidRPr="00585ED0">
              <w:rPr>
                <w:rFonts w:ascii="Arial" w:hAnsi="Arial" w:cs="Arial"/>
                <w:bCs/>
                <w:lang w:val="id-ID"/>
              </w:rPr>
              <w:t xml:space="preserve">Uraikan </w:t>
            </w:r>
            <w:r w:rsidRPr="00585ED0">
              <w:rPr>
                <w:rFonts w:ascii="Arial" w:hAnsi="Arial" w:cs="Arial"/>
                <w:bCs/>
                <w:color w:val="000000"/>
                <w:lang w:val="id-ID"/>
              </w:rPr>
              <w:t xml:space="preserve">proses </w:t>
            </w:r>
            <w:r w:rsidRPr="00585ED0">
              <w:rPr>
                <w:rFonts w:ascii="Arial" w:hAnsi="Arial" w:cs="Arial"/>
                <w:bCs/>
                <w:lang w:val="nb-NO"/>
              </w:rPr>
              <w:t>penyusunan materi pe</w:t>
            </w:r>
            <w:r w:rsidRPr="00585ED0">
              <w:rPr>
                <w:rFonts w:ascii="Arial" w:hAnsi="Arial" w:cs="Arial"/>
                <w:bCs/>
                <w:lang w:val="id-ID"/>
              </w:rPr>
              <w:t>mbelajaran yang dilaksanakan oleh program studi</w:t>
            </w:r>
            <w:r w:rsidR="002E475C">
              <w:rPr>
                <w:rFonts w:ascii="Arial" w:hAnsi="Arial" w:cs="Arial"/>
                <w:lang w:val="id-ID"/>
              </w:rPr>
              <w:t xml:space="preserve"> pada tempat</w:t>
            </w:r>
            <w:r w:rsidR="002E475C" w:rsidRPr="00585ED0">
              <w:rPr>
                <w:rFonts w:ascii="Arial" w:hAnsi="Arial" w:cs="Arial"/>
                <w:lang w:val="id-ID"/>
              </w:rPr>
              <w:t xml:space="preserve"> yang telah disediakan</w:t>
            </w:r>
            <w:r w:rsidR="001C7396">
              <w:rPr>
                <w:rFonts w:ascii="Arial" w:hAnsi="Arial" w:cs="Arial"/>
                <w:bCs/>
              </w:rPr>
              <w:t>.</w:t>
            </w:r>
          </w:p>
        </w:tc>
      </w:tr>
      <w:tr w:rsidR="00E3152C" w:rsidRPr="00585ED0" w:rsidTr="005D2236">
        <w:tc>
          <w:tcPr>
            <w:tcW w:w="1103" w:type="dxa"/>
            <w:tcBorders>
              <w:bottom w:val="single" w:sz="4" w:space="0" w:color="auto"/>
            </w:tcBorders>
          </w:tcPr>
          <w:p w:rsidR="00E3152C" w:rsidRPr="00585ED0" w:rsidRDefault="00E3152C" w:rsidP="00434365">
            <w:pPr>
              <w:jc w:val="center"/>
              <w:rPr>
                <w:rFonts w:ascii="Arial" w:hAnsi="Arial" w:cs="Arial"/>
                <w:lang w:val="id-ID"/>
              </w:rPr>
            </w:pPr>
            <w:r w:rsidRPr="00585ED0">
              <w:rPr>
                <w:rFonts w:ascii="Arial" w:hAnsi="Arial" w:cs="Arial"/>
                <w:lang w:val="id-ID"/>
              </w:rPr>
              <w:t>5.2.3.3</w:t>
            </w:r>
          </w:p>
        </w:tc>
        <w:tc>
          <w:tcPr>
            <w:tcW w:w="1430" w:type="dxa"/>
          </w:tcPr>
          <w:p w:rsidR="00E3152C" w:rsidRPr="00585ED0" w:rsidRDefault="00E3152C" w:rsidP="00434365">
            <w:pPr>
              <w:jc w:val="center"/>
              <w:rPr>
                <w:rFonts w:ascii="Arial" w:hAnsi="Arial" w:cs="Arial"/>
              </w:rPr>
            </w:pPr>
          </w:p>
        </w:tc>
        <w:tc>
          <w:tcPr>
            <w:tcW w:w="6539" w:type="dxa"/>
          </w:tcPr>
          <w:p w:rsidR="00E3152C" w:rsidRPr="00585ED0" w:rsidRDefault="00A270D4" w:rsidP="00E17091">
            <w:pPr>
              <w:jc w:val="both"/>
              <w:rPr>
                <w:rFonts w:ascii="Arial" w:hAnsi="Arial" w:cs="Arial"/>
                <w:bCs/>
                <w:lang w:val="id-ID"/>
              </w:rPr>
            </w:pPr>
            <w:r w:rsidRPr="00585ED0">
              <w:rPr>
                <w:rFonts w:ascii="Arial" w:hAnsi="Arial" w:cs="Arial"/>
                <w:bCs/>
                <w:lang w:val="fi-FI"/>
              </w:rPr>
              <w:t xml:space="preserve">Lampirkan contoh soal ujian dalam </w:t>
            </w:r>
            <w:r w:rsidRPr="00585ED0">
              <w:rPr>
                <w:rFonts w:ascii="Arial" w:hAnsi="Arial" w:cs="Arial"/>
                <w:bCs/>
                <w:lang w:val="id-ID"/>
              </w:rPr>
              <w:t>satu</w:t>
            </w:r>
            <w:r w:rsidRPr="00585ED0">
              <w:rPr>
                <w:rFonts w:ascii="Arial" w:hAnsi="Arial" w:cs="Arial"/>
                <w:bCs/>
                <w:lang w:val="fi-FI"/>
              </w:rPr>
              <w:t xml:space="preserve"> tahun terakhir untuk </w:t>
            </w:r>
            <w:r w:rsidRPr="00585ED0">
              <w:rPr>
                <w:rFonts w:ascii="Arial" w:hAnsi="Arial" w:cs="Arial"/>
                <w:bCs/>
                <w:lang w:val="id-ID"/>
              </w:rPr>
              <w:t xml:space="preserve">lima </w:t>
            </w:r>
            <w:r w:rsidRPr="00585ED0">
              <w:rPr>
                <w:rFonts w:ascii="Arial" w:hAnsi="Arial" w:cs="Arial"/>
                <w:bCs/>
                <w:lang w:val="fi-FI"/>
              </w:rPr>
              <w:t>mata kuliah keahlian berikut silabusnya.</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5.2.4</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434365">
            <w:pPr>
              <w:jc w:val="both"/>
              <w:rPr>
                <w:rFonts w:ascii="Arial" w:hAnsi="Arial" w:cs="Arial"/>
                <w:bCs/>
                <w:lang w:val="id-ID"/>
              </w:rPr>
            </w:pPr>
            <w:r w:rsidRPr="00585ED0">
              <w:rPr>
                <w:rFonts w:ascii="Arial" w:hAnsi="Arial" w:cs="Arial"/>
                <w:bCs/>
                <w:lang w:val="id-ID"/>
              </w:rPr>
              <w:t>Penilaian hasil pembelajaran</w:t>
            </w:r>
            <w:r w:rsidR="00E17091">
              <w:rPr>
                <w:rFonts w:ascii="Arial" w:hAnsi="Arial" w:cs="Arial"/>
                <w:bCs/>
                <w:lang w:val="id-ID"/>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5.2.4.1</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434365">
            <w:pPr>
              <w:jc w:val="both"/>
              <w:rPr>
                <w:rFonts w:ascii="Arial" w:hAnsi="Arial" w:cs="Arial"/>
                <w:bCs/>
                <w:lang w:val="id-ID"/>
              </w:rPr>
            </w:pPr>
            <w:r w:rsidRPr="00585ED0">
              <w:rPr>
                <w:rFonts w:ascii="Arial" w:hAnsi="Arial" w:cs="Arial"/>
                <w:noProof/>
                <w:lang w:val="id-ID"/>
              </w:rPr>
              <w:t>Uraikan  strategi penilaian hasil pembelajaran yang dilaksanakan tentang penggunaan sistem  Penilaian Acuan Kriteria = PAK</w:t>
            </w:r>
            <w:r w:rsidR="00E17091">
              <w:rPr>
                <w:rFonts w:ascii="Arial" w:hAnsi="Arial" w:cs="Arial"/>
                <w:noProof/>
                <w:lang w:val="id-ID"/>
              </w:rPr>
              <w:t>.</w:t>
            </w:r>
          </w:p>
        </w:tc>
      </w:tr>
      <w:tr w:rsidR="00612156" w:rsidRPr="00585ED0" w:rsidTr="005D2236">
        <w:trPr>
          <w:trHeight w:val="620"/>
        </w:trPr>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5.2.4.2</w:t>
            </w:r>
          </w:p>
        </w:tc>
        <w:tc>
          <w:tcPr>
            <w:tcW w:w="1430" w:type="dxa"/>
          </w:tcPr>
          <w:p w:rsidR="00612156" w:rsidRPr="00585ED0" w:rsidRDefault="00612156" w:rsidP="00434365">
            <w:pPr>
              <w:jc w:val="center"/>
              <w:rPr>
                <w:rFonts w:ascii="Arial" w:hAnsi="Arial" w:cs="Arial"/>
              </w:rPr>
            </w:pPr>
          </w:p>
        </w:tc>
        <w:tc>
          <w:tcPr>
            <w:tcW w:w="6539" w:type="dxa"/>
          </w:tcPr>
          <w:p w:rsidR="00612156" w:rsidRPr="001C7396" w:rsidRDefault="00612156" w:rsidP="002E475C">
            <w:pPr>
              <w:spacing w:before="120"/>
              <w:contextualSpacing/>
              <w:jc w:val="both"/>
              <w:rPr>
                <w:rFonts w:ascii="Arial" w:hAnsi="Arial" w:cs="Arial"/>
                <w:noProof/>
              </w:rPr>
            </w:pPr>
            <w:r w:rsidRPr="00585ED0">
              <w:rPr>
                <w:rFonts w:ascii="Arial" w:hAnsi="Arial" w:cs="Arial"/>
                <w:noProof/>
                <w:lang w:val="id-ID"/>
              </w:rPr>
              <w:t xml:space="preserve">Uraikan sistem penilaian kompetensi  yang meliputi </w:t>
            </w:r>
            <w:r w:rsidRPr="00585ED0">
              <w:rPr>
                <w:rFonts w:ascii="Arial" w:hAnsi="Arial" w:cs="Arial"/>
                <w:i/>
                <w:noProof/>
                <w:lang w:val="id-ID"/>
              </w:rPr>
              <w:t xml:space="preserve">hard skill </w:t>
            </w:r>
            <w:r w:rsidRPr="00585ED0">
              <w:rPr>
                <w:rFonts w:ascii="Arial" w:hAnsi="Arial" w:cs="Arial"/>
                <w:noProof/>
                <w:lang w:val="id-ID"/>
              </w:rPr>
              <w:t>dan</w:t>
            </w:r>
            <w:r w:rsidRPr="00585ED0">
              <w:rPr>
                <w:rFonts w:ascii="Arial" w:hAnsi="Arial" w:cs="Arial"/>
                <w:i/>
                <w:noProof/>
                <w:lang w:val="id-ID"/>
              </w:rPr>
              <w:t xml:space="preserve"> soft skill)</w:t>
            </w:r>
            <w:r w:rsidRPr="00585ED0">
              <w:rPr>
                <w:rFonts w:ascii="Arial" w:hAnsi="Arial" w:cs="Arial"/>
                <w:noProof/>
                <w:lang w:val="id-ID"/>
              </w:rPr>
              <w:t xml:space="preserve"> dan capaian tingkat   kompetensi beserta implementasinya</w:t>
            </w:r>
            <w:r w:rsidR="002E475C">
              <w:rPr>
                <w:rFonts w:ascii="Arial" w:hAnsi="Arial" w:cs="Arial"/>
                <w:lang w:val="id-ID"/>
              </w:rPr>
              <w:t xml:space="preserve"> pada tempat</w:t>
            </w:r>
            <w:r w:rsidR="002E475C" w:rsidRPr="00585ED0">
              <w:rPr>
                <w:rFonts w:ascii="Arial" w:hAnsi="Arial" w:cs="Arial"/>
                <w:lang w:val="id-ID"/>
              </w:rPr>
              <w:t xml:space="preserve"> yang telah disediakan</w:t>
            </w:r>
            <w:r w:rsidR="001C7396">
              <w:rPr>
                <w:rFonts w:ascii="Arial" w:hAnsi="Arial" w:cs="Arial"/>
                <w:noProof/>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rPr>
              <w:t>5.2.</w:t>
            </w:r>
            <w:r w:rsidRPr="00585ED0">
              <w:rPr>
                <w:rFonts w:ascii="Arial" w:hAnsi="Arial" w:cs="Arial"/>
                <w:lang w:val="id-ID"/>
              </w:rPr>
              <w:t>5</w:t>
            </w:r>
          </w:p>
        </w:tc>
        <w:tc>
          <w:tcPr>
            <w:tcW w:w="1430" w:type="dxa"/>
          </w:tcPr>
          <w:p w:rsidR="00612156" w:rsidRPr="00585ED0" w:rsidRDefault="00612156" w:rsidP="00434365">
            <w:pPr>
              <w:jc w:val="center"/>
              <w:rPr>
                <w:rFonts w:ascii="Arial" w:hAnsi="Arial" w:cs="Arial"/>
              </w:rPr>
            </w:pPr>
          </w:p>
        </w:tc>
        <w:tc>
          <w:tcPr>
            <w:tcW w:w="6539" w:type="dxa"/>
          </w:tcPr>
          <w:p w:rsidR="00612156" w:rsidRPr="001C7396" w:rsidRDefault="00612156" w:rsidP="002E475C">
            <w:pPr>
              <w:ind w:left="10" w:hanging="10"/>
              <w:jc w:val="both"/>
              <w:rPr>
                <w:rFonts w:ascii="Arial" w:hAnsi="Arial" w:cs="Arial"/>
              </w:rPr>
            </w:pPr>
            <w:r w:rsidRPr="00585ED0">
              <w:rPr>
                <w:rFonts w:ascii="Arial" w:hAnsi="Arial" w:cs="Arial"/>
                <w:lang w:val="id-ID"/>
              </w:rPr>
              <w:t xml:space="preserve">Uraikan </w:t>
            </w:r>
            <w:r w:rsidRPr="00585ED0">
              <w:rPr>
                <w:rFonts w:ascii="Arial" w:hAnsi="Arial" w:cs="Arial"/>
                <w:lang w:val="es-ES"/>
              </w:rPr>
              <w:t xml:space="preserve">mengenai sistem penilaian proses dan hasil pembelajaran (misalnya syarat kelulusan, remediasi) </w:t>
            </w:r>
            <w:r w:rsidRPr="00585ED0">
              <w:rPr>
                <w:rFonts w:ascii="Arial" w:hAnsi="Arial" w:cs="Arial"/>
                <w:lang w:val="id-ID"/>
              </w:rPr>
              <w:t>serta</w:t>
            </w:r>
            <w:r w:rsidRPr="00585ED0">
              <w:rPr>
                <w:rFonts w:ascii="Arial" w:hAnsi="Arial" w:cs="Arial"/>
                <w:lang w:val="es-ES"/>
              </w:rPr>
              <w:t xml:space="preserve"> pelaksanaan</w:t>
            </w:r>
            <w:r w:rsidRPr="00585ED0">
              <w:rPr>
                <w:rFonts w:ascii="Arial" w:hAnsi="Arial" w:cs="Arial"/>
                <w:lang w:val="id-ID"/>
              </w:rPr>
              <w:t xml:space="preserve"> berikut </w:t>
            </w:r>
            <w:r w:rsidRPr="00585ED0">
              <w:rPr>
                <w:rFonts w:ascii="Arial" w:hAnsi="Arial" w:cs="Arial"/>
                <w:lang w:val="es-ES"/>
              </w:rPr>
              <w:t>dokumen</w:t>
            </w:r>
            <w:r w:rsidRPr="00585ED0">
              <w:rPr>
                <w:rFonts w:ascii="Arial" w:hAnsi="Arial" w:cs="Arial"/>
                <w:lang w:val="id-ID"/>
              </w:rPr>
              <w:t xml:space="preserve"> pendukungnya</w:t>
            </w:r>
            <w:r w:rsidR="002E475C">
              <w:rPr>
                <w:rFonts w:ascii="Arial" w:hAnsi="Arial" w:cs="Arial"/>
                <w:lang w:val="id-ID"/>
              </w:rPr>
              <w:t xml:space="preserve"> pada tempat</w:t>
            </w:r>
            <w:r w:rsidR="002E475C" w:rsidRPr="00585ED0">
              <w:rPr>
                <w:rFonts w:ascii="Arial" w:hAnsi="Arial" w:cs="Arial"/>
                <w:lang w:val="id-ID"/>
              </w:rPr>
              <w:t xml:space="preserve"> yang telah disediakan</w:t>
            </w:r>
            <w:r w:rsidR="001C7396">
              <w:rPr>
                <w:rFonts w:ascii="Arial" w:hAnsi="Arial" w:cs="Arial"/>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rPr>
              <w:t>5.2.</w:t>
            </w:r>
            <w:r w:rsidRPr="00585ED0">
              <w:rPr>
                <w:rFonts w:ascii="Arial" w:hAnsi="Arial" w:cs="Arial"/>
                <w:lang w:val="id-ID"/>
              </w:rPr>
              <w:t>6</w:t>
            </w:r>
          </w:p>
        </w:tc>
        <w:tc>
          <w:tcPr>
            <w:tcW w:w="1430" w:type="dxa"/>
          </w:tcPr>
          <w:p w:rsidR="00612156" w:rsidRPr="00585ED0" w:rsidRDefault="00612156" w:rsidP="00434365">
            <w:pPr>
              <w:jc w:val="center"/>
              <w:rPr>
                <w:rFonts w:ascii="Arial" w:hAnsi="Arial" w:cs="Arial"/>
              </w:rPr>
            </w:pPr>
            <w:r w:rsidRPr="00585ED0">
              <w:rPr>
                <w:rFonts w:ascii="Arial" w:hAnsi="Arial" w:cs="Arial"/>
              </w:rPr>
              <w:t>(2)-(3)</w:t>
            </w:r>
          </w:p>
        </w:tc>
        <w:tc>
          <w:tcPr>
            <w:tcW w:w="6539" w:type="dxa"/>
          </w:tcPr>
          <w:p w:rsidR="00612156" w:rsidRDefault="00612156" w:rsidP="00434365">
            <w:pPr>
              <w:rPr>
                <w:rFonts w:ascii="Arial" w:hAnsi="Arial" w:cs="Arial"/>
                <w:lang w:val="id-ID"/>
              </w:rPr>
            </w:pPr>
            <w:r w:rsidRPr="00585ED0">
              <w:rPr>
                <w:rFonts w:ascii="Arial" w:hAnsi="Arial" w:cs="Arial"/>
                <w:lang w:val="es-ES"/>
              </w:rPr>
              <w:t>Umpan balik proses pembelajaran</w:t>
            </w:r>
            <w:r w:rsidR="00E17091">
              <w:rPr>
                <w:rFonts w:ascii="Arial" w:hAnsi="Arial" w:cs="Arial"/>
                <w:lang w:val="id-ID"/>
              </w:rPr>
              <w:t>.</w:t>
            </w:r>
          </w:p>
          <w:p w:rsidR="00E17091" w:rsidRPr="00E17091" w:rsidRDefault="00E17091" w:rsidP="00434365">
            <w:pPr>
              <w:rPr>
                <w:rFonts w:ascii="Arial" w:hAnsi="Arial" w:cs="Arial"/>
                <w:lang w:val="id-ID"/>
              </w:rPr>
            </w:pPr>
          </w:p>
          <w:p w:rsidR="00612156" w:rsidRPr="00585ED0" w:rsidRDefault="00612156" w:rsidP="00E17091">
            <w:pPr>
              <w:jc w:val="both"/>
              <w:rPr>
                <w:rFonts w:ascii="Arial" w:hAnsi="Arial" w:cs="Arial"/>
                <w:lang w:val="sv-SE"/>
              </w:rPr>
            </w:pPr>
            <w:r w:rsidRPr="00585ED0">
              <w:rPr>
                <w:rFonts w:ascii="Arial" w:hAnsi="Arial" w:cs="Arial"/>
                <w:lang w:val="es-ES"/>
              </w:rPr>
              <w:t>Apakah program studi telah melakukan kajian tentang proses pembelajaran melalui umpan balik dari dosen, mahasiswa, alumni</w:t>
            </w:r>
            <w:r w:rsidRPr="00585ED0">
              <w:rPr>
                <w:rFonts w:ascii="Arial" w:hAnsi="Arial" w:cs="Arial"/>
                <w:lang w:val="id-ID"/>
              </w:rPr>
              <w:t xml:space="preserve"> maupun pengguna lulusan </w:t>
            </w:r>
            <w:r w:rsidRPr="00585ED0">
              <w:rPr>
                <w:rFonts w:ascii="Arial" w:hAnsi="Arial" w:cs="Arial"/>
                <w:lang w:val="es-ES"/>
              </w:rPr>
              <w:t xml:space="preserve">mengenai harapan dan persepsi mereka?  </w:t>
            </w:r>
            <w:r w:rsidRPr="00585ED0">
              <w:rPr>
                <w:rFonts w:ascii="Arial" w:hAnsi="Arial" w:cs="Arial"/>
                <w:lang w:val="sv-SE"/>
              </w:rPr>
              <w:t>Jika Ya, jelaskan isi umpan balik dan tindak lanjutnya</w:t>
            </w:r>
            <w:r w:rsidR="00816D2E">
              <w:rPr>
                <w:rFonts w:ascii="Arial" w:hAnsi="Arial" w:cs="Arial"/>
                <w:lang w:val="id-ID"/>
              </w:rPr>
              <w:t xml:space="preserve"> pada tabel</w:t>
            </w:r>
            <w:r w:rsidR="00816D2E" w:rsidRPr="00585ED0">
              <w:rPr>
                <w:rFonts w:ascii="Arial" w:hAnsi="Arial" w:cs="Arial"/>
                <w:lang w:val="id-ID"/>
              </w:rPr>
              <w:t xml:space="preserve"> yang telah disediakan</w:t>
            </w:r>
            <w:r w:rsidRPr="00585ED0">
              <w:rPr>
                <w:rFonts w:ascii="Arial" w:hAnsi="Arial" w:cs="Arial"/>
                <w:lang w:val="sv-SE"/>
              </w:rPr>
              <w:t>.</w:t>
            </w:r>
          </w:p>
          <w:p w:rsidR="00612156" w:rsidRPr="00585ED0" w:rsidRDefault="00612156" w:rsidP="006D2F49">
            <w:pPr>
              <w:numPr>
                <w:ilvl w:val="0"/>
                <w:numId w:val="12"/>
              </w:numPr>
              <w:jc w:val="both"/>
              <w:rPr>
                <w:rFonts w:ascii="Arial" w:hAnsi="Arial" w:cs="Arial"/>
                <w:lang w:val="fi-FI"/>
              </w:rPr>
            </w:pPr>
            <w:r w:rsidRPr="00585ED0">
              <w:rPr>
                <w:rFonts w:ascii="Arial" w:hAnsi="Arial" w:cs="Arial"/>
                <w:lang w:val="fi-FI"/>
              </w:rPr>
              <w:t>Tuliskan isi umpan balik pada kolom (2)</w:t>
            </w:r>
            <w:r w:rsidR="00E17091">
              <w:rPr>
                <w:rFonts w:ascii="Arial" w:hAnsi="Arial" w:cs="Arial"/>
                <w:lang w:val="id-ID"/>
              </w:rPr>
              <w:t xml:space="preserve"> berdasarkan berbagai sumber yang telah tercantum pada Kolom (1)</w:t>
            </w:r>
            <w:r w:rsidRPr="00585ED0">
              <w:rPr>
                <w:rFonts w:ascii="Arial" w:hAnsi="Arial" w:cs="Arial"/>
                <w:lang w:val="fi-FI"/>
              </w:rPr>
              <w:t>.  Umpan balik antara lain mencakup informasi tentang SDM, sarana, prasarana, metode pembelajaran, pendanaan, kurikulum, dst.</w:t>
            </w:r>
            <w:r w:rsidR="00E17091">
              <w:rPr>
                <w:rFonts w:ascii="Arial" w:hAnsi="Arial" w:cs="Arial"/>
                <w:lang w:val="id-ID"/>
              </w:rPr>
              <w:t>;</w:t>
            </w:r>
            <w:r w:rsidRPr="00585ED0">
              <w:rPr>
                <w:rFonts w:ascii="Arial" w:hAnsi="Arial" w:cs="Arial"/>
                <w:lang w:val="fi-FI"/>
              </w:rPr>
              <w:t xml:space="preserve"> </w:t>
            </w:r>
          </w:p>
          <w:p w:rsidR="00B565BF" w:rsidRPr="00DF509E" w:rsidRDefault="00612156" w:rsidP="006D2F49">
            <w:pPr>
              <w:numPr>
                <w:ilvl w:val="0"/>
                <w:numId w:val="12"/>
              </w:numPr>
              <w:jc w:val="both"/>
              <w:rPr>
                <w:rFonts w:ascii="Arial" w:hAnsi="Arial" w:cs="Arial"/>
                <w:lang w:val="fi-FI"/>
              </w:rPr>
            </w:pPr>
            <w:r w:rsidRPr="00585ED0">
              <w:rPr>
                <w:rFonts w:ascii="Arial" w:hAnsi="Arial" w:cs="Arial"/>
                <w:lang w:val="fi-FI"/>
              </w:rPr>
              <w:t xml:space="preserve">Uraikan pada kolom (3), tindak lanjut dari umpan balik </w:t>
            </w:r>
            <w:r w:rsidR="00127CDF" w:rsidRPr="00585ED0">
              <w:rPr>
                <w:rFonts w:ascii="Arial" w:hAnsi="Arial" w:cs="Arial"/>
                <w:lang w:val="id-ID"/>
              </w:rPr>
              <w:t xml:space="preserve">yang sudah diisikan </w:t>
            </w:r>
            <w:r w:rsidRPr="00585ED0">
              <w:rPr>
                <w:rFonts w:ascii="Arial" w:hAnsi="Arial" w:cs="Arial"/>
                <w:lang w:val="fi-FI"/>
              </w:rPr>
              <w:t>pada kolom (2).</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5.3</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A270D4" w:rsidP="00434365">
            <w:pPr>
              <w:ind w:left="10" w:hanging="10"/>
              <w:rPr>
                <w:rFonts w:ascii="Arial" w:hAnsi="Arial" w:cs="Arial"/>
                <w:lang w:val="id-ID"/>
              </w:rPr>
            </w:pPr>
            <w:r w:rsidRPr="00585ED0">
              <w:rPr>
                <w:rFonts w:ascii="Arial" w:hAnsi="Arial" w:cs="Arial"/>
                <w:lang w:val="id-ID"/>
              </w:rPr>
              <w:t xml:space="preserve">Sistem </w:t>
            </w:r>
            <w:r w:rsidR="00612156" w:rsidRPr="00585ED0">
              <w:rPr>
                <w:rFonts w:ascii="Arial" w:hAnsi="Arial" w:cs="Arial"/>
                <w:lang w:val="id-ID"/>
              </w:rPr>
              <w:t>Pembimbingan akademik</w:t>
            </w:r>
            <w:r w:rsidR="00366BE9">
              <w:rPr>
                <w:rFonts w:ascii="Arial" w:hAnsi="Arial" w:cs="Arial"/>
                <w:lang w:val="id-ID"/>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rPr>
              <w:t>5.3</w:t>
            </w:r>
            <w:r w:rsidRPr="00585ED0">
              <w:rPr>
                <w:rFonts w:ascii="Arial" w:hAnsi="Arial" w:cs="Arial"/>
                <w:lang w:val="id-ID"/>
              </w:rPr>
              <w:t>.1</w:t>
            </w:r>
          </w:p>
        </w:tc>
        <w:tc>
          <w:tcPr>
            <w:tcW w:w="1430" w:type="dxa"/>
          </w:tcPr>
          <w:p w:rsidR="00612156" w:rsidRPr="00585ED0" w:rsidRDefault="00612156" w:rsidP="00434365">
            <w:pPr>
              <w:jc w:val="center"/>
              <w:rPr>
                <w:rFonts w:ascii="Arial" w:hAnsi="Arial" w:cs="Arial"/>
              </w:rPr>
            </w:pPr>
          </w:p>
        </w:tc>
        <w:tc>
          <w:tcPr>
            <w:tcW w:w="6539" w:type="dxa"/>
          </w:tcPr>
          <w:p w:rsidR="00366BE9" w:rsidRDefault="00612156" w:rsidP="00816D2E">
            <w:pPr>
              <w:ind w:left="10" w:hanging="10"/>
              <w:jc w:val="both"/>
              <w:rPr>
                <w:rFonts w:ascii="Arial" w:hAnsi="Arial" w:cs="Arial"/>
                <w:lang w:val="id-ID"/>
              </w:rPr>
            </w:pPr>
            <w:r w:rsidRPr="00585ED0">
              <w:rPr>
                <w:rFonts w:ascii="Arial" w:hAnsi="Arial" w:cs="Arial"/>
                <w:lang w:val="fi-FI"/>
              </w:rPr>
              <w:t>Jelaskan proses pembimbingan akademik (PA), mencakup informasi tentang keberadaan pedoman/panduan tertulis</w:t>
            </w:r>
            <w:r w:rsidRPr="00585ED0">
              <w:rPr>
                <w:rFonts w:ascii="Arial" w:hAnsi="Arial" w:cs="Arial"/>
                <w:lang w:val="id-ID"/>
              </w:rPr>
              <w:t>/</w:t>
            </w:r>
          </w:p>
          <w:p w:rsidR="00612156" w:rsidRPr="00585ED0" w:rsidRDefault="00612156" w:rsidP="00816D2E">
            <w:pPr>
              <w:ind w:left="10" w:hanging="10"/>
              <w:jc w:val="both"/>
              <w:rPr>
                <w:rFonts w:ascii="Arial" w:hAnsi="Arial" w:cs="Arial"/>
                <w:lang w:val="nb-NO"/>
              </w:rPr>
            </w:pPr>
            <w:r w:rsidRPr="00585ED0">
              <w:rPr>
                <w:rFonts w:ascii="Arial" w:hAnsi="Arial" w:cs="Arial"/>
                <w:i/>
                <w:lang w:val="id-ID"/>
              </w:rPr>
              <w:t>log book</w:t>
            </w:r>
            <w:r w:rsidRPr="00585ED0">
              <w:rPr>
                <w:rFonts w:ascii="Arial" w:hAnsi="Arial" w:cs="Arial"/>
                <w:lang w:val="fi-FI"/>
              </w:rPr>
              <w:t xml:space="preserve">, </w:t>
            </w:r>
            <w:r w:rsidR="00B92F43" w:rsidRPr="00585ED0">
              <w:rPr>
                <w:rFonts w:ascii="Arial" w:hAnsi="Arial" w:cs="Arial"/>
                <w:lang w:val="id-ID"/>
              </w:rPr>
              <w:t xml:space="preserve">sosialisasi </w:t>
            </w:r>
            <w:r w:rsidRPr="00585ED0">
              <w:rPr>
                <w:rFonts w:ascii="Arial" w:hAnsi="Arial" w:cs="Arial"/>
                <w:lang w:val="id-ID"/>
              </w:rPr>
              <w:t xml:space="preserve">serta </w:t>
            </w:r>
            <w:r w:rsidRPr="00585ED0">
              <w:rPr>
                <w:rFonts w:ascii="Arial" w:hAnsi="Arial" w:cs="Arial"/>
                <w:lang w:val="fi-FI"/>
              </w:rPr>
              <w:t>konsistensi pelaksanaannya</w:t>
            </w:r>
            <w:r w:rsidR="00816D2E">
              <w:rPr>
                <w:rFonts w:ascii="Arial" w:hAnsi="Arial" w:cs="Arial"/>
                <w:lang w:val="id-ID"/>
              </w:rPr>
              <w:t xml:space="preserve"> pada tempat</w:t>
            </w:r>
            <w:r w:rsidR="00816D2E" w:rsidRPr="00585ED0">
              <w:rPr>
                <w:rFonts w:ascii="Arial" w:hAnsi="Arial" w:cs="Arial"/>
                <w:lang w:val="id-ID"/>
              </w:rPr>
              <w:t xml:space="preserve"> yang telah disediakan</w:t>
            </w:r>
            <w:r w:rsidR="00816D2E">
              <w:rPr>
                <w:rFonts w:ascii="Arial" w:hAnsi="Arial" w:cs="Arial"/>
                <w:lang w:val="id-ID"/>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5.3.2</w:t>
            </w:r>
          </w:p>
        </w:tc>
        <w:tc>
          <w:tcPr>
            <w:tcW w:w="1430" w:type="dxa"/>
          </w:tcPr>
          <w:p w:rsidR="00612156" w:rsidRPr="00585ED0" w:rsidRDefault="00612156" w:rsidP="00366BE9">
            <w:pPr>
              <w:jc w:val="center"/>
              <w:rPr>
                <w:rFonts w:ascii="Arial" w:hAnsi="Arial" w:cs="Arial"/>
                <w:lang w:val="id-ID"/>
              </w:rPr>
            </w:pPr>
            <w:r w:rsidRPr="00585ED0">
              <w:rPr>
                <w:rFonts w:ascii="Arial" w:hAnsi="Arial" w:cs="Arial"/>
                <w:lang w:val="id-ID"/>
              </w:rPr>
              <w:t>(1)–(4)</w:t>
            </w:r>
          </w:p>
        </w:tc>
        <w:tc>
          <w:tcPr>
            <w:tcW w:w="6539" w:type="dxa"/>
          </w:tcPr>
          <w:p w:rsidR="00612156" w:rsidRPr="00366BE9" w:rsidRDefault="00612156" w:rsidP="00366BE9">
            <w:pPr>
              <w:ind w:left="10" w:hanging="10"/>
              <w:jc w:val="both"/>
              <w:rPr>
                <w:rFonts w:ascii="Arial" w:hAnsi="Arial" w:cs="Arial"/>
                <w:lang w:val="id-ID"/>
              </w:rPr>
            </w:pPr>
            <w:r w:rsidRPr="00585ED0">
              <w:rPr>
                <w:rFonts w:ascii="Arial" w:hAnsi="Arial" w:cs="Arial"/>
                <w:lang w:val="fi-FI"/>
              </w:rPr>
              <w:t xml:space="preserve">Tuliskan nama dosen pembimbing akademik dan jumlah </w:t>
            </w:r>
            <w:r w:rsidR="00BD7D6C" w:rsidRPr="00585ED0">
              <w:rPr>
                <w:rFonts w:ascii="Arial" w:hAnsi="Arial" w:cs="Arial"/>
                <w:lang w:val="id-ID"/>
              </w:rPr>
              <w:t>m</w:t>
            </w:r>
            <w:r w:rsidRPr="00585ED0">
              <w:rPr>
                <w:rFonts w:ascii="Arial" w:hAnsi="Arial" w:cs="Arial"/>
                <w:lang w:val="fi-FI"/>
              </w:rPr>
              <w:t>ahasiswa yang dibimbingnya</w:t>
            </w:r>
            <w:r w:rsidR="00816D2E">
              <w:rPr>
                <w:rFonts w:ascii="Arial" w:hAnsi="Arial" w:cs="Arial"/>
                <w:lang w:val="id-ID"/>
              </w:rPr>
              <w:t xml:space="preserve"> pada tabel</w:t>
            </w:r>
            <w:r w:rsidR="00816D2E" w:rsidRPr="00585ED0">
              <w:rPr>
                <w:rFonts w:ascii="Arial" w:hAnsi="Arial" w:cs="Arial"/>
                <w:lang w:val="id-ID"/>
              </w:rPr>
              <w:t xml:space="preserve"> yang telah disediakan</w:t>
            </w:r>
            <w:r w:rsidR="00366BE9">
              <w:rPr>
                <w:rFonts w:ascii="Arial" w:hAnsi="Arial" w:cs="Arial"/>
                <w:lang w:val="id-ID"/>
              </w:rPr>
              <w:t>.</w:t>
            </w:r>
          </w:p>
          <w:p w:rsidR="00612156" w:rsidRPr="00585ED0" w:rsidRDefault="00612156" w:rsidP="00434365">
            <w:pPr>
              <w:ind w:left="10" w:hanging="10"/>
              <w:rPr>
                <w:rFonts w:ascii="Arial" w:hAnsi="Arial" w:cs="Arial"/>
                <w:lang w:val="id-ID"/>
              </w:rPr>
            </w:pPr>
            <w:r w:rsidRPr="00585ED0">
              <w:rPr>
                <w:rFonts w:ascii="Arial" w:hAnsi="Arial" w:cs="Arial"/>
                <w:lang w:val="fi-FI"/>
              </w:rPr>
              <w:t xml:space="preserve"> </w:t>
            </w:r>
          </w:p>
          <w:p w:rsidR="00612156" w:rsidRPr="00585ED0" w:rsidRDefault="00612156" w:rsidP="00434365">
            <w:pPr>
              <w:ind w:left="10" w:hanging="10"/>
              <w:rPr>
                <w:rFonts w:ascii="Arial" w:hAnsi="Arial" w:cs="Arial"/>
                <w:lang w:val="id-ID"/>
              </w:rPr>
            </w:pPr>
            <w:r w:rsidRPr="00585ED0">
              <w:rPr>
                <w:rFonts w:ascii="Arial" w:hAnsi="Arial" w:cs="Arial"/>
                <w:lang w:val="id-ID"/>
              </w:rPr>
              <w:t xml:space="preserve">Tuliskan </w:t>
            </w:r>
            <w:r w:rsidR="00366BE9">
              <w:rPr>
                <w:rFonts w:ascii="Arial" w:hAnsi="Arial" w:cs="Arial"/>
                <w:lang w:val="id-ID"/>
              </w:rPr>
              <w:t>pada:</w:t>
            </w:r>
          </w:p>
          <w:p w:rsidR="00612156" w:rsidRPr="00585ED0" w:rsidRDefault="009A1CF7" w:rsidP="006D2F49">
            <w:pPr>
              <w:numPr>
                <w:ilvl w:val="0"/>
                <w:numId w:val="9"/>
              </w:numPr>
              <w:jc w:val="both"/>
              <w:rPr>
                <w:rFonts w:ascii="Arial" w:hAnsi="Arial" w:cs="Arial"/>
                <w:lang w:val="pl-PL"/>
              </w:rPr>
            </w:pPr>
            <w:r>
              <w:rPr>
                <w:rFonts w:ascii="Arial" w:hAnsi="Arial" w:cs="Arial"/>
                <w:lang w:val="id-ID"/>
              </w:rPr>
              <w:lastRenderedPageBreak/>
              <w:t>k</w:t>
            </w:r>
            <w:r w:rsidR="00366BE9">
              <w:rPr>
                <w:rFonts w:ascii="Arial" w:hAnsi="Arial" w:cs="Arial"/>
                <w:lang w:val="id-ID"/>
              </w:rPr>
              <w:t>o</w:t>
            </w:r>
            <w:r w:rsidR="00612156" w:rsidRPr="00585ED0">
              <w:rPr>
                <w:rFonts w:ascii="Arial" w:hAnsi="Arial" w:cs="Arial"/>
                <w:lang w:val="id-ID"/>
              </w:rPr>
              <w:t>lom (1), nomor urut</w:t>
            </w:r>
            <w:r w:rsidR="00366BE9">
              <w:rPr>
                <w:rFonts w:ascii="Arial" w:hAnsi="Arial" w:cs="Arial"/>
                <w:lang w:val="id-ID"/>
              </w:rPr>
              <w:t>;</w:t>
            </w:r>
          </w:p>
          <w:p w:rsidR="00612156" w:rsidRPr="00585ED0" w:rsidRDefault="009A1CF7" w:rsidP="006D2F49">
            <w:pPr>
              <w:numPr>
                <w:ilvl w:val="0"/>
                <w:numId w:val="9"/>
              </w:numPr>
              <w:jc w:val="both"/>
              <w:rPr>
                <w:rFonts w:ascii="Arial" w:hAnsi="Arial" w:cs="Arial"/>
                <w:lang w:val="pl-PL"/>
              </w:rPr>
            </w:pPr>
            <w:r>
              <w:rPr>
                <w:rFonts w:ascii="Arial" w:hAnsi="Arial" w:cs="Arial"/>
                <w:lang w:val="id-ID"/>
              </w:rPr>
              <w:t>k</w:t>
            </w:r>
            <w:r w:rsidR="00612156" w:rsidRPr="00585ED0">
              <w:rPr>
                <w:rFonts w:ascii="Arial" w:hAnsi="Arial" w:cs="Arial"/>
                <w:lang w:val="pl-PL"/>
              </w:rPr>
              <w:t xml:space="preserve">olom (2), </w:t>
            </w:r>
            <w:r w:rsidR="00612156" w:rsidRPr="00585ED0">
              <w:rPr>
                <w:rFonts w:ascii="Arial" w:hAnsi="Arial" w:cs="Arial"/>
                <w:lang w:val="id-ID"/>
              </w:rPr>
              <w:t>nama dosen pembimbing</w:t>
            </w:r>
            <w:r w:rsidR="00366BE9">
              <w:rPr>
                <w:rFonts w:ascii="Arial" w:hAnsi="Arial" w:cs="Arial"/>
                <w:lang w:val="id-ID"/>
              </w:rPr>
              <w:t>;</w:t>
            </w:r>
          </w:p>
          <w:p w:rsidR="00612156" w:rsidRPr="00585ED0" w:rsidRDefault="009A1CF7" w:rsidP="006D2F49">
            <w:pPr>
              <w:numPr>
                <w:ilvl w:val="0"/>
                <w:numId w:val="9"/>
              </w:numPr>
              <w:jc w:val="both"/>
              <w:rPr>
                <w:rFonts w:ascii="Arial" w:hAnsi="Arial" w:cs="Arial"/>
              </w:rPr>
            </w:pPr>
            <w:r>
              <w:rPr>
                <w:rFonts w:ascii="Arial" w:hAnsi="Arial" w:cs="Arial"/>
                <w:lang w:val="id-ID"/>
              </w:rPr>
              <w:t>k</w:t>
            </w:r>
            <w:r w:rsidR="00612156" w:rsidRPr="00585ED0">
              <w:rPr>
                <w:rFonts w:ascii="Arial" w:hAnsi="Arial" w:cs="Arial"/>
              </w:rPr>
              <w:t xml:space="preserve">olom (3), </w:t>
            </w:r>
            <w:r w:rsidR="00612156" w:rsidRPr="00585ED0">
              <w:rPr>
                <w:rFonts w:ascii="Arial" w:hAnsi="Arial" w:cs="Arial"/>
                <w:lang w:val="id-ID"/>
              </w:rPr>
              <w:t>jumlah mahasiswa yang dibimbing</w:t>
            </w:r>
            <w:r w:rsidR="00366BE9">
              <w:rPr>
                <w:rFonts w:ascii="Arial" w:hAnsi="Arial" w:cs="Arial"/>
                <w:lang w:val="id-ID"/>
              </w:rPr>
              <w:t>;</w:t>
            </w:r>
          </w:p>
          <w:p w:rsidR="00612156" w:rsidRPr="00585ED0" w:rsidRDefault="009A1CF7" w:rsidP="006D2F49">
            <w:pPr>
              <w:numPr>
                <w:ilvl w:val="0"/>
                <w:numId w:val="9"/>
              </w:numPr>
              <w:jc w:val="both"/>
              <w:rPr>
                <w:rFonts w:ascii="Arial" w:hAnsi="Arial" w:cs="Arial"/>
                <w:lang w:val="id-ID"/>
              </w:rPr>
            </w:pPr>
            <w:r>
              <w:rPr>
                <w:rFonts w:ascii="Arial" w:hAnsi="Arial" w:cs="Arial"/>
                <w:lang w:val="id-ID"/>
              </w:rPr>
              <w:t>k</w:t>
            </w:r>
            <w:r w:rsidR="00612156" w:rsidRPr="00585ED0">
              <w:rPr>
                <w:rFonts w:ascii="Arial" w:hAnsi="Arial" w:cs="Arial"/>
              </w:rPr>
              <w:t>olom (4),</w:t>
            </w:r>
            <w:r w:rsidR="00612156" w:rsidRPr="00585ED0">
              <w:rPr>
                <w:rFonts w:ascii="Arial" w:hAnsi="Arial" w:cs="Arial"/>
                <w:lang w:val="id-ID"/>
              </w:rPr>
              <w:t xml:space="preserve"> rata-rata banyaknya pertemuan setiap mahasiswa dengan dosen pembimbing persemester</w:t>
            </w:r>
            <w:r w:rsidR="00366BE9">
              <w:rPr>
                <w:rFonts w:ascii="Arial" w:hAnsi="Arial" w:cs="Arial"/>
                <w:lang w:val="id-ID"/>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lastRenderedPageBreak/>
              <w:t>5.3.3</w:t>
            </w:r>
          </w:p>
        </w:tc>
        <w:tc>
          <w:tcPr>
            <w:tcW w:w="1430" w:type="dxa"/>
          </w:tcPr>
          <w:p w:rsidR="00612156" w:rsidRPr="00585ED0" w:rsidRDefault="00612156" w:rsidP="00434365">
            <w:pPr>
              <w:jc w:val="center"/>
              <w:rPr>
                <w:rFonts w:ascii="Arial" w:hAnsi="Arial" w:cs="Arial"/>
                <w:lang w:val="id-ID"/>
              </w:rPr>
            </w:pPr>
            <w:r w:rsidRPr="00585ED0">
              <w:rPr>
                <w:rFonts w:ascii="Arial" w:hAnsi="Arial" w:cs="Arial"/>
                <w:lang w:val="id-ID"/>
              </w:rPr>
              <w:t>(3)</w:t>
            </w:r>
          </w:p>
        </w:tc>
        <w:tc>
          <w:tcPr>
            <w:tcW w:w="6539" w:type="dxa"/>
          </w:tcPr>
          <w:p w:rsidR="00612156" w:rsidRPr="005567D6" w:rsidRDefault="00612156" w:rsidP="00BE0FAB">
            <w:pPr>
              <w:ind w:left="12"/>
              <w:jc w:val="both"/>
              <w:rPr>
                <w:rFonts w:ascii="Arial" w:hAnsi="Arial" w:cs="Arial"/>
                <w:lang w:val="id-ID"/>
              </w:rPr>
            </w:pPr>
            <w:r w:rsidRPr="00585ED0">
              <w:rPr>
                <w:rFonts w:ascii="Arial" w:hAnsi="Arial" w:cs="Arial"/>
                <w:lang w:val="id-ID"/>
              </w:rPr>
              <w:t xml:space="preserve">Efektivitas pembimbingan mengacu pada : tujuan, masalah yang dibicarakan, masalah dan upaya penyelesaian, serta manfaat </w:t>
            </w:r>
            <w:r w:rsidR="00BE0FAB" w:rsidRPr="00585ED0">
              <w:rPr>
                <w:rFonts w:ascii="Arial" w:hAnsi="Arial" w:cs="Arial"/>
                <w:lang w:val="id-ID"/>
              </w:rPr>
              <w:t>pe</w:t>
            </w:r>
            <w:r w:rsidR="001C7396">
              <w:rPr>
                <w:rFonts w:ascii="Arial" w:hAnsi="Arial" w:cs="Arial"/>
                <w:lang w:val="id-ID"/>
              </w:rPr>
              <w:t>mbimbingan</w:t>
            </w:r>
            <w:r w:rsidR="001C7396">
              <w:rPr>
                <w:rFonts w:ascii="Arial" w:hAnsi="Arial" w:cs="Arial"/>
              </w:rPr>
              <w:t>.</w:t>
            </w:r>
            <w:r w:rsidR="005567D6">
              <w:rPr>
                <w:rFonts w:ascii="Arial" w:hAnsi="Arial" w:cs="Arial"/>
                <w:lang w:val="id-ID"/>
              </w:rPr>
              <w:t xml:space="preserve"> Jelaskan proses pembimbingan akademik yang diterapkan</w:t>
            </w:r>
            <w:r w:rsidR="00BC013C">
              <w:rPr>
                <w:rFonts w:ascii="Arial" w:hAnsi="Arial" w:cs="Arial"/>
                <w:lang w:val="id-ID"/>
              </w:rPr>
              <w:t xml:space="preserve"> program studi pada tabel</w:t>
            </w:r>
            <w:r w:rsidR="00BC013C" w:rsidRPr="00585ED0">
              <w:rPr>
                <w:rFonts w:ascii="Arial" w:hAnsi="Arial" w:cs="Arial"/>
                <w:lang w:val="id-ID"/>
              </w:rPr>
              <w:t xml:space="preserve"> yang telah disediakan</w:t>
            </w:r>
            <w:r w:rsidR="00BC013C">
              <w:rPr>
                <w:rFonts w:ascii="Arial" w:hAnsi="Arial" w:cs="Arial"/>
                <w:lang w:val="id-ID"/>
              </w:rPr>
              <w:t>.</w:t>
            </w:r>
          </w:p>
          <w:p w:rsidR="00855A05" w:rsidRPr="00855A05" w:rsidRDefault="00855A05" w:rsidP="00BE0FAB">
            <w:pPr>
              <w:ind w:left="12"/>
              <w:jc w:val="both"/>
              <w:rPr>
                <w:rFonts w:ascii="Arial" w:hAnsi="Arial" w:cs="Arial"/>
                <w:lang w:val="id-ID"/>
              </w:rPr>
            </w:pPr>
          </w:p>
          <w:p w:rsidR="00612156" w:rsidRPr="00526F5C" w:rsidRDefault="00612156" w:rsidP="00855A05">
            <w:pPr>
              <w:ind w:left="10" w:hanging="10"/>
              <w:jc w:val="both"/>
              <w:rPr>
                <w:rFonts w:ascii="Arial" w:hAnsi="Arial" w:cs="Arial"/>
              </w:rPr>
            </w:pPr>
            <w:r w:rsidRPr="00585ED0">
              <w:rPr>
                <w:rFonts w:ascii="Arial" w:hAnsi="Arial" w:cs="Arial"/>
                <w:lang w:val="id-ID"/>
              </w:rPr>
              <w:t>Tuliskan</w:t>
            </w:r>
            <w:r w:rsidR="001C7396">
              <w:rPr>
                <w:rFonts w:ascii="Arial" w:hAnsi="Arial" w:cs="Arial"/>
              </w:rPr>
              <w:t xml:space="preserve"> </w:t>
            </w:r>
            <w:r w:rsidR="00BE0FAB" w:rsidRPr="00585ED0">
              <w:rPr>
                <w:rFonts w:ascii="Arial" w:hAnsi="Arial" w:cs="Arial"/>
                <w:lang w:val="id-ID"/>
              </w:rPr>
              <w:t>p</w:t>
            </w:r>
            <w:r w:rsidRPr="00585ED0">
              <w:rPr>
                <w:rFonts w:ascii="Arial" w:hAnsi="Arial" w:cs="Arial"/>
                <w:lang w:val="pl-PL"/>
              </w:rPr>
              <w:t xml:space="preserve">ada kolom </w:t>
            </w:r>
            <w:r w:rsidR="00BE0FAB" w:rsidRPr="00585ED0">
              <w:rPr>
                <w:rFonts w:ascii="Arial" w:hAnsi="Arial" w:cs="Arial"/>
                <w:lang w:val="id-ID"/>
              </w:rPr>
              <w:t>(</w:t>
            </w:r>
            <w:r w:rsidRPr="00585ED0">
              <w:rPr>
                <w:rFonts w:ascii="Arial" w:hAnsi="Arial" w:cs="Arial"/>
                <w:lang w:val="id-ID"/>
              </w:rPr>
              <w:t>3</w:t>
            </w:r>
            <w:r w:rsidRPr="00585ED0">
              <w:rPr>
                <w:rFonts w:ascii="Arial" w:hAnsi="Arial" w:cs="Arial"/>
                <w:lang w:val="pl-PL"/>
              </w:rPr>
              <w:t xml:space="preserve">), </w:t>
            </w:r>
            <w:r w:rsidRPr="00585ED0">
              <w:rPr>
                <w:rFonts w:ascii="Arial" w:hAnsi="Arial" w:cs="Arial"/>
                <w:lang w:val="id-ID"/>
              </w:rPr>
              <w:t>perihal pembimb</w:t>
            </w:r>
            <w:r w:rsidR="001C7396">
              <w:rPr>
                <w:rFonts w:ascii="Arial" w:hAnsi="Arial" w:cs="Arial"/>
                <w:lang w:val="id-ID"/>
              </w:rPr>
              <w:t>ingan beserta penjelasan efekti</w:t>
            </w:r>
            <w:r w:rsidR="001C7396">
              <w:rPr>
                <w:rFonts w:ascii="Arial" w:hAnsi="Arial" w:cs="Arial"/>
              </w:rPr>
              <w:t>v</w:t>
            </w:r>
            <w:r w:rsidRPr="00585ED0">
              <w:rPr>
                <w:rFonts w:ascii="Arial" w:hAnsi="Arial" w:cs="Arial"/>
                <w:lang w:val="id-ID"/>
              </w:rPr>
              <w:t>itas pelaksanaannya</w:t>
            </w:r>
            <w:r w:rsidR="00526F5C">
              <w:rPr>
                <w:rFonts w:ascii="Arial" w:hAnsi="Arial" w:cs="Arial"/>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rPr>
              <w:t>5.4</w:t>
            </w:r>
          </w:p>
        </w:tc>
        <w:tc>
          <w:tcPr>
            <w:tcW w:w="1430" w:type="dxa"/>
          </w:tcPr>
          <w:p w:rsidR="00612156" w:rsidRPr="00585ED0" w:rsidRDefault="00612156" w:rsidP="00434365">
            <w:pPr>
              <w:jc w:val="center"/>
              <w:rPr>
                <w:rFonts w:ascii="Arial" w:hAnsi="Arial" w:cs="Arial"/>
                <w:lang w:val="id-ID"/>
              </w:rPr>
            </w:pPr>
          </w:p>
        </w:tc>
        <w:tc>
          <w:tcPr>
            <w:tcW w:w="6539" w:type="dxa"/>
          </w:tcPr>
          <w:p w:rsidR="00612156" w:rsidRPr="00526F5C" w:rsidRDefault="00612156" w:rsidP="00434365">
            <w:pPr>
              <w:ind w:left="12"/>
              <w:rPr>
                <w:rFonts w:ascii="Arial" w:hAnsi="Arial" w:cs="Arial"/>
              </w:rPr>
            </w:pPr>
            <w:r w:rsidRPr="00585ED0">
              <w:rPr>
                <w:rFonts w:ascii="Arial" w:hAnsi="Arial" w:cs="Arial"/>
                <w:lang w:val="id-ID"/>
              </w:rPr>
              <w:t>Pembimbingan tugas skripsi</w:t>
            </w:r>
            <w:r w:rsidR="00526F5C">
              <w:rPr>
                <w:rFonts w:ascii="Arial" w:hAnsi="Arial" w:cs="Arial"/>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5.4.1</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855A05">
            <w:pPr>
              <w:jc w:val="both"/>
              <w:rPr>
                <w:rFonts w:ascii="Arial" w:hAnsi="Arial" w:cs="Arial"/>
                <w:lang w:val="fi-FI"/>
              </w:rPr>
            </w:pPr>
            <w:r w:rsidRPr="00585ED0">
              <w:rPr>
                <w:rFonts w:ascii="Arial" w:hAnsi="Arial" w:cs="Arial"/>
                <w:lang w:val="fi-FI"/>
              </w:rPr>
              <w:t xml:space="preserve">Jelaskan keberadaan panduan  pembimbingan skripsi, cara </w:t>
            </w:r>
            <w:r w:rsidRPr="00585ED0">
              <w:rPr>
                <w:rFonts w:ascii="Arial" w:hAnsi="Arial" w:cs="Arial"/>
                <w:lang w:val="id-ID"/>
              </w:rPr>
              <w:t xml:space="preserve">sosialiasi dan </w:t>
            </w:r>
            <w:r w:rsidRPr="00585ED0">
              <w:rPr>
                <w:rFonts w:ascii="Arial" w:hAnsi="Arial" w:cs="Arial"/>
                <w:lang w:val="fi-FI"/>
              </w:rPr>
              <w:t>pelaksanaannya</w:t>
            </w:r>
            <w:r w:rsidR="00470A97">
              <w:rPr>
                <w:rFonts w:ascii="Arial" w:hAnsi="Arial" w:cs="Arial"/>
                <w:lang w:val="id-ID"/>
              </w:rPr>
              <w:t xml:space="preserve"> pada tempat</w:t>
            </w:r>
            <w:r w:rsidR="00470A97" w:rsidRPr="00585ED0">
              <w:rPr>
                <w:rFonts w:ascii="Arial" w:hAnsi="Arial" w:cs="Arial"/>
                <w:lang w:val="id-ID"/>
              </w:rPr>
              <w:t xml:space="preserve"> yang telah disediakan</w:t>
            </w:r>
            <w:r w:rsidR="00526F5C">
              <w:rPr>
                <w:rFonts w:ascii="Arial" w:hAnsi="Arial" w:cs="Arial"/>
                <w:lang w:val="fi-FI"/>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5.4.2</w:t>
            </w:r>
          </w:p>
        </w:tc>
        <w:tc>
          <w:tcPr>
            <w:tcW w:w="1430" w:type="dxa"/>
          </w:tcPr>
          <w:p w:rsidR="00612156" w:rsidRPr="00585ED0" w:rsidRDefault="00612156" w:rsidP="00434365">
            <w:pPr>
              <w:jc w:val="center"/>
              <w:rPr>
                <w:rFonts w:ascii="Arial" w:hAnsi="Arial" w:cs="Arial"/>
              </w:rPr>
            </w:pPr>
          </w:p>
        </w:tc>
        <w:tc>
          <w:tcPr>
            <w:tcW w:w="6539" w:type="dxa"/>
          </w:tcPr>
          <w:p w:rsidR="00612156" w:rsidRPr="00526F5C" w:rsidRDefault="00612156" w:rsidP="00A42A60">
            <w:pPr>
              <w:jc w:val="both"/>
              <w:rPr>
                <w:rFonts w:ascii="Arial" w:hAnsi="Arial" w:cs="Arial"/>
              </w:rPr>
            </w:pPr>
            <w:r w:rsidRPr="00585ED0">
              <w:rPr>
                <w:rFonts w:ascii="Arial" w:hAnsi="Arial" w:cs="Arial"/>
                <w:noProof/>
                <w:lang w:val="id-ID"/>
              </w:rPr>
              <w:t>Jelaskan c</w:t>
            </w:r>
            <w:r w:rsidRPr="00585ED0">
              <w:rPr>
                <w:rFonts w:ascii="Arial" w:hAnsi="Arial" w:cs="Arial"/>
                <w:noProof/>
              </w:rPr>
              <w:t>ara pelaksanaan pembimbingan skripsi</w:t>
            </w:r>
            <w:r w:rsidRPr="00585ED0">
              <w:rPr>
                <w:rFonts w:ascii="Arial" w:hAnsi="Arial" w:cs="Arial"/>
                <w:noProof/>
                <w:lang w:val="id-ID"/>
              </w:rPr>
              <w:t xml:space="preserve"> yang diberlakukan di program studi</w:t>
            </w:r>
            <w:r w:rsidR="00470A97">
              <w:rPr>
                <w:rFonts w:ascii="Arial" w:hAnsi="Arial" w:cs="Arial"/>
                <w:lang w:val="id-ID"/>
              </w:rPr>
              <w:t xml:space="preserve"> pada tempat</w:t>
            </w:r>
            <w:r w:rsidR="00470A97" w:rsidRPr="00585ED0">
              <w:rPr>
                <w:rFonts w:ascii="Arial" w:hAnsi="Arial" w:cs="Arial"/>
                <w:lang w:val="id-ID"/>
              </w:rPr>
              <w:t xml:space="preserve"> yang telah disediakan</w:t>
            </w:r>
            <w:r w:rsidR="00526F5C">
              <w:rPr>
                <w:rFonts w:ascii="Arial" w:hAnsi="Arial" w:cs="Arial"/>
                <w:noProof/>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5.4.3</w:t>
            </w:r>
          </w:p>
        </w:tc>
        <w:tc>
          <w:tcPr>
            <w:tcW w:w="1430" w:type="dxa"/>
          </w:tcPr>
          <w:p w:rsidR="00612156" w:rsidRPr="00585ED0" w:rsidRDefault="00612156" w:rsidP="00434365">
            <w:pPr>
              <w:jc w:val="center"/>
              <w:rPr>
                <w:rFonts w:ascii="Arial" w:hAnsi="Arial" w:cs="Arial"/>
              </w:rPr>
            </w:pPr>
          </w:p>
        </w:tc>
        <w:tc>
          <w:tcPr>
            <w:tcW w:w="6539" w:type="dxa"/>
          </w:tcPr>
          <w:p w:rsidR="00612156" w:rsidRPr="00585ED0" w:rsidRDefault="00612156" w:rsidP="00855A05">
            <w:pPr>
              <w:jc w:val="both"/>
              <w:rPr>
                <w:rFonts w:ascii="Arial" w:hAnsi="Arial" w:cs="Arial"/>
                <w:noProof/>
                <w:lang w:val="id-ID"/>
              </w:rPr>
            </w:pPr>
            <w:r w:rsidRPr="00585ED0">
              <w:rPr>
                <w:rFonts w:ascii="Arial" w:hAnsi="Arial" w:cs="Arial"/>
                <w:lang w:val="id-ID"/>
              </w:rPr>
              <w:t>Tulisakan r</w:t>
            </w:r>
            <w:r w:rsidRPr="00585ED0">
              <w:rPr>
                <w:rFonts w:ascii="Arial" w:hAnsi="Arial" w:cs="Arial"/>
              </w:rPr>
              <w:t xml:space="preserve">ata-rata jumlah pertemuan dosen-mahasiswa untuk menyelesaikan </w:t>
            </w:r>
            <w:r w:rsidRPr="00585ED0">
              <w:rPr>
                <w:rFonts w:ascii="Arial" w:hAnsi="Arial" w:cs="Arial"/>
                <w:lang w:val="id-ID"/>
              </w:rPr>
              <w:t>s</w:t>
            </w:r>
            <w:r w:rsidRPr="00585ED0">
              <w:rPr>
                <w:rFonts w:ascii="Arial" w:hAnsi="Arial" w:cs="Arial"/>
              </w:rPr>
              <w:t>krip</w:t>
            </w:r>
            <w:r w:rsidRPr="00585ED0">
              <w:rPr>
                <w:rFonts w:ascii="Arial" w:hAnsi="Arial" w:cs="Arial"/>
                <w:lang w:val="id-ID"/>
              </w:rPr>
              <w:t>si</w:t>
            </w:r>
            <w:r w:rsidRPr="00585ED0">
              <w:rPr>
                <w:rFonts w:ascii="Arial" w:hAnsi="Arial" w:cs="Arial"/>
              </w:rPr>
              <w:t xml:space="preserve"> </w:t>
            </w:r>
            <w:r w:rsidRPr="00585ED0">
              <w:rPr>
                <w:rFonts w:ascii="Arial" w:hAnsi="Arial" w:cs="Arial"/>
                <w:lang w:val="id-ID"/>
              </w:rPr>
              <w:t xml:space="preserve">(sejak terbitnya SK pembimbing </w:t>
            </w:r>
            <w:r w:rsidRPr="00585ED0">
              <w:rPr>
                <w:rFonts w:ascii="Arial" w:hAnsi="Arial" w:cs="Arial"/>
              </w:rPr>
              <w:t xml:space="preserve">hingga </w:t>
            </w:r>
            <w:r w:rsidRPr="00585ED0">
              <w:rPr>
                <w:rFonts w:ascii="Arial" w:hAnsi="Arial" w:cs="Arial"/>
                <w:lang w:val="id-ID"/>
              </w:rPr>
              <w:t>peny</w:t>
            </w:r>
            <w:r w:rsidRPr="00585ED0">
              <w:rPr>
                <w:rFonts w:ascii="Arial" w:hAnsi="Arial" w:cs="Arial"/>
              </w:rPr>
              <w:t>elesaian</w:t>
            </w:r>
            <w:r w:rsidRPr="00585ED0">
              <w:rPr>
                <w:rFonts w:ascii="Arial" w:hAnsi="Arial" w:cs="Arial"/>
                <w:lang w:val="id-ID"/>
              </w:rPr>
              <w:t xml:space="preserve"> t</w:t>
            </w:r>
            <w:r w:rsidRPr="00585ED0">
              <w:rPr>
                <w:rFonts w:ascii="Arial" w:hAnsi="Arial" w:cs="Arial"/>
              </w:rPr>
              <w:t xml:space="preserve">ugas </w:t>
            </w:r>
            <w:r w:rsidRPr="00585ED0">
              <w:rPr>
                <w:rFonts w:ascii="Arial" w:hAnsi="Arial" w:cs="Arial"/>
                <w:lang w:val="id-ID"/>
              </w:rPr>
              <w:t>s</w:t>
            </w:r>
            <w:r w:rsidRPr="00585ED0">
              <w:rPr>
                <w:rFonts w:ascii="Arial" w:hAnsi="Arial" w:cs="Arial"/>
              </w:rPr>
              <w:t>krip</w:t>
            </w:r>
            <w:r w:rsidRPr="00585ED0">
              <w:rPr>
                <w:rFonts w:ascii="Arial" w:hAnsi="Arial" w:cs="Arial"/>
                <w:lang w:val="id-ID"/>
              </w:rPr>
              <w:t>si)</w:t>
            </w:r>
            <w:r w:rsidRPr="00585ED0">
              <w:rPr>
                <w:rFonts w:ascii="Arial" w:hAnsi="Arial" w:cs="Arial"/>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5.4.4</w:t>
            </w:r>
          </w:p>
        </w:tc>
        <w:tc>
          <w:tcPr>
            <w:tcW w:w="1430" w:type="dxa"/>
          </w:tcPr>
          <w:p w:rsidR="00612156" w:rsidRPr="00585ED0" w:rsidRDefault="00A270D4" w:rsidP="00855A05">
            <w:pPr>
              <w:jc w:val="center"/>
              <w:rPr>
                <w:rFonts w:ascii="Arial" w:hAnsi="Arial" w:cs="Arial"/>
                <w:lang w:val="id-ID"/>
              </w:rPr>
            </w:pPr>
            <w:r w:rsidRPr="00585ED0">
              <w:rPr>
                <w:rFonts w:ascii="Arial" w:hAnsi="Arial" w:cs="Arial"/>
                <w:lang w:val="id-ID"/>
              </w:rPr>
              <w:t>(2</w:t>
            </w:r>
            <w:r w:rsidR="00612156" w:rsidRPr="00585ED0">
              <w:rPr>
                <w:rFonts w:ascii="Arial" w:hAnsi="Arial" w:cs="Arial"/>
                <w:lang w:val="id-ID"/>
              </w:rPr>
              <w:t>)–(</w:t>
            </w:r>
            <w:r w:rsidR="008401F1" w:rsidRPr="00585ED0">
              <w:rPr>
                <w:rFonts w:ascii="Arial" w:hAnsi="Arial" w:cs="Arial"/>
                <w:lang w:val="id-ID"/>
              </w:rPr>
              <w:t>4</w:t>
            </w:r>
            <w:r w:rsidR="00612156" w:rsidRPr="00585ED0">
              <w:rPr>
                <w:rFonts w:ascii="Arial" w:hAnsi="Arial" w:cs="Arial"/>
                <w:lang w:val="id-ID"/>
              </w:rPr>
              <w:t>)</w:t>
            </w:r>
          </w:p>
        </w:tc>
        <w:tc>
          <w:tcPr>
            <w:tcW w:w="6539" w:type="dxa"/>
          </w:tcPr>
          <w:p w:rsidR="00A270D4" w:rsidRDefault="00A270D4" w:rsidP="00A42A60">
            <w:pPr>
              <w:jc w:val="both"/>
              <w:rPr>
                <w:rFonts w:ascii="Arial" w:hAnsi="Arial" w:cs="Arial"/>
                <w:lang w:val="id-ID"/>
              </w:rPr>
            </w:pPr>
            <w:r w:rsidRPr="00585ED0">
              <w:rPr>
                <w:rFonts w:ascii="Arial" w:hAnsi="Arial" w:cs="Arial"/>
                <w:lang w:val="id-ID"/>
              </w:rPr>
              <w:t>Tuliskan r</w:t>
            </w:r>
            <w:r w:rsidRPr="00585ED0">
              <w:rPr>
                <w:rFonts w:ascii="Arial" w:hAnsi="Arial" w:cs="Arial"/>
                <w:lang w:val="sv-SE"/>
              </w:rPr>
              <w:t xml:space="preserve">ata-rata </w:t>
            </w:r>
            <w:r w:rsidRPr="00585ED0">
              <w:rPr>
                <w:rFonts w:ascii="Arial" w:hAnsi="Arial" w:cs="Arial"/>
                <w:lang w:val="id-ID"/>
              </w:rPr>
              <w:t>jumlah</w:t>
            </w:r>
            <w:r w:rsidRPr="00585ED0">
              <w:rPr>
                <w:rFonts w:ascii="Arial" w:hAnsi="Arial" w:cs="Arial"/>
                <w:lang w:val="sv-SE"/>
              </w:rPr>
              <w:t xml:space="preserve"> mahasiswa per dosen pembimbing </w:t>
            </w:r>
            <w:r w:rsidRPr="00585ED0">
              <w:rPr>
                <w:rFonts w:ascii="Arial" w:hAnsi="Arial" w:cs="Arial"/>
                <w:lang w:val="id-ID"/>
              </w:rPr>
              <w:t>skripsi</w:t>
            </w:r>
            <w:r w:rsidR="00470A97">
              <w:rPr>
                <w:rFonts w:ascii="Arial" w:hAnsi="Arial" w:cs="Arial"/>
                <w:lang w:val="id-ID"/>
              </w:rPr>
              <w:t xml:space="preserve"> pada tabel</w:t>
            </w:r>
            <w:r w:rsidR="00470A97" w:rsidRPr="00585ED0">
              <w:rPr>
                <w:rFonts w:ascii="Arial" w:hAnsi="Arial" w:cs="Arial"/>
                <w:lang w:val="id-ID"/>
              </w:rPr>
              <w:t xml:space="preserve"> yang telah disediakan</w:t>
            </w:r>
            <w:r w:rsidR="00855A05">
              <w:rPr>
                <w:rFonts w:ascii="Arial" w:hAnsi="Arial" w:cs="Arial"/>
                <w:lang w:val="id-ID"/>
              </w:rPr>
              <w:t>.</w:t>
            </w:r>
          </w:p>
          <w:p w:rsidR="00855A05" w:rsidRPr="00855A05" w:rsidRDefault="00855A05" w:rsidP="00A42A60">
            <w:pPr>
              <w:jc w:val="both"/>
              <w:rPr>
                <w:rFonts w:ascii="Arial" w:hAnsi="Arial" w:cs="Arial"/>
                <w:lang w:val="id-ID"/>
              </w:rPr>
            </w:pPr>
          </w:p>
          <w:p w:rsidR="00612156" w:rsidRPr="00855A05" w:rsidRDefault="00612156" w:rsidP="00A42A60">
            <w:pPr>
              <w:jc w:val="both"/>
              <w:rPr>
                <w:rFonts w:ascii="Arial" w:hAnsi="Arial" w:cs="Arial"/>
                <w:lang w:val="id-ID"/>
              </w:rPr>
            </w:pPr>
            <w:r w:rsidRPr="00585ED0">
              <w:rPr>
                <w:rFonts w:ascii="Arial" w:hAnsi="Arial" w:cs="Arial"/>
              </w:rPr>
              <w:t xml:space="preserve">Tuliskan </w:t>
            </w:r>
            <w:r w:rsidR="00855A05">
              <w:rPr>
                <w:rFonts w:ascii="Arial" w:hAnsi="Arial" w:cs="Arial"/>
                <w:lang w:val="id-ID"/>
              </w:rPr>
              <w:t>pada:</w:t>
            </w:r>
          </w:p>
          <w:p w:rsidR="00612156" w:rsidRPr="00585ED0" w:rsidRDefault="009A1CF7" w:rsidP="006D2F49">
            <w:pPr>
              <w:pStyle w:val="ListParagraph"/>
              <w:numPr>
                <w:ilvl w:val="0"/>
                <w:numId w:val="14"/>
              </w:numPr>
              <w:ind w:left="323" w:hanging="323"/>
              <w:jc w:val="both"/>
              <w:rPr>
                <w:rFonts w:ascii="Arial" w:hAnsi="Arial" w:cs="Arial"/>
                <w:lang w:val="id-ID"/>
              </w:rPr>
            </w:pPr>
            <w:r>
              <w:rPr>
                <w:rFonts w:ascii="Arial" w:hAnsi="Arial" w:cs="Arial"/>
                <w:lang w:val="id-ID"/>
              </w:rPr>
              <w:t>k</w:t>
            </w:r>
            <w:r w:rsidR="00612156" w:rsidRPr="00585ED0">
              <w:rPr>
                <w:rFonts w:ascii="Arial" w:hAnsi="Arial" w:cs="Arial"/>
                <w:lang w:val="id-ID"/>
              </w:rPr>
              <w:t xml:space="preserve">olom (2), </w:t>
            </w:r>
            <w:r w:rsidR="00612156" w:rsidRPr="00585ED0">
              <w:rPr>
                <w:rFonts w:ascii="Arial" w:hAnsi="Arial" w:cs="Arial"/>
              </w:rPr>
              <w:t>nama-nama dosen yang menjadi pembimbing tugas skrip</w:t>
            </w:r>
            <w:r w:rsidR="00612156" w:rsidRPr="00585ED0">
              <w:rPr>
                <w:rFonts w:ascii="Arial" w:hAnsi="Arial" w:cs="Arial"/>
                <w:lang w:val="id-ID"/>
              </w:rPr>
              <w:t>si</w:t>
            </w:r>
            <w:r w:rsidR="00855A05">
              <w:rPr>
                <w:rFonts w:ascii="Arial" w:hAnsi="Arial" w:cs="Arial"/>
                <w:lang w:val="id-ID"/>
              </w:rPr>
              <w:t>;</w:t>
            </w:r>
          </w:p>
          <w:p w:rsidR="00612156" w:rsidRPr="00585ED0" w:rsidRDefault="009A1CF7" w:rsidP="006D2F49">
            <w:pPr>
              <w:pStyle w:val="ListParagraph"/>
              <w:numPr>
                <w:ilvl w:val="0"/>
                <w:numId w:val="14"/>
              </w:numPr>
              <w:ind w:left="323" w:hanging="323"/>
              <w:jc w:val="both"/>
              <w:rPr>
                <w:rFonts w:ascii="Arial" w:hAnsi="Arial" w:cs="Arial"/>
                <w:lang w:val="id-ID"/>
              </w:rPr>
            </w:pPr>
            <w:r>
              <w:rPr>
                <w:rFonts w:ascii="Arial" w:hAnsi="Arial" w:cs="Arial"/>
                <w:lang w:val="id-ID"/>
              </w:rPr>
              <w:t>k</w:t>
            </w:r>
            <w:r w:rsidR="00612156" w:rsidRPr="00585ED0">
              <w:rPr>
                <w:rFonts w:ascii="Arial" w:hAnsi="Arial" w:cs="Arial"/>
                <w:lang w:val="id-ID"/>
              </w:rPr>
              <w:t>olom (3)</w:t>
            </w:r>
            <w:r w:rsidR="008401F1" w:rsidRPr="00585ED0">
              <w:rPr>
                <w:rFonts w:ascii="Arial" w:hAnsi="Arial" w:cs="Arial"/>
                <w:lang w:val="id-ID"/>
              </w:rPr>
              <w:t xml:space="preserve"> dan (4)</w:t>
            </w:r>
            <w:r w:rsidR="00612156" w:rsidRPr="00585ED0">
              <w:rPr>
                <w:rFonts w:ascii="Arial" w:hAnsi="Arial" w:cs="Arial"/>
                <w:lang w:val="id-ID"/>
              </w:rPr>
              <w:t xml:space="preserve">, </w:t>
            </w:r>
            <w:r w:rsidR="00612156" w:rsidRPr="00585ED0">
              <w:rPr>
                <w:rFonts w:ascii="Arial" w:hAnsi="Arial" w:cs="Arial"/>
              </w:rPr>
              <w:t xml:space="preserve"> jumlah mahasiswa yang menjadi bimbingan</w:t>
            </w:r>
            <w:r w:rsidR="008401F1" w:rsidRPr="00585ED0">
              <w:rPr>
                <w:rFonts w:ascii="Arial" w:hAnsi="Arial" w:cs="Arial"/>
                <w:lang w:val="id-ID"/>
              </w:rPr>
              <w:t xml:space="preserve"> sesuai dengan status pembimbing apakah sebagai ketua atau sebagai anggota</w:t>
            </w:r>
            <w:r w:rsidR="00855A05">
              <w:rPr>
                <w:rFonts w:ascii="Arial" w:hAnsi="Arial" w:cs="Arial"/>
                <w:lang w:val="id-ID"/>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5.4.5</w:t>
            </w:r>
          </w:p>
        </w:tc>
        <w:tc>
          <w:tcPr>
            <w:tcW w:w="1430" w:type="dxa"/>
          </w:tcPr>
          <w:p w:rsidR="00612156" w:rsidRPr="00585ED0" w:rsidRDefault="00612156" w:rsidP="00434365">
            <w:pPr>
              <w:jc w:val="center"/>
              <w:rPr>
                <w:rFonts w:ascii="Arial" w:hAnsi="Arial" w:cs="Arial"/>
                <w:lang w:val="id-ID"/>
              </w:rPr>
            </w:pPr>
          </w:p>
        </w:tc>
        <w:tc>
          <w:tcPr>
            <w:tcW w:w="6539" w:type="dxa"/>
          </w:tcPr>
          <w:p w:rsidR="00612156" w:rsidRPr="00855A05" w:rsidRDefault="00612156" w:rsidP="00A42A60">
            <w:pPr>
              <w:ind w:left="40" w:hanging="23"/>
              <w:jc w:val="both"/>
              <w:rPr>
                <w:rFonts w:ascii="Arial" w:hAnsi="Arial" w:cs="Arial"/>
                <w:lang w:val="id-ID"/>
              </w:rPr>
            </w:pPr>
            <w:r w:rsidRPr="00585ED0">
              <w:rPr>
                <w:rFonts w:ascii="Arial" w:hAnsi="Arial" w:cs="Arial"/>
                <w:lang w:val="id-ID"/>
              </w:rPr>
              <w:t>Tuliskan r</w:t>
            </w:r>
            <w:r w:rsidRPr="00585ED0">
              <w:rPr>
                <w:rFonts w:ascii="Arial" w:hAnsi="Arial" w:cs="Arial"/>
                <w:lang w:val="fi-FI"/>
              </w:rPr>
              <w:t>ata-rata lama penyelesaian tugas skrip</w:t>
            </w:r>
            <w:r w:rsidRPr="00585ED0">
              <w:rPr>
                <w:rFonts w:ascii="Arial" w:hAnsi="Arial" w:cs="Arial"/>
                <w:lang w:val="id-ID"/>
              </w:rPr>
              <w:t>si</w:t>
            </w:r>
            <w:r w:rsidRPr="00585ED0">
              <w:rPr>
                <w:rFonts w:ascii="Arial" w:hAnsi="Arial" w:cs="Arial"/>
                <w:lang w:val="fi-FI"/>
              </w:rPr>
              <w:t xml:space="preserve"> </w:t>
            </w:r>
            <w:r w:rsidRPr="00585ED0">
              <w:rPr>
                <w:rFonts w:ascii="Arial" w:hAnsi="Arial" w:cs="Arial"/>
                <w:lang w:val="id-ID"/>
              </w:rPr>
              <w:t>(dalam bulan)</w:t>
            </w:r>
            <w:r w:rsidR="00441A52" w:rsidRPr="00585ED0">
              <w:rPr>
                <w:rFonts w:ascii="Arial" w:hAnsi="Arial" w:cs="Arial"/>
                <w:lang w:val="id-ID"/>
              </w:rPr>
              <w:t xml:space="preserve"> </w:t>
            </w:r>
            <w:r w:rsidRPr="00585ED0">
              <w:rPr>
                <w:rFonts w:ascii="Arial" w:hAnsi="Arial" w:cs="Arial"/>
                <w:lang w:val="fi-FI"/>
              </w:rPr>
              <w:t>pada tiga tahun terakhir</w:t>
            </w:r>
            <w:r w:rsidR="00855A05">
              <w:rPr>
                <w:rFonts w:ascii="Arial" w:hAnsi="Arial" w:cs="Arial"/>
                <w:lang w:val="id-ID"/>
              </w:rPr>
              <w:t>.</w:t>
            </w:r>
          </w:p>
        </w:tc>
      </w:tr>
      <w:tr w:rsidR="00612156" w:rsidRPr="00585ED0" w:rsidTr="005D2236">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5.5</w:t>
            </w:r>
          </w:p>
        </w:tc>
        <w:tc>
          <w:tcPr>
            <w:tcW w:w="1430" w:type="dxa"/>
          </w:tcPr>
          <w:p w:rsidR="00612156" w:rsidRPr="00585ED0" w:rsidRDefault="00612156" w:rsidP="00434365">
            <w:pPr>
              <w:jc w:val="center"/>
              <w:rPr>
                <w:rFonts w:ascii="Arial" w:hAnsi="Arial" w:cs="Arial"/>
                <w:lang w:val="id-ID"/>
              </w:rPr>
            </w:pPr>
          </w:p>
        </w:tc>
        <w:tc>
          <w:tcPr>
            <w:tcW w:w="6539" w:type="dxa"/>
          </w:tcPr>
          <w:p w:rsidR="00612156" w:rsidRPr="00855A05" w:rsidRDefault="00612156" w:rsidP="00855A05">
            <w:pPr>
              <w:ind w:left="40"/>
              <w:jc w:val="both"/>
              <w:rPr>
                <w:rFonts w:ascii="Arial" w:hAnsi="Arial" w:cs="Arial"/>
                <w:color w:val="000000"/>
                <w:lang w:val="id-ID"/>
              </w:rPr>
            </w:pPr>
            <w:r w:rsidRPr="00585ED0">
              <w:rPr>
                <w:rFonts w:ascii="Arial" w:hAnsi="Arial" w:cs="Arial"/>
                <w:color w:val="000000"/>
                <w:lang w:val="id-ID"/>
              </w:rPr>
              <w:t xml:space="preserve">Proses </w:t>
            </w:r>
            <w:r w:rsidR="00855A05">
              <w:rPr>
                <w:rFonts w:ascii="Arial" w:hAnsi="Arial" w:cs="Arial"/>
                <w:color w:val="000000"/>
                <w:lang w:val="id-ID"/>
              </w:rPr>
              <w:t>p</w:t>
            </w:r>
            <w:r w:rsidRPr="00585ED0">
              <w:rPr>
                <w:rFonts w:ascii="Arial" w:hAnsi="Arial" w:cs="Arial"/>
                <w:color w:val="000000"/>
                <w:lang w:val="id-ID"/>
              </w:rPr>
              <w:t xml:space="preserve">embelajaran dan </w:t>
            </w:r>
            <w:r w:rsidR="00855A05">
              <w:rPr>
                <w:rFonts w:ascii="Arial" w:hAnsi="Arial" w:cs="Arial"/>
                <w:color w:val="000000"/>
                <w:lang w:val="id-ID"/>
              </w:rPr>
              <w:t>p</w:t>
            </w:r>
            <w:r w:rsidRPr="00585ED0">
              <w:rPr>
                <w:rFonts w:ascii="Arial" w:hAnsi="Arial" w:cs="Arial"/>
                <w:color w:val="000000"/>
                <w:lang w:val="id-ID"/>
              </w:rPr>
              <w:t xml:space="preserve">embimbingan pendidikan </w:t>
            </w:r>
            <w:r w:rsidRPr="00585ED0">
              <w:rPr>
                <w:rFonts w:ascii="Arial" w:hAnsi="Arial" w:cs="Arial"/>
                <w:color w:val="000000"/>
              </w:rPr>
              <w:t>profesi</w:t>
            </w:r>
            <w:r w:rsidR="00855A05">
              <w:rPr>
                <w:rFonts w:ascii="Arial" w:hAnsi="Arial" w:cs="Arial"/>
                <w:color w:val="000000"/>
                <w:lang w:val="id-ID"/>
              </w:rPr>
              <w:t>.</w:t>
            </w:r>
          </w:p>
          <w:p w:rsidR="00612156" w:rsidRPr="00585ED0" w:rsidRDefault="00612156" w:rsidP="00855A05">
            <w:pPr>
              <w:ind w:left="40"/>
              <w:jc w:val="both"/>
              <w:rPr>
                <w:rFonts w:ascii="Arial" w:hAnsi="Arial" w:cs="Arial"/>
                <w:lang w:val="id-ID"/>
              </w:rPr>
            </w:pPr>
            <w:r w:rsidRPr="00585ED0">
              <w:rPr>
                <w:rFonts w:ascii="Arial" w:hAnsi="Arial" w:cs="Arial"/>
                <w:lang w:val="af-ZA"/>
              </w:rPr>
              <w:t xml:space="preserve">Sistem pembelajaran </w:t>
            </w:r>
            <w:r w:rsidRPr="00585ED0">
              <w:rPr>
                <w:rFonts w:ascii="Arial" w:hAnsi="Arial" w:cs="Arial"/>
                <w:lang w:val="id-ID"/>
              </w:rPr>
              <w:t xml:space="preserve">pendidikan profesi </w:t>
            </w:r>
            <w:r w:rsidRPr="00585ED0">
              <w:rPr>
                <w:rFonts w:ascii="Arial" w:hAnsi="Arial" w:cs="Arial"/>
                <w:lang w:val="af-ZA"/>
              </w:rPr>
              <w:t xml:space="preserve">dibangun berdasarkan perencanaan yang relevan dengan tujuan, </w:t>
            </w:r>
            <w:r w:rsidRPr="00585ED0">
              <w:rPr>
                <w:rFonts w:ascii="Arial" w:hAnsi="Arial" w:cs="Arial"/>
                <w:lang w:val="id-ID"/>
              </w:rPr>
              <w:t>ranah</w:t>
            </w:r>
            <w:r w:rsidRPr="00585ED0">
              <w:rPr>
                <w:rFonts w:ascii="Arial" w:hAnsi="Arial" w:cs="Arial"/>
                <w:lang w:val="af-ZA"/>
              </w:rPr>
              <w:t xml:space="preserve"> belajar sebagai calon praktisi,  hierarki</w:t>
            </w:r>
            <w:r w:rsidRPr="00585ED0">
              <w:rPr>
                <w:rFonts w:ascii="Arial" w:hAnsi="Arial" w:cs="Arial"/>
              </w:rPr>
              <w:t xml:space="preserve"> dan pencapaian kompetensi menjadi </w:t>
            </w:r>
            <w:r w:rsidRPr="00585ED0">
              <w:rPr>
                <w:rFonts w:ascii="Arial" w:hAnsi="Arial" w:cs="Arial"/>
                <w:lang w:val="id-ID"/>
              </w:rPr>
              <w:t>d</w:t>
            </w:r>
            <w:r w:rsidRPr="00585ED0">
              <w:rPr>
                <w:rFonts w:ascii="Arial" w:hAnsi="Arial" w:cs="Arial"/>
              </w:rPr>
              <w:t xml:space="preserve">okter </w:t>
            </w:r>
            <w:r w:rsidRPr="00585ED0">
              <w:rPr>
                <w:rFonts w:ascii="Arial" w:hAnsi="Arial" w:cs="Arial"/>
                <w:lang w:val="id-ID"/>
              </w:rPr>
              <w:t>h</w:t>
            </w:r>
            <w:r w:rsidRPr="00585ED0">
              <w:rPr>
                <w:rFonts w:ascii="Arial" w:hAnsi="Arial" w:cs="Arial"/>
              </w:rPr>
              <w:t>ewan.</w:t>
            </w:r>
          </w:p>
          <w:p w:rsidR="00612156" w:rsidRPr="00585ED0" w:rsidRDefault="00612156" w:rsidP="00855A05">
            <w:pPr>
              <w:ind w:left="40"/>
              <w:jc w:val="both"/>
              <w:rPr>
                <w:rFonts w:ascii="Arial" w:hAnsi="Arial" w:cs="Arial"/>
                <w:lang w:val="id-ID"/>
              </w:rPr>
            </w:pPr>
            <w:r w:rsidRPr="00585ED0">
              <w:rPr>
                <w:rFonts w:ascii="Arial" w:hAnsi="Arial" w:cs="Arial"/>
                <w:lang w:val="af-ZA"/>
              </w:rPr>
              <w:t>Pembelajaran dan prakt</w:t>
            </w:r>
            <w:r w:rsidRPr="00585ED0">
              <w:rPr>
                <w:rFonts w:ascii="Arial" w:hAnsi="Arial" w:cs="Arial"/>
                <w:lang w:val="id-ID"/>
              </w:rPr>
              <w:t>i</w:t>
            </w:r>
            <w:r w:rsidRPr="00585ED0">
              <w:rPr>
                <w:rFonts w:ascii="Arial" w:hAnsi="Arial" w:cs="Arial"/>
                <w:lang w:val="af-ZA"/>
              </w:rPr>
              <w:t>k klini</w:t>
            </w:r>
            <w:r w:rsidRPr="00585ED0">
              <w:rPr>
                <w:rFonts w:ascii="Arial" w:hAnsi="Arial" w:cs="Arial"/>
                <w:lang w:val="id-ID"/>
              </w:rPr>
              <w:t>k</w:t>
            </w:r>
            <w:r w:rsidRPr="00585ED0">
              <w:rPr>
                <w:rFonts w:ascii="Arial" w:hAnsi="Arial" w:cs="Arial"/>
                <w:lang w:val="af-ZA"/>
              </w:rPr>
              <w:t>, laboratorium, lapangan dilaksanakan menggunakan berbagai strategi dan teknik, mendorong mahasiswa untuk berpikir kritis bereksplorasi, berkreasi untuk dapat melakukan analisis, diagnos</w:t>
            </w:r>
            <w:r w:rsidRPr="00585ED0">
              <w:rPr>
                <w:rFonts w:ascii="Arial" w:hAnsi="Arial" w:cs="Arial"/>
                <w:lang w:val="id-ID"/>
              </w:rPr>
              <w:t>is</w:t>
            </w:r>
            <w:r w:rsidRPr="00585ED0">
              <w:rPr>
                <w:rFonts w:ascii="Arial" w:hAnsi="Arial" w:cs="Arial"/>
                <w:lang w:val="af-ZA"/>
              </w:rPr>
              <w:t>, prognos</w:t>
            </w:r>
            <w:r w:rsidRPr="00585ED0">
              <w:rPr>
                <w:rFonts w:ascii="Arial" w:hAnsi="Arial" w:cs="Arial"/>
                <w:lang w:val="id-ID"/>
              </w:rPr>
              <w:t>is</w:t>
            </w:r>
            <w:r w:rsidRPr="00585ED0">
              <w:rPr>
                <w:rFonts w:ascii="Arial" w:hAnsi="Arial" w:cs="Arial"/>
                <w:lang w:val="af-ZA"/>
              </w:rPr>
              <w:t>, tindakan kurati</w:t>
            </w:r>
            <w:r w:rsidRPr="00585ED0">
              <w:rPr>
                <w:rFonts w:ascii="Arial" w:hAnsi="Arial" w:cs="Arial"/>
                <w:lang w:val="id-ID"/>
              </w:rPr>
              <w:t>f</w:t>
            </w:r>
            <w:r w:rsidRPr="00585ED0">
              <w:rPr>
                <w:rFonts w:ascii="Arial" w:hAnsi="Arial" w:cs="Arial"/>
                <w:lang w:val="af-ZA"/>
              </w:rPr>
              <w:t>, preventi</w:t>
            </w:r>
            <w:r w:rsidRPr="00585ED0">
              <w:rPr>
                <w:rFonts w:ascii="Arial" w:hAnsi="Arial" w:cs="Arial"/>
                <w:lang w:val="id-ID"/>
              </w:rPr>
              <w:t>f</w:t>
            </w:r>
            <w:r w:rsidRPr="00585ED0">
              <w:rPr>
                <w:rFonts w:ascii="Arial" w:hAnsi="Arial" w:cs="Arial"/>
                <w:lang w:val="af-ZA"/>
              </w:rPr>
              <w:t>, pengendalian, survei</w:t>
            </w:r>
            <w:r w:rsidRPr="00585ED0">
              <w:rPr>
                <w:rFonts w:ascii="Arial" w:hAnsi="Arial" w:cs="Arial"/>
                <w:lang w:val="id-ID"/>
              </w:rPr>
              <w:t>lans</w:t>
            </w:r>
            <w:r w:rsidRPr="00585ED0">
              <w:rPr>
                <w:rFonts w:ascii="Arial" w:hAnsi="Arial" w:cs="Arial"/>
                <w:lang w:val="af-ZA"/>
              </w:rPr>
              <w:t xml:space="preserve"> yang tepat pada penyakit strategis, epizooti</w:t>
            </w:r>
            <w:r w:rsidRPr="00585ED0">
              <w:rPr>
                <w:rFonts w:ascii="Arial" w:hAnsi="Arial" w:cs="Arial"/>
                <w:lang w:val="id-ID"/>
              </w:rPr>
              <w:t>s</w:t>
            </w:r>
            <w:r w:rsidRPr="00585ED0">
              <w:rPr>
                <w:rFonts w:ascii="Arial" w:hAnsi="Arial" w:cs="Arial"/>
                <w:lang w:val="af-ZA"/>
              </w:rPr>
              <w:t xml:space="preserve"> </w:t>
            </w:r>
            <w:r w:rsidRPr="00585ED0">
              <w:rPr>
                <w:rFonts w:ascii="Arial" w:hAnsi="Arial" w:cs="Arial"/>
                <w:lang w:val="af-ZA"/>
              </w:rPr>
              <w:lastRenderedPageBreak/>
              <w:t>ataupun zoono</w:t>
            </w:r>
            <w:r w:rsidRPr="00585ED0">
              <w:rPr>
                <w:rFonts w:ascii="Arial" w:hAnsi="Arial" w:cs="Arial"/>
                <w:lang w:val="id-ID"/>
              </w:rPr>
              <w:t>sis</w:t>
            </w:r>
            <w:r w:rsidRPr="00585ED0">
              <w:rPr>
                <w:rFonts w:ascii="Arial" w:hAnsi="Arial" w:cs="Arial"/>
                <w:lang w:val="af-ZA"/>
              </w:rPr>
              <w:t>.</w:t>
            </w:r>
            <w:r w:rsidRPr="00585ED0">
              <w:rPr>
                <w:rFonts w:ascii="Arial" w:hAnsi="Arial" w:cs="Arial"/>
                <w:lang w:val="id-ID"/>
              </w:rPr>
              <w:t xml:space="preserve"> </w:t>
            </w:r>
            <w:r w:rsidRPr="00585ED0">
              <w:rPr>
                <w:rFonts w:ascii="Arial" w:hAnsi="Arial" w:cs="Arial"/>
                <w:lang w:val="nb-NO"/>
              </w:rPr>
              <w:t>Pelaksanaan koasistensi dan praktik klini</w:t>
            </w:r>
            <w:r w:rsidRPr="00585ED0">
              <w:rPr>
                <w:rFonts w:ascii="Arial" w:hAnsi="Arial" w:cs="Arial"/>
                <w:lang w:val="id-ID"/>
              </w:rPr>
              <w:t>k</w:t>
            </w:r>
            <w:r w:rsidRPr="00585ED0">
              <w:rPr>
                <w:rFonts w:ascii="Arial" w:hAnsi="Arial" w:cs="Arial"/>
                <w:lang w:val="nb-NO"/>
              </w:rPr>
              <w:t>, pat</w:t>
            </w:r>
            <w:r w:rsidRPr="00585ED0">
              <w:rPr>
                <w:rFonts w:ascii="Arial" w:hAnsi="Arial" w:cs="Arial"/>
                <w:lang w:val="id-ID"/>
              </w:rPr>
              <w:t>ologi</w:t>
            </w:r>
            <w:r w:rsidRPr="00585ED0">
              <w:rPr>
                <w:rFonts w:ascii="Arial" w:hAnsi="Arial" w:cs="Arial"/>
                <w:lang w:val="nb-NO"/>
              </w:rPr>
              <w:t>, mikrobiologi, parasitologi, reproduksi veteriner, kefarmasian,</w:t>
            </w:r>
            <w:r w:rsidRPr="00585ED0">
              <w:rPr>
                <w:rFonts w:ascii="Arial" w:hAnsi="Arial" w:cs="Arial"/>
                <w:lang w:val="id-ID"/>
              </w:rPr>
              <w:t xml:space="preserve"> </w:t>
            </w:r>
            <w:r w:rsidRPr="00585ED0">
              <w:rPr>
                <w:rFonts w:ascii="Arial" w:hAnsi="Arial" w:cs="Arial"/>
                <w:lang w:val="nb-NO"/>
              </w:rPr>
              <w:t xml:space="preserve">manajemen </w:t>
            </w:r>
            <w:r w:rsidRPr="00585ED0">
              <w:rPr>
                <w:rFonts w:ascii="Arial" w:hAnsi="Arial" w:cs="Arial"/>
                <w:lang w:val="id-ID"/>
              </w:rPr>
              <w:t>k</w:t>
            </w:r>
            <w:r w:rsidRPr="00585ED0">
              <w:rPr>
                <w:rFonts w:ascii="Arial" w:hAnsi="Arial" w:cs="Arial"/>
                <w:lang w:val="nb-NO"/>
              </w:rPr>
              <w:t xml:space="preserve">esehatan hewan, epidemiologi </w:t>
            </w:r>
            <w:r w:rsidRPr="00585ED0">
              <w:rPr>
                <w:rFonts w:ascii="Arial" w:hAnsi="Arial" w:cs="Arial"/>
                <w:lang w:val="id-ID"/>
              </w:rPr>
              <w:t xml:space="preserve">dan kesehatan masyarakat veteriner, </w:t>
            </w:r>
            <w:r w:rsidRPr="00585ED0">
              <w:rPr>
                <w:rFonts w:ascii="Arial" w:hAnsi="Arial" w:cs="Arial"/>
                <w:lang w:val="nb-NO"/>
              </w:rPr>
              <w:t xml:space="preserve"> etika veteriner dan kesejahteraan hewan</w:t>
            </w:r>
            <w:r w:rsidRPr="00585ED0">
              <w:rPr>
                <w:rFonts w:ascii="Arial" w:hAnsi="Arial" w:cs="Arial"/>
                <w:lang w:val="id-ID"/>
              </w:rPr>
              <w:t xml:space="preserve"> </w:t>
            </w:r>
            <w:r w:rsidRPr="00585ED0">
              <w:rPr>
                <w:rFonts w:ascii="Arial" w:hAnsi="Arial" w:cs="Arial"/>
                <w:lang w:val="nb-NO"/>
              </w:rPr>
              <w:t>memiliki m</w:t>
            </w:r>
            <w:r w:rsidRPr="00585ED0">
              <w:rPr>
                <w:rFonts w:ascii="Arial" w:hAnsi="Arial" w:cs="Arial"/>
                <w:bCs/>
                <w:lang w:val="nb-NO"/>
              </w:rPr>
              <w:t>ekanisme un</w:t>
            </w:r>
            <w:r w:rsidRPr="00585ED0">
              <w:rPr>
                <w:rFonts w:ascii="Arial" w:hAnsi="Arial" w:cs="Arial"/>
                <w:bCs/>
                <w:lang w:val="id-ID"/>
              </w:rPr>
              <w:t>tuk memonitor</w:t>
            </w:r>
            <w:r w:rsidRPr="00585ED0">
              <w:rPr>
                <w:rFonts w:ascii="Arial" w:hAnsi="Arial" w:cs="Arial"/>
                <w:bCs/>
                <w:lang w:val="nb-NO"/>
              </w:rPr>
              <w:t>,</w:t>
            </w:r>
            <w:r w:rsidRPr="00585ED0">
              <w:rPr>
                <w:rFonts w:ascii="Arial" w:hAnsi="Arial" w:cs="Arial"/>
                <w:bCs/>
                <w:lang w:val="id-ID"/>
              </w:rPr>
              <w:t xml:space="preserve"> </w:t>
            </w:r>
            <w:r w:rsidRPr="00585ED0">
              <w:rPr>
                <w:rFonts w:ascii="Arial" w:hAnsi="Arial" w:cs="Arial"/>
                <w:bCs/>
                <w:lang w:val="nb-NO"/>
              </w:rPr>
              <w:t>mengkaji, dan memperbaiki secara periodik kegiatan, penyusunan materi, serta penilaian hasil koasistensi.</w:t>
            </w:r>
          </w:p>
        </w:tc>
      </w:tr>
      <w:tr w:rsidR="00612156" w:rsidRPr="00585ED0" w:rsidTr="005D2236">
        <w:tc>
          <w:tcPr>
            <w:tcW w:w="1103" w:type="dxa"/>
            <w:tcBorders>
              <w:top w:val="single" w:sz="4" w:space="0" w:color="auto"/>
              <w:bottom w:val="nil"/>
            </w:tcBorders>
          </w:tcPr>
          <w:p w:rsidR="00612156" w:rsidRPr="00585ED0" w:rsidRDefault="00612156" w:rsidP="00434365">
            <w:pPr>
              <w:jc w:val="center"/>
              <w:rPr>
                <w:rFonts w:ascii="Arial" w:hAnsi="Arial" w:cs="Arial"/>
              </w:rPr>
            </w:pPr>
            <w:r w:rsidRPr="00585ED0">
              <w:rPr>
                <w:rFonts w:ascii="Arial" w:hAnsi="Arial" w:cs="Arial"/>
              </w:rPr>
              <w:lastRenderedPageBreak/>
              <w:t>5.5.1</w:t>
            </w:r>
          </w:p>
        </w:tc>
        <w:tc>
          <w:tcPr>
            <w:tcW w:w="1430" w:type="dxa"/>
            <w:tcBorders>
              <w:bottom w:val="single" w:sz="4" w:space="0" w:color="auto"/>
            </w:tcBorders>
          </w:tcPr>
          <w:p w:rsidR="00612156" w:rsidRPr="00585ED0" w:rsidRDefault="00612156" w:rsidP="00434365">
            <w:pPr>
              <w:jc w:val="center"/>
              <w:rPr>
                <w:rFonts w:ascii="Arial" w:hAnsi="Arial" w:cs="Arial"/>
              </w:rPr>
            </w:pPr>
            <w:r w:rsidRPr="00585ED0">
              <w:rPr>
                <w:rFonts w:ascii="Arial" w:hAnsi="Arial" w:cs="Arial"/>
                <w:lang w:val="id-ID"/>
              </w:rPr>
              <w:t xml:space="preserve">A </w:t>
            </w:r>
            <w:r w:rsidRPr="00585ED0">
              <w:rPr>
                <w:rFonts w:ascii="Arial" w:hAnsi="Arial" w:cs="Arial"/>
              </w:rPr>
              <w:t>(1)-(4)</w:t>
            </w:r>
          </w:p>
        </w:tc>
        <w:tc>
          <w:tcPr>
            <w:tcW w:w="6539" w:type="dxa"/>
            <w:tcBorders>
              <w:bottom w:val="single" w:sz="4" w:space="0" w:color="auto"/>
            </w:tcBorders>
          </w:tcPr>
          <w:p w:rsidR="00612156" w:rsidRPr="00585ED0" w:rsidRDefault="00612156" w:rsidP="00470A97">
            <w:pPr>
              <w:jc w:val="both"/>
              <w:rPr>
                <w:rFonts w:ascii="Arial" w:hAnsi="Arial" w:cs="Arial"/>
                <w:lang w:val="id-ID"/>
              </w:rPr>
            </w:pPr>
            <w:r w:rsidRPr="00585ED0">
              <w:rPr>
                <w:rFonts w:ascii="Arial" w:hAnsi="Arial" w:cs="Arial"/>
                <w:lang w:val="fi-FI"/>
              </w:rPr>
              <w:t xml:space="preserve">Tuliskan nama dosen pembimbing </w:t>
            </w:r>
            <w:r w:rsidRPr="00585ED0">
              <w:rPr>
                <w:rFonts w:ascii="Arial" w:hAnsi="Arial" w:cs="Arial"/>
                <w:lang w:val="id-ID"/>
              </w:rPr>
              <w:t>k</w:t>
            </w:r>
            <w:r w:rsidRPr="00585ED0">
              <w:rPr>
                <w:rFonts w:ascii="Arial" w:hAnsi="Arial" w:cs="Arial"/>
                <w:bCs/>
                <w:lang w:val="fi-FI"/>
              </w:rPr>
              <w:t>o</w:t>
            </w:r>
            <w:r w:rsidRPr="00585ED0">
              <w:rPr>
                <w:rFonts w:ascii="Arial" w:hAnsi="Arial" w:cs="Arial"/>
                <w:bCs/>
                <w:lang w:val="id-ID"/>
              </w:rPr>
              <w:t>a</w:t>
            </w:r>
            <w:r w:rsidRPr="00585ED0">
              <w:rPr>
                <w:rFonts w:ascii="Arial" w:hAnsi="Arial" w:cs="Arial"/>
                <w:bCs/>
                <w:lang w:val="fi-FI"/>
              </w:rPr>
              <w:t>sistensi</w:t>
            </w:r>
            <w:r w:rsidRPr="00585ED0">
              <w:rPr>
                <w:rFonts w:ascii="Arial" w:hAnsi="Arial" w:cs="Arial"/>
                <w:lang w:val="fi-FI"/>
              </w:rPr>
              <w:t xml:space="preserve"> dan jumlah mahasiswa yang dibimbingnya</w:t>
            </w:r>
            <w:r w:rsidR="00470A97">
              <w:rPr>
                <w:rFonts w:ascii="Arial" w:hAnsi="Arial" w:cs="Arial"/>
                <w:lang w:val="id-ID"/>
              </w:rPr>
              <w:t xml:space="preserve"> pada tabel</w:t>
            </w:r>
            <w:r w:rsidR="00470A97" w:rsidRPr="00585ED0">
              <w:rPr>
                <w:rFonts w:ascii="Arial" w:hAnsi="Arial" w:cs="Arial"/>
                <w:lang w:val="id-ID"/>
              </w:rPr>
              <w:t xml:space="preserve"> yang telah disediakan</w:t>
            </w:r>
            <w:r w:rsidRPr="00585ED0">
              <w:rPr>
                <w:rFonts w:ascii="Arial" w:hAnsi="Arial" w:cs="Arial"/>
                <w:lang w:val="id-ID"/>
              </w:rPr>
              <w:t>.</w:t>
            </w:r>
          </w:p>
          <w:p w:rsidR="00612156" w:rsidRPr="00585ED0" w:rsidRDefault="00612156" w:rsidP="00434365">
            <w:pPr>
              <w:rPr>
                <w:rFonts w:ascii="Arial" w:hAnsi="Arial" w:cs="Arial"/>
                <w:lang w:val="id-ID"/>
              </w:rPr>
            </w:pPr>
          </w:p>
          <w:p w:rsidR="00612156" w:rsidRPr="00585ED0" w:rsidRDefault="00612156" w:rsidP="00434365">
            <w:pPr>
              <w:rPr>
                <w:rFonts w:ascii="Arial" w:hAnsi="Arial" w:cs="Arial"/>
                <w:lang w:val="id-ID"/>
              </w:rPr>
            </w:pPr>
            <w:r w:rsidRPr="00585ED0">
              <w:rPr>
                <w:rFonts w:ascii="Arial" w:hAnsi="Arial" w:cs="Arial"/>
                <w:lang w:val="id-ID"/>
              </w:rPr>
              <w:t xml:space="preserve">Tuliskan </w:t>
            </w:r>
            <w:r w:rsidR="00855A05">
              <w:rPr>
                <w:rFonts w:ascii="Arial" w:hAnsi="Arial" w:cs="Arial"/>
                <w:lang w:val="id-ID"/>
              </w:rPr>
              <w:t>pada:</w:t>
            </w:r>
          </w:p>
          <w:p w:rsidR="00612156" w:rsidRPr="00585ED0" w:rsidRDefault="009A1CF7" w:rsidP="006D2F49">
            <w:pPr>
              <w:pStyle w:val="ListParagraph"/>
              <w:numPr>
                <w:ilvl w:val="0"/>
                <w:numId w:val="13"/>
              </w:numPr>
              <w:ind w:left="222" w:hanging="222"/>
              <w:rPr>
                <w:rFonts w:ascii="Arial" w:hAnsi="Arial" w:cs="Arial"/>
                <w:lang w:val="id-ID"/>
              </w:rPr>
            </w:pPr>
            <w:r>
              <w:rPr>
                <w:rFonts w:ascii="Arial" w:hAnsi="Arial" w:cs="Arial"/>
                <w:lang w:val="id-ID"/>
              </w:rPr>
              <w:t>k</w:t>
            </w:r>
            <w:r w:rsidR="00612156" w:rsidRPr="00585ED0">
              <w:rPr>
                <w:rFonts w:ascii="Arial" w:hAnsi="Arial" w:cs="Arial"/>
                <w:lang w:val="id-ID"/>
              </w:rPr>
              <w:t>olom (1), nomor urut</w:t>
            </w:r>
            <w:r w:rsidR="00855A05">
              <w:rPr>
                <w:rFonts w:ascii="Arial" w:hAnsi="Arial" w:cs="Arial"/>
                <w:lang w:val="id-ID"/>
              </w:rPr>
              <w:t>;</w:t>
            </w:r>
          </w:p>
          <w:p w:rsidR="00612156" w:rsidRPr="00585ED0" w:rsidRDefault="009A1CF7" w:rsidP="006D2F49">
            <w:pPr>
              <w:pStyle w:val="ListParagraph"/>
              <w:numPr>
                <w:ilvl w:val="0"/>
                <w:numId w:val="13"/>
              </w:numPr>
              <w:ind w:left="222" w:hanging="222"/>
              <w:rPr>
                <w:rFonts w:ascii="Arial" w:hAnsi="Arial" w:cs="Arial"/>
                <w:lang w:val="id-ID"/>
              </w:rPr>
            </w:pPr>
            <w:r>
              <w:rPr>
                <w:rFonts w:ascii="Arial" w:hAnsi="Arial" w:cs="Arial"/>
                <w:lang w:val="id-ID"/>
              </w:rPr>
              <w:t>k</w:t>
            </w:r>
            <w:r w:rsidR="00855A05">
              <w:rPr>
                <w:rFonts w:ascii="Arial" w:hAnsi="Arial" w:cs="Arial"/>
                <w:lang w:val="id-ID"/>
              </w:rPr>
              <w:t>olo</w:t>
            </w:r>
            <w:r w:rsidR="00612156" w:rsidRPr="00585ED0">
              <w:rPr>
                <w:rFonts w:ascii="Arial" w:hAnsi="Arial" w:cs="Arial"/>
                <w:lang w:val="id-ID"/>
              </w:rPr>
              <w:t>m (2), nama dosen pembimbing koasistensi</w:t>
            </w:r>
            <w:r w:rsidR="00855A05">
              <w:rPr>
                <w:rFonts w:ascii="Arial" w:hAnsi="Arial" w:cs="Arial"/>
                <w:lang w:val="id-ID"/>
              </w:rPr>
              <w:t>;</w:t>
            </w:r>
          </w:p>
          <w:p w:rsidR="00612156" w:rsidRPr="00585ED0" w:rsidRDefault="009A1CF7" w:rsidP="006D2F49">
            <w:pPr>
              <w:pStyle w:val="ListParagraph"/>
              <w:numPr>
                <w:ilvl w:val="0"/>
                <w:numId w:val="13"/>
              </w:numPr>
              <w:ind w:left="222" w:hanging="222"/>
              <w:rPr>
                <w:rFonts w:ascii="Arial" w:hAnsi="Arial" w:cs="Arial"/>
                <w:lang w:val="id-ID"/>
              </w:rPr>
            </w:pPr>
            <w:r>
              <w:rPr>
                <w:rFonts w:ascii="Arial" w:hAnsi="Arial" w:cs="Arial"/>
                <w:lang w:val="id-ID"/>
              </w:rPr>
              <w:t>k</w:t>
            </w:r>
            <w:r w:rsidR="00612156" w:rsidRPr="00585ED0">
              <w:rPr>
                <w:rFonts w:ascii="Arial" w:hAnsi="Arial" w:cs="Arial"/>
                <w:lang w:val="id-ID"/>
              </w:rPr>
              <w:t>olom (3), jumlah mahasiswa bimbingan koasistensi</w:t>
            </w:r>
            <w:r w:rsidR="00855A05">
              <w:rPr>
                <w:rFonts w:ascii="Arial" w:hAnsi="Arial" w:cs="Arial"/>
                <w:lang w:val="id-ID"/>
              </w:rPr>
              <w:t>;</w:t>
            </w:r>
          </w:p>
          <w:p w:rsidR="00565B2A" w:rsidRPr="00585ED0" w:rsidRDefault="009A1CF7" w:rsidP="006D2F49">
            <w:pPr>
              <w:pStyle w:val="ListParagraph"/>
              <w:numPr>
                <w:ilvl w:val="0"/>
                <w:numId w:val="13"/>
              </w:numPr>
              <w:ind w:left="222" w:hanging="222"/>
              <w:rPr>
                <w:rFonts w:ascii="Arial" w:hAnsi="Arial" w:cs="Arial"/>
                <w:lang w:val="id-ID"/>
              </w:rPr>
            </w:pPr>
            <w:r>
              <w:rPr>
                <w:rFonts w:ascii="Arial" w:hAnsi="Arial" w:cs="Arial"/>
                <w:lang w:val="id-ID"/>
              </w:rPr>
              <w:t>k</w:t>
            </w:r>
            <w:r w:rsidR="00612156" w:rsidRPr="00585ED0">
              <w:rPr>
                <w:rFonts w:ascii="Arial" w:hAnsi="Arial" w:cs="Arial"/>
                <w:lang w:val="id-ID"/>
              </w:rPr>
              <w:t xml:space="preserve">olom (4), </w:t>
            </w:r>
            <w:r w:rsidR="00526F5C">
              <w:rPr>
                <w:rFonts w:ascii="Arial" w:hAnsi="Arial" w:cs="Arial"/>
                <w:bCs/>
                <w:lang w:val="fi-FI"/>
              </w:rPr>
              <w:t>rata-rata banyaknya p</w:t>
            </w:r>
            <w:r w:rsidR="00855A05">
              <w:rPr>
                <w:rFonts w:ascii="Arial" w:hAnsi="Arial" w:cs="Arial"/>
                <w:bCs/>
                <w:lang w:val="fi-FI"/>
              </w:rPr>
              <w:t>ertemuan/mhs/periode</w:t>
            </w:r>
            <w:r w:rsidR="00855A05">
              <w:rPr>
                <w:rFonts w:ascii="Arial" w:hAnsi="Arial" w:cs="Arial"/>
                <w:bCs/>
                <w:lang w:val="id-ID"/>
              </w:rPr>
              <w:t>.</w:t>
            </w:r>
          </w:p>
        </w:tc>
      </w:tr>
      <w:tr w:rsidR="00612156" w:rsidRPr="00585ED0" w:rsidTr="005D2236">
        <w:tc>
          <w:tcPr>
            <w:tcW w:w="1103" w:type="dxa"/>
            <w:tcBorders>
              <w:top w:val="single" w:sz="4" w:space="0" w:color="auto"/>
              <w:bottom w:val="nil"/>
            </w:tcBorders>
          </w:tcPr>
          <w:p w:rsidR="00612156" w:rsidRPr="00585ED0" w:rsidRDefault="00612156" w:rsidP="00434365">
            <w:pPr>
              <w:jc w:val="center"/>
              <w:rPr>
                <w:rFonts w:ascii="Arial" w:hAnsi="Arial" w:cs="Arial"/>
              </w:rPr>
            </w:pPr>
          </w:p>
        </w:tc>
        <w:tc>
          <w:tcPr>
            <w:tcW w:w="1430"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B (1) – (7)</w:t>
            </w:r>
          </w:p>
          <w:p w:rsidR="00612156" w:rsidRPr="00585ED0" w:rsidRDefault="00612156" w:rsidP="00434365">
            <w:pPr>
              <w:jc w:val="center"/>
              <w:rPr>
                <w:rFonts w:ascii="Arial" w:hAnsi="Arial" w:cs="Arial"/>
                <w:lang w:val="id-ID"/>
              </w:rPr>
            </w:pPr>
          </w:p>
        </w:tc>
        <w:tc>
          <w:tcPr>
            <w:tcW w:w="6539" w:type="dxa"/>
            <w:tcBorders>
              <w:bottom w:val="single" w:sz="4" w:space="0" w:color="auto"/>
            </w:tcBorders>
          </w:tcPr>
          <w:p w:rsidR="00612156" w:rsidRPr="00526F5C" w:rsidRDefault="00612156" w:rsidP="00855A05">
            <w:pPr>
              <w:jc w:val="both"/>
              <w:rPr>
                <w:rFonts w:ascii="Arial" w:hAnsi="Arial" w:cs="Arial"/>
              </w:rPr>
            </w:pPr>
            <w:r w:rsidRPr="00585ED0">
              <w:rPr>
                <w:rFonts w:ascii="Arial" w:hAnsi="Arial" w:cs="Arial"/>
                <w:lang w:val="fi-FI"/>
              </w:rPr>
              <w:t xml:space="preserve">Tuliskan nama dosen pembimbing </w:t>
            </w:r>
            <w:r w:rsidRPr="00585ED0">
              <w:rPr>
                <w:rFonts w:ascii="Arial" w:hAnsi="Arial" w:cs="Arial"/>
                <w:lang w:val="id-ID"/>
              </w:rPr>
              <w:t>k</w:t>
            </w:r>
            <w:r w:rsidRPr="00585ED0">
              <w:rPr>
                <w:rFonts w:ascii="Arial" w:hAnsi="Arial" w:cs="Arial"/>
                <w:bCs/>
                <w:lang w:val="fi-FI"/>
              </w:rPr>
              <w:t>o</w:t>
            </w:r>
            <w:r w:rsidRPr="00585ED0">
              <w:rPr>
                <w:rFonts w:ascii="Arial" w:hAnsi="Arial" w:cs="Arial"/>
                <w:bCs/>
                <w:lang w:val="id-ID"/>
              </w:rPr>
              <w:t>a</w:t>
            </w:r>
            <w:r w:rsidRPr="00585ED0">
              <w:rPr>
                <w:rFonts w:ascii="Arial" w:hAnsi="Arial" w:cs="Arial"/>
                <w:bCs/>
                <w:lang w:val="fi-FI"/>
              </w:rPr>
              <w:t>sistensi</w:t>
            </w:r>
            <w:r w:rsidRPr="00585ED0">
              <w:rPr>
                <w:rFonts w:ascii="Arial" w:hAnsi="Arial" w:cs="Arial"/>
                <w:lang w:val="id-ID"/>
              </w:rPr>
              <w:t>, riwayat profesional dan  dan statusnya dalam tugas pembimbingan (ketua/anggota)</w:t>
            </w:r>
            <w:r w:rsidR="00470A97">
              <w:rPr>
                <w:rFonts w:ascii="Arial" w:hAnsi="Arial" w:cs="Arial"/>
                <w:lang w:val="id-ID"/>
              </w:rPr>
              <w:t xml:space="preserve"> pada tabel</w:t>
            </w:r>
            <w:r w:rsidR="00470A97" w:rsidRPr="00585ED0">
              <w:rPr>
                <w:rFonts w:ascii="Arial" w:hAnsi="Arial" w:cs="Arial"/>
                <w:lang w:val="id-ID"/>
              </w:rPr>
              <w:t xml:space="preserve"> yang telah disediakan</w:t>
            </w:r>
            <w:r w:rsidR="00526F5C">
              <w:rPr>
                <w:rFonts w:ascii="Arial" w:hAnsi="Arial" w:cs="Arial"/>
              </w:rPr>
              <w:t>.</w:t>
            </w:r>
          </w:p>
          <w:p w:rsidR="00612156" w:rsidRPr="00585ED0" w:rsidRDefault="00612156" w:rsidP="00434365">
            <w:pPr>
              <w:rPr>
                <w:rFonts w:ascii="Arial" w:hAnsi="Arial" w:cs="Arial"/>
                <w:lang w:val="id-ID"/>
              </w:rPr>
            </w:pPr>
          </w:p>
          <w:p w:rsidR="00612156" w:rsidRPr="00585ED0" w:rsidRDefault="00612156" w:rsidP="00434365">
            <w:pPr>
              <w:rPr>
                <w:rFonts w:ascii="Arial" w:hAnsi="Arial" w:cs="Arial"/>
                <w:lang w:val="id-ID"/>
              </w:rPr>
            </w:pPr>
            <w:r w:rsidRPr="00585ED0">
              <w:rPr>
                <w:rFonts w:ascii="Arial" w:hAnsi="Arial" w:cs="Arial"/>
                <w:lang w:val="id-ID"/>
              </w:rPr>
              <w:t xml:space="preserve">Tuliskan </w:t>
            </w:r>
            <w:r w:rsidR="00855A05">
              <w:rPr>
                <w:rFonts w:ascii="Arial" w:hAnsi="Arial" w:cs="Arial"/>
                <w:lang w:val="id-ID"/>
              </w:rPr>
              <w:t>pada:</w:t>
            </w:r>
          </w:p>
          <w:p w:rsidR="00612156" w:rsidRPr="00585ED0" w:rsidRDefault="00AD19E8" w:rsidP="006D2F49">
            <w:pPr>
              <w:pStyle w:val="ListParagraph"/>
              <w:numPr>
                <w:ilvl w:val="0"/>
                <w:numId w:val="13"/>
              </w:numPr>
              <w:ind w:left="222" w:hanging="222"/>
              <w:rPr>
                <w:rFonts w:ascii="Arial" w:hAnsi="Arial" w:cs="Arial"/>
                <w:lang w:val="id-ID"/>
              </w:rPr>
            </w:pPr>
            <w:r>
              <w:rPr>
                <w:rFonts w:ascii="Arial" w:hAnsi="Arial" w:cs="Arial"/>
                <w:lang w:val="id-ID"/>
              </w:rPr>
              <w:t>k</w:t>
            </w:r>
            <w:r w:rsidR="00612156" w:rsidRPr="00585ED0">
              <w:rPr>
                <w:rFonts w:ascii="Arial" w:hAnsi="Arial" w:cs="Arial"/>
                <w:lang w:val="id-ID"/>
              </w:rPr>
              <w:t>olom (1), nomor urut</w:t>
            </w:r>
            <w:r w:rsidR="00855A05">
              <w:rPr>
                <w:rFonts w:ascii="Arial" w:hAnsi="Arial" w:cs="Arial"/>
                <w:lang w:val="id-ID"/>
              </w:rPr>
              <w:t>;</w:t>
            </w:r>
          </w:p>
          <w:p w:rsidR="00612156" w:rsidRPr="00585ED0" w:rsidRDefault="00AD19E8" w:rsidP="006D2F49">
            <w:pPr>
              <w:pStyle w:val="ListParagraph"/>
              <w:numPr>
                <w:ilvl w:val="0"/>
                <w:numId w:val="13"/>
              </w:numPr>
              <w:ind w:left="222" w:hanging="222"/>
              <w:rPr>
                <w:rFonts w:ascii="Arial" w:hAnsi="Arial" w:cs="Arial"/>
                <w:lang w:val="id-ID"/>
              </w:rPr>
            </w:pPr>
            <w:r>
              <w:rPr>
                <w:rFonts w:ascii="Arial" w:hAnsi="Arial" w:cs="Arial"/>
                <w:lang w:val="id-ID"/>
              </w:rPr>
              <w:t>k</w:t>
            </w:r>
            <w:r w:rsidRPr="00585ED0">
              <w:rPr>
                <w:rFonts w:ascii="Arial" w:hAnsi="Arial" w:cs="Arial"/>
                <w:lang w:val="id-ID"/>
              </w:rPr>
              <w:t>olom</w:t>
            </w:r>
            <w:r w:rsidR="00612156" w:rsidRPr="00585ED0">
              <w:rPr>
                <w:rFonts w:ascii="Arial" w:hAnsi="Arial" w:cs="Arial"/>
                <w:lang w:val="id-ID"/>
              </w:rPr>
              <w:t xml:space="preserve"> (2), nama dosen pembimbing koasistensi</w:t>
            </w:r>
            <w:r w:rsidR="00855A05">
              <w:rPr>
                <w:rFonts w:ascii="Arial" w:hAnsi="Arial" w:cs="Arial"/>
                <w:lang w:val="id-ID"/>
              </w:rPr>
              <w:t>;</w:t>
            </w:r>
          </w:p>
          <w:p w:rsidR="00612156" w:rsidRPr="00585ED0" w:rsidRDefault="00AD19E8" w:rsidP="006D2F49">
            <w:pPr>
              <w:pStyle w:val="ListParagraph"/>
              <w:numPr>
                <w:ilvl w:val="0"/>
                <w:numId w:val="13"/>
              </w:numPr>
              <w:ind w:left="222" w:hanging="222"/>
              <w:rPr>
                <w:rFonts w:ascii="Arial" w:hAnsi="Arial" w:cs="Arial"/>
                <w:lang w:val="id-ID"/>
              </w:rPr>
            </w:pPr>
            <w:r>
              <w:rPr>
                <w:rFonts w:ascii="Arial" w:hAnsi="Arial" w:cs="Arial"/>
                <w:lang w:val="id-ID"/>
              </w:rPr>
              <w:t>k</w:t>
            </w:r>
            <w:r w:rsidRPr="00585ED0">
              <w:rPr>
                <w:rFonts w:ascii="Arial" w:hAnsi="Arial" w:cs="Arial"/>
                <w:lang w:val="id-ID"/>
              </w:rPr>
              <w:t>olom</w:t>
            </w:r>
            <w:r w:rsidR="00612156" w:rsidRPr="00585ED0">
              <w:rPr>
                <w:rFonts w:ascii="Arial" w:hAnsi="Arial" w:cs="Arial"/>
                <w:lang w:val="id-ID"/>
              </w:rPr>
              <w:t xml:space="preserve"> (3), pendidikan tertinggi pembimbing</w:t>
            </w:r>
            <w:r w:rsidR="00855A05">
              <w:rPr>
                <w:rFonts w:ascii="Arial" w:hAnsi="Arial" w:cs="Arial"/>
                <w:lang w:val="id-ID"/>
              </w:rPr>
              <w:t>;</w:t>
            </w:r>
          </w:p>
          <w:p w:rsidR="00612156" w:rsidRPr="00585ED0" w:rsidRDefault="00AD19E8" w:rsidP="006D2F49">
            <w:pPr>
              <w:pStyle w:val="ListParagraph"/>
              <w:numPr>
                <w:ilvl w:val="0"/>
                <w:numId w:val="13"/>
              </w:numPr>
              <w:ind w:left="222" w:hanging="222"/>
              <w:rPr>
                <w:rFonts w:ascii="Arial" w:hAnsi="Arial" w:cs="Arial"/>
                <w:lang w:val="id-ID"/>
              </w:rPr>
            </w:pPr>
            <w:r>
              <w:rPr>
                <w:rFonts w:ascii="Arial" w:hAnsi="Arial" w:cs="Arial"/>
                <w:lang w:val="id-ID"/>
              </w:rPr>
              <w:t>k</w:t>
            </w:r>
            <w:r w:rsidRPr="00585ED0">
              <w:rPr>
                <w:rFonts w:ascii="Arial" w:hAnsi="Arial" w:cs="Arial"/>
                <w:lang w:val="id-ID"/>
              </w:rPr>
              <w:t>olom</w:t>
            </w:r>
            <w:r w:rsidR="00612156" w:rsidRPr="00585ED0">
              <w:rPr>
                <w:rFonts w:ascii="Arial" w:hAnsi="Arial" w:cs="Arial"/>
                <w:lang w:val="id-ID"/>
              </w:rPr>
              <w:t xml:space="preserve"> (4-5), jabatan/profesi pembimbing</w:t>
            </w:r>
            <w:r w:rsidR="00855A05">
              <w:rPr>
                <w:rFonts w:ascii="Arial" w:hAnsi="Arial" w:cs="Arial"/>
                <w:lang w:val="id-ID"/>
              </w:rPr>
              <w:t>;</w:t>
            </w:r>
          </w:p>
          <w:p w:rsidR="00612156" w:rsidRDefault="00AD19E8" w:rsidP="006D2F49">
            <w:pPr>
              <w:pStyle w:val="ListParagraph"/>
              <w:numPr>
                <w:ilvl w:val="0"/>
                <w:numId w:val="13"/>
              </w:numPr>
              <w:ind w:left="222" w:hanging="222"/>
              <w:rPr>
                <w:rFonts w:ascii="Arial" w:hAnsi="Arial" w:cs="Arial"/>
                <w:lang w:val="id-ID"/>
              </w:rPr>
            </w:pPr>
            <w:r>
              <w:rPr>
                <w:rFonts w:ascii="Arial" w:hAnsi="Arial" w:cs="Arial"/>
                <w:lang w:val="id-ID"/>
              </w:rPr>
              <w:t>k</w:t>
            </w:r>
            <w:r w:rsidRPr="00585ED0">
              <w:rPr>
                <w:rFonts w:ascii="Arial" w:hAnsi="Arial" w:cs="Arial"/>
                <w:lang w:val="id-ID"/>
              </w:rPr>
              <w:t>olom</w:t>
            </w:r>
            <w:r w:rsidR="009A1CF7">
              <w:rPr>
                <w:rFonts w:ascii="Arial" w:hAnsi="Arial" w:cs="Arial"/>
                <w:lang w:val="id-ID"/>
              </w:rPr>
              <w:t xml:space="preserve"> </w:t>
            </w:r>
            <w:r w:rsidR="00612156" w:rsidRPr="00585ED0">
              <w:rPr>
                <w:rFonts w:ascii="Arial" w:hAnsi="Arial" w:cs="Arial"/>
                <w:lang w:val="id-ID"/>
              </w:rPr>
              <w:t>(6-7),</w:t>
            </w:r>
            <w:r w:rsidR="009A1CF7">
              <w:rPr>
                <w:rFonts w:ascii="Arial" w:hAnsi="Arial" w:cs="Arial"/>
                <w:lang w:val="id-ID"/>
              </w:rPr>
              <w:t xml:space="preserve"> </w:t>
            </w:r>
            <w:r w:rsidR="00612156" w:rsidRPr="00585ED0">
              <w:rPr>
                <w:rFonts w:ascii="Arial" w:hAnsi="Arial" w:cs="Arial"/>
                <w:lang w:val="id-ID"/>
              </w:rPr>
              <w:t>status pembimbing dalam tugas pembimbingan koasistensi</w:t>
            </w:r>
            <w:r w:rsidR="00855A05">
              <w:rPr>
                <w:rFonts w:ascii="Arial" w:hAnsi="Arial" w:cs="Arial"/>
                <w:lang w:val="id-ID"/>
              </w:rPr>
              <w:t>.</w:t>
            </w:r>
          </w:p>
          <w:p w:rsidR="00855A05" w:rsidRPr="00585ED0" w:rsidRDefault="00855A05" w:rsidP="00855A05">
            <w:pPr>
              <w:pStyle w:val="ListParagraph"/>
              <w:ind w:left="222"/>
              <w:jc w:val="both"/>
              <w:rPr>
                <w:rFonts w:ascii="Arial" w:hAnsi="Arial" w:cs="Arial"/>
                <w:lang w:val="id-ID"/>
              </w:rPr>
            </w:pPr>
          </w:p>
          <w:p w:rsidR="00546CD7" w:rsidRPr="00526F5C" w:rsidRDefault="00546CD7" w:rsidP="00546CD7">
            <w:pPr>
              <w:pStyle w:val="ListParagraph"/>
              <w:ind w:left="40"/>
              <w:rPr>
                <w:rFonts w:ascii="Arial" w:hAnsi="Arial" w:cs="Arial"/>
              </w:rPr>
            </w:pPr>
            <w:r w:rsidRPr="00585ED0">
              <w:rPr>
                <w:rFonts w:ascii="Arial" w:hAnsi="Arial" w:cs="Arial"/>
                <w:lang w:val="id-ID"/>
              </w:rPr>
              <w:t>Tuliskan pula rata</w:t>
            </w:r>
            <w:r w:rsidR="00526F5C">
              <w:rPr>
                <w:rFonts w:ascii="Arial" w:hAnsi="Arial" w:cs="Arial"/>
              </w:rPr>
              <w:t>-rata</w:t>
            </w:r>
            <w:r w:rsidRPr="00585ED0">
              <w:rPr>
                <w:rFonts w:ascii="Arial" w:hAnsi="Arial" w:cs="Arial"/>
                <w:noProof/>
                <w:color w:val="000000"/>
                <w:lang w:val="id-ID"/>
              </w:rPr>
              <w:t xml:space="preserve"> jumlah jam pertemuan mahasiswa dengan dosen </w:t>
            </w:r>
            <w:r w:rsidRPr="00585ED0">
              <w:rPr>
                <w:rFonts w:ascii="Arial" w:hAnsi="Arial" w:cs="Arial"/>
                <w:noProof/>
                <w:color w:val="000000"/>
              </w:rPr>
              <w:t>p</w:t>
            </w:r>
            <w:r w:rsidRPr="00585ED0">
              <w:rPr>
                <w:rFonts w:ascii="Arial" w:hAnsi="Arial" w:cs="Arial"/>
                <w:noProof/>
                <w:color w:val="000000"/>
                <w:lang w:val="id-ID"/>
              </w:rPr>
              <w:t>embimbing koasistensi (jam per minggu)</w:t>
            </w:r>
            <w:r w:rsidR="00526F5C">
              <w:rPr>
                <w:rFonts w:ascii="Arial" w:hAnsi="Arial" w:cs="Arial"/>
                <w:noProof/>
                <w:color w:val="000000"/>
              </w:rPr>
              <w:t>.</w:t>
            </w:r>
          </w:p>
        </w:tc>
      </w:tr>
      <w:tr w:rsidR="00612156" w:rsidRPr="00585ED0" w:rsidTr="005D2236">
        <w:tc>
          <w:tcPr>
            <w:tcW w:w="1103" w:type="dxa"/>
            <w:tcBorders>
              <w:top w:val="single" w:sz="4" w:space="0" w:color="auto"/>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t>5.5.2</w:t>
            </w:r>
          </w:p>
        </w:tc>
        <w:tc>
          <w:tcPr>
            <w:tcW w:w="1430" w:type="dxa"/>
            <w:tcBorders>
              <w:bottom w:val="single" w:sz="4" w:space="0" w:color="auto"/>
            </w:tcBorders>
          </w:tcPr>
          <w:p w:rsidR="00612156" w:rsidRPr="00585ED0" w:rsidRDefault="00612156" w:rsidP="00434365">
            <w:pPr>
              <w:jc w:val="center"/>
              <w:rPr>
                <w:rFonts w:ascii="Arial" w:hAnsi="Arial" w:cs="Arial"/>
                <w:lang w:val="id-ID"/>
              </w:rPr>
            </w:pPr>
          </w:p>
        </w:tc>
        <w:tc>
          <w:tcPr>
            <w:tcW w:w="6539" w:type="dxa"/>
            <w:tcBorders>
              <w:bottom w:val="single" w:sz="4" w:space="0" w:color="auto"/>
            </w:tcBorders>
          </w:tcPr>
          <w:p w:rsidR="00612156" w:rsidRPr="00630E1D" w:rsidRDefault="00612156" w:rsidP="00434365">
            <w:pPr>
              <w:rPr>
                <w:rFonts w:ascii="Arial" w:hAnsi="Arial" w:cs="Arial"/>
                <w:lang w:val="id-ID"/>
              </w:rPr>
            </w:pPr>
            <w:r w:rsidRPr="00585ED0">
              <w:rPr>
                <w:rFonts w:ascii="Arial" w:hAnsi="Arial" w:cs="Arial"/>
                <w:lang w:val="fi-FI"/>
              </w:rPr>
              <w:t xml:space="preserve">Jelaskan keberadaan panduan  pembimbingan </w:t>
            </w:r>
            <w:r w:rsidRPr="00585ED0">
              <w:rPr>
                <w:rFonts w:ascii="Arial" w:hAnsi="Arial" w:cs="Arial"/>
                <w:lang w:val="id-ID"/>
              </w:rPr>
              <w:t>koasistensi</w:t>
            </w:r>
            <w:r w:rsidRPr="00585ED0">
              <w:rPr>
                <w:rFonts w:ascii="Arial" w:hAnsi="Arial" w:cs="Arial"/>
                <w:lang w:val="fi-FI"/>
              </w:rPr>
              <w:t xml:space="preserve">, cara </w:t>
            </w:r>
            <w:r w:rsidRPr="00585ED0">
              <w:rPr>
                <w:rFonts w:ascii="Arial" w:hAnsi="Arial" w:cs="Arial"/>
                <w:lang w:val="id-ID"/>
              </w:rPr>
              <w:t xml:space="preserve">sosialiasi dan </w:t>
            </w:r>
            <w:r w:rsidRPr="00585ED0">
              <w:rPr>
                <w:rFonts w:ascii="Arial" w:hAnsi="Arial" w:cs="Arial"/>
                <w:lang w:val="fi-FI"/>
              </w:rPr>
              <w:t>pelaksanaannya</w:t>
            </w:r>
            <w:r w:rsidR="00470A97">
              <w:rPr>
                <w:rFonts w:ascii="Arial" w:hAnsi="Arial" w:cs="Arial"/>
                <w:lang w:val="id-ID"/>
              </w:rPr>
              <w:t xml:space="preserve"> pada tempat</w:t>
            </w:r>
            <w:r w:rsidR="00470A97" w:rsidRPr="00585ED0">
              <w:rPr>
                <w:rFonts w:ascii="Arial" w:hAnsi="Arial" w:cs="Arial"/>
                <w:lang w:val="id-ID"/>
              </w:rPr>
              <w:t xml:space="preserve"> yang telah disediakan</w:t>
            </w:r>
            <w:r w:rsidR="00630E1D">
              <w:rPr>
                <w:rFonts w:ascii="Arial" w:hAnsi="Arial" w:cs="Arial"/>
                <w:lang w:val="id-ID"/>
              </w:rPr>
              <w:t>.</w:t>
            </w:r>
          </w:p>
        </w:tc>
      </w:tr>
      <w:tr w:rsidR="00612156" w:rsidRPr="00585ED0" w:rsidTr="00417129">
        <w:tc>
          <w:tcPr>
            <w:tcW w:w="1103" w:type="dxa"/>
            <w:tcBorders>
              <w:top w:val="single" w:sz="4" w:space="0" w:color="auto"/>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5.5.3</w:t>
            </w:r>
          </w:p>
        </w:tc>
        <w:tc>
          <w:tcPr>
            <w:tcW w:w="1430" w:type="dxa"/>
            <w:tcBorders>
              <w:bottom w:val="single" w:sz="4" w:space="0" w:color="auto"/>
            </w:tcBorders>
          </w:tcPr>
          <w:p w:rsidR="00612156" w:rsidRPr="00585ED0" w:rsidRDefault="008440C8" w:rsidP="00434365">
            <w:pPr>
              <w:jc w:val="center"/>
              <w:rPr>
                <w:rFonts w:ascii="Arial" w:hAnsi="Arial" w:cs="Arial"/>
                <w:lang w:val="id-ID"/>
              </w:rPr>
            </w:pPr>
            <w:r w:rsidRPr="00585ED0">
              <w:rPr>
                <w:rFonts w:ascii="Arial" w:hAnsi="Arial" w:cs="Arial"/>
                <w:lang w:val="id-ID"/>
              </w:rPr>
              <w:t>(3)</w:t>
            </w:r>
          </w:p>
        </w:tc>
        <w:tc>
          <w:tcPr>
            <w:tcW w:w="6539" w:type="dxa"/>
            <w:tcBorders>
              <w:bottom w:val="single" w:sz="4" w:space="0" w:color="auto"/>
            </w:tcBorders>
          </w:tcPr>
          <w:p w:rsidR="00612156" w:rsidRDefault="00612156" w:rsidP="00434365">
            <w:pPr>
              <w:ind w:left="12"/>
              <w:rPr>
                <w:rFonts w:ascii="Arial" w:hAnsi="Arial" w:cs="Arial"/>
                <w:lang w:val="id-ID"/>
              </w:rPr>
            </w:pPr>
            <w:r w:rsidRPr="00585ED0">
              <w:rPr>
                <w:rFonts w:ascii="Arial" w:hAnsi="Arial" w:cs="Arial"/>
                <w:lang w:val="id-ID"/>
              </w:rPr>
              <w:t>Efektivitas pembimbingan mengacu pada : tujuan, masalah yang dibicarakan, masalah dan upaya penyelesa</w:t>
            </w:r>
            <w:r w:rsidR="00526F5C">
              <w:rPr>
                <w:rFonts w:ascii="Arial" w:hAnsi="Arial" w:cs="Arial"/>
                <w:lang w:val="id-ID"/>
              </w:rPr>
              <w:t>ian, serta manfaat pembimbingan.</w:t>
            </w:r>
            <w:r w:rsidR="00470A97">
              <w:rPr>
                <w:rFonts w:ascii="Arial" w:hAnsi="Arial" w:cs="Arial"/>
                <w:lang w:val="id-ID"/>
              </w:rPr>
              <w:t xml:space="preserve"> Jelaskan proses pembimbingan koasistensi yang diterapkan di program studi pada tempat</w:t>
            </w:r>
            <w:r w:rsidR="00470A97" w:rsidRPr="00585ED0">
              <w:rPr>
                <w:rFonts w:ascii="Arial" w:hAnsi="Arial" w:cs="Arial"/>
                <w:lang w:val="id-ID"/>
              </w:rPr>
              <w:t xml:space="preserve"> yang telah disediakan</w:t>
            </w:r>
            <w:r w:rsidR="00470A97">
              <w:rPr>
                <w:rFonts w:ascii="Arial" w:hAnsi="Arial" w:cs="Arial"/>
                <w:lang w:val="id-ID"/>
              </w:rPr>
              <w:t>.</w:t>
            </w:r>
          </w:p>
          <w:p w:rsidR="00470A97" w:rsidRPr="00526F5C" w:rsidRDefault="00470A97" w:rsidP="00434365">
            <w:pPr>
              <w:ind w:left="12"/>
              <w:rPr>
                <w:rFonts w:ascii="Arial" w:hAnsi="Arial" w:cs="Arial"/>
              </w:rPr>
            </w:pPr>
          </w:p>
          <w:p w:rsidR="00612156" w:rsidRPr="00526F5C" w:rsidRDefault="00612156" w:rsidP="009A1CF7">
            <w:pPr>
              <w:ind w:left="10" w:hanging="10"/>
              <w:jc w:val="both"/>
              <w:rPr>
                <w:rFonts w:ascii="Arial" w:hAnsi="Arial" w:cs="Arial"/>
              </w:rPr>
            </w:pPr>
            <w:r w:rsidRPr="00585ED0">
              <w:rPr>
                <w:rFonts w:ascii="Arial" w:hAnsi="Arial" w:cs="Arial"/>
                <w:lang w:val="id-ID"/>
              </w:rPr>
              <w:t>Tuliskan</w:t>
            </w:r>
            <w:r w:rsidR="00526F5C">
              <w:rPr>
                <w:rFonts w:ascii="Arial" w:hAnsi="Arial" w:cs="Arial"/>
              </w:rPr>
              <w:t xml:space="preserve"> </w:t>
            </w:r>
            <w:r w:rsidRPr="00585ED0">
              <w:rPr>
                <w:rFonts w:ascii="Arial" w:hAnsi="Arial" w:cs="Arial"/>
                <w:lang w:val="pl-PL"/>
              </w:rPr>
              <w:t xml:space="preserve">pada </w:t>
            </w:r>
            <w:r w:rsidR="009A1CF7">
              <w:rPr>
                <w:rFonts w:ascii="Arial" w:hAnsi="Arial" w:cs="Arial"/>
                <w:lang w:val="id-ID"/>
              </w:rPr>
              <w:t>k</w:t>
            </w:r>
            <w:r w:rsidRPr="00585ED0">
              <w:rPr>
                <w:rFonts w:ascii="Arial" w:hAnsi="Arial" w:cs="Arial"/>
                <w:lang w:val="pl-PL"/>
              </w:rPr>
              <w:t>olom (</w:t>
            </w:r>
            <w:r w:rsidRPr="00585ED0">
              <w:rPr>
                <w:rFonts w:ascii="Arial" w:hAnsi="Arial" w:cs="Arial"/>
                <w:lang w:val="id-ID"/>
              </w:rPr>
              <w:t>3</w:t>
            </w:r>
            <w:r w:rsidRPr="00585ED0">
              <w:rPr>
                <w:rFonts w:ascii="Arial" w:hAnsi="Arial" w:cs="Arial"/>
                <w:lang w:val="pl-PL"/>
              </w:rPr>
              <w:t>),</w:t>
            </w:r>
            <w:r w:rsidR="00630E1D">
              <w:rPr>
                <w:rFonts w:ascii="Arial" w:hAnsi="Arial" w:cs="Arial"/>
                <w:lang w:val="id-ID"/>
              </w:rPr>
              <w:t xml:space="preserve"> </w:t>
            </w:r>
            <w:r w:rsidR="008440C8" w:rsidRPr="00585ED0">
              <w:rPr>
                <w:rFonts w:ascii="Arial" w:hAnsi="Arial" w:cs="Arial"/>
                <w:lang w:val="id-ID"/>
              </w:rPr>
              <w:t xml:space="preserve">penjelasan </w:t>
            </w:r>
            <w:r w:rsidRPr="00585ED0">
              <w:rPr>
                <w:rFonts w:ascii="Arial" w:hAnsi="Arial" w:cs="Arial"/>
                <w:lang w:val="id-ID"/>
              </w:rPr>
              <w:t>peri</w:t>
            </w:r>
            <w:r w:rsidR="00526F5C">
              <w:rPr>
                <w:rFonts w:ascii="Arial" w:hAnsi="Arial" w:cs="Arial"/>
                <w:lang w:val="id-ID"/>
              </w:rPr>
              <w:t>hal pembimbingan beserta efekti</w:t>
            </w:r>
            <w:r w:rsidR="00526F5C">
              <w:rPr>
                <w:rFonts w:ascii="Arial" w:hAnsi="Arial" w:cs="Arial"/>
              </w:rPr>
              <w:t>v</w:t>
            </w:r>
            <w:r w:rsidRPr="00585ED0">
              <w:rPr>
                <w:rFonts w:ascii="Arial" w:hAnsi="Arial" w:cs="Arial"/>
                <w:lang w:val="id-ID"/>
              </w:rPr>
              <w:t>itas pelaksanaannya</w:t>
            </w:r>
            <w:r w:rsidR="00526F5C">
              <w:rPr>
                <w:rFonts w:ascii="Arial" w:hAnsi="Arial" w:cs="Arial"/>
              </w:rPr>
              <w:t>.</w:t>
            </w:r>
          </w:p>
        </w:tc>
      </w:tr>
      <w:tr w:rsidR="00612156" w:rsidRPr="00585ED0" w:rsidTr="00417129">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5.5.4</w:t>
            </w:r>
          </w:p>
        </w:tc>
        <w:tc>
          <w:tcPr>
            <w:tcW w:w="1430" w:type="dxa"/>
            <w:tcBorders>
              <w:bottom w:val="single" w:sz="4" w:space="0" w:color="auto"/>
            </w:tcBorders>
          </w:tcPr>
          <w:p w:rsidR="00612156" w:rsidRPr="00585ED0" w:rsidRDefault="00612156" w:rsidP="00697F74">
            <w:pPr>
              <w:jc w:val="center"/>
              <w:rPr>
                <w:rFonts w:ascii="Arial" w:hAnsi="Arial" w:cs="Arial"/>
                <w:lang w:val="id-ID"/>
              </w:rPr>
            </w:pPr>
            <w:r w:rsidRPr="00585ED0">
              <w:rPr>
                <w:rFonts w:ascii="Arial" w:hAnsi="Arial" w:cs="Arial"/>
                <w:lang w:val="id-ID"/>
              </w:rPr>
              <w:t>(</w:t>
            </w:r>
            <w:r w:rsidR="00697F74" w:rsidRPr="00585ED0">
              <w:rPr>
                <w:rFonts w:ascii="Arial" w:hAnsi="Arial" w:cs="Arial"/>
                <w:lang w:val="id-ID"/>
              </w:rPr>
              <w:t>2</w:t>
            </w:r>
            <w:r w:rsidRPr="00585ED0">
              <w:rPr>
                <w:rFonts w:ascii="Arial" w:hAnsi="Arial" w:cs="Arial"/>
                <w:lang w:val="id-ID"/>
              </w:rPr>
              <w:t>) – (5)</w:t>
            </w:r>
          </w:p>
        </w:tc>
        <w:tc>
          <w:tcPr>
            <w:tcW w:w="6539" w:type="dxa"/>
            <w:tcBorders>
              <w:bottom w:val="single" w:sz="4" w:space="0" w:color="auto"/>
            </w:tcBorders>
          </w:tcPr>
          <w:p w:rsidR="00612156" w:rsidRPr="00526F5C" w:rsidRDefault="00612156" w:rsidP="00434365">
            <w:pPr>
              <w:ind w:left="40"/>
              <w:jc w:val="both"/>
              <w:rPr>
                <w:rFonts w:ascii="Arial" w:hAnsi="Arial" w:cs="Arial"/>
              </w:rPr>
            </w:pPr>
            <w:r w:rsidRPr="00585ED0">
              <w:rPr>
                <w:rFonts w:ascii="Arial" w:hAnsi="Arial" w:cs="Arial"/>
                <w:lang w:val="fi-FI"/>
              </w:rPr>
              <w:t xml:space="preserve">Tuliskan </w:t>
            </w:r>
            <w:r w:rsidRPr="00585ED0">
              <w:rPr>
                <w:rFonts w:ascii="Arial" w:hAnsi="Arial" w:cs="Arial"/>
                <w:lang w:val="id-ID"/>
              </w:rPr>
              <w:t>data empat periode  koasistensi terakhir mencakup informasi periode waktu pelaksanaan, jumlah peserta, dan jumlah serta persentase yang lulus tepat waktu</w:t>
            </w:r>
            <w:r w:rsidR="00470A97">
              <w:rPr>
                <w:rFonts w:ascii="Arial" w:hAnsi="Arial" w:cs="Arial"/>
                <w:lang w:val="id-ID"/>
              </w:rPr>
              <w:t xml:space="preserve"> pada tabel</w:t>
            </w:r>
            <w:r w:rsidR="00470A97" w:rsidRPr="00585ED0">
              <w:rPr>
                <w:rFonts w:ascii="Arial" w:hAnsi="Arial" w:cs="Arial"/>
                <w:lang w:val="id-ID"/>
              </w:rPr>
              <w:t xml:space="preserve"> yang telah disediakan</w:t>
            </w:r>
            <w:r w:rsidR="00526F5C">
              <w:rPr>
                <w:rFonts w:ascii="Arial" w:hAnsi="Arial" w:cs="Arial"/>
              </w:rPr>
              <w:t>.</w:t>
            </w:r>
          </w:p>
          <w:p w:rsidR="00612156" w:rsidRPr="00585ED0" w:rsidRDefault="00612156" w:rsidP="00434365">
            <w:pPr>
              <w:jc w:val="both"/>
              <w:rPr>
                <w:rFonts w:ascii="Arial" w:hAnsi="Arial" w:cs="Arial"/>
                <w:lang w:val="id-ID"/>
              </w:rPr>
            </w:pPr>
          </w:p>
          <w:p w:rsidR="00612156" w:rsidRPr="00585ED0" w:rsidRDefault="00612156" w:rsidP="00434365">
            <w:pPr>
              <w:jc w:val="both"/>
              <w:rPr>
                <w:rFonts w:ascii="Arial" w:hAnsi="Arial" w:cs="Arial"/>
                <w:lang w:val="id-ID"/>
              </w:rPr>
            </w:pPr>
            <w:r w:rsidRPr="00585ED0">
              <w:rPr>
                <w:rFonts w:ascii="Arial" w:hAnsi="Arial" w:cs="Arial"/>
                <w:lang w:val="id-ID"/>
              </w:rPr>
              <w:t xml:space="preserve">Tuliskan </w:t>
            </w:r>
            <w:r w:rsidR="00AD19E8">
              <w:rPr>
                <w:rFonts w:ascii="Arial" w:hAnsi="Arial" w:cs="Arial"/>
                <w:lang w:val="id-ID"/>
              </w:rPr>
              <w:t>pada:</w:t>
            </w:r>
          </w:p>
          <w:p w:rsidR="00612156" w:rsidRPr="00585ED0" w:rsidRDefault="00AD19E8" w:rsidP="006D2F49">
            <w:pPr>
              <w:numPr>
                <w:ilvl w:val="0"/>
                <w:numId w:val="9"/>
              </w:numPr>
              <w:jc w:val="both"/>
              <w:rPr>
                <w:rFonts w:ascii="Arial" w:hAnsi="Arial" w:cs="Arial"/>
                <w:lang w:val="fi-FI"/>
              </w:rPr>
            </w:pPr>
            <w:r>
              <w:rPr>
                <w:rFonts w:ascii="Arial" w:hAnsi="Arial" w:cs="Arial"/>
                <w:lang w:val="id-ID"/>
              </w:rPr>
              <w:t>k</w:t>
            </w:r>
            <w:r w:rsidR="00612156" w:rsidRPr="00585ED0">
              <w:rPr>
                <w:rFonts w:ascii="Arial" w:hAnsi="Arial" w:cs="Arial"/>
                <w:lang w:val="id-ID"/>
              </w:rPr>
              <w:t>olom (2), periode pelaksanaan koasistensi (dalam bulan)</w:t>
            </w:r>
            <w:r>
              <w:rPr>
                <w:rFonts w:ascii="Arial" w:hAnsi="Arial" w:cs="Arial"/>
                <w:lang w:val="id-ID"/>
              </w:rPr>
              <w:t>;</w:t>
            </w:r>
          </w:p>
          <w:p w:rsidR="00612156" w:rsidRPr="00585ED0" w:rsidRDefault="00AD19E8" w:rsidP="006D2F49">
            <w:pPr>
              <w:numPr>
                <w:ilvl w:val="0"/>
                <w:numId w:val="9"/>
              </w:numPr>
              <w:jc w:val="both"/>
              <w:rPr>
                <w:rFonts w:ascii="Arial" w:hAnsi="Arial" w:cs="Arial"/>
                <w:lang w:val="fi-FI"/>
              </w:rPr>
            </w:pPr>
            <w:r>
              <w:rPr>
                <w:rFonts w:ascii="Arial" w:hAnsi="Arial" w:cs="Arial"/>
                <w:lang w:val="id-ID"/>
              </w:rPr>
              <w:t>k</w:t>
            </w:r>
            <w:r w:rsidR="00612156" w:rsidRPr="00585ED0">
              <w:rPr>
                <w:rFonts w:ascii="Arial" w:hAnsi="Arial" w:cs="Arial"/>
                <w:lang w:val="id-ID"/>
              </w:rPr>
              <w:t>olom (3), jumlah peserta koasistensi per periode</w:t>
            </w:r>
            <w:r>
              <w:rPr>
                <w:rFonts w:ascii="Arial" w:hAnsi="Arial" w:cs="Arial"/>
                <w:lang w:val="id-ID"/>
              </w:rPr>
              <w:t>;</w:t>
            </w:r>
          </w:p>
          <w:p w:rsidR="00612156" w:rsidRPr="00585ED0" w:rsidRDefault="00AD19E8" w:rsidP="006D2F49">
            <w:pPr>
              <w:numPr>
                <w:ilvl w:val="0"/>
                <w:numId w:val="9"/>
              </w:numPr>
              <w:jc w:val="both"/>
              <w:rPr>
                <w:rFonts w:ascii="Arial" w:hAnsi="Arial" w:cs="Arial"/>
                <w:lang w:val="fi-FI"/>
              </w:rPr>
            </w:pPr>
            <w:r>
              <w:rPr>
                <w:rFonts w:ascii="Arial" w:hAnsi="Arial" w:cs="Arial"/>
                <w:lang w:val="id-ID"/>
              </w:rPr>
              <w:t>k</w:t>
            </w:r>
            <w:r w:rsidR="00612156" w:rsidRPr="00585ED0">
              <w:rPr>
                <w:rFonts w:ascii="Arial" w:hAnsi="Arial" w:cs="Arial"/>
                <w:lang w:val="pl-PL"/>
              </w:rPr>
              <w:t>olom</w:t>
            </w:r>
            <w:r w:rsidR="009A1CF7">
              <w:rPr>
                <w:rFonts w:ascii="Arial" w:hAnsi="Arial" w:cs="Arial"/>
                <w:lang w:val="id-ID"/>
              </w:rPr>
              <w:t xml:space="preserve"> (</w:t>
            </w:r>
            <w:r w:rsidR="00612156" w:rsidRPr="00585ED0">
              <w:rPr>
                <w:rFonts w:ascii="Arial" w:hAnsi="Arial" w:cs="Arial"/>
                <w:lang w:val="id-ID"/>
              </w:rPr>
              <w:t>4-5</w:t>
            </w:r>
            <w:r w:rsidR="00612156" w:rsidRPr="00585ED0">
              <w:rPr>
                <w:rFonts w:ascii="Arial" w:hAnsi="Arial" w:cs="Arial"/>
                <w:lang w:val="pl-PL"/>
              </w:rPr>
              <w:t>),</w:t>
            </w:r>
            <w:r w:rsidR="00612156" w:rsidRPr="00585ED0">
              <w:rPr>
                <w:rFonts w:ascii="Arial" w:hAnsi="Arial" w:cs="Arial"/>
                <w:lang w:val="id-ID"/>
              </w:rPr>
              <w:t xml:space="preserve"> jumlah</w:t>
            </w:r>
            <w:r w:rsidR="009A1CF7">
              <w:rPr>
                <w:rFonts w:ascii="Arial" w:hAnsi="Arial" w:cs="Arial"/>
                <w:lang w:val="id-ID"/>
              </w:rPr>
              <w:t xml:space="preserve"> </w:t>
            </w:r>
            <w:r w:rsidR="00612156" w:rsidRPr="00585ED0">
              <w:rPr>
                <w:rFonts w:ascii="Arial" w:hAnsi="Arial" w:cs="Arial"/>
                <w:lang w:val="id-ID"/>
              </w:rPr>
              <w:t>dan persentase mahasiswa koasistensi yang lulus tepat waktu</w:t>
            </w:r>
            <w:r>
              <w:rPr>
                <w:rFonts w:ascii="Arial" w:hAnsi="Arial" w:cs="Arial"/>
                <w:lang w:val="id-ID"/>
              </w:rPr>
              <w:t>.</w:t>
            </w:r>
            <w:r w:rsidR="00612156" w:rsidRPr="00585ED0">
              <w:rPr>
                <w:rFonts w:ascii="Arial" w:hAnsi="Arial" w:cs="Arial"/>
                <w:lang w:val="pl-PL"/>
              </w:rPr>
              <w:t xml:space="preserve"> </w:t>
            </w:r>
          </w:p>
          <w:p w:rsidR="00C02024" w:rsidRPr="00585ED0" w:rsidRDefault="00C02024" w:rsidP="00C02024">
            <w:pPr>
              <w:ind w:left="360"/>
              <w:jc w:val="both"/>
              <w:rPr>
                <w:rFonts w:ascii="Arial" w:hAnsi="Arial" w:cs="Arial"/>
                <w:lang w:val="fi-FI"/>
              </w:rPr>
            </w:pPr>
          </w:p>
          <w:p w:rsidR="00C02024" w:rsidRPr="00585ED0" w:rsidRDefault="00C02024" w:rsidP="00AD19E8">
            <w:pPr>
              <w:jc w:val="both"/>
              <w:rPr>
                <w:rFonts w:ascii="Arial" w:hAnsi="Arial" w:cs="Arial"/>
                <w:lang w:val="fi-FI"/>
              </w:rPr>
            </w:pPr>
            <w:r w:rsidRPr="00585ED0">
              <w:rPr>
                <w:rFonts w:ascii="Arial" w:hAnsi="Arial" w:cs="Arial"/>
                <w:lang w:val="id-ID"/>
              </w:rPr>
              <w:t>Tuliskan r</w:t>
            </w:r>
            <w:r w:rsidRPr="00585ED0">
              <w:rPr>
                <w:rFonts w:ascii="Arial" w:hAnsi="Arial" w:cs="Arial"/>
                <w:lang w:val="fi-FI"/>
              </w:rPr>
              <w:t xml:space="preserve">ata rata lama penyelesaian </w:t>
            </w:r>
            <w:r w:rsidRPr="00585ED0">
              <w:rPr>
                <w:rFonts w:ascii="Arial" w:hAnsi="Arial" w:cs="Arial"/>
                <w:lang w:val="id-ID"/>
              </w:rPr>
              <w:t>k</w:t>
            </w:r>
            <w:r w:rsidRPr="00585ED0">
              <w:rPr>
                <w:rFonts w:ascii="Arial" w:hAnsi="Arial" w:cs="Arial"/>
                <w:lang w:val="fi-FI"/>
              </w:rPr>
              <w:t xml:space="preserve">oasistensi </w:t>
            </w:r>
            <w:r w:rsidRPr="00585ED0">
              <w:rPr>
                <w:rFonts w:ascii="Arial" w:hAnsi="Arial" w:cs="Arial"/>
                <w:lang w:val="id-ID"/>
              </w:rPr>
              <w:t xml:space="preserve">(dalam bulan) </w:t>
            </w:r>
            <w:r w:rsidRPr="00585ED0">
              <w:rPr>
                <w:rFonts w:ascii="Arial" w:hAnsi="Arial" w:cs="Arial"/>
                <w:lang w:val="fi-FI"/>
              </w:rPr>
              <w:t>pada tiga tahun terakhir</w:t>
            </w:r>
            <w:r w:rsidRPr="00585ED0">
              <w:rPr>
                <w:rFonts w:ascii="Arial" w:hAnsi="Arial" w:cs="Arial"/>
                <w:lang w:val="id-ID"/>
              </w:rPr>
              <w:t xml:space="preserve"> </w:t>
            </w:r>
            <w:r w:rsidRPr="00585ED0">
              <w:rPr>
                <w:rFonts w:ascii="Arial" w:hAnsi="Arial" w:cs="Arial"/>
                <w:lang w:val="fi-FI"/>
              </w:rPr>
              <w:t>(</w:t>
            </w:r>
            <w:r w:rsidR="00AD19E8">
              <w:rPr>
                <w:rFonts w:ascii="Arial" w:hAnsi="Arial" w:cs="Arial"/>
                <w:lang w:val="id-ID"/>
              </w:rPr>
              <w:t>m</w:t>
            </w:r>
            <w:r w:rsidRPr="00585ED0">
              <w:rPr>
                <w:rFonts w:ascii="Arial" w:hAnsi="Arial" w:cs="Arial"/>
                <w:lang w:val="fi-FI"/>
              </w:rPr>
              <w:t>enurut kurikulum</w:t>
            </w:r>
            <w:r w:rsidRPr="00585ED0">
              <w:rPr>
                <w:rFonts w:ascii="Arial" w:hAnsi="Arial" w:cs="Arial"/>
                <w:lang w:val="id-ID"/>
              </w:rPr>
              <w:t>, waktu k</w:t>
            </w:r>
            <w:r w:rsidRPr="00585ED0">
              <w:rPr>
                <w:rFonts w:ascii="Arial" w:hAnsi="Arial" w:cs="Arial"/>
                <w:lang w:val="fi-FI"/>
              </w:rPr>
              <w:t xml:space="preserve">oasistensi </w:t>
            </w:r>
            <w:r w:rsidRPr="00585ED0">
              <w:rPr>
                <w:rFonts w:ascii="Arial" w:hAnsi="Arial" w:cs="Arial"/>
                <w:lang w:val="id-ID"/>
              </w:rPr>
              <w:t xml:space="preserve">12 </w:t>
            </w:r>
            <w:r w:rsidR="00AD19E8">
              <w:rPr>
                <w:rFonts w:ascii="Arial" w:hAnsi="Arial" w:cs="Arial"/>
                <w:lang w:val="id-ID"/>
              </w:rPr>
              <w:t>–</w:t>
            </w:r>
            <w:r w:rsidRPr="00585ED0">
              <w:rPr>
                <w:rFonts w:ascii="Arial" w:hAnsi="Arial" w:cs="Arial"/>
                <w:lang w:val="id-ID"/>
              </w:rPr>
              <w:t xml:space="preserve"> 15 bulan</w:t>
            </w:r>
            <w:r w:rsidRPr="00585ED0">
              <w:rPr>
                <w:rFonts w:ascii="Arial" w:hAnsi="Arial" w:cs="Arial"/>
                <w:lang w:val="fi-FI"/>
              </w:rPr>
              <w:t>).</w:t>
            </w:r>
          </w:p>
        </w:tc>
      </w:tr>
      <w:tr w:rsidR="00612156" w:rsidRPr="00585ED0" w:rsidTr="00417129">
        <w:tc>
          <w:tcPr>
            <w:tcW w:w="1103" w:type="dxa"/>
            <w:tcBorders>
              <w:top w:val="single" w:sz="4" w:space="0" w:color="auto"/>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lastRenderedPageBreak/>
              <w:t>5.5.5</w:t>
            </w:r>
          </w:p>
        </w:tc>
        <w:tc>
          <w:tcPr>
            <w:tcW w:w="1430" w:type="dxa"/>
            <w:tcBorders>
              <w:top w:val="single" w:sz="4" w:space="0" w:color="auto"/>
              <w:bottom w:val="nil"/>
            </w:tcBorders>
          </w:tcPr>
          <w:p w:rsidR="00612156" w:rsidRPr="00585ED0" w:rsidRDefault="00612156" w:rsidP="00434365">
            <w:pPr>
              <w:jc w:val="center"/>
              <w:rPr>
                <w:rFonts w:ascii="Arial" w:hAnsi="Arial" w:cs="Arial"/>
              </w:rPr>
            </w:pPr>
          </w:p>
        </w:tc>
        <w:tc>
          <w:tcPr>
            <w:tcW w:w="6539" w:type="dxa"/>
            <w:tcBorders>
              <w:top w:val="single" w:sz="4" w:space="0" w:color="auto"/>
              <w:bottom w:val="nil"/>
            </w:tcBorders>
          </w:tcPr>
          <w:p w:rsidR="00612156" w:rsidRPr="00585ED0" w:rsidRDefault="00612156" w:rsidP="00434365">
            <w:pPr>
              <w:ind w:left="40"/>
              <w:jc w:val="both"/>
              <w:rPr>
                <w:rFonts w:ascii="Arial" w:hAnsi="Arial" w:cs="Arial"/>
                <w:lang w:val="id-ID"/>
              </w:rPr>
            </w:pPr>
            <w:r w:rsidRPr="00585ED0">
              <w:rPr>
                <w:rFonts w:ascii="Arial" w:hAnsi="Arial" w:cs="Arial"/>
                <w:lang w:val="id-ID"/>
              </w:rPr>
              <w:t>Uraikan ke</w:t>
            </w:r>
            <w:r w:rsidRPr="00585ED0">
              <w:rPr>
                <w:rFonts w:ascii="Arial" w:hAnsi="Arial" w:cs="Arial"/>
                <w:noProof/>
                <w:lang w:val="id-ID"/>
              </w:rPr>
              <w:t>tersediaan pustaka utama untuk setiap mata kuliah/praktik koasistensi dengan topik dan keterkinian (</w:t>
            </w:r>
            <w:r w:rsidRPr="00585ED0">
              <w:rPr>
                <w:rFonts w:ascii="Arial" w:hAnsi="Arial" w:cs="Arial"/>
                <w:noProof/>
              </w:rPr>
              <w:t>lima tahun terakhir</w:t>
            </w:r>
            <w:r w:rsidRPr="00585ED0">
              <w:rPr>
                <w:rFonts w:ascii="Arial" w:hAnsi="Arial" w:cs="Arial"/>
                <w:noProof/>
                <w:lang w:val="id-ID"/>
              </w:rPr>
              <w:t>)</w:t>
            </w:r>
            <w:r w:rsidR="00470A97">
              <w:rPr>
                <w:rFonts w:ascii="Arial" w:hAnsi="Arial" w:cs="Arial"/>
                <w:lang w:val="id-ID"/>
              </w:rPr>
              <w:t xml:space="preserve"> pada tempat</w:t>
            </w:r>
            <w:r w:rsidR="00470A97" w:rsidRPr="00585ED0">
              <w:rPr>
                <w:rFonts w:ascii="Arial" w:hAnsi="Arial" w:cs="Arial"/>
                <w:lang w:val="id-ID"/>
              </w:rPr>
              <w:t xml:space="preserve"> yang telah disediakan</w:t>
            </w:r>
            <w:r w:rsidR="00AD19E8">
              <w:rPr>
                <w:rFonts w:ascii="Arial" w:hAnsi="Arial" w:cs="Arial"/>
                <w:noProof/>
                <w:lang w:val="id-ID"/>
              </w:rPr>
              <w:t>.</w:t>
            </w:r>
          </w:p>
        </w:tc>
      </w:tr>
      <w:tr w:rsidR="00612156" w:rsidRPr="00585ED0" w:rsidTr="005D2236">
        <w:tc>
          <w:tcPr>
            <w:tcW w:w="1103"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t>5.6</w:t>
            </w:r>
          </w:p>
        </w:tc>
        <w:tc>
          <w:tcPr>
            <w:tcW w:w="1430" w:type="dxa"/>
            <w:tcBorders>
              <w:bottom w:val="nil"/>
            </w:tcBorders>
          </w:tcPr>
          <w:p w:rsidR="00612156" w:rsidRPr="00585ED0" w:rsidRDefault="00612156" w:rsidP="00434365">
            <w:pPr>
              <w:jc w:val="center"/>
              <w:rPr>
                <w:rFonts w:ascii="Arial" w:hAnsi="Arial" w:cs="Arial"/>
              </w:rPr>
            </w:pPr>
          </w:p>
        </w:tc>
        <w:tc>
          <w:tcPr>
            <w:tcW w:w="6539" w:type="dxa"/>
            <w:tcBorders>
              <w:bottom w:val="nil"/>
            </w:tcBorders>
          </w:tcPr>
          <w:p w:rsidR="00612156" w:rsidRPr="00AD19E8" w:rsidRDefault="00612156" w:rsidP="00434365">
            <w:pPr>
              <w:jc w:val="both"/>
              <w:rPr>
                <w:rFonts w:ascii="Arial" w:hAnsi="Arial" w:cs="Arial"/>
                <w:lang w:val="id-ID"/>
              </w:rPr>
            </w:pPr>
            <w:r w:rsidRPr="00585ED0">
              <w:rPr>
                <w:rFonts w:ascii="Arial" w:hAnsi="Arial" w:cs="Arial"/>
                <w:lang w:val="fi-FI"/>
              </w:rPr>
              <w:t>Peninjauan dan upaya perbaikan implementasi kurikulum</w:t>
            </w:r>
            <w:r w:rsidR="00AD19E8">
              <w:rPr>
                <w:rFonts w:ascii="Arial" w:hAnsi="Arial" w:cs="Arial"/>
                <w:lang w:val="id-ID"/>
              </w:rPr>
              <w:t>.</w:t>
            </w:r>
          </w:p>
        </w:tc>
      </w:tr>
      <w:tr w:rsidR="00612156" w:rsidRPr="00585ED0" w:rsidTr="005D2236">
        <w:tc>
          <w:tcPr>
            <w:tcW w:w="1103"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t>5.6.1</w:t>
            </w:r>
          </w:p>
        </w:tc>
        <w:tc>
          <w:tcPr>
            <w:tcW w:w="1430"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t>(1) – (7)</w:t>
            </w:r>
          </w:p>
        </w:tc>
        <w:tc>
          <w:tcPr>
            <w:tcW w:w="6539" w:type="dxa"/>
            <w:tcBorders>
              <w:bottom w:val="nil"/>
            </w:tcBorders>
          </w:tcPr>
          <w:p w:rsidR="00612156" w:rsidRPr="00AD19E8" w:rsidRDefault="00470A97" w:rsidP="00470A97">
            <w:pPr>
              <w:ind w:left="53"/>
              <w:jc w:val="both"/>
              <w:rPr>
                <w:rFonts w:ascii="Arial" w:hAnsi="Arial" w:cs="Arial"/>
                <w:color w:val="000000"/>
                <w:lang w:val="id-ID"/>
              </w:rPr>
            </w:pPr>
            <w:r>
              <w:rPr>
                <w:rFonts w:ascii="Arial" w:hAnsi="Arial" w:cs="Arial"/>
                <w:lang w:val="id-ID"/>
              </w:rPr>
              <w:t>Tuliskan data u</w:t>
            </w:r>
            <w:r w:rsidR="00AD19E8" w:rsidRPr="00AD19E8">
              <w:rPr>
                <w:rFonts w:ascii="Arial" w:hAnsi="Arial" w:cs="Arial"/>
                <w:lang w:val="id-ID"/>
              </w:rPr>
              <w:t>p</w:t>
            </w:r>
            <w:r w:rsidR="00612156" w:rsidRPr="00AD19E8">
              <w:rPr>
                <w:rFonts w:ascii="Arial" w:hAnsi="Arial" w:cs="Arial"/>
                <w:lang w:val="id-ID"/>
              </w:rPr>
              <w:t>aya</w:t>
            </w:r>
            <w:r w:rsidR="00612156" w:rsidRPr="00AD19E8">
              <w:rPr>
                <w:rFonts w:ascii="Arial" w:hAnsi="Arial" w:cs="Arial"/>
              </w:rPr>
              <w:t xml:space="preserve"> </w:t>
            </w:r>
            <w:r w:rsidR="00612156" w:rsidRPr="00AD19E8">
              <w:rPr>
                <w:rFonts w:ascii="Arial" w:hAnsi="Arial" w:cs="Arial"/>
                <w:lang w:val="id-ID"/>
              </w:rPr>
              <w:t>p</w:t>
            </w:r>
            <w:r w:rsidR="00612156" w:rsidRPr="00AD19E8">
              <w:rPr>
                <w:rFonts w:ascii="Arial" w:hAnsi="Arial" w:cs="Arial"/>
                <w:color w:val="000000"/>
              </w:rPr>
              <w:t>eninjauan silabus/</w:t>
            </w:r>
            <w:r w:rsidR="00612156" w:rsidRPr="00AD19E8">
              <w:rPr>
                <w:rFonts w:ascii="Arial" w:hAnsi="Arial" w:cs="Arial"/>
                <w:color w:val="000000"/>
                <w:lang w:val="id-ID"/>
              </w:rPr>
              <w:t>GBPP-</w:t>
            </w:r>
            <w:r w:rsidR="00612156" w:rsidRPr="00AD19E8">
              <w:rPr>
                <w:rFonts w:ascii="Arial" w:hAnsi="Arial" w:cs="Arial"/>
                <w:color w:val="000000"/>
              </w:rPr>
              <w:t xml:space="preserve">SAP </w:t>
            </w:r>
            <w:r w:rsidR="00612156" w:rsidRPr="00AD19E8">
              <w:rPr>
                <w:rFonts w:ascii="Arial" w:hAnsi="Arial" w:cs="Arial"/>
                <w:color w:val="000000"/>
                <w:lang w:val="id-ID"/>
              </w:rPr>
              <w:t>/RPKPS/</w:t>
            </w:r>
            <w:r w:rsidR="00612156" w:rsidRPr="00AD19E8">
              <w:rPr>
                <w:rFonts w:ascii="Arial" w:hAnsi="Arial" w:cs="Arial"/>
                <w:color w:val="000000"/>
              </w:rPr>
              <w:t xml:space="preserve"> buku ajar/buku modul/buku blok/buku </w:t>
            </w:r>
            <w:r w:rsidR="00612156" w:rsidRPr="00AD19E8">
              <w:rPr>
                <w:rFonts w:ascii="Arial" w:hAnsi="Arial" w:cs="Arial"/>
                <w:color w:val="000000"/>
                <w:lang w:val="id-ID"/>
              </w:rPr>
              <w:t>koasistensi</w:t>
            </w:r>
            <w:r w:rsidR="00612156" w:rsidRPr="00AD19E8">
              <w:rPr>
                <w:rFonts w:ascii="Arial" w:hAnsi="Arial" w:cs="Arial"/>
                <w:color w:val="000000"/>
              </w:rPr>
              <w:t xml:space="preserve"> dalam satu tahun terakhir</w:t>
            </w:r>
            <w:r>
              <w:rPr>
                <w:rFonts w:ascii="Arial" w:hAnsi="Arial" w:cs="Arial"/>
                <w:lang w:val="id-ID"/>
              </w:rPr>
              <w:t xml:space="preserve"> pada tabel</w:t>
            </w:r>
            <w:r w:rsidRPr="00585ED0">
              <w:rPr>
                <w:rFonts w:ascii="Arial" w:hAnsi="Arial" w:cs="Arial"/>
                <w:lang w:val="id-ID"/>
              </w:rPr>
              <w:t xml:space="preserve"> yang telah disediakan</w:t>
            </w:r>
            <w:r w:rsidR="00612156" w:rsidRPr="00AD19E8">
              <w:rPr>
                <w:rFonts w:ascii="Arial" w:hAnsi="Arial" w:cs="Arial"/>
                <w:color w:val="000000"/>
                <w:lang w:val="id-ID"/>
              </w:rPr>
              <w:t xml:space="preserve">. </w:t>
            </w:r>
          </w:p>
          <w:p w:rsidR="00AD19E8" w:rsidRPr="00AD19E8" w:rsidRDefault="00AD19E8" w:rsidP="00B15B4C">
            <w:pPr>
              <w:ind w:left="53"/>
              <w:rPr>
                <w:rFonts w:ascii="Arial" w:hAnsi="Arial" w:cs="Arial"/>
                <w:bCs/>
                <w:iCs/>
                <w:lang w:val="id-ID"/>
              </w:rPr>
            </w:pPr>
          </w:p>
          <w:p w:rsidR="00612156" w:rsidRPr="00AD19E8" w:rsidRDefault="00612156" w:rsidP="00B15B4C">
            <w:pPr>
              <w:rPr>
                <w:rFonts w:ascii="Arial" w:hAnsi="Arial" w:cs="Arial"/>
                <w:bCs/>
                <w:iCs/>
              </w:rPr>
            </w:pPr>
            <w:r w:rsidRPr="00AD19E8">
              <w:rPr>
                <w:rFonts w:ascii="Arial" w:hAnsi="Arial" w:cs="Arial"/>
                <w:bCs/>
                <w:iCs/>
                <w:lang w:val="id-ID"/>
              </w:rPr>
              <w:t>Tuliskan</w:t>
            </w:r>
            <w:r w:rsidR="00B15B4C" w:rsidRPr="00AD19E8">
              <w:rPr>
                <w:rFonts w:ascii="Arial" w:hAnsi="Arial" w:cs="Arial"/>
                <w:bCs/>
                <w:iCs/>
              </w:rPr>
              <w:t xml:space="preserve"> pada</w:t>
            </w:r>
          </w:p>
          <w:p w:rsidR="00612156" w:rsidRPr="00AD19E8" w:rsidRDefault="00612156" w:rsidP="006D2F49">
            <w:pPr>
              <w:numPr>
                <w:ilvl w:val="0"/>
                <w:numId w:val="9"/>
              </w:numPr>
              <w:rPr>
                <w:rFonts w:ascii="Arial" w:hAnsi="Arial" w:cs="Arial"/>
                <w:lang w:val="pl-PL"/>
              </w:rPr>
            </w:pPr>
            <w:r w:rsidRPr="00AD19E8">
              <w:rPr>
                <w:rFonts w:ascii="Arial" w:hAnsi="Arial" w:cs="Arial"/>
                <w:lang w:val="id-ID"/>
              </w:rPr>
              <w:t>kolom (1), nomor urut</w:t>
            </w:r>
            <w:r w:rsidR="00B15B4C" w:rsidRPr="00AD19E8">
              <w:rPr>
                <w:rFonts w:ascii="Arial" w:hAnsi="Arial" w:cs="Arial"/>
              </w:rPr>
              <w:t>;</w:t>
            </w:r>
          </w:p>
          <w:p w:rsidR="00612156" w:rsidRPr="00AD19E8" w:rsidRDefault="00612156" w:rsidP="006D2F49">
            <w:pPr>
              <w:numPr>
                <w:ilvl w:val="0"/>
                <w:numId w:val="9"/>
              </w:numPr>
              <w:rPr>
                <w:rFonts w:ascii="Arial" w:hAnsi="Arial" w:cs="Arial"/>
                <w:lang w:val="pl-PL"/>
              </w:rPr>
            </w:pPr>
            <w:r w:rsidRPr="00AD19E8">
              <w:rPr>
                <w:rFonts w:ascii="Arial" w:hAnsi="Arial" w:cs="Arial"/>
                <w:lang w:val="pl-PL"/>
              </w:rPr>
              <w:t xml:space="preserve">kolom (2), </w:t>
            </w:r>
            <w:r w:rsidR="00B15B4C" w:rsidRPr="00AD19E8">
              <w:rPr>
                <w:rFonts w:ascii="Arial" w:hAnsi="Arial" w:cs="Arial"/>
                <w:bCs/>
              </w:rPr>
              <w:t>k</w:t>
            </w:r>
            <w:r w:rsidRPr="00AD19E8">
              <w:rPr>
                <w:rFonts w:ascii="Arial" w:hAnsi="Arial" w:cs="Arial"/>
                <w:bCs/>
                <w:lang w:val="id-ID"/>
              </w:rPr>
              <w:t>ode</w:t>
            </w:r>
            <w:r w:rsidR="00B15B4C" w:rsidRPr="00AD19E8">
              <w:rPr>
                <w:rFonts w:ascii="Arial" w:hAnsi="Arial" w:cs="Arial"/>
                <w:bCs/>
                <w:lang w:val="nl-NL"/>
              </w:rPr>
              <w:t xml:space="preserve"> mata kuliah/ m</w:t>
            </w:r>
            <w:r w:rsidRPr="00AD19E8">
              <w:rPr>
                <w:rFonts w:ascii="Arial" w:hAnsi="Arial" w:cs="Arial"/>
                <w:bCs/>
                <w:lang w:val="nl-NL"/>
              </w:rPr>
              <w:t>odul</w:t>
            </w:r>
            <w:r w:rsidR="00B15B4C" w:rsidRPr="00AD19E8">
              <w:rPr>
                <w:rFonts w:ascii="Arial" w:hAnsi="Arial" w:cs="Arial"/>
                <w:bCs/>
                <w:lang w:val="id-ID"/>
              </w:rPr>
              <w:t>/</w:t>
            </w:r>
            <w:r w:rsidR="00B15B4C" w:rsidRPr="00AD19E8">
              <w:rPr>
                <w:rFonts w:ascii="Arial" w:hAnsi="Arial" w:cs="Arial"/>
                <w:bCs/>
              </w:rPr>
              <w:t>b</w:t>
            </w:r>
            <w:r w:rsidR="00B15B4C" w:rsidRPr="00AD19E8">
              <w:rPr>
                <w:rFonts w:ascii="Arial" w:hAnsi="Arial" w:cs="Arial"/>
                <w:bCs/>
                <w:lang w:val="id-ID"/>
              </w:rPr>
              <w:t xml:space="preserve">lok </w:t>
            </w:r>
            <w:r w:rsidR="00B15B4C" w:rsidRPr="00AD19E8">
              <w:rPr>
                <w:rFonts w:ascii="Arial" w:hAnsi="Arial" w:cs="Arial"/>
                <w:bCs/>
              </w:rPr>
              <w:t>k</w:t>
            </w:r>
            <w:r w:rsidRPr="00AD19E8">
              <w:rPr>
                <w:rFonts w:ascii="Arial" w:hAnsi="Arial" w:cs="Arial"/>
                <w:bCs/>
                <w:lang w:val="id-ID"/>
              </w:rPr>
              <w:t>oasistensi</w:t>
            </w:r>
            <w:r w:rsidR="00B15B4C" w:rsidRPr="00AD19E8">
              <w:rPr>
                <w:rFonts w:ascii="Arial" w:hAnsi="Arial" w:cs="Arial"/>
                <w:bCs/>
              </w:rPr>
              <w:t>;</w:t>
            </w:r>
          </w:p>
          <w:p w:rsidR="00612156" w:rsidRPr="00AD19E8" w:rsidRDefault="00612156" w:rsidP="006D2F49">
            <w:pPr>
              <w:numPr>
                <w:ilvl w:val="0"/>
                <w:numId w:val="9"/>
              </w:numPr>
              <w:rPr>
                <w:rFonts w:ascii="Arial" w:hAnsi="Arial" w:cs="Arial"/>
              </w:rPr>
            </w:pPr>
            <w:r w:rsidRPr="00AD19E8">
              <w:rPr>
                <w:rFonts w:ascii="Arial" w:hAnsi="Arial" w:cs="Arial"/>
              </w:rPr>
              <w:t xml:space="preserve">kolom (3), </w:t>
            </w:r>
            <w:r w:rsidR="00B15B4C" w:rsidRPr="00AD19E8">
              <w:rPr>
                <w:rFonts w:ascii="Arial" w:hAnsi="Arial" w:cs="Arial"/>
                <w:bCs/>
                <w:lang w:val="fi-FI"/>
              </w:rPr>
              <w:t>nama m</w:t>
            </w:r>
            <w:r w:rsidRPr="00AD19E8">
              <w:rPr>
                <w:rFonts w:ascii="Arial" w:hAnsi="Arial" w:cs="Arial"/>
                <w:bCs/>
                <w:lang w:val="fi-FI"/>
              </w:rPr>
              <w:t xml:space="preserve">ata </w:t>
            </w:r>
            <w:r w:rsidR="00B15B4C" w:rsidRPr="00AD19E8">
              <w:rPr>
                <w:rFonts w:ascii="Arial" w:hAnsi="Arial" w:cs="Arial"/>
                <w:bCs/>
              </w:rPr>
              <w:t>k</w:t>
            </w:r>
            <w:r w:rsidRPr="00AD19E8">
              <w:rPr>
                <w:rFonts w:ascii="Arial" w:hAnsi="Arial" w:cs="Arial"/>
                <w:bCs/>
                <w:lang w:val="id-ID"/>
              </w:rPr>
              <w:t>uliah</w:t>
            </w:r>
            <w:r w:rsidR="00B15B4C" w:rsidRPr="00AD19E8">
              <w:rPr>
                <w:rFonts w:ascii="Arial" w:hAnsi="Arial" w:cs="Arial"/>
                <w:bCs/>
                <w:lang w:val="fi-FI"/>
              </w:rPr>
              <w:t>/ modul/ b</w:t>
            </w:r>
            <w:r w:rsidRPr="00AD19E8">
              <w:rPr>
                <w:rFonts w:ascii="Arial" w:hAnsi="Arial" w:cs="Arial"/>
                <w:bCs/>
                <w:lang w:val="fi-FI"/>
              </w:rPr>
              <w:t>l</w:t>
            </w:r>
            <w:r w:rsidR="00B15B4C" w:rsidRPr="00AD19E8">
              <w:rPr>
                <w:rFonts w:ascii="Arial" w:hAnsi="Arial" w:cs="Arial"/>
                <w:bCs/>
                <w:lang w:val="fi-FI"/>
              </w:rPr>
              <w:t>ok/ k</w:t>
            </w:r>
            <w:r w:rsidRPr="00AD19E8">
              <w:rPr>
                <w:rFonts w:ascii="Arial" w:hAnsi="Arial" w:cs="Arial"/>
                <w:bCs/>
                <w:lang w:val="id-ID"/>
              </w:rPr>
              <w:t>oasistensi</w:t>
            </w:r>
            <w:r w:rsidR="00B15B4C" w:rsidRPr="00AD19E8">
              <w:rPr>
                <w:rFonts w:ascii="Arial" w:hAnsi="Arial" w:cs="Arial"/>
                <w:bCs/>
              </w:rPr>
              <w:t>;</w:t>
            </w:r>
          </w:p>
          <w:p w:rsidR="00612156" w:rsidRPr="00AD19E8" w:rsidRDefault="00612156" w:rsidP="006D2F49">
            <w:pPr>
              <w:numPr>
                <w:ilvl w:val="0"/>
                <w:numId w:val="9"/>
              </w:numPr>
              <w:rPr>
                <w:rFonts w:ascii="Arial" w:hAnsi="Arial" w:cs="Arial"/>
              </w:rPr>
            </w:pPr>
            <w:proofErr w:type="gramStart"/>
            <w:r w:rsidRPr="00AD19E8">
              <w:rPr>
                <w:rFonts w:ascii="Arial" w:hAnsi="Arial" w:cs="Arial"/>
              </w:rPr>
              <w:t>kolom</w:t>
            </w:r>
            <w:proofErr w:type="gramEnd"/>
            <w:r w:rsidRPr="00AD19E8">
              <w:rPr>
                <w:rFonts w:ascii="Arial" w:hAnsi="Arial" w:cs="Arial"/>
              </w:rPr>
              <w:t xml:space="preserve"> (4),</w:t>
            </w:r>
            <w:r w:rsidRPr="00AD19E8">
              <w:rPr>
                <w:rFonts w:ascii="Arial" w:hAnsi="Arial" w:cs="Arial"/>
                <w:lang w:val="id-ID"/>
              </w:rPr>
              <w:t xml:space="preserve"> ada tidaknya perubahan dan butir-butir pokok perubahan-perubahan yang dilakukan. J</w:t>
            </w:r>
            <w:r w:rsidRPr="00AD19E8">
              <w:rPr>
                <w:rFonts w:ascii="Arial" w:hAnsi="Arial" w:cs="Arial"/>
              </w:rPr>
              <w:t>ika tidak ada, tuliskan tidak ada perubahan</w:t>
            </w:r>
            <w:r w:rsidR="00B15B4C" w:rsidRPr="00AD19E8">
              <w:rPr>
                <w:rFonts w:ascii="Arial" w:hAnsi="Arial" w:cs="Arial"/>
              </w:rPr>
              <w:t>;</w:t>
            </w:r>
          </w:p>
          <w:p w:rsidR="00612156" w:rsidRPr="00AD19E8" w:rsidRDefault="00612156" w:rsidP="006D2F49">
            <w:pPr>
              <w:numPr>
                <w:ilvl w:val="0"/>
                <w:numId w:val="9"/>
              </w:numPr>
              <w:rPr>
                <w:rFonts w:ascii="Arial" w:hAnsi="Arial" w:cs="Arial"/>
              </w:rPr>
            </w:pPr>
            <w:r w:rsidRPr="00AD19E8">
              <w:rPr>
                <w:rFonts w:ascii="Arial" w:hAnsi="Arial" w:cs="Arial"/>
                <w:lang w:val="id-ID"/>
              </w:rPr>
              <w:t xml:space="preserve">kolom </w:t>
            </w:r>
            <w:r w:rsidR="00B15B4C" w:rsidRPr="00AD19E8">
              <w:rPr>
                <w:rFonts w:ascii="Arial" w:hAnsi="Arial" w:cs="Arial"/>
                <w:lang w:val="id-ID"/>
              </w:rPr>
              <w:t>(5), alasan perubahan dilakukan</w:t>
            </w:r>
            <w:r w:rsidR="00B15B4C" w:rsidRPr="00AD19E8">
              <w:rPr>
                <w:rFonts w:ascii="Arial" w:hAnsi="Arial" w:cs="Arial"/>
              </w:rPr>
              <w:t>;</w:t>
            </w:r>
          </w:p>
          <w:p w:rsidR="00612156" w:rsidRPr="00AD19E8" w:rsidRDefault="00612156" w:rsidP="006D2F49">
            <w:pPr>
              <w:numPr>
                <w:ilvl w:val="0"/>
                <w:numId w:val="9"/>
              </w:numPr>
              <w:rPr>
                <w:rFonts w:ascii="Arial" w:hAnsi="Arial" w:cs="Arial"/>
              </w:rPr>
            </w:pPr>
            <w:r w:rsidRPr="00AD19E8">
              <w:rPr>
                <w:rFonts w:ascii="Arial" w:hAnsi="Arial" w:cs="Arial"/>
                <w:lang w:val="id-ID"/>
              </w:rPr>
              <w:t>kolom (6),</w:t>
            </w:r>
            <w:r w:rsidRPr="00AD19E8">
              <w:rPr>
                <w:rFonts w:ascii="Arial" w:hAnsi="Arial" w:cs="Arial"/>
                <w:bCs/>
              </w:rPr>
              <w:t xml:space="preserve"> </w:t>
            </w:r>
            <w:r w:rsidRPr="00AD19E8">
              <w:rPr>
                <w:rFonts w:ascii="Arial" w:hAnsi="Arial" w:cs="Arial"/>
                <w:lang w:val="id-ID"/>
              </w:rPr>
              <w:t xml:space="preserve">status dari </w:t>
            </w:r>
            <w:r w:rsidRPr="00AD19E8">
              <w:rPr>
                <w:rFonts w:ascii="Arial" w:hAnsi="Arial" w:cs="Arial"/>
                <w:color w:val="000000"/>
              </w:rPr>
              <w:t>silabus/</w:t>
            </w:r>
            <w:r w:rsidRPr="00AD19E8">
              <w:rPr>
                <w:rFonts w:ascii="Arial" w:hAnsi="Arial" w:cs="Arial"/>
                <w:color w:val="000000"/>
                <w:lang w:val="id-ID"/>
              </w:rPr>
              <w:t>GBPP-</w:t>
            </w:r>
            <w:r w:rsidRPr="00AD19E8">
              <w:rPr>
                <w:rFonts w:ascii="Arial" w:hAnsi="Arial" w:cs="Arial"/>
                <w:color w:val="000000"/>
              </w:rPr>
              <w:t xml:space="preserve">SAP </w:t>
            </w:r>
            <w:r w:rsidRPr="00AD19E8">
              <w:rPr>
                <w:rFonts w:ascii="Arial" w:hAnsi="Arial" w:cs="Arial"/>
                <w:color w:val="000000"/>
                <w:lang w:val="id-ID"/>
              </w:rPr>
              <w:t>/RPKPS/</w:t>
            </w:r>
            <w:r w:rsidRPr="00AD19E8">
              <w:rPr>
                <w:rFonts w:ascii="Arial" w:hAnsi="Arial" w:cs="Arial"/>
                <w:color w:val="000000"/>
              </w:rPr>
              <w:t xml:space="preserve"> buku ajar/ buku modul/ buku blok/ buku </w:t>
            </w:r>
            <w:r w:rsidRPr="00AD19E8">
              <w:rPr>
                <w:rFonts w:ascii="Arial" w:hAnsi="Arial" w:cs="Arial"/>
                <w:color w:val="000000"/>
                <w:lang w:val="id-ID"/>
              </w:rPr>
              <w:t xml:space="preserve">koasistensi apakah </w:t>
            </w:r>
            <w:r w:rsidRPr="00AD19E8">
              <w:rPr>
                <w:rFonts w:ascii="Arial" w:hAnsi="Arial" w:cs="Arial"/>
                <w:lang w:val="id-ID"/>
              </w:rPr>
              <w:t>lama, baru atau dihapus</w:t>
            </w:r>
            <w:r w:rsidR="00B15B4C" w:rsidRPr="00AD19E8">
              <w:rPr>
                <w:rFonts w:ascii="Arial" w:hAnsi="Arial" w:cs="Arial"/>
              </w:rPr>
              <w:t>;</w:t>
            </w:r>
          </w:p>
          <w:p w:rsidR="00612156" w:rsidRPr="00585ED0" w:rsidRDefault="00612156" w:rsidP="006D2F49">
            <w:pPr>
              <w:numPr>
                <w:ilvl w:val="0"/>
                <w:numId w:val="9"/>
              </w:numPr>
              <w:rPr>
                <w:rFonts w:ascii="Arial" w:hAnsi="Arial" w:cs="Arial"/>
              </w:rPr>
            </w:pPr>
            <w:proofErr w:type="gramStart"/>
            <w:r w:rsidRPr="00AD19E8">
              <w:rPr>
                <w:rFonts w:ascii="Arial" w:hAnsi="Arial" w:cs="Arial"/>
              </w:rPr>
              <w:t>kolom</w:t>
            </w:r>
            <w:proofErr w:type="gramEnd"/>
            <w:r w:rsidRPr="00AD19E8">
              <w:rPr>
                <w:rFonts w:ascii="Arial" w:hAnsi="Arial" w:cs="Arial"/>
              </w:rPr>
              <w:t xml:space="preserve"> (</w:t>
            </w:r>
            <w:r w:rsidRPr="00AD19E8">
              <w:rPr>
                <w:rFonts w:ascii="Arial" w:hAnsi="Arial" w:cs="Arial"/>
                <w:lang w:val="id-ID"/>
              </w:rPr>
              <w:t>7</w:t>
            </w:r>
            <w:r w:rsidRPr="00AD19E8">
              <w:rPr>
                <w:rFonts w:ascii="Arial" w:hAnsi="Arial" w:cs="Arial"/>
              </w:rPr>
              <w:t xml:space="preserve">), </w:t>
            </w:r>
            <w:r w:rsidR="00B15B4C" w:rsidRPr="00AD19E8">
              <w:rPr>
                <w:rFonts w:ascii="Arial" w:hAnsi="Arial" w:cs="Arial"/>
              </w:rPr>
              <w:t>w</w:t>
            </w:r>
            <w:r w:rsidRPr="00AD19E8">
              <w:rPr>
                <w:rFonts w:ascii="Arial" w:hAnsi="Arial" w:cs="Arial"/>
                <w:lang w:val="id-ID"/>
              </w:rPr>
              <w:t>aktu diberlakukannya peninjauan  tersebut</w:t>
            </w:r>
            <w:r w:rsidR="00B15B4C" w:rsidRPr="00AD19E8">
              <w:rPr>
                <w:rFonts w:ascii="Arial" w:hAnsi="Arial" w:cs="Arial"/>
              </w:rPr>
              <w:t>.</w:t>
            </w:r>
          </w:p>
        </w:tc>
      </w:tr>
      <w:tr w:rsidR="00612156" w:rsidRPr="00585ED0" w:rsidTr="005D2236">
        <w:trPr>
          <w:trHeight w:val="1409"/>
        </w:trPr>
        <w:tc>
          <w:tcPr>
            <w:tcW w:w="1103" w:type="dxa"/>
          </w:tcPr>
          <w:p w:rsidR="00612156" w:rsidRPr="00585ED0" w:rsidRDefault="00612156" w:rsidP="00434365">
            <w:pPr>
              <w:jc w:val="center"/>
              <w:rPr>
                <w:rFonts w:ascii="Arial" w:hAnsi="Arial" w:cs="Arial"/>
                <w:lang w:val="id-ID"/>
              </w:rPr>
            </w:pPr>
            <w:r w:rsidRPr="00585ED0">
              <w:rPr>
                <w:rFonts w:ascii="Arial" w:hAnsi="Arial" w:cs="Arial"/>
                <w:lang w:val="id-ID"/>
              </w:rPr>
              <w:t>5.6.2</w:t>
            </w:r>
          </w:p>
        </w:tc>
        <w:tc>
          <w:tcPr>
            <w:tcW w:w="1430" w:type="dxa"/>
          </w:tcPr>
          <w:p w:rsidR="00612156" w:rsidRPr="00585ED0" w:rsidRDefault="00612156" w:rsidP="00434365">
            <w:pPr>
              <w:jc w:val="center"/>
              <w:rPr>
                <w:rFonts w:ascii="Arial" w:hAnsi="Arial" w:cs="Arial"/>
                <w:lang w:val="id-ID"/>
              </w:rPr>
            </w:pPr>
          </w:p>
        </w:tc>
        <w:tc>
          <w:tcPr>
            <w:tcW w:w="6539" w:type="dxa"/>
          </w:tcPr>
          <w:p w:rsidR="00612156" w:rsidRPr="00585ED0" w:rsidRDefault="00612156" w:rsidP="00AD19E8">
            <w:pPr>
              <w:jc w:val="both"/>
              <w:rPr>
                <w:rFonts w:ascii="Arial" w:hAnsi="Arial" w:cs="Arial"/>
                <w:lang w:val="id-ID"/>
              </w:rPr>
            </w:pPr>
            <w:r w:rsidRPr="00585ED0">
              <w:rPr>
                <w:rFonts w:ascii="Arial" w:hAnsi="Arial" w:cs="Arial"/>
                <w:bCs/>
                <w:lang w:val="fi-FI"/>
              </w:rPr>
              <w:t>Jelaskan mekanisme penyusunan materi</w:t>
            </w:r>
            <w:r w:rsidRPr="00585ED0">
              <w:rPr>
                <w:rFonts w:ascii="Arial" w:hAnsi="Arial" w:cs="Arial"/>
                <w:bCs/>
                <w:lang w:val="id-ID"/>
              </w:rPr>
              <w:t xml:space="preserve">, </w:t>
            </w:r>
            <w:r w:rsidRPr="00585ED0">
              <w:rPr>
                <w:rFonts w:ascii="Arial" w:hAnsi="Arial" w:cs="Arial"/>
                <w:bCs/>
                <w:lang w:val="fi-FI"/>
              </w:rPr>
              <w:t xml:space="preserve">monitoring </w:t>
            </w:r>
            <w:r w:rsidRPr="00585ED0">
              <w:rPr>
                <w:rFonts w:ascii="Arial" w:hAnsi="Arial" w:cs="Arial"/>
                <w:bCs/>
                <w:lang w:val="id-ID"/>
              </w:rPr>
              <w:t>dan evaluasi kegiatan koa</w:t>
            </w:r>
            <w:r w:rsidRPr="00585ED0">
              <w:rPr>
                <w:rFonts w:ascii="Arial" w:hAnsi="Arial" w:cs="Arial"/>
                <w:bCs/>
                <w:lang w:val="fi-FI"/>
              </w:rPr>
              <w:t>sistensi</w:t>
            </w:r>
            <w:r w:rsidRPr="00585ED0">
              <w:rPr>
                <w:rFonts w:ascii="Arial" w:hAnsi="Arial" w:cs="Arial"/>
                <w:bCs/>
                <w:lang w:val="id-ID"/>
              </w:rPr>
              <w:t xml:space="preserve"> (kehadiran, keterlibatan dosen pengampu, dosen diluar bidang ilmu, pemangku kepentingan) dan m</w:t>
            </w:r>
            <w:r w:rsidRPr="00585ED0">
              <w:rPr>
                <w:rFonts w:ascii="Arial" w:hAnsi="Arial" w:cs="Arial"/>
                <w:bCs/>
                <w:lang w:val="nb-NO"/>
              </w:rPr>
              <w:t xml:space="preserve">ekanisme </w:t>
            </w:r>
            <w:r w:rsidRPr="00585ED0">
              <w:rPr>
                <w:rFonts w:ascii="Arial" w:hAnsi="Arial" w:cs="Arial"/>
                <w:bCs/>
                <w:lang w:val="id-ID"/>
              </w:rPr>
              <w:t xml:space="preserve">monitoring dan evaluasi untuk perbaikan pelaksanaan koasistensi per periode meliputi: </w:t>
            </w:r>
            <w:r w:rsidRPr="00585ED0">
              <w:rPr>
                <w:rFonts w:ascii="Arial" w:hAnsi="Arial" w:cs="Arial"/>
                <w:bCs/>
                <w:lang w:val="nb-NO"/>
              </w:rPr>
              <w:t>kehadiran mahasiswa</w:t>
            </w:r>
            <w:r w:rsidRPr="00585ED0">
              <w:rPr>
                <w:rFonts w:ascii="Arial" w:hAnsi="Arial" w:cs="Arial"/>
                <w:bCs/>
                <w:lang w:val="id-ID"/>
              </w:rPr>
              <w:t>,</w:t>
            </w:r>
            <w:r w:rsidRPr="00585ED0">
              <w:rPr>
                <w:rFonts w:ascii="Arial" w:hAnsi="Arial" w:cs="Arial"/>
                <w:bCs/>
                <w:lang w:val="nb-NO"/>
              </w:rPr>
              <w:t xml:space="preserve"> kehadiran dosen</w:t>
            </w:r>
            <w:r w:rsidRPr="00585ED0">
              <w:rPr>
                <w:rFonts w:ascii="Arial" w:hAnsi="Arial" w:cs="Arial"/>
                <w:bCs/>
                <w:lang w:val="id-ID"/>
              </w:rPr>
              <w:t xml:space="preserve"> dan </w:t>
            </w:r>
            <w:r w:rsidRPr="00585ED0">
              <w:rPr>
                <w:rFonts w:ascii="Arial" w:hAnsi="Arial" w:cs="Arial"/>
                <w:bCs/>
                <w:lang w:val="nb-NO"/>
              </w:rPr>
              <w:t>materi k</w:t>
            </w:r>
            <w:r w:rsidRPr="00585ED0">
              <w:rPr>
                <w:rFonts w:ascii="Arial" w:hAnsi="Arial" w:cs="Arial"/>
                <w:bCs/>
                <w:lang w:val="id-ID"/>
              </w:rPr>
              <w:t>oasistensi</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AD19E8">
              <w:rPr>
                <w:rFonts w:ascii="Arial" w:hAnsi="Arial" w:cs="Arial"/>
                <w:bCs/>
                <w:lang w:val="id-ID"/>
              </w:rPr>
              <w:t>.</w:t>
            </w:r>
          </w:p>
        </w:tc>
      </w:tr>
      <w:tr w:rsidR="00612156" w:rsidRPr="00585ED0" w:rsidTr="00B15B4C">
        <w:trPr>
          <w:trHeight w:val="296"/>
        </w:trPr>
        <w:tc>
          <w:tcPr>
            <w:tcW w:w="1103" w:type="dxa"/>
          </w:tcPr>
          <w:p w:rsidR="00612156" w:rsidRPr="00585ED0" w:rsidRDefault="00612156" w:rsidP="00434365">
            <w:pPr>
              <w:jc w:val="center"/>
              <w:rPr>
                <w:rFonts w:ascii="Arial" w:hAnsi="Arial" w:cs="Arial"/>
                <w:lang w:val="id-ID"/>
              </w:rPr>
            </w:pPr>
            <w:r w:rsidRPr="00585ED0">
              <w:rPr>
                <w:rFonts w:ascii="Arial" w:hAnsi="Arial" w:cs="Arial"/>
                <w:lang w:val="id-ID"/>
              </w:rPr>
              <w:t>5.6.3</w:t>
            </w:r>
          </w:p>
        </w:tc>
        <w:tc>
          <w:tcPr>
            <w:tcW w:w="1430" w:type="dxa"/>
          </w:tcPr>
          <w:p w:rsidR="00612156" w:rsidRPr="00585ED0" w:rsidRDefault="00612156" w:rsidP="00434365">
            <w:pPr>
              <w:jc w:val="center"/>
              <w:rPr>
                <w:rFonts w:ascii="Arial" w:hAnsi="Arial" w:cs="Arial"/>
                <w:lang w:val="id-ID"/>
              </w:rPr>
            </w:pPr>
          </w:p>
        </w:tc>
        <w:tc>
          <w:tcPr>
            <w:tcW w:w="6539" w:type="dxa"/>
          </w:tcPr>
          <w:p w:rsidR="00612156" w:rsidRPr="00B15B4C" w:rsidRDefault="00612156" w:rsidP="00AD19E8">
            <w:pPr>
              <w:jc w:val="both"/>
              <w:rPr>
                <w:rFonts w:ascii="Arial" w:hAnsi="Arial" w:cs="Arial"/>
              </w:rPr>
            </w:pPr>
            <w:r w:rsidRPr="00585ED0">
              <w:rPr>
                <w:rFonts w:ascii="Arial" w:hAnsi="Arial" w:cs="Arial"/>
                <w:noProof/>
                <w:color w:val="000000"/>
                <w:lang w:val="id-ID"/>
              </w:rPr>
              <w:t xml:space="preserve">Mutu soal terkait dengan keterampilan medis veteriner dan sikap profesi  terefleksikan melalui kisi-kisi koasistensi di masing-masing bidang koasistensi dan </w:t>
            </w:r>
            <w:r w:rsidRPr="00585ED0">
              <w:rPr>
                <w:rFonts w:ascii="Arial" w:hAnsi="Arial" w:cs="Arial"/>
                <w:lang w:val="sv-SE"/>
              </w:rPr>
              <w:t>sesuai dengan GBPP</w:t>
            </w:r>
            <w:r w:rsidRPr="00585ED0">
              <w:rPr>
                <w:rFonts w:ascii="Arial" w:hAnsi="Arial" w:cs="Arial"/>
                <w:lang w:val="id-ID"/>
              </w:rPr>
              <w:t>-</w:t>
            </w:r>
            <w:r w:rsidRPr="00585ED0">
              <w:rPr>
                <w:rFonts w:ascii="Arial" w:hAnsi="Arial" w:cs="Arial"/>
                <w:lang w:val="sv-SE"/>
              </w:rPr>
              <w:t>SAP</w:t>
            </w:r>
            <w:r w:rsidRPr="00585ED0">
              <w:rPr>
                <w:rFonts w:ascii="Arial" w:hAnsi="Arial" w:cs="Arial"/>
                <w:lang w:val="id-ID"/>
              </w:rPr>
              <w:t xml:space="preserve">/RPKPS, dan kompetensi profesional </w:t>
            </w:r>
            <w:r w:rsidRPr="00585ED0">
              <w:rPr>
                <w:rFonts w:ascii="Arial" w:hAnsi="Arial" w:cs="Arial"/>
                <w:i/>
                <w:lang w:val="id-ID"/>
              </w:rPr>
              <w:t>(knowledge, skill, attitude</w:t>
            </w:r>
            <w:r w:rsidRPr="00585ED0">
              <w:rPr>
                <w:rFonts w:ascii="Arial" w:hAnsi="Arial" w:cs="Arial"/>
                <w:lang w:val="id-ID"/>
              </w:rPr>
              <w:t>)</w:t>
            </w:r>
            <w:r w:rsidR="00B15B4C">
              <w:rPr>
                <w:rFonts w:ascii="Arial" w:hAnsi="Arial" w:cs="Arial"/>
              </w:rPr>
              <w:t>.</w:t>
            </w:r>
          </w:p>
          <w:p w:rsidR="00612156" w:rsidRPr="00585ED0" w:rsidRDefault="00B02137" w:rsidP="00AD19E8">
            <w:pPr>
              <w:jc w:val="both"/>
              <w:rPr>
                <w:rFonts w:ascii="Arial" w:hAnsi="Arial" w:cs="Arial"/>
                <w:bCs/>
                <w:lang w:val="fi-FI"/>
              </w:rPr>
            </w:pPr>
            <w:r w:rsidRPr="00585ED0">
              <w:rPr>
                <w:rFonts w:ascii="Arial" w:hAnsi="Arial" w:cs="Arial"/>
                <w:bCs/>
                <w:lang w:val="fi-FI"/>
              </w:rPr>
              <w:t>Lampirkan</w:t>
            </w:r>
            <w:r w:rsidRPr="00585ED0">
              <w:rPr>
                <w:rFonts w:ascii="Arial" w:hAnsi="Arial" w:cs="Arial"/>
                <w:bCs/>
                <w:lang w:val="id-ID"/>
              </w:rPr>
              <w:t xml:space="preserve"> contoh beserta kisi-kisi</w:t>
            </w:r>
            <w:r w:rsidRPr="00585ED0">
              <w:rPr>
                <w:rFonts w:ascii="Arial" w:hAnsi="Arial" w:cs="Arial"/>
                <w:bCs/>
                <w:lang w:val="fi-FI"/>
              </w:rPr>
              <w:t xml:space="preserve"> </w:t>
            </w:r>
            <w:r w:rsidRPr="00585ED0">
              <w:rPr>
                <w:rFonts w:ascii="Arial" w:hAnsi="Arial" w:cs="Arial"/>
                <w:bCs/>
                <w:lang w:val="id-ID"/>
              </w:rPr>
              <w:t xml:space="preserve">soal </w:t>
            </w:r>
            <w:r w:rsidRPr="00585ED0">
              <w:rPr>
                <w:rFonts w:ascii="Arial" w:hAnsi="Arial" w:cs="Arial"/>
                <w:bCs/>
                <w:lang w:val="fi-FI"/>
              </w:rPr>
              <w:t xml:space="preserve">ujian </w:t>
            </w:r>
            <w:r w:rsidRPr="00585ED0">
              <w:rPr>
                <w:rFonts w:ascii="Arial" w:hAnsi="Arial" w:cs="Arial"/>
                <w:bCs/>
                <w:lang w:val="id-ID"/>
              </w:rPr>
              <w:t>k</w:t>
            </w:r>
            <w:r w:rsidRPr="00585ED0">
              <w:rPr>
                <w:rFonts w:ascii="Arial" w:hAnsi="Arial" w:cs="Arial"/>
                <w:bCs/>
                <w:lang w:val="fi-FI"/>
              </w:rPr>
              <w:t xml:space="preserve">oasistensi dalam 1 tahun terakhir untuk </w:t>
            </w:r>
            <w:r w:rsidRPr="00585ED0">
              <w:rPr>
                <w:rFonts w:ascii="Arial" w:hAnsi="Arial" w:cs="Arial"/>
                <w:bCs/>
                <w:lang w:val="id-ID"/>
              </w:rPr>
              <w:t xml:space="preserve">bidang </w:t>
            </w:r>
            <w:r w:rsidRPr="00585ED0">
              <w:rPr>
                <w:rFonts w:ascii="Arial" w:hAnsi="Arial" w:cs="Arial"/>
                <w:bCs/>
                <w:lang w:val="fi-FI"/>
              </w:rPr>
              <w:t xml:space="preserve"> Koasistensi</w:t>
            </w:r>
            <w:r w:rsidRPr="00585ED0">
              <w:rPr>
                <w:rFonts w:ascii="Arial" w:hAnsi="Arial" w:cs="Arial"/>
                <w:bCs/>
                <w:lang w:val="id-ID"/>
              </w:rPr>
              <w:t xml:space="preserve"> (Klinik </w:t>
            </w:r>
            <w:r w:rsidRPr="00585ED0">
              <w:rPr>
                <w:rFonts w:ascii="Arial" w:hAnsi="Arial" w:cs="Arial"/>
                <w:bCs/>
                <w:lang w:val="id-ID"/>
              </w:rPr>
              <w:lastRenderedPageBreak/>
              <w:t>Veteriner, Reproduksi Veteriner, Diagnosa Laboratorium, Mikrobiologi, Parasitologi, Patologi,  Kesehatan Masyarakat Veteriner)</w:t>
            </w:r>
            <w:r w:rsidRPr="00585ED0">
              <w:rPr>
                <w:rFonts w:ascii="Arial" w:hAnsi="Arial" w:cs="Arial"/>
                <w:bCs/>
                <w:lang w:val="fi-FI"/>
              </w:rPr>
              <w:t xml:space="preserve"> berikut silabusnya.</w:t>
            </w:r>
          </w:p>
        </w:tc>
      </w:tr>
      <w:tr w:rsidR="00612156" w:rsidRPr="00585ED0" w:rsidTr="005D2236">
        <w:trPr>
          <w:trHeight w:val="375"/>
        </w:trPr>
        <w:tc>
          <w:tcPr>
            <w:tcW w:w="1103" w:type="dxa"/>
          </w:tcPr>
          <w:p w:rsidR="00612156" w:rsidRPr="00585ED0" w:rsidRDefault="00612156" w:rsidP="00434365">
            <w:pPr>
              <w:jc w:val="center"/>
              <w:rPr>
                <w:rFonts w:ascii="Arial" w:hAnsi="Arial" w:cs="Arial"/>
                <w:lang w:val="id-ID"/>
              </w:rPr>
            </w:pPr>
            <w:r w:rsidRPr="00585ED0">
              <w:rPr>
                <w:rFonts w:ascii="Arial" w:hAnsi="Arial" w:cs="Arial"/>
                <w:lang w:val="id-ID"/>
              </w:rPr>
              <w:lastRenderedPageBreak/>
              <w:t>5.7</w:t>
            </w:r>
          </w:p>
        </w:tc>
        <w:tc>
          <w:tcPr>
            <w:tcW w:w="1430" w:type="dxa"/>
          </w:tcPr>
          <w:p w:rsidR="00612156" w:rsidRPr="00585ED0" w:rsidRDefault="00612156" w:rsidP="00434365">
            <w:pPr>
              <w:jc w:val="center"/>
              <w:rPr>
                <w:rFonts w:ascii="Arial" w:hAnsi="Arial" w:cs="Arial"/>
                <w:lang w:val="id-ID"/>
              </w:rPr>
            </w:pPr>
          </w:p>
        </w:tc>
        <w:tc>
          <w:tcPr>
            <w:tcW w:w="6539" w:type="dxa"/>
          </w:tcPr>
          <w:p w:rsidR="00AD19E8" w:rsidRDefault="00612156" w:rsidP="00434365">
            <w:pPr>
              <w:ind w:left="450" w:hanging="450"/>
              <w:rPr>
                <w:rFonts w:ascii="Arial" w:hAnsi="Arial" w:cs="Arial"/>
                <w:bCs/>
                <w:lang w:val="id-ID"/>
              </w:rPr>
            </w:pPr>
            <w:r w:rsidRPr="00585ED0">
              <w:rPr>
                <w:rFonts w:ascii="Arial" w:hAnsi="Arial" w:cs="Arial"/>
                <w:bCs/>
                <w:lang w:val="id-ID"/>
              </w:rPr>
              <w:t>Suasana akademik</w:t>
            </w:r>
            <w:r w:rsidR="00AD19E8">
              <w:rPr>
                <w:rFonts w:ascii="Arial" w:hAnsi="Arial" w:cs="Arial"/>
                <w:bCs/>
                <w:lang w:val="id-ID"/>
              </w:rPr>
              <w:t>.</w:t>
            </w:r>
          </w:p>
          <w:p w:rsidR="00612156" w:rsidRPr="00585ED0" w:rsidRDefault="00612156" w:rsidP="00434365">
            <w:pPr>
              <w:ind w:left="450" w:hanging="450"/>
              <w:rPr>
                <w:rFonts w:ascii="Arial" w:hAnsi="Arial" w:cs="Arial"/>
                <w:lang w:val="fi-FI"/>
              </w:rPr>
            </w:pPr>
            <w:r w:rsidRPr="00585ED0">
              <w:rPr>
                <w:rFonts w:ascii="Arial" w:hAnsi="Arial" w:cs="Arial"/>
                <w:lang w:val="fi-FI"/>
              </w:rPr>
              <w:t xml:space="preserve"> </w:t>
            </w:r>
          </w:p>
          <w:p w:rsidR="00612156" w:rsidRPr="00585ED0" w:rsidRDefault="00AD19E8" w:rsidP="00AD19E8">
            <w:pPr>
              <w:rPr>
                <w:rFonts w:ascii="Arial" w:hAnsi="Arial" w:cs="Arial"/>
                <w:bCs/>
                <w:lang w:val="id-ID"/>
              </w:rPr>
            </w:pPr>
            <w:r>
              <w:rPr>
                <w:rFonts w:ascii="Arial" w:hAnsi="Arial" w:cs="Arial"/>
                <w:lang w:val="id-ID"/>
              </w:rPr>
              <w:t>U</w:t>
            </w:r>
            <w:r w:rsidR="00612156" w:rsidRPr="00585ED0">
              <w:rPr>
                <w:rFonts w:ascii="Arial" w:hAnsi="Arial" w:cs="Arial"/>
                <w:lang w:val="fi-FI"/>
              </w:rPr>
              <w:t xml:space="preserve">paya dan kegiatan untuk menciptakan suasana akademik di lingkungan </w:t>
            </w:r>
            <w:r w:rsidR="00612156" w:rsidRPr="00585ED0">
              <w:rPr>
                <w:rFonts w:ascii="Arial" w:hAnsi="Arial" w:cs="Arial"/>
                <w:lang w:val="id-ID"/>
              </w:rPr>
              <w:t>program studi</w:t>
            </w:r>
            <w:r>
              <w:rPr>
                <w:rFonts w:ascii="Arial" w:hAnsi="Arial" w:cs="Arial"/>
                <w:lang w:val="id-ID"/>
              </w:rPr>
              <w:t>.</w:t>
            </w:r>
          </w:p>
        </w:tc>
      </w:tr>
      <w:tr w:rsidR="00612156" w:rsidRPr="00585ED0" w:rsidTr="005D2236">
        <w:trPr>
          <w:trHeight w:val="375"/>
        </w:trPr>
        <w:tc>
          <w:tcPr>
            <w:tcW w:w="1103" w:type="dxa"/>
          </w:tcPr>
          <w:p w:rsidR="00612156" w:rsidRPr="00585ED0" w:rsidRDefault="00612156" w:rsidP="00434365">
            <w:pPr>
              <w:jc w:val="center"/>
              <w:rPr>
                <w:rFonts w:ascii="Arial" w:hAnsi="Arial" w:cs="Arial"/>
                <w:lang w:val="id-ID"/>
              </w:rPr>
            </w:pPr>
            <w:r w:rsidRPr="00585ED0">
              <w:rPr>
                <w:rFonts w:ascii="Arial" w:hAnsi="Arial" w:cs="Arial"/>
                <w:lang w:val="id-ID"/>
              </w:rPr>
              <w:t>5.7.1</w:t>
            </w:r>
          </w:p>
        </w:tc>
        <w:tc>
          <w:tcPr>
            <w:tcW w:w="1430" w:type="dxa"/>
          </w:tcPr>
          <w:p w:rsidR="00612156" w:rsidRPr="00585ED0" w:rsidRDefault="00612156" w:rsidP="00434365">
            <w:pPr>
              <w:jc w:val="center"/>
              <w:rPr>
                <w:rFonts w:ascii="Arial" w:hAnsi="Arial" w:cs="Arial"/>
                <w:lang w:val="id-ID"/>
              </w:rPr>
            </w:pPr>
          </w:p>
        </w:tc>
        <w:tc>
          <w:tcPr>
            <w:tcW w:w="6539" w:type="dxa"/>
          </w:tcPr>
          <w:p w:rsidR="00612156" w:rsidRPr="00B15B4C" w:rsidRDefault="00697F74" w:rsidP="00AD19E8">
            <w:pPr>
              <w:jc w:val="both"/>
              <w:rPr>
                <w:rFonts w:ascii="Arial" w:hAnsi="Arial" w:cs="Arial"/>
                <w:bCs/>
              </w:rPr>
            </w:pPr>
            <w:r w:rsidRPr="00585ED0">
              <w:rPr>
                <w:rFonts w:ascii="Arial" w:hAnsi="Arial" w:cs="Arial"/>
                <w:color w:val="000000"/>
                <w:lang w:val="id-ID"/>
              </w:rPr>
              <w:t>Jelaskan k</w:t>
            </w:r>
            <w:r w:rsidR="00612156" w:rsidRPr="00585ED0">
              <w:rPr>
                <w:rFonts w:ascii="Arial" w:hAnsi="Arial" w:cs="Arial"/>
                <w:color w:val="000000"/>
                <w:lang w:val="id-ID"/>
              </w:rPr>
              <w:t>ebijakan dan u</w:t>
            </w:r>
            <w:r w:rsidR="00612156" w:rsidRPr="00585ED0">
              <w:rPr>
                <w:rFonts w:ascii="Arial" w:hAnsi="Arial" w:cs="Arial"/>
                <w:color w:val="000000"/>
                <w:lang w:val="nb-NO"/>
              </w:rPr>
              <w:t>paya peningkatan suasana akademik</w:t>
            </w:r>
            <w:r w:rsidR="00612156" w:rsidRPr="00585ED0">
              <w:rPr>
                <w:rFonts w:ascii="Arial" w:hAnsi="Arial" w:cs="Arial"/>
                <w:color w:val="000000"/>
                <w:lang w:val="id-ID"/>
              </w:rPr>
              <w:t xml:space="preserve"> di program studi yang mencakup: </w:t>
            </w:r>
            <w:r w:rsidR="00612156" w:rsidRPr="00585ED0">
              <w:rPr>
                <w:rFonts w:ascii="Arial" w:hAnsi="Arial" w:cs="Arial"/>
                <w:noProof/>
                <w:color w:val="000000"/>
                <w:lang w:val="id-ID"/>
              </w:rPr>
              <w:t>otonomi keilmuan, kebebasan akademik, kebebasan mimbar akademik</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B15B4C">
              <w:rPr>
                <w:rFonts w:ascii="Arial" w:hAnsi="Arial" w:cs="Arial"/>
                <w:noProof/>
                <w:color w:val="000000"/>
              </w:rPr>
              <w:t>.</w:t>
            </w:r>
          </w:p>
        </w:tc>
      </w:tr>
      <w:tr w:rsidR="00612156" w:rsidRPr="00585ED0" w:rsidTr="005D2236">
        <w:tc>
          <w:tcPr>
            <w:tcW w:w="1103" w:type="dxa"/>
            <w:tcBorders>
              <w:bottom w:val="nil"/>
            </w:tcBorders>
          </w:tcPr>
          <w:p w:rsidR="00612156" w:rsidRPr="00585ED0" w:rsidRDefault="00612156" w:rsidP="00434365">
            <w:pPr>
              <w:jc w:val="center"/>
              <w:rPr>
                <w:rFonts w:ascii="Arial" w:hAnsi="Arial" w:cs="Arial"/>
                <w:lang w:val="id-ID"/>
              </w:rPr>
            </w:pPr>
            <w:r w:rsidRPr="00585ED0">
              <w:rPr>
                <w:rFonts w:ascii="Arial" w:hAnsi="Arial" w:cs="Arial"/>
                <w:lang w:val="id-ID"/>
              </w:rPr>
              <w:t>5.7.2</w:t>
            </w:r>
          </w:p>
        </w:tc>
        <w:tc>
          <w:tcPr>
            <w:tcW w:w="1430" w:type="dxa"/>
            <w:tcBorders>
              <w:bottom w:val="nil"/>
            </w:tcBorders>
          </w:tcPr>
          <w:p w:rsidR="00612156" w:rsidRPr="00585ED0" w:rsidRDefault="00612156" w:rsidP="00434365">
            <w:pPr>
              <w:jc w:val="center"/>
              <w:rPr>
                <w:rFonts w:ascii="Arial" w:hAnsi="Arial" w:cs="Arial"/>
              </w:rPr>
            </w:pPr>
          </w:p>
        </w:tc>
        <w:tc>
          <w:tcPr>
            <w:tcW w:w="6539" w:type="dxa"/>
            <w:tcBorders>
              <w:bottom w:val="nil"/>
            </w:tcBorders>
          </w:tcPr>
          <w:p w:rsidR="00612156" w:rsidRPr="00585ED0" w:rsidRDefault="00697F74" w:rsidP="00AD19E8">
            <w:pPr>
              <w:pStyle w:val="ListParagraph"/>
              <w:ind w:left="0"/>
              <w:jc w:val="both"/>
              <w:rPr>
                <w:rFonts w:ascii="Arial" w:hAnsi="Arial" w:cs="Arial"/>
                <w:lang w:val="id-ID"/>
              </w:rPr>
            </w:pPr>
            <w:r w:rsidRPr="00585ED0">
              <w:rPr>
                <w:rFonts w:ascii="Arial" w:hAnsi="Arial" w:cs="Arial"/>
                <w:lang w:val="id-ID"/>
              </w:rPr>
              <w:t>Uraikan k</w:t>
            </w:r>
            <w:r w:rsidR="00612156" w:rsidRPr="00585ED0">
              <w:rPr>
                <w:rFonts w:ascii="Arial" w:hAnsi="Arial" w:cs="Arial"/>
                <w:lang w:val="nb-NO"/>
              </w:rPr>
              <w:t xml:space="preserve">etersediaan dan jenis prasarana, sarana </w:t>
            </w:r>
            <w:r w:rsidR="00612156" w:rsidRPr="00585ED0">
              <w:rPr>
                <w:rFonts w:ascii="Arial" w:hAnsi="Arial" w:cs="Arial"/>
                <w:lang w:val="id-ID"/>
              </w:rPr>
              <w:t xml:space="preserve">lokasi pembelajaran program profesi (rumah sakit hewan, klinik hewan, laboratorium, </w:t>
            </w:r>
            <w:r w:rsidR="00612156" w:rsidRPr="00585ED0">
              <w:rPr>
                <w:rFonts w:ascii="Arial" w:hAnsi="Arial" w:cs="Arial"/>
                <w:i/>
                <w:lang w:val="id-ID"/>
              </w:rPr>
              <w:t>teaching farm</w:t>
            </w:r>
            <w:r w:rsidR="00612156" w:rsidRPr="00585ED0">
              <w:rPr>
                <w:rFonts w:ascii="Arial" w:hAnsi="Arial" w:cs="Arial"/>
                <w:lang w:val="id-ID"/>
              </w:rPr>
              <w:t>,  l</w:t>
            </w:r>
            <w:r w:rsidR="00B15B4C">
              <w:rPr>
                <w:rFonts w:ascii="Arial" w:hAnsi="Arial" w:cs="Arial"/>
                <w:lang w:val="id-ID"/>
              </w:rPr>
              <w:t xml:space="preserve">okasi koasistensi luar kampus) </w:t>
            </w:r>
            <w:r w:rsidR="00612156" w:rsidRPr="00585ED0">
              <w:rPr>
                <w:rFonts w:ascii="Arial" w:hAnsi="Arial" w:cs="Arial"/>
                <w:lang w:val="nb-NO"/>
              </w:rPr>
              <w:t>dan dana</w:t>
            </w:r>
            <w:r w:rsidR="00B84B8E" w:rsidRPr="00585ED0">
              <w:rPr>
                <w:rFonts w:ascii="Arial" w:hAnsi="Arial" w:cs="Arial"/>
                <w:lang w:val="id-ID"/>
              </w:rPr>
              <w:t xml:space="preserve"> </w:t>
            </w:r>
            <w:r w:rsidR="00B84B8E" w:rsidRPr="00585ED0">
              <w:rPr>
                <w:rFonts w:ascii="Arial" w:hAnsi="Arial" w:cs="Arial"/>
              </w:rPr>
              <w:t>yang memungkinkan terciptanya interaksi akademik antara sivitas akademika</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B84B8E" w:rsidRPr="00585ED0">
              <w:rPr>
                <w:rFonts w:ascii="Arial" w:hAnsi="Arial" w:cs="Arial"/>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5.7.3</w:t>
            </w:r>
          </w:p>
        </w:tc>
        <w:tc>
          <w:tcPr>
            <w:tcW w:w="1430" w:type="dxa"/>
            <w:tcBorders>
              <w:bottom w:val="single" w:sz="4" w:space="0" w:color="auto"/>
            </w:tcBorders>
          </w:tcPr>
          <w:p w:rsidR="00612156" w:rsidRPr="00585ED0" w:rsidRDefault="00612156" w:rsidP="00434365">
            <w:pPr>
              <w:jc w:val="center"/>
              <w:rPr>
                <w:rFonts w:ascii="Arial" w:hAnsi="Arial" w:cs="Arial"/>
              </w:rPr>
            </w:pPr>
          </w:p>
        </w:tc>
        <w:tc>
          <w:tcPr>
            <w:tcW w:w="6539" w:type="dxa"/>
            <w:tcBorders>
              <w:bottom w:val="single" w:sz="4" w:space="0" w:color="auto"/>
            </w:tcBorders>
          </w:tcPr>
          <w:p w:rsidR="00612156" w:rsidRPr="00585ED0" w:rsidRDefault="00697F74" w:rsidP="00AD19E8">
            <w:pPr>
              <w:ind w:left="40"/>
              <w:jc w:val="both"/>
              <w:rPr>
                <w:rFonts w:ascii="Arial" w:hAnsi="Arial" w:cs="Arial"/>
                <w:lang w:val="nb-NO"/>
              </w:rPr>
            </w:pPr>
            <w:r w:rsidRPr="00585ED0">
              <w:rPr>
                <w:rFonts w:ascii="Arial" w:hAnsi="Arial" w:cs="Arial"/>
                <w:noProof/>
                <w:lang w:val="id-ID"/>
              </w:rPr>
              <w:t>Jelaskan p</w:t>
            </w:r>
            <w:r w:rsidR="00612156" w:rsidRPr="00585ED0">
              <w:rPr>
                <w:rFonts w:ascii="Arial" w:hAnsi="Arial" w:cs="Arial"/>
                <w:noProof/>
                <w:lang w:val="id-ID"/>
              </w:rPr>
              <w:t>rogram dan kegiatan akademik terjadwal</w:t>
            </w:r>
            <w:r w:rsidRPr="00585ED0">
              <w:rPr>
                <w:rFonts w:ascii="Arial" w:hAnsi="Arial" w:cs="Arial"/>
                <w:noProof/>
                <w:lang w:val="id-ID"/>
              </w:rPr>
              <w:t xml:space="preserve"> </w:t>
            </w:r>
            <w:r w:rsidR="00612156" w:rsidRPr="00585ED0">
              <w:rPr>
                <w:rFonts w:ascii="Arial" w:hAnsi="Arial" w:cs="Arial"/>
                <w:noProof/>
                <w:lang w:val="id-ID"/>
              </w:rPr>
              <w:t>untuk menciptakan suasana akademik yang kondusif (seminar, s</w:t>
            </w:r>
            <w:r w:rsidR="00612156" w:rsidRPr="00585ED0">
              <w:rPr>
                <w:rFonts w:ascii="Arial" w:hAnsi="Arial" w:cs="Arial"/>
                <w:noProof/>
              </w:rPr>
              <w:t>i</w:t>
            </w:r>
            <w:r w:rsidR="00612156" w:rsidRPr="00585ED0">
              <w:rPr>
                <w:rFonts w:ascii="Arial" w:hAnsi="Arial" w:cs="Arial"/>
                <w:noProof/>
                <w:lang w:val="id-ID"/>
              </w:rPr>
              <w:t>mposium, lokakarya, bedah buku, penelitian bersama, pengenalan kehidupan kampus dan temu dosen-mahasiswa-alumni</w:t>
            </w:r>
            <w:r w:rsidR="00612156" w:rsidRPr="00585ED0">
              <w:rPr>
                <w:rFonts w:ascii="Arial" w:hAnsi="Arial" w:cs="Arial"/>
                <w:noProof/>
              </w:rPr>
              <w:t>)</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B15B4C">
              <w:rPr>
                <w:rFonts w:ascii="Arial" w:hAnsi="Arial" w:cs="Arial"/>
                <w:noProof/>
              </w:rPr>
              <w:t>.</w:t>
            </w:r>
          </w:p>
        </w:tc>
      </w:tr>
      <w:tr w:rsidR="00612156" w:rsidRPr="00585ED0" w:rsidTr="005D2236">
        <w:tc>
          <w:tcPr>
            <w:tcW w:w="1103" w:type="dxa"/>
            <w:tcBorders>
              <w:bottom w:val="single" w:sz="4" w:space="0" w:color="auto"/>
            </w:tcBorders>
          </w:tcPr>
          <w:p w:rsidR="00612156" w:rsidRPr="00585ED0" w:rsidRDefault="00612156" w:rsidP="00434365">
            <w:pPr>
              <w:jc w:val="center"/>
              <w:rPr>
                <w:rFonts w:ascii="Arial" w:hAnsi="Arial" w:cs="Arial"/>
                <w:lang w:val="id-ID"/>
              </w:rPr>
            </w:pPr>
            <w:r w:rsidRPr="00585ED0">
              <w:rPr>
                <w:rFonts w:ascii="Arial" w:hAnsi="Arial" w:cs="Arial"/>
                <w:lang w:val="id-ID"/>
              </w:rPr>
              <w:t>5.7.4</w:t>
            </w:r>
          </w:p>
        </w:tc>
        <w:tc>
          <w:tcPr>
            <w:tcW w:w="1430" w:type="dxa"/>
            <w:tcBorders>
              <w:bottom w:val="single" w:sz="4" w:space="0" w:color="auto"/>
            </w:tcBorders>
          </w:tcPr>
          <w:p w:rsidR="00612156" w:rsidRPr="00585ED0" w:rsidRDefault="00612156" w:rsidP="00434365">
            <w:pPr>
              <w:jc w:val="center"/>
              <w:rPr>
                <w:rFonts w:ascii="Arial" w:hAnsi="Arial" w:cs="Arial"/>
              </w:rPr>
            </w:pPr>
          </w:p>
        </w:tc>
        <w:tc>
          <w:tcPr>
            <w:tcW w:w="6539" w:type="dxa"/>
            <w:tcBorders>
              <w:bottom w:val="single" w:sz="4" w:space="0" w:color="auto"/>
            </w:tcBorders>
          </w:tcPr>
          <w:p w:rsidR="00612156" w:rsidRPr="00B15B4C" w:rsidRDefault="00697F74" w:rsidP="00AD19E8">
            <w:pPr>
              <w:ind w:left="40"/>
              <w:jc w:val="both"/>
              <w:rPr>
                <w:rFonts w:ascii="Arial" w:hAnsi="Arial" w:cs="Arial"/>
                <w:noProof/>
              </w:rPr>
            </w:pPr>
            <w:r w:rsidRPr="00585ED0">
              <w:rPr>
                <w:rFonts w:ascii="Arial" w:hAnsi="Arial" w:cs="Arial"/>
                <w:lang w:val="id-ID"/>
              </w:rPr>
              <w:t>Jelaskan p</w:t>
            </w:r>
            <w:r w:rsidR="00612156" w:rsidRPr="00585ED0">
              <w:rPr>
                <w:rFonts w:ascii="Arial" w:hAnsi="Arial" w:cs="Arial"/>
                <w:lang w:val="nb-NO"/>
              </w:rPr>
              <w:t>engembangan perilaku kecendekiawanan</w:t>
            </w:r>
            <w:r w:rsidR="00612156" w:rsidRPr="00585ED0">
              <w:rPr>
                <w:rFonts w:ascii="Arial" w:hAnsi="Arial" w:cs="Arial"/>
                <w:lang w:val="id-ID"/>
              </w:rPr>
              <w:t xml:space="preserve"> </w:t>
            </w:r>
            <w:r w:rsidR="00054C36" w:rsidRPr="00585ED0">
              <w:rPr>
                <w:rFonts w:ascii="Arial" w:hAnsi="Arial" w:cs="Arial"/>
                <w:lang w:val="id-ID"/>
              </w:rPr>
              <w:t>pada</w:t>
            </w:r>
            <w:r w:rsidRPr="00585ED0">
              <w:rPr>
                <w:rFonts w:ascii="Arial" w:hAnsi="Arial" w:cs="Arial"/>
                <w:lang w:val="id-ID"/>
              </w:rPr>
              <w:t xml:space="preserve"> program studi </w:t>
            </w:r>
            <w:r w:rsidR="00612156" w:rsidRPr="00585ED0">
              <w:rPr>
                <w:rFonts w:ascii="Arial" w:hAnsi="Arial" w:cs="Arial"/>
                <w:lang w:val="id-ID"/>
              </w:rPr>
              <w:t>yang terkait dengan profesi antara lain: Kegiatan penanggulangan kemiskinan, pelestarian lingkungan, peningkatan kesejahteraan masyarakat, dan penanggulangan masalah ekonomi, politik, sosial, budaya serta lingkungan lainnya</w:t>
            </w:r>
            <w:r w:rsidR="00404418">
              <w:rPr>
                <w:rFonts w:ascii="Arial" w:hAnsi="Arial" w:cs="Arial"/>
                <w:lang w:val="id-ID"/>
              </w:rPr>
              <w:t>, pada tempat</w:t>
            </w:r>
            <w:r w:rsidR="00404418" w:rsidRPr="00585ED0">
              <w:rPr>
                <w:rFonts w:ascii="Arial" w:hAnsi="Arial" w:cs="Arial"/>
                <w:lang w:val="id-ID"/>
              </w:rPr>
              <w:t xml:space="preserve"> yang telah disediakan</w:t>
            </w:r>
            <w:r w:rsidR="00B15B4C">
              <w:rPr>
                <w:rFonts w:ascii="Arial" w:hAnsi="Arial" w:cs="Arial"/>
              </w:rPr>
              <w:t>.</w:t>
            </w:r>
          </w:p>
        </w:tc>
      </w:tr>
    </w:tbl>
    <w:p w:rsidR="003E794B" w:rsidRPr="00585ED0" w:rsidRDefault="003E794B" w:rsidP="00DA3926">
      <w:pPr>
        <w:rPr>
          <w:rFonts w:ascii="Arial" w:hAnsi="Arial" w:cs="Arial"/>
          <w:b/>
          <w:caps/>
          <w:color w:val="000000"/>
          <w:lang w:val="id-ID"/>
        </w:rPr>
      </w:pPr>
    </w:p>
    <w:p w:rsidR="004945B7" w:rsidRDefault="004945B7">
      <w:pPr>
        <w:rPr>
          <w:rFonts w:ascii="Arial" w:hAnsi="Arial" w:cs="Arial"/>
          <w:b/>
          <w:caps/>
          <w:color w:val="000000"/>
          <w:lang w:val="id-ID"/>
        </w:rPr>
      </w:pPr>
      <w:r>
        <w:rPr>
          <w:rFonts w:ascii="Arial" w:hAnsi="Arial" w:cs="Arial"/>
          <w:b/>
          <w:caps/>
          <w:color w:val="000000"/>
          <w:lang w:val="id-ID"/>
        </w:rPr>
        <w:br w:type="page"/>
      </w:r>
    </w:p>
    <w:p w:rsidR="003E794B" w:rsidRPr="00585ED0" w:rsidRDefault="003E794B" w:rsidP="00612156">
      <w:pPr>
        <w:ind w:left="1620" w:hanging="1620"/>
        <w:rPr>
          <w:rFonts w:ascii="Arial" w:hAnsi="Arial" w:cs="Arial"/>
          <w:b/>
          <w:caps/>
          <w:color w:val="000000"/>
          <w:lang w:val="id-ID"/>
        </w:rPr>
      </w:pPr>
      <w:r w:rsidRPr="00585ED0">
        <w:rPr>
          <w:rFonts w:ascii="Arial" w:hAnsi="Arial" w:cs="Arial"/>
          <w:b/>
          <w:caps/>
          <w:color w:val="000000"/>
          <w:lang w:val="sv-SE"/>
        </w:rPr>
        <w:lastRenderedPageBreak/>
        <w:t xml:space="preserve">Standar </w:t>
      </w:r>
      <w:r w:rsidRPr="00585ED0">
        <w:rPr>
          <w:rFonts w:ascii="Arial" w:hAnsi="Arial" w:cs="Arial"/>
          <w:b/>
          <w:caps/>
          <w:color w:val="000000"/>
          <w:lang w:val="id-ID"/>
        </w:rPr>
        <w:t>6</w:t>
      </w:r>
      <w:r w:rsidRPr="00585ED0">
        <w:rPr>
          <w:rFonts w:ascii="Arial" w:hAnsi="Arial" w:cs="Arial"/>
          <w:b/>
          <w:caps/>
          <w:color w:val="000000"/>
          <w:lang w:val="sv-SE"/>
        </w:rPr>
        <w:t xml:space="preserve">. </w:t>
      </w:r>
      <w:r w:rsidRPr="00585ED0">
        <w:rPr>
          <w:rFonts w:ascii="Arial" w:hAnsi="Arial" w:cs="Arial"/>
          <w:b/>
          <w:caps/>
          <w:lang w:val="nb-NO"/>
        </w:rPr>
        <w:t>PeMBIAYAAN, Prasarana, Sarana, DAN SISTEM INFORMASI</w:t>
      </w:r>
    </w:p>
    <w:p w:rsidR="005502CE" w:rsidRPr="00585ED0" w:rsidRDefault="005502CE" w:rsidP="005502CE">
      <w:pPr>
        <w:ind w:left="1620" w:hanging="1620"/>
        <w:rPr>
          <w:rFonts w:ascii="Arial" w:hAnsi="Arial" w:cs="Arial"/>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4"/>
        <w:gridCol w:w="1408"/>
        <w:gridCol w:w="6560"/>
      </w:tblGrid>
      <w:tr w:rsidR="005502CE" w:rsidRPr="00585ED0" w:rsidTr="009D59BD">
        <w:tc>
          <w:tcPr>
            <w:tcW w:w="1104" w:type="dxa"/>
            <w:tcBorders>
              <w:bottom w:val="nil"/>
            </w:tcBorders>
          </w:tcPr>
          <w:p w:rsidR="005502CE" w:rsidRPr="00585ED0" w:rsidRDefault="005502CE" w:rsidP="003326BE">
            <w:pPr>
              <w:jc w:val="center"/>
              <w:rPr>
                <w:rFonts w:ascii="Arial" w:hAnsi="Arial" w:cs="Arial"/>
                <w:b/>
              </w:rPr>
            </w:pPr>
            <w:r w:rsidRPr="00585ED0">
              <w:rPr>
                <w:rFonts w:ascii="Arial" w:hAnsi="Arial" w:cs="Arial"/>
                <w:b/>
              </w:rPr>
              <w:t>No Butir</w:t>
            </w:r>
          </w:p>
        </w:tc>
        <w:tc>
          <w:tcPr>
            <w:tcW w:w="1408" w:type="dxa"/>
            <w:tcBorders>
              <w:bottom w:val="nil"/>
            </w:tcBorders>
          </w:tcPr>
          <w:p w:rsidR="005502CE" w:rsidRPr="00585ED0" w:rsidRDefault="005502CE" w:rsidP="003326BE">
            <w:pPr>
              <w:jc w:val="center"/>
              <w:rPr>
                <w:rFonts w:ascii="Arial" w:hAnsi="Arial" w:cs="Arial"/>
                <w:b/>
              </w:rPr>
            </w:pPr>
            <w:r w:rsidRPr="00585ED0">
              <w:rPr>
                <w:rFonts w:ascii="Arial" w:hAnsi="Arial" w:cs="Arial"/>
                <w:b/>
              </w:rPr>
              <w:t>No Kolom Pada Tabel</w:t>
            </w:r>
          </w:p>
        </w:tc>
        <w:tc>
          <w:tcPr>
            <w:tcW w:w="6560" w:type="dxa"/>
            <w:tcBorders>
              <w:bottom w:val="nil"/>
            </w:tcBorders>
          </w:tcPr>
          <w:p w:rsidR="005502CE" w:rsidRPr="00585ED0" w:rsidRDefault="005502CE" w:rsidP="003326BE">
            <w:pPr>
              <w:ind w:left="360"/>
              <w:jc w:val="center"/>
              <w:rPr>
                <w:rFonts w:ascii="Arial" w:hAnsi="Arial" w:cs="Arial"/>
                <w:b/>
              </w:rPr>
            </w:pPr>
            <w:r w:rsidRPr="00585ED0">
              <w:rPr>
                <w:rFonts w:ascii="Arial" w:hAnsi="Arial" w:cs="Arial"/>
                <w:b/>
              </w:rPr>
              <w:t>Panduan Pengisian</w:t>
            </w:r>
          </w:p>
        </w:tc>
      </w:tr>
      <w:tr w:rsidR="005502CE" w:rsidRPr="00585ED0" w:rsidTr="009D59BD">
        <w:trPr>
          <w:trHeight w:val="1409"/>
        </w:trPr>
        <w:tc>
          <w:tcPr>
            <w:tcW w:w="1104" w:type="dxa"/>
          </w:tcPr>
          <w:p w:rsidR="005502CE" w:rsidRPr="00585ED0" w:rsidRDefault="005502CE" w:rsidP="003326BE">
            <w:pPr>
              <w:jc w:val="center"/>
              <w:rPr>
                <w:rFonts w:ascii="Arial" w:hAnsi="Arial" w:cs="Arial"/>
              </w:rPr>
            </w:pPr>
            <w:r w:rsidRPr="00585ED0">
              <w:rPr>
                <w:rFonts w:ascii="Arial" w:hAnsi="Arial" w:cs="Arial"/>
              </w:rPr>
              <w:t>6.1</w:t>
            </w:r>
          </w:p>
        </w:tc>
        <w:tc>
          <w:tcPr>
            <w:tcW w:w="1408" w:type="dxa"/>
          </w:tcPr>
          <w:p w:rsidR="005502CE" w:rsidRPr="00585ED0" w:rsidRDefault="005502CE" w:rsidP="003326BE">
            <w:pPr>
              <w:jc w:val="center"/>
              <w:rPr>
                <w:rFonts w:ascii="Arial" w:hAnsi="Arial" w:cs="Arial"/>
                <w:lang w:val="id-ID"/>
              </w:rPr>
            </w:pPr>
          </w:p>
        </w:tc>
        <w:tc>
          <w:tcPr>
            <w:tcW w:w="6560" w:type="dxa"/>
          </w:tcPr>
          <w:p w:rsidR="005A69ED" w:rsidRPr="005A69ED" w:rsidRDefault="005A69ED" w:rsidP="005A69ED">
            <w:pPr>
              <w:ind w:left="74"/>
              <w:jc w:val="both"/>
              <w:rPr>
                <w:rFonts w:ascii="Arial" w:hAnsi="Arial" w:cs="Arial"/>
                <w:bCs/>
                <w:lang w:val="id-ID"/>
              </w:rPr>
            </w:pPr>
            <w:r w:rsidRPr="005A69ED">
              <w:rPr>
                <w:rFonts w:ascii="Arial" w:hAnsi="Arial" w:cs="Arial"/>
                <w:bCs/>
                <w:lang w:val="id-ID"/>
              </w:rPr>
              <w:t>Pengelolaan Dana.</w:t>
            </w:r>
          </w:p>
          <w:p w:rsidR="005A69ED" w:rsidRPr="005A69ED" w:rsidRDefault="005A69ED" w:rsidP="005A69ED">
            <w:pPr>
              <w:ind w:left="74"/>
              <w:jc w:val="both"/>
              <w:rPr>
                <w:rFonts w:ascii="Arial" w:hAnsi="Arial" w:cs="Arial"/>
                <w:lang w:val="id-ID"/>
              </w:rPr>
            </w:pPr>
          </w:p>
          <w:p w:rsidR="005502CE" w:rsidRPr="00585ED0" w:rsidRDefault="005A69ED" w:rsidP="005A69ED">
            <w:pPr>
              <w:ind w:left="74"/>
              <w:jc w:val="both"/>
              <w:rPr>
                <w:rFonts w:ascii="Arial" w:hAnsi="Arial" w:cs="Arial"/>
              </w:rPr>
            </w:pPr>
            <w:r w:rsidRPr="005A69ED">
              <w:rPr>
                <w:rFonts w:ascii="Arial" w:hAnsi="Arial" w:cs="Arial"/>
                <w:lang w:val="id-ID"/>
              </w:rPr>
              <w:t>Keterlibatan aktif program studi harus tercerminkan dalam dokumen tentang proses perencanaan, pengelolaan dan pelaporan serta pertanggungjawaban penggunaan dana kepada pemangku kepentingan melalui mekanisme yang transparan dan akuntabel.</w:t>
            </w:r>
          </w:p>
        </w:tc>
      </w:tr>
      <w:tr w:rsidR="005502CE" w:rsidRPr="00585ED0" w:rsidTr="009D59BD">
        <w:trPr>
          <w:trHeight w:val="983"/>
        </w:trPr>
        <w:tc>
          <w:tcPr>
            <w:tcW w:w="1104" w:type="dxa"/>
          </w:tcPr>
          <w:p w:rsidR="005502CE" w:rsidRPr="00585ED0" w:rsidRDefault="005502CE" w:rsidP="003326BE">
            <w:pPr>
              <w:jc w:val="center"/>
              <w:rPr>
                <w:rFonts w:ascii="Arial" w:hAnsi="Arial" w:cs="Arial"/>
              </w:rPr>
            </w:pPr>
            <w:r w:rsidRPr="00585ED0">
              <w:rPr>
                <w:rFonts w:ascii="Arial" w:hAnsi="Arial" w:cs="Arial"/>
              </w:rPr>
              <w:t>6.1.1</w:t>
            </w:r>
          </w:p>
        </w:tc>
        <w:tc>
          <w:tcPr>
            <w:tcW w:w="1408" w:type="dxa"/>
          </w:tcPr>
          <w:p w:rsidR="005502CE" w:rsidRPr="00585ED0" w:rsidRDefault="005502CE" w:rsidP="003326BE">
            <w:pPr>
              <w:jc w:val="center"/>
              <w:rPr>
                <w:rFonts w:ascii="Arial" w:hAnsi="Arial" w:cs="Arial"/>
                <w:lang w:val="id-ID"/>
              </w:rPr>
            </w:pPr>
          </w:p>
        </w:tc>
        <w:tc>
          <w:tcPr>
            <w:tcW w:w="6560" w:type="dxa"/>
          </w:tcPr>
          <w:p w:rsidR="005502CE" w:rsidRPr="00585ED0" w:rsidRDefault="005A69ED" w:rsidP="00373F04">
            <w:pPr>
              <w:jc w:val="both"/>
              <w:rPr>
                <w:rFonts w:ascii="Arial" w:hAnsi="Arial" w:cs="Arial"/>
                <w:bCs/>
                <w:lang w:val="fi-FI"/>
              </w:rPr>
            </w:pPr>
            <w:r>
              <w:rPr>
                <w:rFonts w:ascii="Arial" w:hAnsi="Arial" w:cs="Arial"/>
                <w:bCs/>
                <w:lang w:val="id-ID"/>
              </w:rPr>
              <w:t>Jelaskan</w:t>
            </w:r>
            <w:r w:rsidR="005502CE" w:rsidRPr="00585ED0">
              <w:rPr>
                <w:rFonts w:ascii="Arial" w:hAnsi="Arial" w:cs="Arial"/>
                <w:bCs/>
                <w:lang w:val="fi-FI"/>
              </w:rPr>
              <w:t xml:space="preserve"> keterlibatan program studi dalam perencanaan anggaran dan pengelolaan dana yang memadai untuk penyelenggaraan prodi</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5502CE" w:rsidRPr="00585ED0">
              <w:rPr>
                <w:rFonts w:ascii="Arial" w:hAnsi="Arial" w:cs="Arial"/>
                <w:bCs/>
                <w:lang w:val="fi-FI"/>
              </w:rPr>
              <w:t>.</w:t>
            </w:r>
          </w:p>
        </w:tc>
      </w:tr>
      <w:tr w:rsidR="005502CE" w:rsidRPr="00585ED0" w:rsidTr="009D59BD">
        <w:trPr>
          <w:trHeight w:val="375"/>
        </w:trPr>
        <w:tc>
          <w:tcPr>
            <w:tcW w:w="1104" w:type="dxa"/>
          </w:tcPr>
          <w:p w:rsidR="005502CE" w:rsidRPr="00585ED0" w:rsidRDefault="005502CE" w:rsidP="003326BE">
            <w:pPr>
              <w:jc w:val="center"/>
              <w:rPr>
                <w:rFonts w:ascii="Arial" w:hAnsi="Arial" w:cs="Arial"/>
              </w:rPr>
            </w:pPr>
            <w:r w:rsidRPr="00585ED0">
              <w:rPr>
                <w:rFonts w:ascii="Arial" w:hAnsi="Arial" w:cs="Arial"/>
              </w:rPr>
              <w:t>6.1.2</w:t>
            </w:r>
          </w:p>
        </w:tc>
        <w:tc>
          <w:tcPr>
            <w:tcW w:w="1408" w:type="dxa"/>
          </w:tcPr>
          <w:p w:rsidR="005502CE" w:rsidRPr="00585ED0" w:rsidRDefault="005502CE" w:rsidP="003326BE">
            <w:pPr>
              <w:jc w:val="center"/>
              <w:rPr>
                <w:rFonts w:ascii="Arial" w:hAnsi="Arial" w:cs="Arial"/>
                <w:lang w:val="id-ID"/>
              </w:rPr>
            </w:pPr>
          </w:p>
        </w:tc>
        <w:tc>
          <w:tcPr>
            <w:tcW w:w="6560" w:type="dxa"/>
          </w:tcPr>
          <w:p w:rsidR="00420579" w:rsidRPr="00585ED0" w:rsidRDefault="005A69ED" w:rsidP="00373F04">
            <w:pPr>
              <w:jc w:val="both"/>
              <w:rPr>
                <w:rFonts w:ascii="Arial" w:hAnsi="Arial" w:cs="Arial"/>
                <w:bCs/>
              </w:rPr>
            </w:pPr>
            <w:r>
              <w:rPr>
                <w:rFonts w:ascii="Arial" w:hAnsi="Arial" w:cs="Arial"/>
                <w:bCs/>
                <w:lang w:val="id-ID"/>
              </w:rPr>
              <w:t>Jelaskan</w:t>
            </w:r>
            <w:r w:rsidR="00373F04">
              <w:rPr>
                <w:rFonts w:ascii="Arial" w:hAnsi="Arial" w:cs="Arial"/>
                <w:bCs/>
                <w:lang w:val="id-ID"/>
              </w:rPr>
              <w:t xml:space="preserve"> </w:t>
            </w:r>
            <w:r w:rsidR="00E34F11">
              <w:rPr>
                <w:rFonts w:ascii="Arial" w:hAnsi="Arial" w:cs="Arial"/>
                <w:bCs/>
              </w:rPr>
              <w:t>tentang p</w:t>
            </w:r>
            <w:r w:rsidR="005502CE" w:rsidRPr="00585ED0">
              <w:rPr>
                <w:rFonts w:ascii="Arial" w:hAnsi="Arial" w:cs="Arial"/>
                <w:bCs/>
              </w:rPr>
              <w:t>e</w:t>
            </w:r>
            <w:r w:rsidR="00E34F11">
              <w:rPr>
                <w:rFonts w:ascii="Arial" w:hAnsi="Arial" w:cs="Arial"/>
                <w:bCs/>
              </w:rPr>
              <w:t>r</w:t>
            </w:r>
            <w:r w:rsidR="005502CE" w:rsidRPr="00585ED0">
              <w:rPr>
                <w:rFonts w:ascii="Arial" w:hAnsi="Arial" w:cs="Arial"/>
                <w:bCs/>
              </w:rPr>
              <w:t>sentase anggaran yang diajukan oleh program studi yang diterima dan dilaksanakan sesuai dengan yang direncanakan</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5502CE" w:rsidRPr="00585ED0">
              <w:rPr>
                <w:rFonts w:ascii="Arial" w:hAnsi="Arial" w:cs="Arial"/>
                <w:bCs/>
              </w:rPr>
              <w:t>.</w:t>
            </w:r>
          </w:p>
        </w:tc>
      </w:tr>
      <w:tr w:rsidR="005502CE" w:rsidRPr="00585ED0" w:rsidTr="00420579">
        <w:trPr>
          <w:trHeight w:val="375"/>
        </w:trPr>
        <w:tc>
          <w:tcPr>
            <w:tcW w:w="1104" w:type="dxa"/>
            <w:tcBorders>
              <w:bottom w:val="single" w:sz="4" w:space="0" w:color="auto"/>
            </w:tcBorders>
          </w:tcPr>
          <w:p w:rsidR="005502CE" w:rsidRPr="00585ED0" w:rsidRDefault="005502CE" w:rsidP="003326BE">
            <w:pPr>
              <w:jc w:val="center"/>
              <w:rPr>
                <w:rFonts w:ascii="Arial" w:hAnsi="Arial" w:cs="Arial"/>
              </w:rPr>
            </w:pPr>
            <w:r w:rsidRPr="00585ED0">
              <w:rPr>
                <w:rFonts w:ascii="Arial" w:hAnsi="Arial" w:cs="Arial"/>
              </w:rPr>
              <w:t>6.1.3</w:t>
            </w:r>
          </w:p>
        </w:tc>
        <w:tc>
          <w:tcPr>
            <w:tcW w:w="1408" w:type="dxa"/>
            <w:tcBorders>
              <w:bottom w:val="single" w:sz="4" w:space="0" w:color="auto"/>
            </w:tcBorders>
          </w:tcPr>
          <w:p w:rsidR="005502CE" w:rsidRPr="00585ED0" w:rsidRDefault="005502CE" w:rsidP="003326BE">
            <w:pPr>
              <w:jc w:val="center"/>
              <w:rPr>
                <w:rFonts w:ascii="Arial" w:hAnsi="Arial" w:cs="Arial"/>
                <w:lang w:val="id-ID"/>
              </w:rPr>
            </w:pPr>
          </w:p>
        </w:tc>
        <w:tc>
          <w:tcPr>
            <w:tcW w:w="6560" w:type="dxa"/>
            <w:tcBorders>
              <w:bottom w:val="single" w:sz="4" w:space="0" w:color="auto"/>
            </w:tcBorders>
          </w:tcPr>
          <w:p w:rsidR="00420579" w:rsidRPr="00585ED0" w:rsidRDefault="00373F04" w:rsidP="00373F04">
            <w:pPr>
              <w:jc w:val="both"/>
              <w:rPr>
                <w:rFonts w:ascii="Arial" w:hAnsi="Arial" w:cs="Arial"/>
                <w:bCs/>
              </w:rPr>
            </w:pPr>
            <w:r>
              <w:rPr>
                <w:rFonts w:ascii="Arial" w:hAnsi="Arial" w:cs="Arial"/>
                <w:bCs/>
                <w:lang w:val="id-ID"/>
              </w:rPr>
              <w:t xml:space="preserve">Jelaskan </w:t>
            </w:r>
            <w:r w:rsidR="005502CE" w:rsidRPr="00585ED0">
              <w:rPr>
                <w:rFonts w:ascii="Arial" w:hAnsi="Arial" w:cs="Arial"/>
                <w:bCs/>
              </w:rPr>
              <w:t xml:space="preserve">tentang </w:t>
            </w:r>
            <w:r>
              <w:rPr>
                <w:rFonts w:ascii="Arial" w:hAnsi="Arial" w:cs="Arial"/>
                <w:bCs/>
                <w:lang w:val="id-ID"/>
              </w:rPr>
              <w:t xml:space="preserve">sistem </w:t>
            </w:r>
            <w:r w:rsidR="005502CE" w:rsidRPr="00585ED0">
              <w:rPr>
                <w:rFonts w:ascii="Arial" w:hAnsi="Arial" w:cs="Arial"/>
                <w:bCs/>
              </w:rPr>
              <w:t xml:space="preserve">akuntabilitas yang diterapkan </w:t>
            </w:r>
            <w:r>
              <w:rPr>
                <w:rFonts w:ascii="Arial" w:hAnsi="Arial" w:cs="Arial"/>
                <w:bCs/>
                <w:lang w:val="id-ID"/>
              </w:rPr>
              <w:t>(</w:t>
            </w:r>
            <w:r w:rsidR="005502CE" w:rsidRPr="00585ED0">
              <w:rPr>
                <w:rFonts w:ascii="Arial" w:hAnsi="Arial" w:cs="Arial"/>
                <w:bCs/>
              </w:rPr>
              <w:t>meliputi: unit kerja, sumber daya, SOP d</w:t>
            </w:r>
            <w:r w:rsidR="00E34F11">
              <w:rPr>
                <w:rFonts w:ascii="Arial" w:hAnsi="Arial" w:cs="Arial"/>
                <w:bCs/>
              </w:rPr>
              <w:t>an laporan audit</w:t>
            </w:r>
            <w:r>
              <w:rPr>
                <w:rFonts w:ascii="Arial" w:hAnsi="Arial" w:cs="Arial"/>
                <w:bCs/>
                <w:lang w:val="id-ID"/>
              </w:rPr>
              <w:t>)</w:t>
            </w:r>
            <w:r w:rsidR="00E34F11">
              <w:rPr>
                <w:rFonts w:ascii="Arial" w:hAnsi="Arial" w:cs="Arial"/>
                <w:bCs/>
              </w:rPr>
              <w:t xml:space="preserve"> secara internal</w:t>
            </w:r>
            <w:r w:rsidR="005502CE" w:rsidRPr="00585ED0">
              <w:rPr>
                <w:rFonts w:ascii="Arial" w:hAnsi="Arial" w:cs="Arial"/>
                <w:bCs/>
              </w:rPr>
              <w:t xml:space="preserve"> dan eksternal</w:t>
            </w:r>
            <w:r w:rsidR="00404418">
              <w:rPr>
                <w:rFonts w:ascii="Arial" w:hAnsi="Arial" w:cs="Arial"/>
                <w:lang w:val="id-ID"/>
              </w:rPr>
              <w:t xml:space="preserve"> pada tempat</w:t>
            </w:r>
            <w:r w:rsidR="00404418" w:rsidRPr="00585ED0">
              <w:rPr>
                <w:rFonts w:ascii="Arial" w:hAnsi="Arial" w:cs="Arial"/>
                <w:lang w:val="id-ID"/>
              </w:rPr>
              <w:t xml:space="preserve"> yang telah disediakan</w:t>
            </w:r>
            <w:r w:rsidR="005502CE" w:rsidRPr="00585ED0">
              <w:rPr>
                <w:rFonts w:ascii="Arial" w:hAnsi="Arial" w:cs="Arial"/>
                <w:bCs/>
              </w:rPr>
              <w:t>.</w:t>
            </w:r>
          </w:p>
        </w:tc>
      </w:tr>
      <w:tr w:rsidR="005502CE" w:rsidRPr="00585ED0" w:rsidTr="00420579">
        <w:tc>
          <w:tcPr>
            <w:tcW w:w="1104" w:type="dxa"/>
            <w:tcBorders>
              <w:bottom w:val="single" w:sz="4" w:space="0" w:color="auto"/>
            </w:tcBorders>
          </w:tcPr>
          <w:p w:rsidR="005502CE" w:rsidRPr="00585ED0" w:rsidRDefault="005502CE" w:rsidP="003326BE">
            <w:pPr>
              <w:jc w:val="center"/>
              <w:rPr>
                <w:rFonts w:ascii="Arial" w:hAnsi="Arial" w:cs="Arial"/>
              </w:rPr>
            </w:pPr>
            <w:r w:rsidRPr="00585ED0">
              <w:rPr>
                <w:rFonts w:ascii="Arial" w:hAnsi="Arial" w:cs="Arial"/>
              </w:rPr>
              <w:t>6.2</w:t>
            </w:r>
          </w:p>
        </w:tc>
        <w:tc>
          <w:tcPr>
            <w:tcW w:w="1408" w:type="dxa"/>
            <w:tcBorders>
              <w:bottom w:val="single" w:sz="4" w:space="0" w:color="auto"/>
            </w:tcBorders>
          </w:tcPr>
          <w:p w:rsidR="005502CE" w:rsidRPr="00585ED0" w:rsidRDefault="00776F55" w:rsidP="003326BE">
            <w:pPr>
              <w:jc w:val="center"/>
              <w:rPr>
                <w:rFonts w:ascii="Arial" w:hAnsi="Arial" w:cs="Arial"/>
                <w:lang w:val="id-ID"/>
              </w:rPr>
            </w:pPr>
            <w:r>
              <w:rPr>
                <w:rFonts w:ascii="Arial" w:hAnsi="Arial" w:cs="Arial"/>
                <w:lang w:val="id-ID"/>
              </w:rPr>
              <w:t>(1</w:t>
            </w:r>
            <w:r w:rsidR="002D0AD5" w:rsidRPr="00585ED0">
              <w:rPr>
                <w:rFonts w:ascii="Arial" w:hAnsi="Arial" w:cs="Arial"/>
                <w:lang w:val="id-ID"/>
              </w:rPr>
              <w:t>)-(</w:t>
            </w:r>
            <w:r w:rsidR="00EA66D5">
              <w:rPr>
                <w:rFonts w:ascii="Arial" w:hAnsi="Arial" w:cs="Arial"/>
                <w:lang w:val="id-ID"/>
              </w:rPr>
              <w:t>6</w:t>
            </w:r>
            <w:r>
              <w:rPr>
                <w:rFonts w:ascii="Arial" w:hAnsi="Arial" w:cs="Arial"/>
                <w:lang w:val="id-ID"/>
              </w:rPr>
              <w:t>)</w:t>
            </w:r>
          </w:p>
        </w:tc>
        <w:tc>
          <w:tcPr>
            <w:tcW w:w="6560" w:type="dxa"/>
            <w:tcBorders>
              <w:bottom w:val="single" w:sz="4" w:space="0" w:color="auto"/>
            </w:tcBorders>
          </w:tcPr>
          <w:p w:rsidR="00373F04" w:rsidRDefault="00373F04" w:rsidP="00652632">
            <w:pPr>
              <w:jc w:val="both"/>
              <w:rPr>
                <w:rFonts w:ascii="Arial" w:hAnsi="Arial" w:cs="Arial"/>
                <w:lang w:val="id-ID"/>
              </w:rPr>
            </w:pPr>
            <w:r>
              <w:rPr>
                <w:rFonts w:ascii="Arial" w:hAnsi="Arial" w:cs="Arial"/>
                <w:lang w:val="id-ID"/>
              </w:rPr>
              <w:t>Tuliskan</w:t>
            </w:r>
            <w:r w:rsidR="005502CE" w:rsidRPr="00585ED0">
              <w:rPr>
                <w:rFonts w:ascii="Arial" w:hAnsi="Arial" w:cs="Arial"/>
                <w:lang w:val="nb-NO"/>
              </w:rPr>
              <w:t xml:space="preserve"> realisasasi perolehan dan</w:t>
            </w:r>
            <w:r w:rsidR="00652632">
              <w:rPr>
                <w:rFonts w:ascii="Arial" w:hAnsi="Arial" w:cs="Arial"/>
                <w:lang w:val="nb-NO"/>
              </w:rPr>
              <w:t xml:space="preserve"> alokasi dana yang berasal dari</w:t>
            </w:r>
            <w:r w:rsidR="00652632">
              <w:rPr>
                <w:rFonts w:ascii="Arial" w:hAnsi="Arial" w:cs="Arial"/>
                <w:lang w:val="id-ID"/>
              </w:rPr>
              <w:t xml:space="preserve"> PT</w:t>
            </w:r>
            <w:r w:rsidR="005502CE" w:rsidRPr="00373F04">
              <w:rPr>
                <w:rFonts w:ascii="Arial" w:hAnsi="Arial" w:cs="Arial"/>
                <w:lang w:val="nb-NO"/>
              </w:rPr>
              <w:t xml:space="preserve"> sendiri</w:t>
            </w:r>
            <w:r w:rsidR="00652632">
              <w:rPr>
                <w:rFonts w:ascii="Arial" w:hAnsi="Arial" w:cs="Arial"/>
                <w:lang w:val="id-ID"/>
              </w:rPr>
              <w:t>, d</w:t>
            </w:r>
            <w:r w:rsidR="005502CE" w:rsidRPr="00373F04">
              <w:rPr>
                <w:rFonts w:ascii="Arial" w:hAnsi="Arial" w:cs="Arial"/>
                <w:lang w:val="nb-NO"/>
              </w:rPr>
              <w:t>ana dari mahasiswa</w:t>
            </w:r>
            <w:r w:rsidR="00652632">
              <w:rPr>
                <w:rFonts w:ascii="Arial" w:hAnsi="Arial" w:cs="Arial"/>
                <w:lang w:val="id-ID"/>
              </w:rPr>
              <w:t>,y</w:t>
            </w:r>
            <w:r w:rsidR="005502CE" w:rsidRPr="00373F04">
              <w:rPr>
                <w:rFonts w:ascii="Arial" w:hAnsi="Arial" w:cs="Arial"/>
                <w:lang w:val="nb-NO"/>
              </w:rPr>
              <w:t>ayasan</w:t>
            </w:r>
            <w:r w:rsidR="00652632">
              <w:rPr>
                <w:rFonts w:ascii="Arial" w:hAnsi="Arial" w:cs="Arial"/>
                <w:lang w:val="id-ID"/>
              </w:rPr>
              <w:t xml:space="preserve">, </w:t>
            </w:r>
            <w:r w:rsidR="00E34F11" w:rsidRPr="00373F04">
              <w:rPr>
                <w:rFonts w:ascii="Arial" w:hAnsi="Arial" w:cs="Arial"/>
                <w:lang w:val="nb-NO"/>
              </w:rPr>
              <w:t>Kem</w:t>
            </w:r>
            <w:r w:rsidR="005502CE" w:rsidRPr="00373F04">
              <w:rPr>
                <w:rFonts w:ascii="Arial" w:hAnsi="Arial" w:cs="Arial"/>
                <w:lang w:val="nb-NO"/>
              </w:rPr>
              <w:t>dikbud</w:t>
            </w:r>
            <w:r w:rsidR="00652632">
              <w:rPr>
                <w:rFonts w:ascii="Arial" w:hAnsi="Arial" w:cs="Arial"/>
                <w:lang w:val="id-ID"/>
              </w:rPr>
              <w:t>,h</w:t>
            </w:r>
            <w:r w:rsidR="005502CE" w:rsidRPr="00373F04">
              <w:rPr>
                <w:rFonts w:ascii="Arial" w:hAnsi="Arial" w:cs="Arial"/>
                <w:lang w:val="nb-NO"/>
              </w:rPr>
              <w:t>ibah</w:t>
            </w:r>
            <w:r w:rsidR="00652632">
              <w:rPr>
                <w:rFonts w:ascii="Arial" w:hAnsi="Arial" w:cs="Arial"/>
                <w:lang w:val="id-ID"/>
              </w:rPr>
              <w:t xml:space="preserve"> dan s</w:t>
            </w:r>
            <w:r w:rsidR="005502CE" w:rsidRPr="00373F04">
              <w:rPr>
                <w:rFonts w:ascii="Arial" w:hAnsi="Arial" w:cs="Arial"/>
                <w:lang w:val="nb-NO"/>
              </w:rPr>
              <w:t>umber lain</w:t>
            </w:r>
            <w:r w:rsidR="00652632">
              <w:rPr>
                <w:rFonts w:ascii="Arial" w:hAnsi="Arial" w:cs="Arial"/>
                <w:lang w:val="id-ID"/>
              </w:rPr>
              <w:t xml:space="preserve"> pada tabel yang telah disediakan.</w:t>
            </w:r>
          </w:p>
          <w:p w:rsidR="00652632" w:rsidRPr="00373F04" w:rsidRDefault="00652632" w:rsidP="00652632">
            <w:pPr>
              <w:jc w:val="both"/>
              <w:rPr>
                <w:rFonts w:ascii="Arial" w:hAnsi="Arial" w:cs="Arial"/>
                <w:lang w:val="nb-NO"/>
              </w:rPr>
            </w:pPr>
          </w:p>
          <w:p w:rsidR="005502CE" w:rsidRPr="00373F04" w:rsidRDefault="00373F04" w:rsidP="003326BE">
            <w:pPr>
              <w:jc w:val="both"/>
              <w:rPr>
                <w:rFonts w:ascii="Arial" w:hAnsi="Arial" w:cs="Arial"/>
                <w:lang w:val="id-ID"/>
              </w:rPr>
            </w:pPr>
            <w:r>
              <w:rPr>
                <w:rFonts w:ascii="Arial" w:hAnsi="Arial" w:cs="Arial"/>
                <w:lang w:val="nb-NO"/>
              </w:rPr>
              <w:t>Tuliskan</w:t>
            </w:r>
            <w:r>
              <w:rPr>
                <w:rFonts w:ascii="Arial" w:hAnsi="Arial" w:cs="Arial"/>
                <w:lang w:val="id-ID"/>
              </w:rPr>
              <w:t xml:space="preserve"> pada:</w:t>
            </w:r>
          </w:p>
          <w:p w:rsidR="005502CE" w:rsidRPr="00585ED0" w:rsidRDefault="005502CE" w:rsidP="006D2F49">
            <w:pPr>
              <w:numPr>
                <w:ilvl w:val="0"/>
                <w:numId w:val="29"/>
              </w:numPr>
              <w:jc w:val="both"/>
              <w:rPr>
                <w:rFonts w:ascii="Arial" w:hAnsi="Arial" w:cs="Arial"/>
                <w:lang w:val="nb-NO"/>
              </w:rPr>
            </w:pPr>
            <w:r w:rsidRPr="00585ED0">
              <w:rPr>
                <w:rFonts w:ascii="Arial" w:hAnsi="Arial" w:cs="Arial"/>
                <w:lang w:val="nb-NO"/>
              </w:rPr>
              <w:t>kolom (1)</w:t>
            </w:r>
            <w:r w:rsidR="00373F04">
              <w:rPr>
                <w:rFonts w:ascii="Arial" w:hAnsi="Arial" w:cs="Arial"/>
                <w:lang w:val="id-ID"/>
              </w:rPr>
              <w:t>,</w:t>
            </w:r>
            <w:r w:rsidRPr="00585ED0">
              <w:rPr>
                <w:rFonts w:ascii="Arial" w:hAnsi="Arial" w:cs="Arial"/>
                <w:lang w:val="nb-NO"/>
              </w:rPr>
              <w:t xml:space="preserve"> asal sumber dana: PT sendiri, </w:t>
            </w:r>
            <w:r w:rsidR="00373F04">
              <w:rPr>
                <w:rFonts w:ascii="Arial" w:hAnsi="Arial" w:cs="Arial"/>
                <w:lang w:val="id-ID"/>
              </w:rPr>
              <w:t>d</w:t>
            </w:r>
            <w:r w:rsidRPr="00585ED0">
              <w:rPr>
                <w:rFonts w:ascii="Arial" w:hAnsi="Arial" w:cs="Arial"/>
                <w:lang w:val="nb-NO"/>
              </w:rPr>
              <w:t>an</w:t>
            </w:r>
            <w:r w:rsidR="00E34F11">
              <w:rPr>
                <w:rFonts w:ascii="Arial" w:hAnsi="Arial" w:cs="Arial"/>
                <w:lang w:val="nb-NO"/>
              </w:rPr>
              <w:t xml:space="preserve">a dari mahasiswa, </w:t>
            </w:r>
            <w:r w:rsidR="00373F04">
              <w:rPr>
                <w:rFonts w:ascii="Arial" w:hAnsi="Arial" w:cs="Arial"/>
                <w:lang w:val="id-ID"/>
              </w:rPr>
              <w:t>y</w:t>
            </w:r>
            <w:r w:rsidR="00E34F11">
              <w:rPr>
                <w:rFonts w:ascii="Arial" w:hAnsi="Arial" w:cs="Arial"/>
                <w:lang w:val="nb-NO"/>
              </w:rPr>
              <w:t>ayasan, Kem</w:t>
            </w:r>
            <w:r w:rsidRPr="00585ED0">
              <w:rPr>
                <w:rFonts w:ascii="Arial" w:hAnsi="Arial" w:cs="Arial"/>
                <w:lang w:val="nb-NO"/>
              </w:rPr>
              <w:t xml:space="preserve">dikbud, </w:t>
            </w:r>
            <w:r w:rsidR="00373F04">
              <w:rPr>
                <w:rFonts w:ascii="Arial" w:hAnsi="Arial" w:cs="Arial"/>
                <w:lang w:val="id-ID"/>
              </w:rPr>
              <w:t>h</w:t>
            </w:r>
            <w:r w:rsidRPr="00585ED0">
              <w:rPr>
                <w:rFonts w:ascii="Arial" w:hAnsi="Arial" w:cs="Arial"/>
                <w:lang w:val="nb-NO"/>
              </w:rPr>
              <w:t xml:space="preserve">ibah dan sumber </w:t>
            </w:r>
            <w:r w:rsidR="00373F04">
              <w:rPr>
                <w:rFonts w:ascii="Arial" w:hAnsi="Arial" w:cs="Arial"/>
                <w:lang w:val="nb-NO"/>
              </w:rPr>
              <w:t>lain selama tiga tahun terakhir</w:t>
            </w:r>
            <w:r w:rsidR="00373F04">
              <w:rPr>
                <w:rFonts w:ascii="Arial" w:hAnsi="Arial" w:cs="Arial"/>
                <w:lang w:val="id-ID"/>
              </w:rPr>
              <w:t>;</w:t>
            </w:r>
          </w:p>
          <w:p w:rsidR="005502CE" w:rsidRPr="00585ED0" w:rsidRDefault="005502CE" w:rsidP="006D2F49">
            <w:pPr>
              <w:numPr>
                <w:ilvl w:val="0"/>
                <w:numId w:val="29"/>
              </w:numPr>
              <w:jc w:val="both"/>
              <w:rPr>
                <w:rFonts w:ascii="Arial" w:hAnsi="Arial" w:cs="Arial"/>
                <w:lang w:val="nb-NO"/>
              </w:rPr>
            </w:pPr>
            <w:r w:rsidRPr="00585ED0">
              <w:rPr>
                <w:rFonts w:ascii="Arial" w:hAnsi="Arial" w:cs="Arial"/>
                <w:lang w:val="nb-NO"/>
              </w:rPr>
              <w:t>kolom (2)</w:t>
            </w:r>
            <w:r w:rsidR="00373F04">
              <w:rPr>
                <w:rFonts w:ascii="Arial" w:hAnsi="Arial" w:cs="Arial"/>
                <w:lang w:val="id-ID"/>
              </w:rPr>
              <w:t>,</w:t>
            </w:r>
            <w:r w:rsidRPr="00585ED0">
              <w:rPr>
                <w:rFonts w:ascii="Arial" w:hAnsi="Arial" w:cs="Arial"/>
                <w:lang w:val="nb-NO"/>
              </w:rPr>
              <w:t xml:space="preserve"> tentang jenis dana operasional pendidikan, penel</w:t>
            </w:r>
            <w:r w:rsidR="00373F04">
              <w:rPr>
                <w:rFonts w:ascii="Arial" w:hAnsi="Arial" w:cs="Arial"/>
                <w:lang w:val="nb-NO"/>
              </w:rPr>
              <w:t>itian dan pengabdian masyarakat</w:t>
            </w:r>
            <w:r w:rsidR="00373F04">
              <w:rPr>
                <w:rFonts w:ascii="Arial" w:hAnsi="Arial" w:cs="Arial"/>
                <w:lang w:val="id-ID"/>
              </w:rPr>
              <w:t>;</w:t>
            </w:r>
          </w:p>
          <w:p w:rsidR="005502CE" w:rsidRPr="00585ED0" w:rsidRDefault="005502CE" w:rsidP="006D2F49">
            <w:pPr>
              <w:numPr>
                <w:ilvl w:val="0"/>
                <w:numId w:val="29"/>
              </w:numPr>
              <w:jc w:val="both"/>
              <w:rPr>
                <w:rFonts w:ascii="Arial" w:hAnsi="Arial" w:cs="Arial"/>
                <w:lang w:val="nb-NO"/>
              </w:rPr>
            </w:pPr>
            <w:r w:rsidRPr="00585ED0">
              <w:rPr>
                <w:rFonts w:ascii="Arial" w:hAnsi="Arial" w:cs="Arial"/>
                <w:lang w:val="nb-NO"/>
              </w:rPr>
              <w:t>kolom (3)</w:t>
            </w:r>
            <w:r w:rsidR="00373F04">
              <w:rPr>
                <w:rFonts w:ascii="Arial" w:hAnsi="Arial" w:cs="Arial"/>
                <w:lang w:val="id-ID"/>
              </w:rPr>
              <w:t xml:space="preserve">, </w:t>
            </w:r>
            <w:r w:rsidRPr="00585ED0">
              <w:rPr>
                <w:rFonts w:ascii="Arial" w:hAnsi="Arial" w:cs="Arial"/>
                <w:lang w:val="nb-NO"/>
              </w:rPr>
              <w:t xml:space="preserve">jumlah dana pada </w:t>
            </w:r>
            <w:r w:rsidR="00373F04">
              <w:rPr>
                <w:rFonts w:ascii="Arial" w:hAnsi="Arial" w:cs="Arial"/>
                <w:lang w:val="id-ID"/>
              </w:rPr>
              <w:t>TS-2;</w:t>
            </w:r>
          </w:p>
          <w:p w:rsidR="00373F04" w:rsidRPr="00373F04" w:rsidRDefault="005502CE" w:rsidP="006D2F49">
            <w:pPr>
              <w:numPr>
                <w:ilvl w:val="0"/>
                <w:numId w:val="29"/>
              </w:numPr>
              <w:jc w:val="both"/>
              <w:rPr>
                <w:rFonts w:ascii="Arial" w:hAnsi="Arial" w:cs="Arial"/>
                <w:lang w:val="nb-NO"/>
              </w:rPr>
            </w:pPr>
            <w:r w:rsidRPr="00373F04">
              <w:rPr>
                <w:rFonts w:ascii="Arial" w:hAnsi="Arial" w:cs="Arial"/>
                <w:lang w:val="nb-NO"/>
              </w:rPr>
              <w:t>kolom (4)</w:t>
            </w:r>
            <w:r w:rsidR="00373F04">
              <w:rPr>
                <w:rFonts w:ascii="Arial" w:hAnsi="Arial" w:cs="Arial"/>
                <w:lang w:val="id-ID"/>
              </w:rPr>
              <w:t xml:space="preserve">, </w:t>
            </w:r>
            <w:r w:rsidRPr="00373F04">
              <w:rPr>
                <w:rFonts w:ascii="Arial" w:hAnsi="Arial" w:cs="Arial"/>
                <w:lang w:val="nb-NO"/>
              </w:rPr>
              <w:t xml:space="preserve">jumlah dana pada </w:t>
            </w:r>
            <w:r w:rsidR="00373F04">
              <w:rPr>
                <w:rFonts w:ascii="Arial" w:hAnsi="Arial" w:cs="Arial"/>
                <w:lang w:val="id-ID"/>
              </w:rPr>
              <w:t>TS-1;</w:t>
            </w:r>
          </w:p>
          <w:p w:rsidR="005502CE" w:rsidRPr="00EA66D5" w:rsidRDefault="00373F04" w:rsidP="006D2F49">
            <w:pPr>
              <w:numPr>
                <w:ilvl w:val="0"/>
                <w:numId w:val="29"/>
              </w:numPr>
              <w:jc w:val="both"/>
              <w:rPr>
                <w:rFonts w:ascii="Arial" w:hAnsi="Arial" w:cs="Arial"/>
                <w:lang w:val="nb-NO"/>
              </w:rPr>
            </w:pPr>
            <w:r>
              <w:rPr>
                <w:rFonts w:ascii="Arial" w:hAnsi="Arial" w:cs="Arial"/>
                <w:lang w:val="id-ID"/>
              </w:rPr>
              <w:t>k</w:t>
            </w:r>
            <w:r w:rsidR="005502CE" w:rsidRPr="00373F04">
              <w:rPr>
                <w:rFonts w:ascii="Arial" w:hAnsi="Arial" w:cs="Arial"/>
                <w:lang w:val="nb-NO"/>
              </w:rPr>
              <w:t>olom</w:t>
            </w:r>
            <w:r>
              <w:rPr>
                <w:rFonts w:ascii="Arial" w:hAnsi="Arial" w:cs="Arial"/>
                <w:lang w:val="id-ID"/>
              </w:rPr>
              <w:t xml:space="preserve"> </w:t>
            </w:r>
            <w:r w:rsidR="00EA66D5">
              <w:rPr>
                <w:rFonts w:ascii="Arial" w:hAnsi="Arial" w:cs="Arial"/>
                <w:lang w:val="nb-NO"/>
              </w:rPr>
              <w:t>(5</w:t>
            </w:r>
            <w:r w:rsidR="00EA66D5">
              <w:rPr>
                <w:rFonts w:ascii="Arial" w:hAnsi="Arial" w:cs="Arial"/>
                <w:lang w:val="id-ID"/>
              </w:rPr>
              <w:t>,</w:t>
            </w:r>
            <w:r w:rsidR="005502CE" w:rsidRPr="00373F04">
              <w:rPr>
                <w:rFonts w:ascii="Arial" w:hAnsi="Arial" w:cs="Arial"/>
                <w:lang w:val="nb-NO"/>
              </w:rPr>
              <w:t xml:space="preserve"> jumlah dana pada </w:t>
            </w:r>
            <w:r>
              <w:rPr>
                <w:rFonts w:ascii="Arial" w:hAnsi="Arial" w:cs="Arial"/>
                <w:lang w:val="id-ID"/>
              </w:rPr>
              <w:t>TS</w:t>
            </w:r>
            <w:r w:rsidR="005502CE" w:rsidRPr="00373F04">
              <w:rPr>
                <w:rFonts w:ascii="Arial" w:hAnsi="Arial" w:cs="Arial"/>
                <w:lang w:val="nb-NO"/>
              </w:rPr>
              <w:t>.</w:t>
            </w:r>
          </w:p>
          <w:p w:rsidR="00EA66D5" w:rsidRPr="00373F04" w:rsidRDefault="00EA66D5" w:rsidP="006D2F49">
            <w:pPr>
              <w:numPr>
                <w:ilvl w:val="0"/>
                <w:numId w:val="29"/>
              </w:numPr>
              <w:jc w:val="both"/>
              <w:rPr>
                <w:rFonts w:ascii="Arial" w:hAnsi="Arial" w:cs="Arial"/>
                <w:lang w:val="nb-NO"/>
              </w:rPr>
            </w:pPr>
            <w:r>
              <w:rPr>
                <w:rFonts w:ascii="Arial" w:hAnsi="Arial" w:cs="Arial"/>
                <w:lang w:val="id-ID"/>
              </w:rPr>
              <w:t>Kolom (6), total dana dari TS-2 hingga TS dari masing-masing sumber dana.</w:t>
            </w:r>
          </w:p>
          <w:p w:rsidR="004575D0" w:rsidRPr="004575D0" w:rsidRDefault="004575D0" w:rsidP="004575D0">
            <w:pPr>
              <w:ind w:left="360"/>
              <w:jc w:val="both"/>
              <w:rPr>
                <w:rFonts w:ascii="Arial" w:hAnsi="Arial" w:cs="Arial"/>
              </w:rPr>
            </w:pPr>
          </w:p>
          <w:p w:rsidR="000A1782" w:rsidRDefault="000A1782" w:rsidP="000A1782">
            <w:pPr>
              <w:jc w:val="both"/>
              <w:rPr>
                <w:rFonts w:ascii="Arial" w:hAnsi="Arial" w:cs="Arial"/>
                <w:lang w:val="id-ID"/>
              </w:rPr>
            </w:pPr>
            <w:r>
              <w:rPr>
                <w:rFonts w:ascii="Arial" w:hAnsi="Arial" w:cs="Arial"/>
                <w:lang w:val="id-ID"/>
              </w:rPr>
              <w:t>Catatan:</w:t>
            </w:r>
          </w:p>
          <w:p w:rsidR="00420579" w:rsidRPr="00585ED0" w:rsidRDefault="004575D0" w:rsidP="000A1782">
            <w:pPr>
              <w:jc w:val="both"/>
              <w:rPr>
                <w:rFonts w:ascii="Arial" w:hAnsi="Arial" w:cs="Arial"/>
                <w:lang w:val="nb-NO"/>
              </w:rPr>
            </w:pPr>
            <w:r w:rsidRPr="000A1782">
              <w:rPr>
                <w:rFonts w:ascii="Arial" w:hAnsi="Arial" w:cs="Arial"/>
              </w:rPr>
              <w:t xml:space="preserve">TS adalah tahun </w:t>
            </w:r>
            <w:r w:rsidR="000A1782" w:rsidRPr="000A1782">
              <w:rPr>
                <w:rFonts w:ascii="Arial" w:hAnsi="Arial" w:cs="Arial"/>
                <w:lang w:val="id-ID"/>
              </w:rPr>
              <w:t>sekarang</w:t>
            </w:r>
            <w:r w:rsidRPr="000A1782">
              <w:rPr>
                <w:rFonts w:ascii="Arial" w:hAnsi="Arial" w:cs="Arial"/>
              </w:rPr>
              <w:t>.</w:t>
            </w:r>
            <w:r w:rsidR="000A1782" w:rsidRPr="000A1782">
              <w:rPr>
                <w:rFonts w:ascii="Arial" w:hAnsi="Arial" w:cs="Arial"/>
                <w:lang w:val="id-ID"/>
              </w:rPr>
              <w:t xml:space="preserve"> </w:t>
            </w:r>
            <w:r w:rsidRPr="000A1782">
              <w:rPr>
                <w:rFonts w:ascii="Arial" w:hAnsi="Arial" w:cs="Arial"/>
              </w:rPr>
              <w:t>TS-1 (dibaca: TS minus 1) adalah satu tahun ke belakang dari TS.</w:t>
            </w:r>
            <w:r w:rsidR="000A1782" w:rsidRPr="000A1782">
              <w:rPr>
                <w:rFonts w:ascii="Arial" w:hAnsi="Arial" w:cs="Arial"/>
                <w:lang w:val="id-ID"/>
              </w:rPr>
              <w:t xml:space="preserve"> T</w:t>
            </w:r>
            <w:r w:rsidRPr="000A1782">
              <w:rPr>
                <w:rFonts w:ascii="Arial" w:hAnsi="Arial" w:cs="Arial"/>
                <w:lang w:val="nb-NO"/>
              </w:rPr>
              <w:t>S-2 adalah dua tahun ke belakang dari TS.</w:t>
            </w:r>
          </w:p>
        </w:tc>
      </w:tr>
      <w:tr w:rsidR="005502CE" w:rsidRPr="00585ED0" w:rsidTr="009D59BD">
        <w:trPr>
          <w:trHeight w:val="557"/>
        </w:trPr>
        <w:tc>
          <w:tcPr>
            <w:tcW w:w="1104" w:type="dxa"/>
            <w:tcBorders>
              <w:bottom w:val="single" w:sz="4" w:space="0" w:color="auto"/>
            </w:tcBorders>
          </w:tcPr>
          <w:p w:rsidR="005502CE" w:rsidRPr="00585ED0" w:rsidRDefault="005502CE" w:rsidP="003326BE">
            <w:pPr>
              <w:jc w:val="center"/>
              <w:rPr>
                <w:rFonts w:ascii="Arial" w:hAnsi="Arial" w:cs="Arial"/>
              </w:rPr>
            </w:pPr>
            <w:r w:rsidRPr="00585ED0">
              <w:rPr>
                <w:rFonts w:ascii="Arial" w:hAnsi="Arial" w:cs="Arial"/>
              </w:rPr>
              <w:t>6.3</w:t>
            </w:r>
          </w:p>
        </w:tc>
        <w:tc>
          <w:tcPr>
            <w:tcW w:w="1408" w:type="dxa"/>
            <w:tcBorders>
              <w:bottom w:val="single" w:sz="4" w:space="0" w:color="auto"/>
            </w:tcBorders>
          </w:tcPr>
          <w:p w:rsidR="005502CE" w:rsidRPr="00585ED0" w:rsidRDefault="00D1027A" w:rsidP="00320CCD">
            <w:pPr>
              <w:jc w:val="center"/>
              <w:rPr>
                <w:rFonts w:ascii="Arial" w:hAnsi="Arial" w:cs="Arial"/>
                <w:lang w:val="id-ID"/>
              </w:rPr>
            </w:pPr>
            <w:r>
              <w:rPr>
                <w:rFonts w:ascii="Arial" w:hAnsi="Arial" w:cs="Arial"/>
                <w:lang w:val="id-ID"/>
              </w:rPr>
              <w:t>(</w:t>
            </w:r>
            <w:r w:rsidR="00320CCD">
              <w:rPr>
                <w:rFonts w:ascii="Arial" w:hAnsi="Arial" w:cs="Arial"/>
                <w:lang w:val="id-ID"/>
              </w:rPr>
              <w:t>3</w:t>
            </w:r>
            <w:r w:rsidR="00996290">
              <w:rPr>
                <w:rFonts w:ascii="Arial" w:hAnsi="Arial" w:cs="Arial"/>
                <w:lang w:val="id-ID"/>
              </w:rPr>
              <w:t>)-(9</w:t>
            </w:r>
            <w:r w:rsidR="002D0AD5" w:rsidRPr="00585ED0">
              <w:rPr>
                <w:rFonts w:ascii="Arial" w:hAnsi="Arial" w:cs="Arial"/>
                <w:lang w:val="id-ID"/>
              </w:rPr>
              <w:t>)</w:t>
            </w:r>
          </w:p>
        </w:tc>
        <w:tc>
          <w:tcPr>
            <w:tcW w:w="6560" w:type="dxa"/>
            <w:tcBorders>
              <w:bottom w:val="single" w:sz="4" w:space="0" w:color="auto"/>
            </w:tcBorders>
          </w:tcPr>
          <w:p w:rsidR="005502CE" w:rsidRDefault="005502CE" w:rsidP="000E362D">
            <w:pPr>
              <w:ind w:left="40"/>
              <w:jc w:val="both"/>
              <w:rPr>
                <w:rFonts w:ascii="Arial" w:hAnsi="Arial" w:cs="Arial"/>
                <w:lang w:val="id-ID"/>
              </w:rPr>
            </w:pPr>
            <w:r w:rsidRPr="00585ED0">
              <w:rPr>
                <w:rFonts w:ascii="Arial" w:hAnsi="Arial" w:cs="Arial"/>
                <w:lang w:val="nb-NO"/>
              </w:rPr>
              <w:t xml:space="preserve">Uraikan penggunaan dana </w:t>
            </w:r>
            <w:r w:rsidR="000E362D">
              <w:rPr>
                <w:rFonts w:ascii="Arial" w:hAnsi="Arial" w:cs="Arial"/>
                <w:lang w:val="id-ID"/>
              </w:rPr>
              <w:t xml:space="preserve"> sesuai dengan jenis penggunaannya (pendidikan, penelitian pengabdian kepada masyarakat, investasi sarana prasarana, investasi SDM, dll.)</w:t>
            </w:r>
            <w:r w:rsidR="00C9792F">
              <w:rPr>
                <w:rFonts w:ascii="Arial" w:hAnsi="Arial" w:cs="Arial"/>
                <w:lang w:val="id-ID"/>
              </w:rPr>
              <w:t xml:space="preserve"> selama tiga tahun terakhir</w:t>
            </w:r>
            <w:r w:rsidR="00652632">
              <w:rPr>
                <w:rFonts w:ascii="Arial" w:hAnsi="Arial" w:cs="Arial"/>
                <w:lang w:val="id-ID"/>
              </w:rPr>
              <w:t xml:space="preserve"> pada tabel</w:t>
            </w:r>
            <w:r w:rsidR="00652632" w:rsidRPr="00585ED0">
              <w:rPr>
                <w:rFonts w:ascii="Arial" w:hAnsi="Arial" w:cs="Arial"/>
                <w:lang w:val="id-ID"/>
              </w:rPr>
              <w:t xml:space="preserve"> yang telah disediakan</w:t>
            </w:r>
            <w:r w:rsidR="000E362D">
              <w:rPr>
                <w:rFonts w:ascii="Arial" w:hAnsi="Arial" w:cs="Arial"/>
                <w:lang w:val="id-ID"/>
              </w:rPr>
              <w:t>.</w:t>
            </w:r>
          </w:p>
          <w:p w:rsidR="000E362D" w:rsidRPr="00585ED0" w:rsidRDefault="000E362D" w:rsidP="000E362D">
            <w:pPr>
              <w:ind w:left="40"/>
              <w:rPr>
                <w:rFonts w:ascii="Arial" w:hAnsi="Arial" w:cs="Arial"/>
                <w:lang w:val="nb-NO"/>
              </w:rPr>
            </w:pPr>
          </w:p>
          <w:p w:rsidR="005502CE" w:rsidRPr="00320CCD" w:rsidRDefault="00320CCD" w:rsidP="00E34F11">
            <w:pPr>
              <w:rPr>
                <w:rFonts w:ascii="Arial" w:hAnsi="Arial" w:cs="Arial"/>
                <w:lang w:val="id-ID"/>
              </w:rPr>
            </w:pPr>
            <w:r>
              <w:rPr>
                <w:rFonts w:ascii="Arial" w:hAnsi="Arial" w:cs="Arial"/>
                <w:lang w:val="nb-NO"/>
              </w:rPr>
              <w:t>Tuliskan</w:t>
            </w:r>
            <w:r>
              <w:rPr>
                <w:rFonts w:ascii="Arial" w:hAnsi="Arial" w:cs="Arial"/>
                <w:lang w:val="id-ID"/>
              </w:rPr>
              <w:t xml:space="preserve"> pada:</w:t>
            </w:r>
          </w:p>
          <w:p w:rsidR="00320CCD" w:rsidRPr="003963C1" w:rsidRDefault="005502CE" w:rsidP="006D2F49">
            <w:pPr>
              <w:numPr>
                <w:ilvl w:val="0"/>
                <w:numId w:val="30"/>
              </w:numPr>
              <w:ind w:left="357"/>
              <w:jc w:val="both"/>
              <w:rPr>
                <w:rFonts w:ascii="Arial" w:hAnsi="Arial" w:cs="Arial"/>
                <w:lang w:val="nb-NO"/>
              </w:rPr>
            </w:pPr>
            <w:r w:rsidRPr="003963C1">
              <w:rPr>
                <w:rFonts w:ascii="Arial" w:hAnsi="Arial" w:cs="Arial"/>
                <w:lang w:val="nb-NO"/>
              </w:rPr>
              <w:t>kolom (3</w:t>
            </w:r>
            <w:r w:rsidR="00320CCD" w:rsidRPr="003963C1">
              <w:rPr>
                <w:rFonts w:ascii="Arial" w:hAnsi="Arial" w:cs="Arial"/>
                <w:lang w:val="id-ID"/>
              </w:rPr>
              <w:t>-4),</w:t>
            </w:r>
            <w:r w:rsidRPr="003963C1">
              <w:rPr>
                <w:rFonts w:ascii="Arial" w:hAnsi="Arial" w:cs="Arial"/>
                <w:lang w:val="nb-NO"/>
              </w:rPr>
              <w:t xml:space="preserve"> jumlah besarnya penggunaan dana dalam </w:t>
            </w:r>
            <w:r w:rsidR="00E34F11" w:rsidRPr="003963C1">
              <w:rPr>
                <w:rFonts w:ascii="Arial" w:hAnsi="Arial" w:cs="Arial"/>
                <w:lang w:val="nb-NO"/>
              </w:rPr>
              <w:t xml:space="preserve">juta </w:t>
            </w:r>
            <w:r w:rsidRPr="003963C1">
              <w:rPr>
                <w:rFonts w:ascii="Arial" w:hAnsi="Arial" w:cs="Arial"/>
                <w:lang w:val="nb-NO"/>
              </w:rPr>
              <w:t xml:space="preserve">rupiah </w:t>
            </w:r>
            <w:r w:rsidR="00320CCD"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00320CCD" w:rsidRPr="003963C1">
              <w:rPr>
                <w:rFonts w:ascii="Arial" w:hAnsi="Arial" w:cs="Arial"/>
                <w:lang w:val="id-ID"/>
              </w:rPr>
              <w:t>TS-2;</w:t>
            </w:r>
          </w:p>
          <w:p w:rsidR="00320CCD" w:rsidRPr="003963C1" w:rsidRDefault="005502CE" w:rsidP="006D2F49">
            <w:pPr>
              <w:numPr>
                <w:ilvl w:val="0"/>
                <w:numId w:val="30"/>
              </w:numPr>
              <w:ind w:left="357"/>
              <w:jc w:val="both"/>
              <w:rPr>
                <w:rFonts w:ascii="Arial" w:hAnsi="Arial" w:cs="Arial"/>
                <w:lang w:val="nb-NO"/>
              </w:rPr>
            </w:pPr>
            <w:r w:rsidRPr="003963C1">
              <w:rPr>
                <w:rFonts w:ascii="Arial" w:hAnsi="Arial" w:cs="Arial"/>
                <w:lang w:val="nb-NO"/>
              </w:rPr>
              <w:t>kolom (</w:t>
            </w:r>
            <w:r w:rsidR="00320CCD" w:rsidRPr="003963C1">
              <w:rPr>
                <w:rFonts w:ascii="Arial" w:hAnsi="Arial" w:cs="Arial"/>
                <w:lang w:val="id-ID"/>
              </w:rPr>
              <w:t>5-6</w:t>
            </w:r>
            <w:r w:rsidRPr="003963C1">
              <w:rPr>
                <w:rFonts w:ascii="Arial" w:hAnsi="Arial" w:cs="Arial"/>
                <w:lang w:val="nb-NO"/>
              </w:rPr>
              <w:t>)</w:t>
            </w:r>
            <w:r w:rsidR="00320CCD" w:rsidRPr="003963C1">
              <w:rPr>
                <w:rFonts w:ascii="Arial" w:hAnsi="Arial" w:cs="Arial"/>
                <w:lang w:val="id-ID"/>
              </w:rPr>
              <w:t>,</w:t>
            </w:r>
            <w:r w:rsidRPr="003963C1">
              <w:rPr>
                <w:rFonts w:ascii="Arial" w:hAnsi="Arial" w:cs="Arial"/>
                <w:lang w:val="nb-NO"/>
              </w:rPr>
              <w:t xml:space="preserve">  </w:t>
            </w:r>
            <w:r w:rsidR="00320CCD" w:rsidRPr="003963C1">
              <w:rPr>
                <w:rFonts w:ascii="Arial" w:hAnsi="Arial" w:cs="Arial"/>
                <w:lang w:val="nb-NO"/>
              </w:rPr>
              <w:t xml:space="preserve">jumlah besarnya penggunaan dana dalam juta rupiah </w:t>
            </w:r>
            <w:r w:rsidR="00320CCD" w:rsidRPr="003963C1">
              <w:rPr>
                <w:rFonts w:ascii="Arial" w:hAnsi="Arial" w:cs="Arial"/>
                <w:lang w:val="id-ID"/>
              </w:rPr>
              <w:t xml:space="preserve">dan persentase dari </w:t>
            </w:r>
            <w:r w:rsidR="00320CCD" w:rsidRPr="003963C1">
              <w:rPr>
                <w:rFonts w:ascii="Arial" w:hAnsi="Arial" w:cs="Arial"/>
                <w:lang w:val="nb-NO"/>
              </w:rPr>
              <w:t xml:space="preserve">dari masing-masing jenis penggunaan dana pada </w:t>
            </w:r>
            <w:r w:rsidR="00320CCD" w:rsidRPr="003963C1">
              <w:rPr>
                <w:rFonts w:ascii="Arial" w:hAnsi="Arial" w:cs="Arial"/>
                <w:lang w:val="id-ID"/>
              </w:rPr>
              <w:t>TS-1;</w:t>
            </w:r>
          </w:p>
          <w:p w:rsidR="003963C1" w:rsidRPr="003963C1" w:rsidRDefault="003963C1" w:rsidP="006D2F49">
            <w:pPr>
              <w:numPr>
                <w:ilvl w:val="0"/>
                <w:numId w:val="30"/>
              </w:numPr>
              <w:ind w:left="357"/>
              <w:jc w:val="both"/>
              <w:rPr>
                <w:rFonts w:ascii="Arial" w:hAnsi="Arial" w:cs="Arial"/>
                <w:lang w:val="nb-NO"/>
              </w:rPr>
            </w:pPr>
            <w:r w:rsidRPr="003963C1">
              <w:rPr>
                <w:rFonts w:ascii="Arial" w:hAnsi="Arial" w:cs="Arial"/>
                <w:lang w:val="nb-NO"/>
              </w:rPr>
              <w:t>kolom (</w:t>
            </w:r>
            <w:r w:rsidRPr="003963C1">
              <w:rPr>
                <w:rFonts w:ascii="Arial" w:hAnsi="Arial" w:cs="Arial"/>
                <w:lang w:val="id-ID"/>
              </w:rPr>
              <w:t>7-8</w:t>
            </w:r>
            <w:r w:rsidRPr="003963C1">
              <w:rPr>
                <w:rFonts w:ascii="Arial" w:hAnsi="Arial" w:cs="Arial"/>
                <w:lang w:val="nb-NO"/>
              </w:rPr>
              <w:t>)</w:t>
            </w:r>
            <w:r w:rsidRPr="003963C1">
              <w:rPr>
                <w:rFonts w:ascii="Arial" w:hAnsi="Arial" w:cs="Arial"/>
                <w:lang w:val="id-ID"/>
              </w:rPr>
              <w:t>,</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w:t>
            </w:r>
          </w:p>
          <w:p w:rsidR="005502CE" w:rsidRPr="00996290" w:rsidRDefault="005502CE" w:rsidP="006D2F49">
            <w:pPr>
              <w:numPr>
                <w:ilvl w:val="0"/>
                <w:numId w:val="30"/>
              </w:numPr>
              <w:ind w:left="357"/>
              <w:jc w:val="both"/>
              <w:rPr>
                <w:rFonts w:ascii="Arial" w:hAnsi="Arial" w:cs="Arial"/>
                <w:lang w:val="nb-NO"/>
              </w:rPr>
            </w:pPr>
            <w:r w:rsidRPr="003963C1">
              <w:rPr>
                <w:rFonts w:ascii="Arial" w:hAnsi="Arial" w:cs="Arial"/>
                <w:lang w:val="nb-NO"/>
              </w:rPr>
              <w:t>baris terakhir (kolom 3, 4, 5, 6,</w:t>
            </w:r>
            <w:r w:rsidR="003963C1">
              <w:rPr>
                <w:rFonts w:ascii="Arial" w:hAnsi="Arial" w:cs="Arial"/>
                <w:lang w:val="id-ID"/>
              </w:rPr>
              <w:t xml:space="preserve"> </w:t>
            </w:r>
            <w:r w:rsidRPr="003963C1">
              <w:rPr>
                <w:rFonts w:ascii="Arial" w:hAnsi="Arial" w:cs="Arial"/>
                <w:lang w:val="nb-NO"/>
              </w:rPr>
              <w:t>7 dan 8)</w:t>
            </w:r>
            <w:r w:rsidR="003963C1" w:rsidRPr="003963C1">
              <w:rPr>
                <w:rFonts w:ascii="Arial" w:hAnsi="Arial" w:cs="Arial"/>
                <w:lang w:val="id-ID"/>
              </w:rPr>
              <w:t>,</w:t>
            </w:r>
            <w:r w:rsidRPr="003963C1">
              <w:rPr>
                <w:rFonts w:ascii="Arial" w:hAnsi="Arial" w:cs="Arial"/>
                <w:lang w:val="nb-NO"/>
              </w:rPr>
              <w:t xml:space="preserve"> total jumlah penggunaan dana dan persentase dari penggunaan dana sesuai dengan kategori masing-masing kolom pada</w:t>
            </w:r>
            <w:r w:rsidR="003963C1" w:rsidRPr="003963C1">
              <w:rPr>
                <w:rFonts w:ascii="Arial" w:hAnsi="Arial" w:cs="Arial"/>
                <w:lang w:val="id-ID"/>
              </w:rPr>
              <w:t xml:space="preserve"> TS-2, TS-1, TS</w:t>
            </w:r>
            <w:r w:rsidR="00996290">
              <w:rPr>
                <w:rFonts w:ascii="Arial" w:hAnsi="Arial" w:cs="Arial"/>
                <w:lang w:val="id-ID"/>
              </w:rPr>
              <w:t>;</w:t>
            </w:r>
          </w:p>
          <w:p w:rsidR="00996290" w:rsidRPr="00585ED0" w:rsidRDefault="00996290" w:rsidP="00996290">
            <w:pPr>
              <w:numPr>
                <w:ilvl w:val="0"/>
                <w:numId w:val="30"/>
              </w:numPr>
              <w:ind w:left="357"/>
              <w:jc w:val="both"/>
              <w:rPr>
                <w:rFonts w:ascii="Arial" w:hAnsi="Arial" w:cs="Arial"/>
                <w:lang w:val="nb-NO"/>
              </w:rPr>
            </w:pPr>
            <w:r>
              <w:rPr>
                <w:rFonts w:ascii="Arial" w:hAnsi="Arial" w:cs="Arial"/>
                <w:lang w:val="id-ID"/>
              </w:rPr>
              <w:t>kolom (9), total  dana pada TS-2 hingga TS dari masing-masing jenis penggunaan/alokasi dana.</w:t>
            </w:r>
          </w:p>
        </w:tc>
      </w:tr>
      <w:tr w:rsidR="003963C1" w:rsidRPr="00585ED0" w:rsidTr="00D66DCC">
        <w:trPr>
          <w:trHeight w:val="2856"/>
        </w:trPr>
        <w:tc>
          <w:tcPr>
            <w:tcW w:w="1104" w:type="dxa"/>
          </w:tcPr>
          <w:p w:rsidR="003963C1" w:rsidRPr="00585ED0" w:rsidRDefault="003963C1" w:rsidP="003326BE">
            <w:pPr>
              <w:jc w:val="center"/>
              <w:rPr>
                <w:rFonts w:ascii="Arial" w:hAnsi="Arial" w:cs="Arial"/>
              </w:rPr>
            </w:pPr>
            <w:r w:rsidRPr="00585ED0">
              <w:rPr>
                <w:rFonts w:ascii="Arial" w:hAnsi="Arial" w:cs="Arial"/>
              </w:rPr>
              <w:lastRenderedPageBreak/>
              <w:t>6.4</w:t>
            </w:r>
          </w:p>
        </w:tc>
        <w:tc>
          <w:tcPr>
            <w:tcW w:w="1408" w:type="dxa"/>
          </w:tcPr>
          <w:p w:rsidR="003963C1" w:rsidRPr="00BA27F0" w:rsidRDefault="003963C1" w:rsidP="003326BE">
            <w:pPr>
              <w:jc w:val="center"/>
              <w:rPr>
                <w:rFonts w:ascii="Arial" w:hAnsi="Arial" w:cs="Arial"/>
                <w:lang w:val="id-ID"/>
              </w:rPr>
            </w:pPr>
            <w:r>
              <w:rPr>
                <w:rFonts w:ascii="Arial" w:hAnsi="Arial" w:cs="Arial"/>
                <w:lang w:val="id-ID"/>
              </w:rPr>
              <w:t>(1)-(4)</w:t>
            </w:r>
          </w:p>
        </w:tc>
        <w:tc>
          <w:tcPr>
            <w:tcW w:w="6560" w:type="dxa"/>
          </w:tcPr>
          <w:p w:rsidR="003963C1" w:rsidRPr="003963C1" w:rsidRDefault="003963C1" w:rsidP="00652632">
            <w:pPr>
              <w:ind w:left="40"/>
              <w:jc w:val="both"/>
              <w:rPr>
                <w:rFonts w:ascii="Arial" w:hAnsi="Arial" w:cs="Arial"/>
                <w:noProof/>
                <w:lang w:val="id-ID"/>
              </w:rPr>
            </w:pPr>
            <w:r>
              <w:rPr>
                <w:rFonts w:ascii="Arial" w:hAnsi="Arial" w:cs="Arial"/>
                <w:noProof/>
                <w:lang w:val="id-ID"/>
              </w:rPr>
              <w:t>Tulisk</w:t>
            </w:r>
            <w:r w:rsidRPr="00585ED0">
              <w:rPr>
                <w:rFonts w:ascii="Arial" w:hAnsi="Arial" w:cs="Arial"/>
                <w:noProof/>
              </w:rPr>
              <w:t>an dana untuk kegiatan penelitian selama tiga tahun terakhir yang dilakukan oleh dosen yang sesuai den</w:t>
            </w:r>
            <w:r>
              <w:rPr>
                <w:rFonts w:ascii="Arial" w:hAnsi="Arial" w:cs="Arial"/>
                <w:noProof/>
              </w:rPr>
              <w:t>gan keahliannya  program studi</w:t>
            </w:r>
            <w:r>
              <w:rPr>
                <w:rFonts w:ascii="Arial" w:hAnsi="Arial" w:cs="Arial"/>
                <w:noProof/>
                <w:lang w:val="id-ID"/>
              </w:rPr>
              <w:t>.</w:t>
            </w:r>
            <w:r w:rsidR="00652632">
              <w:rPr>
                <w:rFonts w:ascii="Arial" w:hAnsi="Arial" w:cs="Arial"/>
                <w:lang w:val="id-ID"/>
              </w:rPr>
              <w:t xml:space="preserve"> pada tabel</w:t>
            </w:r>
            <w:r w:rsidR="00652632" w:rsidRPr="00585ED0">
              <w:rPr>
                <w:rFonts w:ascii="Arial" w:hAnsi="Arial" w:cs="Arial"/>
                <w:lang w:val="id-ID"/>
              </w:rPr>
              <w:t xml:space="preserve"> yang telah disediakan</w:t>
            </w:r>
            <w:r w:rsidR="00652632">
              <w:rPr>
                <w:rFonts w:ascii="Arial" w:hAnsi="Arial" w:cs="Arial"/>
                <w:lang w:val="id-ID"/>
              </w:rPr>
              <w:t>.</w:t>
            </w:r>
          </w:p>
          <w:p w:rsidR="003963C1" w:rsidRPr="003963C1" w:rsidRDefault="003963C1" w:rsidP="003963C1">
            <w:pPr>
              <w:ind w:left="40"/>
              <w:rPr>
                <w:rFonts w:ascii="Arial" w:hAnsi="Arial" w:cs="Arial"/>
                <w:noProof/>
                <w:lang w:val="id-ID"/>
              </w:rPr>
            </w:pPr>
          </w:p>
          <w:p w:rsidR="003963C1" w:rsidRPr="003963C1" w:rsidRDefault="003963C1" w:rsidP="006A5B24">
            <w:pPr>
              <w:jc w:val="both"/>
              <w:rPr>
                <w:rFonts w:ascii="Arial" w:hAnsi="Arial" w:cs="Arial"/>
                <w:noProof/>
                <w:lang w:val="id-ID"/>
              </w:rPr>
            </w:pPr>
            <w:r>
              <w:rPr>
                <w:rFonts w:ascii="Arial" w:hAnsi="Arial" w:cs="Arial"/>
                <w:noProof/>
              </w:rPr>
              <w:t>Tuliska</w:t>
            </w:r>
            <w:r>
              <w:rPr>
                <w:rFonts w:ascii="Arial" w:hAnsi="Arial" w:cs="Arial"/>
                <w:noProof/>
                <w:lang w:val="id-ID"/>
              </w:rPr>
              <w:t>n pada:</w:t>
            </w:r>
          </w:p>
          <w:p w:rsidR="003963C1" w:rsidRPr="00585ED0" w:rsidRDefault="003963C1" w:rsidP="006D2F49">
            <w:pPr>
              <w:numPr>
                <w:ilvl w:val="0"/>
                <w:numId w:val="31"/>
              </w:numPr>
              <w:rPr>
                <w:rFonts w:ascii="Arial" w:hAnsi="Arial" w:cs="Arial"/>
                <w:noProof/>
              </w:rPr>
            </w:pPr>
            <w:r w:rsidRPr="00585ED0">
              <w:rPr>
                <w:rFonts w:ascii="Arial" w:hAnsi="Arial" w:cs="Arial"/>
                <w:noProof/>
              </w:rPr>
              <w:t>kolom (1)</w:t>
            </w:r>
            <w:r>
              <w:rPr>
                <w:rFonts w:ascii="Arial" w:hAnsi="Arial" w:cs="Arial"/>
                <w:noProof/>
                <w:lang w:val="id-ID"/>
              </w:rPr>
              <w:t>,</w:t>
            </w:r>
            <w:r w:rsidRPr="00585ED0">
              <w:rPr>
                <w:rFonts w:ascii="Arial" w:hAnsi="Arial" w:cs="Arial"/>
                <w:noProof/>
              </w:rPr>
              <w:t xml:space="preserve"> tahun dilaksanakan penelitian</w:t>
            </w:r>
            <w:r>
              <w:rPr>
                <w:rFonts w:ascii="Arial" w:hAnsi="Arial" w:cs="Arial"/>
                <w:noProof/>
                <w:lang w:val="id-ID"/>
              </w:rPr>
              <w:t>;</w:t>
            </w:r>
          </w:p>
          <w:p w:rsidR="003963C1" w:rsidRPr="00585ED0" w:rsidRDefault="003963C1" w:rsidP="006D2F49">
            <w:pPr>
              <w:numPr>
                <w:ilvl w:val="0"/>
                <w:numId w:val="31"/>
              </w:numPr>
              <w:rPr>
                <w:rFonts w:ascii="Arial" w:hAnsi="Arial" w:cs="Arial"/>
                <w:noProof/>
              </w:rPr>
            </w:pPr>
            <w:r w:rsidRPr="00585ED0">
              <w:rPr>
                <w:rFonts w:ascii="Arial" w:hAnsi="Arial" w:cs="Arial"/>
                <w:noProof/>
              </w:rPr>
              <w:t>kolom (2)</w:t>
            </w:r>
            <w:r>
              <w:rPr>
                <w:rFonts w:ascii="Arial" w:hAnsi="Arial" w:cs="Arial"/>
                <w:noProof/>
                <w:lang w:val="id-ID"/>
              </w:rPr>
              <w:t>,</w:t>
            </w:r>
            <w:r w:rsidRPr="00585ED0">
              <w:rPr>
                <w:rFonts w:ascii="Arial" w:hAnsi="Arial" w:cs="Arial"/>
                <w:noProof/>
              </w:rPr>
              <w:t xml:space="preserve"> judul penelitian</w:t>
            </w:r>
            <w:r>
              <w:rPr>
                <w:rFonts w:ascii="Arial" w:hAnsi="Arial" w:cs="Arial"/>
                <w:noProof/>
                <w:lang w:val="id-ID"/>
              </w:rPr>
              <w:t>;</w:t>
            </w:r>
          </w:p>
          <w:p w:rsidR="003963C1" w:rsidRPr="00585ED0" w:rsidRDefault="003963C1" w:rsidP="006D2F49">
            <w:pPr>
              <w:numPr>
                <w:ilvl w:val="0"/>
                <w:numId w:val="31"/>
              </w:numPr>
              <w:rPr>
                <w:rFonts w:ascii="Arial" w:hAnsi="Arial" w:cs="Arial"/>
                <w:noProof/>
              </w:rPr>
            </w:pPr>
            <w:r w:rsidRPr="00585ED0">
              <w:rPr>
                <w:rFonts w:ascii="Arial" w:hAnsi="Arial" w:cs="Arial"/>
                <w:noProof/>
              </w:rPr>
              <w:t>kolom (3)</w:t>
            </w:r>
            <w:r>
              <w:rPr>
                <w:rFonts w:ascii="Arial" w:hAnsi="Arial" w:cs="Arial"/>
                <w:noProof/>
                <w:lang w:val="id-ID"/>
              </w:rPr>
              <w:t>;</w:t>
            </w:r>
            <w:r w:rsidRPr="00585ED0">
              <w:rPr>
                <w:rFonts w:ascii="Arial" w:hAnsi="Arial" w:cs="Arial"/>
                <w:noProof/>
              </w:rPr>
              <w:t xml:space="preserve"> sumber dan jenis dana penelitian</w:t>
            </w:r>
            <w:r>
              <w:rPr>
                <w:rFonts w:ascii="Arial" w:hAnsi="Arial" w:cs="Arial"/>
                <w:noProof/>
                <w:lang w:val="id-ID"/>
              </w:rPr>
              <w:t>;</w:t>
            </w:r>
          </w:p>
          <w:p w:rsidR="003963C1" w:rsidRPr="00585ED0" w:rsidRDefault="003963C1" w:rsidP="006D2F49">
            <w:pPr>
              <w:numPr>
                <w:ilvl w:val="0"/>
                <w:numId w:val="31"/>
              </w:numPr>
              <w:rPr>
                <w:rFonts w:ascii="Arial" w:hAnsi="Arial" w:cs="Arial"/>
                <w:noProof/>
              </w:rPr>
            </w:pPr>
            <w:r w:rsidRPr="00585ED0">
              <w:rPr>
                <w:rFonts w:ascii="Arial" w:hAnsi="Arial" w:cs="Arial"/>
                <w:noProof/>
              </w:rPr>
              <w:t>kolom (4)</w:t>
            </w:r>
            <w:r>
              <w:rPr>
                <w:rFonts w:ascii="Arial" w:hAnsi="Arial" w:cs="Arial"/>
                <w:noProof/>
                <w:lang w:val="id-ID"/>
              </w:rPr>
              <w:t>;</w:t>
            </w:r>
            <w:r w:rsidRPr="00585ED0">
              <w:rPr>
                <w:rFonts w:ascii="Arial" w:hAnsi="Arial" w:cs="Arial"/>
                <w:noProof/>
              </w:rPr>
              <w:t xml:space="preserve"> jumlah da</w:t>
            </w:r>
            <w:r>
              <w:rPr>
                <w:rFonts w:ascii="Arial" w:hAnsi="Arial" w:cs="Arial"/>
                <w:noProof/>
              </w:rPr>
              <w:t xml:space="preserve">na penelitian </w:t>
            </w:r>
            <w:r>
              <w:rPr>
                <w:rFonts w:ascii="Arial" w:hAnsi="Arial" w:cs="Arial"/>
                <w:noProof/>
                <w:lang w:val="id-ID"/>
              </w:rPr>
              <w:t>(</w:t>
            </w:r>
            <w:r>
              <w:rPr>
                <w:rFonts w:ascii="Arial" w:hAnsi="Arial" w:cs="Arial"/>
                <w:noProof/>
              </w:rPr>
              <w:t>dalam juta rupiah</w:t>
            </w:r>
            <w:r>
              <w:rPr>
                <w:rFonts w:ascii="Arial" w:hAnsi="Arial" w:cs="Arial"/>
                <w:noProof/>
                <w:lang w:val="id-ID"/>
              </w:rPr>
              <w:t>);</w:t>
            </w:r>
          </w:p>
        </w:tc>
      </w:tr>
      <w:tr w:rsidR="005502CE" w:rsidRPr="00585ED0" w:rsidTr="009D59BD">
        <w:tc>
          <w:tcPr>
            <w:tcW w:w="1104" w:type="dxa"/>
          </w:tcPr>
          <w:p w:rsidR="005502CE" w:rsidRPr="00585ED0" w:rsidRDefault="005502CE" w:rsidP="003326BE">
            <w:pPr>
              <w:jc w:val="center"/>
              <w:rPr>
                <w:rFonts w:ascii="Arial" w:hAnsi="Arial" w:cs="Arial"/>
              </w:rPr>
            </w:pPr>
            <w:r w:rsidRPr="00585ED0">
              <w:rPr>
                <w:rFonts w:ascii="Arial" w:hAnsi="Arial" w:cs="Arial"/>
              </w:rPr>
              <w:t>6.5</w:t>
            </w:r>
          </w:p>
        </w:tc>
        <w:tc>
          <w:tcPr>
            <w:tcW w:w="1408" w:type="dxa"/>
          </w:tcPr>
          <w:p w:rsidR="005502CE" w:rsidRPr="00C93705" w:rsidRDefault="00C93705" w:rsidP="003326BE">
            <w:pPr>
              <w:jc w:val="center"/>
              <w:rPr>
                <w:rFonts w:ascii="Arial" w:hAnsi="Arial" w:cs="Arial"/>
                <w:lang w:val="id-ID"/>
              </w:rPr>
            </w:pPr>
            <w:r>
              <w:rPr>
                <w:rFonts w:ascii="Arial" w:hAnsi="Arial" w:cs="Arial"/>
                <w:lang w:val="id-ID"/>
              </w:rPr>
              <w:t>(1)-(4)</w:t>
            </w:r>
          </w:p>
        </w:tc>
        <w:tc>
          <w:tcPr>
            <w:tcW w:w="6560" w:type="dxa"/>
          </w:tcPr>
          <w:p w:rsidR="005502CE" w:rsidRPr="00655B55" w:rsidRDefault="00655B55" w:rsidP="00655B55">
            <w:pPr>
              <w:ind w:left="40"/>
              <w:jc w:val="both"/>
              <w:rPr>
                <w:rFonts w:ascii="Arial" w:hAnsi="Arial" w:cs="Arial"/>
                <w:noProof/>
                <w:lang w:val="id-ID"/>
              </w:rPr>
            </w:pPr>
            <w:r>
              <w:rPr>
                <w:rFonts w:ascii="Arial" w:hAnsi="Arial" w:cs="Arial"/>
                <w:noProof/>
                <w:lang w:val="id-ID"/>
              </w:rPr>
              <w:t>Tuliskan</w:t>
            </w:r>
            <w:r w:rsidR="005502CE" w:rsidRPr="00585ED0">
              <w:rPr>
                <w:rFonts w:ascii="Arial" w:hAnsi="Arial" w:cs="Arial"/>
                <w:noProof/>
              </w:rPr>
              <w:t xml:space="preserve"> dana yang diperoleh dari dan un</w:t>
            </w:r>
            <w:r w:rsidR="00E34F11">
              <w:rPr>
                <w:rFonts w:ascii="Arial" w:hAnsi="Arial" w:cs="Arial"/>
                <w:noProof/>
              </w:rPr>
              <w:t>tuk kegiatan pelayanan/</w:t>
            </w:r>
            <w:r w:rsidR="005502CE" w:rsidRPr="00585ED0">
              <w:rPr>
                <w:rFonts w:ascii="Arial" w:hAnsi="Arial" w:cs="Arial"/>
                <w:noProof/>
              </w:rPr>
              <w:t>pengabdian kepada masyarakat pada tiga tahun terak</w:t>
            </w:r>
            <w:r>
              <w:rPr>
                <w:rFonts w:ascii="Arial" w:hAnsi="Arial" w:cs="Arial"/>
                <w:noProof/>
                <w:lang w:val="id-ID"/>
              </w:rPr>
              <w:t>h</w:t>
            </w:r>
            <w:r w:rsidR="005502CE" w:rsidRPr="00585ED0">
              <w:rPr>
                <w:rFonts w:ascii="Arial" w:hAnsi="Arial" w:cs="Arial"/>
                <w:noProof/>
              </w:rPr>
              <w:t>i</w:t>
            </w:r>
            <w:r w:rsidR="00652632">
              <w:rPr>
                <w:rFonts w:ascii="Arial" w:hAnsi="Arial" w:cs="Arial"/>
                <w:noProof/>
                <w:lang w:val="id-ID"/>
              </w:rPr>
              <w:t>r</w:t>
            </w:r>
            <w:r w:rsidR="00652632">
              <w:rPr>
                <w:rFonts w:ascii="Arial" w:hAnsi="Arial" w:cs="Arial"/>
                <w:lang w:val="id-ID"/>
              </w:rPr>
              <w:t xml:space="preserve"> pada tabel</w:t>
            </w:r>
            <w:r w:rsidR="00652632" w:rsidRPr="00585ED0">
              <w:rPr>
                <w:rFonts w:ascii="Arial" w:hAnsi="Arial" w:cs="Arial"/>
                <w:lang w:val="id-ID"/>
              </w:rPr>
              <w:t xml:space="preserve"> yang telah disediakan</w:t>
            </w:r>
            <w:r>
              <w:rPr>
                <w:rFonts w:ascii="Arial" w:hAnsi="Arial" w:cs="Arial"/>
                <w:noProof/>
                <w:lang w:val="id-ID"/>
              </w:rPr>
              <w:t>.</w:t>
            </w:r>
          </w:p>
          <w:p w:rsidR="005502CE" w:rsidRPr="00585ED0" w:rsidRDefault="005502CE" w:rsidP="003326BE">
            <w:pPr>
              <w:jc w:val="both"/>
              <w:rPr>
                <w:rFonts w:ascii="Arial" w:hAnsi="Arial" w:cs="Arial"/>
                <w:noProof/>
              </w:rPr>
            </w:pPr>
          </w:p>
          <w:p w:rsidR="005502CE" w:rsidRPr="00585ED0" w:rsidRDefault="005502CE" w:rsidP="003326BE">
            <w:pPr>
              <w:jc w:val="both"/>
              <w:rPr>
                <w:rFonts w:ascii="Arial" w:hAnsi="Arial" w:cs="Arial"/>
                <w:noProof/>
              </w:rPr>
            </w:pPr>
            <w:r w:rsidRPr="00585ED0">
              <w:rPr>
                <w:rFonts w:ascii="Arial" w:hAnsi="Arial" w:cs="Arial"/>
                <w:noProof/>
              </w:rPr>
              <w:t>Tuliskan</w:t>
            </w:r>
            <w:r w:rsidR="00655B55">
              <w:rPr>
                <w:rFonts w:ascii="Arial" w:hAnsi="Arial" w:cs="Arial"/>
                <w:noProof/>
                <w:lang w:val="id-ID"/>
              </w:rPr>
              <w:t xml:space="preserve"> pada</w:t>
            </w:r>
            <w:r w:rsidRPr="00585ED0">
              <w:rPr>
                <w:rFonts w:ascii="Arial" w:hAnsi="Arial" w:cs="Arial"/>
                <w:noProof/>
              </w:rPr>
              <w:t>:</w:t>
            </w:r>
          </w:p>
          <w:p w:rsidR="005502CE" w:rsidRPr="00585ED0" w:rsidRDefault="005502CE" w:rsidP="006D2F49">
            <w:pPr>
              <w:numPr>
                <w:ilvl w:val="0"/>
                <w:numId w:val="32"/>
              </w:numPr>
              <w:rPr>
                <w:rFonts w:ascii="Arial" w:hAnsi="Arial" w:cs="Arial"/>
                <w:noProof/>
              </w:rPr>
            </w:pPr>
            <w:r w:rsidRPr="00585ED0">
              <w:rPr>
                <w:rFonts w:ascii="Arial" w:hAnsi="Arial" w:cs="Arial"/>
                <w:noProof/>
              </w:rPr>
              <w:t>kolom (1)</w:t>
            </w:r>
            <w:r w:rsidR="00655B55">
              <w:rPr>
                <w:rFonts w:ascii="Arial" w:hAnsi="Arial" w:cs="Arial"/>
                <w:noProof/>
                <w:lang w:val="id-ID"/>
              </w:rPr>
              <w:t>,</w:t>
            </w:r>
            <w:r w:rsidRPr="00585ED0">
              <w:rPr>
                <w:rFonts w:ascii="Arial" w:hAnsi="Arial" w:cs="Arial"/>
                <w:noProof/>
              </w:rPr>
              <w:t xml:space="preserve"> tahun pelaksan</w:t>
            </w:r>
            <w:r w:rsidR="00E34F11">
              <w:rPr>
                <w:rFonts w:ascii="Arial" w:hAnsi="Arial" w:cs="Arial"/>
                <w:noProof/>
              </w:rPr>
              <w:t>aan kegiatan pelayanan/</w:t>
            </w:r>
            <w:r w:rsidRPr="00585ED0">
              <w:rPr>
                <w:rFonts w:ascii="Arial" w:hAnsi="Arial" w:cs="Arial"/>
                <w:noProof/>
              </w:rPr>
              <w:t>pengabdian kepada masyarakat</w:t>
            </w:r>
            <w:r w:rsidR="00655B55">
              <w:rPr>
                <w:rFonts w:ascii="Arial" w:hAnsi="Arial" w:cs="Arial"/>
                <w:noProof/>
                <w:lang w:val="id-ID"/>
              </w:rPr>
              <w:t>;</w:t>
            </w:r>
          </w:p>
          <w:p w:rsidR="005502CE" w:rsidRPr="00585ED0" w:rsidRDefault="005502CE" w:rsidP="006D2F49">
            <w:pPr>
              <w:numPr>
                <w:ilvl w:val="0"/>
                <w:numId w:val="32"/>
              </w:numPr>
              <w:rPr>
                <w:rFonts w:ascii="Arial" w:hAnsi="Arial" w:cs="Arial"/>
                <w:noProof/>
              </w:rPr>
            </w:pPr>
            <w:r w:rsidRPr="00585ED0">
              <w:rPr>
                <w:rFonts w:ascii="Arial" w:hAnsi="Arial" w:cs="Arial"/>
                <w:noProof/>
              </w:rPr>
              <w:t>kolom (2)</w:t>
            </w:r>
            <w:r w:rsidR="00655B55">
              <w:rPr>
                <w:rFonts w:ascii="Arial" w:hAnsi="Arial" w:cs="Arial"/>
                <w:noProof/>
                <w:lang w:val="id-ID"/>
              </w:rPr>
              <w:t>,</w:t>
            </w:r>
            <w:r w:rsidRPr="00585ED0">
              <w:rPr>
                <w:rFonts w:ascii="Arial" w:hAnsi="Arial" w:cs="Arial"/>
                <w:noProof/>
              </w:rPr>
              <w:t xml:space="preserve"> </w:t>
            </w:r>
            <w:r w:rsidR="00655B55">
              <w:rPr>
                <w:rFonts w:ascii="Arial" w:hAnsi="Arial" w:cs="Arial"/>
                <w:noProof/>
                <w:lang w:val="id-ID"/>
              </w:rPr>
              <w:t>j</w:t>
            </w:r>
            <w:r w:rsidRPr="00585ED0">
              <w:rPr>
                <w:rFonts w:ascii="Arial" w:hAnsi="Arial" w:cs="Arial"/>
                <w:noProof/>
              </w:rPr>
              <w:t>udul kegiatan pelayanan</w:t>
            </w:r>
            <w:r w:rsidR="00E34F11">
              <w:rPr>
                <w:rFonts w:ascii="Arial" w:hAnsi="Arial" w:cs="Arial"/>
                <w:noProof/>
              </w:rPr>
              <w:t>/</w:t>
            </w:r>
            <w:r w:rsidRPr="00585ED0">
              <w:rPr>
                <w:rFonts w:ascii="Arial" w:hAnsi="Arial" w:cs="Arial"/>
                <w:noProof/>
              </w:rPr>
              <w:t>pengabdian kepada masyarakat</w:t>
            </w:r>
            <w:r w:rsidR="00D66DCC">
              <w:rPr>
                <w:rFonts w:ascii="Arial" w:hAnsi="Arial" w:cs="Arial"/>
                <w:noProof/>
                <w:lang w:val="id-ID"/>
              </w:rPr>
              <w:t>;</w:t>
            </w:r>
          </w:p>
          <w:p w:rsidR="005502CE" w:rsidRPr="00585ED0" w:rsidRDefault="005502CE" w:rsidP="006D2F49">
            <w:pPr>
              <w:numPr>
                <w:ilvl w:val="0"/>
                <w:numId w:val="32"/>
              </w:numPr>
              <w:rPr>
                <w:rFonts w:ascii="Arial" w:hAnsi="Arial" w:cs="Arial"/>
                <w:noProof/>
              </w:rPr>
            </w:pPr>
            <w:r w:rsidRPr="00585ED0">
              <w:rPr>
                <w:rFonts w:ascii="Arial" w:hAnsi="Arial" w:cs="Arial"/>
                <w:noProof/>
              </w:rPr>
              <w:t>kolom (3)</w:t>
            </w:r>
            <w:r w:rsidR="00D66DCC">
              <w:rPr>
                <w:rFonts w:ascii="Arial" w:hAnsi="Arial" w:cs="Arial"/>
                <w:noProof/>
                <w:lang w:val="id-ID"/>
              </w:rPr>
              <w:t>,</w:t>
            </w:r>
            <w:r w:rsidRPr="00585ED0">
              <w:rPr>
                <w:rFonts w:ascii="Arial" w:hAnsi="Arial" w:cs="Arial"/>
                <w:noProof/>
              </w:rPr>
              <w:t xml:space="preserve"> sumber dan jenis dana</w:t>
            </w:r>
            <w:r w:rsidR="00D66DCC">
              <w:rPr>
                <w:rFonts w:ascii="Arial" w:hAnsi="Arial" w:cs="Arial"/>
                <w:noProof/>
                <w:lang w:val="id-ID"/>
              </w:rPr>
              <w:t>;</w:t>
            </w:r>
          </w:p>
          <w:p w:rsidR="005502CE" w:rsidRPr="00585ED0" w:rsidRDefault="005502CE" w:rsidP="006D2F49">
            <w:pPr>
              <w:numPr>
                <w:ilvl w:val="0"/>
                <w:numId w:val="32"/>
              </w:numPr>
              <w:rPr>
                <w:rFonts w:ascii="Arial" w:hAnsi="Arial" w:cs="Arial"/>
                <w:noProof/>
              </w:rPr>
            </w:pPr>
            <w:r w:rsidRPr="00585ED0">
              <w:rPr>
                <w:rFonts w:ascii="Arial" w:hAnsi="Arial" w:cs="Arial"/>
                <w:noProof/>
              </w:rPr>
              <w:t>kolom (4) jumlah dana (dalam juta rupiah).</w:t>
            </w:r>
          </w:p>
        </w:tc>
      </w:tr>
      <w:tr w:rsidR="00D66DCC" w:rsidRPr="00585ED0" w:rsidTr="00D66DCC">
        <w:trPr>
          <w:trHeight w:val="4530"/>
        </w:trPr>
        <w:tc>
          <w:tcPr>
            <w:tcW w:w="1104" w:type="dxa"/>
          </w:tcPr>
          <w:p w:rsidR="00D66DCC" w:rsidRPr="00585ED0" w:rsidRDefault="00D66DCC" w:rsidP="003326BE">
            <w:pPr>
              <w:jc w:val="center"/>
              <w:rPr>
                <w:rFonts w:ascii="Arial" w:hAnsi="Arial" w:cs="Arial"/>
              </w:rPr>
            </w:pPr>
            <w:r>
              <w:rPr>
                <w:rFonts w:ascii="Arial" w:hAnsi="Arial" w:cs="Arial"/>
              </w:rPr>
              <w:lastRenderedPageBreak/>
              <w:t>6.6</w:t>
            </w:r>
          </w:p>
        </w:tc>
        <w:tc>
          <w:tcPr>
            <w:tcW w:w="1408" w:type="dxa"/>
          </w:tcPr>
          <w:p w:rsidR="00D66DCC" w:rsidRPr="007965E2" w:rsidRDefault="00D66DCC" w:rsidP="003326BE">
            <w:pPr>
              <w:jc w:val="center"/>
              <w:rPr>
                <w:rFonts w:ascii="Arial" w:hAnsi="Arial" w:cs="Arial"/>
                <w:lang w:val="id-ID"/>
              </w:rPr>
            </w:pPr>
            <w:r>
              <w:rPr>
                <w:rFonts w:ascii="Arial" w:hAnsi="Arial" w:cs="Arial"/>
                <w:lang w:val="id-ID"/>
              </w:rPr>
              <w:t>(2)-(7)</w:t>
            </w:r>
          </w:p>
        </w:tc>
        <w:tc>
          <w:tcPr>
            <w:tcW w:w="6560" w:type="dxa"/>
          </w:tcPr>
          <w:p w:rsidR="00D66DCC" w:rsidRPr="00D66DCC" w:rsidRDefault="00D66DCC" w:rsidP="003326BE">
            <w:pPr>
              <w:ind w:left="40"/>
              <w:jc w:val="both"/>
              <w:rPr>
                <w:rFonts w:ascii="Arial" w:hAnsi="Arial" w:cs="Arial"/>
                <w:noProof/>
                <w:lang w:val="id-ID"/>
              </w:rPr>
            </w:pPr>
            <w:r w:rsidRPr="00D66DCC">
              <w:rPr>
                <w:rFonts w:ascii="Arial" w:hAnsi="Arial" w:cs="Arial"/>
                <w:bCs/>
                <w:lang w:val="id-ID"/>
              </w:rPr>
              <w:t>Tuliskan data ruang kerja dosen tetap yang bidang keahliannya sesuai dengan program studi</w:t>
            </w:r>
            <w:r w:rsidR="00652632">
              <w:rPr>
                <w:rFonts w:ascii="Arial" w:hAnsi="Arial" w:cs="Arial"/>
                <w:lang w:val="id-ID"/>
              </w:rPr>
              <w:t xml:space="preserve"> pada tabel</w:t>
            </w:r>
            <w:r w:rsidR="00652632" w:rsidRPr="00585ED0">
              <w:rPr>
                <w:rFonts w:ascii="Arial" w:hAnsi="Arial" w:cs="Arial"/>
                <w:lang w:val="id-ID"/>
              </w:rPr>
              <w:t xml:space="preserve"> yang telah disediakan</w:t>
            </w:r>
            <w:r>
              <w:rPr>
                <w:rFonts w:ascii="Arial" w:hAnsi="Arial" w:cs="Arial"/>
                <w:bCs/>
                <w:lang w:val="id-ID"/>
              </w:rPr>
              <w:t>.</w:t>
            </w:r>
          </w:p>
          <w:p w:rsidR="00D66DCC" w:rsidRDefault="00D66DCC" w:rsidP="003326BE">
            <w:pPr>
              <w:jc w:val="both"/>
              <w:rPr>
                <w:rFonts w:ascii="Arial" w:hAnsi="Arial" w:cs="Arial"/>
                <w:noProof/>
                <w:lang w:val="id-ID"/>
              </w:rPr>
            </w:pPr>
          </w:p>
          <w:p w:rsidR="00D66DCC" w:rsidRPr="00585ED0" w:rsidRDefault="00D66DCC" w:rsidP="003326BE">
            <w:pPr>
              <w:jc w:val="both"/>
              <w:rPr>
                <w:rFonts w:ascii="Arial" w:hAnsi="Arial" w:cs="Arial"/>
                <w:noProof/>
              </w:rPr>
            </w:pPr>
            <w:r w:rsidRPr="00585ED0">
              <w:rPr>
                <w:rFonts w:ascii="Arial" w:hAnsi="Arial" w:cs="Arial"/>
                <w:noProof/>
              </w:rPr>
              <w:t>Tuliskan</w:t>
            </w:r>
            <w:r>
              <w:rPr>
                <w:rFonts w:ascii="Arial" w:hAnsi="Arial" w:cs="Arial"/>
                <w:noProof/>
                <w:lang w:val="id-ID"/>
              </w:rPr>
              <w:t xml:space="preserve"> pada</w:t>
            </w:r>
            <w:r w:rsidRPr="00585ED0">
              <w:rPr>
                <w:rFonts w:ascii="Arial" w:hAnsi="Arial" w:cs="Arial"/>
                <w:noProof/>
              </w:rPr>
              <w:t>:</w:t>
            </w:r>
          </w:p>
          <w:p w:rsidR="00D66DCC" w:rsidRPr="00585ED0" w:rsidRDefault="00D66DCC" w:rsidP="006D2F49">
            <w:pPr>
              <w:numPr>
                <w:ilvl w:val="0"/>
                <w:numId w:val="33"/>
              </w:numPr>
              <w:jc w:val="both"/>
              <w:rPr>
                <w:rFonts w:ascii="Arial" w:hAnsi="Arial" w:cs="Arial"/>
                <w:noProof/>
              </w:rPr>
            </w:pPr>
            <w:r w:rsidRPr="00585ED0">
              <w:rPr>
                <w:rFonts w:ascii="Arial" w:hAnsi="Arial" w:cs="Arial"/>
                <w:noProof/>
              </w:rPr>
              <w:t>kolom (2)</w:t>
            </w:r>
            <w:r>
              <w:rPr>
                <w:rFonts w:ascii="Arial" w:hAnsi="Arial" w:cs="Arial"/>
                <w:noProof/>
                <w:lang w:val="id-ID"/>
              </w:rPr>
              <w:t xml:space="preserve">, </w:t>
            </w:r>
            <w:r w:rsidRPr="00585ED0">
              <w:rPr>
                <w:rFonts w:ascii="Arial" w:hAnsi="Arial" w:cs="Arial"/>
                <w:noProof/>
              </w:rPr>
              <w:t xml:space="preserve">jumlah ruang </w:t>
            </w:r>
            <w:r>
              <w:rPr>
                <w:rFonts w:ascii="Arial" w:hAnsi="Arial" w:cs="Arial"/>
                <w:noProof/>
                <w:lang w:val="id-ID"/>
              </w:rPr>
              <w:t xml:space="preserve">kerja dosen </w:t>
            </w:r>
            <w:r w:rsidR="003A7E77">
              <w:rPr>
                <w:rFonts w:ascii="Arial" w:hAnsi="Arial" w:cs="Arial"/>
                <w:noProof/>
              </w:rPr>
              <w:t>di program studi</w:t>
            </w:r>
            <w:r w:rsidR="003A7E77">
              <w:rPr>
                <w:rFonts w:ascii="Arial" w:hAnsi="Arial" w:cs="Arial"/>
                <w:noProof/>
                <w:lang w:val="id-ID"/>
              </w:rPr>
              <w:t>;</w:t>
            </w:r>
          </w:p>
          <w:p w:rsidR="00D66DCC" w:rsidRPr="006201DA" w:rsidRDefault="00D66DCC" w:rsidP="006D2F49">
            <w:pPr>
              <w:numPr>
                <w:ilvl w:val="0"/>
                <w:numId w:val="33"/>
              </w:numPr>
              <w:jc w:val="both"/>
              <w:rPr>
                <w:rFonts w:ascii="Arial" w:hAnsi="Arial" w:cs="Arial"/>
                <w:noProof/>
              </w:rPr>
            </w:pPr>
            <w:r w:rsidRPr="00585ED0">
              <w:rPr>
                <w:rFonts w:ascii="Arial" w:hAnsi="Arial" w:cs="Arial"/>
                <w:noProof/>
              </w:rPr>
              <w:t>kolom (3)</w:t>
            </w:r>
            <w:r>
              <w:rPr>
                <w:rFonts w:ascii="Arial" w:hAnsi="Arial" w:cs="Arial"/>
                <w:noProof/>
                <w:lang w:val="id-ID"/>
              </w:rPr>
              <w:t>,</w:t>
            </w:r>
            <w:r w:rsidRPr="00585ED0">
              <w:rPr>
                <w:rFonts w:ascii="Arial" w:hAnsi="Arial" w:cs="Arial"/>
                <w:noProof/>
              </w:rPr>
              <w:t xml:space="preserve"> jumlah luas (m</w:t>
            </w:r>
            <w:r w:rsidRPr="00E34F11">
              <w:rPr>
                <w:rFonts w:ascii="Arial" w:hAnsi="Arial" w:cs="Arial"/>
                <w:noProof/>
                <w:vertAlign w:val="superscript"/>
              </w:rPr>
              <w:t>2</w:t>
            </w:r>
            <w:r w:rsidRPr="00585ED0">
              <w:rPr>
                <w:rFonts w:ascii="Arial" w:hAnsi="Arial" w:cs="Arial"/>
                <w:noProof/>
              </w:rPr>
              <w:t xml:space="preserve">) ruang </w:t>
            </w:r>
            <w:r>
              <w:rPr>
                <w:rFonts w:ascii="Arial" w:hAnsi="Arial" w:cs="Arial"/>
                <w:noProof/>
                <w:lang w:val="id-ID"/>
              </w:rPr>
              <w:t xml:space="preserve">kerja dosen </w:t>
            </w:r>
            <w:r w:rsidR="003A7E77">
              <w:rPr>
                <w:rFonts w:ascii="Arial" w:hAnsi="Arial" w:cs="Arial"/>
                <w:noProof/>
              </w:rPr>
              <w:t>di program studi</w:t>
            </w:r>
            <w:r w:rsidR="003A7E77">
              <w:rPr>
                <w:rFonts w:ascii="Arial" w:hAnsi="Arial" w:cs="Arial"/>
                <w:noProof/>
                <w:lang w:val="id-ID"/>
              </w:rPr>
              <w:t>;</w:t>
            </w:r>
          </w:p>
          <w:p w:rsidR="00D66DCC" w:rsidRPr="00930D3C" w:rsidRDefault="00D66DCC" w:rsidP="006D2F49">
            <w:pPr>
              <w:pStyle w:val="ListParagraph"/>
              <w:numPr>
                <w:ilvl w:val="0"/>
                <w:numId w:val="67"/>
              </w:numPr>
              <w:jc w:val="both"/>
              <w:rPr>
                <w:rFonts w:ascii="Arial" w:hAnsi="Arial" w:cs="Arial"/>
                <w:noProof/>
              </w:rPr>
            </w:pPr>
            <w:r w:rsidRPr="00930D3C">
              <w:rPr>
                <w:rFonts w:ascii="Arial" w:hAnsi="Arial" w:cs="Arial"/>
                <w:noProof/>
              </w:rPr>
              <w:t>kolom (4)</w:t>
            </w:r>
            <w:r>
              <w:rPr>
                <w:rFonts w:ascii="Arial" w:hAnsi="Arial" w:cs="Arial"/>
                <w:noProof/>
                <w:lang w:val="id-ID"/>
              </w:rPr>
              <w:t>,</w:t>
            </w:r>
            <w:r w:rsidRPr="00930D3C">
              <w:rPr>
                <w:rFonts w:ascii="Arial" w:hAnsi="Arial" w:cs="Arial"/>
                <w:noProof/>
              </w:rPr>
              <w:t xml:space="preserve"> jumlah ruang </w:t>
            </w:r>
            <w:r>
              <w:rPr>
                <w:rFonts w:ascii="Arial" w:hAnsi="Arial" w:cs="Arial"/>
                <w:noProof/>
                <w:lang w:val="id-ID"/>
              </w:rPr>
              <w:t xml:space="preserve">kerja dosen </w:t>
            </w:r>
            <w:r w:rsidRPr="00930D3C">
              <w:rPr>
                <w:rFonts w:ascii="Arial" w:hAnsi="Arial" w:cs="Arial"/>
                <w:noProof/>
              </w:rPr>
              <w:t>di</w:t>
            </w:r>
            <w:r w:rsidR="003A7E77">
              <w:rPr>
                <w:rFonts w:ascii="Arial" w:hAnsi="Arial" w:cs="Arial"/>
                <w:noProof/>
              </w:rPr>
              <w:t xml:space="preserve"> rumah sakit hewan/klinik hewan</w:t>
            </w:r>
            <w:r w:rsidR="003A7E77">
              <w:rPr>
                <w:rFonts w:ascii="Arial" w:hAnsi="Arial" w:cs="Arial"/>
                <w:noProof/>
                <w:lang w:val="id-ID"/>
              </w:rPr>
              <w:t>;</w:t>
            </w:r>
          </w:p>
          <w:p w:rsidR="00D66DCC" w:rsidRPr="00585ED0" w:rsidRDefault="00D66DCC" w:rsidP="006D2F49">
            <w:pPr>
              <w:numPr>
                <w:ilvl w:val="0"/>
                <w:numId w:val="33"/>
              </w:numPr>
              <w:jc w:val="both"/>
              <w:rPr>
                <w:rFonts w:ascii="Arial" w:hAnsi="Arial" w:cs="Arial"/>
                <w:noProof/>
              </w:rPr>
            </w:pPr>
            <w:r w:rsidRPr="00585ED0">
              <w:rPr>
                <w:rFonts w:ascii="Arial" w:hAnsi="Arial" w:cs="Arial"/>
                <w:noProof/>
              </w:rPr>
              <w:t>kolom (5)</w:t>
            </w:r>
            <w:r>
              <w:rPr>
                <w:rFonts w:ascii="Arial" w:hAnsi="Arial" w:cs="Arial"/>
                <w:noProof/>
                <w:lang w:val="id-ID"/>
              </w:rPr>
              <w:t xml:space="preserve">, </w:t>
            </w:r>
            <w:r w:rsidRPr="00585ED0">
              <w:rPr>
                <w:rFonts w:ascii="Arial" w:hAnsi="Arial" w:cs="Arial"/>
                <w:noProof/>
              </w:rPr>
              <w:t xml:space="preserve">mencantumkan jumlah luas (m2) ruang </w:t>
            </w:r>
            <w:r>
              <w:rPr>
                <w:rFonts w:ascii="Arial" w:hAnsi="Arial" w:cs="Arial"/>
                <w:noProof/>
                <w:lang w:val="id-ID"/>
              </w:rPr>
              <w:t xml:space="preserve">kerja dosen </w:t>
            </w:r>
            <w:r w:rsidRPr="00585ED0">
              <w:rPr>
                <w:rFonts w:ascii="Arial" w:hAnsi="Arial" w:cs="Arial"/>
                <w:noProof/>
              </w:rPr>
              <w:t>di</w:t>
            </w:r>
            <w:r w:rsidR="003A7E77">
              <w:rPr>
                <w:rFonts w:ascii="Arial" w:hAnsi="Arial" w:cs="Arial"/>
                <w:noProof/>
              </w:rPr>
              <w:t xml:space="preserve"> rumah sakit hewan/klinik hewan</w:t>
            </w:r>
            <w:r w:rsidR="003A7E77">
              <w:rPr>
                <w:rFonts w:ascii="Arial" w:hAnsi="Arial" w:cs="Arial"/>
                <w:noProof/>
                <w:lang w:val="id-ID"/>
              </w:rPr>
              <w:t>;</w:t>
            </w:r>
          </w:p>
          <w:p w:rsidR="00D66DCC" w:rsidRPr="00585ED0" w:rsidRDefault="00D66DCC" w:rsidP="006D2F49">
            <w:pPr>
              <w:numPr>
                <w:ilvl w:val="0"/>
                <w:numId w:val="33"/>
              </w:numPr>
              <w:jc w:val="both"/>
              <w:rPr>
                <w:rFonts w:ascii="Arial" w:hAnsi="Arial" w:cs="Arial"/>
                <w:noProof/>
              </w:rPr>
            </w:pPr>
            <w:r w:rsidRPr="00585ED0">
              <w:rPr>
                <w:rFonts w:ascii="Arial" w:hAnsi="Arial" w:cs="Arial"/>
                <w:noProof/>
              </w:rPr>
              <w:t>kolom (6)</w:t>
            </w:r>
            <w:r>
              <w:rPr>
                <w:rFonts w:ascii="Arial" w:hAnsi="Arial" w:cs="Arial"/>
                <w:noProof/>
                <w:lang w:val="id-ID"/>
              </w:rPr>
              <w:t>,</w:t>
            </w:r>
            <w:r w:rsidRPr="00585ED0">
              <w:rPr>
                <w:rFonts w:ascii="Arial" w:hAnsi="Arial" w:cs="Arial"/>
                <w:noProof/>
              </w:rPr>
              <w:t xml:space="preserve"> jumlah ruang </w:t>
            </w:r>
            <w:r>
              <w:rPr>
                <w:rFonts w:ascii="Arial" w:hAnsi="Arial" w:cs="Arial"/>
                <w:noProof/>
                <w:lang w:val="id-ID"/>
              </w:rPr>
              <w:t xml:space="preserve">kerja dosen </w:t>
            </w:r>
            <w:r w:rsidR="003A7E77">
              <w:rPr>
                <w:rFonts w:ascii="Arial" w:hAnsi="Arial" w:cs="Arial"/>
                <w:noProof/>
              </w:rPr>
              <w:t>di teaching farm</w:t>
            </w:r>
            <w:r w:rsidR="003A7E77">
              <w:rPr>
                <w:rFonts w:ascii="Arial" w:hAnsi="Arial" w:cs="Arial"/>
                <w:noProof/>
                <w:lang w:val="id-ID"/>
              </w:rPr>
              <w:t>;</w:t>
            </w:r>
          </w:p>
          <w:p w:rsidR="00D66DCC" w:rsidRPr="006201DA" w:rsidRDefault="00D66DCC" w:rsidP="006D2F49">
            <w:pPr>
              <w:numPr>
                <w:ilvl w:val="0"/>
                <w:numId w:val="33"/>
              </w:numPr>
              <w:jc w:val="both"/>
              <w:rPr>
                <w:rFonts w:ascii="Arial" w:hAnsi="Arial" w:cs="Arial"/>
                <w:noProof/>
              </w:rPr>
            </w:pPr>
            <w:r w:rsidRPr="00585ED0">
              <w:rPr>
                <w:rFonts w:ascii="Arial" w:hAnsi="Arial" w:cs="Arial"/>
                <w:noProof/>
              </w:rPr>
              <w:t>kolom (7)</w:t>
            </w:r>
            <w:r>
              <w:rPr>
                <w:rFonts w:ascii="Arial" w:hAnsi="Arial" w:cs="Arial"/>
                <w:noProof/>
                <w:lang w:val="id-ID"/>
              </w:rPr>
              <w:t xml:space="preserve">, </w:t>
            </w:r>
            <w:r w:rsidRPr="00585ED0">
              <w:rPr>
                <w:rFonts w:ascii="Arial" w:hAnsi="Arial" w:cs="Arial"/>
                <w:noProof/>
              </w:rPr>
              <w:t xml:space="preserve">jumlah luas (m2) </w:t>
            </w:r>
            <w:r>
              <w:rPr>
                <w:rFonts w:ascii="Arial" w:hAnsi="Arial" w:cs="Arial"/>
                <w:noProof/>
                <w:lang w:val="id-ID"/>
              </w:rPr>
              <w:t xml:space="preserve"> </w:t>
            </w:r>
            <w:r w:rsidRPr="00585ED0">
              <w:rPr>
                <w:rFonts w:ascii="Arial" w:hAnsi="Arial" w:cs="Arial"/>
                <w:noProof/>
              </w:rPr>
              <w:t xml:space="preserve">ruang </w:t>
            </w:r>
            <w:r>
              <w:rPr>
                <w:rFonts w:ascii="Arial" w:hAnsi="Arial" w:cs="Arial"/>
                <w:noProof/>
                <w:lang w:val="id-ID"/>
              </w:rPr>
              <w:t xml:space="preserve">kerja dosen </w:t>
            </w:r>
            <w:r w:rsidRPr="00585ED0">
              <w:rPr>
                <w:rFonts w:ascii="Arial" w:hAnsi="Arial" w:cs="Arial"/>
                <w:noProof/>
              </w:rPr>
              <w:t xml:space="preserve">di </w:t>
            </w:r>
            <w:r w:rsidRPr="00E34F11">
              <w:rPr>
                <w:rFonts w:ascii="Arial" w:hAnsi="Arial" w:cs="Arial"/>
                <w:i/>
                <w:noProof/>
              </w:rPr>
              <w:t>teaching farm</w:t>
            </w:r>
            <w:r w:rsidRPr="00585ED0">
              <w:rPr>
                <w:rFonts w:ascii="Arial" w:hAnsi="Arial" w:cs="Arial"/>
                <w:noProof/>
              </w:rPr>
              <w:t>.</w:t>
            </w:r>
          </w:p>
        </w:tc>
      </w:tr>
      <w:tr w:rsidR="005502CE" w:rsidRPr="00585ED0" w:rsidTr="009D59BD">
        <w:tc>
          <w:tcPr>
            <w:tcW w:w="1104" w:type="dxa"/>
          </w:tcPr>
          <w:p w:rsidR="005502CE" w:rsidRPr="00585ED0" w:rsidRDefault="005502CE" w:rsidP="003326BE">
            <w:pPr>
              <w:jc w:val="center"/>
              <w:rPr>
                <w:rFonts w:ascii="Arial" w:hAnsi="Arial" w:cs="Arial"/>
              </w:rPr>
            </w:pPr>
            <w:r w:rsidRPr="00585ED0">
              <w:rPr>
                <w:rFonts w:ascii="Arial" w:hAnsi="Arial" w:cs="Arial"/>
              </w:rPr>
              <w:t>6.7</w:t>
            </w:r>
          </w:p>
        </w:tc>
        <w:tc>
          <w:tcPr>
            <w:tcW w:w="1408" w:type="dxa"/>
          </w:tcPr>
          <w:p w:rsidR="005502CE" w:rsidRPr="00585ED0" w:rsidRDefault="005502CE" w:rsidP="003326BE">
            <w:pPr>
              <w:jc w:val="center"/>
              <w:rPr>
                <w:rFonts w:ascii="Arial" w:hAnsi="Arial" w:cs="Arial"/>
              </w:rPr>
            </w:pPr>
          </w:p>
        </w:tc>
        <w:tc>
          <w:tcPr>
            <w:tcW w:w="6560" w:type="dxa"/>
          </w:tcPr>
          <w:p w:rsidR="005502CE" w:rsidRPr="003A7E77" w:rsidRDefault="00381923" w:rsidP="00381923">
            <w:pPr>
              <w:jc w:val="both"/>
              <w:rPr>
                <w:rFonts w:ascii="Arial" w:hAnsi="Arial" w:cs="Arial"/>
                <w:noProof/>
              </w:rPr>
            </w:pPr>
            <w:r w:rsidRPr="003A7E77">
              <w:rPr>
                <w:rFonts w:ascii="Arial" w:hAnsi="Arial" w:cs="Arial"/>
                <w:color w:val="0D0D0D"/>
                <w:lang w:val="id-ID"/>
              </w:rPr>
              <w:t>Prasarana untuk melaksanakan proses pembelajaran, prasarana lain untuk kegiatan dan kesejahteraan mahasiswa (fasilitas kesehatan, fasilitas olah raga dan kesenian, kantin, tempat ibadah, dan koperasi mahasiswa).</w:t>
            </w:r>
          </w:p>
        </w:tc>
      </w:tr>
      <w:tr w:rsidR="005502CE" w:rsidRPr="00585ED0" w:rsidTr="008C5869">
        <w:tc>
          <w:tcPr>
            <w:tcW w:w="1104" w:type="dxa"/>
            <w:tcBorders>
              <w:bottom w:val="single" w:sz="4" w:space="0" w:color="auto"/>
            </w:tcBorders>
          </w:tcPr>
          <w:p w:rsidR="005502CE" w:rsidRPr="00585ED0" w:rsidRDefault="005502CE" w:rsidP="003326BE">
            <w:pPr>
              <w:jc w:val="center"/>
              <w:rPr>
                <w:rFonts w:ascii="Arial" w:hAnsi="Arial" w:cs="Arial"/>
              </w:rPr>
            </w:pPr>
            <w:r w:rsidRPr="00585ED0">
              <w:rPr>
                <w:rFonts w:ascii="Arial" w:hAnsi="Arial" w:cs="Arial"/>
              </w:rPr>
              <w:t>6.7.1</w:t>
            </w:r>
          </w:p>
        </w:tc>
        <w:tc>
          <w:tcPr>
            <w:tcW w:w="1408" w:type="dxa"/>
            <w:tcBorders>
              <w:bottom w:val="single" w:sz="4" w:space="0" w:color="auto"/>
            </w:tcBorders>
          </w:tcPr>
          <w:p w:rsidR="005502CE" w:rsidRPr="00585ED0" w:rsidRDefault="005502CE" w:rsidP="003326BE">
            <w:pPr>
              <w:jc w:val="center"/>
              <w:rPr>
                <w:rFonts w:ascii="Arial" w:hAnsi="Arial" w:cs="Arial"/>
              </w:rPr>
            </w:pPr>
          </w:p>
        </w:tc>
        <w:tc>
          <w:tcPr>
            <w:tcW w:w="6560" w:type="dxa"/>
            <w:tcBorders>
              <w:bottom w:val="single" w:sz="4" w:space="0" w:color="auto"/>
            </w:tcBorders>
          </w:tcPr>
          <w:p w:rsidR="005502CE" w:rsidRPr="00585ED0" w:rsidRDefault="003A7E77" w:rsidP="003A7E77">
            <w:pPr>
              <w:widowControl w:val="0"/>
              <w:autoSpaceDE w:val="0"/>
              <w:autoSpaceDN w:val="0"/>
              <w:adjustRightInd w:val="0"/>
              <w:ind w:left="74"/>
              <w:jc w:val="both"/>
              <w:rPr>
                <w:rFonts w:ascii="Arial" w:hAnsi="Arial" w:cs="Arial"/>
                <w:noProof/>
              </w:rPr>
            </w:pPr>
            <w:r w:rsidRPr="003A7E77">
              <w:rPr>
                <w:rFonts w:ascii="Arial" w:hAnsi="Arial" w:cs="Arial"/>
                <w:color w:val="0D0D0D"/>
                <w:lang w:val="id-ID"/>
              </w:rPr>
              <w:t>J</w:t>
            </w:r>
            <w:r w:rsidRPr="003A7E77">
              <w:rPr>
                <w:rFonts w:ascii="Arial" w:hAnsi="Arial" w:cs="Arial"/>
                <w:lang w:val="id-ID"/>
              </w:rPr>
              <w:t>elaskan keberadaan ruang khusus mahasiswa koasistensi, fasilitas meja dan akses internet yang disediakan di setiap lokasi koasistensi</w:t>
            </w:r>
            <w:r w:rsidR="00652632">
              <w:rPr>
                <w:rFonts w:ascii="Arial" w:hAnsi="Arial" w:cs="Arial"/>
                <w:lang w:val="id-ID"/>
              </w:rPr>
              <w:t xml:space="preserve"> pada tempat</w:t>
            </w:r>
            <w:r w:rsidR="00652632" w:rsidRPr="00585ED0">
              <w:rPr>
                <w:rFonts w:ascii="Arial" w:hAnsi="Arial" w:cs="Arial"/>
                <w:lang w:val="id-ID"/>
              </w:rPr>
              <w:t xml:space="preserve"> yang telah disediakan</w:t>
            </w:r>
            <w:r>
              <w:rPr>
                <w:rFonts w:ascii="Arial" w:hAnsi="Arial" w:cs="Arial"/>
                <w:lang w:val="id-ID"/>
              </w:rPr>
              <w:t>.</w:t>
            </w:r>
          </w:p>
        </w:tc>
      </w:tr>
      <w:tr w:rsidR="005502CE" w:rsidRPr="00585ED0" w:rsidTr="008C5869">
        <w:tc>
          <w:tcPr>
            <w:tcW w:w="1104" w:type="dxa"/>
            <w:tcBorders>
              <w:top w:val="nil"/>
            </w:tcBorders>
          </w:tcPr>
          <w:p w:rsidR="005502CE" w:rsidRPr="00585ED0" w:rsidRDefault="005502CE" w:rsidP="003326BE">
            <w:pPr>
              <w:jc w:val="center"/>
              <w:rPr>
                <w:rFonts w:ascii="Arial" w:hAnsi="Arial" w:cs="Arial"/>
              </w:rPr>
            </w:pPr>
            <w:r w:rsidRPr="00585ED0">
              <w:rPr>
                <w:rFonts w:ascii="Arial" w:hAnsi="Arial" w:cs="Arial"/>
              </w:rPr>
              <w:t>6.7.2</w:t>
            </w:r>
          </w:p>
        </w:tc>
        <w:tc>
          <w:tcPr>
            <w:tcW w:w="1408" w:type="dxa"/>
            <w:tcBorders>
              <w:top w:val="nil"/>
            </w:tcBorders>
          </w:tcPr>
          <w:p w:rsidR="005502CE" w:rsidRPr="000A1A7E" w:rsidRDefault="000A1A7E" w:rsidP="003326BE">
            <w:pPr>
              <w:jc w:val="center"/>
              <w:rPr>
                <w:rFonts w:ascii="Arial" w:hAnsi="Arial" w:cs="Arial"/>
                <w:lang w:val="id-ID"/>
              </w:rPr>
            </w:pPr>
            <w:r>
              <w:rPr>
                <w:rFonts w:ascii="Arial" w:hAnsi="Arial" w:cs="Arial"/>
                <w:lang w:val="id-ID"/>
              </w:rPr>
              <w:t>(1)-(</w:t>
            </w:r>
            <w:r w:rsidR="001F4438">
              <w:rPr>
                <w:rFonts w:ascii="Arial" w:hAnsi="Arial" w:cs="Arial"/>
                <w:lang w:val="id-ID"/>
              </w:rPr>
              <w:t>9</w:t>
            </w:r>
            <w:r>
              <w:rPr>
                <w:rFonts w:ascii="Arial" w:hAnsi="Arial" w:cs="Arial"/>
                <w:lang w:val="id-ID"/>
              </w:rPr>
              <w:t>)</w:t>
            </w:r>
          </w:p>
        </w:tc>
        <w:tc>
          <w:tcPr>
            <w:tcW w:w="6560" w:type="dxa"/>
            <w:tcBorders>
              <w:top w:val="nil"/>
            </w:tcBorders>
          </w:tcPr>
          <w:p w:rsidR="003A7E77" w:rsidRPr="003A7E77" w:rsidRDefault="003A7E77" w:rsidP="003326BE">
            <w:pPr>
              <w:jc w:val="both"/>
              <w:rPr>
                <w:rFonts w:ascii="Arial" w:hAnsi="Arial" w:cs="Arial"/>
                <w:lang w:val="id-ID"/>
              </w:rPr>
            </w:pPr>
            <w:r w:rsidRPr="003A7E77">
              <w:rPr>
                <w:rFonts w:ascii="Arial" w:hAnsi="Arial" w:cs="Arial"/>
                <w:bCs/>
                <w:lang w:val="id-ID"/>
              </w:rPr>
              <w:t xml:space="preserve">Tuliskan data </w:t>
            </w:r>
            <w:r w:rsidRPr="003A7E77">
              <w:rPr>
                <w:rFonts w:ascii="Arial" w:hAnsi="Arial" w:cs="Arial"/>
                <w:lang w:val="id-ID"/>
              </w:rPr>
              <w:t xml:space="preserve">prasarana lain </w:t>
            </w:r>
            <w:r w:rsidRPr="003A7E77">
              <w:rPr>
                <w:rFonts w:ascii="Arial" w:hAnsi="Arial" w:cs="Arial"/>
                <w:bCs/>
                <w:lang w:val="id-ID"/>
              </w:rPr>
              <w:t xml:space="preserve">yang menunjang </w:t>
            </w:r>
            <w:r w:rsidR="00652632">
              <w:rPr>
                <w:rFonts w:ascii="Arial" w:hAnsi="Arial" w:cs="Arial"/>
                <w:lang w:val="id-ID"/>
              </w:rPr>
              <w:t>pada tabel</w:t>
            </w:r>
            <w:r w:rsidR="00652632" w:rsidRPr="00585ED0">
              <w:rPr>
                <w:rFonts w:ascii="Arial" w:hAnsi="Arial" w:cs="Arial"/>
                <w:lang w:val="id-ID"/>
              </w:rPr>
              <w:t xml:space="preserve"> yang telah disediakan</w:t>
            </w:r>
            <w:r w:rsidR="00652632" w:rsidRPr="003A7E77">
              <w:rPr>
                <w:rFonts w:ascii="Arial" w:hAnsi="Arial" w:cs="Arial"/>
                <w:lang w:val="id-ID"/>
              </w:rPr>
              <w:t xml:space="preserve"> </w:t>
            </w:r>
            <w:r w:rsidRPr="003A7E77">
              <w:rPr>
                <w:rFonts w:ascii="Arial" w:hAnsi="Arial" w:cs="Arial"/>
                <w:lang w:val="id-ID"/>
              </w:rPr>
              <w:t>(misalnya tempat olah raga, ruang bersama, ruang himpunan mahasiswa, poliklinik).</w:t>
            </w:r>
          </w:p>
          <w:p w:rsidR="005502CE" w:rsidRPr="00585ED0" w:rsidRDefault="003A7E77" w:rsidP="003326BE">
            <w:pPr>
              <w:jc w:val="both"/>
              <w:rPr>
                <w:rFonts w:ascii="Arial" w:hAnsi="Arial" w:cs="Arial"/>
                <w:noProof/>
              </w:rPr>
            </w:pPr>
            <w:r w:rsidRPr="00AC4D9D">
              <w:rPr>
                <w:rFonts w:cs="Arial"/>
                <w:lang w:val="id-ID"/>
              </w:rPr>
              <w:t xml:space="preserve"> </w:t>
            </w:r>
          </w:p>
          <w:p w:rsidR="005502CE" w:rsidRPr="003A7E77" w:rsidRDefault="003A7E77" w:rsidP="003326BE">
            <w:pPr>
              <w:jc w:val="both"/>
              <w:rPr>
                <w:rFonts w:ascii="Arial" w:hAnsi="Arial" w:cs="Arial"/>
                <w:noProof/>
                <w:lang w:val="id-ID"/>
              </w:rPr>
            </w:pPr>
            <w:r>
              <w:rPr>
                <w:rFonts w:ascii="Arial" w:hAnsi="Arial" w:cs="Arial"/>
                <w:noProof/>
              </w:rPr>
              <w:t>Tuliskan</w:t>
            </w:r>
            <w:r>
              <w:rPr>
                <w:rFonts w:ascii="Arial" w:hAnsi="Arial" w:cs="Arial"/>
                <w:noProof/>
                <w:lang w:val="id-ID"/>
              </w:rPr>
              <w:t xml:space="preserve"> pada:</w:t>
            </w:r>
          </w:p>
          <w:p w:rsidR="005502CE" w:rsidRPr="00585ED0" w:rsidRDefault="005502CE" w:rsidP="006D2F49">
            <w:pPr>
              <w:numPr>
                <w:ilvl w:val="0"/>
                <w:numId w:val="34"/>
              </w:numPr>
              <w:jc w:val="both"/>
              <w:rPr>
                <w:rFonts w:ascii="Arial" w:hAnsi="Arial" w:cs="Arial"/>
                <w:noProof/>
              </w:rPr>
            </w:pPr>
            <w:r w:rsidRPr="00585ED0">
              <w:rPr>
                <w:rFonts w:ascii="Arial" w:hAnsi="Arial" w:cs="Arial"/>
                <w:noProof/>
              </w:rPr>
              <w:t>kolom (1)</w:t>
            </w:r>
            <w:r w:rsidR="003A7E77">
              <w:rPr>
                <w:rFonts w:ascii="Arial" w:hAnsi="Arial" w:cs="Arial"/>
                <w:noProof/>
                <w:lang w:val="id-ID"/>
              </w:rPr>
              <w:t>,</w:t>
            </w:r>
            <w:r w:rsidRPr="00585ED0">
              <w:rPr>
                <w:rFonts w:ascii="Arial" w:hAnsi="Arial" w:cs="Arial"/>
                <w:noProof/>
              </w:rPr>
              <w:t xml:space="preserve"> nomor ur</w:t>
            </w:r>
            <w:r w:rsidR="003A7E77">
              <w:rPr>
                <w:rFonts w:ascii="Arial" w:hAnsi="Arial" w:cs="Arial"/>
                <w:noProof/>
              </w:rPr>
              <w:t>ut</w:t>
            </w:r>
            <w:r w:rsidR="003A7E77">
              <w:rPr>
                <w:rFonts w:ascii="Arial" w:hAnsi="Arial" w:cs="Arial"/>
                <w:noProof/>
                <w:lang w:val="id-ID"/>
              </w:rPr>
              <w:t>;</w:t>
            </w:r>
          </w:p>
          <w:p w:rsidR="003A7E77" w:rsidRPr="003A7E77" w:rsidRDefault="005502CE" w:rsidP="006D2F49">
            <w:pPr>
              <w:numPr>
                <w:ilvl w:val="0"/>
                <w:numId w:val="34"/>
              </w:numPr>
              <w:jc w:val="both"/>
              <w:rPr>
                <w:rFonts w:ascii="Arial" w:hAnsi="Arial" w:cs="Arial"/>
                <w:noProof/>
              </w:rPr>
            </w:pPr>
            <w:r w:rsidRPr="003A7E77">
              <w:rPr>
                <w:rFonts w:ascii="Arial" w:hAnsi="Arial" w:cs="Arial"/>
                <w:noProof/>
              </w:rPr>
              <w:t>kolom (2)</w:t>
            </w:r>
            <w:r w:rsidR="003A7E77" w:rsidRPr="003A7E77">
              <w:rPr>
                <w:rFonts w:ascii="Arial" w:hAnsi="Arial" w:cs="Arial"/>
                <w:noProof/>
                <w:lang w:val="id-ID"/>
              </w:rPr>
              <w:t>,</w:t>
            </w:r>
            <w:r w:rsidR="003A7E77">
              <w:rPr>
                <w:rFonts w:ascii="Arial" w:hAnsi="Arial" w:cs="Arial"/>
                <w:noProof/>
              </w:rPr>
              <w:t xml:space="preserve"> jenis prasarana penunjang</w:t>
            </w:r>
            <w:r w:rsidR="003A7E77">
              <w:rPr>
                <w:rFonts w:ascii="Arial" w:hAnsi="Arial" w:cs="Arial"/>
                <w:noProof/>
                <w:lang w:val="id-ID"/>
              </w:rPr>
              <w:t>;</w:t>
            </w:r>
          </w:p>
          <w:p w:rsidR="005502CE" w:rsidRPr="003A7E77" w:rsidRDefault="005502CE" w:rsidP="006D2F49">
            <w:pPr>
              <w:numPr>
                <w:ilvl w:val="0"/>
                <w:numId w:val="34"/>
              </w:numPr>
              <w:jc w:val="both"/>
              <w:rPr>
                <w:rFonts w:ascii="Arial" w:hAnsi="Arial" w:cs="Arial"/>
                <w:noProof/>
              </w:rPr>
            </w:pPr>
            <w:r w:rsidRPr="003A7E77">
              <w:rPr>
                <w:rFonts w:ascii="Arial" w:hAnsi="Arial" w:cs="Arial"/>
                <w:noProof/>
              </w:rPr>
              <w:t>kolom (3)</w:t>
            </w:r>
            <w:r w:rsidR="003A7E77">
              <w:rPr>
                <w:rFonts w:ascii="Arial" w:hAnsi="Arial" w:cs="Arial"/>
                <w:noProof/>
                <w:lang w:val="id-ID"/>
              </w:rPr>
              <w:t xml:space="preserve">, </w:t>
            </w:r>
            <w:r w:rsidRPr="003A7E77">
              <w:rPr>
                <w:rFonts w:ascii="Arial" w:hAnsi="Arial" w:cs="Arial"/>
                <w:noProof/>
              </w:rPr>
              <w:t xml:space="preserve"> jumlah unit yang dimiliki pada setia</w:t>
            </w:r>
            <w:r w:rsidR="003A7E77">
              <w:rPr>
                <w:rFonts w:ascii="Arial" w:hAnsi="Arial" w:cs="Arial"/>
                <w:noProof/>
              </w:rPr>
              <w:t>p jenis prasarana yang tersedia</w:t>
            </w:r>
            <w:r w:rsidR="003A7E77">
              <w:rPr>
                <w:rFonts w:ascii="Arial" w:hAnsi="Arial" w:cs="Arial"/>
                <w:noProof/>
                <w:lang w:val="id-ID"/>
              </w:rPr>
              <w:t>;</w:t>
            </w:r>
          </w:p>
          <w:p w:rsidR="005502CE" w:rsidRPr="00585ED0" w:rsidRDefault="005502CE" w:rsidP="006D2F49">
            <w:pPr>
              <w:numPr>
                <w:ilvl w:val="0"/>
                <w:numId w:val="34"/>
              </w:numPr>
              <w:jc w:val="both"/>
              <w:rPr>
                <w:rFonts w:ascii="Arial" w:hAnsi="Arial" w:cs="Arial"/>
                <w:noProof/>
              </w:rPr>
            </w:pPr>
            <w:r w:rsidRPr="00585ED0">
              <w:rPr>
                <w:rFonts w:ascii="Arial" w:hAnsi="Arial" w:cs="Arial"/>
                <w:noProof/>
              </w:rPr>
              <w:t>kolom (4)</w:t>
            </w:r>
            <w:r w:rsidR="003A7E77">
              <w:rPr>
                <w:rFonts w:ascii="Arial" w:hAnsi="Arial" w:cs="Arial"/>
                <w:noProof/>
                <w:lang w:val="id-ID"/>
              </w:rPr>
              <w:t xml:space="preserve">, </w:t>
            </w:r>
            <w:r w:rsidRPr="00585ED0">
              <w:rPr>
                <w:rFonts w:ascii="Arial" w:hAnsi="Arial" w:cs="Arial"/>
                <w:noProof/>
              </w:rPr>
              <w:t xml:space="preserve"> total luas </w:t>
            </w:r>
            <w:r w:rsidR="003A7E77">
              <w:rPr>
                <w:rFonts w:ascii="Arial" w:hAnsi="Arial" w:cs="Arial"/>
                <w:noProof/>
                <w:lang w:val="id-ID"/>
              </w:rPr>
              <w:t>(m</w:t>
            </w:r>
            <w:r w:rsidR="003A7E77" w:rsidRPr="003A7E77">
              <w:rPr>
                <w:rFonts w:ascii="Arial" w:hAnsi="Arial" w:cs="Arial"/>
                <w:noProof/>
                <w:vertAlign w:val="superscript"/>
                <w:lang w:val="id-ID"/>
              </w:rPr>
              <w:t>2</w:t>
            </w:r>
            <w:r w:rsidR="003A7E77">
              <w:rPr>
                <w:rFonts w:ascii="Arial" w:hAnsi="Arial" w:cs="Arial"/>
                <w:noProof/>
                <w:lang w:val="id-ID"/>
              </w:rPr>
              <w:t xml:space="preserve">) </w:t>
            </w:r>
            <w:r w:rsidRPr="00585ED0">
              <w:rPr>
                <w:rFonts w:ascii="Arial" w:hAnsi="Arial" w:cs="Arial"/>
                <w:noProof/>
              </w:rPr>
              <w:t>setiap unit prasarana yang dimiliki untuk setia</w:t>
            </w:r>
            <w:r w:rsidR="003A7E77">
              <w:rPr>
                <w:rFonts w:ascii="Arial" w:hAnsi="Arial" w:cs="Arial"/>
                <w:noProof/>
              </w:rPr>
              <w:t>p jenis prasarana yang tersedia</w:t>
            </w:r>
            <w:r w:rsidR="003A7E77">
              <w:rPr>
                <w:rFonts w:ascii="Arial" w:hAnsi="Arial" w:cs="Arial"/>
                <w:noProof/>
                <w:lang w:val="id-ID"/>
              </w:rPr>
              <w:t>;</w:t>
            </w:r>
          </w:p>
          <w:p w:rsidR="00C21E87" w:rsidRDefault="005502CE" w:rsidP="006D2F49">
            <w:pPr>
              <w:numPr>
                <w:ilvl w:val="0"/>
                <w:numId w:val="34"/>
              </w:numPr>
              <w:jc w:val="both"/>
              <w:rPr>
                <w:rFonts w:ascii="Arial" w:hAnsi="Arial" w:cs="Arial"/>
                <w:noProof/>
                <w:lang w:val="id-ID"/>
              </w:rPr>
            </w:pPr>
            <w:r w:rsidRPr="00C21E87">
              <w:rPr>
                <w:rFonts w:ascii="Arial" w:hAnsi="Arial" w:cs="Arial"/>
                <w:noProof/>
              </w:rPr>
              <w:t>kolom (5</w:t>
            </w:r>
            <w:r w:rsidR="00C21E87" w:rsidRPr="00C21E87">
              <w:rPr>
                <w:rFonts w:ascii="Arial" w:hAnsi="Arial" w:cs="Arial"/>
                <w:noProof/>
                <w:lang w:val="id-ID"/>
              </w:rPr>
              <w:t>-6</w:t>
            </w:r>
            <w:r w:rsidRPr="00C21E87">
              <w:rPr>
                <w:rFonts w:ascii="Arial" w:hAnsi="Arial" w:cs="Arial"/>
                <w:noProof/>
              </w:rPr>
              <w:t>)</w:t>
            </w:r>
            <w:r w:rsidR="00C21E87" w:rsidRPr="00C21E87">
              <w:rPr>
                <w:rFonts w:ascii="Arial" w:hAnsi="Arial" w:cs="Arial"/>
                <w:noProof/>
                <w:lang w:val="id-ID"/>
              </w:rPr>
              <w:t>,</w:t>
            </w:r>
            <w:r w:rsidRPr="00C21E87">
              <w:rPr>
                <w:rFonts w:ascii="Arial" w:hAnsi="Arial" w:cs="Arial"/>
                <w:noProof/>
              </w:rPr>
              <w:t xml:space="preserve"> status kepemilika</w:t>
            </w:r>
            <w:r w:rsidR="00C21E87" w:rsidRPr="00C21E87">
              <w:rPr>
                <w:rFonts w:ascii="Arial" w:hAnsi="Arial" w:cs="Arial"/>
                <w:noProof/>
              </w:rPr>
              <w:t>n unit prasarana yang tersedia</w:t>
            </w:r>
            <w:r w:rsidR="00C21E87" w:rsidRPr="00C21E87">
              <w:rPr>
                <w:rFonts w:ascii="Arial" w:hAnsi="Arial" w:cs="Arial"/>
                <w:noProof/>
                <w:lang w:val="id-ID"/>
              </w:rPr>
              <w:t>;</w:t>
            </w:r>
            <w:r w:rsidRPr="00C21E87">
              <w:rPr>
                <w:rFonts w:ascii="Arial" w:hAnsi="Arial" w:cs="Arial"/>
                <w:noProof/>
              </w:rPr>
              <w:t>misalnya SD= milik PT/fakultas/lulusan sendiri at</w:t>
            </w:r>
            <w:r w:rsidR="00967CA1" w:rsidRPr="00C21E87">
              <w:rPr>
                <w:rFonts w:ascii="Arial" w:hAnsi="Arial" w:cs="Arial"/>
                <w:noProof/>
              </w:rPr>
              <w:t>au SW= sewa/kontrak/ kerjasama.</w:t>
            </w:r>
          </w:p>
          <w:p w:rsidR="00C21E87" w:rsidRDefault="00C21E87" w:rsidP="006D2F49">
            <w:pPr>
              <w:numPr>
                <w:ilvl w:val="0"/>
                <w:numId w:val="34"/>
              </w:numPr>
              <w:jc w:val="both"/>
              <w:rPr>
                <w:rFonts w:ascii="Arial" w:hAnsi="Arial" w:cs="Arial"/>
                <w:noProof/>
                <w:lang w:val="id-ID"/>
              </w:rPr>
            </w:pPr>
            <w:r>
              <w:rPr>
                <w:rFonts w:ascii="Arial" w:hAnsi="Arial" w:cs="Arial"/>
                <w:noProof/>
                <w:lang w:val="id-ID"/>
              </w:rPr>
              <w:t>kolom (7-8), kondisi sarana penunjang (terawat/tidak terawat);</w:t>
            </w:r>
          </w:p>
          <w:p w:rsidR="00C21E87" w:rsidRPr="00C21E87" w:rsidRDefault="00C21E87" w:rsidP="006D2F49">
            <w:pPr>
              <w:numPr>
                <w:ilvl w:val="0"/>
                <w:numId w:val="34"/>
              </w:numPr>
              <w:jc w:val="both"/>
              <w:rPr>
                <w:rFonts w:ascii="Arial" w:hAnsi="Arial" w:cs="Arial"/>
                <w:noProof/>
                <w:lang w:val="id-ID"/>
              </w:rPr>
            </w:pPr>
            <w:r w:rsidRPr="00C21E87">
              <w:rPr>
                <w:rFonts w:ascii="Arial" w:hAnsi="Arial" w:cs="Arial"/>
                <w:noProof/>
                <w:lang w:val="id-ID"/>
              </w:rPr>
              <w:t>kolom (9), unit pengelola dari sarana penunjang tersebut.</w:t>
            </w:r>
          </w:p>
        </w:tc>
      </w:tr>
      <w:tr w:rsidR="005502CE" w:rsidRPr="00585ED0" w:rsidTr="00294F19">
        <w:tc>
          <w:tcPr>
            <w:tcW w:w="1104" w:type="dxa"/>
            <w:tcBorders>
              <w:bottom w:val="single" w:sz="4" w:space="0" w:color="auto"/>
            </w:tcBorders>
          </w:tcPr>
          <w:p w:rsidR="002757E4" w:rsidRPr="002757E4" w:rsidRDefault="005502CE" w:rsidP="00D468B2">
            <w:pPr>
              <w:jc w:val="center"/>
              <w:rPr>
                <w:rFonts w:ascii="Arial" w:hAnsi="Arial" w:cs="Arial"/>
                <w:lang w:val="id-ID"/>
              </w:rPr>
            </w:pPr>
            <w:r w:rsidRPr="00585ED0">
              <w:rPr>
                <w:rFonts w:ascii="Arial" w:hAnsi="Arial" w:cs="Arial"/>
              </w:rPr>
              <w:t>6.8</w:t>
            </w:r>
          </w:p>
        </w:tc>
        <w:tc>
          <w:tcPr>
            <w:tcW w:w="1408" w:type="dxa"/>
            <w:tcBorders>
              <w:bottom w:val="single" w:sz="4" w:space="0" w:color="auto"/>
            </w:tcBorders>
          </w:tcPr>
          <w:p w:rsidR="005502CE" w:rsidRDefault="005502CE" w:rsidP="003326BE">
            <w:pPr>
              <w:jc w:val="center"/>
              <w:rPr>
                <w:rFonts w:ascii="Arial" w:hAnsi="Arial" w:cs="Arial"/>
                <w:lang w:val="id-ID"/>
              </w:rPr>
            </w:pPr>
          </w:p>
          <w:p w:rsidR="002757E4" w:rsidRDefault="002757E4" w:rsidP="003326BE">
            <w:pPr>
              <w:jc w:val="center"/>
              <w:rPr>
                <w:rFonts w:ascii="Arial" w:hAnsi="Arial" w:cs="Arial"/>
                <w:lang w:val="id-ID"/>
              </w:rPr>
            </w:pPr>
          </w:p>
          <w:p w:rsidR="002757E4" w:rsidRDefault="002757E4" w:rsidP="003326BE">
            <w:pPr>
              <w:jc w:val="center"/>
              <w:rPr>
                <w:rFonts w:ascii="Arial" w:hAnsi="Arial" w:cs="Arial"/>
                <w:lang w:val="id-ID"/>
              </w:rPr>
            </w:pPr>
          </w:p>
          <w:p w:rsidR="002757E4" w:rsidRPr="002757E4" w:rsidRDefault="002757E4" w:rsidP="00D468B2">
            <w:pPr>
              <w:jc w:val="center"/>
              <w:rPr>
                <w:rFonts w:ascii="Arial" w:hAnsi="Arial" w:cs="Arial"/>
                <w:lang w:val="id-ID"/>
              </w:rPr>
            </w:pPr>
          </w:p>
        </w:tc>
        <w:tc>
          <w:tcPr>
            <w:tcW w:w="6560" w:type="dxa"/>
            <w:tcBorders>
              <w:bottom w:val="single" w:sz="4" w:space="0" w:color="auto"/>
            </w:tcBorders>
          </w:tcPr>
          <w:p w:rsidR="005502CE" w:rsidRPr="00585ED0" w:rsidRDefault="00C21E87" w:rsidP="00D468B2">
            <w:pPr>
              <w:widowControl w:val="0"/>
              <w:autoSpaceDE w:val="0"/>
              <w:autoSpaceDN w:val="0"/>
              <w:adjustRightInd w:val="0"/>
              <w:jc w:val="both"/>
              <w:rPr>
                <w:rFonts w:ascii="Arial" w:hAnsi="Arial" w:cs="Arial"/>
                <w:noProof/>
              </w:rPr>
            </w:pPr>
            <w:r w:rsidRPr="00C21E87">
              <w:rPr>
                <w:rFonts w:ascii="Arial" w:hAnsi="Arial" w:cs="Arial"/>
                <w:lang w:val="id-ID"/>
              </w:rPr>
              <w:t xml:space="preserve">Bahan pustaka berupa buku teks, jurnal ilmiah terakreditasi atau jurnal internasional, prosiding seminar, </w:t>
            </w:r>
            <w:r w:rsidRPr="00C21E87">
              <w:rPr>
                <w:rFonts w:ascii="Arial" w:hAnsi="Arial" w:cs="Arial"/>
                <w:i/>
                <w:lang w:val="id-ID"/>
              </w:rPr>
              <w:t>e-journal/e-book</w:t>
            </w:r>
            <w:r w:rsidRPr="00C21E87">
              <w:rPr>
                <w:rFonts w:ascii="Arial" w:hAnsi="Arial" w:cs="Arial"/>
                <w:lang w:val="id-ID"/>
              </w:rPr>
              <w:t>, serta akses ke perpustakaan di luar perguruan tinggi sendiri atau sumber pustaka lainnya.</w:t>
            </w:r>
          </w:p>
        </w:tc>
      </w:tr>
      <w:tr w:rsidR="00652632" w:rsidRPr="00585ED0" w:rsidTr="00BE7243">
        <w:tc>
          <w:tcPr>
            <w:tcW w:w="1104" w:type="dxa"/>
            <w:vMerge w:val="restart"/>
          </w:tcPr>
          <w:p w:rsidR="00652632" w:rsidRDefault="00652632" w:rsidP="003326BE">
            <w:pPr>
              <w:jc w:val="center"/>
              <w:rPr>
                <w:rFonts w:ascii="Arial" w:hAnsi="Arial" w:cs="Arial"/>
                <w:lang w:val="id-ID"/>
              </w:rPr>
            </w:pPr>
            <w:r>
              <w:rPr>
                <w:rFonts w:ascii="Arial" w:hAnsi="Arial" w:cs="Arial"/>
                <w:lang w:val="id-ID"/>
              </w:rPr>
              <w:t>6.8.1</w:t>
            </w:r>
          </w:p>
          <w:p w:rsidR="00652632" w:rsidRPr="00C21E87" w:rsidRDefault="00652632" w:rsidP="003326BE">
            <w:pPr>
              <w:jc w:val="center"/>
              <w:rPr>
                <w:rFonts w:ascii="Arial" w:hAnsi="Arial" w:cs="Arial"/>
                <w:lang w:val="id-ID"/>
              </w:rPr>
            </w:pPr>
            <w:r>
              <w:rPr>
                <w:rFonts w:ascii="Arial" w:hAnsi="Arial" w:cs="Arial"/>
                <w:lang w:val="id-ID"/>
              </w:rPr>
              <w:t>.</w:t>
            </w:r>
          </w:p>
          <w:p w:rsidR="00652632" w:rsidRPr="00C21E87" w:rsidRDefault="00652632" w:rsidP="003326BE">
            <w:pPr>
              <w:jc w:val="center"/>
              <w:rPr>
                <w:rFonts w:ascii="Arial" w:hAnsi="Arial" w:cs="Arial"/>
                <w:lang w:val="id-ID"/>
              </w:rPr>
            </w:pPr>
          </w:p>
        </w:tc>
        <w:tc>
          <w:tcPr>
            <w:tcW w:w="1408" w:type="dxa"/>
            <w:tcBorders>
              <w:bottom w:val="single" w:sz="4" w:space="0" w:color="auto"/>
            </w:tcBorders>
          </w:tcPr>
          <w:p w:rsidR="00652632" w:rsidRDefault="00652632" w:rsidP="00652632">
            <w:pPr>
              <w:jc w:val="center"/>
              <w:rPr>
                <w:rFonts w:ascii="Arial" w:hAnsi="Arial" w:cs="Arial"/>
                <w:lang w:val="id-ID"/>
              </w:rPr>
            </w:pPr>
            <w:r>
              <w:rPr>
                <w:rFonts w:ascii="Arial" w:hAnsi="Arial" w:cs="Arial"/>
                <w:lang w:val="id-ID"/>
              </w:rPr>
              <w:lastRenderedPageBreak/>
              <w:t>Tabel 1 (2)-(3)</w:t>
            </w:r>
          </w:p>
        </w:tc>
        <w:tc>
          <w:tcPr>
            <w:tcW w:w="6560" w:type="dxa"/>
            <w:tcBorders>
              <w:bottom w:val="single" w:sz="4" w:space="0" w:color="auto"/>
            </w:tcBorders>
          </w:tcPr>
          <w:p w:rsidR="00652632" w:rsidRPr="00080F50" w:rsidRDefault="00652632" w:rsidP="00080F50">
            <w:pPr>
              <w:jc w:val="both"/>
              <w:rPr>
                <w:rFonts w:ascii="Arial" w:hAnsi="Arial" w:cs="Arial"/>
                <w:noProof/>
                <w:lang w:val="id-ID"/>
              </w:rPr>
            </w:pPr>
            <w:r w:rsidRPr="00080F50">
              <w:rPr>
                <w:rFonts w:ascii="Arial" w:hAnsi="Arial" w:cs="Arial"/>
                <w:bCs/>
                <w:lang w:val="id-ID"/>
              </w:rPr>
              <w:t>Tuliskan rekapitulasi jumlah ketersediaan pustaka yang relevan dengan bidang program stud</w:t>
            </w:r>
            <w:r>
              <w:rPr>
                <w:rFonts w:ascii="Arial" w:hAnsi="Arial" w:cs="Arial"/>
                <w:bCs/>
                <w:lang w:val="id-ID"/>
              </w:rPr>
              <w:t>i</w:t>
            </w:r>
            <w:r>
              <w:rPr>
                <w:rFonts w:ascii="Arial" w:hAnsi="Arial" w:cs="Arial"/>
                <w:lang w:val="id-ID"/>
              </w:rPr>
              <w:t xml:space="preserve"> pada tabel</w:t>
            </w:r>
            <w:r w:rsidRPr="00585ED0">
              <w:rPr>
                <w:rFonts w:ascii="Arial" w:hAnsi="Arial" w:cs="Arial"/>
                <w:lang w:val="id-ID"/>
              </w:rPr>
              <w:t xml:space="preserve"> yang telah </w:t>
            </w:r>
            <w:r w:rsidRPr="00585ED0">
              <w:rPr>
                <w:rFonts w:ascii="Arial" w:hAnsi="Arial" w:cs="Arial"/>
                <w:lang w:val="id-ID"/>
              </w:rPr>
              <w:lastRenderedPageBreak/>
              <w:t>disediakan</w:t>
            </w:r>
            <w:r w:rsidRPr="00080F50">
              <w:rPr>
                <w:rFonts w:ascii="Arial" w:hAnsi="Arial" w:cs="Arial"/>
                <w:bCs/>
                <w:lang w:val="id-ID"/>
              </w:rPr>
              <w:t>.</w:t>
            </w:r>
          </w:p>
          <w:p w:rsidR="00652632" w:rsidRPr="00585ED0" w:rsidRDefault="00652632" w:rsidP="00D468B2">
            <w:pPr>
              <w:ind w:left="357"/>
              <w:jc w:val="both"/>
              <w:rPr>
                <w:rFonts w:ascii="Arial" w:hAnsi="Arial" w:cs="Arial"/>
                <w:noProof/>
              </w:rPr>
            </w:pPr>
          </w:p>
          <w:p w:rsidR="00652632" w:rsidRPr="00D468B2" w:rsidRDefault="00652632" w:rsidP="006D2F49">
            <w:pPr>
              <w:pStyle w:val="ListParagraph"/>
              <w:numPr>
                <w:ilvl w:val="0"/>
                <w:numId w:val="82"/>
              </w:numPr>
              <w:ind w:left="357"/>
              <w:jc w:val="both"/>
              <w:rPr>
                <w:rFonts w:ascii="Arial" w:hAnsi="Arial" w:cs="Arial"/>
                <w:noProof/>
                <w:lang w:val="id-ID"/>
              </w:rPr>
            </w:pPr>
            <w:r w:rsidRPr="00D468B2">
              <w:rPr>
                <w:rFonts w:ascii="Arial" w:hAnsi="Arial" w:cs="Arial"/>
                <w:noProof/>
              </w:rPr>
              <w:t>Tuliskan</w:t>
            </w:r>
            <w:r w:rsidRPr="00D468B2">
              <w:rPr>
                <w:rFonts w:ascii="Arial" w:hAnsi="Arial" w:cs="Arial"/>
                <w:noProof/>
                <w:lang w:val="id-ID"/>
              </w:rPr>
              <w:t xml:space="preserve"> pada:</w:t>
            </w:r>
          </w:p>
          <w:p w:rsidR="00652632" w:rsidRPr="00585ED0" w:rsidRDefault="00652632" w:rsidP="006D2F49">
            <w:pPr>
              <w:numPr>
                <w:ilvl w:val="0"/>
                <w:numId w:val="82"/>
              </w:numPr>
              <w:ind w:left="357"/>
              <w:jc w:val="both"/>
              <w:rPr>
                <w:rFonts w:ascii="Arial" w:hAnsi="Arial" w:cs="Arial"/>
                <w:noProof/>
              </w:rPr>
            </w:pPr>
            <w:r w:rsidRPr="00585ED0">
              <w:rPr>
                <w:rFonts w:ascii="Arial" w:hAnsi="Arial" w:cs="Arial"/>
                <w:noProof/>
              </w:rPr>
              <w:t>kolom (2)</w:t>
            </w:r>
            <w:r>
              <w:rPr>
                <w:rFonts w:ascii="Arial" w:hAnsi="Arial" w:cs="Arial"/>
                <w:noProof/>
                <w:lang w:val="id-ID"/>
              </w:rPr>
              <w:t xml:space="preserve">, </w:t>
            </w:r>
            <w:r w:rsidRPr="00585ED0">
              <w:rPr>
                <w:rFonts w:ascii="Arial" w:hAnsi="Arial" w:cs="Arial"/>
                <w:noProof/>
              </w:rPr>
              <w:t>jumlah judul dari masing-masing jenis bahan pustaka</w:t>
            </w:r>
            <w:r>
              <w:rPr>
                <w:rFonts w:ascii="Arial" w:hAnsi="Arial" w:cs="Arial"/>
                <w:noProof/>
                <w:lang w:val="id-ID"/>
              </w:rPr>
              <w:t xml:space="preserve"> (sebagaimana yang sudah tertulisa pada kolom (1)</w:t>
            </w:r>
            <w:r w:rsidRPr="00585ED0">
              <w:rPr>
                <w:rFonts w:ascii="Arial" w:hAnsi="Arial" w:cs="Arial"/>
                <w:noProof/>
              </w:rPr>
              <w:t>.</w:t>
            </w:r>
          </w:p>
          <w:p w:rsidR="00652632" w:rsidRDefault="00652632" w:rsidP="006D2F49">
            <w:pPr>
              <w:numPr>
                <w:ilvl w:val="0"/>
                <w:numId w:val="82"/>
              </w:numPr>
              <w:ind w:left="357"/>
              <w:jc w:val="both"/>
              <w:rPr>
                <w:rFonts w:ascii="Arial" w:hAnsi="Arial" w:cs="Arial"/>
                <w:lang w:val="id-ID"/>
              </w:rPr>
            </w:pPr>
            <w:r w:rsidRPr="00585ED0">
              <w:rPr>
                <w:rFonts w:ascii="Arial" w:hAnsi="Arial" w:cs="Arial"/>
                <w:noProof/>
              </w:rPr>
              <w:t>Kolom</w:t>
            </w:r>
            <w:r>
              <w:rPr>
                <w:rFonts w:ascii="Arial" w:hAnsi="Arial" w:cs="Arial"/>
                <w:noProof/>
                <w:lang w:val="id-ID"/>
              </w:rPr>
              <w:t xml:space="preserve"> </w:t>
            </w:r>
            <w:r w:rsidRPr="00585ED0">
              <w:rPr>
                <w:rFonts w:ascii="Arial" w:hAnsi="Arial" w:cs="Arial"/>
                <w:noProof/>
              </w:rPr>
              <w:t>(3)</w:t>
            </w:r>
            <w:r>
              <w:rPr>
                <w:rFonts w:ascii="Arial" w:hAnsi="Arial" w:cs="Arial"/>
                <w:noProof/>
                <w:lang w:val="id-ID"/>
              </w:rPr>
              <w:t>,</w:t>
            </w:r>
            <w:r w:rsidRPr="00585ED0">
              <w:rPr>
                <w:rFonts w:ascii="Arial" w:hAnsi="Arial" w:cs="Arial"/>
                <w:noProof/>
              </w:rPr>
              <w:t xml:space="preserve"> jumlah </w:t>
            </w:r>
            <w:r w:rsidRPr="00967CA1">
              <w:rPr>
                <w:rFonts w:ascii="Arial" w:hAnsi="Arial" w:cs="Arial"/>
                <w:i/>
                <w:noProof/>
              </w:rPr>
              <w:t>copy</w:t>
            </w:r>
            <w:r w:rsidRPr="00585ED0">
              <w:rPr>
                <w:rFonts w:ascii="Arial" w:hAnsi="Arial" w:cs="Arial"/>
                <w:noProof/>
              </w:rPr>
              <w:t>/satuan dari masing-masing jenis bahan pustaka.</w:t>
            </w:r>
          </w:p>
          <w:p w:rsidR="00652632" w:rsidRPr="00C21E87" w:rsidRDefault="00652632" w:rsidP="006D2F49">
            <w:pPr>
              <w:numPr>
                <w:ilvl w:val="0"/>
                <w:numId w:val="82"/>
              </w:numPr>
              <w:ind w:left="357"/>
              <w:jc w:val="both"/>
              <w:rPr>
                <w:rFonts w:ascii="Arial" w:hAnsi="Arial" w:cs="Arial"/>
                <w:lang w:val="id-ID"/>
              </w:rPr>
            </w:pPr>
            <w:r w:rsidRPr="00585ED0">
              <w:rPr>
                <w:rFonts w:ascii="Arial" w:hAnsi="Arial" w:cs="Arial"/>
                <w:noProof/>
              </w:rPr>
              <w:t xml:space="preserve">baris terakhir pada kolom (2) dan (3) sebutkan total jumlah judul bahan pustaka dan total jumlah </w:t>
            </w:r>
            <w:r w:rsidRPr="00967CA1">
              <w:rPr>
                <w:rFonts w:ascii="Arial" w:hAnsi="Arial" w:cs="Arial"/>
                <w:i/>
                <w:noProof/>
              </w:rPr>
              <w:t>copy</w:t>
            </w:r>
            <w:r w:rsidRPr="00585ED0">
              <w:rPr>
                <w:rFonts w:ascii="Arial" w:hAnsi="Arial" w:cs="Arial"/>
                <w:noProof/>
              </w:rPr>
              <w:t xml:space="preserve"> dari setiap jenis bahan pustaka.</w:t>
            </w:r>
          </w:p>
        </w:tc>
      </w:tr>
      <w:tr w:rsidR="00652632" w:rsidRPr="00585ED0" w:rsidTr="00294F19">
        <w:tc>
          <w:tcPr>
            <w:tcW w:w="1104" w:type="dxa"/>
            <w:vMerge/>
            <w:tcBorders>
              <w:bottom w:val="single" w:sz="4" w:space="0" w:color="auto"/>
            </w:tcBorders>
          </w:tcPr>
          <w:p w:rsidR="00652632" w:rsidRDefault="00652632" w:rsidP="003326BE">
            <w:pPr>
              <w:jc w:val="center"/>
              <w:rPr>
                <w:rFonts w:ascii="Arial" w:hAnsi="Arial" w:cs="Arial"/>
                <w:lang w:val="id-ID"/>
              </w:rPr>
            </w:pPr>
          </w:p>
        </w:tc>
        <w:tc>
          <w:tcPr>
            <w:tcW w:w="1408" w:type="dxa"/>
            <w:tcBorders>
              <w:bottom w:val="single" w:sz="4" w:space="0" w:color="auto"/>
            </w:tcBorders>
          </w:tcPr>
          <w:p w:rsidR="00652632" w:rsidRDefault="00652632" w:rsidP="003326BE">
            <w:pPr>
              <w:jc w:val="center"/>
              <w:rPr>
                <w:rFonts w:ascii="Arial" w:hAnsi="Arial" w:cs="Arial"/>
                <w:lang w:val="id-ID"/>
              </w:rPr>
            </w:pPr>
            <w:r>
              <w:rPr>
                <w:rFonts w:ascii="Arial" w:hAnsi="Arial" w:cs="Arial"/>
                <w:lang w:val="id-ID"/>
              </w:rPr>
              <w:t>Tabel 2</w:t>
            </w:r>
          </w:p>
          <w:p w:rsidR="00652632" w:rsidRDefault="00652632" w:rsidP="003326BE">
            <w:pPr>
              <w:jc w:val="center"/>
              <w:rPr>
                <w:rFonts w:ascii="Arial" w:hAnsi="Arial" w:cs="Arial"/>
                <w:lang w:val="id-ID"/>
              </w:rPr>
            </w:pPr>
            <w:r>
              <w:rPr>
                <w:rFonts w:ascii="Arial" w:hAnsi="Arial" w:cs="Arial"/>
                <w:lang w:val="id-ID"/>
              </w:rPr>
              <w:t xml:space="preserve">(2)-(4) </w:t>
            </w:r>
          </w:p>
        </w:tc>
        <w:tc>
          <w:tcPr>
            <w:tcW w:w="6560" w:type="dxa"/>
            <w:tcBorders>
              <w:bottom w:val="single" w:sz="4" w:space="0" w:color="auto"/>
            </w:tcBorders>
          </w:tcPr>
          <w:p w:rsidR="00652632" w:rsidRPr="00D468B2" w:rsidRDefault="00652632" w:rsidP="00D468B2">
            <w:pPr>
              <w:jc w:val="both"/>
              <w:rPr>
                <w:rFonts w:ascii="Arial" w:hAnsi="Arial" w:cs="Arial"/>
                <w:lang w:val="id-ID"/>
              </w:rPr>
            </w:pPr>
            <w:r w:rsidRPr="00D468B2">
              <w:rPr>
                <w:rFonts w:ascii="Arial" w:hAnsi="Arial" w:cs="Arial"/>
                <w:lang w:val="id-ID"/>
              </w:rPr>
              <w:t>Isikan</w:t>
            </w:r>
            <w:r w:rsidRPr="00D468B2">
              <w:rPr>
                <w:rFonts w:ascii="Arial" w:hAnsi="Arial" w:cs="Arial"/>
              </w:rPr>
              <w:t xml:space="preserve"> jurnal/</w:t>
            </w:r>
            <w:r w:rsidRPr="00D468B2">
              <w:rPr>
                <w:rFonts w:ascii="Arial" w:hAnsi="Arial" w:cs="Arial"/>
                <w:iCs/>
              </w:rPr>
              <w:t>prosiding</w:t>
            </w:r>
            <w:r w:rsidRPr="00D468B2">
              <w:rPr>
                <w:rFonts w:ascii="Arial" w:hAnsi="Arial" w:cs="Arial"/>
              </w:rPr>
              <w:t xml:space="preserve"> seminar yang tersedia/yang diterima secara teratur (lengkap), terbitan 3 tahun terakhir</w:t>
            </w:r>
            <w:r>
              <w:rPr>
                <w:rFonts w:ascii="Arial" w:hAnsi="Arial" w:cs="Arial"/>
                <w:lang w:val="id-ID"/>
              </w:rPr>
              <w:t xml:space="preserve"> pada tabel</w:t>
            </w:r>
            <w:r w:rsidRPr="00585ED0">
              <w:rPr>
                <w:rFonts w:ascii="Arial" w:hAnsi="Arial" w:cs="Arial"/>
                <w:lang w:val="id-ID"/>
              </w:rPr>
              <w:t xml:space="preserve"> yang telah disediakan</w:t>
            </w:r>
            <w:r w:rsidRPr="00D468B2">
              <w:rPr>
                <w:rFonts w:ascii="Arial" w:hAnsi="Arial" w:cs="Arial"/>
                <w:lang w:val="id-ID"/>
              </w:rPr>
              <w:t>.</w:t>
            </w:r>
          </w:p>
          <w:p w:rsidR="00652632" w:rsidRDefault="00652632" w:rsidP="00D468B2">
            <w:pPr>
              <w:ind w:left="357"/>
              <w:jc w:val="both"/>
              <w:rPr>
                <w:rFonts w:ascii="Arial" w:hAnsi="Arial" w:cs="Arial"/>
                <w:bCs/>
                <w:lang w:val="id-ID"/>
              </w:rPr>
            </w:pPr>
          </w:p>
          <w:p w:rsidR="00652632" w:rsidRPr="00080F50" w:rsidRDefault="00652632" w:rsidP="00080F50">
            <w:pPr>
              <w:jc w:val="both"/>
              <w:rPr>
                <w:rFonts w:ascii="Arial" w:hAnsi="Arial" w:cs="Arial"/>
                <w:bCs/>
                <w:lang w:val="id-ID"/>
              </w:rPr>
            </w:pPr>
            <w:r w:rsidRPr="00080F50">
              <w:rPr>
                <w:rFonts w:ascii="Arial" w:hAnsi="Arial" w:cs="Arial"/>
                <w:bCs/>
                <w:lang w:val="id-ID"/>
              </w:rPr>
              <w:t>Tuliskan  pada:</w:t>
            </w:r>
          </w:p>
          <w:p w:rsidR="00652632" w:rsidRPr="00D468B2" w:rsidRDefault="00652632" w:rsidP="006D2F49">
            <w:pPr>
              <w:pStyle w:val="ListParagraph"/>
              <w:numPr>
                <w:ilvl w:val="0"/>
                <w:numId w:val="82"/>
              </w:numPr>
              <w:ind w:left="357"/>
              <w:jc w:val="both"/>
              <w:rPr>
                <w:rFonts w:ascii="Arial" w:hAnsi="Arial" w:cs="Arial"/>
                <w:bCs/>
                <w:lang w:val="id-ID"/>
              </w:rPr>
            </w:pPr>
            <w:r w:rsidRPr="00D468B2">
              <w:rPr>
                <w:rFonts w:ascii="Arial" w:hAnsi="Arial" w:cs="Arial"/>
                <w:bCs/>
                <w:lang w:val="id-ID"/>
              </w:rPr>
              <w:t>kolom (2), nama jurnal;</w:t>
            </w:r>
          </w:p>
          <w:p w:rsidR="00652632" w:rsidRPr="00D468B2" w:rsidRDefault="00652632" w:rsidP="006D2F49">
            <w:pPr>
              <w:pStyle w:val="ListParagraph"/>
              <w:numPr>
                <w:ilvl w:val="0"/>
                <w:numId w:val="82"/>
              </w:numPr>
              <w:ind w:left="357"/>
              <w:jc w:val="both"/>
              <w:rPr>
                <w:rFonts w:ascii="Arial" w:hAnsi="Arial" w:cs="Arial"/>
                <w:bCs/>
                <w:lang w:val="id-ID"/>
              </w:rPr>
            </w:pPr>
            <w:r w:rsidRPr="00D468B2">
              <w:rPr>
                <w:rFonts w:ascii="Arial" w:hAnsi="Arial" w:cs="Arial"/>
                <w:bCs/>
                <w:lang w:val="id-ID"/>
              </w:rPr>
              <w:t>kolom (3), rincian tahun dan nomor jurnal;</w:t>
            </w:r>
          </w:p>
          <w:p w:rsidR="00652632" w:rsidRPr="00D468B2" w:rsidRDefault="00652632" w:rsidP="006D2F49">
            <w:pPr>
              <w:pStyle w:val="ListParagraph"/>
              <w:numPr>
                <w:ilvl w:val="0"/>
                <w:numId w:val="82"/>
              </w:numPr>
              <w:ind w:left="357"/>
              <w:jc w:val="both"/>
              <w:rPr>
                <w:rFonts w:ascii="Arial" w:hAnsi="Arial" w:cs="Arial"/>
                <w:bCs/>
                <w:lang w:val="id-ID"/>
              </w:rPr>
            </w:pPr>
            <w:r w:rsidRPr="00D468B2">
              <w:rPr>
                <w:rFonts w:ascii="Arial" w:hAnsi="Arial" w:cs="Arial"/>
                <w:bCs/>
                <w:lang w:val="id-ID"/>
              </w:rPr>
              <w:t>kolom (4), jumlah jurnal yang tersedia.</w:t>
            </w:r>
          </w:p>
        </w:tc>
      </w:tr>
      <w:tr w:rsidR="00F727D4" w:rsidRPr="00585ED0" w:rsidTr="00294F19">
        <w:tc>
          <w:tcPr>
            <w:tcW w:w="1104" w:type="dxa"/>
            <w:tcBorders>
              <w:bottom w:val="single" w:sz="4" w:space="0" w:color="auto"/>
            </w:tcBorders>
          </w:tcPr>
          <w:p w:rsidR="00F727D4" w:rsidRDefault="00F727D4" w:rsidP="003326BE">
            <w:pPr>
              <w:jc w:val="center"/>
              <w:rPr>
                <w:rFonts w:ascii="Arial" w:hAnsi="Arial" w:cs="Arial"/>
                <w:lang w:val="id-ID"/>
              </w:rPr>
            </w:pPr>
            <w:r>
              <w:rPr>
                <w:rFonts w:ascii="Arial" w:hAnsi="Arial" w:cs="Arial"/>
                <w:lang w:val="id-ID"/>
              </w:rPr>
              <w:t>6.8.2</w:t>
            </w:r>
          </w:p>
        </w:tc>
        <w:tc>
          <w:tcPr>
            <w:tcW w:w="1408" w:type="dxa"/>
            <w:tcBorders>
              <w:bottom w:val="single" w:sz="4" w:space="0" w:color="auto"/>
            </w:tcBorders>
          </w:tcPr>
          <w:p w:rsidR="00F727D4" w:rsidRDefault="00F727D4" w:rsidP="003326BE">
            <w:pPr>
              <w:jc w:val="center"/>
              <w:rPr>
                <w:rFonts w:ascii="Arial" w:hAnsi="Arial" w:cs="Arial"/>
                <w:lang w:val="id-ID"/>
              </w:rPr>
            </w:pPr>
          </w:p>
        </w:tc>
        <w:tc>
          <w:tcPr>
            <w:tcW w:w="6560" w:type="dxa"/>
            <w:tcBorders>
              <w:bottom w:val="single" w:sz="4" w:space="0" w:color="auto"/>
            </w:tcBorders>
          </w:tcPr>
          <w:p w:rsidR="00F727D4" w:rsidRPr="00D468B2" w:rsidRDefault="00F727D4" w:rsidP="00F727D4">
            <w:pPr>
              <w:jc w:val="both"/>
              <w:rPr>
                <w:rFonts w:ascii="Arial" w:hAnsi="Arial" w:cs="Arial"/>
                <w:lang w:val="id-ID"/>
              </w:rPr>
            </w:pPr>
            <w:r w:rsidRPr="00F727D4">
              <w:rPr>
                <w:rFonts w:ascii="Arial" w:hAnsi="Arial" w:cs="Arial"/>
                <w:lang w:val="id-ID"/>
              </w:rPr>
              <w:t xml:space="preserve">Sebutkan sumber-sumber pustaka di lembaga lain (lembaga perpustakaan/ sumber dari internet beserta  alamat </w:t>
            </w:r>
            <w:r w:rsidRPr="00F727D4">
              <w:rPr>
                <w:rFonts w:ascii="Arial" w:hAnsi="Arial" w:cs="Arial"/>
                <w:i/>
                <w:lang w:val="id-ID"/>
              </w:rPr>
              <w:t>website</w:t>
            </w:r>
            <w:r w:rsidRPr="00F727D4">
              <w:rPr>
                <w:rFonts w:ascii="Arial" w:hAnsi="Arial" w:cs="Arial"/>
                <w:lang w:val="id-ID"/>
              </w:rPr>
              <w:t>) yang biasa diakses/dimanfaatkan oleh dosen dan mahasiswa program studi ini</w:t>
            </w:r>
            <w:r w:rsidR="00652632">
              <w:rPr>
                <w:rFonts w:ascii="Arial" w:hAnsi="Arial" w:cs="Arial"/>
                <w:lang w:val="id-ID"/>
              </w:rPr>
              <w:t xml:space="preserve"> pada tempat</w:t>
            </w:r>
            <w:r w:rsidR="00652632" w:rsidRPr="00585ED0">
              <w:rPr>
                <w:rFonts w:ascii="Arial" w:hAnsi="Arial" w:cs="Arial"/>
                <w:lang w:val="id-ID"/>
              </w:rPr>
              <w:t xml:space="preserve"> yang telah disediakan</w:t>
            </w:r>
            <w:r w:rsidRPr="00F727D4">
              <w:rPr>
                <w:rFonts w:ascii="Arial" w:hAnsi="Arial" w:cs="Arial"/>
                <w:lang w:val="id-ID"/>
              </w:rPr>
              <w:t>.</w:t>
            </w:r>
          </w:p>
        </w:tc>
      </w:tr>
      <w:tr w:rsidR="005502CE" w:rsidRPr="00585ED0" w:rsidTr="00F727D4">
        <w:trPr>
          <w:trHeight w:val="1134"/>
        </w:trPr>
        <w:tc>
          <w:tcPr>
            <w:tcW w:w="1104" w:type="dxa"/>
            <w:tcBorders>
              <w:bottom w:val="single" w:sz="4" w:space="0" w:color="auto"/>
            </w:tcBorders>
          </w:tcPr>
          <w:p w:rsidR="005502CE" w:rsidRPr="00585ED0" w:rsidRDefault="005502CE" w:rsidP="003326BE">
            <w:pPr>
              <w:jc w:val="center"/>
              <w:rPr>
                <w:rFonts w:ascii="Arial" w:hAnsi="Arial" w:cs="Arial"/>
              </w:rPr>
            </w:pPr>
            <w:r w:rsidRPr="00585ED0">
              <w:rPr>
                <w:rFonts w:ascii="Arial" w:hAnsi="Arial" w:cs="Arial"/>
              </w:rPr>
              <w:t>6.9</w:t>
            </w:r>
          </w:p>
        </w:tc>
        <w:tc>
          <w:tcPr>
            <w:tcW w:w="1408" w:type="dxa"/>
            <w:tcBorders>
              <w:bottom w:val="single" w:sz="4" w:space="0" w:color="auto"/>
            </w:tcBorders>
          </w:tcPr>
          <w:p w:rsidR="005502CE" w:rsidRPr="00585ED0" w:rsidRDefault="005502CE" w:rsidP="003326BE">
            <w:pPr>
              <w:jc w:val="center"/>
              <w:rPr>
                <w:rFonts w:ascii="Arial" w:hAnsi="Arial" w:cs="Arial"/>
              </w:rPr>
            </w:pPr>
          </w:p>
        </w:tc>
        <w:tc>
          <w:tcPr>
            <w:tcW w:w="6560" w:type="dxa"/>
            <w:tcBorders>
              <w:bottom w:val="single" w:sz="4" w:space="0" w:color="auto"/>
            </w:tcBorders>
          </w:tcPr>
          <w:p w:rsidR="00294F19" w:rsidRPr="00585ED0" w:rsidRDefault="00F727D4" w:rsidP="00F727D4">
            <w:pPr>
              <w:ind w:left="40"/>
              <w:jc w:val="both"/>
              <w:rPr>
                <w:rFonts w:ascii="Arial" w:hAnsi="Arial" w:cs="Arial"/>
                <w:noProof/>
              </w:rPr>
            </w:pPr>
            <w:r w:rsidRPr="00F727D4">
              <w:rPr>
                <w:rFonts w:ascii="Arial" w:hAnsi="Arial" w:cs="Arial"/>
                <w:bCs/>
              </w:rPr>
              <w:t>Peralatan utama yang digunakan di laboratorium</w:t>
            </w:r>
            <w:r w:rsidRPr="00F727D4">
              <w:rPr>
                <w:rFonts w:ascii="Arial" w:hAnsi="Arial" w:cs="Arial"/>
                <w:bCs/>
                <w:lang w:val="id-ID"/>
              </w:rPr>
              <w:t>/</w:t>
            </w:r>
            <w:r w:rsidRPr="00F727D4">
              <w:rPr>
                <w:rFonts w:ascii="Arial" w:hAnsi="Arial" w:cs="Arial"/>
                <w:bCs/>
              </w:rPr>
              <w:t xml:space="preserve">tempat </w:t>
            </w:r>
            <w:r w:rsidRPr="00F727D4">
              <w:rPr>
                <w:rFonts w:ascii="Arial" w:hAnsi="Arial" w:cs="Arial"/>
              </w:rPr>
              <w:t xml:space="preserve">praktikum, </w:t>
            </w:r>
            <w:r w:rsidRPr="00F727D4">
              <w:rPr>
                <w:rFonts w:ascii="Arial" w:hAnsi="Arial" w:cs="Arial"/>
                <w:lang w:val="id-ID"/>
              </w:rPr>
              <w:t xml:space="preserve">rumah sakit hewan/klinik hewan dan </w:t>
            </w:r>
            <w:r w:rsidRPr="00F727D4">
              <w:rPr>
                <w:rFonts w:ascii="Arial" w:hAnsi="Arial" w:cs="Arial"/>
                <w:i/>
                <w:lang w:val="id-ID"/>
              </w:rPr>
              <w:t>teaching farm</w:t>
            </w:r>
            <w:r w:rsidRPr="00F727D4">
              <w:rPr>
                <w:rFonts w:ascii="Arial" w:hAnsi="Arial" w:cs="Arial"/>
                <w:lang w:val="id-ID"/>
              </w:rPr>
              <w:t xml:space="preserve"> </w:t>
            </w:r>
            <w:r w:rsidRPr="00F727D4">
              <w:rPr>
                <w:rFonts w:ascii="Arial" w:hAnsi="Arial" w:cs="Arial"/>
              </w:rPr>
              <w:t xml:space="preserve">dan sejenisnya) </w:t>
            </w:r>
            <w:r w:rsidRPr="00F727D4">
              <w:rPr>
                <w:rFonts w:ascii="Arial" w:hAnsi="Arial" w:cs="Arial"/>
                <w:bCs/>
              </w:rPr>
              <w:t>yang dipergunakan dalam proses pembelajaran.</w:t>
            </w:r>
          </w:p>
        </w:tc>
      </w:tr>
      <w:tr w:rsidR="00F727D4" w:rsidRPr="00585ED0" w:rsidTr="007125E7">
        <w:trPr>
          <w:trHeight w:val="6509"/>
        </w:trPr>
        <w:tc>
          <w:tcPr>
            <w:tcW w:w="1104" w:type="dxa"/>
            <w:tcBorders>
              <w:top w:val="single" w:sz="4" w:space="0" w:color="auto"/>
            </w:tcBorders>
          </w:tcPr>
          <w:p w:rsidR="00F727D4" w:rsidRPr="00585ED0" w:rsidRDefault="00F727D4" w:rsidP="003326BE">
            <w:pPr>
              <w:jc w:val="center"/>
              <w:rPr>
                <w:rFonts w:ascii="Arial" w:hAnsi="Arial" w:cs="Arial"/>
              </w:rPr>
            </w:pPr>
            <w:r w:rsidRPr="00585ED0">
              <w:rPr>
                <w:rFonts w:ascii="Arial" w:hAnsi="Arial" w:cs="Arial"/>
              </w:rPr>
              <w:lastRenderedPageBreak/>
              <w:t>6.9.1</w:t>
            </w:r>
          </w:p>
        </w:tc>
        <w:tc>
          <w:tcPr>
            <w:tcW w:w="1408" w:type="dxa"/>
            <w:tcBorders>
              <w:top w:val="single" w:sz="4" w:space="0" w:color="auto"/>
            </w:tcBorders>
          </w:tcPr>
          <w:p w:rsidR="00F727D4" w:rsidRPr="002757E4" w:rsidRDefault="00F727D4" w:rsidP="00F727D4">
            <w:pPr>
              <w:jc w:val="center"/>
              <w:rPr>
                <w:rFonts w:ascii="Arial" w:hAnsi="Arial" w:cs="Arial"/>
                <w:lang w:val="id-ID"/>
              </w:rPr>
            </w:pPr>
            <w:r>
              <w:rPr>
                <w:rFonts w:ascii="Arial" w:hAnsi="Arial" w:cs="Arial"/>
                <w:lang w:val="id-ID"/>
              </w:rPr>
              <w:t>(3)-(9)</w:t>
            </w:r>
          </w:p>
        </w:tc>
        <w:tc>
          <w:tcPr>
            <w:tcW w:w="6560" w:type="dxa"/>
            <w:tcBorders>
              <w:top w:val="single" w:sz="4" w:space="0" w:color="auto"/>
            </w:tcBorders>
          </w:tcPr>
          <w:p w:rsidR="00F727D4" w:rsidRPr="00F727D4" w:rsidRDefault="00652632" w:rsidP="00652632">
            <w:pPr>
              <w:ind w:left="40"/>
              <w:jc w:val="both"/>
              <w:rPr>
                <w:rFonts w:ascii="Arial" w:hAnsi="Arial" w:cs="Arial"/>
                <w:noProof/>
              </w:rPr>
            </w:pPr>
            <w:r>
              <w:rPr>
                <w:rFonts w:ascii="Arial" w:hAnsi="Arial" w:cs="Arial"/>
                <w:bCs/>
                <w:lang w:val="id-ID"/>
              </w:rPr>
              <w:t xml:space="preserve">Tuliskan </w:t>
            </w:r>
            <w:r w:rsidR="00F70C5E">
              <w:rPr>
                <w:rFonts w:ascii="Arial" w:hAnsi="Arial" w:cs="Arial"/>
                <w:lang w:val="id-ID"/>
              </w:rPr>
              <w:t>pada tabel</w:t>
            </w:r>
            <w:r w:rsidR="00F70C5E" w:rsidRPr="00585ED0">
              <w:rPr>
                <w:rFonts w:ascii="Arial" w:hAnsi="Arial" w:cs="Arial"/>
                <w:lang w:val="id-ID"/>
              </w:rPr>
              <w:t xml:space="preserve"> yang telah disediakan</w:t>
            </w:r>
            <w:r w:rsidR="00F70C5E">
              <w:rPr>
                <w:rFonts w:ascii="Arial" w:hAnsi="Arial" w:cs="Arial"/>
                <w:bCs/>
                <w:lang w:val="id-ID"/>
              </w:rPr>
              <w:t xml:space="preserve"> </w:t>
            </w:r>
            <w:r>
              <w:rPr>
                <w:rFonts w:ascii="Arial" w:hAnsi="Arial" w:cs="Arial"/>
                <w:bCs/>
                <w:lang w:val="id-ID"/>
              </w:rPr>
              <w:t>data p</w:t>
            </w:r>
            <w:r w:rsidR="00F727D4" w:rsidRPr="00F727D4">
              <w:rPr>
                <w:rFonts w:ascii="Arial" w:hAnsi="Arial" w:cs="Arial"/>
                <w:bCs/>
                <w:lang w:val="id-ID"/>
              </w:rPr>
              <w:t>eralatan utama yang digunakan di laboratorium/tempat praktikum</w:t>
            </w:r>
            <w:r>
              <w:rPr>
                <w:rFonts w:ascii="Arial" w:hAnsi="Arial" w:cs="Arial"/>
                <w:lang w:val="id-ID"/>
              </w:rPr>
              <w:t>,</w:t>
            </w:r>
            <w:r w:rsidR="00F727D4" w:rsidRPr="00F727D4">
              <w:rPr>
                <w:rFonts w:ascii="Arial" w:hAnsi="Arial" w:cs="Arial"/>
                <w:noProof/>
              </w:rPr>
              <w:t xml:space="preserve"> meliputi:</w:t>
            </w:r>
          </w:p>
          <w:p w:rsidR="00F727D4" w:rsidRPr="00F727D4" w:rsidRDefault="00F727D4" w:rsidP="00652632">
            <w:pPr>
              <w:pStyle w:val="ListParagraph"/>
              <w:numPr>
                <w:ilvl w:val="0"/>
                <w:numId w:val="83"/>
              </w:numPr>
              <w:ind w:left="357"/>
              <w:jc w:val="both"/>
              <w:rPr>
                <w:rFonts w:ascii="Arial" w:hAnsi="Arial" w:cs="Arial"/>
                <w:noProof/>
              </w:rPr>
            </w:pPr>
            <w:r w:rsidRPr="00F727D4">
              <w:rPr>
                <w:rFonts w:ascii="Arial" w:hAnsi="Arial" w:cs="Arial"/>
                <w:noProof/>
              </w:rPr>
              <w:t>Ilmu kedokteran dasar veteriner atau pr</w:t>
            </w:r>
            <w:r w:rsidRPr="00F727D4">
              <w:rPr>
                <w:rFonts w:ascii="Arial" w:hAnsi="Arial" w:cs="Arial"/>
                <w:noProof/>
                <w:lang w:val="id-ID"/>
              </w:rPr>
              <w:t>e</w:t>
            </w:r>
            <w:r w:rsidRPr="00F727D4">
              <w:rPr>
                <w:rFonts w:ascii="Arial" w:hAnsi="Arial" w:cs="Arial"/>
                <w:noProof/>
              </w:rPr>
              <w:t>klinik</w:t>
            </w:r>
            <w:r w:rsidRPr="00F727D4">
              <w:rPr>
                <w:rFonts w:ascii="Arial" w:hAnsi="Arial" w:cs="Arial"/>
                <w:noProof/>
                <w:lang w:val="id-ID"/>
              </w:rPr>
              <w:t xml:space="preserve"> (A</w:t>
            </w:r>
            <w:r w:rsidRPr="00F727D4">
              <w:rPr>
                <w:rFonts w:ascii="Arial" w:hAnsi="Arial" w:cs="Arial"/>
                <w:noProof/>
              </w:rPr>
              <w:t>natomi, Histologi,</w:t>
            </w:r>
            <w:r w:rsidR="00652632">
              <w:rPr>
                <w:rFonts w:ascii="Arial" w:hAnsi="Arial" w:cs="Arial"/>
                <w:noProof/>
                <w:lang w:val="id-ID"/>
              </w:rPr>
              <w:t xml:space="preserve"> </w:t>
            </w:r>
            <w:r w:rsidRPr="00F727D4">
              <w:rPr>
                <w:rFonts w:ascii="Arial" w:hAnsi="Arial" w:cs="Arial"/>
                <w:noProof/>
              </w:rPr>
              <w:t>Embriologi, Fisiologi, Biokimia dan Peternakan</w:t>
            </w:r>
            <w:r w:rsidRPr="00F727D4">
              <w:rPr>
                <w:rFonts w:ascii="Arial" w:hAnsi="Arial" w:cs="Arial"/>
                <w:noProof/>
                <w:lang w:val="id-ID"/>
              </w:rPr>
              <w:t>)</w:t>
            </w:r>
            <w:r w:rsidRPr="00F727D4">
              <w:rPr>
                <w:rFonts w:ascii="Arial" w:hAnsi="Arial" w:cs="Arial"/>
                <w:noProof/>
              </w:rPr>
              <w:t>.</w:t>
            </w:r>
          </w:p>
          <w:p w:rsidR="00F727D4" w:rsidRPr="00F727D4" w:rsidRDefault="00F727D4" w:rsidP="00652632">
            <w:pPr>
              <w:pStyle w:val="ListParagraph"/>
              <w:numPr>
                <w:ilvl w:val="0"/>
                <w:numId w:val="83"/>
              </w:numPr>
              <w:ind w:left="357"/>
              <w:jc w:val="both"/>
              <w:rPr>
                <w:rFonts w:ascii="Arial" w:hAnsi="Arial" w:cs="Arial"/>
                <w:noProof/>
              </w:rPr>
            </w:pPr>
            <w:r w:rsidRPr="00F727D4">
              <w:rPr>
                <w:rFonts w:ascii="Arial" w:hAnsi="Arial" w:cs="Arial"/>
                <w:noProof/>
              </w:rPr>
              <w:t>Paraklinik meliputi: laboratorium Mikrobiologi, Immunologi, Parasitologi, Reproduksi, Patologi, Patologi Klinik, Kesmavet, Epidemiologi, Farmakologi.</w:t>
            </w:r>
          </w:p>
          <w:p w:rsidR="00F727D4" w:rsidRPr="00F727D4" w:rsidRDefault="00F727D4" w:rsidP="00652632">
            <w:pPr>
              <w:pStyle w:val="ListParagraph"/>
              <w:numPr>
                <w:ilvl w:val="0"/>
                <w:numId w:val="83"/>
              </w:numPr>
              <w:ind w:left="357"/>
              <w:jc w:val="both"/>
              <w:rPr>
                <w:rFonts w:ascii="Arial" w:hAnsi="Arial" w:cs="Arial"/>
                <w:noProof/>
              </w:rPr>
            </w:pPr>
            <w:r w:rsidRPr="00F727D4">
              <w:rPr>
                <w:rFonts w:ascii="Arial" w:hAnsi="Arial" w:cs="Arial"/>
                <w:noProof/>
              </w:rPr>
              <w:t>Klinik, meliputi: laboratorium Diagnosa Klinik, Ilmu Bedah dan Radiologi, Kebidanan dan Kemajiran, Farmasi.</w:t>
            </w:r>
          </w:p>
          <w:p w:rsidR="00F727D4" w:rsidRPr="00F727D4" w:rsidRDefault="00F727D4" w:rsidP="00F727D4">
            <w:pPr>
              <w:pStyle w:val="ListParagraph"/>
              <w:ind w:left="357"/>
              <w:rPr>
                <w:rFonts w:ascii="Arial" w:hAnsi="Arial" w:cs="Arial"/>
                <w:noProof/>
              </w:rPr>
            </w:pPr>
          </w:p>
          <w:p w:rsidR="00F727D4" w:rsidRPr="00F727D4" w:rsidRDefault="00F727D4" w:rsidP="00DA4D08">
            <w:pPr>
              <w:jc w:val="both"/>
              <w:rPr>
                <w:rFonts w:ascii="Arial" w:hAnsi="Arial" w:cs="Arial"/>
                <w:noProof/>
                <w:lang w:val="id-ID"/>
              </w:rPr>
            </w:pPr>
            <w:r>
              <w:rPr>
                <w:rFonts w:ascii="Arial" w:hAnsi="Arial" w:cs="Arial"/>
                <w:noProof/>
              </w:rPr>
              <w:t>Tuliskan</w:t>
            </w:r>
            <w:r>
              <w:rPr>
                <w:rFonts w:ascii="Arial" w:hAnsi="Arial" w:cs="Arial"/>
                <w:noProof/>
                <w:lang w:val="id-ID"/>
              </w:rPr>
              <w:t xml:space="preserve"> pada:</w:t>
            </w:r>
          </w:p>
          <w:p w:rsidR="00F727D4" w:rsidRPr="00585ED0" w:rsidRDefault="00F727D4" w:rsidP="006D2F49">
            <w:pPr>
              <w:numPr>
                <w:ilvl w:val="0"/>
                <w:numId w:val="35"/>
              </w:numPr>
              <w:ind w:left="357"/>
              <w:rPr>
                <w:rFonts w:ascii="Arial" w:hAnsi="Arial" w:cs="Arial"/>
                <w:noProof/>
              </w:rPr>
            </w:pPr>
            <w:r w:rsidRPr="00585ED0">
              <w:rPr>
                <w:rFonts w:ascii="Arial" w:hAnsi="Arial" w:cs="Arial"/>
                <w:noProof/>
              </w:rPr>
              <w:t>kolom (3)</w:t>
            </w:r>
            <w:r>
              <w:rPr>
                <w:rFonts w:ascii="Arial" w:hAnsi="Arial" w:cs="Arial"/>
                <w:noProof/>
                <w:lang w:val="id-ID"/>
              </w:rPr>
              <w:t xml:space="preserve">, </w:t>
            </w:r>
            <w:r w:rsidRPr="00585ED0">
              <w:rPr>
                <w:rFonts w:ascii="Arial" w:hAnsi="Arial" w:cs="Arial"/>
                <w:noProof/>
              </w:rPr>
              <w:t xml:space="preserve"> jenis peralatan utama di</w:t>
            </w:r>
            <w:r>
              <w:rPr>
                <w:rFonts w:ascii="Arial" w:hAnsi="Arial" w:cs="Arial"/>
                <w:noProof/>
              </w:rPr>
              <w:t xml:space="preserve"> </w:t>
            </w:r>
            <w:r w:rsidRPr="00585ED0">
              <w:rPr>
                <w:rFonts w:ascii="Arial" w:hAnsi="Arial" w:cs="Arial"/>
                <w:noProof/>
              </w:rPr>
              <w:t>setiap laboratorium.</w:t>
            </w:r>
          </w:p>
          <w:p w:rsidR="00F727D4" w:rsidRPr="00585ED0" w:rsidRDefault="00F727D4" w:rsidP="006D2F49">
            <w:pPr>
              <w:numPr>
                <w:ilvl w:val="0"/>
                <w:numId w:val="35"/>
              </w:numPr>
              <w:ind w:left="357"/>
              <w:rPr>
                <w:rFonts w:ascii="Arial" w:hAnsi="Arial" w:cs="Arial"/>
                <w:noProof/>
              </w:rPr>
            </w:pPr>
            <w:r>
              <w:rPr>
                <w:rFonts w:ascii="Arial" w:hAnsi="Arial" w:cs="Arial"/>
                <w:noProof/>
                <w:lang w:val="id-ID"/>
              </w:rPr>
              <w:t>k</w:t>
            </w:r>
            <w:r w:rsidRPr="00585ED0">
              <w:rPr>
                <w:rFonts w:ascii="Arial" w:hAnsi="Arial" w:cs="Arial"/>
                <w:noProof/>
              </w:rPr>
              <w:t>olom (4)</w:t>
            </w:r>
            <w:r>
              <w:rPr>
                <w:rFonts w:ascii="Arial" w:hAnsi="Arial" w:cs="Arial"/>
                <w:noProof/>
                <w:lang w:val="id-ID"/>
              </w:rPr>
              <w:t>,</w:t>
            </w:r>
            <w:r w:rsidRPr="00585ED0">
              <w:rPr>
                <w:rFonts w:ascii="Arial" w:hAnsi="Arial" w:cs="Arial"/>
                <w:noProof/>
              </w:rPr>
              <w:t xml:space="preserve"> jumlah unit peralatan utama yang dimiliki oleh setiap laboratorium.</w:t>
            </w:r>
          </w:p>
          <w:p w:rsidR="003739E0" w:rsidRPr="003739E0" w:rsidRDefault="00F727D4" w:rsidP="006D2F49">
            <w:pPr>
              <w:numPr>
                <w:ilvl w:val="0"/>
                <w:numId w:val="34"/>
              </w:numPr>
              <w:ind w:left="357"/>
              <w:jc w:val="both"/>
              <w:rPr>
                <w:rFonts w:ascii="Arial" w:hAnsi="Arial" w:cs="Arial"/>
                <w:noProof/>
              </w:rPr>
            </w:pPr>
            <w:r w:rsidRPr="00585ED0">
              <w:rPr>
                <w:rFonts w:ascii="Arial" w:hAnsi="Arial" w:cs="Arial"/>
                <w:noProof/>
              </w:rPr>
              <w:t>kolom (5</w:t>
            </w:r>
            <w:r>
              <w:rPr>
                <w:rFonts w:ascii="Arial" w:hAnsi="Arial" w:cs="Arial"/>
                <w:noProof/>
                <w:lang w:val="id-ID"/>
              </w:rPr>
              <w:t>-6</w:t>
            </w:r>
            <w:r w:rsidRPr="00585ED0">
              <w:rPr>
                <w:rFonts w:ascii="Arial" w:hAnsi="Arial" w:cs="Arial"/>
                <w:noProof/>
              </w:rPr>
              <w:t>)</w:t>
            </w:r>
            <w:r>
              <w:rPr>
                <w:rFonts w:ascii="Arial" w:hAnsi="Arial" w:cs="Arial"/>
                <w:noProof/>
                <w:lang w:val="id-ID"/>
              </w:rPr>
              <w:t xml:space="preserve">, </w:t>
            </w:r>
            <w:r w:rsidR="007125E7" w:rsidRPr="00C21E87">
              <w:rPr>
                <w:rFonts w:ascii="Arial" w:hAnsi="Arial" w:cs="Arial"/>
                <w:noProof/>
              </w:rPr>
              <w:t>status kepemilikan unit prasarana yang tersedia</w:t>
            </w:r>
            <w:r w:rsidR="007125E7" w:rsidRPr="00C21E87">
              <w:rPr>
                <w:rFonts w:ascii="Arial" w:hAnsi="Arial" w:cs="Arial"/>
                <w:noProof/>
                <w:lang w:val="id-ID"/>
              </w:rPr>
              <w:t>;</w:t>
            </w:r>
            <w:r w:rsidR="003739E0">
              <w:rPr>
                <w:rFonts w:ascii="Arial" w:hAnsi="Arial" w:cs="Arial"/>
                <w:noProof/>
                <w:lang w:val="id-ID"/>
              </w:rPr>
              <w:t xml:space="preserve"> </w:t>
            </w:r>
          </w:p>
          <w:p w:rsidR="007125E7" w:rsidRPr="007125E7" w:rsidRDefault="007125E7" w:rsidP="003739E0">
            <w:pPr>
              <w:ind w:left="357"/>
              <w:jc w:val="both"/>
              <w:rPr>
                <w:rFonts w:ascii="Arial" w:hAnsi="Arial" w:cs="Arial"/>
                <w:noProof/>
              </w:rPr>
            </w:pPr>
            <w:r w:rsidRPr="00C21E87">
              <w:rPr>
                <w:rFonts w:ascii="Arial" w:hAnsi="Arial" w:cs="Arial"/>
                <w:noProof/>
              </w:rPr>
              <w:t>misalnya SD= milik PT/fakultas/lulusan sendiri atau SW= sewa/kontrak/ kerjasama.</w:t>
            </w:r>
          </w:p>
          <w:p w:rsidR="007125E7" w:rsidRDefault="007125E7" w:rsidP="006D2F49">
            <w:pPr>
              <w:numPr>
                <w:ilvl w:val="0"/>
                <w:numId w:val="34"/>
              </w:numPr>
              <w:ind w:left="357"/>
              <w:jc w:val="both"/>
              <w:rPr>
                <w:rFonts w:ascii="Arial" w:hAnsi="Arial" w:cs="Arial"/>
                <w:noProof/>
                <w:lang w:val="id-ID"/>
              </w:rPr>
            </w:pPr>
            <w:r>
              <w:rPr>
                <w:rFonts w:ascii="Arial" w:hAnsi="Arial" w:cs="Arial"/>
                <w:noProof/>
                <w:lang w:val="id-ID"/>
              </w:rPr>
              <w:t>kolom (7-8), kondisi sarana penunjang (terawat/tidak terawat);</w:t>
            </w:r>
          </w:p>
          <w:p w:rsidR="00F727D4" w:rsidRPr="00F727D4" w:rsidRDefault="00F727D4" w:rsidP="006D2F49">
            <w:pPr>
              <w:numPr>
                <w:ilvl w:val="0"/>
                <w:numId w:val="34"/>
              </w:numPr>
              <w:ind w:left="357"/>
              <w:jc w:val="both"/>
              <w:rPr>
                <w:rFonts w:ascii="Arial" w:hAnsi="Arial" w:cs="Arial"/>
                <w:noProof/>
                <w:lang w:val="id-ID"/>
              </w:rPr>
            </w:pPr>
            <w:r w:rsidRPr="007125E7">
              <w:rPr>
                <w:rFonts w:ascii="Arial" w:hAnsi="Arial" w:cs="Arial"/>
                <w:noProof/>
              </w:rPr>
              <w:t>kolom (9) sebutkan rata-rata waktu penggunaan alat utama dalam jam/minggu.</w:t>
            </w:r>
          </w:p>
        </w:tc>
      </w:tr>
      <w:tr w:rsidR="009C6F9C" w:rsidRPr="00585ED0" w:rsidTr="009C6F9C">
        <w:trPr>
          <w:trHeight w:val="7366"/>
        </w:trPr>
        <w:tc>
          <w:tcPr>
            <w:tcW w:w="1104" w:type="dxa"/>
          </w:tcPr>
          <w:p w:rsidR="009C6F9C" w:rsidRPr="00585ED0" w:rsidRDefault="009C6F9C" w:rsidP="003326BE">
            <w:pPr>
              <w:jc w:val="center"/>
              <w:rPr>
                <w:rFonts w:ascii="Arial" w:hAnsi="Arial" w:cs="Arial"/>
              </w:rPr>
            </w:pPr>
            <w:r w:rsidRPr="00585ED0">
              <w:rPr>
                <w:rFonts w:ascii="Arial" w:hAnsi="Arial" w:cs="Arial"/>
              </w:rPr>
              <w:lastRenderedPageBreak/>
              <w:t>6.9.2</w:t>
            </w:r>
          </w:p>
        </w:tc>
        <w:tc>
          <w:tcPr>
            <w:tcW w:w="1408" w:type="dxa"/>
          </w:tcPr>
          <w:p w:rsidR="009C6F9C" w:rsidRPr="002757E4" w:rsidRDefault="009C6F9C" w:rsidP="008E3B37">
            <w:pPr>
              <w:jc w:val="center"/>
              <w:rPr>
                <w:rFonts w:ascii="Arial" w:hAnsi="Arial" w:cs="Arial"/>
                <w:lang w:val="id-ID"/>
              </w:rPr>
            </w:pPr>
            <w:r>
              <w:rPr>
                <w:rFonts w:ascii="Arial" w:hAnsi="Arial" w:cs="Arial"/>
                <w:lang w:val="id-ID"/>
              </w:rPr>
              <w:t>(3)-(4)</w:t>
            </w:r>
          </w:p>
        </w:tc>
        <w:tc>
          <w:tcPr>
            <w:tcW w:w="6560" w:type="dxa"/>
          </w:tcPr>
          <w:p w:rsidR="009C6F9C" w:rsidRPr="00585ED0" w:rsidRDefault="009C6F9C" w:rsidP="003326BE">
            <w:pPr>
              <w:ind w:left="40"/>
              <w:jc w:val="both"/>
              <w:rPr>
                <w:rFonts w:ascii="Arial" w:hAnsi="Arial" w:cs="Arial"/>
                <w:noProof/>
              </w:rPr>
            </w:pPr>
            <w:r>
              <w:rPr>
                <w:rFonts w:ascii="Arial" w:hAnsi="Arial" w:cs="Arial"/>
                <w:noProof/>
                <w:lang w:val="id-ID"/>
              </w:rPr>
              <w:t>P</w:t>
            </w:r>
            <w:r w:rsidRPr="00585ED0">
              <w:rPr>
                <w:rFonts w:ascii="Arial" w:hAnsi="Arial" w:cs="Arial"/>
                <w:noProof/>
              </w:rPr>
              <w:t>eralatan utama yang ada di rumah sakit he</w:t>
            </w:r>
            <w:r>
              <w:rPr>
                <w:rFonts w:ascii="Arial" w:hAnsi="Arial" w:cs="Arial"/>
                <w:noProof/>
              </w:rPr>
              <w:t>wan/klinik hewan</w:t>
            </w:r>
            <w:r>
              <w:rPr>
                <w:rFonts w:ascii="Arial" w:hAnsi="Arial" w:cs="Arial"/>
                <w:noProof/>
                <w:lang w:val="id-ID"/>
              </w:rPr>
              <w:t xml:space="preserve"> sebagaimana tertulis dalam kolom (2)</w:t>
            </w:r>
            <w:r>
              <w:rPr>
                <w:rFonts w:ascii="Arial" w:hAnsi="Arial" w:cs="Arial"/>
                <w:noProof/>
              </w:rPr>
              <w:t>, meliputi</w:t>
            </w:r>
            <w:r w:rsidRPr="00585ED0">
              <w:rPr>
                <w:rFonts w:ascii="Arial" w:hAnsi="Arial" w:cs="Arial"/>
                <w:noProof/>
              </w:rPr>
              <w:t>:</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 xml:space="preserve">Fasilitas </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Ruangan yang terdiridari: ruang pendaftaran</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tunggu</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periksa</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operasi</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rawat inap</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radiologi</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 xml:space="preserve">Ruang </w:t>
            </w:r>
            <w:r>
              <w:rPr>
                <w:rFonts w:ascii="Arial" w:hAnsi="Arial" w:cs="Arial"/>
                <w:noProof/>
              </w:rPr>
              <w:t>pemulihan (</w:t>
            </w:r>
            <w:r w:rsidRPr="00080936">
              <w:rPr>
                <w:rFonts w:ascii="Arial" w:hAnsi="Arial" w:cs="Arial"/>
                <w:i/>
                <w:noProof/>
              </w:rPr>
              <w:t>recovery</w:t>
            </w:r>
            <w:r>
              <w:rPr>
                <w:rFonts w:ascii="Arial" w:hAnsi="Arial" w:cs="Arial"/>
                <w:i/>
                <w:noProof/>
              </w:rPr>
              <w:t xml:space="preserve"> room)</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obat/apotik</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steril</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 xml:space="preserve">Ruang </w:t>
            </w:r>
            <w:r>
              <w:rPr>
                <w:rFonts w:ascii="Arial" w:hAnsi="Arial" w:cs="Arial"/>
                <w:noProof/>
              </w:rPr>
              <w:t>gawat darurat (</w:t>
            </w:r>
            <w:r w:rsidRPr="00080936">
              <w:rPr>
                <w:rFonts w:ascii="Arial" w:hAnsi="Arial" w:cs="Arial"/>
                <w:i/>
                <w:noProof/>
              </w:rPr>
              <w:t>emergency room</w:t>
            </w:r>
            <w:r>
              <w:rPr>
                <w:rFonts w:ascii="Arial" w:hAnsi="Arial" w:cs="Arial"/>
                <w:noProof/>
              </w:rPr>
              <w:t>)</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Laboratorium pendukung</w:t>
            </w:r>
          </w:p>
          <w:p w:rsidR="009C6F9C" w:rsidRPr="00585ED0" w:rsidRDefault="009C6F9C" w:rsidP="006D2F49">
            <w:pPr>
              <w:numPr>
                <w:ilvl w:val="0"/>
                <w:numId w:val="36"/>
              </w:numPr>
              <w:jc w:val="both"/>
              <w:rPr>
                <w:rFonts w:ascii="Arial" w:hAnsi="Arial" w:cs="Arial"/>
                <w:noProof/>
              </w:rPr>
            </w:pPr>
            <w:r>
              <w:rPr>
                <w:rFonts w:ascii="Arial" w:hAnsi="Arial" w:cs="Arial"/>
                <w:noProof/>
              </w:rPr>
              <w:t>Klinik mobil/layanan</w:t>
            </w:r>
            <w:r w:rsidRPr="00585ED0">
              <w:rPr>
                <w:rFonts w:ascii="Arial" w:hAnsi="Arial" w:cs="Arial"/>
                <w:noProof/>
              </w:rPr>
              <w:t xml:space="preserve"> lapangan</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dokter</w:t>
            </w:r>
          </w:p>
          <w:p w:rsidR="009C6F9C" w:rsidRPr="00585ED0" w:rsidRDefault="009C6F9C" w:rsidP="006D2F49">
            <w:pPr>
              <w:numPr>
                <w:ilvl w:val="0"/>
                <w:numId w:val="36"/>
              </w:numPr>
              <w:jc w:val="both"/>
              <w:rPr>
                <w:rFonts w:ascii="Arial" w:hAnsi="Arial" w:cs="Arial"/>
                <w:noProof/>
              </w:rPr>
            </w:pPr>
            <w:r w:rsidRPr="00585ED0">
              <w:rPr>
                <w:rFonts w:ascii="Arial" w:hAnsi="Arial" w:cs="Arial"/>
                <w:noProof/>
              </w:rPr>
              <w:t>Ruang para medis</w:t>
            </w:r>
          </w:p>
          <w:p w:rsidR="009C6F9C" w:rsidRPr="00FA2FEA" w:rsidRDefault="009C6F9C" w:rsidP="006D2F49">
            <w:pPr>
              <w:numPr>
                <w:ilvl w:val="0"/>
                <w:numId w:val="36"/>
              </w:numPr>
              <w:jc w:val="both"/>
              <w:rPr>
                <w:rFonts w:ascii="Arial" w:hAnsi="Arial" w:cs="Arial"/>
                <w:i/>
                <w:noProof/>
              </w:rPr>
            </w:pPr>
            <w:r w:rsidRPr="00FA2FEA">
              <w:rPr>
                <w:rFonts w:ascii="Arial" w:hAnsi="Arial" w:cs="Arial"/>
                <w:i/>
                <w:noProof/>
              </w:rPr>
              <w:t>Ambulance</w:t>
            </w:r>
          </w:p>
          <w:p w:rsidR="009C6F9C" w:rsidRPr="00585ED0" w:rsidRDefault="009C6F9C" w:rsidP="003326BE">
            <w:pPr>
              <w:jc w:val="both"/>
              <w:rPr>
                <w:rFonts w:ascii="Arial" w:hAnsi="Arial" w:cs="Arial"/>
                <w:noProof/>
              </w:rPr>
            </w:pPr>
          </w:p>
          <w:p w:rsidR="009C6F9C" w:rsidRDefault="009C6F9C" w:rsidP="004009A6">
            <w:pPr>
              <w:rPr>
                <w:rFonts w:ascii="Arial" w:hAnsi="Arial" w:cs="Arial"/>
                <w:noProof/>
                <w:lang w:val="id-ID"/>
              </w:rPr>
            </w:pPr>
            <w:r>
              <w:rPr>
                <w:rFonts w:ascii="Arial" w:hAnsi="Arial" w:cs="Arial"/>
                <w:noProof/>
              </w:rPr>
              <w:t>Tuliskan</w:t>
            </w:r>
            <w:r>
              <w:rPr>
                <w:rFonts w:ascii="Arial" w:hAnsi="Arial" w:cs="Arial"/>
                <w:noProof/>
                <w:lang w:val="id-ID"/>
              </w:rPr>
              <w:t xml:space="preserve"> pada: </w:t>
            </w:r>
          </w:p>
          <w:p w:rsidR="009C6F9C" w:rsidRPr="009C6F9C" w:rsidRDefault="009C6F9C" w:rsidP="00F70C5E">
            <w:pPr>
              <w:numPr>
                <w:ilvl w:val="0"/>
                <w:numId w:val="37"/>
              </w:numPr>
              <w:ind w:left="357"/>
              <w:rPr>
                <w:rFonts w:ascii="Arial" w:hAnsi="Arial" w:cs="Arial"/>
                <w:noProof/>
              </w:rPr>
            </w:pPr>
            <w:r>
              <w:rPr>
                <w:rFonts w:ascii="Arial" w:hAnsi="Arial" w:cs="Arial"/>
                <w:noProof/>
                <w:lang w:val="id-ID"/>
              </w:rPr>
              <w:t>kolo</w:t>
            </w:r>
            <w:r w:rsidRPr="00585ED0">
              <w:rPr>
                <w:rFonts w:ascii="Arial" w:hAnsi="Arial" w:cs="Arial"/>
                <w:noProof/>
              </w:rPr>
              <w:t>m (3)</w:t>
            </w:r>
            <w:r>
              <w:rPr>
                <w:rFonts w:ascii="Arial" w:hAnsi="Arial" w:cs="Arial"/>
                <w:noProof/>
                <w:lang w:val="id-ID"/>
              </w:rPr>
              <w:t xml:space="preserve">, </w:t>
            </w:r>
            <w:r w:rsidRPr="00585ED0">
              <w:rPr>
                <w:rFonts w:ascii="Arial" w:hAnsi="Arial" w:cs="Arial"/>
                <w:noProof/>
              </w:rPr>
              <w:t xml:space="preserve"> status keberadaan tersedianya  </w:t>
            </w:r>
            <w:r>
              <w:rPr>
                <w:rFonts w:ascii="Arial" w:hAnsi="Arial" w:cs="Arial"/>
                <w:noProof/>
                <w:lang w:val="id-ID"/>
              </w:rPr>
              <w:t>peralatan utama (</w:t>
            </w:r>
            <w:r w:rsidRPr="00585ED0">
              <w:rPr>
                <w:rFonts w:ascii="Arial" w:hAnsi="Arial" w:cs="Arial"/>
                <w:noProof/>
              </w:rPr>
              <w:t>fasilitas/ruang</w:t>
            </w:r>
            <w:r>
              <w:rPr>
                <w:rFonts w:ascii="Arial" w:hAnsi="Arial" w:cs="Arial"/>
                <w:noProof/>
              </w:rPr>
              <w:t>/laboratorium/apotik</w:t>
            </w:r>
            <w:r>
              <w:rPr>
                <w:rFonts w:ascii="Arial" w:hAnsi="Arial" w:cs="Arial"/>
                <w:noProof/>
                <w:lang w:val="id-ID"/>
              </w:rPr>
              <w:t>)</w:t>
            </w:r>
            <w:r>
              <w:rPr>
                <w:rFonts w:ascii="Arial" w:hAnsi="Arial" w:cs="Arial"/>
                <w:noProof/>
              </w:rPr>
              <w:t xml:space="preserve"> dengan mem</w:t>
            </w:r>
            <w:r w:rsidRPr="00585ED0">
              <w:rPr>
                <w:rFonts w:ascii="Arial" w:hAnsi="Arial" w:cs="Arial"/>
                <w:noProof/>
              </w:rPr>
              <w:t>b</w:t>
            </w:r>
            <w:r>
              <w:rPr>
                <w:rFonts w:ascii="Arial" w:hAnsi="Arial" w:cs="Arial"/>
                <w:noProof/>
              </w:rPr>
              <w:t>e</w:t>
            </w:r>
            <w:r w:rsidRPr="00585ED0">
              <w:rPr>
                <w:rFonts w:ascii="Arial" w:hAnsi="Arial" w:cs="Arial"/>
                <w:noProof/>
              </w:rPr>
              <w:t xml:space="preserve">ri tanda </w:t>
            </w:r>
            <w:r>
              <w:rPr>
                <w:rFonts w:ascii="Arial" w:hAnsi="Arial" w:cs="Arial"/>
                <w:noProof/>
              </w:rPr>
              <w:t>centang (√)</w:t>
            </w:r>
            <w:r>
              <w:rPr>
                <w:rFonts w:ascii="Arial" w:hAnsi="Arial" w:cs="Arial"/>
                <w:noProof/>
                <w:lang w:val="id-ID"/>
              </w:rPr>
              <w:t>;</w:t>
            </w:r>
          </w:p>
          <w:p w:rsidR="009C6F9C" w:rsidRPr="00585ED0" w:rsidRDefault="009C6F9C" w:rsidP="00F70C5E">
            <w:pPr>
              <w:numPr>
                <w:ilvl w:val="0"/>
                <w:numId w:val="37"/>
              </w:numPr>
              <w:ind w:left="357"/>
              <w:rPr>
                <w:rFonts w:ascii="Arial" w:hAnsi="Arial" w:cs="Arial"/>
                <w:noProof/>
              </w:rPr>
            </w:pPr>
            <w:r w:rsidRPr="00585ED0">
              <w:rPr>
                <w:rFonts w:ascii="Arial" w:hAnsi="Arial" w:cs="Arial"/>
                <w:noProof/>
              </w:rPr>
              <w:t>kolom (4)</w:t>
            </w:r>
            <w:r>
              <w:rPr>
                <w:rFonts w:ascii="Arial" w:hAnsi="Arial" w:cs="Arial"/>
                <w:noProof/>
                <w:lang w:val="id-ID"/>
              </w:rPr>
              <w:t>,</w:t>
            </w:r>
            <w:r w:rsidRPr="00585ED0">
              <w:rPr>
                <w:rFonts w:ascii="Arial" w:hAnsi="Arial" w:cs="Arial"/>
                <w:noProof/>
              </w:rPr>
              <w:t xml:space="preserve"> status tidak tersedianya</w:t>
            </w:r>
            <w:r>
              <w:rPr>
                <w:rFonts w:ascii="Arial" w:hAnsi="Arial" w:cs="Arial"/>
                <w:noProof/>
                <w:lang w:val="id-ID"/>
              </w:rPr>
              <w:t xml:space="preserve"> peralatan utama (</w:t>
            </w:r>
            <w:r w:rsidRPr="00585ED0">
              <w:rPr>
                <w:rFonts w:ascii="Arial" w:hAnsi="Arial" w:cs="Arial"/>
                <w:noProof/>
              </w:rPr>
              <w:t>fasilitas/</w:t>
            </w:r>
            <w:r>
              <w:rPr>
                <w:rFonts w:ascii="Arial" w:hAnsi="Arial" w:cs="Arial"/>
                <w:noProof/>
                <w:lang w:val="id-ID"/>
              </w:rPr>
              <w:t xml:space="preserve"> </w:t>
            </w:r>
            <w:r w:rsidRPr="00585ED0">
              <w:rPr>
                <w:rFonts w:ascii="Arial" w:hAnsi="Arial" w:cs="Arial"/>
                <w:noProof/>
              </w:rPr>
              <w:t>ruang/laboratorium</w:t>
            </w:r>
            <w:r>
              <w:rPr>
                <w:rFonts w:ascii="Arial" w:hAnsi="Arial" w:cs="Arial"/>
                <w:noProof/>
              </w:rPr>
              <w:t>/apotik</w:t>
            </w:r>
            <w:r>
              <w:rPr>
                <w:rFonts w:ascii="Arial" w:hAnsi="Arial" w:cs="Arial"/>
                <w:noProof/>
                <w:lang w:val="id-ID"/>
              </w:rPr>
              <w:t>)</w:t>
            </w:r>
            <w:r>
              <w:rPr>
                <w:rFonts w:ascii="Arial" w:hAnsi="Arial" w:cs="Arial"/>
                <w:noProof/>
              </w:rPr>
              <w:t xml:space="preserve">, dengan memberi tanda </w:t>
            </w:r>
            <w:r>
              <w:rPr>
                <w:rFonts w:ascii="Arial" w:hAnsi="Arial" w:cs="Arial"/>
                <w:noProof/>
                <w:lang w:val="id-ID"/>
              </w:rPr>
              <w:t xml:space="preserve">centang </w:t>
            </w:r>
            <w:r>
              <w:rPr>
                <w:rFonts w:ascii="Arial" w:hAnsi="Arial" w:cs="Arial"/>
                <w:noProof/>
              </w:rPr>
              <w:t>(√</w:t>
            </w:r>
            <w:r w:rsidRPr="00585ED0">
              <w:rPr>
                <w:rFonts w:ascii="Arial" w:hAnsi="Arial" w:cs="Arial"/>
                <w:noProof/>
              </w:rPr>
              <w:t>).</w:t>
            </w:r>
          </w:p>
        </w:tc>
      </w:tr>
      <w:tr w:rsidR="005502CE" w:rsidRPr="00585ED0" w:rsidTr="00DA4D08">
        <w:tc>
          <w:tcPr>
            <w:tcW w:w="1104" w:type="dxa"/>
            <w:tcBorders>
              <w:bottom w:val="nil"/>
            </w:tcBorders>
          </w:tcPr>
          <w:p w:rsidR="005502CE" w:rsidRPr="00585ED0" w:rsidRDefault="005502CE" w:rsidP="003326BE">
            <w:pPr>
              <w:jc w:val="center"/>
              <w:rPr>
                <w:rFonts w:ascii="Arial" w:hAnsi="Arial" w:cs="Arial"/>
              </w:rPr>
            </w:pPr>
            <w:r w:rsidRPr="00585ED0">
              <w:rPr>
                <w:rFonts w:ascii="Arial" w:hAnsi="Arial" w:cs="Arial"/>
              </w:rPr>
              <w:t>6.9.3</w:t>
            </w:r>
          </w:p>
        </w:tc>
        <w:tc>
          <w:tcPr>
            <w:tcW w:w="1408" w:type="dxa"/>
            <w:tcBorders>
              <w:bottom w:val="nil"/>
            </w:tcBorders>
          </w:tcPr>
          <w:p w:rsidR="005502CE" w:rsidRPr="00564805" w:rsidRDefault="00564805" w:rsidP="003739E0">
            <w:pPr>
              <w:jc w:val="center"/>
              <w:rPr>
                <w:rFonts w:ascii="Arial" w:hAnsi="Arial" w:cs="Arial"/>
                <w:lang w:val="id-ID"/>
              </w:rPr>
            </w:pPr>
            <w:r>
              <w:rPr>
                <w:rFonts w:ascii="Arial" w:hAnsi="Arial" w:cs="Arial"/>
                <w:lang w:val="id-ID"/>
              </w:rPr>
              <w:t>(</w:t>
            </w:r>
            <w:r w:rsidR="003739E0">
              <w:rPr>
                <w:rFonts w:ascii="Arial" w:hAnsi="Arial" w:cs="Arial"/>
                <w:lang w:val="id-ID"/>
              </w:rPr>
              <w:t>2</w:t>
            </w:r>
            <w:r>
              <w:rPr>
                <w:rFonts w:ascii="Arial" w:hAnsi="Arial" w:cs="Arial"/>
                <w:lang w:val="id-ID"/>
              </w:rPr>
              <w:t>)-(8)</w:t>
            </w:r>
          </w:p>
        </w:tc>
        <w:tc>
          <w:tcPr>
            <w:tcW w:w="6560" w:type="dxa"/>
            <w:tcBorders>
              <w:bottom w:val="nil"/>
            </w:tcBorders>
          </w:tcPr>
          <w:p w:rsidR="005502CE" w:rsidRPr="00585ED0" w:rsidRDefault="00645C4B" w:rsidP="00645C4B">
            <w:pPr>
              <w:jc w:val="both"/>
              <w:rPr>
                <w:rFonts w:ascii="Arial" w:hAnsi="Arial" w:cs="Arial"/>
                <w:noProof/>
              </w:rPr>
            </w:pPr>
            <w:r>
              <w:rPr>
                <w:rFonts w:ascii="Arial" w:hAnsi="Arial" w:cs="Arial"/>
                <w:noProof/>
                <w:lang w:val="id-ID"/>
              </w:rPr>
              <w:t>Tuliskan</w:t>
            </w:r>
            <w:r w:rsidR="005502CE" w:rsidRPr="00585ED0">
              <w:rPr>
                <w:rFonts w:ascii="Arial" w:hAnsi="Arial" w:cs="Arial"/>
                <w:noProof/>
              </w:rPr>
              <w:t xml:space="preserve"> </w:t>
            </w:r>
            <w:r w:rsidR="00F70C5E">
              <w:rPr>
                <w:rFonts w:ascii="Arial" w:hAnsi="Arial" w:cs="Arial"/>
                <w:noProof/>
                <w:lang w:val="id-ID"/>
              </w:rPr>
              <w:t xml:space="preserve">data </w:t>
            </w:r>
            <w:r w:rsidR="005502CE" w:rsidRPr="00585ED0">
              <w:rPr>
                <w:rFonts w:ascii="Arial" w:hAnsi="Arial" w:cs="Arial"/>
                <w:noProof/>
              </w:rPr>
              <w:t xml:space="preserve">fasilitas di </w:t>
            </w:r>
            <w:r w:rsidR="005502CE" w:rsidRPr="00F70C5E">
              <w:rPr>
                <w:rFonts w:ascii="Arial" w:hAnsi="Arial" w:cs="Arial"/>
                <w:i/>
                <w:noProof/>
              </w:rPr>
              <w:t>teaching farm</w:t>
            </w:r>
            <w:r w:rsidR="005502CE" w:rsidRPr="00585ED0">
              <w:rPr>
                <w:rFonts w:ascii="Arial" w:hAnsi="Arial" w:cs="Arial"/>
                <w:noProof/>
              </w:rPr>
              <w:t xml:space="preserve"> </w:t>
            </w:r>
            <w:r w:rsidR="00F70C5E">
              <w:rPr>
                <w:rFonts w:ascii="Arial" w:hAnsi="Arial" w:cs="Arial"/>
                <w:lang w:val="id-ID"/>
              </w:rPr>
              <w:t>pada tabel</w:t>
            </w:r>
            <w:r w:rsidR="00F70C5E" w:rsidRPr="00585ED0">
              <w:rPr>
                <w:rFonts w:ascii="Arial" w:hAnsi="Arial" w:cs="Arial"/>
                <w:lang w:val="id-ID"/>
              </w:rPr>
              <w:t xml:space="preserve"> yang telah disediakan</w:t>
            </w:r>
            <w:r w:rsidR="00FA2FEA">
              <w:rPr>
                <w:rFonts w:ascii="Arial" w:hAnsi="Arial" w:cs="Arial"/>
                <w:lang w:val="id-ID"/>
              </w:rPr>
              <w:t>,</w:t>
            </w:r>
            <w:r w:rsidR="00F70C5E" w:rsidRPr="00585ED0">
              <w:rPr>
                <w:rFonts w:ascii="Arial" w:hAnsi="Arial" w:cs="Arial"/>
                <w:noProof/>
              </w:rPr>
              <w:t xml:space="preserve"> </w:t>
            </w:r>
            <w:r w:rsidR="005502CE" w:rsidRPr="00585ED0">
              <w:rPr>
                <w:rFonts w:ascii="Arial" w:hAnsi="Arial" w:cs="Arial"/>
                <w:noProof/>
              </w:rPr>
              <w:t>yang meliputi:</w:t>
            </w:r>
          </w:p>
          <w:p w:rsidR="005502CE" w:rsidRPr="00F70C5E" w:rsidRDefault="005502CE" w:rsidP="00F70C5E">
            <w:pPr>
              <w:pStyle w:val="ListParagraph"/>
              <w:numPr>
                <w:ilvl w:val="0"/>
                <w:numId w:val="90"/>
              </w:numPr>
              <w:ind w:left="782"/>
              <w:jc w:val="both"/>
              <w:rPr>
                <w:rFonts w:ascii="Arial" w:hAnsi="Arial" w:cs="Arial"/>
                <w:noProof/>
              </w:rPr>
            </w:pPr>
            <w:r w:rsidRPr="00F70C5E">
              <w:rPr>
                <w:rFonts w:ascii="Arial" w:hAnsi="Arial" w:cs="Arial"/>
                <w:noProof/>
              </w:rPr>
              <w:t>Jenis hewan utama yang terdiri dari: sapi/kuda, kambing/domba/babi, dan unggas serta hewan lainnya.</w:t>
            </w:r>
          </w:p>
          <w:p w:rsidR="005502CE" w:rsidRPr="00F70C5E" w:rsidRDefault="005502CE" w:rsidP="00F70C5E">
            <w:pPr>
              <w:pStyle w:val="ListParagraph"/>
              <w:numPr>
                <w:ilvl w:val="0"/>
                <w:numId w:val="90"/>
              </w:numPr>
              <w:ind w:left="782"/>
              <w:jc w:val="both"/>
              <w:rPr>
                <w:rFonts w:ascii="Arial" w:hAnsi="Arial" w:cs="Arial"/>
                <w:noProof/>
              </w:rPr>
            </w:pPr>
            <w:r w:rsidRPr="00F70C5E">
              <w:rPr>
                <w:rFonts w:ascii="Arial" w:hAnsi="Arial" w:cs="Arial"/>
                <w:noProof/>
              </w:rPr>
              <w:t>Fasilitas yangdipergunakan dalam proses pembelajaran, seperti: kandang, gudang, instalasi air dan listrik, padang rumput.</w:t>
            </w:r>
          </w:p>
          <w:p w:rsidR="003739E0" w:rsidRPr="00F70C5E" w:rsidRDefault="005502CE" w:rsidP="00F70C5E">
            <w:pPr>
              <w:pStyle w:val="ListParagraph"/>
              <w:numPr>
                <w:ilvl w:val="0"/>
                <w:numId w:val="90"/>
              </w:numPr>
              <w:ind w:left="782"/>
              <w:jc w:val="both"/>
              <w:rPr>
                <w:rFonts w:ascii="Arial" w:hAnsi="Arial" w:cs="Arial"/>
                <w:noProof/>
              </w:rPr>
            </w:pPr>
            <w:r w:rsidRPr="00F70C5E">
              <w:rPr>
                <w:rFonts w:ascii="Arial" w:hAnsi="Arial" w:cs="Arial"/>
                <w:noProof/>
              </w:rPr>
              <w:t>Petugas yang terdiri dari: dokter hewan, p</w:t>
            </w:r>
            <w:r w:rsidR="00080936" w:rsidRPr="00F70C5E">
              <w:rPr>
                <w:rFonts w:ascii="Arial" w:hAnsi="Arial" w:cs="Arial"/>
                <w:noProof/>
              </w:rPr>
              <w:t>aramedis serta petugas kandang.</w:t>
            </w:r>
          </w:p>
          <w:p w:rsidR="003739E0" w:rsidRPr="003739E0" w:rsidRDefault="003739E0" w:rsidP="003739E0">
            <w:pPr>
              <w:ind w:left="760"/>
              <w:jc w:val="both"/>
              <w:rPr>
                <w:rFonts w:ascii="Arial" w:hAnsi="Arial" w:cs="Arial"/>
                <w:noProof/>
              </w:rPr>
            </w:pPr>
          </w:p>
          <w:p w:rsidR="005502CE" w:rsidRPr="003739E0" w:rsidRDefault="003739E0" w:rsidP="003326BE">
            <w:pPr>
              <w:jc w:val="both"/>
              <w:rPr>
                <w:rFonts w:ascii="Arial" w:hAnsi="Arial" w:cs="Arial"/>
                <w:noProof/>
                <w:lang w:val="id-ID"/>
              </w:rPr>
            </w:pPr>
            <w:r>
              <w:rPr>
                <w:rFonts w:ascii="Arial" w:hAnsi="Arial" w:cs="Arial"/>
                <w:noProof/>
              </w:rPr>
              <w:t>Tulis</w:t>
            </w:r>
            <w:r>
              <w:rPr>
                <w:rFonts w:ascii="Arial" w:hAnsi="Arial" w:cs="Arial"/>
                <w:noProof/>
                <w:lang w:val="id-ID"/>
              </w:rPr>
              <w:t xml:space="preserve"> pada:</w:t>
            </w:r>
          </w:p>
          <w:p w:rsidR="005502CE" w:rsidRPr="00585ED0" w:rsidRDefault="005502CE" w:rsidP="003739E0">
            <w:pPr>
              <w:numPr>
                <w:ilvl w:val="0"/>
                <w:numId w:val="39"/>
              </w:numPr>
              <w:ind w:left="357"/>
              <w:jc w:val="both"/>
              <w:rPr>
                <w:rFonts w:ascii="Arial" w:hAnsi="Arial" w:cs="Arial"/>
                <w:noProof/>
              </w:rPr>
            </w:pPr>
            <w:r w:rsidRPr="00585ED0">
              <w:rPr>
                <w:rFonts w:ascii="Arial" w:hAnsi="Arial" w:cs="Arial"/>
                <w:noProof/>
              </w:rPr>
              <w:t>kolom (2)</w:t>
            </w:r>
            <w:r w:rsidR="003739E0">
              <w:rPr>
                <w:rFonts w:ascii="Arial" w:hAnsi="Arial" w:cs="Arial"/>
                <w:noProof/>
                <w:lang w:val="id-ID"/>
              </w:rPr>
              <w:t xml:space="preserve">, </w:t>
            </w:r>
            <w:r w:rsidRPr="00585ED0">
              <w:rPr>
                <w:rFonts w:ascii="Arial" w:hAnsi="Arial" w:cs="Arial"/>
                <w:noProof/>
              </w:rPr>
              <w:t>unsur fasilitas yang tersedia, misalnya jenis hewan, fasilitas, serta petugas, dan lainnya</w:t>
            </w:r>
            <w:r w:rsidR="003739E0">
              <w:rPr>
                <w:rFonts w:ascii="Arial" w:hAnsi="Arial" w:cs="Arial"/>
                <w:noProof/>
                <w:lang w:val="id-ID"/>
              </w:rPr>
              <w:t>;</w:t>
            </w:r>
          </w:p>
          <w:p w:rsidR="003739E0" w:rsidRPr="003739E0" w:rsidRDefault="003739E0" w:rsidP="003739E0">
            <w:pPr>
              <w:numPr>
                <w:ilvl w:val="0"/>
                <w:numId w:val="39"/>
              </w:numPr>
              <w:ind w:left="357"/>
              <w:jc w:val="both"/>
              <w:rPr>
                <w:rFonts w:ascii="Arial" w:hAnsi="Arial" w:cs="Arial"/>
                <w:noProof/>
              </w:rPr>
            </w:pPr>
            <w:r w:rsidRPr="003739E0">
              <w:rPr>
                <w:rFonts w:ascii="Arial" w:hAnsi="Arial" w:cs="Arial"/>
                <w:noProof/>
                <w:lang w:val="id-ID"/>
              </w:rPr>
              <w:t>k</w:t>
            </w:r>
            <w:r w:rsidR="005502CE" w:rsidRPr="003739E0">
              <w:rPr>
                <w:rFonts w:ascii="Arial" w:hAnsi="Arial" w:cs="Arial"/>
                <w:noProof/>
              </w:rPr>
              <w:t>olom (3)</w:t>
            </w:r>
            <w:r w:rsidRPr="003739E0">
              <w:rPr>
                <w:rFonts w:ascii="Arial" w:hAnsi="Arial" w:cs="Arial"/>
                <w:noProof/>
                <w:lang w:val="id-ID"/>
              </w:rPr>
              <w:t>,</w:t>
            </w:r>
            <w:r w:rsidR="005502CE" w:rsidRPr="003739E0">
              <w:rPr>
                <w:rFonts w:ascii="Arial" w:hAnsi="Arial" w:cs="Arial"/>
                <w:noProof/>
              </w:rPr>
              <w:t xml:space="preserve"> jenis hewan</w:t>
            </w:r>
            <w:r>
              <w:rPr>
                <w:rFonts w:ascii="Arial" w:hAnsi="Arial" w:cs="Arial"/>
                <w:noProof/>
                <w:lang w:val="id-ID"/>
              </w:rPr>
              <w:t>, jenis</w:t>
            </w:r>
            <w:r w:rsidR="005502CE" w:rsidRPr="003739E0">
              <w:rPr>
                <w:rFonts w:ascii="Arial" w:hAnsi="Arial" w:cs="Arial"/>
                <w:noProof/>
              </w:rPr>
              <w:t xml:space="preserve"> fasilitas serta klasifikasi petugas</w:t>
            </w:r>
            <w:r w:rsidRPr="003739E0">
              <w:rPr>
                <w:rFonts w:ascii="Arial" w:hAnsi="Arial" w:cs="Arial"/>
                <w:noProof/>
                <w:lang w:val="id-ID"/>
              </w:rPr>
              <w:t>;</w:t>
            </w:r>
          </w:p>
          <w:p w:rsidR="005502CE" w:rsidRPr="003739E0" w:rsidRDefault="005502CE" w:rsidP="003739E0">
            <w:pPr>
              <w:numPr>
                <w:ilvl w:val="0"/>
                <w:numId w:val="39"/>
              </w:numPr>
              <w:ind w:left="357"/>
              <w:jc w:val="both"/>
              <w:rPr>
                <w:rFonts w:ascii="Arial" w:hAnsi="Arial" w:cs="Arial"/>
                <w:noProof/>
              </w:rPr>
            </w:pPr>
            <w:r w:rsidRPr="003739E0">
              <w:rPr>
                <w:rFonts w:ascii="Arial" w:hAnsi="Arial" w:cs="Arial"/>
                <w:noProof/>
              </w:rPr>
              <w:t>kolom (4)</w:t>
            </w:r>
            <w:r w:rsidR="003739E0">
              <w:rPr>
                <w:rFonts w:ascii="Arial" w:hAnsi="Arial" w:cs="Arial"/>
                <w:noProof/>
                <w:lang w:val="id-ID"/>
              </w:rPr>
              <w:t xml:space="preserve">, </w:t>
            </w:r>
            <w:r w:rsidRPr="003739E0">
              <w:rPr>
                <w:rFonts w:ascii="Arial" w:hAnsi="Arial" w:cs="Arial"/>
                <w:noProof/>
              </w:rPr>
              <w:t xml:space="preserve">jumlah hewan, </w:t>
            </w:r>
            <w:r w:rsidR="003739E0">
              <w:rPr>
                <w:rFonts w:ascii="Arial" w:hAnsi="Arial" w:cs="Arial"/>
                <w:noProof/>
                <w:lang w:val="id-ID"/>
              </w:rPr>
              <w:t>jumlah f</w:t>
            </w:r>
            <w:r w:rsidRPr="003739E0">
              <w:rPr>
                <w:rFonts w:ascii="Arial" w:hAnsi="Arial" w:cs="Arial"/>
                <w:noProof/>
              </w:rPr>
              <w:t xml:space="preserve">asilitas sesuai jenisnya serta jumlah petugas sesuai </w:t>
            </w:r>
            <w:r w:rsidR="003739E0">
              <w:rPr>
                <w:rFonts w:ascii="Arial" w:hAnsi="Arial" w:cs="Arial"/>
                <w:noProof/>
              </w:rPr>
              <w:t>dengan fungsinya</w:t>
            </w:r>
            <w:r w:rsidR="003739E0">
              <w:rPr>
                <w:rFonts w:ascii="Arial" w:hAnsi="Arial" w:cs="Arial"/>
                <w:noProof/>
                <w:lang w:val="id-ID"/>
              </w:rPr>
              <w:t>;</w:t>
            </w:r>
          </w:p>
          <w:p w:rsidR="003739E0" w:rsidRPr="007125E7" w:rsidRDefault="003739E0" w:rsidP="003739E0">
            <w:pPr>
              <w:numPr>
                <w:ilvl w:val="0"/>
                <w:numId w:val="34"/>
              </w:numPr>
              <w:ind w:left="357"/>
              <w:jc w:val="both"/>
              <w:rPr>
                <w:rFonts w:ascii="Arial" w:hAnsi="Arial" w:cs="Arial"/>
                <w:noProof/>
              </w:rPr>
            </w:pPr>
            <w:r w:rsidRPr="00585ED0">
              <w:rPr>
                <w:rFonts w:ascii="Arial" w:hAnsi="Arial" w:cs="Arial"/>
                <w:noProof/>
              </w:rPr>
              <w:t>kolom (5</w:t>
            </w:r>
            <w:r>
              <w:rPr>
                <w:rFonts w:ascii="Arial" w:hAnsi="Arial" w:cs="Arial"/>
                <w:noProof/>
                <w:lang w:val="id-ID"/>
              </w:rPr>
              <w:t>-6</w:t>
            </w:r>
            <w:r w:rsidRPr="00585ED0">
              <w:rPr>
                <w:rFonts w:ascii="Arial" w:hAnsi="Arial" w:cs="Arial"/>
                <w:noProof/>
              </w:rPr>
              <w:t>)</w:t>
            </w:r>
            <w:r>
              <w:rPr>
                <w:rFonts w:ascii="Arial" w:hAnsi="Arial" w:cs="Arial"/>
                <w:noProof/>
                <w:lang w:val="id-ID"/>
              </w:rPr>
              <w:t xml:space="preserve">, </w:t>
            </w:r>
            <w:r w:rsidRPr="00C21E87">
              <w:rPr>
                <w:rFonts w:ascii="Arial" w:hAnsi="Arial" w:cs="Arial"/>
                <w:noProof/>
              </w:rPr>
              <w:t xml:space="preserve">status kepemilikan </w:t>
            </w:r>
            <w:r>
              <w:rPr>
                <w:rFonts w:ascii="Arial" w:hAnsi="Arial" w:cs="Arial"/>
                <w:noProof/>
                <w:lang w:val="id-ID"/>
              </w:rPr>
              <w:t>fasilitas</w:t>
            </w:r>
            <w:r w:rsidRPr="00C21E87">
              <w:rPr>
                <w:rFonts w:ascii="Arial" w:hAnsi="Arial" w:cs="Arial"/>
                <w:noProof/>
              </w:rPr>
              <w:t xml:space="preserve"> yang tersedia</w:t>
            </w:r>
            <w:r w:rsidRPr="00C21E87">
              <w:rPr>
                <w:rFonts w:ascii="Arial" w:hAnsi="Arial" w:cs="Arial"/>
                <w:noProof/>
                <w:lang w:val="id-ID"/>
              </w:rPr>
              <w:t>;</w:t>
            </w:r>
            <w:r>
              <w:rPr>
                <w:rFonts w:ascii="Arial" w:hAnsi="Arial" w:cs="Arial"/>
                <w:noProof/>
                <w:lang w:val="id-ID"/>
              </w:rPr>
              <w:t xml:space="preserve"> </w:t>
            </w:r>
            <w:r w:rsidRPr="00C21E87">
              <w:rPr>
                <w:rFonts w:ascii="Arial" w:hAnsi="Arial" w:cs="Arial"/>
                <w:noProof/>
              </w:rPr>
              <w:t>misalnya SD= milik PT/fakultas/lulusan sendiri a</w:t>
            </w:r>
            <w:r w:rsidR="00FA2FEA">
              <w:rPr>
                <w:rFonts w:ascii="Arial" w:hAnsi="Arial" w:cs="Arial"/>
                <w:noProof/>
              </w:rPr>
              <w:t>tau SW= sewa/kontrak/ kerjasama</w:t>
            </w:r>
            <w:r w:rsidR="00FA2FEA">
              <w:rPr>
                <w:rFonts w:ascii="Arial" w:hAnsi="Arial" w:cs="Arial"/>
                <w:noProof/>
                <w:lang w:val="id-ID"/>
              </w:rPr>
              <w:t>;</w:t>
            </w:r>
          </w:p>
          <w:p w:rsidR="003739E0" w:rsidRPr="00585ED0" w:rsidRDefault="003739E0" w:rsidP="003739E0">
            <w:pPr>
              <w:numPr>
                <w:ilvl w:val="0"/>
                <w:numId w:val="34"/>
              </w:numPr>
              <w:ind w:left="357"/>
              <w:jc w:val="both"/>
              <w:rPr>
                <w:rFonts w:ascii="Arial" w:hAnsi="Arial" w:cs="Arial"/>
                <w:noProof/>
              </w:rPr>
            </w:pPr>
            <w:r>
              <w:rPr>
                <w:rFonts w:ascii="Arial" w:hAnsi="Arial" w:cs="Arial"/>
                <w:noProof/>
                <w:lang w:val="id-ID"/>
              </w:rPr>
              <w:t>kolom (7-8), kondisi sarana penunjang (terawat/tidak terawat).</w:t>
            </w:r>
          </w:p>
        </w:tc>
      </w:tr>
      <w:tr w:rsidR="00DA4D08" w:rsidRPr="00585ED0" w:rsidTr="003739E0">
        <w:trPr>
          <w:trHeight w:val="288"/>
        </w:trPr>
        <w:tc>
          <w:tcPr>
            <w:tcW w:w="1104" w:type="dxa"/>
            <w:tcBorders>
              <w:top w:val="nil"/>
            </w:tcBorders>
          </w:tcPr>
          <w:p w:rsidR="00DA4D08" w:rsidRPr="00585ED0" w:rsidRDefault="00DA4D08" w:rsidP="003326BE">
            <w:pPr>
              <w:jc w:val="center"/>
              <w:rPr>
                <w:rFonts w:ascii="Arial" w:hAnsi="Arial" w:cs="Arial"/>
              </w:rPr>
            </w:pPr>
          </w:p>
        </w:tc>
        <w:tc>
          <w:tcPr>
            <w:tcW w:w="1408" w:type="dxa"/>
            <w:tcBorders>
              <w:top w:val="nil"/>
            </w:tcBorders>
          </w:tcPr>
          <w:p w:rsidR="00DA4D08" w:rsidRPr="00585ED0" w:rsidRDefault="00DA4D08" w:rsidP="003326BE">
            <w:pPr>
              <w:jc w:val="center"/>
              <w:rPr>
                <w:rFonts w:ascii="Arial" w:hAnsi="Arial" w:cs="Arial"/>
              </w:rPr>
            </w:pPr>
          </w:p>
        </w:tc>
        <w:tc>
          <w:tcPr>
            <w:tcW w:w="6560" w:type="dxa"/>
            <w:tcBorders>
              <w:top w:val="nil"/>
            </w:tcBorders>
          </w:tcPr>
          <w:p w:rsidR="00DA4D08" w:rsidRPr="00585ED0" w:rsidRDefault="00DA4D08" w:rsidP="00DA4D08">
            <w:pPr>
              <w:jc w:val="both"/>
              <w:rPr>
                <w:rFonts w:ascii="Arial" w:hAnsi="Arial" w:cs="Arial"/>
                <w:noProof/>
              </w:rPr>
            </w:pPr>
          </w:p>
        </w:tc>
      </w:tr>
      <w:tr w:rsidR="00DA4D08" w:rsidRPr="00585ED0" w:rsidTr="009D59BD">
        <w:tc>
          <w:tcPr>
            <w:tcW w:w="1104" w:type="dxa"/>
          </w:tcPr>
          <w:p w:rsidR="00DA4D08" w:rsidRPr="00585ED0" w:rsidRDefault="00DA4D08" w:rsidP="00103394">
            <w:pPr>
              <w:jc w:val="center"/>
              <w:rPr>
                <w:rFonts w:ascii="Arial" w:hAnsi="Arial" w:cs="Arial"/>
              </w:rPr>
            </w:pPr>
            <w:r w:rsidRPr="00585ED0">
              <w:rPr>
                <w:rFonts w:ascii="Arial" w:hAnsi="Arial" w:cs="Arial"/>
              </w:rPr>
              <w:t>6.10</w:t>
            </w:r>
          </w:p>
        </w:tc>
        <w:tc>
          <w:tcPr>
            <w:tcW w:w="1408" w:type="dxa"/>
          </w:tcPr>
          <w:p w:rsidR="00DA4D08" w:rsidRPr="00C6217C" w:rsidRDefault="00994C27" w:rsidP="00103394">
            <w:pPr>
              <w:jc w:val="center"/>
              <w:rPr>
                <w:rFonts w:ascii="Arial" w:hAnsi="Arial" w:cs="Arial"/>
                <w:lang w:val="id-ID"/>
              </w:rPr>
            </w:pPr>
            <w:r>
              <w:rPr>
                <w:rFonts w:ascii="Arial" w:hAnsi="Arial" w:cs="Arial"/>
                <w:lang w:val="id-ID"/>
              </w:rPr>
              <w:t>(3)-(8</w:t>
            </w:r>
            <w:r w:rsidR="00DA4D08">
              <w:rPr>
                <w:rFonts w:ascii="Arial" w:hAnsi="Arial" w:cs="Arial"/>
                <w:lang w:val="id-ID"/>
              </w:rPr>
              <w:t>)</w:t>
            </w:r>
          </w:p>
          <w:p w:rsidR="00DA4D08" w:rsidRPr="00585ED0" w:rsidRDefault="00DA4D08" w:rsidP="00103394">
            <w:pPr>
              <w:jc w:val="center"/>
              <w:rPr>
                <w:rFonts w:ascii="Arial" w:hAnsi="Arial" w:cs="Arial"/>
              </w:rPr>
            </w:pPr>
          </w:p>
        </w:tc>
        <w:tc>
          <w:tcPr>
            <w:tcW w:w="6560" w:type="dxa"/>
          </w:tcPr>
          <w:p w:rsidR="00994C27" w:rsidRPr="00994C27" w:rsidRDefault="00994C27" w:rsidP="00103394">
            <w:pPr>
              <w:ind w:left="40"/>
              <w:jc w:val="both"/>
              <w:rPr>
                <w:rFonts w:ascii="Arial" w:hAnsi="Arial" w:cs="Arial"/>
                <w:noProof/>
                <w:lang w:val="id-ID"/>
              </w:rPr>
            </w:pPr>
            <w:r w:rsidRPr="00994C27">
              <w:rPr>
                <w:rFonts w:ascii="Arial" w:hAnsi="Arial" w:cs="Arial"/>
                <w:lang w:val="id-ID"/>
              </w:rPr>
              <w:t>Jelaskan ke</w:t>
            </w:r>
            <w:r w:rsidRPr="00994C27">
              <w:rPr>
                <w:rFonts w:ascii="Arial" w:hAnsi="Arial" w:cs="Arial"/>
              </w:rPr>
              <w:t>tersediaa</w:t>
            </w:r>
            <w:r w:rsidRPr="00994C27">
              <w:rPr>
                <w:rFonts w:ascii="Arial" w:hAnsi="Arial" w:cs="Arial"/>
                <w:lang w:val="id-ID"/>
              </w:rPr>
              <w:t xml:space="preserve">n rumah sakit hewan  atau klinik hewan </w:t>
            </w:r>
            <w:r w:rsidRPr="00994C27">
              <w:rPr>
                <w:rFonts w:ascii="Arial" w:hAnsi="Arial" w:cs="Arial"/>
              </w:rPr>
              <w:t xml:space="preserve">yang memenuhi persyaratan klasifikasi, jumlah dan variasi pasien, jumlah </w:t>
            </w:r>
            <w:r w:rsidRPr="00994C27">
              <w:rPr>
                <w:rFonts w:ascii="Arial" w:hAnsi="Arial" w:cs="Arial"/>
                <w:lang w:val="id-ID"/>
              </w:rPr>
              <w:t>sumber daya manusia,</w:t>
            </w:r>
            <w:r w:rsidRPr="00994C27">
              <w:rPr>
                <w:rFonts w:ascii="Arial" w:hAnsi="Arial" w:cs="Arial"/>
              </w:rPr>
              <w:t xml:space="preserve">  sebagai </w:t>
            </w:r>
            <w:r w:rsidRPr="00994C27">
              <w:rPr>
                <w:rFonts w:ascii="Arial" w:hAnsi="Arial" w:cs="Arial"/>
                <w:lang w:val="id-ID"/>
              </w:rPr>
              <w:t xml:space="preserve">salah satu </w:t>
            </w:r>
            <w:r w:rsidRPr="00994C27">
              <w:rPr>
                <w:rFonts w:ascii="Arial" w:hAnsi="Arial" w:cs="Arial"/>
              </w:rPr>
              <w:t xml:space="preserve">sarana pendidikan </w:t>
            </w:r>
            <w:r w:rsidRPr="00994C27">
              <w:rPr>
                <w:rFonts w:ascii="Arial" w:hAnsi="Arial" w:cs="Arial"/>
                <w:lang w:val="id-ID"/>
              </w:rPr>
              <w:t>profesi</w:t>
            </w:r>
            <w:r w:rsidRPr="00994C27">
              <w:rPr>
                <w:rFonts w:ascii="Arial" w:hAnsi="Arial" w:cs="Arial"/>
              </w:rPr>
              <w:t xml:space="preserve"> yang menjamin tercapainya kompetensi dokter</w:t>
            </w:r>
            <w:r w:rsidRPr="00994C27">
              <w:rPr>
                <w:rFonts w:ascii="Arial" w:hAnsi="Arial" w:cs="Arial"/>
                <w:lang w:val="id-ID"/>
              </w:rPr>
              <w:t xml:space="preserve"> hewan</w:t>
            </w:r>
            <w:r w:rsidR="00FA2FEA">
              <w:rPr>
                <w:rFonts w:ascii="Arial" w:hAnsi="Arial" w:cs="Arial"/>
                <w:lang w:val="id-ID"/>
              </w:rPr>
              <w:t xml:space="preserve"> pada tabel</w:t>
            </w:r>
            <w:r w:rsidR="00FA2FEA" w:rsidRPr="00585ED0">
              <w:rPr>
                <w:rFonts w:ascii="Arial" w:hAnsi="Arial" w:cs="Arial"/>
                <w:lang w:val="id-ID"/>
              </w:rPr>
              <w:t xml:space="preserve"> yang telah disediakan</w:t>
            </w:r>
            <w:r w:rsidRPr="00994C27">
              <w:rPr>
                <w:rFonts w:ascii="Arial" w:hAnsi="Arial" w:cs="Arial"/>
              </w:rPr>
              <w:t>.</w:t>
            </w:r>
          </w:p>
          <w:p w:rsidR="00994C27" w:rsidRPr="00994C27" w:rsidRDefault="00994C27" w:rsidP="00103394">
            <w:pPr>
              <w:ind w:left="40"/>
              <w:jc w:val="both"/>
              <w:rPr>
                <w:rFonts w:ascii="Arial" w:hAnsi="Arial" w:cs="Arial"/>
                <w:noProof/>
                <w:lang w:val="id-ID"/>
              </w:rPr>
            </w:pPr>
          </w:p>
          <w:p w:rsidR="00DA4D08" w:rsidRPr="00585ED0" w:rsidRDefault="00DA4D08" w:rsidP="00103394">
            <w:pPr>
              <w:jc w:val="both"/>
              <w:rPr>
                <w:rFonts w:ascii="Arial" w:hAnsi="Arial" w:cs="Arial"/>
                <w:noProof/>
              </w:rPr>
            </w:pPr>
            <w:r w:rsidRPr="00585ED0">
              <w:rPr>
                <w:rFonts w:ascii="Arial" w:hAnsi="Arial" w:cs="Arial"/>
                <w:noProof/>
              </w:rPr>
              <w:t>Tuliskan</w:t>
            </w:r>
            <w:r w:rsidR="00994C27">
              <w:rPr>
                <w:rFonts w:ascii="Arial" w:hAnsi="Arial" w:cs="Arial"/>
                <w:noProof/>
                <w:lang w:val="id-ID"/>
              </w:rPr>
              <w:t xml:space="preserve"> pada</w:t>
            </w:r>
            <w:r w:rsidRPr="00585ED0">
              <w:rPr>
                <w:rFonts w:ascii="Arial" w:hAnsi="Arial" w:cs="Arial"/>
                <w:noProof/>
              </w:rPr>
              <w:t>:</w:t>
            </w:r>
          </w:p>
          <w:p w:rsidR="00DA4D08" w:rsidRPr="00585ED0" w:rsidRDefault="00DA4D08" w:rsidP="00994C27">
            <w:pPr>
              <w:numPr>
                <w:ilvl w:val="0"/>
                <w:numId w:val="41"/>
              </w:numPr>
              <w:ind w:left="357"/>
              <w:jc w:val="both"/>
              <w:rPr>
                <w:rFonts w:ascii="Arial" w:hAnsi="Arial" w:cs="Arial"/>
                <w:noProof/>
              </w:rPr>
            </w:pPr>
            <w:r w:rsidRPr="00585ED0">
              <w:rPr>
                <w:rFonts w:ascii="Arial" w:hAnsi="Arial" w:cs="Arial"/>
                <w:noProof/>
              </w:rPr>
              <w:t>kolom (3)</w:t>
            </w:r>
            <w:r w:rsidR="00994C27">
              <w:rPr>
                <w:rFonts w:ascii="Arial" w:hAnsi="Arial" w:cs="Arial"/>
                <w:noProof/>
                <w:lang w:val="id-ID"/>
              </w:rPr>
              <w:t>,</w:t>
            </w:r>
            <w:r w:rsidRPr="00585ED0">
              <w:rPr>
                <w:rFonts w:ascii="Arial" w:hAnsi="Arial" w:cs="Arial"/>
                <w:noProof/>
              </w:rPr>
              <w:t xml:space="preserve"> jenis hewa</w:t>
            </w:r>
            <w:r w:rsidR="004009A6">
              <w:rPr>
                <w:rFonts w:ascii="Arial" w:hAnsi="Arial" w:cs="Arial"/>
                <w:noProof/>
              </w:rPr>
              <w:t>n yang dipergunakan untuk prakti</w:t>
            </w:r>
            <w:r w:rsidRPr="00585ED0">
              <w:rPr>
                <w:rFonts w:ascii="Arial" w:hAnsi="Arial" w:cs="Arial"/>
                <w:noProof/>
              </w:rPr>
              <w:t>k pendidikan dan pembelajaran pendidikan profesi dokter hewan</w:t>
            </w:r>
            <w:r w:rsidR="00994C27">
              <w:rPr>
                <w:rFonts w:ascii="Arial" w:hAnsi="Arial" w:cs="Arial"/>
                <w:noProof/>
                <w:lang w:val="id-ID"/>
              </w:rPr>
              <w:t xml:space="preserve"> pada rumah sakit hewan /klinik hewan</w:t>
            </w:r>
            <w:r w:rsidRPr="00585ED0">
              <w:rPr>
                <w:rFonts w:ascii="Arial" w:hAnsi="Arial" w:cs="Arial"/>
                <w:noProof/>
              </w:rPr>
              <w:t xml:space="preserve">, yang meliputi: hewan kesayangan: anjing dan kucing; unggas, ruminansia (sapi, kambing/domba, </w:t>
            </w:r>
            <w:r w:rsidR="00994C27">
              <w:rPr>
                <w:rFonts w:ascii="Arial" w:hAnsi="Arial" w:cs="Arial"/>
                <w:noProof/>
              </w:rPr>
              <w:t>kerbau), kuda, babi, satwa liar</w:t>
            </w:r>
            <w:r w:rsidR="00994C27">
              <w:rPr>
                <w:rFonts w:ascii="Arial" w:hAnsi="Arial" w:cs="Arial"/>
                <w:noProof/>
                <w:lang w:val="id-ID"/>
              </w:rPr>
              <w:t>;</w:t>
            </w:r>
          </w:p>
          <w:p w:rsidR="00DA4D08" w:rsidRPr="00585ED0" w:rsidRDefault="00DA4D08" w:rsidP="00994C27">
            <w:pPr>
              <w:numPr>
                <w:ilvl w:val="0"/>
                <w:numId w:val="41"/>
              </w:numPr>
              <w:ind w:left="357"/>
              <w:jc w:val="both"/>
              <w:rPr>
                <w:rFonts w:ascii="Arial" w:hAnsi="Arial" w:cs="Arial"/>
                <w:noProof/>
              </w:rPr>
            </w:pPr>
            <w:r w:rsidRPr="00585ED0">
              <w:rPr>
                <w:rFonts w:ascii="Arial" w:hAnsi="Arial" w:cs="Arial"/>
                <w:noProof/>
              </w:rPr>
              <w:t>kolom (4)</w:t>
            </w:r>
            <w:r w:rsidR="00994C27">
              <w:rPr>
                <w:rFonts w:ascii="Arial" w:hAnsi="Arial" w:cs="Arial"/>
                <w:noProof/>
                <w:lang w:val="id-ID"/>
              </w:rPr>
              <w:t>,</w:t>
            </w:r>
            <w:r w:rsidRPr="00585ED0">
              <w:rPr>
                <w:rFonts w:ascii="Arial" w:hAnsi="Arial" w:cs="Arial"/>
                <w:noProof/>
              </w:rPr>
              <w:t xml:space="preserve"> jumlah masing-masing jenis hewan yang dipergunakan untuk praktek pendidikan dan pembelajaran pendidikan profesi dokter hewan (hewan kesayangan: anjing dan kucing; unggas, ruminansia (sapi, kambing/domba, </w:t>
            </w:r>
            <w:r w:rsidR="00994C27">
              <w:rPr>
                <w:rFonts w:ascii="Arial" w:hAnsi="Arial" w:cs="Arial"/>
                <w:noProof/>
              </w:rPr>
              <w:t>kerbau), kuda, babi, satwa liar</w:t>
            </w:r>
            <w:r w:rsidR="00994C27">
              <w:rPr>
                <w:rFonts w:ascii="Arial" w:hAnsi="Arial" w:cs="Arial"/>
                <w:noProof/>
                <w:lang w:val="id-ID"/>
              </w:rPr>
              <w:t>;</w:t>
            </w:r>
          </w:p>
          <w:p w:rsidR="00DA4D08" w:rsidRPr="00585ED0" w:rsidRDefault="00994C27" w:rsidP="00994C27">
            <w:pPr>
              <w:numPr>
                <w:ilvl w:val="0"/>
                <w:numId w:val="41"/>
              </w:numPr>
              <w:ind w:left="357"/>
              <w:jc w:val="both"/>
              <w:rPr>
                <w:rFonts w:ascii="Arial" w:hAnsi="Arial" w:cs="Arial"/>
                <w:noProof/>
              </w:rPr>
            </w:pPr>
            <w:r>
              <w:rPr>
                <w:rFonts w:ascii="Arial" w:hAnsi="Arial" w:cs="Arial"/>
                <w:noProof/>
                <w:lang w:val="id-ID"/>
              </w:rPr>
              <w:t>k</w:t>
            </w:r>
            <w:r>
              <w:rPr>
                <w:rFonts w:ascii="Arial" w:hAnsi="Arial" w:cs="Arial"/>
                <w:noProof/>
              </w:rPr>
              <w:t>olom (5</w:t>
            </w:r>
            <w:r>
              <w:rPr>
                <w:rFonts w:ascii="Arial" w:hAnsi="Arial" w:cs="Arial"/>
                <w:noProof/>
                <w:lang w:val="id-ID"/>
              </w:rPr>
              <w:t xml:space="preserve">-8), </w:t>
            </w:r>
            <w:r w:rsidR="00DA4D08" w:rsidRPr="00585ED0">
              <w:rPr>
                <w:rFonts w:ascii="Arial" w:hAnsi="Arial" w:cs="Arial"/>
                <w:noProof/>
              </w:rPr>
              <w:t xml:space="preserve"> sebutkan jumlah sumber daya manusia yang ada di rumah sakit/klinik hewan, yang meliputi: dokter hewan, pa</w:t>
            </w:r>
            <w:r>
              <w:rPr>
                <w:rFonts w:ascii="Arial" w:hAnsi="Arial" w:cs="Arial"/>
                <w:noProof/>
              </w:rPr>
              <w:t>ramedis</w:t>
            </w:r>
            <w:r>
              <w:rPr>
                <w:rFonts w:ascii="Arial" w:hAnsi="Arial" w:cs="Arial"/>
                <w:noProof/>
                <w:lang w:val="id-ID"/>
              </w:rPr>
              <w:t>,</w:t>
            </w:r>
            <w:r>
              <w:rPr>
                <w:rFonts w:ascii="Arial" w:hAnsi="Arial" w:cs="Arial"/>
                <w:noProof/>
              </w:rPr>
              <w:t xml:space="preserve"> apoteker, serta la</w:t>
            </w:r>
            <w:r>
              <w:rPr>
                <w:rFonts w:ascii="Arial" w:hAnsi="Arial" w:cs="Arial"/>
                <w:noProof/>
                <w:lang w:val="id-ID"/>
              </w:rPr>
              <w:t>i</w:t>
            </w:r>
            <w:r w:rsidR="00DA4D08" w:rsidRPr="00585ED0">
              <w:rPr>
                <w:rFonts w:ascii="Arial" w:hAnsi="Arial" w:cs="Arial"/>
                <w:noProof/>
              </w:rPr>
              <w:t>nnya).</w:t>
            </w:r>
          </w:p>
        </w:tc>
      </w:tr>
      <w:tr w:rsidR="00DA4D08" w:rsidRPr="00585ED0" w:rsidTr="009D59BD">
        <w:tc>
          <w:tcPr>
            <w:tcW w:w="1104" w:type="dxa"/>
          </w:tcPr>
          <w:p w:rsidR="00DA4D08" w:rsidRPr="00585ED0" w:rsidRDefault="00DA4D08" w:rsidP="003326BE">
            <w:pPr>
              <w:jc w:val="center"/>
              <w:rPr>
                <w:rFonts w:ascii="Arial" w:hAnsi="Arial" w:cs="Arial"/>
              </w:rPr>
            </w:pPr>
            <w:r w:rsidRPr="00585ED0">
              <w:rPr>
                <w:rFonts w:ascii="Arial" w:hAnsi="Arial" w:cs="Arial"/>
              </w:rPr>
              <w:t>6.11</w:t>
            </w:r>
          </w:p>
        </w:tc>
        <w:tc>
          <w:tcPr>
            <w:tcW w:w="1408" w:type="dxa"/>
          </w:tcPr>
          <w:p w:rsidR="00DA4D08" w:rsidRPr="00585ED0" w:rsidRDefault="00DA4D08" w:rsidP="003326BE">
            <w:pPr>
              <w:jc w:val="center"/>
              <w:rPr>
                <w:rFonts w:ascii="Arial" w:hAnsi="Arial" w:cs="Arial"/>
              </w:rPr>
            </w:pPr>
          </w:p>
        </w:tc>
        <w:tc>
          <w:tcPr>
            <w:tcW w:w="6560" w:type="dxa"/>
          </w:tcPr>
          <w:p w:rsidR="00DA4D08" w:rsidRPr="00585ED0" w:rsidRDefault="00CC151E" w:rsidP="00CC151E">
            <w:pPr>
              <w:widowControl w:val="0"/>
              <w:autoSpaceDE w:val="0"/>
              <w:autoSpaceDN w:val="0"/>
              <w:adjustRightInd w:val="0"/>
              <w:ind w:left="74"/>
              <w:jc w:val="both"/>
              <w:rPr>
                <w:rFonts w:ascii="Arial" w:hAnsi="Arial" w:cs="Arial"/>
                <w:noProof/>
              </w:rPr>
            </w:pPr>
            <w:r w:rsidRPr="00CC151E">
              <w:rPr>
                <w:rFonts w:ascii="Arial" w:hAnsi="Arial" w:cs="Arial"/>
                <w:lang w:val="nb-NO"/>
              </w:rPr>
              <w:t xml:space="preserve">Sistem informasi dan fasilitas yang digunakan </w:t>
            </w:r>
            <w:r w:rsidRPr="00CC151E">
              <w:rPr>
                <w:rFonts w:ascii="Arial" w:hAnsi="Arial" w:cs="Arial"/>
                <w:lang w:val="id-ID"/>
              </w:rPr>
              <w:t>program studi</w:t>
            </w:r>
            <w:r w:rsidRPr="00CC151E">
              <w:rPr>
                <w:rFonts w:ascii="Arial" w:hAnsi="Arial" w:cs="Arial"/>
                <w:lang w:val="nb-NO"/>
              </w:rPr>
              <w:t xml:space="preserve"> dalam proses pembelajaran (</w:t>
            </w:r>
            <w:r w:rsidRPr="00CC151E">
              <w:rPr>
                <w:rFonts w:ascii="Arial" w:hAnsi="Arial" w:cs="Arial"/>
                <w:i/>
                <w:lang w:val="nb-NO"/>
              </w:rPr>
              <w:t>hardware</w:t>
            </w:r>
            <w:r w:rsidRPr="00CC151E">
              <w:rPr>
                <w:rFonts w:ascii="Arial" w:hAnsi="Arial" w:cs="Arial"/>
                <w:lang w:val="nb-NO"/>
              </w:rPr>
              <w:t xml:space="preserve">, </w:t>
            </w:r>
            <w:r w:rsidRPr="00CC151E">
              <w:rPr>
                <w:rFonts w:ascii="Arial" w:hAnsi="Arial" w:cs="Arial"/>
                <w:i/>
                <w:iCs/>
                <w:lang w:val="nb-NO"/>
              </w:rPr>
              <w:t>software</w:t>
            </w:r>
            <w:r w:rsidRPr="00CC151E">
              <w:rPr>
                <w:rFonts w:ascii="Arial" w:hAnsi="Arial" w:cs="Arial"/>
                <w:lang w:val="nb-NO"/>
              </w:rPr>
              <w:t xml:space="preserve">, </w:t>
            </w:r>
            <w:r w:rsidRPr="00CC151E">
              <w:rPr>
                <w:rFonts w:ascii="Arial" w:hAnsi="Arial" w:cs="Arial"/>
                <w:i/>
                <w:iCs/>
                <w:lang w:val="nb-NO"/>
              </w:rPr>
              <w:t>e-learning,</w:t>
            </w:r>
            <w:r w:rsidRPr="00CC151E">
              <w:rPr>
                <w:rFonts w:ascii="Arial" w:hAnsi="Arial" w:cs="Arial"/>
                <w:lang w:val="nb-NO"/>
              </w:rPr>
              <w:t xml:space="preserve"> </w:t>
            </w:r>
            <w:r w:rsidRPr="00CC151E">
              <w:rPr>
                <w:rFonts w:ascii="Arial" w:hAnsi="Arial" w:cs="Arial"/>
                <w:i/>
                <w:lang w:val="nb-NO"/>
              </w:rPr>
              <w:t>e-library</w:t>
            </w:r>
            <w:r w:rsidRPr="00CC151E">
              <w:rPr>
                <w:rFonts w:ascii="Arial" w:hAnsi="Arial" w:cs="Arial"/>
                <w:lang w:val="nb-NO"/>
              </w:rPr>
              <w:t>, dll.) dan aksesibilitas data dalam sistem informasi.</w:t>
            </w:r>
          </w:p>
        </w:tc>
      </w:tr>
      <w:tr w:rsidR="00DA4D08" w:rsidRPr="00585ED0" w:rsidTr="009D59BD">
        <w:tc>
          <w:tcPr>
            <w:tcW w:w="1104" w:type="dxa"/>
          </w:tcPr>
          <w:p w:rsidR="00DA4D08" w:rsidRPr="00585ED0" w:rsidRDefault="00DA4D08" w:rsidP="003326BE">
            <w:pPr>
              <w:jc w:val="center"/>
              <w:rPr>
                <w:rFonts w:ascii="Arial" w:hAnsi="Arial" w:cs="Arial"/>
              </w:rPr>
            </w:pPr>
            <w:r w:rsidRPr="00585ED0">
              <w:rPr>
                <w:rFonts w:ascii="Arial" w:hAnsi="Arial" w:cs="Arial"/>
              </w:rPr>
              <w:t>6.11.1</w:t>
            </w:r>
          </w:p>
        </w:tc>
        <w:tc>
          <w:tcPr>
            <w:tcW w:w="1408" w:type="dxa"/>
          </w:tcPr>
          <w:p w:rsidR="00DA4D08" w:rsidRPr="00585ED0" w:rsidRDefault="00DA4D08" w:rsidP="003326BE">
            <w:pPr>
              <w:jc w:val="center"/>
              <w:rPr>
                <w:rFonts w:ascii="Arial" w:hAnsi="Arial" w:cs="Arial"/>
              </w:rPr>
            </w:pPr>
          </w:p>
        </w:tc>
        <w:tc>
          <w:tcPr>
            <w:tcW w:w="6560" w:type="dxa"/>
          </w:tcPr>
          <w:p w:rsidR="00DA4D08" w:rsidRPr="00585ED0" w:rsidRDefault="00CC151E" w:rsidP="00CC151E">
            <w:pPr>
              <w:ind w:left="40"/>
              <w:jc w:val="both"/>
              <w:rPr>
                <w:rFonts w:ascii="Arial" w:hAnsi="Arial" w:cs="Arial"/>
                <w:noProof/>
              </w:rPr>
            </w:pPr>
            <w:r>
              <w:rPr>
                <w:rFonts w:ascii="Arial" w:hAnsi="Arial" w:cs="Arial"/>
                <w:noProof/>
                <w:lang w:val="id-ID"/>
              </w:rPr>
              <w:t>Jelaskan</w:t>
            </w:r>
            <w:r w:rsidR="00DA4D08" w:rsidRPr="00585ED0">
              <w:rPr>
                <w:rFonts w:ascii="Arial" w:hAnsi="Arial" w:cs="Arial"/>
                <w:noProof/>
              </w:rPr>
              <w:t xml:space="preserve"> sistem informasi, serta fasilitas yang tersedia dalam mendukung aksesibilitas PS dengan jaringan lokal (LAN) atau jaringan luas (WAN) yang berkaitan dengan proses </w:t>
            </w:r>
            <w:r>
              <w:rPr>
                <w:rFonts w:ascii="Arial" w:hAnsi="Arial" w:cs="Arial"/>
                <w:noProof/>
              </w:rPr>
              <w:t>pembelajara</w:t>
            </w:r>
            <w:r>
              <w:rPr>
                <w:rFonts w:ascii="Arial" w:hAnsi="Arial" w:cs="Arial"/>
                <w:noProof/>
                <w:lang w:val="id-ID"/>
              </w:rPr>
              <w:t xml:space="preserve"> (</w:t>
            </w:r>
            <w:r w:rsidR="004009A6" w:rsidRPr="004009A6">
              <w:rPr>
                <w:rFonts w:ascii="Arial" w:hAnsi="Arial" w:cs="Arial"/>
                <w:i/>
                <w:noProof/>
              </w:rPr>
              <w:t>hardware, software, e-li</w:t>
            </w:r>
            <w:r w:rsidR="00DA4D08" w:rsidRPr="004009A6">
              <w:rPr>
                <w:rFonts w:ascii="Arial" w:hAnsi="Arial" w:cs="Arial"/>
                <w:i/>
                <w:noProof/>
              </w:rPr>
              <w:t>brary, e-learning</w:t>
            </w:r>
            <w:r w:rsidR="00DA4D08" w:rsidRPr="00585ED0">
              <w:rPr>
                <w:rFonts w:ascii="Arial" w:hAnsi="Arial" w:cs="Arial"/>
                <w:noProof/>
              </w:rPr>
              <w:t xml:space="preserve"> dan perpustakaan</w:t>
            </w:r>
            <w:r>
              <w:rPr>
                <w:rFonts w:ascii="Arial" w:hAnsi="Arial" w:cs="Arial"/>
                <w:noProof/>
                <w:lang w:val="id-ID"/>
              </w:rPr>
              <w:t xml:space="preserve"> dll.)</w:t>
            </w:r>
            <w:r w:rsidR="00F63B75">
              <w:rPr>
                <w:rFonts w:ascii="Arial" w:hAnsi="Arial" w:cs="Arial"/>
                <w:lang w:val="id-ID"/>
              </w:rPr>
              <w:t xml:space="preserve"> pada tempat</w:t>
            </w:r>
            <w:r w:rsidR="00F63B75" w:rsidRPr="00585ED0">
              <w:rPr>
                <w:rFonts w:ascii="Arial" w:hAnsi="Arial" w:cs="Arial"/>
                <w:lang w:val="id-ID"/>
              </w:rPr>
              <w:t xml:space="preserve"> yang telah disediakan</w:t>
            </w:r>
            <w:r w:rsidR="00DA4D08" w:rsidRPr="00585ED0">
              <w:rPr>
                <w:rFonts w:ascii="Arial" w:hAnsi="Arial" w:cs="Arial"/>
                <w:noProof/>
              </w:rPr>
              <w:t>.</w:t>
            </w:r>
          </w:p>
        </w:tc>
      </w:tr>
      <w:tr w:rsidR="00DA4D08" w:rsidRPr="00585ED0" w:rsidTr="009D59BD">
        <w:tc>
          <w:tcPr>
            <w:tcW w:w="1104" w:type="dxa"/>
            <w:tcBorders>
              <w:bottom w:val="single" w:sz="4" w:space="0" w:color="auto"/>
            </w:tcBorders>
          </w:tcPr>
          <w:p w:rsidR="00DA4D08" w:rsidRPr="00585ED0" w:rsidRDefault="00DA4D08" w:rsidP="003326BE">
            <w:pPr>
              <w:jc w:val="center"/>
              <w:rPr>
                <w:rFonts w:ascii="Arial" w:hAnsi="Arial" w:cs="Arial"/>
              </w:rPr>
            </w:pPr>
            <w:r w:rsidRPr="00585ED0">
              <w:rPr>
                <w:rFonts w:ascii="Arial" w:hAnsi="Arial" w:cs="Arial"/>
              </w:rPr>
              <w:t>6.11.2</w:t>
            </w:r>
          </w:p>
        </w:tc>
        <w:tc>
          <w:tcPr>
            <w:tcW w:w="1408" w:type="dxa"/>
            <w:tcBorders>
              <w:bottom w:val="single" w:sz="4" w:space="0" w:color="auto"/>
            </w:tcBorders>
          </w:tcPr>
          <w:p w:rsidR="00DA4D08" w:rsidRPr="00EB0BC4" w:rsidRDefault="00DA4D08" w:rsidP="00CC151E">
            <w:pPr>
              <w:jc w:val="center"/>
              <w:rPr>
                <w:rFonts w:ascii="Arial" w:hAnsi="Arial" w:cs="Arial"/>
                <w:lang w:val="id-ID"/>
              </w:rPr>
            </w:pPr>
            <w:r>
              <w:rPr>
                <w:rFonts w:ascii="Arial" w:hAnsi="Arial" w:cs="Arial"/>
                <w:lang w:val="id-ID"/>
              </w:rPr>
              <w:t>(</w:t>
            </w:r>
            <w:r w:rsidR="00CC151E">
              <w:rPr>
                <w:rFonts w:ascii="Arial" w:hAnsi="Arial" w:cs="Arial"/>
                <w:lang w:val="id-ID"/>
              </w:rPr>
              <w:t>3</w:t>
            </w:r>
            <w:r>
              <w:rPr>
                <w:rFonts w:ascii="Arial" w:hAnsi="Arial" w:cs="Arial"/>
                <w:lang w:val="id-ID"/>
              </w:rPr>
              <w:t>)-(6)</w:t>
            </w:r>
          </w:p>
        </w:tc>
        <w:tc>
          <w:tcPr>
            <w:tcW w:w="6560" w:type="dxa"/>
            <w:tcBorders>
              <w:bottom w:val="single" w:sz="4" w:space="0" w:color="auto"/>
            </w:tcBorders>
          </w:tcPr>
          <w:p w:rsidR="00CC151E" w:rsidRPr="00CC151E" w:rsidRDefault="00F63B75" w:rsidP="00CC151E">
            <w:pPr>
              <w:jc w:val="both"/>
              <w:rPr>
                <w:rFonts w:ascii="Arial" w:hAnsi="Arial" w:cs="Arial"/>
                <w:lang w:val="nb-NO"/>
              </w:rPr>
            </w:pPr>
            <w:r>
              <w:rPr>
                <w:rFonts w:ascii="Arial" w:hAnsi="Arial" w:cs="Arial"/>
                <w:lang w:val="id-ID"/>
              </w:rPr>
              <w:t>Pada tabel</w:t>
            </w:r>
            <w:r w:rsidRPr="00585ED0">
              <w:rPr>
                <w:rFonts w:ascii="Arial" w:hAnsi="Arial" w:cs="Arial"/>
                <w:lang w:val="id-ID"/>
              </w:rPr>
              <w:t xml:space="preserve"> yang telah disediakan</w:t>
            </w:r>
            <w:r>
              <w:rPr>
                <w:rFonts w:ascii="Arial" w:hAnsi="Arial" w:cs="Arial"/>
                <w:lang w:val="id-ID"/>
              </w:rPr>
              <w:t>, b</w:t>
            </w:r>
            <w:r w:rsidR="00CC151E" w:rsidRPr="00CC151E">
              <w:rPr>
                <w:rFonts w:ascii="Arial" w:hAnsi="Arial" w:cs="Arial"/>
                <w:lang w:val="nb-NO"/>
              </w:rPr>
              <w:t xml:space="preserve">eri tanda </w:t>
            </w:r>
            <w:r w:rsidR="00CC151E" w:rsidRPr="00CC151E">
              <w:rPr>
                <w:rFonts w:ascii="Arial" w:hAnsi="Arial" w:cs="Arial"/>
                <w:lang w:val="id-ID"/>
              </w:rPr>
              <w:t>centang (</w:t>
            </w:r>
            <w:r w:rsidR="00CC151E" w:rsidRPr="00CC151E">
              <w:rPr>
                <w:rFonts w:ascii="Arial" w:hAnsi="Arial" w:cs="Arial"/>
                <w:lang w:val="nb-NO"/>
              </w:rPr>
              <w:t>√</w:t>
            </w:r>
            <w:r w:rsidR="00CC151E" w:rsidRPr="00CC151E">
              <w:rPr>
                <w:rFonts w:ascii="Arial" w:hAnsi="Arial" w:cs="Arial"/>
                <w:lang w:val="id-ID"/>
              </w:rPr>
              <w:t>)</w:t>
            </w:r>
            <w:r w:rsidR="00CC151E" w:rsidRPr="00CC151E">
              <w:rPr>
                <w:rFonts w:ascii="Arial" w:hAnsi="Arial" w:cs="Arial"/>
                <w:lang w:val="nb-NO"/>
              </w:rPr>
              <w:t xml:space="preserve"> pada kolom yang sesuai dengan sistem pengelolaan data dalam hal aksesibilitas 1</w:t>
            </w:r>
            <w:r w:rsidR="00CC151E">
              <w:rPr>
                <w:rFonts w:ascii="Arial" w:hAnsi="Arial" w:cs="Arial"/>
                <w:lang w:val="id-ID"/>
              </w:rPr>
              <w:t>4</w:t>
            </w:r>
            <w:r w:rsidR="00CC151E" w:rsidRPr="00CC151E">
              <w:rPr>
                <w:rFonts w:ascii="Arial" w:hAnsi="Arial" w:cs="Arial"/>
                <w:lang w:val="nb-NO"/>
              </w:rPr>
              <w:t xml:space="preserve"> jenis data yang tertera pada kolom (2).</w:t>
            </w:r>
          </w:p>
          <w:p w:rsidR="00CC151E" w:rsidRPr="00CC151E" w:rsidRDefault="00CC151E" w:rsidP="00CC151E">
            <w:pPr>
              <w:jc w:val="both"/>
              <w:rPr>
                <w:rFonts w:ascii="Arial" w:hAnsi="Arial" w:cs="Arial"/>
                <w:lang w:val="id-ID"/>
              </w:rPr>
            </w:pPr>
          </w:p>
          <w:p w:rsidR="00CC151E" w:rsidRPr="00CC151E" w:rsidRDefault="00CC151E" w:rsidP="00CC151E">
            <w:pPr>
              <w:jc w:val="both"/>
              <w:rPr>
                <w:rFonts w:ascii="Arial" w:hAnsi="Arial" w:cs="Arial"/>
              </w:rPr>
            </w:pPr>
            <w:r w:rsidRPr="00CC151E">
              <w:rPr>
                <w:rFonts w:ascii="Arial" w:hAnsi="Arial" w:cs="Arial"/>
              </w:rPr>
              <w:t>Keterangan:</w:t>
            </w:r>
          </w:p>
          <w:p w:rsidR="00CC151E" w:rsidRPr="00CC151E" w:rsidRDefault="00CC151E" w:rsidP="00CC151E">
            <w:pPr>
              <w:jc w:val="both"/>
              <w:rPr>
                <w:rFonts w:ascii="Arial" w:hAnsi="Arial" w:cs="Arial"/>
                <w:i/>
              </w:rPr>
            </w:pPr>
            <w:r w:rsidRPr="00CC151E">
              <w:rPr>
                <w:rFonts w:ascii="Arial" w:hAnsi="Arial" w:cs="Arial"/>
              </w:rPr>
              <w:t xml:space="preserve">WAN = </w:t>
            </w:r>
            <w:r w:rsidRPr="00CC151E">
              <w:rPr>
                <w:rFonts w:ascii="Arial" w:hAnsi="Arial" w:cs="Arial"/>
                <w:i/>
              </w:rPr>
              <w:t>Wide Area Network.</w:t>
            </w:r>
          </w:p>
          <w:p w:rsidR="00DA4D08" w:rsidRPr="00585ED0" w:rsidRDefault="00CC151E" w:rsidP="00CC151E">
            <w:pPr>
              <w:rPr>
                <w:rFonts w:ascii="Arial" w:hAnsi="Arial" w:cs="Arial"/>
                <w:noProof/>
              </w:rPr>
            </w:pPr>
            <w:r w:rsidRPr="00CC151E">
              <w:rPr>
                <w:rFonts w:ascii="Arial" w:hAnsi="Arial" w:cs="Arial"/>
              </w:rPr>
              <w:t xml:space="preserve">LAN = </w:t>
            </w:r>
            <w:r w:rsidRPr="00CC151E">
              <w:rPr>
                <w:rFonts w:ascii="Arial" w:hAnsi="Arial" w:cs="Arial"/>
                <w:i/>
              </w:rPr>
              <w:t>Local Area Network.</w:t>
            </w:r>
            <w:r w:rsidRPr="00585ED0">
              <w:rPr>
                <w:rFonts w:ascii="Arial" w:hAnsi="Arial" w:cs="Arial"/>
                <w:noProof/>
              </w:rPr>
              <w:t xml:space="preserve"> </w:t>
            </w:r>
          </w:p>
        </w:tc>
      </w:tr>
    </w:tbl>
    <w:p w:rsidR="00261B3A" w:rsidRDefault="00261B3A" w:rsidP="00C556A7">
      <w:pPr>
        <w:ind w:left="1387" w:hanging="1387"/>
        <w:rPr>
          <w:rFonts w:ascii="Arial" w:hAnsi="Arial" w:cs="Arial"/>
          <w:b/>
          <w:caps/>
          <w:color w:val="000000"/>
          <w:lang w:val="id-ID"/>
        </w:rPr>
      </w:pPr>
    </w:p>
    <w:p w:rsidR="00CC151E" w:rsidRDefault="00CC151E">
      <w:pPr>
        <w:rPr>
          <w:rFonts w:ascii="Arial" w:hAnsi="Arial" w:cs="Arial"/>
          <w:b/>
          <w:caps/>
          <w:color w:val="000000"/>
          <w:lang w:val="id-ID"/>
        </w:rPr>
      </w:pPr>
      <w:r>
        <w:rPr>
          <w:rFonts w:ascii="Arial" w:hAnsi="Arial" w:cs="Arial"/>
          <w:b/>
          <w:caps/>
          <w:color w:val="000000"/>
          <w:lang w:val="id-ID"/>
        </w:rPr>
        <w:br w:type="page"/>
      </w:r>
    </w:p>
    <w:p w:rsidR="00C556A7" w:rsidRPr="00585ED0" w:rsidRDefault="00C556A7" w:rsidP="0042151D">
      <w:pPr>
        <w:ind w:left="1560" w:hanging="1560"/>
        <w:rPr>
          <w:rFonts w:ascii="Arial" w:hAnsi="Arial" w:cs="Arial"/>
          <w:b/>
          <w:bCs/>
          <w:lang w:val="id-ID"/>
        </w:rPr>
      </w:pPr>
      <w:r w:rsidRPr="00585ED0">
        <w:rPr>
          <w:rFonts w:ascii="Arial" w:hAnsi="Arial" w:cs="Arial"/>
          <w:b/>
          <w:caps/>
          <w:color w:val="000000"/>
          <w:lang w:val="nb-NO"/>
        </w:rPr>
        <w:lastRenderedPageBreak/>
        <w:t>Standar 7.</w:t>
      </w:r>
      <w:r w:rsidRPr="00585ED0">
        <w:rPr>
          <w:rFonts w:ascii="Arial" w:hAnsi="Arial" w:cs="Arial"/>
          <w:b/>
          <w:bCs/>
          <w:lang w:val="id-ID"/>
        </w:rPr>
        <w:t xml:space="preserve"> </w:t>
      </w:r>
      <w:r w:rsidR="004009A6">
        <w:rPr>
          <w:rFonts w:ascii="Arial" w:hAnsi="Arial" w:cs="Arial"/>
          <w:b/>
          <w:bCs/>
        </w:rPr>
        <w:t xml:space="preserve"> </w:t>
      </w:r>
      <w:r w:rsidRPr="00585ED0">
        <w:rPr>
          <w:rFonts w:ascii="Arial" w:hAnsi="Arial" w:cs="Arial"/>
          <w:b/>
          <w:bCs/>
          <w:lang w:val="id-ID"/>
        </w:rPr>
        <w:t>P</w:t>
      </w:r>
      <w:r w:rsidRPr="00585ED0">
        <w:rPr>
          <w:rFonts w:ascii="Arial" w:hAnsi="Arial" w:cs="Arial"/>
          <w:b/>
          <w:bCs/>
        </w:rPr>
        <w:t>ENELITIAN</w:t>
      </w:r>
      <w:r w:rsidRPr="00585ED0">
        <w:rPr>
          <w:rFonts w:ascii="Arial" w:hAnsi="Arial" w:cs="Arial"/>
          <w:b/>
          <w:bCs/>
          <w:lang w:val="id-ID"/>
        </w:rPr>
        <w:t xml:space="preserve">, </w:t>
      </w:r>
      <w:r w:rsidR="004009A6">
        <w:rPr>
          <w:rFonts w:ascii="Arial" w:hAnsi="Arial" w:cs="Arial"/>
          <w:b/>
          <w:bCs/>
        </w:rPr>
        <w:t>PELAYANAN/</w:t>
      </w:r>
      <w:r w:rsidRPr="00585ED0">
        <w:rPr>
          <w:rFonts w:ascii="Arial" w:hAnsi="Arial" w:cs="Arial"/>
          <w:b/>
          <w:bCs/>
          <w:lang w:val="id-ID"/>
        </w:rPr>
        <w:t>P</w:t>
      </w:r>
      <w:r w:rsidRPr="00585ED0">
        <w:rPr>
          <w:rFonts w:ascii="Arial" w:hAnsi="Arial" w:cs="Arial"/>
          <w:b/>
          <w:bCs/>
        </w:rPr>
        <w:t>ENGABDIAN KEPADA MAS</w:t>
      </w:r>
      <w:r w:rsidR="004009A6">
        <w:rPr>
          <w:rFonts w:ascii="Arial" w:hAnsi="Arial" w:cs="Arial"/>
          <w:b/>
          <w:bCs/>
        </w:rPr>
        <w:t>YARAKAT DAN KERJA</w:t>
      </w:r>
      <w:r w:rsidRPr="00585ED0">
        <w:rPr>
          <w:rFonts w:ascii="Arial" w:hAnsi="Arial" w:cs="Arial"/>
          <w:b/>
          <w:bCs/>
        </w:rPr>
        <w:t>SAMA</w:t>
      </w:r>
      <w:r w:rsidRPr="00585ED0">
        <w:rPr>
          <w:rFonts w:ascii="Arial" w:hAnsi="Arial" w:cs="Arial"/>
          <w:b/>
          <w:bCs/>
          <w:lang w:val="id-ID"/>
        </w:rPr>
        <w:t xml:space="preserve"> </w:t>
      </w:r>
    </w:p>
    <w:p w:rsidR="00C556A7" w:rsidRPr="00585ED0" w:rsidRDefault="00C556A7" w:rsidP="00C556A7">
      <w:pPr>
        <w:pStyle w:val="Heading2"/>
        <w:spacing w:before="120" w:line="240" w:lineRule="auto"/>
        <w:ind w:left="1526" w:hanging="1526"/>
        <w:jc w:val="left"/>
        <w:rPr>
          <w:rFonts w:cs="Arial"/>
          <w:b/>
          <w:caps/>
          <w:color w:val="000000"/>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868"/>
      </w:tblGrid>
      <w:tr w:rsidR="00C556A7" w:rsidRPr="005930D5" w:rsidTr="00123DBA">
        <w:trPr>
          <w:tblHeader/>
        </w:trPr>
        <w:tc>
          <w:tcPr>
            <w:tcW w:w="1137" w:type="dxa"/>
            <w:shd w:val="clear" w:color="auto" w:fill="auto"/>
            <w:vAlign w:val="center"/>
          </w:tcPr>
          <w:p w:rsidR="00C556A7" w:rsidRPr="005930D5" w:rsidRDefault="00C556A7" w:rsidP="005930D5">
            <w:pPr>
              <w:jc w:val="center"/>
              <w:rPr>
                <w:rFonts w:ascii="Arial" w:hAnsi="Arial" w:cs="Arial"/>
                <w:b/>
                <w:caps/>
                <w:color w:val="000000"/>
                <w:lang w:val="id-ID"/>
              </w:rPr>
            </w:pPr>
            <w:r w:rsidRPr="005930D5">
              <w:rPr>
                <w:rFonts w:ascii="Arial" w:hAnsi="Arial" w:cs="Arial"/>
                <w:b/>
                <w:color w:val="000000"/>
                <w:lang w:val="id-ID"/>
              </w:rPr>
              <w:t>No. Butir</w:t>
            </w:r>
          </w:p>
        </w:tc>
        <w:tc>
          <w:tcPr>
            <w:tcW w:w="1067" w:type="dxa"/>
            <w:shd w:val="clear" w:color="auto" w:fill="auto"/>
            <w:vAlign w:val="center"/>
          </w:tcPr>
          <w:p w:rsidR="00C556A7" w:rsidRPr="005930D5" w:rsidRDefault="00C556A7" w:rsidP="005930D5">
            <w:pPr>
              <w:jc w:val="center"/>
              <w:rPr>
                <w:rFonts w:ascii="Arial" w:hAnsi="Arial" w:cs="Arial"/>
                <w:b/>
                <w:lang w:val="id-ID"/>
              </w:rPr>
            </w:pPr>
            <w:r w:rsidRPr="005930D5">
              <w:rPr>
                <w:rFonts w:ascii="Arial" w:hAnsi="Arial" w:cs="Arial"/>
                <w:b/>
                <w:lang w:val="id-ID"/>
              </w:rPr>
              <w:t>No. Kolom pada Tabel</w:t>
            </w:r>
          </w:p>
        </w:tc>
        <w:tc>
          <w:tcPr>
            <w:tcW w:w="6868" w:type="dxa"/>
            <w:shd w:val="clear" w:color="auto" w:fill="auto"/>
            <w:vAlign w:val="center"/>
          </w:tcPr>
          <w:p w:rsidR="00C556A7" w:rsidRPr="005930D5" w:rsidRDefault="00C556A7" w:rsidP="005930D5">
            <w:pPr>
              <w:jc w:val="center"/>
              <w:rPr>
                <w:rFonts w:ascii="Arial" w:hAnsi="Arial" w:cs="Arial"/>
                <w:b/>
                <w:lang w:val="nb-NO"/>
              </w:rPr>
            </w:pPr>
            <w:r w:rsidRPr="005930D5">
              <w:rPr>
                <w:rFonts w:ascii="Arial" w:hAnsi="Arial" w:cs="Arial"/>
                <w:b/>
                <w:lang w:val="nb-NO"/>
              </w:rPr>
              <w:t>Panduan Pengisian</w:t>
            </w:r>
          </w:p>
        </w:tc>
      </w:tr>
      <w:tr w:rsidR="00C556A7" w:rsidRPr="00585ED0" w:rsidTr="00316C8A">
        <w:trPr>
          <w:tblHeader/>
        </w:trPr>
        <w:tc>
          <w:tcPr>
            <w:tcW w:w="1137" w:type="dxa"/>
            <w:shd w:val="clear" w:color="auto" w:fill="auto"/>
          </w:tcPr>
          <w:p w:rsidR="00C556A7" w:rsidRPr="00585ED0" w:rsidRDefault="00C556A7" w:rsidP="00316C8A">
            <w:pPr>
              <w:rPr>
                <w:rFonts w:ascii="Arial" w:hAnsi="Arial" w:cs="Arial"/>
                <w:caps/>
                <w:color w:val="000000"/>
                <w:lang w:val="nb-NO"/>
              </w:rPr>
            </w:pPr>
            <w:r w:rsidRPr="00585ED0">
              <w:rPr>
                <w:rFonts w:ascii="Arial" w:hAnsi="Arial" w:cs="Arial"/>
                <w:caps/>
                <w:color w:val="000000"/>
                <w:lang w:val="nb-NO"/>
              </w:rPr>
              <w:t>7.1</w:t>
            </w:r>
          </w:p>
        </w:tc>
        <w:tc>
          <w:tcPr>
            <w:tcW w:w="1067" w:type="dxa"/>
            <w:shd w:val="clear" w:color="auto" w:fill="auto"/>
            <w:vAlign w:val="center"/>
          </w:tcPr>
          <w:p w:rsidR="00C556A7" w:rsidRPr="00585ED0" w:rsidRDefault="00C556A7" w:rsidP="003326BE">
            <w:pPr>
              <w:rPr>
                <w:rFonts w:ascii="Arial" w:hAnsi="Arial" w:cs="Arial"/>
                <w:lang w:val="id-ID"/>
              </w:rPr>
            </w:pPr>
          </w:p>
        </w:tc>
        <w:tc>
          <w:tcPr>
            <w:tcW w:w="6868" w:type="dxa"/>
            <w:shd w:val="clear" w:color="auto" w:fill="auto"/>
            <w:vAlign w:val="center"/>
          </w:tcPr>
          <w:p w:rsidR="00C556A7" w:rsidRPr="00585ED0" w:rsidRDefault="00C556A7" w:rsidP="00316C8A">
            <w:pPr>
              <w:jc w:val="both"/>
              <w:rPr>
                <w:rFonts w:ascii="Arial" w:hAnsi="Arial" w:cs="Arial"/>
                <w:lang w:val="nb-NO"/>
              </w:rPr>
            </w:pPr>
            <w:r w:rsidRPr="00585ED0">
              <w:rPr>
                <w:rFonts w:ascii="Arial" w:hAnsi="Arial" w:cs="Arial"/>
                <w:lang w:val="nb-NO"/>
              </w:rPr>
              <w:t xml:space="preserve">Jelaskan </w:t>
            </w:r>
            <w:r w:rsidRPr="00585ED0">
              <w:rPr>
                <w:rFonts w:ascii="Arial" w:hAnsi="Arial" w:cs="Arial"/>
                <w:lang w:val="id-ID"/>
              </w:rPr>
              <w:t>k</w:t>
            </w:r>
            <w:r w:rsidRPr="00585ED0">
              <w:rPr>
                <w:rFonts w:ascii="Arial" w:hAnsi="Arial" w:cs="Arial"/>
              </w:rPr>
              <w:t xml:space="preserve">eberadaan dan kesesuaian </w:t>
            </w:r>
            <w:r w:rsidRPr="00585ED0">
              <w:rPr>
                <w:rFonts w:ascii="Arial" w:hAnsi="Arial" w:cs="Arial"/>
                <w:i/>
              </w:rPr>
              <w:t>road map</w:t>
            </w:r>
            <w:r w:rsidRPr="00585ED0">
              <w:rPr>
                <w:rFonts w:ascii="Arial" w:hAnsi="Arial" w:cs="Arial"/>
              </w:rPr>
              <w:t xml:space="preserve"> penelitian dengan sarana prasarana, sumber daya manusia,</w:t>
            </w:r>
            <w:r w:rsidR="00316C8A">
              <w:rPr>
                <w:rFonts w:ascii="Arial" w:hAnsi="Arial" w:cs="Arial"/>
                <w:lang w:val="id-ID"/>
              </w:rPr>
              <w:t xml:space="preserve"> </w:t>
            </w:r>
            <w:r w:rsidRPr="00585ED0">
              <w:rPr>
                <w:rFonts w:ascii="Arial" w:hAnsi="Arial" w:cs="Arial"/>
              </w:rPr>
              <w:t>dan kesesuaian</w:t>
            </w:r>
            <w:r w:rsidR="00316C8A">
              <w:rPr>
                <w:rFonts w:ascii="Arial" w:hAnsi="Arial" w:cs="Arial"/>
                <w:lang w:val="id-ID"/>
              </w:rPr>
              <w:t xml:space="preserve"> </w:t>
            </w:r>
            <w:r w:rsidRPr="00585ED0">
              <w:rPr>
                <w:rFonts w:ascii="Arial" w:hAnsi="Arial" w:cs="Arial"/>
              </w:rPr>
              <w:t xml:space="preserve">dengan </w:t>
            </w:r>
            <w:r w:rsidRPr="00585ED0">
              <w:rPr>
                <w:rFonts w:ascii="Arial" w:hAnsi="Arial" w:cs="Arial"/>
                <w:lang w:val="id-ID"/>
              </w:rPr>
              <w:t>bidang kedokteran hewan</w:t>
            </w:r>
            <w:r w:rsidRPr="00585ED0">
              <w:rPr>
                <w:rFonts w:ascii="Arial" w:hAnsi="Arial" w:cs="Arial"/>
              </w:rPr>
              <w:t>,</w:t>
            </w:r>
            <w:r w:rsidR="00316C8A">
              <w:rPr>
                <w:rFonts w:ascii="Arial" w:hAnsi="Arial" w:cs="Arial"/>
                <w:lang w:val="id-ID"/>
              </w:rPr>
              <w:t xml:space="preserve"> </w:t>
            </w:r>
            <w:r w:rsidRPr="00585ED0">
              <w:rPr>
                <w:rFonts w:ascii="Arial" w:hAnsi="Arial" w:cs="Arial"/>
              </w:rPr>
              <w:t>serta pelaksanaannya</w:t>
            </w:r>
            <w:r w:rsidR="00997300">
              <w:rPr>
                <w:rFonts w:ascii="Arial" w:hAnsi="Arial" w:cs="Arial"/>
                <w:lang w:val="id-ID"/>
              </w:rPr>
              <w:t xml:space="preserve"> pada tempat</w:t>
            </w:r>
            <w:r w:rsidR="00997300" w:rsidRPr="00585ED0">
              <w:rPr>
                <w:rFonts w:ascii="Arial" w:hAnsi="Arial" w:cs="Arial"/>
                <w:lang w:val="id-ID"/>
              </w:rPr>
              <w:t xml:space="preserve"> yang telah disediakan</w:t>
            </w:r>
            <w:r w:rsidRPr="00585ED0">
              <w:rPr>
                <w:rFonts w:ascii="Arial" w:hAnsi="Arial" w:cs="Arial"/>
              </w:rPr>
              <w:t>.</w:t>
            </w:r>
          </w:p>
        </w:tc>
      </w:tr>
      <w:tr w:rsidR="00316C8A" w:rsidRPr="00585ED0" w:rsidTr="00316C8A">
        <w:trPr>
          <w:tblHeader/>
        </w:trPr>
        <w:tc>
          <w:tcPr>
            <w:tcW w:w="1137" w:type="dxa"/>
            <w:shd w:val="clear" w:color="auto" w:fill="auto"/>
          </w:tcPr>
          <w:p w:rsidR="00316C8A" w:rsidRPr="00316C8A" w:rsidRDefault="00316C8A" w:rsidP="00316C8A">
            <w:pPr>
              <w:rPr>
                <w:rFonts w:ascii="Arial" w:hAnsi="Arial" w:cs="Arial"/>
                <w:caps/>
                <w:color w:val="000000"/>
                <w:lang w:val="id-ID"/>
              </w:rPr>
            </w:pPr>
            <w:r>
              <w:rPr>
                <w:rFonts w:ascii="Arial" w:hAnsi="Arial" w:cs="Arial"/>
                <w:caps/>
                <w:color w:val="000000"/>
                <w:lang w:val="id-ID"/>
              </w:rPr>
              <w:t>7.2</w:t>
            </w:r>
          </w:p>
        </w:tc>
        <w:tc>
          <w:tcPr>
            <w:tcW w:w="1067" w:type="dxa"/>
            <w:shd w:val="clear" w:color="auto" w:fill="auto"/>
            <w:vAlign w:val="center"/>
          </w:tcPr>
          <w:p w:rsidR="00316C8A" w:rsidRPr="00585ED0" w:rsidRDefault="00316C8A" w:rsidP="003326BE">
            <w:pPr>
              <w:rPr>
                <w:rFonts w:ascii="Arial" w:hAnsi="Arial" w:cs="Arial"/>
                <w:lang w:val="id-ID"/>
              </w:rPr>
            </w:pPr>
          </w:p>
        </w:tc>
        <w:tc>
          <w:tcPr>
            <w:tcW w:w="6868" w:type="dxa"/>
            <w:shd w:val="clear" w:color="auto" w:fill="auto"/>
            <w:vAlign w:val="center"/>
          </w:tcPr>
          <w:p w:rsidR="00316C8A" w:rsidRPr="00965AF7" w:rsidRDefault="00316C8A" w:rsidP="00316C8A">
            <w:pPr>
              <w:jc w:val="both"/>
              <w:rPr>
                <w:rFonts w:ascii="Arial" w:hAnsi="Arial" w:cs="Arial"/>
                <w:lang w:val="nb-NO"/>
              </w:rPr>
            </w:pPr>
            <w:r w:rsidRPr="00965AF7">
              <w:rPr>
                <w:rFonts w:ascii="Arial" w:hAnsi="Arial" w:cs="Arial"/>
                <w:lang w:val="id-ID"/>
              </w:rPr>
              <w:t>Penelitian Dosen Tetap yang Bidang Keahliannya Sesuai dengan Program Studi.</w:t>
            </w:r>
          </w:p>
        </w:tc>
      </w:tr>
      <w:tr w:rsidR="00C556A7" w:rsidRPr="00585ED0" w:rsidTr="00316C8A">
        <w:trPr>
          <w:tblHeader/>
        </w:trPr>
        <w:tc>
          <w:tcPr>
            <w:tcW w:w="1137" w:type="dxa"/>
            <w:shd w:val="clear" w:color="auto" w:fill="auto"/>
          </w:tcPr>
          <w:p w:rsidR="00C556A7" w:rsidRPr="00585ED0" w:rsidRDefault="00C556A7" w:rsidP="00316C8A">
            <w:pPr>
              <w:rPr>
                <w:rFonts w:ascii="Arial" w:hAnsi="Arial" w:cs="Arial"/>
                <w:caps/>
                <w:color w:val="000000"/>
                <w:lang w:val="nb-NO"/>
              </w:rPr>
            </w:pPr>
            <w:r w:rsidRPr="00585ED0">
              <w:rPr>
                <w:rFonts w:ascii="Arial" w:hAnsi="Arial" w:cs="Arial"/>
                <w:caps/>
                <w:color w:val="000000"/>
                <w:lang w:val="nb-NO"/>
              </w:rPr>
              <w:t>7.2.1</w:t>
            </w:r>
          </w:p>
        </w:tc>
        <w:tc>
          <w:tcPr>
            <w:tcW w:w="1067" w:type="dxa"/>
            <w:shd w:val="clear" w:color="auto" w:fill="auto"/>
          </w:tcPr>
          <w:p w:rsidR="00C556A7" w:rsidRPr="00585ED0" w:rsidRDefault="00C556A7" w:rsidP="00316C8A">
            <w:pPr>
              <w:rPr>
                <w:rFonts w:ascii="Arial" w:hAnsi="Arial" w:cs="Arial"/>
                <w:lang w:val="id-ID"/>
              </w:rPr>
            </w:pPr>
            <w:r w:rsidRPr="00585ED0">
              <w:rPr>
                <w:rFonts w:ascii="Arial" w:hAnsi="Arial" w:cs="Arial"/>
                <w:lang w:val="id-ID"/>
              </w:rPr>
              <w:t>(1)-(5)</w:t>
            </w:r>
          </w:p>
        </w:tc>
        <w:tc>
          <w:tcPr>
            <w:tcW w:w="6868" w:type="dxa"/>
            <w:shd w:val="clear" w:color="auto" w:fill="auto"/>
            <w:vAlign w:val="center"/>
          </w:tcPr>
          <w:p w:rsidR="00C556A7" w:rsidRPr="00585ED0" w:rsidRDefault="00C556A7" w:rsidP="00965AF7">
            <w:pPr>
              <w:jc w:val="both"/>
              <w:rPr>
                <w:rFonts w:ascii="Arial" w:hAnsi="Arial" w:cs="Arial"/>
                <w:lang w:val="id-ID"/>
              </w:rPr>
            </w:pPr>
            <w:r w:rsidRPr="00585ED0">
              <w:rPr>
                <w:rFonts w:ascii="Arial" w:hAnsi="Arial" w:cs="Arial"/>
                <w:lang w:val="nb-NO"/>
              </w:rPr>
              <w:t>Tuliskan</w:t>
            </w:r>
            <w:r w:rsidRPr="00585ED0">
              <w:rPr>
                <w:rFonts w:ascii="Arial" w:hAnsi="Arial" w:cs="Arial"/>
                <w:lang w:val="id-ID"/>
              </w:rPr>
              <w:t xml:space="preserve"> </w:t>
            </w:r>
            <w:r w:rsidRPr="00585ED0">
              <w:rPr>
                <w:rFonts w:ascii="Arial" w:hAnsi="Arial" w:cs="Arial"/>
                <w:lang w:val="nb-NO"/>
              </w:rPr>
              <w:t xml:space="preserve">jumlah judul penelitian dosen tetap </w:t>
            </w:r>
            <w:r w:rsidRPr="00585ED0">
              <w:rPr>
                <w:rFonts w:ascii="Arial" w:hAnsi="Arial" w:cs="Arial"/>
                <w:lang w:val="id-ID"/>
              </w:rPr>
              <w:t>yang sesuai dengan bidang  keilmuan  program studi</w:t>
            </w:r>
            <w:r w:rsidRPr="00585ED0">
              <w:rPr>
                <w:rFonts w:ascii="Arial" w:hAnsi="Arial" w:cs="Arial"/>
              </w:rPr>
              <w:t xml:space="preserve"> yang  </w:t>
            </w:r>
            <w:r w:rsidRPr="00585ED0">
              <w:rPr>
                <w:rFonts w:ascii="Arial" w:hAnsi="Arial" w:cs="Arial"/>
                <w:lang w:val="id-ID"/>
              </w:rPr>
              <w:t xml:space="preserve"> dilakukan oleh dosen tetap sesuai den</w:t>
            </w:r>
            <w:r w:rsidR="004009A6">
              <w:rPr>
                <w:rFonts w:ascii="Arial" w:hAnsi="Arial" w:cs="Arial"/>
                <w:lang w:val="id-ID"/>
              </w:rPr>
              <w:t xml:space="preserve">gan bidang keahliannya, selama </w:t>
            </w:r>
            <w:r w:rsidR="004009A6">
              <w:rPr>
                <w:rFonts w:ascii="Arial" w:hAnsi="Arial" w:cs="Arial"/>
              </w:rPr>
              <w:t>tiga</w:t>
            </w:r>
            <w:r w:rsidRPr="00585ED0">
              <w:rPr>
                <w:rFonts w:ascii="Arial" w:hAnsi="Arial" w:cs="Arial"/>
                <w:lang w:val="id-ID"/>
              </w:rPr>
              <w:t xml:space="preserve"> tahun</w:t>
            </w:r>
            <w:r w:rsidR="00997300">
              <w:rPr>
                <w:rFonts w:ascii="Arial" w:hAnsi="Arial" w:cs="Arial"/>
                <w:lang w:val="id-ID"/>
              </w:rPr>
              <w:t xml:space="preserve"> pada tabel</w:t>
            </w:r>
            <w:r w:rsidR="00997300" w:rsidRPr="00585ED0">
              <w:rPr>
                <w:rFonts w:ascii="Arial" w:hAnsi="Arial" w:cs="Arial"/>
                <w:lang w:val="id-ID"/>
              </w:rPr>
              <w:t xml:space="preserve"> yang telah disediakan</w:t>
            </w:r>
            <w:r w:rsidRPr="00585ED0">
              <w:rPr>
                <w:rFonts w:ascii="Arial" w:hAnsi="Arial" w:cs="Arial"/>
                <w:lang w:val="id-ID"/>
              </w:rPr>
              <w:t>.</w:t>
            </w:r>
          </w:p>
          <w:p w:rsidR="00316C8A" w:rsidRPr="00316C8A" w:rsidRDefault="00316C8A" w:rsidP="00965AF7">
            <w:pPr>
              <w:ind w:left="382" w:hanging="382"/>
              <w:jc w:val="both"/>
              <w:rPr>
                <w:rFonts w:ascii="Arial" w:hAnsi="Arial" w:cs="Arial"/>
                <w:lang w:val="nb-NO"/>
              </w:rPr>
            </w:pPr>
            <w:r>
              <w:rPr>
                <w:rFonts w:ascii="Arial" w:hAnsi="Arial" w:cs="Arial"/>
                <w:lang w:val="id-ID"/>
              </w:rPr>
              <w:t>Tuliskan pada:</w:t>
            </w:r>
          </w:p>
          <w:p w:rsidR="00C556A7" w:rsidRPr="00585ED0" w:rsidRDefault="00316C8A" w:rsidP="00965AF7">
            <w:pPr>
              <w:numPr>
                <w:ilvl w:val="0"/>
                <w:numId w:val="65"/>
              </w:numPr>
              <w:ind w:left="382" w:hanging="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(3), jumlah judul penelitian </w:t>
            </w:r>
            <w:r>
              <w:rPr>
                <w:rFonts w:ascii="Arial" w:hAnsi="Arial" w:cs="Arial"/>
                <w:lang w:val="id-ID"/>
              </w:rPr>
              <w:t>pada TS-2;</w:t>
            </w:r>
          </w:p>
          <w:p w:rsidR="00C556A7" w:rsidRPr="00585ED0" w:rsidRDefault="00316C8A" w:rsidP="00965AF7">
            <w:pPr>
              <w:numPr>
                <w:ilvl w:val="0"/>
                <w:numId w:val="65"/>
              </w:numPr>
              <w:ind w:left="382" w:hanging="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(4), jumlah </w:t>
            </w:r>
            <w:r>
              <w:rPr>
                <w:rFonts w:ascii="Arial" w:hAnsi="Arial" w:cs="Arial"/>
                <w:lang w:val="id-ID"/>
              </w:rPr>
              <w:t>judul penelitian pada TS-1;</w:t>
            </w:r>
          </w:p>
          <w:p w:rsidR="00C556A7" w:rsidRPr="00161AA6" w:rsidRDefault="00316C8A" w:rsidP="00965AF7">
            <w:pPr>
              <w:numPr>
                <w:ilvl w:val="0"/>
                <w:numId w:val="65"/>
              </w:numPr>
              <w:ind w:left="382" w:hanging="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(5), jumlah judul penelitian </w:t>
            </w:r>
            <w:r>
              <w:rPr>
                <w:rFonts w:ascii="Arial" w:hAnsi="Arial" w:cs="Arial"/>
                <w:lang w:val="id-ID"/>
              </w:rPr>
              <w:t>pada TS</w:t>
            </w:r>
            <w:r w:rsidR="00161AA6">
              <w:rPr>
                <w:rFonts w:ascii="Arial" w:hAnsi="Arial" w:cs="Arial"/>
                <w:lang w:val="id-ID"/>
              </w:rPr>
              <w:t>;</w:t>
            </w:r>
          </w:p>
          <w:p w:rsidR="00161AA6" w:rsidRPr="00965AF7" w:rsidRDefault="00161AA6" w:rsidP="00965AF7">
            <w:pPr>
              <w:numPr>
                <w:ilvl w:val="0"/>
                <w:numId w:val="65"/>
              </w:numPr>
              <w:ind w:left="382" w:hanging="382"/>
              <w:jc w:val="both"/>
              <w:rPr>
                <w:rFonts w:ascii="Arial" w:hAnsi="Arial" w:cs="Arial"/>
                <w:lang w:val="nb-NO"/>
              </w:rPr>
            </w:pPr>
            <w:r>
              <w:rPr>
                <w:rFonts w:ascii="Arial" w:hAnsi="Arial" w:cs="Arial"/>
                <w:lang w:val="id-ID"/>
              </w:rPr>
              <w:t>Kolom (6), jumlah judul penelitian dari TS-2 hingga TS berdasarkan sumber pembiayaan.</w:t>
            </w:r>
          </w:p>
          <w:p w:rsidR="00965AF7" w:rsidRDefault="00965AF7" w:rsidP="00965AF7">
            <w:pPr>
              <w:jc w:val="both"/>
              <w:rPr>
                <w:rFonts w:ascii="Arial" w:hAnsi="Arial" w:cs="Arial"/>
                <w:lang w:val="id-ID"/>
              </w:rPr>
            </w:pPr>
          </w:p>
          <w:p w:rsidR="00965AF7" w:rsidRDefault="00965AF7" w:rsidP="00965AF7">
            <w:pPr>
              <w:jc w:val="both"/>
              <w:rPr>
                <w:rFonts w:ascii="Arial" w:hAnsi="Arial" w:cs="Arial"/>
                <w:lang w:val="id-ID"/>
              </w:rPr>
            </w:pPr>
            <w:r>
              <w:rPr>
                <w:rFonts w:ascii="Arial" w:hAnsi="Arial" w:cs="Arial"/>
                <w:lang w:val="id-ID"/>
              </w:rPr>
              <w:t>Catatan:</w:t>
            </w:r>
          </w:p>
          <w:p w:rsidR="00316C8A" w:rsidRPr="00585ED0" w:rsidRDefault="00965AF7" w:rsidP="00965AF7">
            <w:pPr>
              <w:ind w:left="382"/>
              <w:jc w:val="both"/>
              <w:rPr>
                <w:rFonts w:ascii="Arial" w:hAnsi="Arial" w:cs="Arial"/>
                <w:lang w:val="nb-NO"/>
              </w:rPr>
            </w:pPr>
            <w:r w:rsidRPr="000A1782">
              <w:rPr>
                <w:rFonts w:ascii="Arial" w:hAnsi="Arial" w:cs="Arial"/>
              </w:rPr>
              <w:t xml:space="preserve">TS adalah tahun </w:t>
            </w:r>
            <w:r w:rsidRPr="000A1782">
              <w:rPr>
                <w:rFonts w:ascii="Arial" w:hAnsi="Arial" w:cs="Arial"/>
                <w:lang w:val="id-ID"/>
              </w:rPr>
              <w:t>sekarang</w:t>
            </w:r>
            <w:r w:rsidRPr="000A1782">
              <w:rPr>
                <w:rFonts w:ascii="Arial" w:hAnsi="Arial" w:cs="Arial"/>
              </w:rPr>
              <w:t>.</w:t>
            </w:r>
            <w:r w:rsidRPr="000A1782">
              <w:rPr>
                <w:rFonts w:ascii="Arial" w:hAnsi="Arial" w:cs="Arial"/>
                <w:lang w:val="id-ID"/>
              </w:rPr>
              <w:t xml:space="preserve"> </w:t>
            </w:r>
            <w:r w:rsidRPr="000A1782">
              <w:rPr>
                <w:rFonts w:ascii="Arial" w:hAnsi="Arial" w:cs="Arial"/>
              </w:rPr>
              <w:t>TS-1 (dibaca: TS minus 1) adalah satu tahun ke belakang dari TS.</w:t>
            </w:r>
            <w:r w:rsidRPr="000A1782">
              <w:rPr>
                <w:rFonts w:ascii="Arial" w:hAnsi="Arial" w:cs="Arial"/>
                <w:lang w:val="id-ID"/>
              </w:rPr>
              <w:t xml:space="preserve"> T</w:t>
            </w:r>
            <w:r w:rsidRPr="000A1782">
              <w:rPr>
                <w:rFonts w:ascii="Arial" w:hAnsi="Arial" w:cs="Arial"/>
                <w:lang w:val="nb-NO"/>
              </w:rPr>
              <w:t>S-2 adalah dua tahun ke belakang dari TS.</w:t>
            </w:r>
          </w:p>
        </w:tc>
      </w:tr>
      <w:tr w:rsidR="00C556A7" w:rsidRPr="00585ED0" w:rsidTr="00965AF7">
        <w:trPr>
          <w:tblHeader/>
        </w:trPr>
        <w:tc>
          <w:tcPr>
            <w:tcW w:w="1137" w:type="dxa"/>
            <w:shd w:val="clear" w:color="auto" w:fill="auto"/>
          </w:tcPr>
          <w:p w:rsidR="00C556A7" w:rsidRPr="00585ED0" w:rsidRDefault="00C556A7" w:rsidP="00965AF7">
            <w:pPr>
              <w:rPr>
                <w:rFonts w:ascii="Arial" w:hAnsi="Arial" w:cs="Arial"/>
                <w:caps/>
                <w:color w:val="000000"/>
                <w:lang w:val="nb-NO"/>
              </w:rPr>
            </w:pPr>
            <w:r w:rsidRPr="00585ED0">
              <w:rPr>
                <w:rFonts w:ascii="Arial" w:hAnsi="Arial" w:cs="Arial"/>
                <w:caps/>
                <w:color w:val="000000"/>
                <w:lang w:val="nb-NO"/>
              </w:rPr>
              <w:t>7.2.2</w:t>
            </w:r>
          </w:p>
        </w:tc>
        <w:tc>
          <w:tcPr>
            <w:tcW w:w="1067" w:type="dxa"/>
            <w:shd w:val="clear" w:color="auto" w:fill="auto"/>
          </w:tcPr>
          <w:p w:rsidR="00C556A7" w:rsidRPr="00585ED0" w:rsidRDefault="00C556A7" w:rsidP="00965AF7">
            <w:pPr>
              <w:rPr>
                <w:rFonts w:ascii="Arial" w:hAnsi="Arial" w:cs="Arial"/>
                <w:lang w:val="id-ID"/>
              </w:rPr>
            </w:pPr>
            <w:r w:rsidRPr="00585ED0">
              <w:rPr>
                <w:rFonts w:ascii="Arial" w:hAnsi="Arial" w:cs="Arial"/>
                <w:lang w:val="id-ID"/>
              </w:rPr>
              <w:t>(1) - (4)</w:t>
            </w:r>
          </w:p>
        </w:tc>
        <w:tc>
          <w:tcPr>
            <w:tcW w:w="6868" w:type="dxa"/>
            <w:shd w:val="clear" w:color="auto" w:fill="auto"/>
            <w:vAlign w:val="center"/>
          </w:tcPr>
          <w:p w:rsidR="00C556A7" w:rsidRDefault="00C556A7" w:rsidP="0011583F">
            <w:pPr>
              <w:jc w:val="both"/>
              <w:rPr>
                <w:rFonts w:ascii="Arial" w:hAnsi="Arial" w:cs="Arial"/>
                <w:lang w:val="id-ID"/>
              </w:rPr>
            </w:pPr>
            <w:r w:rsidRPr="00585ED0">
              <w:rPr>
                <w:rFonts w:ascii="Arial" w:hAnsi="Arial" w:cs="Arial"/>
                <w:lang w:val="id-ID"/>
              </w:rPr>
              <w:t>Tuliskan jumlah mahasiswa yang melakukan tugas akhir yang terlibat dalam penelitian dosen</w:t>
            </w:r>
            <w:r w:rsidR="00997300">
              <w:rPr>
                <w:rFonts w:ascii="Arial" w:hAnsi="Arial" w:cs="Arial"/>
                <w:lang w:val="id-ID"/>
              </w:rPr>
              <w:t xml:space="preserve"> pada tabel</w:t>
            </w:r>
            <w:r w:rsidR="00997300" w:rsidRPr="00585ED0">
              <w:rPr>
                <w:rFonts w:ascii="Arial" w:hAnsi="Arial" w:cs="Arial"/>
                <w:lang w:val="id-ID"/>
              </w:rPr>
              <w:t xml:space="preserve"> yang telah disediakan</w:t>
            </w:r>
            <w:r w:rsidR="00965AF7">
              <w:rPr>
                <w:rFonts w:ascii="Arial" w:hAnsi="Arial" w:cs="Arial"/>
                <w:lang w:val="id-ID"/>
              </w:rPr>
              <w:t>.</w:t>
            </w:r>
          </w:p>
          <w:p w:rsidR="00965AF7" w:rsidRDefault="00965AF7" w:rsidP="0011583F">
            <w:pPr>
              <w:jc w:val="both"/>
              <w:rPr>
                <w:rFonts w:ascii="Arial" w:hAnsi="Arial" w:cs="Arial"/>
                <w:lang w:val="id-ID"/>
              </w:rPr>
            </w:pPr>
          </w:p>
          <w:p w:rsidR="00965AF7" w:rsidRPr="00585ED0" w:rsidRDefault="00965AF7" w:rsidP="00965AF7">
            <w:pPr>
              <w:ind w:left="382" w:hanging="382"/>
              <w:jc w:val="both"/>
              <w:rPr>
                <w:rFonts w:ascii="Arial" w:hAnsi="Arial" w:cs="Arial"/>
                <w:lang w:val="id-ID"/>
              </w:rPr>
            </w:pPr>
            <w:r>
              <w:rPr>
                <w:rFonts w:ascii="Arial" w:hAnsi="Arial" w:cs="Arial"/>
                <w:lang w:val="id-ID"/>
              </w:rPr>
              <w:t>Tuliskan pada:</w:t>
            </w:r>
          </w:p>
          <w:p w:rsidR="00C556A7" w:rsidRPr="00585ED0" w:rsidRDefault="00C556A7" w:rsidP="00965AF7">
            <w:pPr>
              <w:numPr>
                <w:ilvl w:val="0"/>
                <w:numId w:val="65"/>
              </w:numPr>
              <w:ind w:left="382" w:hanging="382"/>
              <w:jc w:val="both"/>
              <w:rPr>
                <w:rFonts w:ascii="Arial" w:hAnsi="Arial" w:cs="Arial"/>
                <w:lang w:val="nb-NO"/>
              </w:rPr>
            </w:pPr>
            <w:r w:rsidRPr="00585ED0">
              <w:rPr>
                <w:rFonts w:ascii="Arial" w:hAnsi="Arial" w:cs="Arial"/>
                <w:lang w:val="id-ID"/>
              </w:rPr>
              <w:t>Kolom (1), nomor urut</w:t>
            </w:r>
            <w:r w:rsidR="00965AF7">
              <w:rPr>
                <w:rFonts w:ascii="Arial" w:hAnsi="Arial" w:cs="Arial"/>
                <w:lang w:val="id-ID"/>
              </w:rPr>
              <w:t>;</w:t>
            </w:r>
          </w:p>
          <w:p w:rsidR="00C556A7" w:rsidRPr="00585ED0" w:rsidRDefault="00C556A7" w:rsidP="00965AF7">
            <w:pPr>
              <w:numPr>
                <w:ilvl w:val="0"/>
                <w:numId w:val="65"/>
              </w:numPr>
              <w:ind w:left="382" w:hanging="382"/>
              <w:jc w:val="both"/>
              <w:rPr>
                <w:rFonts w:ascii="Arial" w:hAnsi="Arial" w:cs="Arial"/>
                <w:lang w:val="nb-NO"/>
              </w:rPr>
            </w:pPr>
            <w:r w:rsidRPr="00585ED0">
              <w:rPr>
                <w:rFonts w:ascii="Arial" w:hAnsi="Arial" w:cs="Arial"/>
                <w:lang w:val="id-ID"/>
              </w:rPr>
              <w:t>Kolom (2), nama dosen</w:t>
            </w:r>
            <w:r w:rsidR="00965AF7">
              <w:rPr>
                <w:rFonts w:ascii="Arial" w:hAnsi="Arial" w:cs="Arial"/>
                <w:lang w:val="id-ID"/>
              </w:rPr>
              <w:t>;</w:t>
            </w:r>
          </w:p>
          <w:p w:rsidR="00C556A7" w:rsidRPr="00585ED0" w:rsidRDefault="00965AF7" w:rsidP="00965AF7">
            <w:pPr>
              <w:numPr>
                <w:ilvl w:val="0"/>
                <w:numId w:val="65"/>
              </w:numPr>
              <w:ind w:left="382" w:hanging="382"/>
              <w:jc w:val="both"/>
              <w:rPr>
                <w:rFonts w:ascii="Arial" w:hAnsi="Arial" w:cs="Arial"/>
                <w:lang w:val="nb-NO"/>
              </w:rPr>
            </w:pPr>
            <w:r>
              <w:rPr>
                <w:rFonts w:ascii="Arial" w:hAnsi="Arial" w:cs="Arial"/>
                <w:lang w:val="id-ID"/>
              </w:rPr>
              <w:t>Kolom (3), topik penelitian;</w:t>
            </w:r>
          </w:p>
          <w:p w:rsidR="00C556A7" w:rsidRPr="00585ED0" w:rsidRDefault="00C556A7" w:rsidP="00965AF7">
            <w:pPr>
              <w:numPr>
                <w:ilvl w:val="0"/>
                <w:numId w:val="65"/>
              </w:numPr>
              <w:ind w:left="382" w:hanging="382"/>
              <w:jc w:val="both"/>
              <w:rPr>
                <w:rFonts w:ascii="Arial" w:hAnsi="Arial" w:cs="Arial"/>
                <w:lang w:val="nb-NO"/>
              </w:rPr>
            </w:pPr>
            <w:r w:rsidRPr="00585ED0">
              <w:rPr>
                <w:rFonts w:ascii="Arial" w:hAnsi="Arial" w:cs="Arial"/>
                <w:lang w:val="id-ID"/>
              </w:rPr>
              <w:t>Kolom (4), jumlah mahasiswa yang terlibat</w:t>
            </w:r>
            <w:r w:rsidR="00965AF7">
              <w:rPr>
                <w:rFonts w:ascii="Arial" w:hAnsi="Arial" w:cs="Arial"/>
                <w:lang w:val="id-ID"/>
              </w:rPr>
              <w:t>.</w:t>
            </w:r>
          </w:p>
        </w:tc>
      </w:tr>
      <w:tr w:rsidR="00C556A7" w:rsidRPr="00585ED0" w:rsidTr="00965AF7">
        <w:trPr>
          <w:tblHeader/>
        </w:trPr>
        <w:tc>
          <w:tcPr>
            <w:tcW w:w="1137" w:type="dxa"/>
            <w:shd w:val="clear" w:color="auto" w:fill="auto"/>
          </w:tcPr>
          <w:p w:rsidR="00C556A7" w:rsidRPr="00585ED0" w:rsidRDefault="004009A6" w:rsidP="00965AF7">
            <w:pPr>
              <w:rPr>
                <w:rFonts w:ascii="Arial" w:hAnsi="Arial" w:cs="Arial"/>
                <w:caps/>
                <w:color w:val="000000"/>
                <w:lang w:val="nb-NO"/>
              </w:rPr>
            </w:pPr>
            <w:r>
              <w:rPr>
                <w:rFonts w:ascii="Arial" w:hAnsi="Arial" w:cs="Arial"/>
                <w:caps/>
                <w:color w:val="000000"/>
                <w:lang w:val="nb-NO"/>
              </w:rPr>
              <w:lastRenderedPageBreak/>
              <w:t>7.</w:t>
            </w:r>
            <w:r w:rsidR="00C556A7" w:rsidRPr="00585ED0">
              <w:rPr>
                <w:rFonts w:ascii="Arial" w:hAnsi="Arial" w:cs="Arial"/>
                <w:caps/>
                <w:color w:val="000000"/>
                <w:lang w:val="nb-NO"/>
              </w:rPr>
              <w:t>3</w:t>
            </w:r>
          </w:p>
        </w:tc>
        <w:tc>
          <w:tcPr>
            <w:tcW w:w="1067" w:type="dxa"/>
            <w:shd w:val="clear" w:color="auto" w:fill="auto"/>
          </w:tcPr>
          <w:p w:rsidR="00C556A7" w:rsidRPr="00585ED0" w:rsidRDefault="00C556A7" w:rsidP="00965AF7">
            <w:pPr>
              <w:rPr>
                <w:rFonts w:ascii="Arial" w:hAnsi="Arial" w:cs="Arial"/>
                <w:lang w:val="id-ID"/>
              </w:rPr>
            </w:pPr>
            <w:r w:rsidRPr="00585ED0">
              <w:rPr>
                <w:rFonts w:ascii="Arial" w:hAnsi="Arial" w:cs="Arial"/>
                <w:lang w:val="id-ID"/>
              </w:rPr>
              <w:t>(1) - (8)</w:t>
            </w:r>
          </w:p>
        </w:tc>
        <w:tc>
          <w:tcPr>
            <w:tcW w:w="6868" w:type="dxa"/>
            <w:shd w:val="clear" w:color="auto" w:fill="auto"/>
            <w:vAlign w:val="center"/>
          </w:tcPr>
          <w:p w:rsidR="00C556A7" w:rsidRDefault="00997300" w:rsidP="0011583F">
            <w:pPr>
              <w:jc w:val="both"/>
              <w:rPr>
                <w:rFonts w:ascii="Arial" w:hAnsi="Arial" w:cs="Arial"/>
                <w:lang w:val="id-ID"/>
              </w:rPr>
            </w:pPr>
            <w:r>
              <w:rPr>
                <w:rFonts w:ascii="Arial" w:hAnsi="Arial" w:cs="Arial"/>
                <w:lang w:val="id-ID"/>
              </w:rPr>
              <w:t>Tuliskan data a</w:t>
            </w:r>
            <w:r w:rsidR="00C556A7" w:rsidRPr="00585ED0">
              <w:rPr>
                <w:rFonts w:ascii="Arial" w:hAnsi="Arial" w:cs="Arial"/>
                <w:lang w:val="id-ID"/>
              </w:rPr>
              <w:t>rtikel ilmiah dan buku yang dihasilkan oleh dosen tetap yang bidang keahliannya sama dengan PS, selama 3 tahun</w:t>
            </w:r>
            <w:r>
              <w:rPr>
                <w:rFonts w:ascii="Arial" w:hAnsi="Arial" w:cs="Arial"/>
                <w:lang w:val="id-ID"/>
              </w:rPr>
              <w:t xml:space="preserve"> pada tabel</w:t>
            </w:r>
            <w:r w:rsidRPr="00585ED0">
              <w:rPr>
                <w:rFonts w:ascii="Arial" w:hAnsi="Arial" w:cs="Arial"/>
                <w:lang w:val="id-ID"/>
              </w:rPr>
              <w:t xml:space="preserve"> yang telah disediakan</w:t>
            </w:r>
            <w:r w:rsidR="00194A88">
              <w:rPr>
                <w:rFonts w:ascii="Arial" w:hAnsi="Arial" w:cs="Arial"/>
                <w:lang w:val="id-ID"/>
              </w:rPr>
              <w:t>.</w:t>
            </w:r>
          </w:p>
          <w:p w:rsidR="00194A88" w:rsidRDefault="00194A88" w:rsidP="0011583F">
            <w:pPr>
              <w:jc w:val="both"/>
              <w:rPr>
                <w:rFonts w:ascii="Arial" w:hAnsi="Arial" w:cs="Arial"/>
                <w:lang w:val="id-ID"/>
              </w:rPr>
            </w:pPr>
          </w:p>
          <w:p w:rsidR="00194A88" w:rsidRPr="00585ED0" w:rsidRDefault="00194A88" w:rsidP="0011583F">
            <w:pPr>
              <w:jc w:val="both"/>
              <w:rPr>
                <w:rFonts w:ascii="Arial" w:hAnsi="Arial" w:cs="Arial"/>
                <w:lang w:val="id-ID"/>
              </w:rPr>
            </w:pPr>
            <w:r>
              <w:rPr>
                <w:rFonts w:ascii="Arial" w:hAnsi="Arial" w:cs="Arial"/>
                <w:lang w:val="id-ID"/>
              </w:rPr>
              <w:t>Tuliskan pada:</w:t>
            </w:r>
          </w:p>
          <w:p w:rsidR="00C556A7" w:rsidRPr="00585ED0" w:rsidRDefault="00161AA6" w:rsidP="00956F44">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(1), nomor urut</w:t>
            </w:r>
            <w:r w:rsidR="00956F44">
              <w:rPr>
                <w:rFonts w:ascii="Arial" w:hAnsi="Arial" w:cs="Arial"/>
                <w:lang w:val="id-ID"/>
              </w:rPr>
              <w:t>;</w:t>
            </w:r>
          </w:p>
          <w:p w:rsidR="00C556A7" w:rsidRPr="00585ED0" w:rsidRDefault="00161AA6" w:rsidP="00956F44">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(2), judul</w:t>
            </w:r>
            <w:r w:rsidR="00956F44">
              <w:rPr>
                <w:rFonts w:ascii="Arial" w:hAnsi="Arial" w:cs="Arial"/>
                <w:lang w:val="id-ID"/>
              </w:rPr>
              <w:t xml:space="preserve"> artikel ilmiah/buku;</w:t>
            </w:r>
          </w:p>
          <w:p w:rsidR="00C556A7" w:rsidRPr="00585ED0" w:rsidRDefault="00161AA6" w:rsidP="00956F44">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(3), nama</w:t>
            </w:r>
            <w:r w:rsidR="00956F44">
              <w:rPr>
                <w:rFonts w:ascii="Arial" w:hAnsi="Arial" w:cs="Arial"/>
                <w:lang w:val="id-ID"/>
              </w:rPr>
              <w:t>-nama</w:t>
            </w:r>
            <w:r w:rsidR="00C556A7" w:rsidRPr="00585ED0">
              <w:rPr>
                <w:rFonts w:ascii="Arial" w:hAnsi="Arial" w:cs="Arial"/>
                <w:lang w:val="id-ID"/>
              </w:rPr>
              <w:t xml:space="preserve"> dosen</w:t>
            </w:r>
            <w:r w:rsidR="00956F44">
              <w:rPr>
                <w:rFonts w:ascii="Arial" w:hAnsi="Arial" w:cs="Arial"/>
                <w:lang w:val="id-ID"/>
              </w:rPr>
              <w:t>;</w:t>
            </w:r>
          </w:p>
          <w:p w:rsidR="00C556A7" w:rsidRPr="00585ED0" w:rsidRDefault="00C556A7" w:rsidP="00956F44">
            <w:pPr>
              <w:numPr>
                <w:ilvl w:val="0"/>
                <w:numId w:val="65"/>
              </w:numPr>
              <w:ind w:left="382"/>
              <w:jc w:val="both"/>
              <w:rPr>
                <w:rFonts w:ascii="Arial" w:hAnsi="Arial" w:cs="Arial"/>
                <w:lang w:val="nb-NO"/>
              </w:rPr>
            </w:pPr>
            <w:r w:rsidRPr="00585ED0">
              <w:rPr>
                <w:rFonts w:ascii="Arial" w:hAnsi="Arial" w:cs="Arial"/>
                <w:lang w:val="id-ID"/>
              </w:rPr>
              <w:t>Kolom (</w:t>
            </w:r>
            <w:r w:rsidR="00194A88">
              <w:rPr>
                <w:rFonts w:ascii="Arial" w:hAnsi="Arial" w:cs="Arial"/>
                <w:lang w:val="id-ID"/>
              </w:rPr>
              <w:t>4), nama jurnal ilmiah/penerbit;</w:t>
            </w:r>
          </w:p>
          <w:p w:rsidR="00C556A7" w:rsidRPr="00585ED0" w:rsidRDefault="00161AA6" w:rsidP="00956F44">
            <w:pPr>
              <w:numPr>
                <w:ilvl w:val="0"/>
                <w:numId w:val="65"/>
              </w:numPr>
              <w:ind w:left="382"/>
              <w:jc w:val="both"/>
              <w:rPr>
                <w:rFonts w:ascii="Arial" w:hAnsi="Arial" w:cs="Arial"/>
                <w:lang w:val="nb-NO"/>
              </w:rPr>
            </w:pPr>
            <w:r>
              <w:rPr>
                <w:rFonts w:ascii="Arial" w:hAnsi="Arial" w:cs="Arial"/>
                <w:lang w:val="id-ID"/>
              </w:rPr>
              <w:t>K</w:t>
            </w:r>
            <w:r w:rsidR="00956F44">
              <w:rPr>
                <w:rFonts w:ascii="Arial" w:hAnsi="Arial" w:cs="Arial"/>
                <w:lang w:val="id-ID"/>
              </w:rPr>
              <w:t>olom (5), tahun publikasi;</w:t>
            </w:r>
          </w:p>
          <w:p w:rsidR="00C556A7" w:rsidRPr="00585ED0" w:rsidRDefault="00161AA6" w:rsidP="00956F44">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(6), jumlah </w:t>
            </w:r>
            <w:r w:rsidR="00956F44">
              <w:rPr>
                <w:rFonts w:ascii="Arial" w:hAnsi="Arial" w:cs="Arial"/>
                <w:lang w:val="id-ID"/>
              </w:rPr>
              <w:t xml:space="preserve">dosen yang terlibat pada </w:t>
            </w:r>
            <w:r w:rsidR="00C556A7" w:rsidRPr="00585ED0">
              <w:rPr>
                <w:rFonts w:ascii="Arial" w:hAnsi="Arial" w:cs="Arial"/>
                <w:lang w:val="id-ID"/>
              </w:rPr>
              <w:t>tingkat lokal</w:t>
            </w:r>
            <w:r w:rsidR="00956F44">
              <w:rPr>
                <w:rFonts w:ascii="Arial" w:hAnsi="Arial" w:cs="Arial"/>
                <w:lang w:val="id-ID"/>
              </w:rPr>
              <w:t>;</w:t>
            </w:r>
          </w:p>
          <w:p w:rsidR="00C556A7" w:rsidRPr="00956F44" w:rsidRDefault="00161AA6" w:rsidP="00956F44">
            <w:pPr>
              <w:numPr>
                <w:ilvl w:val="0"/>
                <w:numId w:val="65"/>
              </w:numPr>
              <w:ind w:left="382"/>
              <w:jc w:val="both"/>
              <w:rPr>
                <w:rFonts w:ascii="Arial" w:hAnsi="Arial" w:cs="Arial"/>
                <w:lang w:val="nb-NO"/>
              </w:rPr>
            </w:pPr>
            <w:r>
              <w:rPr>
                <w:rFonts w:ascii="Arial" w:hAnsi="Arial" w:cs="Arial"/>
                <w:lang w:val="id-ID"/>
              </w:rPr>
              <w:t>K</w:t>
            </w:r>
            <w:r w:rsidR="00C556A7" w:rsidRPr="00956F44">
              <w:rPr>
                <w:rFonts w:ascii="Arial" w:hAnsi="Arial" w:cs="Arial"/>
                <w:lang w:val="id-ID"/>
              </w:rPr>
              <w:t xml:space="preserve">olom (7), </w:t>
            </w:r>
            <w:r w:rsidR="00956F44" w:rsidRPr="00956F44">
              <w:rPr>
                <w:rFonts w:ascii="Arial" w:hAnsi="Arial" w:cs="Arial"/>
                <w:lang w:val="id-ID"/>
              </w:rPr>
              <w:t>jumlah dosen yang terlibat pada tingkat lokal;</w:t>
            </w:r>
          </w:p>
          <w:p w:rsidR="00C556A7" w:rsidRPr="00585ED0" w:rsidRDefault="00161AA6" w:rsidP="00956F44">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(8), </w:t>
            </w:r>
            <w:r w:rsidR="00956F44" w:rsidRPr="00585ED0">
              <w:rPr>
                <w:rFonts w:ascii="Arial" w:hAnsi="Arial" w:cs="Arial"/>
                <w:lang w:val="id-ID"/>
              </w:rPr>
              <w:t xml:space="preserve">jumlah </w:t>
            </w:r>
            <w:r w:rsidR="00956F44">
              <w:rPr>
                <w:rFonts w:ascii="Arial" w:hAnsi="Arial" w:cs="Arial"/>
                <w:lang w:val="id-ID"/>
              </w:rPr>
              <w:t xml:space="preserve">dosen yang terlibat pada </w:t>
            </w:r>
            <w:r w:rsidR="00956F44" w:rsidRPr="00585ED0">
              <w:rPr>
                <w:rFonts w:ascii="Arial" w:hAnsi="Arial" w:cs="Arial"/>
                <w:lang w:val="id-ID"/>
              </w:rPr>
              <w:t>tingkat lokal</w:t>
            </w:r>
            <w:r w:rsidR="00956F44">
              <w:rPr>
                <w:rFonts w:ascii="Arial" w:hAnsi="Arial" w:cs="Arial"/>
                <w:lang w:val="id-ID"/>
              </w:rPr>
              <w:t>.</w:t>
            </w:r>
          </w:p>
        </w:tc>
      </w:tr>
      <w:tr w:rsidR="00C556A7" w:rsidRPr="00585ED0" w:rsidTr="00965AF7">
        <w:trPr>
          <w:tblHeader/>
        </w:trPr>
        <w:tc>
          <w:tcPr>
            <w:tcW w:w="1137" w:type="dxa"/>
            <w:shd w:val="clear" w:color="auto" w:fill="auto"/>
          </w:tcPr>
          <w:p w:rsidR="00C556A7" w:rsidRPr="00585ED0" w:rsidRDefault="004009A6" w:rsidP="00965AF7">
            <w:pPr>
              <w:rPr>
                <w:rFonts w:ascii="Arial" w:hAnsi="Arial" w:cs="Arial"/>
                <w:caps/>
                <w:color w:val="000000"/>
                <w:lang w:val="nb-NO"/>
              </w:rPr>
            </w:pPr>
            <w:r>
              <w:rPr>
                <w:rFonts w:ascii="Arial" w:hAnsi="Arial" w:cs="Arial"/>
                <w:caps/>
                <w:color w:val="000000"/>
                <w:lang w:val="nb-NO"/>
              </w:rPr>
              <w:t>7.</w:t>
            </w:r>
            <w:r w:rsidR="00C556A7" w:rsidRPr="00585ED0">
              <w:rPr>
                <w:rFonts w:ascii="Arial" w:hAnsi="Arial" w:cs="Arial"/>
                <w:caps/>
                <w:color w:val="000000"/>
                <w:lang w:val="nb-NO"/>
              </w:rPr>
              <w:t>4</w:t>
            </w:r>
          </w:p>
        </w:tc>
        <w:tc>
          <w:tcPr>
            <w:tcW w:w="1067" w:type="dxa"/>
            <w:shd w:val="clear" w:color="auto" w:fill="auto"/>
          </w:tcPr>
          <w:p w:rsidR="00C556A7" w:rsidRPr="00585ED0" w:rsidRDefault="00C556A7" w:rsidP="00965AF7">
            <w:pPr>
              <w:rPr>
                <w:rFonts w:ascii="Arial" w:hAnsi="Arial" w:cs="Arial"/>
                <w:lang w:val="id-ID"/>
              </w:rPr>
            </w:pPr>
            <w:r w:rsidRPr="00585ED0">
              <w:rPr>
                <w:rFonts w:ascii="Arial" w:hAnsi="Arial" w:cs="Arial"/>
                <w:lang w:val="id-ID"/>
              </w:rPr>
              <w:t>(1)-(4)</w:t>
            </w:r>
          </w:p>
        </w:tc>
        <w:tc>
          <w:tcPr>
            <w:tcW w:w="6868" w:type="dxa"/>
            <w:shd w:val="clear" w:color="auto" w:fill="auto"/>
            <w:vAlign w:val="center"/>
          </w:tcPr>
          <w:p w:rsidR="00866DEA" w:rsidRPr="00866DEA" w:rsidRDefault="00866DEA" w:rsidP="00866DEA">
            <w:pPr>
              <w:jc w:val="both"/>
              <w:rPr>
                <w:rFonts w:ascii="Arial" w:hAnsi="Arial" w:cs="Arial"/>
                <w:lang w:val="id-ID"/>
              </w:rPr>
            </w:pPr>
            <w:r w:rsidRPr="00866DEA">
              <w:rPr>
                <w:rFonts w:ascii="Arial" w:hAnsi="Arial" w:cs="Arial"/>
                <w:lang w:val="id-ID"/>
              </w:rPr>
              <w:t>Sebutkan karya dosen dan atau mahasiswa program studi yang telah memperoleh Paten/Hak atas Kekayaan Intelektual (HaKI)/Karya yang mendapatkan penghargaan tingkat nasional/internasional selama tiga tahun terakhir</w:t>
            </w:r>
            <w:r w:rsidR="00EF0CCF">
              <w:rPr>
                <w:rFonts w:ascii="Arial" w:hAnsi="Arial" w:cs="Arial"/>
                <w:lang w:val="id-ID"/>
              </w:rPr>
              <w:t xml:space="preserve"> pada tabel</w:t>
            </w:r>
            <w:r w:rsidR="00EF0CCF" w:rsidRPr="00585ED0">
              <w:rPr>
                <w:rFonts w:ascii="Arial" w:hAnsi="Arial" w:cs="Arial"/>
                <w:lang w:val="id-ID"/>
              </w:rPr>
              <w:t xml:space="preserve"> yang telah disediakan</w:t>
            </w:r>
            <w:r w:rsidRPr="00866DEA">
              <w:rPr>
                <w:rFonts w:ascii="Arial" w:hAnsi="Arial" w:cs="Arial"/>
                <w:lang w:val="id-ID"/>
              </w:rPr>
              <w:t>.</w:t>
            </w:r>
          </w:p>
          <w:p w:rsidR="00866DEA" w:rsidRPr="00866DEA" w:rsidRDefault="00866DEA" w:rsidP="00866DEA">
            <w:pPr>
              <w:jc w:val="both"/>
              <w:rPr>
                <w:rFonts w:ascii="Arial" w:hAnsi="Arial" w:cs="Arial"/>
                <w:lang w:val="id-ID"/>
              </w:rPr>
            </w:pPr>
          </w:p>
          <w:p w:rsidR="00866DEA" w:rsidRPr="00866DEA" w:rsidRDefault="00866DEA" w:rsidP="00866DEA">
            <w:pPr>
              <w:jc w:val="both"/>
              <w:rPr>
                <w:rFonts w:ascii="Arial" w:hAnsi="Arial" w:cs="Arial"/>
                <w:lang w:val="nb-NO"/>
              </w:rPr>
            </w:pPr>
            <w:r w:rsidRPr="00866DEA">
              <w:rPr>
                <w:rFonts w:ascii="Arial" w:hAnsi="Arial" w:cs="Arial"/>
                <w:lang w:val="id-ID"/>
              </w:rPr>
              <w:t>Tuliskan pada:</w:t>
            </w:r>
          </w:p>
          <w:p w:rsidR="00C556A7" w:rsidRPr="00866DEA" w:rsidRDefault="00C556A7" w:rsidP="00866DEA">
            <w:pPr>
              <w:numPr>
                <w:ilvl w:val="0"/>
                <w:numId w:val="65"/>
              </w:numPr>
              <w:ind w:left="382"/>
              <w:jc w:val="both"/>
              <w:rPr>
                <w:rFonts w:ascii="Arial" w:hAnsi="Arial" w:cs="Arial"/>
                <w:lang w:val="nb-NO"/>
              </w:rPr>
            </w:pPr>
            <w:r w:rsidRPr="00866DEA">
              <w:rPr>
                <w:rFonts w:ascii="Arial" w:hAnsi="Arial" w:cs="Arial"/>
                <w:lang w:val="id-ID"/>
              </w:rPr>
              <w:t>Kolom (1), nomor urut</w:t>
            </w:r>
            <w:r w:rsidR="00866DEA" w:rsidRPr="00866DEA">
              <w:rPr>
                <w:rFonts w:ascii="Arial" w:hAnsi="Arial" w:cs="Arial"/>
                <w:lang w:val="id-ID"/>
              </w:rPr>
              <w:t>;</w:t>
            </w:r>
          </w:p>
          <w:p w:rsidR="00C556A7" w:rsidRPr="00866DEA" w:rsidRDefault="00C556A7" w:rsidP="00866DEA">
            <w:pPr>
              <w:numPr>
                <w:ilvl w:val="0"/>
                <w:numId w:val="65"/>
              </w:numPr>
              <w:ind w:left="382"/>
              <w:jc w:val="both"/>
              <w:rPr>
                <w:rFonts w:ascii="Arial" w:hAnsi="Arial" w:cs="Arial"/>
                <w:lang w:val="nb-NO"/>
              </w:rPr>
            </w:pPr>
            <w:r w:rsidRPr="00866DEA">
              <w:rPr>
                <w:rFonts w:ascii="Arial" w:hAnsi="Arial" w:cs="Arial"/>
                <w:lang w:val="id-ID"/>
              </w:rPr>
              <w:t xml:space="preserve">Kolom (2), nama </w:t>
            </w:r>
            <w:r w:rsidR="00866DEA" w:rsidRPr="00866DEA">
              <w:rPr>
                <w:rFonts w:ascii="Arial" w:hAnsi="Arial" w:cs="Arial"/>
                <w:lang w:val="id-ID"/>
              </w:rPr>
              <w:t xml:space="preserve">karya </w:t>
            </w:r>
            <w:r w:rsidRPr="00866DEA">
              <w:rPr>
                <w:rFonts w:ascii="Arial" w:hAnsi="Arial" w:cs="Arial"/>
                <w:lang w:val="id-ID"/>
              </w:rPr>
              <w:t>dosen/mahasiswa/lembaga</w:t>
            </w:r>
            <w:r w:rsidR="00866DEA" w:rsidRPr="00866DEA">
              <w:rPr>
                <w:rFonts w:ascii="Arial" w:hAnsi="Arial" w:cs="Arial"/>
                <w:lang w:val="id-ID"/>
              </w:rPr>
              <w:t>;</w:t>
            </w:r>
          </w:p>
          <w:p w:rsidR="00C556A7" w:rsidRPr="00866DEA" w:rsidRDefault="00C556A7" w:rsidP="00866DEA">
            <w:pPr>
              <w:numPr>
                <w:ilvl w:val="0"/>
                <w:numId w:val="65"/>
              </w:numPr>
              <w:ind w:left="382"/>
              <w:jc w:val="both"/>
              <w:rPr>
                <w:rFonts w:ascii="Arial" w:hAnsi="Arial" w:cs="Arial"/>
                <w:lang w:val="nb-NO"/>
              </w:rPr>
            </w:pPr>
            <w:r w:rsidRPr="00866DEA">
              <w:rPr>
                <w:rFonts w:ascii="Arial" w:hAnsi="Arial" w:cs="Arial"/>
                <w:lang w:val="id-ID"/>
              </w:rPr>
              <w:t>Kolom (3</w:t>
            </w:r>
            <w:r w:rsidR="00866DEA" w:rsidRPr="00866DEA">
              <w:rPr>
                <w:rFonts w:ascii="Arial" w:hAnsi="Arial" w:cs="Arial"/>
                <w:lang w:val="id-ID"/>
              </w:rPr>
              <w:t>-4</w:t>
            </w:r>
            <w:r w:rsidRPr="00866DEA">
              <w:rPr>
                <w:rFonts w:ascii="Arial" w:hAnsi="Arial" w:cs="Arial"/>
                <w:lang w:val="id-ID"/>
              </w:rPr>
              <w:t xml:space="preserve">), </w:t>
            </w:r>
            <w:r w:rsidR="00866DEA" w:rsidRPr="00866DEA">
              <w:rPr>
                <w:rFonts w:ascii="Arial" w:hAnsi="Arial" w:cs="Arial"/>
                <w:lang w:val="id-ID"/>
              </w:rPr>
              <w:t>bentuk penghargaan (karya Paten/HaKI);</w:t>
            </w:r>
          </w:p>
          <w:p w:rsidR="00C556A7" w:rsidRPr="00585ED0" w:rsidRDefault="00C556A7" w:rsidP="00866DEA">
            <w:pPr>
              <w:numPr>
                <w:ilvl w:val="0"/>
                <w:numId w:val="65"/>
              </w:numPr>
              <w:ind w:left="382"/>
              <w:jc w:val="both"/>
              <w:rPr>
                <w:rFonts w:ascii="Arial" w:hAnsi="Arial" w:cs="Arial"/>
                <w:lang w:val="nb-NO"/>
              </w:rPr>
            </w:pPr>
            <w:r w:rsidRPr="00866DEA">
              <w:rPr>
                <w:rFonts w:ascii="Arial" w:hAnsi="Arial" w:cs="Arial"/>
                <w:lang w:val="id-ID"/>
              </w:rPr>
              <w:t>Kolom (</w:t>
            </w:r>
            <w:r w:rsidR="00866DEA" w:rsidRPr="00866DEA">
              <w:rPr>
                <w:rFonts w:ascii="Arial" w:hAnsi="Arial" w:cs="Arial"/>
                <w:lang w:val="id-ID"/>
              </w:rPr>
              <w:t>5</w:t>
            </w:r>
            <w:r w:rsidRPr="00866DEA">
              <w:rPr>
                <w:rFonts w:ascii="Arial" w:hAnsi="Arial" w:cs="Arial"/>
                <w:lang w:val="id-ID"/>
              </w:rPr>
              <w:t>), karya yang mendapat pengakuan dari lembaga nasional/internasional</w:t>
            </w:r>
            <w:r w:rsidR="00866DEA">
              <w:rPr>
                <w:rFonts w:ascii="Arial" w:hAnsi="Arial" w:cs="Arial"/>
                <w:lang w:val="id-ID"/>
              </w:rPr>
              <w:t>.</w:t>
            </w:r>
            <w:r w:rsidRPr="00585ED0">
              <w:rPr>
                <w:rFonts w:ascii="Arial" w:hAnsi="Arial" w:cs="Arial"/>
                <w:lang w:val="id-ID"/>
              </w:rPr>
              <w:t xml:space="preserve"> </w:t>
            </w:r>
          </w:p>
        </w:tc>
      </w:tr>
      <w:tr w:rsidR="00C556A7" w:rsidRPr="00585ED0" w:rsidTr="00965AF7">
        <w:trPr>
          <w:tblHeader/>
        </w:trPr>
        <w:tc>
          <w:tcPr>
            <w:tcW w:w="1137" w:type="dxa"/>
            <w:shd w:val="clear" w:color="auto" w:fill="auto"/>
          </w:tcPr>
          <w:p w:rsidR="00C556A7" w:rsidRPr="00585ED0" w:rsidRDefault="00C556A7" w:rsidP="00965AF7">
            <w:pPr>
              <w:rPr>
                <w:rFonts w:ascii="Arial" w:hAnsi="Arial" w:cs="Arial"/>
                <w:caps/>
                <w:color w:val="000000"/>
                <w:lang w:val="nb-NO"/>
              </w:rPr>
            </w:pPr>
            <w:r w:rsidRPr="00585ED0">
              <w:rPr>
                <w:rFonts w:ascii="Arial" w:hAnsi="Arial" w:cs="Arial"/>
                <w:caps/>
                <w:color w:val="000000"/>
                <w:lang w:val="id-ID"/>
              </w:rPr>
              <w:t>7.</w:t>
            </w:r>
            <w:r w:rsidR="004009A6">
              <w:rPr>
                <w:rFonts w:ascii="Arial" w:hAnsi="Arial" w:cs="Arial"/>
                <w:caps/>
                <w:color w:val="000000"/>
                <w:lang w:val="nb-NO"/>
              </w:rPr>
              <w:t>5</w:t>
            </w:r>
            <w:r w:rsidRPr="00585ED0">
              <w:rPr>
                <w:rFonts w:ascii="Arial" w:hAnsi="Arial" w:cs="Arial"/>
                <w:caps/>
                <w:color w:val="000000"/>
                <w:lang w:val="nb-NO"/>
              </w:rPr>
              <w:t>.1</w:t>
            </w:r>
          </w:p>
        </w:tc>
        <w:tc>
          <w:tcPr>
            <w:tcW w:w="1067" w:type="dxa"/>
            <w:shd w:val="clear" w:color="auto" w:fill="auto"/>
          </w:tcPr>
          <w:p w:rsidR="00C556A7" w:rsidRPr="00585ED0" w:rsidRDefault="00C556A7" w:rsidP="00965AF7">
            <w:pPr>
              <w:rPr>
                <w:rFonts w:ascii="Arial" w:hAnsi="Arial" w:cs="Arial"/>
                <w:lang w:val="id-ID"/>
              </w:rPr>
            </w:pPr>
            <w:r w:rsidRPr="00585ED0">
              <w:rPr>
                <w:rFonts w:ascii="Arial" w:hAnsi="Arial" w:cs="Arial"/>
                <w:lang w:val="id-ID"/>
              </w:rPr>
              <w:t>(1)-(5)</w:t>
            </w:r>
          </w:p>
        </w:tc>
        <w:tc>
          <w:tcPr>
            <w:tcW w:w="6868" w:type="dxa"/>
            <w:shd w:val="clear" w:color="auto" w:fill="auto"/>
            <w:vAlign w:val="center"/>
          </w:tcPr>
          <w:p w:rsidR="00C556A7" w:rsidRDefault="00C556A7" w:rsidP="00EC2655">
            <w:pPr>
              <w:jc w:val="both"/>
              <w:rPr>
                <w:rFonts w:ascii="Arial" w:hAnsi="Arial" w:cs="Arial"/>
                <w:lang w:val="id-ID"/>
              </w:rPr>
            </w:pPr>
            <w:r w:rsidRPr="00585ED0">
              <w:rPr>
                <w:rFonts w:ascii="Arial" w:hAnsi="Arial" w:cs="Arial"/>
                <w:lang w:val="id-ID"/>
              </w:rPr>
              <w:t xml:space="preserve">Tuliskan </w:t>
            </w:r>
            <w:r w:rsidR="00866DEA">
              <w:rPr>
                <w:rFonts w:ascii="Arial" w:hAnsi="Arial" w:cs="Arial"/>
                <w:lang w:val="id-ID"/>
              </w:rPr>
              <w:t>j</w:t>
            </w:r>
            <w:r w:rsidRPr="00585ED0">
              <w:rPr>
                <w:rFonts w:ascii="Arial" w:hAnsi="Arial" w:cs="Arial"/>
                <w:lang w:val="id-ID"/>
              </w:rPr>
              <w:t xml:space="preserve">umlah kegiatan </w:t>
            </w:r>
            <w:r w:rsidRPr="00585ED0">
              <w:rPr>
                <w:rFonts w:ascii="Arial" w:hAnsi="Arial" w:cs="Arial"/>
              </w:rPr>
              <w:t>pelayanan/p</w:t>
            </w:r>
            <w:r w:rsidRPr="00585ED0">
              <w:rPr>
                <w:rFonts w:ascii="Arial" w:hAnsi="Arial" w:cs="Arial"/>
                <w:lang w:val="id-ID"/>
              </w:rPr>
              <w:t xml:space="preserve">engabdian kepada </w:t>
            </w:r>
            <w:r w:rsidRPr="00585ED0">
              <w:rPr>
                <w:rFonts w:ascii="Arial" w:hAnsi="Arial" w:cs="Arial"/>
              </w:rPr>
              <w:t>m</w:t>
            </w:r>
            <w:r w:rsidRPr="00585ED0">
              <w:rPr>
                <w:rFonts w:ascii="Arial" w:hAnsi="Arial" w:cs="Arial"/>
                <w:lang w:val="id-ID"/>
              </w:rPr>
              <w:t xml:space="preserve">asyarakat (PkM) yang dilakukan oleh dosen tetap yang bidang keahliannya sama dengan program studi </w:t>
            </w:r>
            <w:r w:rsidRPr="00585ED0">
              <w:rPr>
                <w:rFonts w:ascii="Arial" w:hAnsi="Arial" w:cs="Arial"/>
              </w:rPr>
              <w:t>selama tiga tahun</w:t>
            </w:r>
            <w:r w:rsidR="00EF0CCF">
              <w:rPr>
                <w:rFonts w:ascii="Arial" w:hAnsi="Arial" w:cs="Arial"/>
                <w:lang w:val="id-ID"/>
              </w:rPr>
              <w:t xml:space="preserve"> pada tabel</w:t>
            </w:r>
            <w:r w:rsidR="00EF0CCF" w:rsidRPr="00585ED0">
              <w:rPr>
                <w:rFonts w:ascii="Arial" w:hAnsi="Arial" w:cs="Arial"/>
                <w:lang w:val="id-ID"/>
              </w:rPr>
              <w:t xml:space="preserve"> yang telah disediakan</w:t>
            </w:r>
            <w:r w:rsidR="00866DEA">
              <w:rPr>
                <w:rFonts w:ascii="Arial" w:hAnsi="Arial" w:cs="Arial"/>
                <w:lang w:val="id-ID"/>
              </w:rPr>
              <w:t>.</w:t>
            </w:r>
          </w:p>
          <w:p w:rsidR="00866DEA" w:rsidRDefault="00866DEA" w:rsidP="00EC2655">
            <w:pPr>
              <w:jc w:val="both"/>
              <w:rPr>
                <w:rFonts w:ascii="Arial" w:hAnsi="Arial" w:cs="Arial"/>
                <w:lang w:val="id-ID"/>
              </w:rPr>
            </w:pPr>
          </w:p>
          <w:p w:rsidR="00866DEA" w:rsidRPr="00866DEA" w:rsidRDefault="00866DEA" w:rsidP="00EC2655">
            <w:pPr>
              <w:jc w:val="both"/>
              <w:rPr>
                <w:rFonts w:ascii="Arial" w:hAnsi="Arial" w:cs="Arial"/>
                <w:lang w:val="id-ID"/>
              </w:rPr>
            </w:pPr>
            <w:r>
              <w:rPr>
                <w:rFonts w:ascii="Arial" w:hAnsi="Arial" w:cs="Arial"/>
                <w:lang w:val="id-ID"/>
              </w:rPr>
              <w:t>Tuliskan pada:</w:t>
            </w:r>
          </w:p>
          <w:p w:rsidR="00C556A7" w:rsidRPr="00585ED0" w:rsidRDefault="00C556A7" w:rsidP="00866DEA">
            <w:pPr>
              <w:numPr>
                <w:ilvl w:val="0"/>
                <w:numId w:val="65"/>
              </w:numPr>
              <w:ind w:left="382"/>
              <w:jc w:val="both"/>
              <w:rPr>
                <w:rFonts w:ascii="Arial" w:hAnsi="Arial" w:cs="Arial"/>
                <w:lang w:val="nb-NO"/>
              </w:rPr>
            </w:pPr>
            <w:r w:rsidRPr="00585ED0">
              <w:rPr>
                <w:rFonts w:ascii="Arial" w:hAnsi="Arial" w:cs="Arial"/>
                <w:lang w:val="id-ID"/>
              </w:rPr>
              <w:t>Kolom (1), nomor urut</w:t>
            </w:r>
            <w:r w:rsidR="00866DEA">
              <w:rPr>
                <w:rFonts w:ascii="Arial" w:hAnsi="Arial" w:cs="Arial"/>
                <w:lang w:val="id-ID"/>
              </w:rPr>
              <w:t>;</w:t>
            </w:r>
          </w:p>
          <w:p w:rsidR="00C556A7" w:rsidRPr="00585ED0" w:rsidRDefault="00C556A7" w:rsidP="00866DEA">
            <w:pPr>
              <w:numPr>
                <w:ilvl w:val="0"/>
                <w:numId w:val="65"/>
              </w:numPr>
              <w:ind w:left="382"/>
              <w:jc w:val="both"/>
              <w:rPr>
                <w:rFonts w:ascii="Arial" w:hAnsi="Arial" w:cs="Arial"/>
                <w:lang w:val="nb-NO"/>
              </w:rPr>
            </w:pPr>
            <w:r w:rsidRPr="00585ED0">
              <w:rPr>
                <w:rFonts w:ascii="Arial" w:hAnsi="Arial" w:cs="Arial"/>
                <w:lang w:val="id-ID"/>
              </w:rPr>
              <w:t>Kolom (2), sumber dana kegiatan</w:t>
            </w:r>
            <w:r w:rsidR="00866DEA">
              <w:rPr>
                <w:rFonts w:ascii="Arial" w:hAnsi="Arial" w:cs="Arial"/>
                <w:lang w:val="id-ID"/>
              </w:rPr>
              <w:t>;</w:t>
            </w:r>
          </w:p>
          <w:p w:rsidR="00C556A7" w:rsidRPr="00585ED0" w:rsidRDefault="00C556A7" w:rsidP="00866DEA">
            <w:pPr>
              <w:numPr>
                <w:ilvl w:val="0"/>
                <w:numId w:val="65"/>
              </w:numPr>
              <w:ind w:left="382"/>
              <w:jc w:val="both"/>
              <w:rPr>
                <w:rFonts w:ascii="Arial" w:hAnsi="Arial" w:cs="Arial"/>
                <w:lang w:val="nb-NO"/>
              </w:rPr>
            </w:pPr>
            <w:r w:rsidRPr="00585ED0">
              <w:rPr>
                <w:rFonts w:ascii="Arial" w:hAnsi="Arial" w:cs="Arial"/>
                <w:lang w:val="id-ID"/>
              </w:rPr>
              <w:t xml:space="preserve">Kolom (3), jumlah kegiatan PkM  </w:t>
            </w:r>
            <w:r w:rsidR="00866DEA">
              <w:rPr>
                <w:rFonts w:ascii="Arial" w:hAnsi="Arial" w:cs="Arial"/>
                <w:lang w:val="id-ID"/>
              </w:rPr>
              <w:t>pada TS-2;</w:t>
            </w:r>
          </w:p>
          <w:p w:rsidR="00C556A7" w:rsidRPr="00585ED0" w:rsidRDefault="00866DEA" w:rsidP="00866DEA">
            <w:pPr>
              <w:numPr>
                <w:ilvl w:val="0"/>
                <w:numId w:val="65"/>
              </w:numPr>
              <w:ind w:left="382"/>
              <w:jc w:val="both"/>
              <w:rPr>
                <w:rFonts w:ascii="Arial" w:hAnsi="Arial" w:cs="Arial"/>
                <w:lang w:val="nb-NO"/>
              </w:rPr>
            </w:pPr>
            <w:r>
              <w:rPr>
                <w:rFonts w:ascii="Arial" w:hAnsi="Arial" w:cs="Arial"/>
                <w:lang w:val="id-ID"/>
              </w:rPr>
              <w:t>Kolom (4), jumlah kegiatan PkM pada TS-1;</w:t>
            </w:r>
          </w:p>
          <w:p w:rsidR="00C556A7" w:rsidRPr="00161AA6" w:rsidRDefault="00C556A7" w:rsidP="00866DEA">
            <w:pPr>
              <w:numPr>
                <w:ilvl w:val="0"/>
                <w:numId w:val="65"/>
              </w:numPr>
              <w:ind w:left="382"/>
              <w:jc w:val="both"/>
              <w:rPr>
                <w:rFonts w:ascii="Arial" w:hAnsi="Arial" w:cs="Arial"/>
                <w:lang w:val="nb-NO"/>
              </w:rPr>
            </w:pPr>
            <w:r w:rsidRPr="00585ED0">
              <w:rPr>
                <w:rFonts w:ascii="Arial" w:hAnsi="Arial" w:cs="Arial"/>
                <w:lang w:val="id-ID"/>
              </w:rPr>
              <w:t xml:space="preserve">Kolom (5), jumlah kegiatan PkM </w:t>
            </w:r>
            <w:r w:rsidR="00161AA6">
              <w:rPr>
                <w:rFonts w:ascii="Arial" w:hAnsi="Arial" w:cs="Arial"/>
                <w:lang w:val="id-ID"/>
              </w:rPr>
              <w:t>pada TS;</w:t>
            </w:r>
          </w:p>
          <w:p w:rsidR="00161AA6" w:rsidRPr="00161AA6" w:rsidRDefault="00161AA6" w:rsidP="00866DEA">
            <w:pPr>
              <w:numPr>
                <w:ilvl w:val="0"/>
                <w:numId w:val="65"/>
              </w:numPr>
              <w:ind w:left="382"/>
              <w:jc w:val="both"/>
              <w:rPr>
                <w:rFonts w:ascii="Arial" w:hAnsi="Arial" w:cs="Arial"/>
                <w:lang w:val="nb-NO"/>
              </w:rPr>
            </w:pPr>
            <w:r w:rsidRPr="00161AA6">
              <w:rPr>
                <w:rFonts w:ascii="Arial" w:hAnsi="Arial" w:cs="Arial"/>
                <w:lang w:val="id-ID"/>
              </w:rPr>
              <w:t>Kolom (6), jumlah kegiatan PkM dari TS-2 hingga TS berdasarkan sumber pembiayaan.</w:t>
            </w:r>
          </w:p>
          <w:p w:rsidR="00866DEA" w:rsidRPr="00866DEA" w:rsidRDefault="00866DEA" w:rsidP="00866DEA">
            <w:pPr>
              <w:ind w:left="720"/>
              <w:jc w:val="both"/>
              <w:rPr>
                <w:rFonts w:ascii="Arial" w:hAnsi="Arial" w:cs="Arial"/>
                <w:lang w:val="nb-NO"/>
              </w:rPr>
            </w:pPr>
          </w:p>
          <w:p w:rsidR="00866DEA" w:rsidRDefault="00866DEA" w:rsidP="00866DEA">
            <w:pPr>
              <w:jc w:val="both"/>
              <w:rPr>
                <w:rFonts w:ascii="Arial" w:hAnsi="Arial" w:cs="Arial"/>
                <w:lang w:val="id-ID"/>
              </w:rPr>
            </w:pPr>
            <w:r>
              <w:rPr>
                <w:rFonts w:ascii="Arial" w:hAnsi="Arial" w:cs="Arial"/>
                <w:lang w:val="id-ID"/>
              </w:rPr>
              <w:t>Catatan:</w:t>
            </w:r>
          </w:p>
          <w:p w:rsidR="00866DEA" w:rsidRPr="00585ED0" w:rsidRDefault="00866DEA" w:rsidP="00866DEA">
            <w:pPr>
              <w:ind w:left="360"/>
              <w:jc w:val="both"/>
              <w:rPr>
                <w:rFonts w:ascii="Arial" w:hAnsi="Arial" w:cs="Arial"/>
                <w:lang w:val="nb-NO"/>
              </w:rPr>
            </w:pPr>
            <w:r w:rsidRPr="000A1782">
              <w:rPr>
                <w:rFonts w:ascii="Arial" w:hAnsi="Arial" w:cs="Arial"/>
              </w:rPr>
              <w:t xml:space="preserve">TS adalah tahun </w:t>
            </w:r>
            <w:r w:rsidRPr="000A1782">
              <w:rPr>
                <w:rFonts w:ascii="Arial" w:hAnsi="Arial" w:cs="Arial"/>
                <w:lang w:val="id-ID"/>
              </w:rPr>
              <w:t>sekarang</w:t>
            </w:r>
            <w:r w:rsidRPr="000A1782">
              <w:rPr>
                <w:rFonts w:ascii="Arial" w:hAnsi="Arial" w:cs="Arial"/>
              </w:rPr>
              <w:t>.</w:t>
            </w:r>
            <w:r w:rsidRPr="000A1782">
              <w:rPr>
                <w:rFonts w:ascii="Arial" w:hAnsi="Arial" w:cs="Arial"/>
                <w:lang w:val="id-ID"/>
              </w:rPr>
              <w:t xml:space="preserve"> </w:t>
            </w:r>
            <w:r w:rsidRPr="000A1782">
              <w:rPr>
                <w:rFonts w:ascii="Arial" w:hAnsi="Arial" w:cs="Arial"/>
              </w:rPr>
              <w:t>TS-1 adalah satu tahun ke belakang dari TS.</w:t>
            </w:r>
            <w:r w:rsidRPr="000A1782">
              <w:rPr>
                <w:rFonts w:ascii="Arial" w:hAnsi="Arial" w:cs="Arial"/>
                <w:lang w:val="id-ID"/>
              </w:rPr>
              <w:t xml:space="preserve"> T</w:t>
            </w:r>
            <w:r w:rsidRPr="000A1782">
              <w:rPr>
                <w:rFonts w:ascii="Arial" w:hAnsi="Arial" w:cs="Arial"/>
                <w:lang w:val="nb-NO"/>
              </w:rPr>
              <w:t>S-2 adalah dua tahun ke belakang dari TS.</w:t>
            </w:r>
          </w:p>
        </w:tc>
      </w:tr>
      <w:tr w:rsidR="00C556A7" w:rsidRPr="00585ED0" w:rsidTr="00965AF7">
        <w:trPr>
          <w:tblHeader/>
        </w:trPr>
        <w:tc>
          <w:tcPr>
            <w:tcW w:w="1137" w:type="dxa"/>
            <w:shd w:val="clear" w:color="auto" w:fill="auto"/>
          </w:tcPr>
          <w:p w:rsidR="00C556A7" w:rsidRPr="00585ED0" w:rsidRDefault="004009A6" w:rsidP="00965AF7">
            <w:pPr>
              <w:rPr>
                <w:rFonts w:ascii="Arial" w:hAnsi="Arial" w:cs="Arial"/>
                <w:caps/>
                <w:color w:val="000000"/>
                <w:lang w:val="nb-NO"/>
              </w:rPr>
            </w:pPr>
            <w:r>
              <w:rPr>
                <w:rFonts w:ascii="Arial" w:hAnsi="Arial" w:cs="Arial"/>
                <w:caps/>
                <w:color w:val="000000"/>
                <w:lang w:val="nb-NO"/>
              </w:rPr>
              <w:t>7.5</w:t>
            </w:r>
            <w:r w:rsidR="00C556A7" w:rsidRPr="00585ED0">
              <w:rPr>
                <w:rFonts w:ascii="Arial" w:hAnsi="Arial" w:cs="Arial"/>
                <w:caps/>
                <w:color w:val="000000"/>
                <w:lang w:val="nb-NO"/>
              </w:rPr>
              <w:t>.2</w:t>
            </w:r>
          </w:p>
        </w:tc>
        <w:tc>
          <w:tcPr>
            <w:tcW w:w="1067" w:type="dxa"/>
            <w:shd w:val="clear" w:color="auto" w:fill="auto"/>
          </w:tcPr>
          <w:p w:rsidR="00C556A7" w:rsidRPr="00585ED0" w:rsidRDefault="00C556A7" w:rsidP="00965AF7">
            <w:pPr>
              <w:rPr>
                <w:rFonts w:ascii="Arial" w:hAnsi="Arial" w:cs="Arial"/>
                <w:lang w:val="id-ID"/>
              </w:rPr>
            </w:pPr>
          </w:p>
        </w:tc>
        <w:tc>
          <w:tcPr>
            <w:tcW w:w="6868" w:type="dxa"/>
            <w:shd w:val="clear" w:color="auto" w:fill="auto"/>
            <w:vAlign w:val="center"/>
          </w:tcPr>
          <w:p w:rsidR="00C556A7" w:rsidRPr="00856198" w:rsidRDefault="00856198" w:rsidP="00EF0CCF">
            <w:pPr>
              <w:ind w:hanging="44"/>
              <w:jc w:val="both"/>
              <w:rPr>
                <w:rFonts w:ascii="Arial" w:hAnsi="Arial" w:cs="Arial"/>
                <w:lang w:val="nb-NO"/>
              </w:rPr>
            </w:pPr>
            <w:r w:rsidRPr="00856198">
              <w:rPr>
                <w:rFonts w:ascii="Arial" w:hAnsi="Arial" w:cs="Arial"/>
                <w:lang w:val="id-ID"/>
              </w:rPr>
              <w:t>Apakah ada</w:t>
            </w:r>
            <w:r w:rsidR="000B2E5D" w:rsidRPr="00856198">
              <w:rPr>
                <w:rFonts w:ascii="Arial" w:hAnsi="Arial" w:cs="Arial"/>
                <w:lang w:val="id-ID"/>
              </w:rPr>
              <w:t xml:space="preserve"> mahasiswa yang dilibatkan dalam kegiatan</w:t>
            </w:r>
            <w:r w:rsidRPr="00856198">
              <w:rPr>
                <w:rFonts w:ascii="Arial" w:hAnsi="Arial" w:cs="Arial"/>
                <w:lang w:val="id-ID"/>
              </w:rPr>
              <w:t xml:space="preserve"> </w:t>
            </w:r>
            <w:r w:rsidR="000B2E5D" w:rsidRPr="00856198">
              <w:rPr>
                <w:rFonts w:ascii="Arial" w:hAnsi="Arial" w:cs="Arial"/>
                <w:lang w:val="id-ID"/>
              </w:rPr>
              <w:t xml:space="preserve">pelayanan/pengabdian kepada masyarakat dalam tiga tahun terakhir? </w:t>
            </w:r>
            <w:r w:rsidRPr="00856198">
              <w:rPr>
                <w:rFonts w:ascii="Arial" w:hAnsi="Arial" w:cs="Arial"/>
                <w:lang w:val="id-ID"/>
              </w:rPr>
              <w:t>Jika ya,</w:t>
            </w:r>
            <w:r w:rsidR="00305741">
              <w:rPr>
                <w:rFonts w:ascii="Arial" w:hAnsi="Arial" w:cs="Arial"/>
                <w:lang w:val="id-ID"/>
              </w:rPr>
              <w:t xml:space="preserve"> </w:t>
            </w:r>
            <w:r w:rsidRPr="00856198">
              <w:rPr>
                <w:rFonts w:ascii="Arial" w:hAnsi="Arial" w:cs="Arial"/>
                <w:lang w:val="id-ID"/>
              </w:rPr>
              <w:t>maka j</w:t>
            </w:r>
            <w:r w:rsidR="00C556A7" w:rsidRPr="00856198">
              <w:rPr>
                <w:rFonts w:ascii="Arial" w:hAnsi="Arial" w:cs="Arial"/>
                <w:lang w:val="id-ID"/>
              </w:rPr>
              <w:t xml:space="preserve">elaskan keterlibatan dan bentuk partisipasi mahasiswa dalam kegiatan </w:t>
            </w:r>
            <w:r>
              <w:rPr>
                <w:rFonts w:ascii="Arial" w:hAnsi="Arial" w:cs="Arial"/>
                <w:lang w:val="id-ID"/>
              </w:rPr>
              <w:t>pelayanan/</w:t>
            </w:r>
            <w:r w:rsidR="00C556A7" w:rsidRPr="00856198">
              <w:rPr>
                <w:rFonts w:ascii="Arial" w:hAnsi="Arial" w:cs="Arial"/>
                <w:lang w:val="id-ID"/>
              </w:rPr>
              <w:t>pengabdian kepada masyaraka</w:t>
            </w:r>
            <w:r w:rsidR="00EF0CCF">
              <w:rPr>
                <w:rFonts w:ascii="Arial" w:hAnsi="Arial" w:cs="Arial"/>
                <w:lang w:val="id-ID"/>
              </w:rPr>
              <w:t>t pada tempat</w:t>
            </w:r>
            <w:r w:rsidR="00EF0CCF" w:rsidRPr="00585ED0">
              <w:rPr>
                <w:rFonts w:ascii="Arial" w:hAnsi="Arial" w:cs="Arial"/>
                <w:lang w:val="id-ID"/>
              </w:rPr>
              <w:t xml:space="preserve"> yang telah disediakan</w:t>
            </w:r>
            <w:r w:rsidR="000B2E5D" w:rsidRPr="00856198">
              <w:rPr>
                <w:rFonts w:ascii="Arial" w:hAnsi="Arial" w:cs="Arial"/>
                <w:lang w:val="id-ID"/>
              </w:rPr>
              <w:t>.</w:t>
            </w:r>
          </w:p>
        </w:tc>
      </w:tr>
      <w:tr w:rsidR="00C556A7" w:rsidRPr="00585ED0" w:rsidTr="00965AF7">
        <w:trPr>
          <w:tblHeader/>
        </w:trPr>
        <w:tc>
          <w:tcPr>
            <w:tcW w:w="1137" w:type="dxa"/>
            <w:shd w:val="clear" w:color="auto" w:fill="auto"/>
          </w:tcPr>
          <w:p w:rsidR="00C556A7" w:rsidRPr="00585ED0" w:rsidRDefault="004009A6" w:rsidP="00965AF7">
            <w:pPr>
              <w:rPr>
                <w:rFonts w:ascii="Arial" w:hAnsi="Arial" w:cs="Arial"/>
                <w:caps/>
                <w:color w:val="000000"/>
                <w:lang w:val="nb-NO"/>
              </w:rPr>
            </w:pPr>
            <w:r>
              <w:rPr>
                <w:rFonts w:ascii="Arial" w:hAnsi="Arial" w:cs="Arial"/>
                <w:caps/>
                <w:color w:val="000000"/>
                <w:lang w:val="nb-NO"/>
              </w:rPr>
              <w:lastRenderedPageBreak/>
              <w:t>7.5</w:t>
            </w:r>
            <w:r w:rsidR="00C556A7" w:rsidRPr="00585ED0">
              <w:rPr>
                <w:rFonts w:ascii="Arial" w:hAnsi="Arial" w:cs="Arial"/>
                <w:caps/>
                <w:color w:val="000000"/>
                <w:lang w:val="nb-NO"/>
              </w:rPr>
              <w:t>.3</w:t>
            </w:r>
          </w:p>
        </w:tc>
        <w:tc>
          <w:tcPr>
            <w:tcW w:w="1067" w:type="dxa"/>
            <w:shd w:val="clear" w:color="auto" w:fill="auto"/>
          </w:tcPr>
          <w:p w:rsidR="00C556A7" w:rsidRPr="00585ED0" w:rsidRDefault="00C556A7" w:rsidP="00965AF7">
            <w:pPr>
              <w:rPr>
                <w:rFonts w:ascii="Arial" w:hAnsi="Arial" w:cs="Arial"/>
                <w:lang w:val="id-ID"/>
              </w:rPr>
            </w:pPr>
          </w:p>
        </w:tc>
        <w:tc>
          <w:tcPr>
            <w:tcW w:w="6868" w:type="dxa"/>
            <w:shd w:val="clear" w:color="auto" w:fill="auto"/>
            <w:vAlign w:val="center"/>
          </w:tcPr>
          <w:p w:rsidR="00C556A7" w:rsidRPr="00585ED0" w:rsidRDefault="00C556A7" w:rsidP="00EC2655">
            <w:pPr>
              <w:ind w:left="46"/>
              <w:jc w:val="both"/>
              <w:rPr>
                <w:rFonts w:ascii="Arial" w:hAnsi="Arial" w:cs="Arial"/>
                <w:lang w:val="nb-NO"/>
              </w:rPr>
            </w:pPr>
            <w:r w:rsidRPr="00585ED0">
              <w:rPr>
                <w:rFonts w:ascii="Arial" w:hAnsi="Arial" w:cs="Arial"/>
                <w:lang w:val="id-ID"/>
              </w:rPr>
              <w:t xml:space="preserve">Jelaskan </w:t>
            </w:r>
            <w:r w:rsidRPr="00585ED0">
              <w:rPr>
                <w:rFonts w:ascii="Arial" w:hAnsi="Arial" w:cs="Arial"/>
              </w:rPr>
              <w:t xml:space="preserve">mengenai </w:t>
            </w:r>
            <w:r w:rsidRPr="00585ED0">
              <w:rPr>
                <w:rFonts w:ascii="Arial" w:hAnsi="Arial" w:cs="Arial"/>
                <w:lang w:val="id-ID"/>
              </w:rPr>
              <w:t xml:space="preserve">kegiatan berupa </w:t>
            </w:r>
            <w:r w:rsidRPr="00585ED0">
              <w:rPr>
                <w:rFonts w:ascii="Arial" w:hAnsi="Arial" w:cs="Arial"/>
                <w:i/>
                <w:lang w:val="id-ID"/>
              </w:rPr>
              <w:t>continuing education</w:t>
            </w:r>
            <w:r w:rsidRPr="00585ED0">
              <w:rPr>
                <w:rFonts w:ascii="Arial" w:hAnsi="Arial" w:cs="Arial"/>
                <w:lang w:val="id-ID"/>
              </w:rPr>
              <w:t xml:space="preserve"> (pendidikan berkelanjutan) yang dilaksanakan oleh program studi dalam tiga tahun tera</w:t>
            </w:r>
            <w:r w:rsidR="00EF0CCF">
              <w:rPr>
                <w:rFonts w:ascii="Arial" w:hAnsi="Arial" w:cs="Arial"/>
                <w:lang w:val="id-ID"/>
              </w:rPr>
              <w:t>khir pada tempat</w:t>
            </w:r>
            <w:r w:rsidR="00EF0CCF" w:rsidRPr="00585ED0">
              <w:rPr>
                <w:rFonts w:ascii="Arial" w:hAnsi="Arial" w:cs="Arial"/>
                <w:lang w:val="id-ID"/>
              </w:rPr>
              <w:t xml:space="preserve"> yang telah disediakan</w:t>
            </w:r>
            <w:r w:rsidR="00305741">
              <w:rPr>
                <w:rFonts w:ascii="Arial" w:hAnsi="Arial" w:cs="Arial"/>
                <w:lang w:val="id-ID"/>
              </w:rPr>
              <w:t>.</w:t>
            </w:r>
          </w:p>
        </w:tc>
      </w:tr>
      <w:tr w:rsidR="00876875" w:rsidRPr="00585ED0" w:rsidTr="00965AF7">
        <w:trPr>
          <w:tblHeader/>
        </w:trPr>
        <w:tc>
          <w:tcPr>
            <w:tcW w:w="1137" w:type="dxa"/>
            <w:shd w:val="clear" w:color="auto" w:fill="auto"/>
          </w:tcPr>
          <w:p w:rsidR="00876875" w:rsidRPr="00876875" w:rsidRDefault="00876875" w:rsidP="00965AF7">
            <w:pPr>
              <w:rPr>
                <w:rFonts w:ascii="Arial" w:hAnsi="Arial" w:cs="Arial"/>
                <w:caps/>
                <w:color w:val="000000"/>
                <w:lang w:val="id-ID"/>
              </w:rPr>
            </w:pPr>
            <w:r>
              <w:rPr>
                <w:rFonts w:ascii="Arial" w:hAnsi="Arial" w:cs="Arial"/>
                <w:caps/>
                <w:color w:val="000000"/>
                <w:lang w:val="id-ID"/>
              </w:rPr>
              <w:t>7.6</w:t>
            </w:r>
          </w:p>
        </w:tc>
        <w:tc>
          <w:tcPr>
            <w:tcW w:w="1067" w:type="dxa"/>
            <w:shd w:val="clear" w:color="auto" w:fill="auto"/>
          </w:tcPr>
          <w:p w:rsidR="00876875" w:rsidRPr="00585ED0" w:rsidRDefault="00876875" w:rsidP="00965AF7">
            <w:pPr>
              <w:rPr>
                <w:rFonts w:ascii="Arial" w:hAnsi="Arial" w:cs="Arial"/>
                <w:lang w:val="id-ID"/>
              </w:rPr>
            </w:pPr>
          </w:p>
        </w:tc>
        <w:tc>
          <w:tcPr>
            <w:tcW w:w="6868" w:type="dxa"/>
            <w:shd w:val="clear" w:color="auto" w:fill="auto"/>
            <w:vAlign w:val="center"/>
          </w:tcPr>
          <w:p w:rsidR="00876875" w:rsidRPr="00876875" w:rsidRDefault="00876875" w:rsidP="00EC2655">
            <w:pPr>
              <w:ind w:left="46"/>
              <w:jc w:val="both"/>
              <w:rPr>
                <w:rFonts w:ascii="Arial" w:hAnsi="Arial" w:cs="Arial"/>
                <w:lang w:val="id-ID"/>
              </w:rPr>
            </w:pPr>
            <w:r w:rsidRPr="00876875">
              <w:rPr>
                <w:rFonts w:ascii="Arial" w:hAnsi="Arial" w:cs="Arial"/>
                <w:lang w:val="id-ID"/>
              </w:rPr>
              <w:t>Kegiatan kerjasama dengan institusi di dalam dan di luar negeri dalam tiga tahun terakhir</w:t>
            </w:r>
            <w:r>
              <w:rPr>
                <w:rFonts w:ascii="Arial" w:hAnsi="Arial" w:cs="Arial"/>
                <w:lang w:val="id-ID"/>
              </w:rPr>
              <w:t>.</w:t>
            </w:r>
          </w:p>
        </w:tc>
      </w:tr>
      <w:tr w:rsidR="00C556A7" w:rsidRPr="00585ED0" w:rsidTr="00965AF7">
        <w:trPr>
          <w:tblHeader/>
        </w:trPr>
        <w:tc>
          <w:tcPr>
            <w:tcW w:w="1137" w:type="dxa"/>
            <w:shd w:val="clear" w:color="auto" w:fill="auto"/>
          </w:tcPr>
          <w:p w:rsidR="00C556A7" w:rsidRPr="00585ED0" w:rsidRDefault="004009A6" w:rsidP="00965AF7">
            <w:pPr>
              <w:rPr>
                <w:rFonts w:ascii="Arial" w:hAnsi="Arial" w:cs="Arial"/>
                <w:caps/>
                <w:color w:val="000000"/>
                <w:lang w:val="nb-NO"/>
              </w:rPr>
            </w:pPr>
            <w:r>
              <w:rPr>
                <w:rFonts w:ascii="Arial" w:hAnsi="Arial" w:cs="Arial"/>
                <w:caps/>
                <w:color w:val="000000"/>
                <w:lang w:val="nb-NO"/>
              </w:rPr>
              <w:t>7.6</w:t>
            </w:r>
            <w:r w:rsidR="00C556A7" w:rsidRPr="00585ED0">
              <w:rPr>
                <w:rFonts w:ascii="Arial" w:hAnsi="Arial" w:cs="Arial"/>
                <w:caps/>
                <w:color w:val="000000"/>
                <w:lang w:val="nb-NO"/>
              </w:rPr>
              <w:t>.1</w:t>
            </w:r>
          </w:p>
        </w:tc>
        <w:tc>
          <w:tcPr>
            <w:tcW w:w="1067" w:type="dxa"/>
            <w:shd w:val="clear" w:color="auto" w:fill="auto"/>
          </w:tcPr>
          <w:p w:rsidR="00C556A7" w:rsidRPr="00585ED0" w:rsidRDefault="00C556A7" w:rsidP="00965AF7">
            <w:pPr>
              <w:rPr>
                <w:rFonts w:ascii="Arial" w:hAnsi="Arial" w:cs="Arial"/>
                <w:lang w:val="id-ID"/>
              </w:rPr>
            </w:pPr>
            <w:r w:rsidRPr="00585ED0">
              <w:rPr>
                <w:rFonts w:ascii="Arial" w:hAnsi="Arial" w:cs="Arial"/>
                <w:lang w:val="id-ID"/>
              </w:rPr>
              <w:t>(1)-(6)</w:t>
            </w:r>
          </w:p>
        </w:tc>
        <w:tc>
          <w:tcPr>
            <w:tcW w:w="6868" w:type="dxa"/>
            <w:shd w:val="clear" w:color="auto" w:fill="auto"/>
            <w:vAlign w:val="center"/>
          </w:tcPr>
          <w:p w:rsidR="00876875" w:rsidRPr="00305741" w:rsidRDefault="00876875" w:rsidP="00876875">
            <w:pPr>
              <w:jc w:val="both"/>
              <w:rPr>
                <w:rFonts w:ascii="Arial" w:hAnsi="Arial" w:cs="Arial"/>
                <w:lang w:val="id-ID"/>
              </w:rPr>
            </w:pPr>
            <w:r w:rsidRPr="00F9570F">
              <w:rPr>
                <w:rFonts w:ascii="Arial" w:hAnsi="Arial" w:cs="Arial"/>
                <w:lang w:val="id-ID"/>
              </w:rPr>
              <w:t>Tuliskan jalinan kerjasama di dalam negeri yang terkait dengan PS selama tiga tahun terakhir</w:t>
            </w:r>
            <w:r w:rsidR="00EF0CCF">
              <w:rPr>
                <w:rFonts w:ascii="Arial" w:hAnsi="Arial" w:cs="Arial"/>
                <w:lang w:val="id-ID"/>
              </w:rPr>
              <w:t xml:space="preserve"> pada tabel</w:t>
            </w:r>
            <w:r w:rsidR="00EF0CCF" w:rsidRPr="00585ED0">
              <w:rPr>
                <w:rFonts w:ascii="Arial" w:hAnsi="Arial" w:cs="Arial"/>
                <w:lang w:val="id-ID"/>
              </w:rPr>
              <w:t xml:space="preserve"> yang telah disediakan</w:t>
            </w:r>
            <w:r w:rsidRPr="00F9570F">
              <w:rPr>
                <w:rFonts w:ascii="Arial" w:hAnsi="Arial" w:cs="Arial"/>
                <w:lang w:val="id-ID"/>
              </w:rPr>
              <w:t xml:space="preserve">. </w:t>
            </w:r>
            <w:r w:rsidRPr="00F9570F">
              <w:rPr>
                <w:rFonts w:ascii="Arial" w:hAnsi="Arial" w:cs="Arial"/>
                <w:lang w:val="nb-NO"/>
              </w:rPr>
              <w:t xml:space="preserve">Kerjasama yang dimaksud adalah bentuk kerjasama yang melibatkan PS dengan institusi lain di dalam negeri dalam pelaksanaan aspek-aspek </w:t>
            </w:r>
            <w:r w:rsidRPr="00F9570F">
              <w:rPr>
                <w:rFonts w:ascii="Arial" w:hAnsi="Arial" w:cs="Arial"/>
                <w:lang w:val="id-ID"/>
              </w:rPr>
              <w:t>t</w:t>
            </w:r>
            <w:r w:rsidRPr="00F9570F">
              <w:rPr>
                <w:rFonts w:ascii="Arial" w:hAnsi="Arial" w:cs="Arial"/>
                <w:lang w:val="nb-NO"/>
              </w:rPr>
              <w:t>ridarma PT, misalnya penelitian bersama, tukar-menukar dosen dan mahasiswa, penye</w:t>
            </w:r>
            <w:r w:rsidR="00305741">
              <w:rPr>
                <w:rFonts w:ascii="Arial" w:hAnsi="Arial" w:cs="Arial"/>
                <w:lang w:val="nb-NO"/>
              </w:rPr>
              <w:t>lenggaraan seminar bersama</w:t>
            </w:r>
            <w:r w:rsidR="00305741">
              <w:rPr>
                <w:rFonts w:ascii="Arial" w:hAnsi="Arial" w:cs="Arial"/>
                <w:lang w:val="id-ID"/>
              </w:rPr>
              <w:t>.</w:t>
            </w:r>
          </w:p>
          <w:p w:rsidR="00876875" w:rsidRPr="00F9570F" w:rsidRDefault="00876875" w:rsidP="00876875">
            <w:pPr>
              <w:jc w:val="both"/>
              <w:rPr>
                <w:rFonts w:ascii="Arial" w:hAnsi="Arial" w:cs="Arial"/>
                <w:lang w:val="id-ID"/>
              </w:rPr>
            </w:pPr>
          </w:p>
          <w:p w:rsidR="00876875" w:rsidRPr="00F9570F" w:rsidRDefault="00876875" w:rsidP="00876875">
            <w:pPr>
              <w:jc w:val="both"/>
              <w:rPr>
                <w:rFonts w:ascii="Arial" w:hAnsi="Arial" w:cs="Arial"/>
                <w:lang w:val="id-ID"/>
              </w:rPr>
            </w:pPr>
            <w:r w:rsidRPr="00F9570F">
              <w:rPr>
                <w:rFonts w:ascii="Arial" w:hAnsi="Arial" w:cs="Arial"/>
                <w:lang w:val="id-ID"/>
              </w:rPr>
              <w:t>Tuliskan pada:</w:t>
            </w:r>
          </w:p>
          <w:p w:rsidR="00C556A7" w:rsidRPr="00585ED0" w:rsidRDefault="00876875" w:rsidP="00F9570F">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(1), nomor urut</w:t>
            </w:r>
            <w:r>
              <w:rPr>
                <w:rFonts w:ascii="Arial" w:hAnsi="Arial" w:cs="Arial"/>
                <w:lang w:val="id-ID"/>
              </w:rPr>
              <w:t>;</w:t>
            </w:r>
          </w:p>
          <w:p w:rsidR="00C556A7" w:rsidRPr="00585ED0" w:rsidRDefault="00876875" w:rsidP="00F9570F">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(2), nama instansi</w:t>
            </w:r>
            <w:r>
              <w:rPr>
                <w:rFonts w:ascii="Arial" w:hAnsi="Arial" w:cs="Arial"/>
                <w:lang w:val="id-ID"/>
              </w:rPr>
              <w:t>;</w:t>
            </w:r>
          </w:p>
          <w:p w:rsidR="00C556A7" w:rsidRPr="00585ED0" w:rsidRDefault="00876875" w:rsidP="00F9570F">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(3), jenis kegiatan</w:t>
            </w:r>
            <w:r>
              <w:rPr>
                <w:rFonts w:ascii="Arial" w:hAnsi="Arial" w:cs="Arial"/>
                <w:lang w:val="id-ID"/>
              </w:rPr>
              <w:t>;</w:t>
            </w:r>
          </w:p>
          <w:p w:rsidR="00C556A7" w:rsidRPr="00585ED0" w:rsidRDefault="00876875" w:rsidP="00F9570F">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(4), </w:t>
            </w:r>
            <w:r>
              <w:rPr>
                <w:rFonts w:ascii="Arial" w:hAnsi="Arial" w:cs="Arial"/>
                <w:lang w:val="id-ID"/>
              </w:rPr>
              <w:t xml:space="preserve">kurun waktu </w:t>
            </w:r>
            <w:r w:rsidR="00C556A7" w:rsidRPr="00585ED0">
              <w:rPr>
                <w:rFonts w:ascii="Arial" w:hAnsi="Arial" w:cs="Arial"/>
                <w:lang w:val="id-ID"/>
              </w:rPr>
              <w:t>kerjasama mulai</w:t>
            </w:r>
            <w:r>
              <w:rPr>
                <w:rFonts w:ascii="Arial" w:hAnsi="Arial" w:cs="Arial"/>
                <w:lang w:val="id-ID"/>
              </w:rPr>
              <w:t>;</w:t>
            </w:r>
            <w:r w:rsidR="00C556A7" w:rsidRPr="00585ED0">
              <w:rPr>
                <w:rFonts w:ascii="Arial" w:hAnsi="Arial" w:cs="Arial"/>
                <w:lang w:val="id-ID"/>
              </w:rPr>
              <w:t xml:space="preserve"> </w:t>
            </w:r>
          </w:p>
          <w:p w:rsidR="00C556A7" w:rsidRPr="00585ED0" w:rsidRDefault="00876875" w:rsidP="00F9570F">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 xml:space="preserve">olom (5), </w:t>
            </w:r>
            <w:r>
              <w:rPr>
                <w:rFonts w:ascii="Arial" w:hAnsi="Arial" w:cs="Arial"/>
                <w:lang w:val="id-ID"/>
              </w:rPr>
              <w:t xml:space="preserve">kurun waktu </w:t>
            </w:r>
            <w:r w:rsidR="00C556A7" w:rsidRPr="00585ED0">
              <w:rPr>
                <w:rFonts w:ascii="Arial" w:hAnsi="Arial" w:cs="Arial"/>
                <w:lang w:val="id-ID"/>
              </w:rPr>
              <w:t>kerjasama berakhir</w:t>
            </w:r>
            <w:r>
              <w:rPr>
                <w:rFonts w:ascii="Arial" w:hAnsi="Arial" w:cs="Arial"/>
                <w:lang w:val="id-ID"/>
              </w:rPr>
              <w:t>;</w:t>
            </w:r>
          </w:p>
          <w:p w:rsidR="00C556A7" w:rsidRPr="00585ED0" w:rsidRDefault="00876875" w:rsidP="00F9570F">
            <w:pPr>
              <w:numPr>
                <w:ilvl w:val="0"/>
                <w:numId w:val="65"/>
              </w:numPr>
              <w:ind w:left="382"/>
              <w:jc w:val="both"/>
              <w:rPr>
                <w:rFonts w:ascii="Arial" w:hAnsi="Arial" w:cs="Arial"/>
                <w:lang w:val="nb-NO"/>
              </w:rPr>
            </w:pPr>
            <w:r>
              <w:rPr>
                <w:rFonts w:ascii="Arial" w:hAnsi="Arial" w:cs="Arial"/>
                <w:lang w:val="id-ID"/>
              </w:rPr>
              <w:t>k</w:t>
            </w:r>
            <w:r w:rsidR="00C556A7" w:rsidRPr="00585ED0">
              <w:rPr>
                <w:rFonts w:ascii="Arial" w:hAnsi="Arial" w:cs="Arial"/>
                <w:lang w:val="id-ID"/>
              </w:rPr>
              <w:t>olom (6), manfaat yang diperoleh dari kerjasama</w:t>
            </w:r>
            <w:r>
              <w:rPr>
                <w:rFonts w:ascii="Arial" w:hAnsi="Arial" w:cs="Arial"/>
                <w:lang w:val="id-ID"/>
              </w:rPr>
              <w:t>.</w:t>
            </w:r>
          </w:p>
        </w:tc>
      </w:tr>
      <w:tr w:rsidR="00C556A7" w:rsidRPr="00585ED0" w:rsidTr="00965AF7">
        <w:trPr>
          <w:tblHeader/>
        </w:trPr>
        <w:tc>
          <w:tcPr>
            <w:tcW w:w="1137" w:type="dxa"/>
            <w:shd w:val="clear" w:color="auto" w:fill="auto"/>
          </w:tcPr>
          <w:p w:rsidR="00C556A7" w:rsidRPr="00585ED0" w:rsidRDefault="004009A6" w:rsidP="00965AF7">
            <w:pPr>
              <w:rPr>
                <w:rFonts w:ascii="Arial" w:hAnsi="Arial" w:cs="Arial"/>
                <w:caps/>
                <w:color w:val="000000"/>
                <w:lang w:val="nb-NO"/>
              </w:rPr>
            </w:pPr>
            <w:r>
              <w:rPr>
                <w:rFonts w:ascii="Arial" w:hAnsi="Arial" w:cs="Arial"/>
                <w:caps/>
                <w:color w:val="000000"/>
                <w:lang w:val="nb-NO"/>
              </w:rPr>
              <w:t>7.6</w:t>
            </w:r>
            <w:r w:rsidR="00C556A7" w:rsidRPr="00585ED0">
              <w:rPr>
                <w:rFonts w:ascii="Arial" w:hAnsi="Arial" w:cs="Arial"/>
                <w:caps/>
                <w:color w:val="000000"/>
                <w:lang w:val="nb-NO"/>
              </w:rPr>
              <w:t>.2</w:t>
            </w:r>
          </w:p>
        </w:tc>
        <w:tc>
          <w:tcPr>
            <w:tcW w:w="1067" w:type="dxa"/>
            <w:shd w:val="clear" w:color="auto" w:fill="auto"/>
          </w:tcPr>
          <w:p w:rsidR="00C556A7" w:rsidRPr="00585ED0" w:rsidRDefault="00C556A7" w:rsidP="00965AF7">
            <w:pPr>
              <w:rPr>
                <w:rFonts w:ascii="Arial" w:hAnsi="Arial" w:cs="Arial"/>
                <w:lang w:val="id-ID"/>
              </w:rPr>
            </w:pPr>
            <w:r w:rsidRPr="00585ED0">
              <w:rPr>
                <w:rFonts w:ascii="Arial" w:hAnsi="Arial" w:cs="Arial"/>
                <w:lang w:val="id-ID"/>
              </w:rPr>
              <w:t>(1)-(6)</w:t>
            </w:r>
          </w:p>
        </w:tc>
        <w:tc>
          <w:tcPr>
            <w:tcW w:w="6868" w:type="dxa"/>
            <w:shd w:val="clear" w:color="auto" w:fill="auto"/>
            <w:vAlign w:val="center"/>
          </w:tcPr>
          <w:p w:rsidR="00F9570F" w:rsidRPr="00F9570F" w:rsidRDefault="00F9570F" w:rsidP="00F9570F">
            <w:pPr>
              <w:jc w:val="both"/>
              <w:rPr>
                <w:rFonts w:ascii="Arial" w:hAnsi="Arial" w:cs="Arial"/>
                <w:lang w:val="id-ID"/>
              </w:rPr>
            </w:pPr>
            <w:r>
              <w:rPr>
                <w:rFonts w:ascii="Arial" w:hAnsi="Arial" w:cs="Arial"/>
                <w:lang w:val="id-ID"/>
              </w:rPr>
              <w:t>Tuliskan jalinan k</w:t>
            </w:r>
            <w:r w:rsidR="00C556A7" w:rsidRPr="00585ED0">
              <w:rPr>
                <w:rFonts w:ascii="Arial" w:hAnsi="Arial" w:cs="Arial"/>
                <w:lang w:val="id-ID"/>
              </w:rPr>
              <w:t>erjasama dengan instansi luar neg</w:t>
            </w:r>
            <w:r>
              <w:rPr>
                <w:rFonts w:ascii="Arial" w:hAnsi="Arial" w:cs="Arial"/>
                <w:lang w:val="id-ID"/>
              </w:rPr>
              <w:t>eri selama tiga tahun terakhir</w:t>
            </w:r>
            <w:r w:rsidR="00EF0CCF">
              <w:rPr>
                <w:rFonts w:ascii="Arial" w:hAnsi="Arial" w:cs="Arial"/>
                <w:lang w:val="id-ID"/>
              </w:rPr>
              <w:t xml:space="preserve"> pada tabel</w:t>
            </w:r>
            <w:r w:rsidR="00EF0CCF" w:rsidRPr="00585ED0">
              <w:rPr>
                <w:rFonts w:ascii="Arial" w:hAnsi="Arial" w:cs="Arial"/>
                <w:lang w:val="id-ID"/>
              </w:rPr>
              <w:t xml:space="preserve"> yang telah disediakan</w:t>
            </w:r>
            <w:r>
              <w:rPr>
                <w:rFonts w:ascii="Arial" w:hAnsi="Arial" w:cs="Arial"/>
                <w:lang w:val="id-ID"/>
              </w:rPr>
              <w:t>.</w:t>
            </w:r>
            <w:r w:rsidRPr="00F9570F">
              <w:rPr>
                <w:rFonts w:ascii="Arial" w:hAnsi="Arial" w:cs="Arial"/>
                <w:lang w:val="nb-NO"/>
              </w:rPr>
              <w:t xml:space="preserve"> Kerjasama yang dimaksud adalah bentuk kerjasama yang melibatkan</w:t>
            </w:r>
            <w:r>
              <w:rPr>
                <w:rFonts w:ascii="Arial" w:hAnsi="Arial" w:cs="Arial"/>
                <w:lang w:val="nb-NO"/>
              </w:rPr>
              <w:t xml:space="preserve"> PS dengan institusi lain </w:t>
            </w:r>
            <w:r>
              <w:rPr>
                <w:rFonts w:ascii="Arial" w:hAnsi="Arial" w:cs="Arial"/>
                <w:lang w:val="id-ID"/>
              </w:rPr>
              <w:t>dari luar</w:t>
            </w:r>
            <w:r w:rsidRPr="00F9570F">
              <w:rPr>
                <w:rFonts w:ascii="Arial" w:hAnsi="Arial" w:cs="Arial"/>
                <w:lang w:val="nb-NO"/>
              </w:rPr>
              <w:t xml:space="preserve"> negeri dalam pelaksanaan aspek-aspek </w:t>
            </w:r>
            <w:r w:rsidRPr="00F9570F">
              <w:rPr>
                <w:rFonts w:ascii="Arial" w:hAnsi="Arial" w:cs="Arial"/>
                <w:lang w:val="id-ID"/>
              </w:rPr>
              <w:t>t</w:t>
            </w:r>
            <w:r w:rsidRPr="00F9570F">
              <w:rPr>
                <w:rFonts w:ascii="Arial" w:hAnsi="Arial" w:cs="Arial"/>
                <w:lang w:val="nb-NO"/>
              </w:rPr>
              <w:t>ridarma PT, misalnya penelitian bersama, tukar-menukar dosen dan mahasiswa, penyelenggaraan seminar bersama, dll.</w:t>
            </w:r>
          </w:p>
          <w:p w:rsidR="00F9570F" w:rsidRPr="00F9570F" w:rsidRDefault="00F9570F" w:rsidP="00F9570F">
            <w:pPr>
              <w:jc w:val="both"/>
              <w:rPr>
                <w:rFonts w:ascii="Arial" w:hAnsi="Arial" w:cs="Arial"/>
                <w:lang w:val="id-ID"/>
              </w:rPr>
            </w:pPr>
          </w:p>
          <w:p w:rsidR="00F9570F" w:rsidRDefault="00F9570F" w:rsidP="00F9570F">
            <w:pPr>
              <w:jc w:val="both"/>
              <w:rPr>
                <w:rFonts w:ascii="Arial" w:hAnsi="Arial" w:cs="Arial"/>
                <w:lang w:val="id-ID"/>
              </w:rPr>
            </w:pPr>
            <w:r>
              <w:rPr>
                <w:rFonts w:ascii="Arial" w:hAnsi="Arial" w:cs="Arial"/>
                <w:lang w:val="id-ID"/>
              </w:rPr>
              <w:t>Tuliskan pada:</w:t>
            </w:r>
          </w:p>
          <w:p w:rsidR="00A143B6" w:rsidRPr="00585ED0" w:rsidRDefault="00A143B6" w:rsidP="00A143B6">
            <w:pPr>
              <w:numPr>
                <w:ilvl w:val="0"/>
                <w:numId w:val="65"/>
              </w:numPr>
              <w:ind w:left="382"/>
              <w:jc w:val="both"/>
              <w:rPr>
                <w:rFonts w:ascii="Arial" w:hAnsi="Arial" w:cs="Arial"/>
                <w:lang w:val="nb-NO"/>
              </w:rPr>
            </w:pPr>
            <w:r>
              <w:rPr>
                <w:rFonts w:ascii="Arial" w:hAnsi="Arial" w:cs="Arial"/>
                <w:lang w:val="id-ID"/>
              </w:rPr>
              <w:t>k</w:t>
            </w:r>
            <w:r w:rsidRPr="00585ED0">
              <w:rPr>
                <w:rFonts w:ascii="Arial" w:hAnsi="Arial" w:cs="Arial"/>
                <w:lang w:val="id-ID"/>
              </w:rPr>
              <w:t>olom (1), nomor urut</w:t>
            </w:r>
            <w:r>
              <w:rPr>
                <w:rFonts w:ascii="Arial" w:hAnsi="Arial" w:cs="Arial"/>
                <w:lang w:val="id-ID"/>
              </w:rPr>
              <w:t>;</w:t>
            </w:r>
          </w:p>
          <w:p w:rsidR="00A143B6" w:rsidRPr="00585ED0" w:rsidRDefault="00A143B6" w:rsidP="00A143B6">
            <w:pPr>
              <w:numPr>
                <w:ilvl w:val="0"/>
                <w:numId w:val="65"/>
              </w:numPr>
              <w:ind w:left="382"/>
              <w:jc w:val="both"/>
              <w:rPr>
                <w:rFonts w:ascii="Arial" w:hAnsi="Arial" w:cs="Arial"/>
                <w:lang w:val="nb-NO"/>
              </w:rPr>
            </w:pPr>
            <w:r>
              <w:rPr>
                <w:rFonts w:ascii="Arial" w:hAnsi="Arial" w:cs="Arial"/>
                <w:lang w:val="id-ID"/>
              </w:rPr>
              <w:t>k</w:t>
            </w:r>
            <w:r w:rsidRPr="00585ED0">
              <w:rPr>
                <w:rFonts w:ascii="Arial" w:hAnsi="Arial" w:cs="Arial"/>
                <w:lang w:val="id-ID"/>
              </w:rPr>
              <w:t>olom (2), nama instansi</w:t>
            </w:r>
            <w:r>
              <w:rPr>
                <w:rFonts w:ascii="Arial" w:hAnsi="Arial" w:cs="Arial"/>
                <w:lang w:val="id-ID"/>
              </w:rPr>
              <w:t>;</w:t>
            </w:r>
          </w:p>
          <w:p w:rsidR="00A143B6" w:rsidRPr="00585ED0" w:rsidRDefault="00A143B6" w:rsidP="00A143B6">
            <w:pPr>
              <w:numPr>
                <w:ilvl w:val="0"/>
                <w:numId w:val="65"/>
              </w:numPr>
              <w:ind w:left="382"/>
              <w:jc w:val="both"/>
              <w:rPr>
                <w:rFonts w:ascii="Arial" w:hAnsi="Arial" w:cs="Arial"/>
                <w:lang w:val="nb-NO"/>
              </w:rPr>
            </w:pPr>
            <w:r>
              <w:rPr>
                <w:rFonts w:ascii="Arial" w:hAnsi="Arial" w:cs="Arial"/>
                <w:lang w:val="id-ID"/>
              </w:rPr>
              <w:t>k</w:t>
            </w:r>
            <w:r w:rsidRPr="00585ED0">
              <w:rPr>
                <w:rFonts w:ascii="Arial" w:hAnsi="Arial" w:cs="Arial"/>
                <w:lang w:val="id-ID"/>
              </w:rPr>
              <w:t>olom (3), jenis kegiatan</w:t>
            </w:r>
            <w:r>
              <w:rPr>
                <w:rFonts w:ascii="Arial" w:hAnsi="Arial" w:cs="Arial"/>
                <w:lang w:val="id-ID"/>
              </w:rPr>
              <w:t>;</w:t>
            </w:r>
          </w:p>
          <w:p w:rsidR="00A143B6" w:rsidRPr="00585ED0" w:rsidRDefault="00A143B6" w:rsidP="00A143B6">
            <w:pPr>
              <w:numPr>
                <w:ilvl w:val="0"/>
                <w:numId w:val="65"/>
              </w:numPr>
              <w:ind w:left="382"/>
              <w:jc w:val="both"/>
              <w:rPr>
                <w:rFonts w:ascii="Arial" w:hAnsi="Arial" w:cs="Arial"/>
                <w:lang w:val="nb-NO"/>
              </w:rPr>
            </w:pPr>
            <w:r>
              <w:rPr>
                <w:rFonts w:ascii="Arial" w:hAnsi="Arial" w:cs="Arial"/>
                <w:lang w:val="id-ID"/>
              </w:rPr>
              <w:t>k</w:t>
            </w:r>
            <w:r w:rsidRPr="00585ED0">
              <w:rPr>
                <w:rFonts w:ascii="Arial" w:hAnsi="Arial" w:cs="Arial"/>
                <w:lang w:val="id-ID"/>
              </w:rPr>
              <w:t xml:space="preserve">olom (4), </w:t>
            </w:r>
            <w:r>
              <w:rPr>
                <w:rFonts w:ascii="Arial" w:hAnsi="Arial" w:cs="Arial"/>
                <w:lang w:val="id-ID"/>
              </w:rPr>
              <w:t xml:space="preserve">kurun waktu </w:t>
            </w:r>
            <w:r w:rsidRPr="00585ED0">
              <w:rPr>
                <w:rFonts w:ascii="Arial" w:hAnsi="Arial" w:cs="Arial"/>
                <w:lang w:val="id-ID"/>
              </w:rPr>
              <w:t>kerjasama mulai</w:t>
            </w:r>
            <w:r>
              <w:rPr>
                <w:rFonts w:ascii="Arial" w:hAnsi="Arial" w:cs="Arial"/>
                <w:lang w:val="id-ID"/>
              </w:rPr>
              <w:t>;</w:t>
            </w:r>
            <w:r w:rsidRPr="00585ED0">
              <w:rPr>
                <w:rFonts w:ascii="Arial" w:hAnsi="Arial" w:cs="Arial"/>
                <w:lang w:val="id-ID"/>
              </w:rPr>
              <w:t xml:space="preserve"> </w:t>
            </w:r>
          </w:p>
          <w:p w:rsidR="00A143B6" w:rsidRPr="00585ED0" w:rsidRDefault="00A143B6" w:rsidP="00A143B6">
            <w:pPr>
              <w:numPr>
                <w:ilvl w:val="0"/>
                <w:numId w:val="65"/>
              </w:numPr>
              <w:ind w:left="382"/>
              <w:jc w:val="both"/>
              <w:rPr>
                <w:rFonts w:ascii="Arial" w:hAnsi="Arial" w:cs="Arial"/>
                <w:lang w:val="nb-NO"/>
              </w:rPr>
            </w:pPr>
            <w:r>
              <w:rPr>
                <w:rFonts w:ascii="Arial" w:hAnsi="Arial" w:cs="Arial"/>
                <w:lang w:val="id-ID"/>
              </w:rPr>
              <w:t>k</w:t>
            </w:r>
            <w:r w:rsidRPr="00585ED0">
              <w:rPr>
                <w:rFonts w:ascii="Arial" w:hAnsi="Arial" w:cs="Arial"/>
                <w:lang w:val="id-ID"/>
              </w:rPr>
              <w:t xml:space="preserve">olom (5), </w:t>
            </w:r>
            <w:r>
              <w:rPr>
                <w:rFonts w:ascii="Arial" w:hAnsi="Arial" w:cs="Arial"/>
                <w:lang w:val="id-ID"/>
              </w:rPr>
              <w:t xml:space="preserve">kurun waktu </w:t>
            </w:r>
            <w:r w:rsidRPr="00585ED0">
              <w:rPr>
                <w:rFonts w:ascii="Arial" w:hAnsi="Arial" w:cs="Arial"/>
                <w:lang w:val="id-ID"/>
              </w:rPr>
              <w:t>kerjasama berakhir</w:t>
            </w:r>
            <w:r>
              <w:rPr>
                <w:rFonts w:ascii="Arial" w:hAnsi="Arial" w:cs="Arial"/>
                <w:lang w:val="id-ID"/>
              </w:rPr>
              <w:t>;</w:t>
            </w:r>
          </w:p>
          <w:p w:rsidR="00C556A7" w:rsidRPr="00585ED0" w:rsidRDefault="00A143B6" w:rsidP="00A143B6">
            <w:pPr>
              <w:numPr>
                <w:ilvl w:val="0"/>
                <w:numId w:val="65"/>
              </w:numPr>
              <w:ind w:left="382"/>
              <w:jc w:val="both"/>
              <w:rPr>
                <w:rFonts w:ascii="Arial" w:hAnsi="Arial" w:cs="Arial"/>
                <w:lang w:val="nb-NO"/>
              </w:rPr>
            </w:pPr>
            <w:r>
              <w:rPr>
                <w:rFonts w:ascii="Arial" w:hAnsi="Arial" w:cs="Arial"/>
                <w:lang w:val="id-ID"/>
              </w:rPr>
              <w:t>k</w:t>
            </w:r>
            <w:r w:rsidRPr="00585ED0">
              <w:rPr>
                <w:rFonts w:ascii="Arial" w:hAnsi="Arial" w:cs="Arial"/>
                <w:lang w:val="id-ID"/>
              </w:rPr>
              <w:t>olom (6), manfaat yang diperoleh dari kerjasama</w:t>
            </w:r>
            <w:r>
              <w:rPr>
                <w:rFonts w:ascii="Arial" w:hAnsi="Arial" w:cs="Arial"/>
                <w:lang w:val="id-ID"/>
              </w:rPr>
              <w:t>.</w:t>
            </w:r>
          </w:p>
        </w:tc>
      </w:tr>
    </w:tbl>
    <w:p w:rsidR="00C556A7" w:rsidRPr="00585ED0" w:rsidRDefault="00C556A7" w:rsidP="00C556A7">
      <w:pPr>
        <w:rPr>
          <w:rFonts w:ascii="Arial" w:hAnsi="Arial" w:cs="Arial"/>
        </w:rPr>
      </w:pPr>
    </w:p>
    <w:p w:rsidR="004009A6" w:rsidRDefault="004009A6">
      <w:pPr>
        <w:rPr>
          <w:rFonts w:ascii="Arial" w:hAnsi="Arial" w:cs="Arial"/>
          <w:lang w:val="fi-FI"/>
        </w:rPr>
      </w:pPr>
      <w:r>
        <w:rPr>
          <w:rFonts w:ascii="Arial" w:hAnsi="Arial" w:cs="Arial"/>
          <w:lang w:val="fi-FI"/>
        </w:rPr>
        <w:br w:type="page"/>
      </w:r>
    </w:p>
    <w:p w:rsidR="00CC32B7" w:rsidRPr="004945B7" w:rsidRDefault="00CC32B7" w:rsidP="00CC32B7">
      <w:pPr>
        <w:ind w:left="540" w:hanging="540"/>
        <w:rPr>
          <w:rFonts w:ascii="Arial" w:hAnsi="Arial" w:cs="Arial"/>
          <w:b/>
          <w:lang w:val="id-ID"/>
        </w:rPr>
      </w:pPr>
      <w:r w:rsidRPr="004945B7">
        <w:rPr>
          <w:rFonts w:ascii="Arial" w:hAnsi="Arial" w:cs="Arial"/>
          <w:b/>
          <w:lang w:val="fi-FI"/>
        </w:rPr>
        <w:lastRenderedPageBreak/>
        <w:t xml:space="preserve">V.  </w:t>
      </w:r>
      <w:r w:rsidRPr="004945B7">
        <w:rPr>
          <w:rFonts w:ascii="Arial" w:hAnsi="Arial" w:cs="Arial"/>
          <w:b/>
          <w:lang w:val="fi-FI"/>
        </w:rPr>
        <w:tab/>
        <w:t xml:space="preserve">PETUNJUK PENGISIAN BORANG  UNIT PENGELOLA PROGRAM STUDI </w:t>
      </w:r>
      <w:r w:rsidRPr="004945B7">
        <w:rPr>
          <w:rFonts w:ascii="Arial" w:hAnsi="Arial" w:cs="Arial"/>
          <w:b/>
          <w:lang w:val="id-ID"/>
        </w:rPr>
        <w:t>KE</w:t>
      </w:r>
      <w:r w:rsidRPr="004945B7">
        <w:rPr>
          <w:rFonts w:ascii="Arial" w:hAnsi="Arial" w:cs="Arial"/>
          <w:b/>
          <w:lang w:val="fi-FI"/>
        </w:rPr>
        <w:t>DOKTER</w:t>
      </w:r>
      <w:r w:rsidRPr="004945B7">
        <w:rPr>
          <w:rFonts w:ascii="Arial" w:hAnsi="Arial" w:cs="Arial"/>
          <w:b/>
          <w:lang w:val="id-ID"/>
        </w:rPr>
        <w:t>AN HEWAN</w:t>
      </w:r>
      <w:r w:rsidRPr="004945B7">
        <w:rPr>
          <w:rFonts w:ascii="Arial" w:hAnsi="Arial" w:cs="Arial"/>
          <w:b/>
          <w:lang w:val="fi-FI"/>
        </w:rPr>
        <w:t xml:space="preserve"> (UP</w:t>
      </w:r>
      <w:r w:rsidRPr="004945B7">
        <w:rPr>
          <w:rFonts w:ascii="Arial" w:hAnsi="Arial" w:cs="Arial"/>
          <w:b/>
          <w:lang w:val="id-ID"/>
        </w:rPr>
        <w:t>P</w:t>
      </w:r>
      <w:r w:rsidRPr="004945B7">
        <w:rPr>
          <w:rFonts w:ascii="Arial" w:hAnsi="Arial" w:cs="Arial"/>
          <w:b/>
          <w:lang w:val="fi-FI"/>
        </w:rPr>
        <w:t>S</w:t>
      </w:r>
      <w:r w:rsidRPr="004945B7">
        <w:rPr>
          <w:rFonts w:ascii="Arial" w:hAnsi="Arial" w:cs="Arial"/>
          <w:b/>
          <w:lang w:val="id-ID"/>
        </w:rPr>
        <w:t>KH</w:t>
      </w:r>
      <w:r w:rsidRPr="004945B7">
        <w:rPr>
          <w:rFonts w:ascii="Arial" w:hAnsi="Arial" w:cs="Arial"/>
          <w:b/>
          <w:lang w:val="fi-FI"/>
        </w:rPr>
        <w:t>)</w:t>
      </w:r>
    </w:p>
    <w:p w:rsidR="00CC32B7" w:rsidRPr="00585ED0" w:rsidRDefault="00CC32B7" w:rsidP="00CC32B7">
      <w:pPr>
        <w:jc w:val="center"/>
        <w:rPr>
          <w:rFonts w:ascii="Arial" w:hAnsi="Arial" w:cs="Arial"/>
          <w:lang w:val="fi-FI"/>
        </w:rPr>
      </w:pPr>
    </w:p>
    <w:p w:rsidR="00CC32B7" w:rsidRPr="00585ED0" w:rsidRDefault="00CC32B7" w:rsidP="00CC32B7">
      <w:pPr>
        <w:jc w:val="both"/>
        <w:rPr>
          <w:rFonts w:ascii="Arial" w:hAnsi="Arial" w:cs="Arial"/>
          <w:lang w:val="nb-NO"/>
        </w:rPr>
      </w:pPr>
      <w:r w:rsidRPr="00585ED0">
        <w:rPr>
          <w:rFonts w:ascii="Arial" w:hAnsi="Arial" w:cs="Arial"/>
          <w:lang w:val="nb-NO"/>
        </w:rPr>
        <w:t xml:space="preserve">Identitas diisi dengan nama perguruan tinggi (PT) yang bersangkutan. Tanggal pendirian PT diisi dengan tanggal yang tertera pada SK pendirian PT yang ditandatangani oleh pejabat </w:t>
      </w:r>
      <w:r w:rsidR="004009A6">
        <w:rPr>
          <w:rFonts w:ascii="Arial" w:hAnsi="Arial" w:cs="Arial"/>
          <w:lang w:val="nb-NO"/>
        </w:rPr>
        <w:t>Kementerian Pendidikan dan Kebudayaan</w:t>
      </w:r>
      <w:r w:rsidRPr="00585ED0">
        <w:rPr>
          <w:rFonts w:ascii="Arial" w:hAnsi="Arial" w:cs="Arial"/>
          <w:lang w:val="nb-NO"/>
        </w:rPr>
        <w:t>, Departemen Teknis atau Lembaga terkait.</w:t>
      </w:r>
    </w:p>
    <w:p w:rsidR="00CC32B7" w:rsidRPr="00585ED0" w:rsidRDefault="00CC32B7" w:rsidP="00CC32B7">
      <w:pPr>
        <w:jc w:val="both"/>
        <w:rPr>
          <w:rFonts w:ascii="Arial" w:hAnsi="Arial" w:cs="Arial"/>
          <w:lang w:val="nb-NO"/>
        </w:rPr>
      </w:pPr>
    </w:p>
    <w:p w:rsidR="00CC32B7" w:rsidRPr="00585ED0" w:rsidRDefault="00CC32B7" w:rsidP="00CC32B7">
      <w:pPr>
        <w:jc w:val="both"/>
        <w:rPr>
          <w:rFonts w:ascii="Arial" w:hAnsi="Arial" w:cs="Arial"/>
          <w:lang w:val="id-ID"/>
        </w:rPr>
      </w:pPr>
      <w:r w:rsidRPr="00585ED0">
        <w:rPr>
          <w:rFonts w:ascii="Arial" w:hAnsi="Arial" w:cs="Arial"/>
          <w:lang w:val="nb-NO"/>
        </w:rPr>
        <w:t xml:space="preserve">Borang  ini diisi oleh Unit Pengelola Program Studi </w:t>
      </w:r>
      <w:r w:rsidRPr="00585ED0">
        <w:rPr>
          <w:rFonts w:ascii="Arial" w:hAnsi="Arial" w:cs="Arial"/>
          <w:lang w:val="id-ID"/>
        </w:rPr>
        <w:t>Ked</w:t>
      </w:r>
      <w:r w:rsidRPr="00585ED0">
        <w:rPr>
          <w:rFonts w:ascii="Arial" w:hAnsi="Arial" w:cs="Arial"/>
          <w:lang w:val="nb-NO"/>
        </w:rPr>
        <w:t>okter</w:t>
      </w:r>
      <w:r w:rsidRPr="00585ED0">
        <w:rPr>
          <w:rFonts w:ascii="Arial" w:hAnsi="Arial" w:cs="Arial"/>
          <w:lang w:val="id-ID"/>
        </w:rPr>
        <w:t>an</w:t>
      </w:r>
      <w:r w:rsidRPr="00585ED0">
        <w:rPr>
          <w:rFonts w:ascii="Arial" w:hAnsi="Arial" w:cs="Arial"/>
          <w:lang w:val="nb-NO"/>
        </w:rPr>
        <w:t xml:space="preserve"> </w:t>
      </w:r>
      <w:r w:rsidRPr="00585ED0">
        <w:rPr>
          <w:rFonts w:ascii="Arial" w:hAnsi="Arial" w:cs="Arial"/>
          <w:lang w:val="id-ID"/>
        </w:rPr>
        <w:t>H</w:t>
      </w:r>
      <w:r w:rsidRPr="00585ED0">
        <w:rPr>
          <w:rFonts w:ascii="Arial" w:hAnsi="Arial" w:cs="Arial"/>
          <w:lang w:val="nb-NO"/>
        </w:rPr>
        <w:t>ewan (UPPSKH).</w:t>
      </w:r>
      <w:r w:rsidRPr="00585ED0">
        <w:rPr>
          <w:rFonts w:ascii="Arial" w:hAnsi="Arial" w:cs="Arial"/>
          <w:b/>
          <w:lang w:val="nb-NO"/>
        </w:rPr>
        <w:t xml:space="preserve">  </w:t>
      </w:r>
      <w:r w:rsidRPr="00585ED0">
        <w:rPr>
          <w:rFonts w:ascii="Arial" w:hAnsi="Arial" w:cs="Arial"/>
          <w:lang w:val="nb-NO"/>
        </w:rPr>
        <w:t>Unit pengelola adalah</w:t>
      </w:r>
      <w:r w:rsidRPr="00585ED0">
        <w:rPr>
          <w:rFonts w:ascii="Arial" w:hAnsi="Arial" w:cs="Arial"/>
          <w:b/>
          <w:lang w:val="nb-NO"/>
        </w:rPr>
        <w:t xml:space="preserve"> </w:t>
      </w:r>
      <w:r w:rsidRPr="00585ED0">
        <w:rPr>
          <w:rFonts w:ascii="Arial" w:hAnsi="Arial" w:cs="Arial"/>
          <w:lang w:val="nb-NO"/>
        </w:rPr>
        <w:t xml:space="preserve">lembaga yang melakukan fungsi manajemen (perencanaan, pengorganisasian, pengembangan staf, pengawasan, pengarahan, representasi, dan penganggaran) terutama dalam rangka </w:t>
      </w:r>
      <w:r w:rsidRPr="00585ED0">
        <w:rPr>
          <w:rFonts w:ascii="Arial" w:hAnsi="Arial" w:cs="Arial"/>
          <w:i/>
          <w:lang w:val="nb-NO"/>
        </w:rPr>
        <w:t xml:space="preserve">resource deployment and mobilization, </w:t>
      </w:r>
      <w:r w:rsidRPr="00585ED0">
        <w:rPr>
          <w:rFonts w:ascii="Arial" w:hAnsi="Arial" w:cs="Arial"/>
          <w:lang w:val="nb-NO"/>
        </w:rPr>
        <w:t xml:space="preserve">untuk penjaminan mutu program studi.  </w:t>
      </w:r>
      <w:r w:rsidRPr="00585ED0">
        <w:rPr>
          <w:rFonts w:ascii="Arial" w:hAnsi="Arial" w:cs="Arial"/>
          <w:lang w:val="sv-SE"/>
        </w:rPr>
        <w:t xml:space="preserve">Untuk institusi yang berstatus universitas, borang  diisi oleh fakultas; bagi  program studi yang masih di bawah asuhan fakultas kedokteran, maka diisi oleh fakultas kedokteran.  </w:t>
      </w:r>
    </w:p>
    <w:p w:rsidR="00CC32B7" w:rsidRPr="00585ED0" w:rsidRDefault="00CC32B7" w:rsidP="00CC32B7">
      <w:pPr>
        <w:jc w:val="both"/>
        <w:rPr>
          <w:rFonts w:ascii="Arial" w:hAnsi="Arial" w:cs="Arial"/>
          <w:lang w:val="id-ID"/>
        </w:rPr>
      </w:pPr>
    </w:p>
    <w:p w:rsidR="00CC32B7" w:rsidRPr="00585ED0" w:rsidRDefault="00CC32B7" w:rsidP="00CC32B7">
      <w:pPr>
        <w:jc w:val="both"/>
        <w:rPr>
          <w:rFonts w:ascii="Arial" w:hAnsi="Arial" w:cs="Arial"/>
          <w:lang w:val="sv-SE"/>
        </w:rPr>
      </w:pPr>
      <w:r w:rsidRPr="00585ED0">
        <w:rPr>
          <w:rFonts w:ascii="Arial" w:hAnsi="Arial" w:cs="Arial"/>
          <w:lang w:val="sv-SE"/>
        </w:rPr>
        <w:t xml:space="preserve">Tuliskan nama-nama PS berikut jenjang pendidikannya yang dikelola oleh </w:t>
      </w:r>
      <w:r w:rsidRPr="00585ED0">
        <w:rPr>
          <w:rFonts w:ascii="Arial" w:hAnsi="Arial" w:cs="Arial"/>
          <w:lang w:val="id-ID"/>
        </w:rPr>
        <w:t>UPPSKH</w:t>
      </w:r>
      <w:r w:rsidRPr="00585ED0">
        <w:rPr>
          <w:rFonts w:ascii="Arial" w:hAnsi="Arial" w:cs="Arial"/>
          <w:lang w:val="sv-SE"/>
        </w:rPr>
        <w:t xml:space="preserve"> pada tempat yang disediakan.</w:t>
      </w:r>
    </w:p>
    <w:p w:rsidR="00CC32B7" w:rsidRPr="00585ED0" w:rsidRDefault="00CC32B7" w:rsidP="00CC32B7">
      <w:pPr>
        <w:jc w:val="both"/>
        <w:rPr>
          <w:rFonts w:ascii="Arial" w:hAnsi="Arial" w:cs="Arial"/>
          <w:lang w:val="sv-SE"/>
        </w:rPr>
      </w:pPr>
    </w:p>
    <w:p w:rsidR="00CC32B7" w:rsidRPr="00585ED0" w:rsidRDefault="00CC32B7" w:rsidP="00CC32B7">
      <w:pPr>
        <w:jc w:val="both"/>
        <w:rPr>
          <w:rFonts w:ascii="Arial" w:hAnsi="Arial" w:cs="Arial"/>
          <w:lang w:val="sv-SE"/>
        </w:rPr>
      </w:pPr>
      <w:r w:rsidRPr="00585ED0">
        <w:rPr>
          <w:rFonts w:ascii="Arial" w:hAnsi="Arial" w:cs="Arial"/>
          <w:lang w:val="sv-SE"/>
        </w:rPr>
        <w:t>Identitas pengisi borang diisi dengan nama, NIP, NIDN (Nomor Induk Dosen Nasional), atau Nomor Induk (NI) sejenisnya dan jabatan struktural pengisi borang, serta tanggal pengisian borang</w:t>
      </w:r>
      <w:r w:rsidRPr="00585ED0">
        <w:rPr>
          <w:rFonts w:ascii="Arial" w:hAnsi="Arial" w:cs="Arial"/>
          <w:lang w:val="id-ID"/>
        </w:rPr>
        <w:t>.</w:t>
      </w:r>
      <w:r w:rsidRPr="00585ED0">
        <w:rPr>
          <w:rFonts w:ascii="Arial" w:hAnsi="Arial" w:cs="Arial"/>
          <w:lang w:val="sv-SE"/>
        </w:rPr>
        <w:t xml:space="preserve"> </w:t>
      </w:r>
    </w:p>
    <w:p w:rsidR="00CC32B7" w:rsidRPr="00585ED0" w:rsidRDefault="00CC32B7" w:rsidP="00CC32B7">
      <w:pPr>
        <w:jc w:val="both"/>
        <w:rPr>
          <w:rFonts w:ascii="Arial" w:hAnsi="Arial" w:cs="Arial"/>
          <w:lang w:val="sv-SE"/>
        </w:rPr>
      </w:pPr>
    </w:p>
    <w:p w:rsidR="00CC32B7" w:rsidRPr="00585ED0" w:rsidRDefault="00CC32B7" w:rsidP="00CC32B7">
      <w:pPr>
        <w:pStyle w:val="BodyText2"/>
        <w:rPr>
          <w:rFonts w:cs="Arial"/>
          <w:b/>
          <w:szCs w:val="24"/>
          <w:lang w:val="sv-SE"/>
        </w:rPr>
      </w:pPr>
      <w:r w:rsidRPr="00585ED0">
        <w:rPr>
          <w:rFonts w:cs="Arial"/>
          <w:szCs w:val="24"/>
          <w:lang w:val="sv-SE"/>
        </w:rPr>
        <w:t xml:space="preserve">Penjelasan mengenai cara mengisi atau menjawab setiap butir isian/pertanyaan borang </w:t>
      </w:r>
      <w:r w:rsidRPr="00585ED0">
        <w:rPr>
          <w:rFonts w:cs="Arial"/>
          <w:szCs w:val="24"/>
          <w:lang w:val="id-ID"/>
        </w:rPr>
        <w:t>u</w:t>
      </w:r>
      <w:r w:rsidRPr="00585ED0">
        <w:rPr>
          <w:rFonts w:cs="Arial"/>
          <w:szCs w:val="24"/>
          <w:lang w:val="sv-SE"/>
        </w:rPr>
        <w:t xml:space="preserve">nit pengelola program </w:t>
      </w:r>
      <w:r w:rsidR="00F0077A">
        <w:rPr>
          <w:rFonts w:cs="Arial"/>
          <w:szCs w:val="24"/>
          <w:lang w:val="sv-SE"/>
        </w:rPr>
        <w:t>studi kedokteran hewan</w:t>
      </w:r>
      <w:r w:rsidRPr="00585ED0">
        <w:rPr>
          <w:rFonts w:cs="Arial"/>
          <w:szCs w:val="24"/>
          <w:lang w:val="sv-SE"/>
        </w:rPr>
        <w:t>, disajikan dalam tabel berikut ini sesuai dengan nomor butir borang  dan nomor kolom,</w:t>
      </w:r>
      <w:r w:rsidR="00305741">
        <w:rPr>
          <w:rFonts w:cs="Arial"/>
          <w:szCs w:val="24"/>
          <w:lang w:val="id-ID"/>
        </w:rPr>
        <w:t xml:space="preserve"> </w:t>
      </w:r>
      <w:r w:rsidRPr="00585ED0">
        <w:rPr>
          <w:rFonts w:cs="Arial"/>
          <w:szCs w:val="24"/>
          <w:lang w:val="sv-SE"/>
        </w:rPr>
        <w:t>bagi butir yang menggunakan tabel.</w:t>
      </w:r>
    </w:p>
    <w:p w:rsidR="00CC32B7" w:rsidRPr="00585ED0" w:rsidRDefault="00CC32B7" w:rsidP="00CC32B7">
      <w:pPr>
        <w:jc w:val="both"/>
        <w:rPr>
          <w:rFonts w:ascii="Arial" w:hAnsi="Arial" w:cs="Arial"/>
          <w:bCs/>
          <w:lang w:val="sv-SE"/>
        </w:rPr>
      </w:pPr>
    </w:p>
    <w:p w:rsidR="00CC32B7" w:rsidRPr="00585ED0" w:rsidRDefault="00CC32B7" w:rsidP="00CC32B7">
      <w:pPr>
        <w:jc w:val="both"/>
        <w:rPr>
          <w:rFonts w:ascii="Arial" w:hAnsi="Arial" w:cs="Arial"/>
          <w:lang w:val="sv-SE"/>
        </w:rPr>
      </w:pPr>
    </w:p>
    <w:p w:rsidR="00CC32B7" w:rsidRPr="00585ED0" w:rsidRDefault="00CC32B7" w:rsidP="00CC32B7">
      <w:pPr>
        <w:pStyle w:val="Heading1"/>
        <w:ind w:left="1620" w:hanging="1620"/>
        <w:jc w:val="left"/>
        <w:rPr>
          <w:rFonts w:ascii="Arial" w:hAnsi="Arial" w:cs="Arial"/>
          <w:caps/>
          <w:color w:val="000000"/>
          <w:lang w:val="id-ID"/>
        </w:rPr>
      </w:pPr>
      <w:r w:rsidRPr="00585ED0">
        <w:rPr>
          <w:rFonts w:ascii="Arial" w:hAnsi="Arial" w:cs="Arial"/>
        </w:rPr>
        <w:t xml:space="preserve">STANDAR 1.  </w:t>
      </w:r>
      <w:r w:rsidRPr="00585ED0">
        <w:rPr>
          <w:rFonts w:ascii="Arial" w:hAnsi="Arial" w:cs="Arial"/>
          <w:caps/>
          <w:color w:val="000000"/>
        </w:rPr>
        <w:t>Visi, Misi, Tujuan dan Sasaran</w:t>
      </w:r>
      <w:r w:rsidRPr="00585ED0">
        <w:rPr>
          <w:rFonts w:ascii="Arial" w:hAnsi="Arial" w:cs="Arial"/>
          <w:caps/>
          <w:color w:val="000000"/>
          <w:lang w:val="id-ID"/>
        </w:rPr>
        <w:t>, serta strategi PENCAPAIAN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C32B7" w:rsidRPr="00585ED0" w:rsidTr="00C83867">
        <w:trPr>
          <w:tblHeader/>
        </w:trPr>
        <w:tc>
          <w:tcPr>
            <w:tcW w:w="918"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Panduan Pengisian</w:t>
            </w:r>
          </w:p>
        </w:tc>
      </w:tr>
      <w:tr w:rsidR="00CC32B7" w:rsidRPr="00585ED0" w:rsidTr="00B145D4">
        <w:tc>
          <w:tcPr>
            <w:tcW w:w="918" w:type="dxa"/>
            <w:tcBorders>
              <w:top w:val="nil"/>
              <w:bottom w:val="nil"/>
            </w:tcBorders>
          </w:tcPr>
          <w:p w:rsidR="00CC32B7" w:rsidRPr="00585ED0" w:rsidRDefault="00CC32B7" w:rsidP="00CD744D">
            <w:pPr>
              <w:jc w:val="center"/>
              <w:rPr>
                <w:rFonts w:ascii="Arial" w:hAnsi="Arial" w:cs="Arial"/>
                <w:lang w:val="id-ID"/>
              </w:rPr>
            </w:pPr>
            <w:r w:rsidRPr="00585ED0">
              <w:rPr>
                <w:rFonts w:ascii="Arial" w:hAnsi="Arial" w:cs="Arial"/>
              </w:rPr>
              <w:t>1.1</w:t>
            </w:r>
            <w:r w:rsidRPr="00585ED0">
              <w:rPr>
                <w:rFonts w:ascii="Arial" w:hAnsi="Arial" w:cs="Arial"/>
                <w:lang w:val="id-ID"/>
              </w:rPr>
              <w:t>.1</w:t>
            </w:r>
          </w:p>
        </w:tc>
        <w:tc>
          <w:tcPr>
            <w:tcW w:w="1209" w:type="dxa"/>
            <w:tcBorders>
              <w:top w:val="nil"/>
              <w:bottom w:val="nil"/>
            </w:tcBorders>
          </w:tcPr>
          <w:p w:rsidR="00CC32B7" w:rsidRPr="00585ED0" w:rsidRDefault="00CC32B7" w:rsidP="00CD744D">
            <w:pPr>
              <w:jc w:val="center"/>
              <w:rPr>
                <w:rFonts w:ascii="Arial" w:hAnsi="Arial" w:cs="Arial"/>
              </w:rPr>
            </w:pPr>
          </w:p>
        </w:tc>
        <w:tc>
          <w:tcPr>
            <w:tcW w:w="6945" w:type="dxa"/>
            <w:tcBorders>
              <w:top w:val="nil"/>
              <w:bottom w:val="nil"/>
            </w:tcBorders>
          </w:tcPr>
          <w:p w:rsidR="00CC32B7" w:rsidRPr="00585ED0" w:rsidRDefault="00CC32B7" w:rsidP="001C02FF">
            <w:pPr>
              <w:jc w:val="both"/>
              <w:rPr>
                <w:rFonts w:ascii="Arial" w:hAnsi="Arial" w:cs="Arial"/>
                <w:lang w:val="id-ID"/>
              </w:rPr>
            </w:pPr>
            <w:r w:rsidRPr="00585ED0">
              <w:rPr>
                <w:rFonts w:ascii="Arial" w:hAnsi="Arial" w:cs="Arial"/>
              </w:rPr>
              <w:t xml:space="preserve">Uraikan mekanisme penyusunan visi, misi, tujuan dan sasaran di tingkat </w:t>
            </w:r>
            <w:r w:rsidRPr="00585ED0">
              <w:rPr>
                <w:rFonts w:ascii="Arial" w:hAnsi="Arial" w:cs="Arial"/>
                <w:lang w:val="sv-SE"/>
              </w:rPr>
              <w:t>UPPSKH</w:t>
            </w:r>
            <w:r w:rsidRPr="00585ED0">
              <w:rPr>
                <w:rFonts w:ascii="Arial" w:hAnsi="Arial" w:cs="Arial"/>
              </w:rPr>
              <w:t xml:space="preserve"> serta pihak-pihak yang dilibatkan</w:t>
            </w:r>
            <w:r w:rsidRPr="00585ED0">
              <w:rPr>
                <w:rFonts w:ascii="Arial" w:hAnsi="Arial" w:cs="Arial"/>
                <w:lang w:val="id-ID"/>
              </w:rPr>
              <w:t>, pada tempat yang telah disediakan.</w:t>
            </w:r>
          </w:p>
          <w:p w:rsidR="00CC32B7" w:rsidRPr="00585ED0" w:rsidRDefault="00CC32B7" w:rsidP="001C02FF">
            <w:pPr>
              <w:jc w:val="both"/>
              <w:rPr>
                <w:rFonts w:ascii="Arial" w:hAnsi="Arial" w:cs="Arial"/>
              </w:rPr>
            </w:pPr>
          </w:p>
          <w:p w:rsidR="00CC32B7" w:rsidRPr="00585ED0" w:rsidRDefault="00CC32B7" w:rsidP="001C02FF">
            <w:pPr>
              <w:jc w:val="both"/>
              <w:rPr>
                <w:rFonts w:ascii="Arial" w:hAnsi="Arial" w:cs="Arial"/>
                <w:lang w:val="id-ID"/>
              </w:rPr>
            </w:pPr>
            <w:r w:rsidRPr="00585ED0">
              <w:rPr>
                <w:rFonts w:ascii="Arial" w:hAnsi="Arial" w:cs="Arial"/>
                <w:lang w:val="id-ID"/>
              </w:rPr>
              <w:t>Tuliskan pada tempat yang telah disediakan:</w:t>
            </w:r>
          </w:p>
          <w:p w:rsidR="00CC32B7" w:rsidRPr="00585ED0" w:rsidRDefault="00CC32B7" w:rsidP="006D2F49">
            <w:pPr>
              <w:pStyle w:val="BodyTextIndent"/>
              <w:numPr>
                <w:ilvl w:val="0"/>
                <w:numId w:val="17"/>
              </w:numPr>
              <w:jc w:val="both"/>
              <w:rPr>
                <w:sz w:val="24"/>
                <w:szCs w:val="24"/>
                <w:lang w:val="fi-FI"/>
              </w:rPr>
            </w:pPr>
            <w:r w:rsidRPr="00585ED0">
              <w:rPr>
                <w:sz w:val="24"/>
                <w:szCs w:val="24"/>
                <w:lang w:val="fi-FI"/>
              </w:rPr>
              <w:t xml:space="preserve">Visi </w:t>
            </w:r>
            <w:r w:rsidRPr="00585ED0">
              <w:rPr>
                <w:sz w:val="24"/>
                <w:szCs w:val="24"/>
                <w:lang w:val="sv-SE"/>
              </w:rPr>
              <w:t>UPPSKH</w:t>
            </w:r>
            <w:r w:rsidRPr="00585ED0">
              <w:rPr>
                <w:sz w:val="24"/>
                <w:szCs w:val="24"/>
                <w:lang w:val="id-ID"/>
              </w:rPr>
              <w:t>. Visi</w:t>
            </w:r>
            <w:r w:rsidRPr="00585ED0">
              <w:rPr>
                <w:sz w:val="24"/>
                <w:szCs w:val="24"/>
                <w:lang w:val="fi-FI"/>
              </w:rPr>
              <w:t xml:space="preserve"> adalah pernyataan yang berorientasi ke masa depan tentang apa yang diharapkan oleh </w:t>
            </w:r>
            <w:r w:rsidRPr="00585ED0">
              <w:rPr>
                <w:sz w:val="24"/>
                <w:szCs w:val="24"/>
                <w:lang w:val="sv-SE"/>
              </w:rPr>
              <w:t>UPPSKH</w:t>
            </w:r>
          </w:p>
          <w:p w:rsidR="00CC32B7" w:rsidRPr="00585ED0" w:rsidRDefault="00CC32B7" w:rsidP="006D2F49">
            <w:pPr>
              <w:numPr>
                <w:ilvl w:val="0"/>
                <w:numId w:val="17"/>
              </w:numPr>
              <w:jc w:val="both"/>
              <w:rPr>
                <w:rFonts w:ascii="Arial" w:hAnsi="Arial" w:cs="Arial"/>
                <w:lang w:val="fi-FI"/>
              </w:rPr>
            </w:pPr>
            <w:r w:rsidRPr="00585ED0">
              <w:rPr>
                <w:rFonts w:ascii="Arial" w:hAnsi="Arial" w:cs="Arial"/>
                <w:lang w:val="fi-FI"/>
              </w:rPr>
              <w:t xml:space="preserve">Misi </w:t>
            </w:r>
            <w:r w:rsidRPr="00585ED0">
              <w:rPr>
                <w:rFonts w:ascii="Arial" w:hAnsi="Arial" w:cs="Arial"/>
                <w:lang w:val="id-ID"/>
              </w:rPr>
              <w:t xml:space="preserve">UPPSKH. </w:t>
            </w:r>
            <w:r w:rsidRPr="00585ED0">
              <w:rPr>
                <w:rFonts w:ascii="Arial" w:hAnsi="Arial" w:cs="Arial"/>
              </w:rPr>
              <w:t>Misi</w:t>
            </w:r>
            <w:r w:rsidRPr="00585ED0">
              <w:rPr>
                <w:rFonts w:ascii="Arial" w:hAnsi="Arial" w:cs="Arial"/>
                <w:lang w:val="id-ID"/>
              </w:rPr>
              <w:t xml:space="preserve"> </w:t>
            </w:r>
            <w:r w:rsidRPr="00585ED0">
              <w:rPr>
                <w:rFonts w:ascii="Arial" w:hAnsi="Arial" w:cs="Arial"/>
                <w:lang w:val="fi-FI"/>
              </w:rPr>
              <w:t xml:space="preserve">adalah deskripsi mengenai tugas, kewajiban, tanggung jawab, dan rencana tindakan yang dirumuskan sesuai dengan visi </w:t>
            </w:r>
            <w:r w:rsidR="00F0077A">
              <w:rPr>
                <w:rFonts w:ascii="Arial" w:hAnsi="Arial" w:cs="Arial"/>
                <w:lang w:val="fi-FI"/>
              </w:rPr>
              <w:t xml:space="preserve">UPPSKH </w:t>
            </w:r>
            <w:r w:rsidRPr="00585ED0">
              <w:rPr>
                <w:rFonts w:ascii="Arial" w:hAnsi="Arial" w:cs="Arial"/>
                <w:lang w:val="fi-FI"/>
              </w:rPr>
              <w:t xml:space="preserve">yang harus digunakan untuk pengembangan </w:t>
            </w:r>
            <w:r w:rsidR="006236BD">
              <w:rPr>
                <w:rFonts w:ascii="Arial" w:hAnsi="Arial" w:cs="Arial"/>
                <w:lang w:val="fi-FI"/>
              </w:rPr>
              <w:t>tridharma</w:t>
            </w:r>
            <w:r w:rsidR="004009A6">
              <w:rPr>
                <w:rFonts w:ascii="Arial" w:hAnsi="Arial" w:cs="Arial"/>
                <w:lang w:val="fi-FI"/>
              </w:rPr>
              <w:t xml:space="preserve"> PT</w:t>
            </w:r>
            <w:r w:rsidRPr="00585ED0">
              <w:rPr>
                <w:rFonts w:ascii="Arial" w:hAnsi="Arial" w:cs="Arial"/>
                <w:lang w:val="fi-FI"/>
              </w:rPr>
              <w:t>.</w:t>
            </w:r>
          </w:p>
          <w:p w:rsidR="00CC32B7" w:rsidRPr="00585ED0" w:rsidRDefault="00CC32B7" w:rsidP="006D2F49">
            <w:pPr>
              <w:pStyle w:val="BodyText2"/>
              <w:numPr>
                <w:ilvl w:val="0"/>
                <w:numId w:val="17"/>
              </w:numPr>
              <w:rPr>
                <w:rFonts w:cs="Arial"/>
                <w:szCs w:val="24"/>
                <w:lang w:val="fi-FI"/>
              </w:rPr>
            </w:pPr>
            <w:r w:rsidRPr="00585ED0">
              <w:rPr>
                <w:rFonts w:cs="Arial"/>
                <w:szCs w:val="24"/>
                <w:lang w:val="fi-FI"/>
              </w:rPr>
              <w:t xml:space="preserve">Tujuan </w:t>
            </w:r>
            <w:r w:rsidRPr="00585ED0">
              <w:rPr>
                <w:rFonts w:cs="Arial"/>
                <w:szCs w:val="24"/>
                <w:lang w:val="id-ID"/>
              </w:rPr>
              <w:t>UPPSKH. Tujuan</w:t>
            </w:r>
            <w:r w:rsidRPr="00585ED0">
              <w:rPr>
                <w:rFonts w:cs="Arial"/>
                <w:szCs w:val="24"/>
                <w:lang w:val="fi-FI"/>
              </w:rPr>
              <w:t xml:space="preserve"> adalah rumusan tentang hasil khusus </w:t>
            </w:r>
            <w:r w:rsidR="00F0077A">
              <w:rPr>
                <w:rFonts w:cs="Arial"/>
                <w:szCs w:val="24"/>
                <w:lang w:val="fi-FI"/>
              </w:rPr>
              <w:t>UPPSKH</w:t>
            </w:r>
            <w:r w:rsidRPr="00585ED0">
              <w:rPr>
                <w:rFonts w:cs="Arial"/>
                <w:szCs w:val="24"/>
                <w:lang w:val="fi-FI"/>
              </w:rPr>
              <w:t xml:space="preserve"> dalam bentuk profil kompetensi yang diharapkan dari lulusan sesuai dengan kebutuhan dan standar yang dituntut oleh </w:t>
            </w:r>
            <w:r w:rsidRPr="00585ED0">
              <w:rPr>
                <w:rFonts w:cs="Arial"/>
                <w:i/>
                <w:szCs w:val="24"/>
                <w:lang w:val="fi-FI"/>
              </w:rPr>
              <w:t>stakeholders</w:t>
            </w:r>
            <w:r w:rsidRPr="00585ED0">
              <w:rPr>
                <w:rFonts w:cs="Arial"/>
                <w:szCs w:val="24"/>
                <w:lang w:val="fi-FI"/>
              </w:rPr>
              <w:t xml:space="preserve"> internal dan </w:t>
            </w:r>
            <w:r w:rsidRPr="00585ED0">
              <w:rPr>
                <w:rFonts w:cs="Arial"/>
                <w:szCs w:val="24"/>
                <w:lang w:val="fi-FI"/>
              </w:rPr>
              <w:lastRenderedPageBreak/>
              <w:t xml:space="preserve">eksternal, termasuk tuntutan pasar kerja.  </w:t>
            </w:r>
          </w:p>
          <w:p w:rsidR="00CC32B7" w:rsidRPr="00585ED0" w:rsidRDefault="00CC32B7" w:rsidP="006D2F49">
            <w:pPr>
              <w:numPr>
                <w:ilvl w:val="0"/>
                <w:numId w:val="17"/>
              </w:numPr>
              <w:jc w:val="both"/>
              <w:rPr>
                <w:rFonts w:ascii="Arial" w:hAnsi="Arial" w:cs="Arial"/>
                <w:lang w:val="fi-FI"/>
              </w:rPr>
            </w:pPr>
            <w:r w:rsidRPr="00585ED0">
              <w:rPr>
                <w:rFonts w:ascii="Arial" w:hAnsi="Arial" w:cs="Arial"/>
                <w:lang w:val="fi-FI"/>
              </w:rPr>
              <w:t xml:space="preserve">Sasaran </w:t>
            </w:r>
            <w:r w:rsidRPr="00585ED0">
              <w:rPr>
                <w:rFonts w:ascii="Arial" w:hAnsi="Arial" w:cs="Arial"/>
                <w:lang w:val="id-ID"/>
              </w:rPr>
              <w:t xml:space="preserve">UPPSKHI. Sasaran </w:t>
            </w:r>
            <w:r w:rsidRPr="00585ED0">
              <w:rPr>
                <w:rFonts w:ascii="Arial" w:hAnsi="Arial" w:cs="Arial"/>
                <w:lang w:val="fi-FI"/>
              </w:rPr>
              <w:t>adalah target yang terukur, sebagai indikator tingkat keberhasilan dari tujuan yang telah ditetapkan.</w:t>
            </w:r>
          </w:p>
        </w:tc>
      </w:tr>
      <w:tr w:rsidR="00CC32B7" w:rsidRPr="00585ED0" w:rsidTr="00C83867">
        <w:tc>
          <w:tcPr>
            <w:tcW w:w="918" w:type="dxa"/>
            <w:tcBorders>
              <w:top w:val="nil"/>
              <w:bottom w:val="single" w:sz="4" w:space="0" w:color="auto"/>
            </w:tcBorders>
          </w:tcPr>
          <w:p w:rsidR="00CC32B7" w:rsidRPr="00585ED0" w:rsidRDefault="00CC32B7" w:rsidP="00CD744D">
            <w:pPr>
              <w:jc w:val="center"/>
              <w:rPr>
                <w:rFonts w:ascii="Arial" w:hAnsi="Arial" w:cs="Arial"/>
                <w:lang w:val="id-ID"/>
              </w:rPr>
            </w:pPr>
          </w:p>
        </w:tc>
        <w:tc>
          <w:tcPr>
            <w:tcW w:w="1209" w:type="dxa"/>
            <w:tcBorders>
              <w:top w:val="nil"/>
            </w:tcBorders>
          </w:tcPr>
          <w:p w:rsidR="00CC32B7" w:rsidRPr="00585ED0" w:rsidRDefault="00CC32B7" w:rsidP="00CD744D">
            <w:pPr>
              <w:jc w:val="center"/>
              <w:rPr>
                <w:rFonts w:ascii="Arial" w:hAnsi="Arial" w:cs="Arial"/>
                <w:lang w:val="fi-FI"/>
              </w:rPr>
            </w:pPr>
          </w:p>
        </w:tc>
        <w:tc>
          <w:tcPr>
            <w:tcW w:w="6945" w:type="dxa"/>
            <w:tcBorders>
              <w:top w:val="nil"/>
            </w:tcBorders>
          </w:tcPr>
          <w:p w:rsidR="00CC32B7" w:rsidRPr="00585ED0" w:rsidRDefault="00CC32B7" w:rsidP="006D2F49">
            <w:pPr>
              <w:numPr>
                <w:ilvl w:val="0"/>
                <w:numId w:val="17"/>
              </w:numPr>
              <w:tabs>
                <w:tab w:val="left" w:pos="0"/>
              </w:tabs>
              <w:jc w:val="both"/>
              <w:rPr>
                <w:rFonts w:ascii="Arial" w:hAnsi="Arial" w:cs="Arial"/>
                <w:lang w:val="fi-FI"/>
              </w:rPr>
            </w:pPr>
            <w:r w:rsidRPr="00585ED0">
              <w:rPr>
                <w:rFonts w:ascii="Arial" w:hAnsi="Arial" w:cs="Arial"/>
                <w:lang w:val="id-ID"/>
              </w:rPr>
              <w:t>Uraikan strategi pencapaian sasaran yang menyatakan tahapan/rentang waktu untuk mencapai sasaran</w:t>
            </w:r>
            <w:r w:rsidRPr="00585ED0">
              <w:rPr>
                <w:rFonts w:ascii="Arial" w:hAnsi="Arial" w:cs="Arial"/>
                <w:lang w:val="fi-FI"/>
              </w:rPr>
              <w:t>.</w:t>
            </w:r>
          </w:p>
        </w:tc>
      </w:tr>
      <w:tr w:rsidR="00CC32B7" w:rsidRPr="00585ED0" w:rsidTr="00C83867">
        <w:tc>
          <w:tcPr>
            <w:tcW w:w="918" w:type="dxa"/>
            <w:tcBorders>
              <w:top w:val="nil"/>
              <w:bottom w:val="single" w:sz="4" w:space="0" w:color="auto"/>
            </w:tcBorders>
          </w:tcPr>
          <w:p w:rsidR="00CC32B7" w:rsidRPr="00585ED0" w:rsidRDefault="00CC32B7" w:rsidP="00CD744D">
            <w:pPr>
              <w:jc w:val="center"/>
              <w:rPr>
                <w:rFonts w:ascii="Arial" w:hAnsi="Arial" w:cs="Arial"/>
                <w:lang w:val="fi-FI"/>
              </w:rPr>
            </w:pPr>
            <w:r w:rsidRPr="00585ED0">
              <w:rPr>
                <w:rFonts w:ascii="Arial" w:hAnsi="Arial" w:cs="Arial"/>
                <w:lang w:val="fi-FI"/>
              </w:rPr>
              <w:t>1.2</w:t>
            </w:r>
          </w:p>
        </w:tc>
        <w:tc>
          <w:tcPr>
            <w:tcW w:w="1209" w:type="dxa"/>
            <w:tcBorders>
              <w:top w:val="nil"/>
            </w:tcBorders>
          </w:tcPr>
          <w:p w:rsidR="00CC32B7" w:rsidRPr="00585ED0" w:rsidRDefault="00CC32B7" w:rsidP="00CD744D">
            <w:pPr>
              <w:jc w:val="center"/>
              <w:rPr>
                <w:rFonts w:ascii="Arial" w:hAnsi="Arial" w:cs="Arial"/>
                <w:lang w:val="fi-FI"/>
              </w:rPr>
            </w:pPr>
          </w:p>
        </w:tc>
        <w:tc>
          <w:tcPr>
            <w:tcW w:w="6945" w:type="dxa"/>
            <w:tcBorders>
              <w:top w:val="nil"/>
            </w:tcBorders>
          </w:tcPr>
          <w:p w:rsidR="00CC32B7" w:rsidRPr="00585ED0" w:rsidRDefault="00CC32B7" w:rsidP="001C02FF">
            <w:pPr>
              <w:tabs>
                <w:tab w:val="left" w:pos="0"/>
              </w:tabs>
              <w:jc w:val="both"/>
              <w:rPr>
                <w:rFonts w:ascii="Arial" w:hAnsi="Arial" w:cs="Arial"/>
                <w:lang w:val="fi-FI"/>
              </w:rPr>
            </w:pPr>
            <w:r w:rsidRPr="00585ED0">
              <w:rPr>
                <w:rFonts w:ascii="Arial" w:hAnsi="Arial" w:cs="Arial"/>
                <w:lang w:val="fi-FI"/>
              </w:rPr>
              <w:t>Uraikan upaya penyebaran/sosialisasi visi, misi dan tujuan UPPSKH serta pemahaman sivitas akademika (dosen dan mahasiswa) dan tenaga kependidikan</w:t>
            </w:r>
            <w:r w:rsidR="001806A0">
              <w:rPr>
                <w:rFonts w:ascii="Arial" w:hAnsi="Arial" w:cs="Arial"/>
                <w:lang w:val="id-ID"/>
              </w:rPr>
              <w:t xml:space="preserve"> pada tempat</w:t>
            </w:r>
            <w:r w:rsidR="001806A0" w:rsidRPr="00585ED0">
              <w:rPr>
                <w:rFonts w:ascii="Arial" w:hAnsi="Arial" w:cs="Arial"/>
                <w:lang w:val="id-ID"/>
              </w:rPr>
              <w:t xml:space="preserve"> yang telah disediakan</w:t>
            </w:r>
            <w:r w:rsidRPr="00585ED0">
              <w:rPr>
                <w:rFonts w:ascii="Arial" w:hAnsi="Arial" w:cs="Arial"/>
                <w:lang w:val="fi-FI"/>
              </w:rPr>
              <w:t xml:space="preserve">. </w:t>
            </w:r>
          </w:p>
        </w:tc>
      </w:tr>
    </w:tbl>
    <w:p w:rsidR="00D400E3" w:rsidRDefault="00D400E3" w:rsidP="00CC32B7">
      <w:pPr>
        <w:pStyle w:val="Heading2"/>
        <w:spacing w:before="120" w:line="240" w:lineRule="auto"/>
        <w:ind w:left="1526" w:hanging="1526"/>
        <w:jc w:val="left"/>
        <w:rPr>
          <w:rFonts w:cs="Arial"/>
          <w:b/>
          <w:caps/>
          <w:color w:val="000000"/>
          <w:szCs w:val="24"/>
          <w:lang w:val="id-ID"/>
        </w:rPr>
      </w:pPr>
    </w:p>
    <w:p w:rsidR="00CC32B7" w:rsidRDefault="00CC32B7" w:rsidP="00CC32B7">
      <w:pPr>
        <w:pStyle w:val="Heading2"/>
        <w:spacing w:before="120" w:line="240" w:lineRule="auto"/>
        <w:ind w:left="1526" w:hanging="1526"/>
        <w:jc w:val="left"/>
        <w:rPr>
          <w:rFonts w:cs="Arial"/>
          <w:b/>
          <w:bCs/>
          <w:caps/>
          <w:color w:val="000000"/>
          <w:szCs w:val="24"/>
          <w:lang w:val="id-ID"/>
        </w:rPr>
      </w:pPr>
      <w:r w:rsidRPr="00585ED0">
        <w:rPr>
          <w:rFonts w:cs="Arial"/>
          <w:b/>
          <w:caps/>
          <w:color w:val="000000"/>
          <w:szCs w:val="24"/>
          <w:lang w:val="nb-NO"/>
        </w:rPr>
        <w:t xml:space="preserve">Standar 2. Tata Pamong, KEPEMIMPINAN, SISTEM Pengelolaan, DAN </w:t>
      </w:r>
      <w:r w:rsidRPr="00585ED0">
        <w:rPr>
          <w:rFonts w:cs="Arial"/>
          <w:b/>
          <w:bCs/>
          <w:caps/>
          <w:color w:val="000000"/>
          <w:szCs w:val="24"/>
          <w:lang w:val="fi-FI"/>
        </w:rPr>
        <w:t>Penjaminan Mutu</w:t>
      </w:r>
    </w:p>
    <w:p w:rsidR="00F76D3C" w:rsidRPr="00F76D3C" w:rsidRDefault="00F76D3C" w:rsidP="00F76D3C">
      <w:pPr>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C32B7" w:rsidRPr="00585ED0" w:rsidTr="00964C61">
        <w:trPr>
          <w:tblHeader/>
        </w:trPr>
        <w:tc>
          <w:tcPr>
            <w:tcW w:w="918"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Panduan Pengisian</w:t>
            </w:r>
          </w:p>
        </w:tc>
      </w:tr>
      <w:tr w:rsidR="00CC32B7" w:rsidRPr="00585ED0" w:rsidTr="00964C61">
        <w:tc>
          <w:tcPr>
            <w:tcW w:w="918" w:type="dxa"/>
            <w:tcBorders>
              <w:top w:val="nil"/>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2.1</w:t>
            </w:r>
          </w:p>
        </w:tc>
        <w:tc>
          <w:tcPr>
            <w:tcW w:w="1209" w:type="dxa"/>
            <w:tcBorders>
              <w:top w:val="nil"/>
            </w:tcBorders>
          </w:tcPr>
          <w:p w:rsidR="00CC32B7" w:rsidRPr="00585ED0" w:rsidRDefault="00CC32B7" w:rsidP="00CD744D">
            <w:pPr>
              <w:jc w:val="center"/>
              <w:rPr>
                <w:rFonts w:ascii="Arial" w:hAnsi="Arial" w:cs="Arial"/>
              </w:rPr>
            </w:pPr>
          </w:p>
        </w:tc>
        <w:tc>
          <w:tcPr>
            <w:tcW w:w="6945" w:type="dxa"/>
            <w:tcBorders>
              <w:top w:val="nil"/>
            </w:tcBorders>
          </w:tcPr>
          <w:p w:rsidR="00CC32B7" w:rsidRPr="00585ED0" w:rsidRDefault="00CC32B7" w:rsidP="001C02FF">
            <w:pPr>
              <w:jc w:val="both"/>
              <w:rPr>
                <w:rFonts w:ascii="Arial" w:hAnsi="Arial" w:cs="Arial"/>
                <w:lang w:val="fi-FI"/>
              </w:rPr>
            </w:pPr>
            <w:r w:rsidRPr="00585ED0">
              <w:rPr>
                <w:rFonts w:ascii="Arial" w:hAnsi="Arial" w:cs="Arial"/>
                <w:lang w:val="fi-FI"/>
              </w:rPr>
              <w:t xml:space="preserve">Tata pamong adalah suatu sistem yang dapat menjadikan kepemimpinan, sistem pengelolaan dan penjaminan mutu berjalan secara efektif di dalam universitas/institusi yang mengelola program </w:t>
            </w:r>
            <w:r w:rsidR="00F0077A">
              <w:rPr>
                <w:rFonts w:ascii="Arial" w:hAnsi="Arial" w:cs="Arial"/>
                <w:lang w:val="fi-FI"/>
              </w:rPr>
              <w:t>studi kedokteran hewan</w:t>
            </w:r>
            <w:r w:rsidRPr="00585ED0">
              <w:rPr>
                <w:rFonts w:ascii="Arial" w:hAnsi="Arial" w:cs="Arial"/>
                <w:lang w:val="fi-FI"/>
              </w:rPr>
              <w:t>.</w:t>
            </w:r>
            <w:r w:rsidR="00305741">
              <w:rPr>
                <w:rFonts w:ascii="Arial" w:hAnsi="Arial" w:cs="Arial"/>
                <w:lang w:val="id-ID"/>
              </w:rPr>
              <w:t xml:space="preserve"> </w:t>
            </w:r>
            <w:r w:rsidRPr="00585ED0">
              <w:rPr>
                <w:rFonts w:ascii="Arial" w:hAnsi="Arial" w:cs="Arial"/>
                <w:lang w:val="fi-FI"/>
              </w:rPr>
              <w:t xml:space="preserve">Hal-hal yang menjadi fokus di dalam tata pamong termasuk bagaimana kebijakan dan strategi disusun sedemikian rupa sehingga memungkinkan terpilihnya pemimpin dan pengelola yang kredibel dan sistem penyelenggaraan program </w:t>
            </w:r>
            <w:r w:rsidR="00F0077A">
              <w:rPr>
                <w:rFonts w:ascii="Arial" w:hAnsi="Arial" w:cs="Arial"/>
                <w:lang w:val="fi-FI"/>
              </w:rPr>
              <w:t>studi  kedokteran hewan</w:t>
            </w:r>
            <w:r w:rsidRPr="00585ED0">
              <w:rPr>
                <w:rFonts w:ascii="Arial" w:hAnsi="Arial" w:cs="Arial"/>
                <w:lang w:val="fi-FI"/>
              </w:rPr>
              <w:t xml:space="preserve"> secara kredibel, transparan, akuntabel, bertanggung jawab dan menerapkan prinsip-prinsip keadilan.</w:t>
            </w:r>
          </w:p>
          <w:p w:rsidR="00CC32B7" w:rsidRPr="00585ED0" w:rsidRDefault="00CC32B7" w:rsidP="001C02FF">
            <w:pPr>
              <w:pStyle w:val="ListParagraph"/>
              <w:ind w:left="450"/>
              <w:jc w:val="both"/>
              <w:rPr>
                <w:rFonts w:ascii="Arial" w:hAnsi="Arial" w:cs="Arial"/>
                <w:lang w:val="id-ID"/>
              </w:rPr>
            </w:pPr>
          </w:p>
          <w:p w:rsidR="00CC32B7" w:rsidRPr="00585ED0" w:rsidRDefault="00CC32B7" w:rsidP="001C02FF">
            <w:pPr>
              <w:pStyle w:val="ListParagraph"/>
              <w:ind w:left="0"/>
              <w:jc w:val="both"/>
              <w:rPr>
                <w:rFonts w:ascii="Arial" w:hAnsi="Arial" w:cs="Arial"/>
                <w:lang w:val="nb-NO"/>
              </w:rPr>
            </w:pPr>
            <w:r w:rsidRPr="00585ED0">
              <w:rPr>
                <w:rFonts w:ascii="Arial" w:hAnsi="Arial" w:cs="Arial"/>
                <w:lang w:val="id-ID"/>
              </w:rPr>
              <w:t>Organ</w:t>
            </w:r>
            <w:r w:rsidRPr="00585ED0">
              <w:rPr>
                <w:rFonts w:ascii="Arial" w:hAnsi="Arial" w:cs="Arial"/>
                <w:lang w:val="nb-NO"/>
              </w:rPr>
              <w:t>isasi</w:t>
            </w:r>
            <w:r w:rsidRPr="00585ED0">
              <w:rPr>
                <w:rFonts w:ascii="Arial" w:hAnsi="Arial" w:cs="Arial"/>
                <w:lang w:val="id-ID"/>
              </w:rPr>
              <w:t xml:space="preserve"> dan sistem tata pamong yang baik (</w:t>
            </w:r>
            <w:r w:rsidRPr="00585ED0">
              <w:rPr>
                <w:rFonts w:ascii="Arial" w:hAnsi="Arial" w:cs="Arial"/>
                <w:i/>
                <w:lang w:val="id-ID"/>
              </w:rPr>
              <w:t>good</w:t>
            </w:r>
            <w:r w:rsidRPr="00585ED0">
              <w:rPr>
                <w:rFonts w:ascii="Arial" w:hAnsi="Arial" w:cs="Arial"/>
                <w:i/>
                <w:lang w:val="nb-NO"/>
              </w:rPr>
              <w:t xml:space="preserve"> </w:t>
            </w:r>
            <w:r w:rsidRPr="00585ED0">
              <w:rPr>
                <w:rFonts w:ascii="Arial" w:hAnsi="Arial" w:cs="Arial"/>
                <w:i/>
                <w:lang w:val="id-ID"/>
              </w:rPr>
              <w:t>governance</w:t>
            </w:r>
            <w:r w:rsidRPr="00585ED0">
              <w:rPr>
                <w:rFonts w:ascii="Arial" w:hAnsi="Arial" w:cs="Arial"/>
                <w:lang w:val="id-ID"/>
              </w:rPr>
              <w:t xml:space="preserve">) mencerminkan kredibilitas, transparansi, akuntabilitas, tanggungjawab dan </w:t>
            </w:r>
            <w:r w:rsidRPr="00585ED0">
              <w:rPr>
                <w:rFonts w:ascii="Arial" w:hAnsi="Arial" w:cs="Arial"/>
                <w:lang w:val="nb-NO"/>
              </w:rPr>
              <w:t>keadilan</w:t>
            </w:r>
            <w:r w:rsidRPr="00585ED0">
              <w:rPr>
                <w:rFonts w:ascii="Arial" w:hAnsi="Arial" w:cs="Arial"/>
                <w:iCs/>
                <w:lang w:val="id-ID"/>
              </w:rPr>
              <w:t xml:space="preserve"> </w:t>
            </w:r>
            <w:r w:rsidRPr="00585ED0">
              <w:rPr>
                <w:rFonts w:ascii="Arial" w:hAnsi="Arial" w:cs="Arial"/>
                <w:iCs/>
                <w:lang w:val="nb-NO"/>
              </w:rPr>
              <w:t xml:space="preserve">UPPSKH dalam mengelola </w:t>
            </w:r>
            <w:r w:rsidRPr="00585ED0">
              <w:rPr>
                <w:rFonts w:ascii="Arial" w:hAnsi="Arial" w:cs="Arial"/>
                <w:iCs/>
                <w:lang w:val="id-ID"/>
              </w:rPr>
              <w:t xml:space="preserve">program </w:t>
            </w:r>
            <w:r w:rsidR="00F0077A">
              <w:rPr>
                <w:rFonts w:ascii="Arial" w:hAnsi="Arial" w:cs="Arial"/>
                <w:iCs/>
                <w:lang w:val="id-ID"/>
              </w:rPr>
              <w:t>studi kedokteran hewan</w:t>
            </w:r>
            <w:r w:rsidRPr="00585ED0">
              <w:rPr>
                <w:rFonts w:ascii="Arial" w:hAnsi="Arial" w:cs="Arial"/>
                <w:iCs/>
                <w:lang w:val="id-ID"/>
              </w:rPr>
              <w:t xml:space="preserve">. </w:t>
            </w:r>
          </w:p>
          <w:p w:rsidR="00CC32B7" w:rsidRPr="00585ED0" w:rsidRDefault="00CC32B7" w:rsidP="001C02FF">
            <w:pPr>
              <w:jc w:val="both"/>
              <w:rPr>
                <w:rFonts w:ascii="Arial" w:hAnsi="Arial" w:cs="Arial"/>
                <w:bCs/>
                <w:lang w:val="nb-NO"/>
              </w:rPr>
            </w:pPr>
          </w:p>
          <w:p w:rsidR="00CC32B7" w:rsidRPr="00585ED0" w:rsidRDefault="00CC32B7" w:rsidP="001C02FF">
            <w:pPr>
              <w:pStyle w:val="ListParagraph"/>
              <w:ind w:left="0"/>
              <w:jc w:val="both"/>
              <w:rPr>
                <w:rFonts w:ascii="Arial" w:hAnsi="Arial" w:cs="Arial"/>
                <w:lang w:val="id-ID"/>
              </w:rPr>
            </w:pPr>
            <w:r w:rsidRPr="00585ED0">
              <w:rPr>
                <w:rFonts w:ascii="Arial" w:hAnsi="Arial" w:cs="Arial"/>
                <w:lang w:val="id-ID"/>
              </w:rPr>
              <w:t>Sistem tata pamong berjalan secara efektif melalui mekanisme yang disepakati bersama, serta dapat memelihara dan mengakomodasi semua unsur, fungsi, dan peran dalam UPPSKH. Tata pamong didukung dengan budaya organisasi yang dicerminkan dengan tegaknya aturan, etika dosen, etika mahasiswa, etika tenaga kependidikan, sistem penghargaan dan sanksi serta pedoman dan prosedur pelayanan (administrasi, perpustakaan, laboratorium, dan studio). Sistem tata pamong (</w:t>
            </w:r>
            <w:r w:rsidRPr="00585ED0">
              <w:rPr>
                <w:rFonts w:ascii="Arial" w:hAnsi="Arial" w:cs="Arial"/>
                <w:i/>
                <w:lang w:val="id-ID"/>
              </w:rPr>
              <w:t>input</w:t>
            </w:r>
            <w:r w:rsidRPr="00585ED0">
              <w:rPr>
                <w:rFonts w:ascii="Arial" w:hAnsi="Arial" w:cs="Arial"/>
                <w:lang w:val="id-ID"/>
              </w:rPr>
              <w:t xml:space="preserve">, proses, </w:t>
            </w:r>
            <w:r w:rsidRPr="00585ED0">
              <w:rPr>
                <w:rFonts w:ascii="Arial" w:hAnsi="Arial" w:cs="Arial"/>
                <w:i/>
                <w:lang w:val="id-ID"/>
              </w:rPr>
              <w:t>output</w:t>
            </w:r>
            <w:r w:rsidRPr="00585ED0">
              <w:rPr>
                <w:rFonts w:ascii="Arial" w:hAnsi="Arial" w:cs="Arial"/>
                <w:lang w:val="id-ID"/>
              </w:rPr>
              <w:t xml:space="preserve"> dan </w:t>
            </w:r>
            <w:r w:rsidRPr="00585ED0">
              <w:rPr>
                <w:rFonts w:ascii="Arial" w:hAnsi="Arial" w:cs="Arial"/>
                <w:i/>
                <w:lang w:val="id-ID"/>
              </w:rPr>
              <w:t>outcome</w:t>
            </w:r>
            <w:r w:rsidRPr="00585ED0">
              <w:rPr>
                <w:rFonts w:ascii="Arial" w:hAnsi="Arial" w:cs="Arial"/>
                <w:lang w:val="id-ID"/>
              </w:rPr>
              <w:t xml:space="preserve"> serta lingkungan eksternal yang menjamin terlaksananya tata pamong yang baik) harus diformulasikan, disosialisasikan, </w:t>
            </w:r>
            <w:r w:rsidRPr="00585ED0">
              <w:rPr>
                <w:rFonts w:ascii="Arial" w:hAnsi="Arial" w:cs="Arial"/>
                <w:lang w:val="id-ID"/>
              </w:rPr>
              <w:lastRenderedPageBreak/>
              <w:t xml:space="preserve">dilaksanakan,  dipantau dan dievaluasi dengan peraturan dan prosedur yang jelas. </w:t>
            </w:r>
          </w:p>
        </w:tc>
      </w:tr>
      <w:tr w:rsidR="00CC32B7" w:rsidRPr="00585ED0" w:rsidTr="00964C61">
        <w:tc>
          <w:tcPr>
            <w:tcW w:w="918" w:type="dxa"/>
            <w:tcBorders>
              <w:top w:val="nil"/>
              <w:bottom w:val="single" w:sz="4" w:space="0" w:color="auto"/>
            </w:tcBorders>
          </w:tcPr>
          <w:p w:rsidR="00CC32B7" w:rsidRPr="00585ED0" w:rsidRDefault="00CC32B7" w:rsidP="00CD744D">
            <w:pPr>
              <w:jc w:val="center"/>
              <w:rPr>
                <w:rFonts w:ascii="Arial" w:hAnsi="Arial" w:cs="Arial"/>
                <w:lang w:val="id-ID"/>
              </w:rPr>
            </w:pPr>
            <w:r w:rsidRPr="00585ED0">
              <w:rPr>
                <w:rFonts w:ascii="Arial" w:hAnsi="Arial" w:cs="Arial"/>
              </w:rPr>
              <w:lastRenderedPageBreak/>
              <w:t>2.</w:t>
            </w:r>
            <w:r w:rsidRPr="00585ED0">
              <w:rPr>
                <w:rFonts w:ascii="Arial" w:hAnsi="Arial" w:cs="Arial"/>
                <w:lang w:val="id-ID"/>
              </w:rPr>
              <w:t>2</w:t>
            </w:r>
          </w:p>
        </w:tc>
        <w:tc>
          <w:tcPr>
            <w:tcW w:w="1209" w:type="dxa"/>
            <w:tcBorders>
              <w:top w:val="nil"/>
            </w:tcBorders>
          </w:tcPr>
          <w:p w:rsidR="00CC32B7" w:rsidRPr="00585ED0" w:rsidRDefault="00CC32B7" w:rsidP="00CD744D">
            <w:pPr>
              <w:jc w:val="center"/>
              <w:rPr>
                <w:rFonts w:ascii="Arial" w:hAnsi="Arial" w:cs="Arial"/>
              </w:rPr>
            </w:pPr>
          </w:p>
        </w:tc>
        <w:tc>
          <w:tcPr>
            <w:tcW w:w="6945" w:type="dxa"/>
            <w:tcBorders>
              <w:top w:val="nil"/>
            </w:tcBorders>
          </w:tcPr>
          <w:p w:rsidR="00CC32B7" w:rsidRPr="00585ED0" w:rsidRDefault="00CC32B7" w:rsidP="001C02FF">
            <w:pPr>
              <w:jc w:val="both"/>
              <w:rPr>
                <w:rFonts w:ascii="Arial" w:hAnsi="Arial" w:cs="Arial"/>
                <w:lang w:val="id-ID"/>
              </w:rPr>
            </w:pPr>
            <w:r w:rsidRPr="00585ED0">
              <w:rPr>
                <w:rFonts w:ascii="Arial" w:hAnsi="Arial" w:cs="Arial"/>
                <w:lang w:val="id-ID"/>
              </w:rPr>
              <w:t>Gambarkan s</w:t>
            </w:r>
            <w:r w:rsidRPr="00585ED0">
              <w:rPr>
                <w:rFonts w:ascii="Arial" w:hAnsi="Arial" w:cs="Arial"/>
                <w:lang w:val="nb-NO"/>
              </w:rPr>
              <w:t xml:space="preserve">truktur organisasi </w:t>
            </w:r>
            <w:r w:rsidRPr="00585ED0">
              <w:rPr>
                <w:rFonts w:ascii="Arial" w:hAnsi="Arial" w:cs="Arial"/>
                <w:lang w:val="id-ID"/>
              </w:rPr>
              <w:t>UPPSKH serta fungsi/tugas manajemenny</w:t>
            </w:r>
            <w:r w:rsidR="001806A0">
              <w:rPr>
                <w:rFonts w:ascii="Arial" w:hAnsi="Arial" w:cs="Arial"/>
                <w:lang w:val="id-ID"/>
              </w:rPr>
              <w:t>a pada tempat</w:t>
            </w:r>
            <w:r w:rsidR="001806A0" w:rsidRPr="00585ED0">
              <w:rPr>
                <w:rFonts w:ascii="Arial" w:hAnsi="Arial" w:cs="Arial"/>
                <w:lang w:val="id-ID"/>
              </w:rPr>
              <w:t xml:space="preserve"> yang telah disediakan</w:t>
            </w:r>
            <w:r w:rsidRPr="00585ED0">
              <w:rPr>
                <w:rFonts w:ascii="Arial" w:hAnsi="Arial" w:cs="Arial"/>
                <w:lang w:val="id-ID"/>
              </w:rPr>
              <w:t>.</w:t>
            </w:r>
          </w:p>
          <w:p w:rsidR="00CC32B7" w:rsidRPr="00585ED0" w:rsidRDefault="00CC32B7" w:rsidP="001C02FF">
            <w:pPr>
              <w:jc w:val="both"/>
              <w:rPr>
                <w:rFonts w:ascii="Arial" w:hAnsi="Arial" w:cs="Arial"/>
                <w:lang w:val="nb-NO"/>
              </w:rPr>
            </w:pPr>
          </w:p>
          <w:p w:rsidR="00CC32B7" w:rsidRPr="00585ED0" w:rsidRDefault="00CC32B7" w:rsidP="001C02FF">
            <w:pPr>
              <w:jc w:val="both"/>
              <w:rPr>
                <w:rFonts w:ascii="Arial" w:hAnsi="Arial" w:cs="Arial"/>
                <w:lang w:val="id-ID"/>
              </w:rPr>
            </w:pPr>
            <w:r w:rsidRPr="00585ED0">
              <w:rPr>
                <w:rFonts w:ascii="Arial" w:hAnsi="Arial" w:cs="Arial"/>
                <w:lang w:val="nb-NO"/>
              </w:rPr>
              <w:t>Jika PS dikelola oleh fakultas</w:t>
            </w:r>
            <w:r w:rsidRPr="00585ED0">
              <w:rPr>
                <w:rFonts w:ascii="Arial" w:hAnsi="Arial" w:cs="Arial"/>
                <w:lang w:val="id-ID"/>
              </w:rPr>
              <w:t xml:space="preserve"> atau </w:t>
            </w:r>
            <w:r w:rsidRPr="00585ED0">
              <w:rPr>
                <w:rFonts w:ascii="Arial" w:hAnsi="Arial" w:cs="Arial"/>
                <w:lang w:val="nb-NO"/>
              </w:rPr>
              <w:t>s</w:t>
            </w:r>
            <w:r w:rsidRPr="00585ED0">
              <w:rPr>
                <w:rFonts w:ascii="Arial" w:hAnsi="Arial" w:cs="Arial"/>
                <w:lang w:val="id-ID"/>
              </w:rPr>
              <w:t>ekolah tinggi</w:t>
            </w:r>
            <w:r w:rsidRPr="00585ED0">
              <w:rPr>
                <w:rFonts w:ascii="Arial" w:hAnsi="Arial" w:cs="Arial"/>
                <w:lang w:val="nb-NO"/>
              </w:rPr>
              <w:t xml:space="preserve">, maka gambarkan struktur organisasi di fakultas </w:t>
            </w:r>
            <w:r w:rsidRPr="00585ED0">
              <w:rPr>
                <w:rFonts w:ascii="Arial" w:hAnsi="Arial" w:cs="Arial"/>
                <w:lang w:val="id-ID"/>
              </w:rPr>
              <w:t xml:space="preserve">atau </w:t>
            </w:r>
            <w:r w:rsidRPr="00585ED0">
              <w:rPr>
                <w:rFonts w:ascii="Arial" w:hAnsi="Arial" w:cs="Arial"/>
                <w:lang w:val="nb-NO"/>
              </w:rPr>
              <w:t>s</w:t>
            </w:r>
            <w:r w:rsidRPr="00585ED0">
              <w:rPr>
                <w:rFonts w:ascii="Arial" w:hAnsi="Arial" w:cs="Arial"/>
                <w:lang w:val="id-ID"/>
              </w:rPr>
              <w:t xml:space="preserve">ekolah tinggi </w:t>
            </w:r>
            <w:r w:rsidRPr="00585ED0">
              <w:rPr>
                <w:rFonts w:ascii="Arial" w:hAnsi="Arial" w:cs="Arial"/>
                <w:lang w:val="nb-NO"/>
              </w:rPr>
              <w:t>tersebut. Untuk sekolah tinggi, maka gambarkan struktur organisasi sekolah tinggi tersebut.</w:t>
            </w:r>
          </w:p>
          <w:p w:rsidR="00CC32B7" w:rsidRPr="00585ED0" w:rsidRDefault="00CC32B7" w:rsidP="001C02FF">
            <w:pPr>
              <w:jc w:val="both"/>
              <w:rPr>
                <w:rFonts w:ascii="Arial" w:hAnsi="Arial" w:cs="Arial"/>
                <w:lang w:val="id-ID"/>
              </w:rPr>
            </w:pPr>
          </w:p>
          <w:p w:rsidR="00BD1079" w:rsidRPr="00585ED0" w:rsidRDefault="00CC32B7" w:rsidP="0004510E">
            <w:pPr>
              <w:jc w:val="both"/>
              <w:rPr>
                <w:rFonts w:ascii="Arial" w:hAnsi="Arial" w:cs="Arial"/>
                <w:lang w:val="sv-SE"/>
              </w:rPr>
            </w:pPr>
            <w:r w:rsidRPr="00585ED0">
              <w:rPr>
                <w:rFonts w:ascii="Arial" w:hAnsi="Arial" w:cs="Arial"/>
                <w:lang w:val="sv-SE"/>
              </w:rPr>
              <w:t xml:space="preserve">Uraikan secara ringkas, tugas dan fungsi masing-masing komponen dalam struktur organisasi, yang menggambarkan dukungan struktur organisasi terhadap pengelolaan program-program </w:t>
            </w:r>
            <w:r w:rsidR="00F0077A">
              <w:rPr>
                <w:rFonts w:ascii="Arial" w:hAnsi="Arial" w:cs="Arial"/>
                <w:lang w:val="sv-SE"/>
              </w:rPr>
              <w:t>studi kedokteran hewan</w:t>
            </w:r>
            <w:r w:rsidRPr="00585ED0">
              <w:rPr>
                <w:rFonts w:ascii="Arial" w:hAnsi="Arial" w:cs="Arial"/>
                <w:lang w:val="sv-SE"/>
              </w:rPr>
              <w:t xml:space="preserve"> di bawahnya.</w:t>
            </w:r>
          </w:p>
        </w:tc>
      </w:tr>
      <w:tr w:rsidR="00CC32B7" w:rsidRPr="00585ED0" w:rsidTr="00964C61">
        <w:tc>
          <w:tcPr>
            <w:tcW w:w="918" w:type="dxa"/>
            <w:tcBorders>
              <w:top w:val="nil"/>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2.3</w:t>
            </w:r>
          </w:p>
        </w:tc>
        <w:tc>
          <w:tcPr>
            <w:tcW w:w="1209" w:type="dxa"/>
            <w:tcBorders>
              <w:top w:val="nil"/>
              <w:bottom w:val="single" w:sz="4" w:space="0" w:color="auto"/>
            </w:tcBorders>
          </w:tcPr>
          <w:p w:rsidR="00CC32B7" w:rsidRPr="00585ED0" w:rsidRDefault="00CC32B7" w:rsidP="00CD744D">
            <w:pPr>
              <w:jc w:val="center"/>
              <w:rPr>
                <w:rFonts w:ascii="Arial" w:hAnsi="Arial" w:cs="Arial"/>
              </w:rPr>
            </w:pPr>
          </w:p>
        </w:tc>
        <w:tc>
          <w:tcPr>
            <w:tcW w:w="6945" w:type="dxa"/>
            <w:tcBorders>
              <w:top w:val="nil"/>
              <w:bottom w:val="single" w:sz="4" w:space="0" w:color="auto"/>
            </w:tcBorders>
          </w:tcPr>
          <w:p w:rsidR="00CC32B7" w:rsidRPr="00585ED0" w:rsidRDefault="00CC32B7" w:rsidP="00D400E3">
            <w:pPr>
              <w:jc w:val="both"/>
              <w:rPr>
                <w:rFonts w:ascii="Arial" w:hAnsi="Arial" w:cs="Arial"/>
              </w:rPr>
            </w:pPr>
            <w:r w:rsidRPr="00585ED0">
              <w:rPr>
                <w:rFonts w:ascii="Arial" w:hAnsi="Arial" w:cs="Arial"/>
                <w:lang w:val="sv-SE"/>
              </w:rPr>
              <w:t>Jelaskan</w:t>
            </w:r>
            <w:r w:rsidR="00F0077A">
              <w:rPr>
                <w:rFonts w:ascii="Arial" w:hAnsi="Arial" w:cs="Arial"/>
                <w:lang w:val="sv-SE"/>
              </w:rPr>
              <w:t xml:space="preserve"> pola kepemimpinan dalam UPPSKH yang mencakup</w:t>
            </w:r>
            <w:r w:rsidR="00F0077A" w:rsidRPr="00585ED0">
              <w:rPr>
                <w:rFonts w:ascii="Arial" w:hAnsi="Arial" w:cs="Arial"/>
                <w:lang w:val="nb-NO"/>
              </w:rPr>
              <w:t xml:space="preserve"> kepemimpinan operasional, kepemimpinan organisasi, dan kepemimpinan publik</w:t>
            </w:r>
            <w:r w:rsidR="001806A0">
              <w:rPr>
                <w:rFonts w:ascii="Arial" w:hAnsi="Arial" w:cs="Arial"/>
                <w:lang w:val="id-ID"/>
              </w:rPr>
              <w:t xml:space="preserve"> pada tempat</w:t>
            </w:r>
            <w:r w:rsidR="001806A0" w:rsidRPr="00585ED0">
              <w:rPr>
                <w:rFonts w:ascii="Arial" w:hAnsi="Arial" w:cs="Arial"/>
                <w:lang w:val="id-ID"/>
              </w:rPr>
              <w:t xml:space="preserve"> yang telah disediakan</w:t>
            </w:r>
            <w:r w:rsidR="00F0077A" w:rsidRPr="00585ED0">
              <w:rPr>
                <w:rFonts w:ascii="Arial" w:hAnsi="Arial" w:cs="Arial"/>
                <w:lang w:val="nb-NO"/>
              </w:rPr>
              <w:t>.</w:t>
            </w:r>
            <w:r w:rsidR="00F0077A">
              <w:rPr>
                <w:rFonts w:ascii="Arial" w:hAnsi="Arial" w:cs="Arial"/>
                <w:lang w:val="sv-SE"/>
              </w:rPr>
              <w:t xml:space="preserve"> </w:t>
            </w:r>
          </w:p>
          <w:p w:rsidR="00CC32B7" w:rsidRPr="00585ED0" w:rsidRDefault="00CC32B7" w:rsidP="00D400E3">
            <w:pPr>
              <w:jc w:val="both"/>
              <w:rPr>
                <w:rFonts w:ascii="Arial" w:hAnsi="Arial" w:cs="Arial"/>
              </w:rPr>
            </w:pPr>
            <w:r w:rsidRPr="00585ED0">
              <w:rPr>
                <w:rFonts w:ascii="Arial" w:hAnsi="Arial" w:cs="Arial"/>
                <w:lang w:val="id-ID"/>
              </w:rPr>
              <w:t>Kepemimpinan efektif mengarahkan dan mempengaruhi perilaku semua unsur dalam program studi, mengikuti nilai, norma, etika, dan budaya organisasi yang disepakati bersama, serta mampu membuat keputusan yang tepat dan cepat.</w:t>
            </w:r>
          </w:p>
          <w:p w:rsidR="00CC32B7" w:rsidRPr="00585ED0" w:rsidRDefault="00CC32B7" w:rsidP="00D400E3">
            <w:pPr>
              <w:jc w:val="both"/>
              <w:rPr>
                <w:rFonts w:ascii="Arial" w:hAnsi="Arial" w:cs="Arial"/>
              </w:rPr>
            </w:pPr>
            <w:r w:rsidRPr="00585ED0">
              <w:rPr>
                <w:rFonts w:ascii="Arial" w:hAnsi="Arial" w:cs="Arial"/>
                <w:lang w:val="id-ID"/>
              </w:rPr>
              <w:t>Kepemimpinan mampu memprediksi masa depan, merumuskan dan mengartikulasi visi yang realisti</w:t>
            </w:r>
            <w:r w:rsidRPr="00585ED0">
              <w:rPr>
                <w:rFonts w:ascii="Arial" w:hAnsi="Arial" w:cs="Arial"/>
              </w:rPr>
              <w:t>s</w:t>
            </w:r>
            <w:r w:rsidRPr="00585ED0">
              <w:rPr>
                <w:rFonts w:ascii="Arial" w:hAnsi="Arial" w:cs="Arial"/>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CC32B7" w:rsidRPr="00585ED0" w:rsidRDefault="00CC32B7" w:rsidP="00D400E3">
            <w:pPr>
              <w:ind w:left="-18"/>
              <w:jc w:val="both"/>
              <w:rPr>
                <w:rFonts w:ascii="Arial" w:hAnsi="Arial" w:cs="Arial"/>
                <w:bCs/>
              </w:rPr>
            </w:pPr>
            <w:r w:rsidRPr="00585ED0">
              <w:rPr>
                <w:rFonts w:ascii="Arial" w:hAnsi="Arial" w:cs="Arial"/>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tc>
      </w:tr>
      <w:tr w:rsidR="00CC32B7" w:rsidRPr="00585ED0" w:rsidTr="00964C61">
        <w:tc>
          <w:tcPr>
            <w:tcW w:w="918" w:type="dxa"/>
            <w:tcBorders>
              <w:top w:val="single" w:sz="4" w:space="0" w:color="auto"/>
              <w:bottom w:val="single" w:sz="4" w:space="0" w:color="auto"/>
            </w:tcBorders>
          </w:tcPr>
          <w:p w:rsidR="00CC32B7" w:rsidRPr="00585ED0" w:rsidRDefault="00CC32B7" w:rsidP="00CD744D">
            <w:pPr>
              <w:jc w:val="center"/>
              <w:rPr>
                <w:rFonts w:ascii="Arial" w:hAnsi="Arial" w:cs="Arial"/>
                <w:lang w:val="id-ID"/>
              </w:rPr>
            </w:pPr>
            <w:r w:rsidRPr="00585ED0">
              <w:rPr>
                <w:rFonts w:ascii="Arial" w:hAnsi="Arial" w:cs="Arial"/>
              </w:rPr>
              <w:t>2.</w:t>
            </w:r>
            <w:r w:rsidRPr="00585ED0">
              <w:rPr>
                <w:rFonts w:ascii="Arial" w:hAnsi="Arial" w:cs="Arial"/>
                <w:lang w:val="id-ID"/>
              </w:rPr>
              <w:t>4</w:t>
            </w:r>
          </w:p>
        </w:tc>
        <w:tc>
          <w:tcPr>
            <w:tcW w:w="1209" w:type="dxa"/>
            <w:tcBorders>
              <w:top w:val="single" w:sz="4" w:space="0" w:color="auto"/>
              <w:bottom w:val="single" w:sz="4" w:space="0" w:color="auto"/>
            </w:tcBorders>
          </w:tcPr>
          <w:p w:rsidR="00CC32B7" w:rsidRPr="00585ED0" w:rsidRDefault="00CC32B7" w:rsidP="00CD744D">
            <w:pPr>
              <w:jc w:val="center"/>
              <w:rPr>
                <w:rFonts w:ascii="Arial" w:hAnsi="Arial" w:cs="Arial"/>
              </w:rPr>
            </w:pPr>
          </w:p>
        </w:tc>
        <w:tc>
          <w:tcPr>
            <w:tcW w:w="6945" w:type="dxa"/>
            <w:tcBorders>
              <w:top w:val="single" w:sz="4" w:space="0" w:color="auto"/>
              <w:bottom w:val="single" w:sz="4" w:space="0" w:color="auto"/>
            </w:tcBorders>
          </w:tcPr>
          <w:p w:rsidR="009D6C34" w:rsidRPr="00585ED0" w:rsidRDefault="00CC32B7" w:rsidP="00D400E3">
            <w:pPr>
              <w:ind w:left="-18"/>
              <w:jc w:val="both"/>
              <w:rPr>
                <w:rFonts w:ascii="Arial" w:hAnsi="Arial" w:cs="Arial"/>
                <w:lang w:val="nb-NO"/>
              </w:rPr>
            </w:pPr>
            <w:r w:rsidRPr="00585ED0">
              <w:rPr>
                <w:rFonts w:ascii="Arial" w:hAnsi="Arial" w:cs="Arial"/>
                <w:lang w:val="nb-NO"/>
              </w:rPr>
              <w:t>Uraikan s</w:t>
            </w:r>
            <w:r w:rsidRPr="00585ED0">
              <w:rPr>
                <w:rFonts w:ascii="Arial" w:hAnsi="Arial" w:cs="Arial"/>
                <w:lang w:val="id-ID"/>
              </w:rPr>
              <w:t>istem pengelolaan fungsional dan operasional UPPSKH</w:t>
            </w:r>
            <w:r w:rsidR="001806A0">
              <w:rPr>
                <w:rFonts w:ascii="Arial" w:hAnsi="Arial" w:cs="Arial"/>
                <w:lang w:val="id-ID"/>
              </w:rPr>
              <w:t xml:space="preserve"> pada tempat</w:t>
            </w:r>
            <w:r w:rsidR="001806A0" w:rsidRPr="00585ED0">
              <w:rPr>
                <w:rFonts w:ascii="Arial" w:hAnsi="Arial" w:cs="Arial"/>
                <w:lang w:val="id-ID"/>
              </w:rPr>
              <w:t xml:space="preserve"> yang telah disediakan</w:t>
            </w:r>
            <w:r w:rsidRPr="00585ED0">
              <w:rPr>
                <w:rFonts w:ascii="Arial" w:hAnsi="Arial" w:cs="Arial"/>
                <w:lang w:val="id-ID"/>
              </w:rPr>
              <w:t xml:space="preserve"> </w:t>
            </w:r>
            <w:r w:rsidRPr="00585ED0">
              <w:rPr>
                <w:rFonts w:ascii="Arial" w:hAnsi="Arial" w:cs="Arial"/>
                <w:lang w:val="nb-NO"/>
              </w:rPr>
              <w:t>mencakup perencanaan,</w:t>
            </w:r>
            <w:r w:rsidR="00F0077A">
              <w:rPr>
                <w:rFonts w:ascii="Arial" w:hAnsi="Arial" w:cs="Arial"/>
                <w:lang w:val="nb-NO"/>
              </w:rPr>
              <w:t xml:space="preserve"> pengorganisasian, pen</w:t>
            </w:r>
            <w:r w:rsidRPr="00585ED0">
              <w:rPr>
                <w:rFonts w:ascii="Arial" w:hAnsi="Arial" w:cs="Arial"/>
                <w:lang w:val="nb-NO"/>
              </w:rPr>
              <w:t>staf</w:t>
            </w:r>
            <w:r w:rsidR="00F0077A">
              <w:rPr>
                <w:rFonts w:ascii="Arial" w:hAnsi="Arial" w:cs="Arial"/>
                <w:lang w:val="nb-NO"/>
              </w:rPr>
              <w:t>an</w:t>
            </w:r>
            <w:r w:rsidRPr="00585ED0">
              <w:rPr>
                <w:rFonts w:ascii="Arial" w:hAnsi="Arial" w:cs="Arial"/>
                <w:lang w:val="nb-NO"/>
              </w:rPr>
              <w:t>, pengarahan</w:t>
            </w:r>
            <w:r w:rsidR="00F0077A">
              <w:rPr>
                <w:rFonts w:ascii="Arial" w:hAnsi="Arial" w:cs="Arial"/>
                <w:lang w:val="nb-NO"/>
              </w:rPr>
              <w:t>, dan pengendalian</w:t>
            </w:r>
            <w:r w:rsidRPr="00585ED0">
              <w:rPr>
                <w:rFonts w:ascii="Arial" w:hAnsi="Arial" w:cs="Arial"/>
                <w:i/>
                <w:iCs/>
                <w:lang w:val="id-ID"/>
              </w:rPr>
              <w:t>.</w:t>
            </w:r>
            <w:r w:rsidRPr="00585ED0">
              <w:rPr>
                <w:rFonts w:ascii="Arial" w:hAnsi="Arial" w:cs="Arial"/>
                <w:i/>
                <w:iCs/>
                <w:lang w:val="nb-NO"/>
              </w:rPr>
              <w:t xml:space="preserve"> </w:t>
            </w:r>
            <w:r w:rsidRPr="00585ED0">
              <w:rPr>
                <w:rFonts w:ascii="Arial" w:hAnsi="Arial" w:cs="Arial"/>
                <w:lang w:val="sv-SE"/>
              </w:rPr>
              <w:t xml:space="preserve"> Uraikan pula ketersediaan dokumen renstra dan renop atau dokumen yang sejenis oleh </w:t>
            </w:r>
            <w:r w:rsidRPr="00585ED0">
              <w:rPr>
                <w:rFonts w:ascii="Arial" w:hAnsi="Arial" w:cs="Arial"/>
                <w:lang w:val="id-ID"/>
              </w:rPr>
              <w:t>UPPSKH</w:t>
            </w:r>
            <w:r w:rsidRPr="00585ED0">
              <w:rPr>
                <w:rFonts w:ascii="Arial" w:hAnsi="Arial" w:cs="Arial"/>
                <w:lang w:val="sv-SE"/>
              </w:rPr>
              <w:t>, r</w:t>
            </w:r>
            <w:r w:rsidRPr="00585ED0">
              <w:rPr>
                <w:rFonts w:ascii="Arial" w:hAnsi="Arial" w:cs="Arial"/>
                <w:lang w:val="nb-NO"/>
              </w:rPr>
              <w:t>encana pengembangan UPPSKH, dan SOP.</w:t>
            </w:r>
          </w:p>
        </w:tc>
      </w:tr>
      <w:tr w:rsidR="00CC32B7" w:rsidRPr="00585ED0" w:rsidTr="00D85E63">
        <w:tc>
          <w:tcPr>
            <w:tcW w:w="918" w:type="dxa"/>
            <w:tcBorders>
              <w:top w:val="single" w:sz="4" w:space="0" w:color="auto"/>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2.5</w:t>
            </w:r>
          </w:p>
        </w:tc>
        <w:tc>
          <w:tcPr>
            <w:tcW w:w="1209" w:type="dxa"/>
            <w:tcBorders>
              <w:top w:val="single" w:sz="4" w:space="0" w:color="auto"/>
              <w:bottom w:val="single" w:sz="4" w:space="0" w:color="auto"/>
            </w:tcBorders>
          </w:tcPr>
          <w:p w:rsidR="00CC32B7" w:rsidRPr="00585ED0" w:rsidRDefault="00CC32B7" w:rsidP="00CD744D">
            <w:pPr>
              <w:jc w:val="center"/>
              <w:rPr>
                <w:rFonts w:ascii="Arial" w:hAnsi="Arial" w:cs="Arial"/>
              </w:rPr>
            </w:pPr>
          </w:p>
        </w:tc>
        <w:tc>
          <w:tcPr>
            <w:tcW w:w="6945" w:type="dxa"/>
            <w:tcBorders>
              <w:top w:val="single" w:sz="4" w:space="0" w:color="auto"/>
              <w:bottom w:val="single" w:sz="4" w:space="0" w:color="auto"/>
            </w:tcBorders>
          </w:tcPr>
          <w:p w:rsidR="00D85E63" w:rsidRPr="001806A0" w:rsidRDefault="00D85E63" w:rsidP="001806A0">
            <w:pPr>
              <w:rPr>
                <w:rFonts w:ascii="Arial" w:hAnsi="Arial" w:cs="Arial"/>
                <w:lang w:val="id-ID"/>
              </w:rPr>
            </w:pPr>
            <w:r w:rsidRPr="001806A0">
              <w:rPr>
                <w:rFonts w:ascii="Arial" w:hAnsi="Arial" w:cs="Arial"/>
                <w:lang w:val="id-ID"/>
              </w:rPr>
              <w:t>Sistem Penjaminan Mutu Unit Pengelola Program Studi</w:t>
            </w:r>
          </w:p>
          <w:p w:rsidR="00D85E63" w:rsidRPr="001806A0" w:rsidRDefault="00D85E63" w:rsidP="001806A0">
            <w:pPr>
              <w:rPr>
                <w:rFonts w:ascii="Arial" w:hAnsi="Arial" w:cs="Arial"/>
                <w:lang w:val="id-ID"/>
              </w:rPr>
            </w:pPr>
          </w:p>
          <w:p w:rsidR="009D6C34" w:rsidRPr="00585ED0" w:rsidRDefault="009D6C34" w:rsidP="00D400E3">
            <w:pPr>
              <w:ind w:left="-18"/>
              <w:jc w:val="both"/>
              <w:rPr>
                <w:rFonts w:ascii="Arial" w:hAnsi="Arial" w:cs="Arial"/>
              </w:rPr>
            </w:pPr>
          </w:p>
        </w:tc>
      </w:tr>
      <w:tr w:rsidR="00D85E63" w:rsidRPr="00585ED0" w:rsidTr="00D85E63">
        <w:tc>
          <w:tcPr>
            <w:tcW w:w="918" w:type="dxa"/>
            <w:tcBorders>
              <w:top w:val="single" w:sz="4" w:space="0" w:color="auto"/>
              <w:bottom w:val="single" w:sz="4" w:space="0" w:color="auto"/>
            </w:tcBorders>
          </w:tcPr>
          <w:p w:rsidR="00D85E63" w:rsidRPr="00D85E63" w:rsidRDefault="00D85E63" w:rsidP="00CD744D">
            <w:pPr>
              <w:jc w:val="center"/>
              <w:rPr>
                <w:rFonts w:ascii="Arial" w:hAnsi="Arial" w:cs="Arial"/>
                <w:lang w:val="id-ID"/>
              </w:rPr>
            </w:pPr>
            <w:r>
              <w:rPr>
                <w:rFonts w:ascii="Arial" w:hAnsi="Arial" w:cs="Arial"/>
                <w:lang w:val="id-ID"/>
              </w:rPr>
              <w:lastRenderedPageBreak/>
              <w:t>2.5.1</w:t>
            </w:r>
          </w:p>
        </w:tc>
        <w:tc>
          <w:tcPr>
            <w:tcW w:w="1209" w:type="dxa"/>
            <w:tcBorders>
              <w:top w:val="single" w:sz="4" w:space="0" w:color="auto"/>
              <w:bottom w:val="single" w:sz="4" w:space="0" w:color="auto"/>
            </w:tcBorders>
          </w:tcPr>
          <w:p w:rsidR="00D85E63" w:rsidRPr="00585ED0" w:rsidRDefault="00D85E63" w:rsidP="00CD744D">
            <w:pPr>
              <w:jc w:val="center"/>
              <w:rPr>
                <w:rFonts w:ascii="Arial" w:hAnsi="Arial" w:cs="Arial"/>
              </w:rPr>
            </w:pPr>
          </w:p>
        </w:tc>
        <w:tc>
          <w:tcPr>
            <w:tcW w:w="6945" w:type="dxa"/>
            <w:tcBorders>
              <w:top w:val="single" w:sz="4" w:space="0" w:color="auto"/>
              <w:bottom w:val="single" w:sz="4" w:space="0" w:color="auto"/>
            </w:tcBorders>
          </w:tcPr>
          <w:p w:rsidR="00D85E63" w:rsidRDefault="00D85E63" w:rsidP="00D85E63">
            <w:pPr>
              <w:jc w:val="both"/>
              <w:rPr>
                <w:rFonts w:ascii="Arial" w:hAnsi="Arial" w:cs="Arial"/>
                <w:lang w:val="id-ID"/>
              </w:rPr>
            </w:pPr>
            <w:r w:rsidRPr="00585ED0">
              <w:rPr>
                <w:rFonts w:ascii="Arial" w:hAnsi="Arial" w:cs="Arial"/>
                <w:lang w:val="sv-SE"/>
              </w:rPr>
              <w:t>Jelaskan sistem penjaminan mutu dalam UPPSKH</w:t>
            </w:r>
            <w:r w:rsidR="001806A0">
              <w:rPr>
                <w:rFonts w:ascii="Arial" w:hAnsi="Arial" w:cs="Arial"/>
                <w:lang w:val="id-ID"/>
              </w:rPr>
              <w:t xml:space="preserve"> pada tempat</w:t>
            </w:r>
            <w:r w:rsidR="001806A0" w:rsidRPr="00585ED0">
              <w:rPr>
                <w:rFonts w:ascii="Arial" w:hAnsi="Arial" w:cs="Arial"/>
                <w:lang w:val="id-ID"/>
              </w:rPr>
              <w:t xml:space="preserve"> yang telah disediakan</w:t>
            </w:r>
            <w:r w:rsidRPr="00585ED0">
              <w:rPr>
                <w:rFonts w:ascii="Arial" w:hAnsi="Arial" w:cs="Arial"/>
                <w:lang w:val="sv-SE"/>
              </w:rPr>
              <w:t>, yang mencakup keberadaan dan efektivitas unit penjaminan mutu.  Jelaskan pula standar mutu yang digunakan.</w:t>
            </w:r>
            <w:r>
              <w:rPr>
                <w:rFonts w:ascii="Arial" w:hAnsi="Arial" w:cs="Arial"/>
                <w:lang w:val="id-ID"/>
              </w:rPr>
              <w:t xml:space="preserve"> </w:t>
            </w:r>
          </w:p>
          <w:p w:rsidR="00D85E63" w:rsidRPr="00AC4D9D" w:rsidRDefault="00D85E63" w:rsidP="00D85E63">
            <w:pPr>
              <w:jc w:val="both"/>
              <w:rPr>
                <w:rFonts w:cs="Arial"/>
                <w:lang w:val="id-ID"/>
              </w:rPr>
            </w:pPr>
            <w:r w:rsidRPr="00585ED0">
              <w:rPr>
                <w:rFonts w:ascii="Arial" w:hAnsi="Arial" w:cs="Arial"/>
                <w:lang w:val="sv-SE"/>
              </w:rPr>
              <w:t>Siapkan dokumen yang mendukungnya.</w:t>
            </w:r>
          </w:p>
        </w:tc>
      </w:tr>
      <w:tr w:rsidR="00D85E63" w:rsidRPr="00585ED0" w:rsidTr="00964C61">
        <w:tc>
          <w:tcPr>
            <w:tcW w:w="918" w:type="dxa"/>
            <w:tcBorders>
              <w:top w:val="single" w:sz="4" w:space="0" w:color="auto"/>
              <w:bottom w:val="single" w:sz="4" w:space="0" w:color="auto"/>
            </w:tcBorders>
          </w:tcPr>
          <w:p w:rsidR="00D85E63" w:rsidRPr="00D85E63" w:rsidRDefault="00D85E63" w:rsidP="00CD744D">
            <w:pPr>
              <w:jc w:val="center"/>
              <w:rPr>
                <w:rFonts w:ascii="Arial" w:hAnsi="Arial" w:cs="Arial"/>
                <w:lang w:val="id-ID"/>
              </w:rPr>
            </w:pPr>
            <w:r>
              <w:rPr>
                <w:rFonts w:ascii="Arial" w:hAnsi="Arial" w:cs="Arial"/>
                <w:lang w:val="id-ID"/>
              </w:rPr>
              <w:t>2.5.2</w:t>
            </w:r>
          </w:p>
        </w:tc>
        <w:tc>
          <w:tcPr>
            <w:tcW w:w="1209" w:type="dxa"/>
            <w:tcBorders>
              <w:top w:val="single" w:sz="4" w:space="0" w:color="auto"/>
            </w:tcBorders>
          </w:tcPr>
          <w:p w:rsidR="00D85E63" w:rsidRPr="004903F8" w:rsidRDefault="004903F8" w:rsidP="00CD744D">
            <w:pPr>
              <w:jc w:val="center"/>
              <w:rPr>
                <w:rFonts w:ascii="Arial" w:hAnsi="Arial" w:cs="Arial"/>
                <w:lang w:val="id-ID"/>
              </w:rPr>
            </w:pPr>
            <w:r>
              <w:rPr>
                <w:rFonts w:ascii="Arial" w:hAnsi="Arial" w:cs="Arial"/>
                <w:lang w:val="id-ID"/>
              </w:rPr>
              <w:t>(3)-(13)</w:t>
            </w:r>
          </w:p>
        </w:tc>
        <w:tc>
          <w:tcPr>
            <w:tcW w:w="6945" w:type="dxa"/>
            <w:tcBorders>
              <w:top w:val="single" w:sz="4" w:space="0" w:color="auto"/>
            </w:tcBorders>
          </w:tcPr>
          <w:p w:rsidR="00D85E63" w:rsidRPr="00342B44" w:rsidRDefault="00D85E63" w:rsidP="00AF115B">
            <w:pPr>
              <w:ind w:left="33"/>
              <w:jc w:val="both"/>
              <w:rPr>
                <w:rFonts w:ascii="Arial" w:hAnsi="Arial" w:cs="Arial"/>
                <w:lang w:val="id-ID"/>
              </w:rPr>
            </w:pPr>
            <w:r w:rsidRPr="00342B44">
              <w:rPr>
                <w:rFonts w:ascii="Arial" w:hAnsi="Arial" w:cs="Arial"/>
                <w:lang w:val="id-ID"/>
              </w:rPr>
              <w:t>Tuliskan jumlah program studi yang ada dan status akreditasi Nasional (BAN-PT)</w:t>
            </w:r>
            <w:r w:rsidR="001806A0">
              <w:rPr>
                <w:rFonts w:ascii="Arial" w:hAnsi="Arial" w:cs="Arial"/>
                <w:lang w:val="id-ID"/>
              </w:rPr>
              <w:t xml:space="preserve"> pada tabel</w:t>
            </w:r>
            <w:r w:rsidR="001806A0" w:rsidRPr="00585ED0">
              <w:rPr>
                <w:rFonts w:ascii="Arial" w:hAnsi="Arial" w:cs="Arial"/>
                <w:lang w:val="id-ID"/>
              </w:rPr>
              <w:t xml:space="preserve"> yang telah disediakan</w:t>
            </w:r>
            <w:r w:rsidRPr="00342B44">
              <w:rPr>
                <w:rFonts w:ascii="Arial" w:hAnsi="Arial" w:cs="Arial"/>
                <w:lang w:val="id-ID"/>
              </w:rPr>
              <w:t>.</w:t>
            </w:r>
          </w:p>
          <w:p w:rsidR="004903F8" w:rsidRPr="00342B44" w:rsidRDefault="004903F8" w:rsidP="00342B44">
            <w:pPr>
              <w:ind w:left="567" w:hanging="567"/>
              <w:jc w:val="both"/>
              <w:rPr>
                <w:rFonts w:ascii="Arial" w:hAnsi="Arial" w:cs="Arial"/>
                <w:lang w:val="id-ID"/>
              </w:rPr>
            </w:pPr>
          </w:p>
          <w:p w:rsidR="004903F8" w:rsidRPr="00342B44" w:rsidRDefault="004903F8" w:rsidP="00342B44">
            <w:pPr>
              <w:ind w:left="567" w:hanging="567"/>
              <w:jc w:val="both"/>
              <w:rPr>
                <w:rFonts w:ascii="Arial" w:hAnsi="Arial" w:cs="Arial"/>
                <w:lang w:val="id-ID"/>
              </w:rPr>
            </w:pPr>
            <w:r w:rsidRPr="00342B44">
              <w:rPr>
                <w:rFonts w:ascii="Arial" w:hAnsi="Arial" w:cs="Arial"/>
                <w:lang w:val="id-ID"/>
              </w:rPr>
              <w:t>Tuliskan pada:</w:t>
            </w:r>
          </w:p>
          <w:p w:rsidR="004903F8" w:rsidRPr="00342B44" w:rsidRDefault="004903F8" w:rsidP="00342B44">
            <w:pPr>
              <w:pStyle w:val="ListParagraph"/>
              <w:numPr>
                <w:ilvl w:val="0"/>
                <w:numId w:val="85"/>
              </w:numPr>
              <w:ind w:left="317"/>
              <w:jc w:val="both"/>
              <w:rPr>
                <w:rFonts w:ascii="Arial" w:hAnsi="Arial" w:cs="Arial"/>
                <w:lang w:val="id-ID"/>
              </w:rPr>
            </w:pPr>
            <w:r w:rsidRPr="00342B44">
              <w:rPr>
                <w:rFonts w:ascii="Arial" w:hAnsi="Arial" w:cs="Arial"/>
                <w:lang w:val="id-ID"/>
              </w:rPr>
              <w:t>kolom (3),(4) dan (5), jumlah program studi pada pendidikan akademik  S-3, S-2, S-1 sesuai dengan  status akreditasinya;</w:t>
            </w:r>
          </w:p>
          <w:p w:rsidR="004903F8" w:rsidRPr="00342B44" w:rsidRDefault="004903F8" w:rsidP="00342B44">
            <w:pPr>
              <w:pStyle w:val="ListParagraph"/>
              <w:numPr>
                <w:ilvl w:val="0"/>
                <w:numId w:val="85"/>
              </w:numPr>
              <w:ind w:left="317"/>
              <w:jc w:val="both"/>
              <w:rPr>
                <w:rFonts w:ascii="Arial" w:hAnsi="Arial" w:cs="Arial"/>
                <w:lang w:val="id-ID"/>
              </w:rPr>
            </w:pPr>
            <w:r w:rsidRPr="00342B44">
              <w:rPr>
                <w:rFonts w:ascii="Arial" w:hAnsi="Arial" w:cs="Arial"/>
                <w:lang w:val="id-ID"/>
              </w:rPr>
              <w:t>kolom (6), (7) dan (8), jumlah program studi pendidikan profesi Sp-2, Sp-1 dan profesi sesuai dengan status akreditasinya;</w:t>
            </w:r>
          </w:p>
          <w:p w:rsidR="004903F8" w:rsidRPr="00342B44" w:rsidRDefault="004903F8" w:rsidP="00342B44">
            <w:pPr>
              <w:pStyle w:val="ListParagraph"/>
              <w:numPr>
                <w:ilvl w:val="0"/>
                <w:numId w:val="85"/>
              </w:numPr>
              <w:ind w:left="317"/>
              <w:jc w:val="both"/>
              <w:rPr>
                <w:rFonts w:ascii="Arial" w:hAnsi="Arial" w:cs="Arial"/>
                <w:lang w:val="id-ID"/>
              </w:rPr>
            </w:pPr>
            <w:r w:rsidRPr="00342B44">
              <w:rPr>
                <w:rFonts w:ascii="Arial" w:hAnsi="Arial" w:cs="Arial"/>
                <w:lang w:val="id-ID"/>
              </w:rPr>
              <w:t>kolom (9), (10), (11) dan (12), jumlah program studi pendidikan vokasi D-4, D-3, D-2, D-1 sesuai dengan status akreditasinya;</w:t>
            </w:r>
          </w:p>
          <w:p w:rsidR="004903F8" w:rsidRPr="00342B44" w:rsidRDefault="004903F8" w:rsidP="00342B44">
            <w:pPr>
              <w:pStyle w:val="ListParagraph"/>
              <w:numPr>
                <w:ilvl w:val="0"/>
                <w:numId w:val="85"/>
              </w:numPr>
              <w:ind w:left="317"/>
              <w:jc w:val="both"/>
              <w:rPr>
                <w:rFonts w:ascii="Arial" w:hAnsi="Arial" w:cs="Arial"/>
                <w:lang w:val="id-ID"/>
              </w:rPr>
            </w:pPr>
            <w:r w:rsidRPr="00342B44">
              <w:rPr>
                <w:rFonts w:ascii="Arial" w:hAnsi="Arial" w:cs="Arial"/>
                <w:lang w:val="id-ID"/>
              </w:rPr>
              <w:t xml:space="preserve">kolom (13), </w:t>
            </w:r>
            <w:r w:rsidR="00342B44" w:rsidRPr="00342B44">
              <w:rPr>
                <w:rFonts w:ascii="Arial" w:hAnsi="Arial" w:cs="Arial"/>
                <w:lang w:val="id-ID"/>
              </w:rPr>
              <w:t>total program studi dengan status akreditasi yang sama.</w:t>
            </w:r>
          </w:p>
          <w:p w:rsidR="00342B44" w:rsidRPr="00342B44" w:rsidRDefault="00342B44" w:rsidP="00342B44">
            <w:pPr>
              <w:ind w:left="317" w:hanging="1080"/>
              <w:jc w:val="both"/>
              <w:rPr>
                <w:rFonts w:ascii="Arial" w:hAnsi="Arial" w:cs="Arial"/>
                <w:lang w:val="id-ID"/>
              </w:rPr>
            </w:pPr>
          </w:p>
          <w:p w:rsidR="001806A0" w:rsidRDefault="004903F8" w:rsidP="00974417">
            <w:pPr>
              <w:ind w:left="1451" w:hanging="1134"/>
              <w:jc w:val="both"/>
              <w:rPr>
                <w:rFonts w:ascii="Arial" w:hAnsi="Arial" w:cs="Arial"/>
                <w:lang w:val="id-ID"/>
              </w:rPr>
            </w:pPr>
            <w:r w:rsidRPr="00342B44">
              <w:rPr>
                <w:rFonts w:ascii="Arial" w:hAnsi="Arial" w:cs="Arial"/>
                <w:lang w:val="id-ID"/>
              </w:rPr>
              <w:t xml:space="preserve">Catatan:  </w:t>
            </w:r>
          </w:p>
          <w:p w:rsidR="00D85E63" w:rsidRPr="00585ED0" w:rsidRDefault="00974417" w:rsidP="001806A0">
            <w:pPr>
              <w:ind w:left="317"/>
              <w:jc w:val="both"/>
              <w:rPr>
                <w:rFonts w:ascii="Arial" w:hAnsi="Arial" w:cs="Arial"/>
                <w:lang w:val="sv-SE"/>
              </w:rPr>
            </w:pPr>
            <w:r>
              <w:rPr>
                <w:rFonts w:ascii="Arial" w:hAnsi="Arial" w:cs="Arial"/>
                <w:lang w:val="id-ID"/>
              </w:rPr>
              <w:t>p</w:t>
            </w:r>
            <w:r w:rsidR="004903F8" w:rsidRPr="00342B44">
              <w:rPr>
                <w:rFonts w:ascii="Arial" w:hAnsi="Arial" w:cs="Arial"/>
                <w:noProof/>
                <w:color w:val="000000"/>
                <w:lang w:val="id-ID"/>
              </w:rPr>
              <w:t>rogram studi yang dihitung adalah yang sudah memiliki izin operasional lebih dari dua tahun, dan sudah ada sistem akreditasi BAN-PT.</w:t>
            </w:r>
          </w:p>
        </w:tc>
      </w:tr>
    </w:tbl>
    <w:p w:rsidR="00CC32B7" w:rsidRPr="00585ED0" w:rsidRDefault="00CC32B7" w:rsidP="00CC32B7">
      <w:pPr>
        <w:rPr>
          <w:rFonts w:ascii="Arial" w:hAnsi="Arial" w:cs="Arial"/>
          <w:lang w:val="nb-NO"/>
        </w:rPr>
      </w:pPr>
    </w:p>
    <w:p w:rsidR="00964C61" w:rsidRDefault="00964C61" w:rsidP="00CC32B7">
      <w:pPr>
        <w:jc w:val="both"/>
        <w:rPr>
          <w:rFonts w:ascii="Arial" w:hAnsi="Arial" w:cs="Arial"/>
          <w:lang w:val="id-ID"/>
        </w:rPr>
      </w:pPr>
    </w:p>
    <w:p w:rsidR="00CC32B7" w:rsidRDefault="00CC32B7" w:rsidP="00CC32B7">
      <w:pPr>
        <w:pStyle w:val="Heading1"/>
        <w:rPr>
          <w:rFonts w:ascii="Arial" w:hAnsi="Arial" w:cs="Arial"/>
          <w:lang w:val="id-ID"/>
        </w:rPr>
      </w:pPr>
      <w:r w:rsidRPr="00585ED0">
        <w:rPr>
          <w:rFonts w:ascii="Arial" w:hAnsi="Arial" w:cs="Arial"/>
        </w:rPr>
        <w:t>STANDAR 3. KEMAHASISWAAN DAN LULUSAN</w:t>
      </w:r>
    </w:p>
    <w:p w:rsidR="00964C61" w:rsidRPr="00964C61" w:rsidRDefault="00964C61" w:rsidP="00964C61">
      <w:pPr>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C32B7" w:rsidRPr="00585ED0" w:rsidTr="00964C61">
        <w:trPr>
          <w:tblHeader/>
        </w:trPr>
        <w:tc>
          <w:tcPr>
            <w:tcW w:w="918"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Panduan Pengisian</w:t>
            </w:r>
          </w:p>
        </w:tc>
      </w:tr>
      <w:tr w:rsidR="00CC32B7" w:rsidRPr="00585ED0" w:rsidTr="00964C61">
        <w:tc>
          <w:tcPr>
            <w:tcW w:w="918" w:type="dxa"/>
            <w:tcBorders>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3.1.1</w:t>
            </w:r>
          </w:p>
        </w:tc>
        <w:tc>
          <w:tcPr>
            <w:tcW w:w="1209" w:type="dxa"/>
          </w:tcPr>
          <w:p w:rsidR="00CC32B7" w:rsidRPr="00585ED0" w:rsidRDefault="00CC32B7" w:rsidP="00CD744D">
            <w:pPr>
              <w:jc w:val="center"/>
              <w:rPr>
                <w:rFonts w:ascii="Arial" w:hAnsi="Arial" w:cs="Arial"/>
              </w:rPr>
            </w:pPr>
          </w:p>
        </w:tc>
        <w:tc>
          <w:tcPr>
            <w:tcW w:w="6945" w:type="dxa"/>
          </w:tcPr>
          <w:p w:rsidR="00CC32B7" w:rsidRPr="00585ED0" w:rsidRDefault="00CC32B7" w:rsidP="00D85E63">
            <w:pPr>
              <w:jc w:val="both"/>
              <w:rPr>
                <w:rFonts w:ascii="Arial" w:hAnsi="Arial" w:cs="Arial"/>
              </w:rPr>
            </w:pPr>
            <w:r w:rsidRPr="00585ED0">
              <w:rPr>
                <w:rFonts w:ascii="Arial" w:hAnsi="Arial" w:cs="Arial"/>
                <w:lang w:val="fi-FI"/>
              </w:rPr>
              <w:t xml:space="preserve">Uraikan </w:t>
            </w:r>
            <w:r w:rsidR="003D3D82">
              <w:rPr>
                <w:rFonts w:ascii="Arial" w:hAnsi="Arial" w:cs="Arial"/>
                <w:lang w:val="id-ID"/>
              </w:rPr>
              <w:t>pada tempat</w:t>
            </w:r>
            <w:r w:rsidR="003D3D82" w:rsidRPr="00585ED0">
              <w:rPr>
                <w:rFonts w:ascii="Arial" w:hAnsi="Arial" w:cs="Arial"/>
                <w:lang w:val="id-ID"/>
              </w:rPr>
              <w:t xml:space="preserve"> yang telah disediakan</w:t>
            </w:r>
            <w:r w:rsidR="003D3D82" w:rsidRPr="00585ED0">
              <w:rPr>
                <w:rFonts w:ascii="Arial" w:hAnsi="Arial" w:cs="Arial"/>
                <w:lang w:val="fi-FI"/>
              </w:rPr>
              <w:t xml:space="preserve"> </w:t>
            </w:r>
            <w:r w:rsidRPr="00585ED0">
              <w:rPr>
                <w:rFonts w:ascii="Arial" w:hAnsi="Arial" w:cs="Arial"/>
                <w:lang w:val="fi-FI"/>
              </w:rPr>
              <w:t xml:space="preserve">sistem rekrutmen mahasiswa baru yang diterapkan pada UPPSKH dan efektivitasnya dalam mendapatkan mahasiswa baru yang bermutu tinggi, serta kendala yang dihadapi. </w:t>
            </w:r>
            <w:r w:rsidRPr="00585ED0">
              <w:rPr>
                <w:rFonts w:ascii="Arial" w:hAnsi="Arial" w:cs="Arial"/>
                <w:lang w:val="id-ID"/>
              </w:rPr>
              <w:t>Uraikan juga pelaksanaan sistem rekrutmen tersebut. Lampirkan dokumen sistem rekrutmen mahasiswa baru</w:t>
            </w:r>
            <w:r w:rsidRPr="00585ED0">
              <w:rPr>
                <w:rFonts w:ascii="Arial" w:hAnsi="Arial" w:cs="Arial"/>
              </w:rPr>
              <w:t>.</w:t>
            </w:r>
          </w:p>
          <w:p w:rsidR="00CC32B7" w:rsidRPr="00585ED0" w:rsidRDefault="00CC32B7" w:rsidP="00D85E63">
            <w:pPr>
              <w:ind w:hanging="12"/>
              <w:jc w:val="both"/>
              <w:rPr>
                <w:rFonts w:ascii="Arial" w:hAnsi="Arial" w:cs="Arial"/>
                <w:lang w:val="id-ID"/>
              </w:rPr>
            </w:pPr>
          </w:p>
          <w:p w:rsidR="00CC32B7" w:rsidRPr="00585ED0" w:rsidRDefault="00CC32B7" w:rsidP="00D85E63">
            <w:pPr>
              <w:jc w:val="both"/>
              <w:rPr>
                <w:rFonts w:ascii="Arial" w:hAnsi="Arial" w:cs="Arial"/>
              </w:rPr>
            </w:pPr>
            <w:r w:rsidRPr="00585ED0">
              <w:rPr>
                <w:rFonts w:ascii="Arial" w:hAnsi="Arial" w:cs="Arial"/>
                <w:lang w:val="id-ID"/>
              </w:rPr>
              <w:t>S</w:t>
            </w:r>
            <w:r w:rsidRPr="00585ED0">
              <w:rPr>
                <w:rFonts w:ascii="Arial" w:hAnsi="Arial" w:cs="Arial"/>
                <w:lang w:val="fi-FI"/>
              </w:rPr>
              <w:t xml:space="preserve">istem rekrutmen calon mahasiswa (mencakup </w:t>
            </w:r>
            <w:r w:rsidRPr="00585ED0">
              <w:rPr>
                <w:rFonts w:ascii="Arial" w:hAnsi="Arial" w:cs="Arial"/>
                <w:lang w:val="id-ID"/>
              </w:rPr>
              <w:t>kriteria seleksi mahasiswa baru, sistem pengambilan keputusan, dan prosedur penerimaan mahasiswa baru)</w:t>
            </w:r>
            <w:r w:rsidRPr="00585ED0">
              <w:rPr>
                <w:rFonts w:ascii="Arial" w:hAnsi="Arial" w:cs="Arial"/>
              </w:rPr>
              <w:t>.</w:t>
            </w:r>
          </w:p>
          <w:p w:rsidR="00CC32B7" w:rsidRPr="00585ED0" w:rsidRDefault="00CC32B7" w:rsidP="00D85E63">
            <w:pPr>
              <w:jc w:val="both"/>
              <w:rPr>
                <w:rFonts w:ascii="Arial" w:hAnsi="Arial" w:cs="Arial"/>
                <w:lang w:val="id-ID"/>
              </w:rPr>
            </w:pPr>
          </w:p>
          <w:p w:rsidR="004D734A" w:rsidRPr="004D734A" w:rsidRDefault="00CC32B7" w:rsidP="00D85E63">
            <w:pPr>
              <w:tabs>
                <w:tab w:val="left" w:pos="0"/>
              </w:tabs>
              <w:jc w:val="both"/>
              <w:rPr>
                <w:rFonts w:ascii="Arial" w:hAnsi="Arial" w:cs="Arial"/>
              </w:rPr>
            </w:pPr>
            <w:r w:rsidRPr="00585ED0">
              <w:rPr>
                <w:rFonts w:ascii="Arial" w:hAnsi="Arial" w:cs="Arial"/>
                <w:lang w:val="id-ID"/>
              </w:rPr>
              <w:t xml:space="preserve">Efektivitas implementasi sistem rekrutmen dan seleksi calon </w:t>
            </w:r>
            <w:r w:rsidRPr="00585ED0">
              <w:rPr>
                <w:rFonts w:ascii="Arial" w:hAnsi="Arial" w:cs="Arial"/>
                <w:lang w:val="id-ID"/>
              </w:rPr>
              <w:lastRenderedPageBreak/>
              <w:t xml:space="preserve">mahasiswa untuk menghasilkan calon mahasiswa yang bermutu diukur dari jumlah peminat, proporsi pendaftar terhadap daya tampung dan proporsi yang </w:t>
            </w:r>
            <w:r w:rsidRPr="00585ED0">
              <w:rPr>
                <w:rFonts w:ascii="Arial" w:hAnsi="Arial" w:cs="Arial"/>
              </w:rPr>
              <w:t>melakukan registrasi terhadap yang diterima.</w:t>
            </w:r>
          </w:p>
        </w:tc>
      </w:tr>
      <w:tr w:rsidR="00CC32B7" w:rsidRPr="00585ED0" w:rsidTr="00964C61">
        <w:tc>
          <w:tcPr>
            <w:tcW w:w="918" w:type="dxa"/>
            <w:tcBorders>
              <w:top w:val="single" w:sz="4" w:space="0" w:color="auto"/>
              <w:bottom w:val="single" w:sz="4" w:space="0" w:color="auto"/>
            </w:tcBorders>
          </w:tcPr>
          <w:p w:rsidR="00CC32B7" w:rsidRPr="00585ED0" w:rsidRDefault="00CC32B7" w:rsidP="00CD744D">
            <w:pPr>
              <w:jc w:val="center"/>
              <w:rPr>
                <w:rFonts w:ascii="Arial" w:hAnsi="Arial" w:cs="Arial"/>
                <w:lang w:val="nb-NO"/>
              </w:rPr>
            </w:pPr>
            <w:r w:rsidRPr="00585ED0">
              <w:rPr>
                <w:rFonts w:ascii="Arial" w:hAnsi="Arial" w:cs="Arial"/>
                <w:lang w:val="nb-NO"/>
              </w:rPr>
              <w:lastRenderedPageBreak/>
              <w:t>3.1.2</w:t>
            </w:r>
          </w:p>
        </w:tc>
        <w:tc>
          <w:tcPr>
            <w:tcW w:w="1209" w:type="dxa"/>
          </w:tcPr>
          <w:p w:rsidR="00CC32B7" w:rsidRPr="00585ED0" w:rsidRDefault="00CC32B7" w:rsidP="00CD744D">
            <w:pPr>
              <w:jc w:val="center"/>
              <w:rPr>
                <w:rFonts w:ascii="Arial" w:hAnsi="Arial" w:cs="Arial"/>
              </w:rPr>
            </w:pPr>
            <w:r w:rsidRPr="00585ED0">
              <w:rPr>
                <w:rFonts w:ascii="Arial" w:hAnsi="Arial" w:cs="Arial"/>
              </w:rPr>
              <w:t>(</w:t>
            </w:r>
            <w:r w:rsidRPr="00585ED0">
              <w:rPr>
                <w:rFonts w:ascii="Arial" w:hAnsi="Arial" w:cs="Arial"/>
                <w:lang w:val="id-ID"/>
              </w:rPr>
              <w:t>3</w:t>
            </w:r>
            <w:r w:rsidRPr="00585ED0">
              <w:rPr>
                <w:rFonts w:ascii="Arial" w:hAnsi="Arial" w:cs="Arial"/>
              </w:rPr>
              <w:t>)-(</w:t>
            </w:r>
            <w:r w:rsidRPr="00585ED0">
              <w:rPr>
                <w:rFonts w:ascii="Arial" w:hAnsi="Arial" w:cs="Arial"/>
                <w:lang w:val="id-ID"/>
              </w:rPr>
              <w:t>7</w:t>
            </w:r>
            <w:r w:rsidRPr="00585ED0">
              <w:rPr>
                <w:rFonts w:ascii="Arial" w:hAnsi="Arial" w:cs="Arial"/>
              </w:rPr>
              <w:t>)</w:t>
            </w:r>
          </w:p>
        </w:tc>
        <w:tc>
          <w:tcPr>
            <w:tcW w:w="6945" w:type="dxa"/>
          </w:tcPr>
          <w:p w:rsidR="00CC32B7" w:rsidRPr="00585ED0" w:rsidRDefault="00CC32B7" w:rsidP="00D85E63">
            <w:pPr>
              <w:jc w:val="both"/>
              <w:rPr>
                <w:rFonts w:ascii="Arial" w:hAnsi="Arial" w:cs="Arial"/>
                <w:lang w:val="id-ID"/>
              </w:rPr>
            </w:pPr>
            <w:r w:rsidRPr="00585ED0">
              <w:rPr>
                <w:rFonts w:ascii="Arial" w:hAnsi="Arial" w:cs="Arial"/>
              </w:rPr>
              <w:t xml:space="preserve">Tuliskan </w:t>
            </w:r>
            <w:r w:rsidR="003D3D82">
              <w:rPr>
                <w:rFonts w:ascii="Arial" w:hAnsi="Arial" w:cs="Arial"/>
                <w:lang w:val="id-ID"/>
              </w:rPr>
              <w:t>pada tabel</w:t>
            </w:r>
            <w:r w:rsidR="003D3D82" w:rsidRPr="00585ED0">
              <w:rPr>
                <w:rFonts w:ascii="Arial" w:hAnsi="Arial" w:cs="Arial"/>
                <w:lang w:val="id-ID"/>
              </w:rPr>
              <w:t xml:space="preserve"> yang telah disediakan</w:t>
            </w:r>
            <w:r w:rsidR="003D3D82" w:rsidRPr="00585ED0">
              <w:rPr>
                <w:rFonts w:ascii="Arial" w:hAnsi="Arial" w:cs="Arial"/>
              </w:rPr>
              <w:t xml:space="preserve"> </w:t>
            </w:r>
            <w:r w:rsidRPr="00585ED0">
              <w:rPr>
                <w:rFonts w:ascii="Arial" w:hAnsi="Arial" w:cs="Arial"/>
              </w:rPr>
              <w:t>untuk setiap PS yang dikelola</w:t>
            </w:r>
            <w:r w:rsidRPr="00585ED0">
              <w:rPr>
                <w:rFonts w:ascii="Arial" w:hAnsi="Arial" w:cs="Arial"/>
                <w:lang w:val="id-ID"/>
              </w:rPr>
              <w:t xml:space="preserve"> </w:t>
            </w:r>
            <w:r w:rsidRPr="00585ED0">
              <w:rPr>
                <w:rFonts w:ascii="Arial" w:hAnsi="Arial" w:cs="Arial"/>
              </w:rPr>
              <w:t xml:space="preserve">UPPSKH mencakup informasi tentang mahasiswa </w:t>
            </w:r>
            <w:proofErr w:type="gramStart"/>
            <w:r w:rsidRPr="00585ED0">
              <w:rPr>
                <w:rFonts w:ascii="Arial" w:hAnsi="Arial" w:cs="Arial"/>
              </w:rPr>
              <w:t xml:space="preserve">baru </w:t>
            </w:r>
            <w:r w:rsidRPr="00585ED0">
              <w:rPr>
                <w:rFonts w:ascii="Arial" w:hAnsi="Arial" w:cs="Arial"/>
                <w:lang w:val="id-ID"/>
              </w:rPr>
              <w:t xml:space="preserve"> dan</w:t>
            </w:r>
            <w:proofErr w:type="gramEnd"/>
            <w:r w:rsidRPr="00585ED0">
              <w:rPr>
                <w:rFonts w:ascii="Arial" w:hAnsi="Arial" w:cs="Arial"/>
                <w:lang w:val="id-ID"/>
              </w:rPr>
              <w:t xml:space="preserve"> mahasiwa baru transfer, jumlah mahasiswa baru dan jumlah seluruh mahasiswa setiap</w:t>
            </w:r>
            <w:r w:rsidR="00F0077A">
              <w:rPr>
                <w:rFonts w:ascii="Arial" w:hAnsi="Arial" w:cs="Arial"/>
                <w:lang w:val="id-ID"/>
              </w:rPr>
              <w:t xml:space="preserve"> program studi pendidikan </w:t>
            </w:r>
            <w:r w:rsidR="00F0077A">
              <w:rPr>
                <w:rFonts w:ascii="Arial" w:hAnsi="Arial" w:cs="Arial"/>
              </w:rPr>
              <w:t>kedokteran</w:t>
            </w:r>
            <w:r w:rsidRPr="00585ED0">
              <w:rPr>
                <w:rFonts w:ascii="Arial" w:hAnsi="Arial" w:cs="Arial"/>
                <w:lang w:val="id-ID"/>
              </w:rPr>
              <w:t xml:space="preserve"> hewan yang ada di bawah pengelolaan UPPSKH.</w:t>
            </w:r>
          </w:p>
          <w:p w:rsidR="00CC32B7" w:rsidRPr="00585ED0" w:rsidRDefault="00CC32B7" w:rsidP="00D85E63">
            <w:pPr>
              <w:jc w:val="both"/>
              <w:rPr>
                <w:rFonts w:ascii="Arial" w:hAnsi="Arial" w:cs="Arial"/>
              </w:rPr>
            </w:pPr>
            <w:r w:rsidRPr="00585ED0">
              <w:rPr>
                <w:rFonts w:ascii="Arial" w:hAnsi="Arial" w:cs="Arial"/>
              </w:rPr>
              <w:t xml:space="preserve"> </w:t>
            </w:r>
          </w:p>
          <w:p w:rsidR="00CC32B7" w:rsidRPr="00585ED0" w:rsidRDefault="00CC32B7" w:rsidP="00D85E63">
            <w:pPr>
              <w:jc w:val="both"/>
              <w:rPr>
                <w:rFonts w:ascii="Arial" w:hAnsi="Arial" w:cs="Arial"/>
                <w:lang w:val="nb-NO"/>
              </w:rPr>
            </w:pPr>
            <w:r w:rsidRPr="00585ED0">
              <w:rPr>
                <w:rFonts w:ascii="Arial" w:hAnsi="Arial" w:cs="Arial"/>
                <w:lang w:val="nb-NO"/>
              </w:rPr>
              <w:t>Jika banyaknya program studi  yang ada di</w:t>
            </w:r>
            <w:r w:rsidR="00506682">
              <w:rPr>
                <w:rFonts w:ascii="Arial" w:hAnsi="Arial" w:cs="Arial"/>
                <w:lang w:val="id-ID"/>
              </w:rPr>
              <w:t>UPPSKH</w:t>
            </w:r>
            <w:r w:rsidRPr="00585ED0">
              <w:rPr>
                <w:rFonts w:ascii="Arial" w:hAnsi="Arial" w:cs="Arial"/>
                <w:lang w:val="nb-NO"/>
              </w:rPr>
              <w:t xml:space="preserve"> relatif banyak, maka ada baiknya susunan tabel diubah bahwa program </w:t>
            </w:r>
            <w:r w:rsidR="00F0077A">
              <w:rPr>
                <w:rFonts w:ascii="Arial" w:hAnsi="Arial" w:cs="Arial"/>
                <w:lang w:val="nb-NO"/>
              </w:rPr>
              <w:t xml:space="preserve">studi </w:t>
            </w:r>
            <w:r w:rsidRPr="00585ED0">
              <w:rPr>
                <w:rFonts w:ascii="Arial" w:hAnsi="Arial" w:cs="Arial"/>
                <w:lang w:val="nb-NO"/>
              </w:rPr>
              <w:t>ditempatkan dalam posisi baris, sedangkan program (reguler dan non-reguler) ditempatkan dalam posisi kolom.</w:t>
            </w:r>
          </w:p>
          <w:p w:rsidR="00A5073C" w:rsidRPr="00A5073C" w:rsidRDefault="00A5073C" w:rsidP="00D85E63">
            <w:pPr>
              <w:jc w:val="both"/>
              <w:rPr>
                <w:rFonts w:ascii="Arial" w:hAnsi="Arial" w:cs="Arial"/>
                <w:lang w:val="id-ID"/>
              </w:rPr>
            </w:pPr>
          </w:p>
          <w:p w:rsidR="00CC32B7" w:rsidRPr="00A5073C" w:rsidRDefault="00A5073C" w:rsidP="00CD744D">
            <w:pPr>
              <w:jc w:val="both"/>
              <w:rPr>
                <w:rFonts w:ascii="Arial" w:hAnsi="Arial" w:cs="Arial"/>
                <w:lang w:val="id-ID"/>
              </w:rPr>
            </w:pPr>
            <w:r>
              <w:rPr>
                <w:rFonts w:ascii="Arial" w:hAnsi="Arial" w:cs="Arial"/>
                <w:lang w:val="id-ID"/>
              </w:rPr>
              <w:t>Tuliskan pada:</w:t>
            </w:r>
          </w:p>
          <w:p w:rsidR="00CC32B7" w:rsidRPr="00585ED0" w:rsidRDefault="00CC32B7" w:rsidP="006D2F49">
            <w:pPr>
              <w:numPr>
                <w:ilvl w:val="0"/>
                <w:numId w:val="19"/>
              </w:numPr>
              <w:tabs>
                <w:tab w:val="clear" w:pos="720"/>
                <w:tab w:val="num" w:pos="-18"/>
              </w:tabs>
              <w:ind w:left="342"/>
              <w:jc w:val="both"/>
              <w:rPr>
                <w:rFonts w:ascii="Arial" w:hAnsi="Arial" w:cs="Arial"/>
                <w:lang w:val="sv-SE"/>
              </w:rPr>
            </w:pPr>
            <w:r w:rsidRPr="00585ED0">
              <w:rPr>
                <w:rFonts w:ascii="Arial" w:hAnsi="Arial" w:cs="Arial"/>
                <w:lang w:val="sv-SE"/>
              </w:rPr>
              <w:t xml:space="preserve">kolom (3): data </w:t>
            </w:r>
            <w:r w:rsidR="00A5073C">
              <w:rPr>
                <w:rFonts w:ascii="Arial" w:hAnsi="Arial" w:cs="Arial"/>
                <w:lang w:val="id-ID"/>
              </w:rPr>
              <w:t xml:space="preserve">jumlah </w:t>
            </w:r>
            <w:r w:rsidRPr="00585ED0">
              <w:rPr>
                <w:rFonts w:ascii="Arial" w:hAnsi="Arial" w:cs="Arial"/>
                <w:lang w:val="sv-SE"/>
              </w:rPr>
              <w:t xml:space="preserve">mahasiswa PS </w:t>
            </w:r>
            <w:r w:rsidR="00A5073C">
              <w:rPr>
                <w:rFonts w:ascii="Arial" w:hAnsi="Arial" w:cs="Arial"/>
                <w:lang w:val="id-ID"/>
              </w:rPr>
              <w:t>Kedokteran hewan (PSKH);</w:t>
            </w:r>
          </w:p>
          <w:p w:rsidR="00CC32B7" w:rsidRPr="00585ED0" w:rsidRDefault="00CC32B7" w:rsidP="006D2F49">
            <w:pPr>
              <w:numPr>
                <w:ilvl w:val="0"/>
                <w:numId w:val="19"/>
              </w:numPr>
              <w:tabs>
                <w:tab w:val="clear" w:pos="720"/>
                <w:tab w:val="num" w:pos="-18"/>
              </w:tabs>
              <w:ind w:left="342"/>
              <w:jc w:val="both"/>
              <w:rPr>
                <w:rFonts w:ascii="Arial" w:hAnsi="Arial" w:cs="Arial"/>
                <w:lang w:val="sv-SE"/>
              </w:rPr>
            </w:pPr>
            <w:r w:rsidRPr="00585ED0">
              <w:rPr>
                <w:rFonts w:ascii="Arial" w:hAnsi="Arial" w:cs="Arial"/>
                <w:lang w:val="sv-SE"/>
              </w:rPr>
              <w:t xml:space="preserve">kolom (4), (5), (6), dst:  data mahasiswa </w:t>
            </w:r>
            <w:r w:rsidRPr="00585ED0">
              <w:rPr>
                <w:rFonts w:ascii="Arial" w:hAnsi="Arial" w:cs="Arial"/>
                <w:b/>
                <w:lang w:val="sv-SE"/>
              </w:rPr>
              <w:t>selain</w:t>
            </w:r>
            <w:r w:rsidR="00A5073C">
              <w:rPr>
                <w:rFonts w:ascii="Arial" w:hAnsi="Arial" w:cs="Arial"/>
                <w:lang w:val="sv-SE"/>
              </w:rPr>
              <w:t xml:space="preserve"> PS</w:t>
            </w:r>
            <w:r w:rsidR="00A5073C">
              <w:rPr>
                <w:rFonts w:ascii="Arial" w:hAnsi="Arial" w:cs="Arial"/>
                <w:lang w:val="id-ID"/>
              </w:rPr>
              <w:t>KH</w:t>
            </w:r>
            <w:r w:rsidRPr="00585ED0">
              <w:rPr>
                <w:rFonts w:ascii="Arial" w:hAnsi="Arial" w:cs="Arial"/>
                <w:lang w:val="sv-SE"/>
              </w:rPr>
              <w:t xml:space="preserve">, artinya UPPSKH mempunyai lebih dari satu program studi strata </w:t>
            </w:r>
            <w:r w:rsidR="00A5073C">
              <w:rPr>
                <w:rFonts w:ascii="Arial" w:hAnsi="Arial" w:cs="Arial"/>
                <w:lang w:val="sv-SE"/>
              </w:rPr>
              <w:t>satu yang diasuhnya/dimilikinya</w:t>
            </w:r>
            <w:r w:rsidR="00A5073C">
              <w:rPr>
                <w:rFonts w:ascii="Arial" w:hAnsi="Arial" w:cs="Arial"/>
                <w:lang w:val="id-ID"/>
              </w:rPr>
              <w:t>;</w:t>
            </w:r>
          </w:p>
          <w:p w:rsidR="004D734A" w:rsidRPr="00A5073C" w:rsidRDefault="00CC32B7" w:rsidP="006D2F49">
            <w:pPr>
              <w:numPr>
                <w:ilvl w:val="0"/>
                <w:numId w:val="19"/>
              </w:numPr>
              <w:tabs>
                <w:tab w:val="clear" w:pos="720"/>
                <w:tab w:val="num" w:pos="-18"/>
              </w:tabs>
              <w:ind w:left="342" w:hanging="342"/>
              <w:jc w:val="both"/>
              <w:rPr>
                <w:rFonts w:ascii="Arial" w:hAnsi="Arial" w:cs="Arial"/>
                <w:lang w:val="sv-SE"/>
              </w:rPr>
            </w:pPr>
            <w:r w:rsidRPr="00585ED0">
              <w:rPr>
                <w:rFonts w:ascii="Arial" w:hAnsi="Arial" w:cs="Arial"/>
                <w:lang w:val="sv-SE"/>
              </w:rPr>
              <w:t>kolom (7): tulislah jumlah keseluruhan mahasiswa pada UPPSKH.</w:t>
            </w:r>
          </w:p>
          <w:p w:rsidR="00A5073C" w:rsidRDefault="00A5073C" w:rsidP="00A5073C">
            <w:pPr>
              <w:jc w:val="both"/>
              <w:rPr>
                <w:rFonts w:ascii="Arial" w:hAnsi="Arial" w:cs="Arial"/>
                <w:lang w:val="id-ID"/>
              </w:rPr>
            </w:pPr>
          </w:p>
          <w:p w:rsidR="00A5073C" w:rsidRPr="00585ED0" w:rsidRDefault="00A5073C" w:rsidP="00A5073C">
            <w:pPr>
              <w:jc w:val="both"/>
              <w:rPr>
                <w:rFonts w:ascii="Arial" w:hAnsi="Arial" w:cs="Arial"/>
                <w:lang w:val="nb-NO"/>
              </w:rPr>
            </w:pPr>
            <w:r w:rsidRPr="00585ED0">
              <w:rPr>
                <w:rFonts w:ascii="Arial" w:hAnsi="Arial" w:cs="Arial"/>
                <w:lang w:val="nb-NO"/>
              </w:rPr>
              <w:t>Keterangan:</w:t>
            </w:r>
          </w:p>
          <w:p w:rsidR="00A5073C" w:rsidRPr="004D734A" w:rsidRDefault="00A5073C" w:rsidP="00A5073C">
            <w:pPr>
              <w:jc w:val="both"/>
              <w:rPr>
                <w:rFonts w:ascii="Arial" w:hAnsi="Arial" w:cs="Arial"/>
                <w:lang w:val="sv-SE"/>
              </w:rPr>
            </w:pPr>
            <w:r w:rsidRPr="00D400E3">
              <w:rPr>
                <w:rFonts w:ascii="Arial" w:hAnsi="Arial" w:cs="Arial"/>
                <w:color w:val="000000" w:themeColor="text1"/>
                <w:lang w:val="sv-SE"/>
              </w:rPr>
              <w:t xml:space="preserve">Mahasiswa </w:t>
            </w:r>
            <w:r w:rsidRPr="00D400E3">
              <w:rPr>
                <w:rFonts w:ascii="Arial" w:hAnsi="Arial" w:cs="Arial"/>
                <w:bCs/>
                <w:color w:val="000000" w:themeColor="text1"/>
                <w:lang w:val="sv-SE"/>
              </w:rPr>
              <w:t>transfer</w:t>
            </w:r>
            <w:r w:rsidRPr="00585ED0">
              <w:rPr>
                <w:rFonts w:ascii="Arial" w:hAnsi="Arial" w:cs="Arial"/>
                <w:lang w:val="sv-SE"/>
              </w:rPr>
              <w:t xml:space="preserve"> adalah mahasiswa yang masuk ke program studi </w:t>
            </w:r>
            <w:r w:rsidRPr="00585ED0">
              <w:rPr>
                <w:rFonts w:ascii="Arial" w:hAnsi="Arial" w:cs="Arial"/>
                <w:lang w:val="id-ID"/>
              </w:rPr>
              <w:t xml:space="preserve">  </w:t>
            </w:r>
            <w:r w:rsidRPr="00585ED0">
              <w:rPr>
                <w:rFonts w:ascii="Arial" w:hAnsi="Arial" w:cs="Arial"/>
                <w:lang w:val="sv-SE"/>
              </w:rPr>
              <w:t>dokter hewan dengan mentransfer mata kuliah/mata ajar yang telah diperolehnya dari PS lain, baik dari dalam PT maupun luar PT.</w:t>
            </w:r>
          </w:p>
        </w:tc>
      </w:tr>
      <w:tr w:rsidR="00CC32B7" w:rsidRPr="00585ED0" w:rsidTr="00964C61">
        <w:tc>
          <w:tcPr>
            <w:tcW w:w="918" w:type="dxa"/>
            <w:tcBorders>
              <w:top w:val="single" w:sz="4" w:space="0" w:color="auto"/>
              <w:bottom w:val="single" w:sz="4" w:space="0" w:color="auto"/>
            </w:tcBorders>
          </w:tcPr>
          <w:p w:rsidR="00CC32B7" w:rsidRPr="00585ED0" w:rsidRDefault="00CC32B7" w:rsidP="00CD744D">
            <w:pPr>
              <w:jc w:val="center"/>
              <w:rPr>
                <w:rFonts w:ascii="Arial" w:hAnsi="Arial" w:cs="Arial"/>
                <w:lang w:val="nb-NO"/>
              </w:rPr>
            </w:pPr>
            <w:r w:rsidRPr="00585ED0">
              <w:rPr>
                <w:rFonts w:ascii="Arial" w:hAnsi="Arial" w:cs="Arial"/>
                <w:lang w:val="nb-NO"/>
              </w:rPr>
              <w:t>3.2</w:t>
            </w:r>
          </w:p>
        </w:tc>
        <w:tc>
          <w:tcPr>
            <w:tcW w:w="1209" w:type="dxa"/>
          </w:tcPr>
          <w:p w:rsidR="00CC32B7" w:rsidRPr="00585ED0" w:rsidRDefault="00CC32B7" w:rsidP="00CD744D">
            <w:pPr>
              <w:jc w:val="center"/>
              <w:rPr>
                <w:rFonts w:ascii="Arial" w:hAnsi="Arial" w:cs="Arial"/>
              </w:rPr>
            </w:pPr>
          </w:p>
        </w:tc>
        <w:tc>
          <w:tcPr>
            <w:tcW w:w="6945" w:type="dxa"/>
          </w:tcPr>
          <w:p w:rsidR="00CC32B7" w:rsidRPr="00585ED0" w:rsidRDefault="00CC32B7" w:rsidP="003D7C7D">
            <w:pPr>
              <w:ind w:left="-18" w:firstLine="18"/>
              <w:jc w:val="both"/>
              <w:rPr>
                <w:rFonts w:ascii="Arial" w:hAnsi="Arial" w:cs="Arial"/>
                <w:lang w:val="fi-FI"/>
              </w:rPr>
            </w:pPr>
            <w:r w:rsidRPr="00585ED0">
              <w:rPr>
                <w:rFonts w:ascii="Arial" w:hAnsi="Arial" w:cs="Arial"/>
                <w:lang w:val="fi-FI"/>
              </w:rPr>
              <w:t>Jelaskan upaya UPPSKH untuk pengembangan dan peningkatan mutu lulusan serta efektivitas pelaksanaannya</w:t>
            </w:r>
            <w:r w:rsidR="003D3D82">
              <w:rPr>
                <w:rFonts w:ascii="Arial" w:hAnsi="Arial" w:cs="Arial"/>
                <w:lang w:val="id-ID"/>
              </w:rPr>
              <w:t xml:space="preserve"> pada tempat</w:t>
            </w:r>
            <w:r w:rsidR="003D3D82" w:rsidRPr="00585ED0">
              <w:rPr>
                <w:rFonts w:ascii="Arial" w:hAnsi="Arial" w:cs="Arial"/>
                <w:lang w:val="id-ID"/>
              </w:rPr>
              <w:t xml:space="preserve"> yang telah disediakan</w:t>
            </w:r>
            <w:r w:rsidRPr="00585ED0">
              <w:rPr>
                <w:rFonts w:ascii="Arial" w:hAnsi="Arial" w:cs="Arial"/>
                <w:lang w:val="fi-FI"/>
              </w:rPr>
              <w:t>.</w:t>
            </w:r>
          </w:p>
        </w:tc>
      </w:tr>
    </w:tbl>
    <w:p w:rsidR="00F76D3C" w:rsidRDefault="00F76D3C" w:rsidP="00CC32B7">
      <w:pPr>
        <w:rPr>
          <w:rFonts w:ascii="Arial" w:hAnsi="Arial" w:cs="Arial"/>
          <w:b/>
          <w:bCs/>
          <w:caps/>
        </w:rPr>
      </w:pPr>
    </w:p>
    <w:p w:rsidR="004D734A" w:rsidRPr="004D734A" w:rsidRDefault="004D734A" w:rsidP="00CC32B7">
      <w:pPr>
        <w:rPr>
          <w:rFonts w:ascii="Arial" w:hAnsi="Arial" w:cs="Arial"/>
          <w:b/>
          <w:bCs/>
          <w:caps/>
        </w:rPr>
      </w:pPr>
    </w:p>
    <w:p w:rsidR="00CC32B7" w:rsidRDefault="00CC32B7" w:rsidP="00CC32B7">
      <w:pPr>
        <w:rPr>
          <w:rFonts w:ascii="Arial" w:hAnsi="Arial" w:cs="Arial"/>
          <w:b/>
          <w:bCs/>
          <w:caps/>
          <w:lang w:val="id-ID"/>
        </w:rPr>
      </w:pPr>
      <w:r w:rsidRPr="00585ED0">
        <w:rPr>
          <w:rFonts w:ascii="Arial" w:hAnsi="Arial" w:cs="Arial"/>
          <w:b/>
          <w:bCs/>
          <w:caps/>
          <w:lang w:val="fi-FI"/>
        </w:rPr>
        <w:t xml:space="preserve">Standar 4. </w:t>
      </w:r>
      <w:r w:rsidRPr="00585ED0">
        <w:rPr>
          <w:rFonts w:ascii="Arial" w:hAnsi="Arial" w:cs="Arial"/>
          <w:b/>
          <w:bCs/>
          <w:caps/>
          <w:lang w:val="sv-SE"/>
        </w:rPr>
        <w:t>Sumber Daya Manusia</w:t>
      </w:r>
    </w:p>
    <w:p w:rsidR="006F50B0" w:rsidRPr="006F50B0" w:rsidRDefault="006F50B0" w:rsidP="00CC32B7">
      <w:pPr>
        <w:rPr>
          <w:rFonts w:ascii="Arial" w:hAnsi="Arial" w:cs="Arial"/>
          <w:b/>
          <w:bCs/>
          <w:caps/>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3C0B3A" w:rsidRPr="00585ED0" w:rsidTr="006F50B0">
        <w:trPr>
          <w:tblHeader/>
        </w:trPr>
        <w:tc>
          <w:tcPr>
            <w:tcW w:w="918" w:type="dxa"/>
            <w:tcBorders>
              <w:top w:val="single" w:sz="4" w:space="0" w:color="auto"/>
              <w:bottom w:val="double" w:sz="4" w:space="0" w:color="auto"/>
            </w:tcBorders>
            <w:shd w:val="clear" w:color="auto" w:fill="auto"/>
            <w:vAlign w:val="center"/>
          </w:tcPr>
          <w:p w:rsidR="003C0B3A" w:rsidRPr="00585ED0" w:rsidRDefault="003C0B3A" w:rsidP="003326BE">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rsidR="003C0B3A" w:rsidRPr="00585ED0" w:rsidRDefault="003C0B3A" w:rsidP="003326BE">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rsidR="003C0B3A" w:rsidRPr="00585ED0" w:rsidRDefault="003C0B3A" w:rsidP="003326BE">
            <w:pPr>
              <w:jc w:val="center"/>
              <w:rPr>
                <w:rFonts w:ascii="Arial" w:hAnsi="Arial" w:cs="Arial"/>
                <w:b/>
              </w:rPr>
            </w:pPr>
            <w:r w:rsidRPr="00585ED0">
              <w:rPr>
                <w:rFonts w:ascii="Arial" w:hAnsi="Arial" w:cs="Arial"/>
                <w:b/>
              </w:rPr>
              <w:t>Panduan Pengisian</w:t>
            </w:r>
          </w:p>
        </w:tc>
      </w:tr>
      <w:tr w:rsidR="003C0B3A" w:rsidRPr="00585ED0" w:rsidTr="006F50B0">
        <w:tc>
          <w:tcPr>
            <w:tcW w:w="918" w:type="dxa"/>
            <w:tcBorders>
              <w:top w:val="single" w:sz="4" w:space="0" w:color="auto"/>
              <w:bottom w:val="single" w:sz="4" w:space="0" w:color="auto"/>
            </w:tcBorders>
          </w:tcPr>
          <w:p w:rsidR="003C0B3A" w:rsidRPr="00585ED0" w:rsidRDefault="003C0B3A" w:rsidP="003326BE">
            <w:pPr>
              <w:jc w:val="both"/>
              <w:rPr>
                <w:rFonts w:ascii="Arial" w:hAnsi="Arial" w:cs="Arial"/>
              </w:rPr>
            </w:pPr>
            <w:r w:rsidRPr="00585ED0">
              <w:rPr>
                <w:rFonts w:ascii="Arial" w:hAnsi="Arial" w:cs="Arial"/>
              </w:rPr>
              <w:t>4.1</w:t>
            </w:r>
          </w:p>
        </w:tc>
        <w:tc>
          <w:tcPr>
            <w:tcW w:w="1209" w:type="dxa"/>
            <w:tcBorders>
              <w:top w:val="single" w:sz="4" w:space="0" w:color="auto"/>
              <w:bottom w:val="single" w:sz="4" w:space="0" w:color="auto"/>
            </w:tcBorders>
          </w:tcPr>
          <w:p w:rsidR="003C0B3A" w:rsidRPr="00585ED0" w:rsidRDefault="003C0B3A" w:rsidP="003326BE">
            <w:pPr>
              <w:jc w:val="both"/>
              <w:rPr>
                <w:rFonts w:ascii="Arial" w:hAnsi="Arial" w:cs="Arial"/>
              </w:rPr>
            </w:pPr>
          </w:p>
        </w:tc>
        <w:tc>
          <w:tcPr>
            <w:tcW w:w="6945" w:type="dxa"/>
            <w:tcBorders>
              <w:top w:val="single" w:sz="4" w:space="0" w:color="auto"/>
              <w:bottom w:val="single" w:sz="4" w:space="0" w:color="auto"/>
            </w:tcBorders>
          </w:tcPr>
          <w:p w:rsidR="003C0B3A" w:rsidRPr="00585ED0" w:rsidRDefault="003C0B3A" w:rsidP="003326BE">
            <w:pPr>
              <w:jc w:val="both"/>
              <w:rPr>
                <w:rFonts w:ascii="Arial" w:hAnsi="Arial" w:cs="Arial"/>
                <w:bCs/>
              </w:rPr>
            </w:pPr>
            <w:r w:rsidRPr="00585ED0">
              <w:rPr>
                <w:rFonts w:ascii="Arial" w:hAnsi="Arial" w:cs="Arial"/>
                <w:bCs/>
                <w:iCs/>
              </w:rPr>
              <w:t xml:space="preserve">Dosen tetap dalam borang akreditasi BAN-PT </w:t>
            </w:r>
            <w:r w:rsidRPr="00585ED0">
              <w:rPr>
                <w:rFonts w:ascii="Arial" w:hAnsi="Arial" w:cs="Arial"/>
                <w:iCs/>
              </w:rPr>
              <w:t xml:space="preserve">adalah dosen yang diangkat dan ditempatkan sebagai tenaga tetap pada PT yang bersangkutan; termasuk dosen penugasan Kopertis, dan dosen yayasan pada PTS dalam bidang yang relevan dengan </w:t>
            </w:r>
            <w:r w:rsidRPr="00585ED0">
              <w:rPr>
                <w:rFonts w:ascii="Arial" w:hAnsi="Arial" w:cs="Arial"/>
                <w:iCs/>
              </w:rPr>
              <w:lastRenderedPageBreak/>
              <w:t xml:space="preserve">keahlian bidang studinya. Seorang dosen hanya dapat menjadi dosen tetap pada satu perguruan tinggi, </w:t>
            </w:r>
            <w:proofErr w:type="gramStart"/>
            <w:r w:rsidRPr="00585ED0">
              <w:rPr>
                <w:rFonts w:ascii="Arial" w:hAnsi="Arial" w:cs="Arial"/>
                <w:iCs/>
              </w:rPr>
              <w:t>dan mempunyai penugasan kerja minimum 36 jam/minggu</w:t>
            </w:r>
            <w:proofErr w:type="gramEnd"/>
            <w:r w:rsidRPr="00585ED0">
              <w:rPr>
                <w:rFonts w:ascii="Arial" w:hAnsi="Arial" w:cs="Arial"/>
                <w:bCs/>
              </w:rPr>
              <w:t>.</w:t>
            </w:r>
          </w:p>
        </w:tc>
      </w:tr>
      <w:tr w:rsidR="003C0B3A" w:rsidRPr="00585ED0" w:rsidTr="006F50B0">
        <w:tc>
          <w:tcPr>
            <w:tcW w:w="918" w:type="dxa"/>
            <w:tcBorders>
              <w:top w:val="single" w:sz="4" w:space="0" w:color="auto"/>
              <w:bottom w:val="single" w:sz="4" w:space="0" w:color="auto"/>
            </w:tcBorders>
          </w:tcPr>
          <w:p w:rsidR="003C0B3A" w:rsidRPr="00585ED0" w:rsidRDefault="003C0B3A" w:rsidP="003326BE">
            <w:pPr>
              <w:jc w:val="both"/>
              <w:rPr>
                <w:rFonts w:ascii="Arial" w:hAnsi="Arial" w:cs="Arial"/>
              </w:rPr>
            </w:pPr>
            <w:r w:rsidRPr="00585ED0">
              <w:rPr>
                <w:rFonts w:ascii="Arial" w:hAnsi="Arial" w:cs="Arial"/>
              </w:rPr>
              <w:lastRenderedPageBreak/>
              <w:t>4.1.1</w:t>
            </w:r>
          </w:p>
          <w:p w:rsidR="003C0B3A" w:rsidRPr="00585ED0" w:rsidRDefault="003C0B3A" w:rsidP="003326BE">
            <w:pPr>
              <w:jc w:val="both"/>
              <w:rPr>
                <w:rFonts w:ascii="Arial" w:hAnsi="Arial" w:cs="Arial"/>
              </w:rPr>
            </w:pPr>
          </w:p>
        </w:tc>
        <w:tc>
          <w:tcPr>
            <w:tcW w:w="1209" w:type="dxa"/>
            <w:tcBorders>
              <w:top w:val="single" w:sz="4" w:space="0" w:color="auto"/>
              <w:bottom w:val="single" w:sz="4" w:space="0" w:color="auto"/>
            </w:tcBorders>
          </w:tcPr>
          <w:p w:rsidR="003C0B3A" w:rsidRPr="00585ED0" w:rsidRDefault="003C0B3A" w:rsidP="003326BE">
            <w:pPr>
              <w:jc w:val="both"/>
              <w:rPr>
                <w:rFonts w:ascii="Arial" w:hAnsi="Arial" w:cs="Arial"/>
              </w:rPr>
            </w:pPr>
            <w:r w:rsidRPr="00585ED0">
              <w:rPr>
                <w:rFonts w:ascii="Arial" w:hAnsi="Arial" w:cs="Arial"/>
              </w:rPr>
              <w:t>(</w:t>
            </w:r>
            <w:r w:rsidRPr="00585ED0">
              <w:rPr>
                <w:rFonts w:ascii="Arial" w:hAnsi="Arial" w:cs="Arial"/>
                <w:lang w:val="id-ID"/>
              </w:rPr>
              <w:t>1</w:t>
            </w:r>
            <w:r w:rsidRPr="00585ED0">
              <w:rPr>
                <w:rFonts w:ascii="Arial" w:hAnsi="Arial" w:cs="Arial"/>
              </w:rPr>
              <w:t>)-(12)</w:t>
            </w:r>
          </w:p>
          <w:p w:rsidR="003C0B3A" w:rsidRPr="00585ED0" w:rsidRDefault="003C0B3A" w:rsidP="003326BE">
            <w:pPr>
              <w:jc w:val="both"/>
              <w:rPr>
                <w:rFonts w:ascii="Arial" w:hAnsi="Arial" w:cs="Arial"/>
              </w:rPr>
            </w:pPr>
          </w:p>
        </w:tc>
        <w:tc>
          <w:tcPr>
            <w:tcW w:w="6945" w:type="dxa"/>
            <w:tcBorders>
              <w:top w:val="single" w:sz="4" w:space="0" w:color="auto"/>
              <w:bottom w:val="single" w:sz="4" w:space="0" w:color="auto"/>
            </w:tcBorders>
          </w:tcPr>
          <w:p w:rsidR="00EE02D2" w:rsidRDefault="003C0B3A" w:rsidP="003326BE">
            <w:pPr>
              <w:ind w:left="-18"/>
              <w:jc w:val="both"/>
              <w:rPr>
                <w:rFonts w:ascii="Arial" w:hAnsi="Arial" w:cs="Arial"/>
                <w:lang w:val="id-ID"/>
              </w:rPr>
            </w:pPr>
            <w:r w:rsidRPr="00585ED0">
              <w:rPr>
                <w:rFonts w:ascii="Arial" w:hAnsi="Arial" w:cs="Arial"/>
              </w:rPr>
              <w:t xml:space="preserve">Tuliskan </w:t>
            </w:r>
            <w:r w:rsidR="003D3D82">
              <w:rPr>
                <w:rFonts w:ascii="Arial" w:hAnsi="Arial" w:cs="Arial"/>
                <w:lang w:val="id-ID"/>
              </w:rPr>
              <w:t>pada tabel</w:t>
            </w:r>
            <w:r w:rsidR="003D3D82" w:rsidRPr="00585ED0">
              <w:rPr>
                <w:rFonts w:ascii="Arial" w:hAnsi="Arial" w:cs="Arial"/>
                <w:lang w:val="id-ID"/>
              </w:rPr>
              <w:t xml:space="preserve"> yang telah disediakan</w:t>
            </w:r>
            <w:r w:rsidR="003D3D82" w:rsidRPr="00585ED0">
              <w:rPr>
                <w:rFonts w:ascii="Arial" w:hAnsi="Arial" w:cs="Arial"/>
              </w:rPr>
              <w:t xml:space="preserve"> </w:t>
            </w:r>
            <w:r w:rsidRPr="00585ED0">
              <w:rPr>
                <w:rFonts w:ascii="Arial" w:hAnsi="Arial" w:cs="Arial"/>
              </w:rPr>
              <w:t xml:space="preserve">jumlah dosen tetap yang bidang keahliannya sesuai dengan masing-masing PS di lingkungan UPPSKH, </w:t>
            </w:r>
            <w:r w:rsidRPr="00F0077A">
              <w:rPr>
                <w:rFonts w:ascii="Arial" w:hAnsi="Arial" w:cs="Arial"/>
              </w:rPr>
              <w:t>berdasarkan jabatan fungsional dan pendidikan tertinggi,</w:t>
            </w:r>
            <w:r w:rsidRPr="00585ED0">
              <w:rPr>
                <w:rFonts w:ascii="Arial" w:hAnsi="Arial" w:cs="Arial"/>
              </w:rPr>
              <w:t xml:space="preserve"> dengan mengikuti format </w:t>
            </w:r>
            <w:r w:rsidRPr="00585ED0">
              <w:rPr>
                <w:rFonts w:ascii="Arial" w:hAnsi="Arial" w:cs="Arial"/>
                <w:lang w:val="id-ID"/>
              </w:rPr>
              <w:t>tab</w:t>
            </w:r>
            <w:r w:rsidRPr="00585ED0">
              <w:rPr>
                <w:rFonts w:ascii="Arial" w:hAnsi="Arial" w:cs="Arial"/>
              </w:rPr>
              <w:t xml:space="preserve">el </w:t>
            </w:r>
            <w:r w:rsidRPr="00585ED0">
              <w:rPr>
                <w:rFonts w:ascii="Arial" w:hAnsi="Arial" w:cs="Arial"/>
                <w:lang w:val="id-ID"/>
              </w:rPr>
              <w:t>tersebut.</w:t>
            </w:r>
            <w:r w:rsidRPr="00585ED0">
              <w:rPr>
                <w:rFonts w:ascii="Arial" w:hAnsi="Arial" w:cs="Arial"/>
              </w:rPr>
              <w:t xml:space="preserve"> Sp-2 termasuk yang sudah menerima surat pengakuan dari kolegium. Bila ada dosen yang mempunyai ijazah pendidikan tinggi </w:t>
            </w:r>
            <w:proofErr w:type="gramStart"/>
            <w:r w:rsidRPr="00585ED0">
              <w:rPr>
                <w:rFonts w:ascii="Arial" w:hAnsi="Arial" w:cs="Arial"/>
              </w:rPr>
              <w:t>formal  lebih</w:t>
            </w:r>
            <w:proofErr w:type="gramEnd"/>
            <w:r w:rsidRPr="00585ED0">
              <w:rPr>
                <w:rFonts w:ascii="Arial" w:hAnsi="Arial" w:cs="Arial"/>
              </w:rPr>
              <w:t xml:space="preserve"> dari satu, tuliskan yang paling tinggi. Sp-1 setara S-2, Sp-2 setara S-3</w:t>
            </w:r>
            <w:r w:rsidRPr="00585ED0">
              <w:rPr>
                <w:rFonts w:ascii="Arial" w:hAnsi="Arial" w:cs="Arial"/>
                <w:lang w:val="id-ID"/>
              </w:rPr>
              <w:t xml:space="preserve">. </w:t>
            </w:r>
          </w:p>
          <w:p w:rsidR="00EE02D2" w:rsidRDefault="00EE02D2" w:rsidP="003326BE">
            <w:pPr>
              <w:ind w:left="-18"/>
              <w:jc w:val="both"/>
              <w:rPr>
                <w:rFonts w:ascii="Arial" w:hAnsi="Arial" w:cs="Arial"/>
                <w:lang w:val="id-ID"/>
              </w:rPr>
            </w:pPr>
          </w:p>
          <w:p w:rsidR="003C0B3A" w:rsidRPr="00585ED0" w:rsidRDefault="003C0B3A" w:rsidP="003326BE">
            <w:pPr>
              <w:ind w:left="-18"/>
              <w:jc w:val="both"/>
              <w:rPr>
                <w:rFonts w:ascii="Arial" w:hAnsi="Arial" w:cs="Arial"/>
                <w:lang w:val="id-ID"/>
              </w:rPr>
            </w:pPr>
            <w:r w:rsidRPr="00585ED0">
              <w:rPr>
                <w:rFonts w:ascii="Arial" w:hAnsi="Arial" w:cs="Arial"/>
                <w:lang w:val="id-ID"/>
              </w:rPr>
              <w:t xml:space="preserve">Tuliskan </w:t>
            </w:r>
            <w:r w:rsidR="00EE02D2">
              <w:rPr>
                <w:rFonts w:ascii="Arial" w:hAnsi="Arial" w:cs="Arial"/>
                <w:lang w:val="id-ID"/>
              </w:rPr>
              <w:t>pada:</w:t>
            </w:r>
          </w:p>
          <w:p w:rsidR="003C0B3A" w:rsidRPr="00585ED0" w:rsidRDefault="00EE02D2" w:rsidP="003724A5">
            <w:pPr>
              <w:pStyle w:val="ListParagraph"/>
              <w:numPr>
                <w:ilvl w:val="0"/>
                <w:numId w:val="46"/>
              </w:numPr>
              <w:ind w:left="317" w:hanging="317"/>
              <w:jc w:val="both"/>
              <w:rPr>
                <w:rFonts w:ascii="Arial" w:hAnsi="Arial" w:cs="Arial"/>
                <w:lang w:val="id-ID"/>
              </w:rPr>
            </w:pPr>
            <w:r>
              <w:rPr>
                <w:rFonts w:ascii="Arial" w:hAnsi="Arial" w:cs="Arial"/>
                <w:lang w:val="id-ID"/>
              </w:rPr>
              <w:t>k</w:t>
            </w:r>
            <w:r w:rsidR="003C0B3A" w:rsidRPr="00585ED0">
              <w:rPr>
                <w:rFonts w:ascii="Arial" w:hAnsi="Arial" w:cs="Arial"/>
                <w:lang w:val="fi-FI"/>
              </w:rPr>
              <w:t xml:space="preserve">olom </w:t>
            </w:r>
            <w:r w:rsidR="003C0B3A" w:rsidRPr="00585ED0">
              <w:rPr>
                <w:rFonts w:ascii="Arial" w:hAnsi="Arial" w:cs="Arial"/>
                <w:lang w:val="id-ID"/>
              </w:rPr>
              <w:t>(1), nomor urut</w:t>
            </w:r>
            <w:r>
              <w:rPr>
                <w:rFonts w:ascii="Arial" w:hAnsi="Arial" w:cs="Arial"/>
                <w:lang w:val="id-ID"/>
              </w:rPr>
              <w:t>;</w:t>
            </w:r>
          </w:p>
          <w:p w:rsidR="003C0B3A" w:rsidRPr="00585ED0" w:rsidRDefault="003C0B3A" w:rsidP="003724A5">
            <w:pPr>
              <w:pStyle w:val="ListParagraph"/>
              <w:numPr>
                <w:ilvl w:val="0"/>
                <w:numId w:val="46"/>
              </w:numPr>
              <w:ind w:left="317" w:hanging="317"/>
              <w:jc w:val="both"/>
              <w:rPr>
                <w:rFonts w:ascii="Arial" w:hAnsi="Arial" w:cs="Arial"/>
                <w:lang w:val="id-ID"/>
              </w:rPr>
            </w:pPr>
            <w:r w:rsidRPr="00585ED0">
              <w:rPr>
                <w:rFonts w:ascii="Arial" w:hAnsi="Arial" w:cs="Arial"/>
                <w:lang w:val="id-ID"/>
              </w:rPr>
              <w:t>kolom (2), nama program studi</w:t>
            </w:r>
            <w:r w:rsidR="00EE02D2">
              <w:rPr>
                <w:rFonts w:ascii="Arial" w:hAnsi="Arial" w:cs="Arial"/>
                <w:lang w:val="id-ID"/>
              </w:rPr>
              <w:t>;</w:t>
            </w:r>
          </w:p>
          <w:p w:rsidR="003C0B3A" w:rsidRPr="00585ED0" w:rsidRDefault="003C0B3A" w:rsidP="003724A5">
            <w:pPr>
              <w:pStyle w:val="ListParagraph"/>
              <w:numPr>
                <w:ilvl w:val="0"/>
                <w:numId w:val="46"/>
              </w:numPr>
              <w:ind w:left="317" w:hanging="317"/>
              <w:jc w:val="both"/>
              <w:rPr>
                <w:rFonts w:ascii="Arial" w:hAnsi="Arial" w:cs="Arial"/>
                <w:lang w:val="id-ID"/>
              </w:rPr>
            </w:pPr>
            <w:r w:rsidRPr="00585ED0">
              <w:rPr>
                <w:rFonts w:ascii="Arial" w:hAnsi="Arial" w:cs="Arial"/>
                <w:lang w:val="id-ID"/>
              </w:rPr>
              <w:t>kolom (3), (4), (5) dan (6), jabatan fungsional dosen tetap</w:t>
            </w:r>
            <w:r w:rsidR="00EE02D2">
              <w:rPr>
                <w:rFonts w:ascii="Arial" w:hAnsi="Arial" w:cs="Arial"/>
                <w:lang w:val="id-ID"/>
              </w:rPr>
              <w:t>;</w:t>
            </w:r>
          </w:p>
          <w:p w:rsidR="003C0B3A" w:rsidRPr="00585ED0" w:rsidRDefault="003C0B3A" w:rsidP="003724A5">
            <w:pPr>
              <w:pStyle w:val="ListParagraph"/>
              <w:numPr>
                <w:ilvl w:val="0"/>
                <w:numId w:val="46"/>
              </w:numPr>
              <w:ind w:left="317" w:hanging="317"/>
              <w:jc w:val="both"/>
              <w:rPr>
                <w:rFonts w:ascii="Arial" w:hAnsi="Arial" w:cs="Arial"/>
                <w:lang w:val="id-ID"/>
              </w:rPr>
            </w:pPr>
            <w:r w:rsidRPr="00585ED0">
              <w:rPr>
                <w:rFonts w:ascii="Arial" w:hAnsi="Arial" w:cs="Arial"/>
                <w:lang w:val="id-ID"/>
              </w:rPr>
              <w:t>kolom (7), (8) dan (9), pendidikan tertinggi dosen tetap</w:t>
            </w:r>
            <w:r w:rsidR="00EE02D2">
              <w:rPr>
                <w:rFonts w:ascii="Arial" w:hAnsi="Arial" w:cs="Arial"/>
                <w:lang w:val="id-ID"/>
              </w:rPr>
              <w:t>;</w:t>
            </w:r>
          </w:p>
          <w:p w:rsidR="003C0B3A" w:rsidRPr="00585ED0" w:rsidRDefault="003C0B3A" w:rsidP="003724A5">
            <w:pPr>
              <w:pStyle w:val="ListParagraph"/>
              <w:numPr>
                <w:ilvl w:val="0"/>
                <w:numId w:val="46"/>
              </w:numPr>
              <w:ind w:left="317" w:hanging="317"/>
              <w:jc w:val="both"/>
              <w:rPr>
                <w:rFonts w:ascii="Arial" w:hAnsi="Arial" w:cs="Arial"/>
                <w:lang w:val="id-ID"/>
              </w:rPr>
            </w:pPr>
            <w:r w:rsidRPr="00585ED0">
              <w:rPr>
                <w:rFonts w:ascii="Arial" w:hAnsi="Arial" w:cs="Arial"/>
                <w:lang w:val="id-ID"/>
              </w:rPr>
              <w:t>kolom (10), jumlah dosen tetap di tiap program studi</w:t>
            </w:r>
            <w:r w:rsidR="00EE02D2">
              <w:rPr>
                <w:rFonts w:ascii="Arial" w:hAnsi="Arial" w:cs="Arial"/>
                <w:lang w:val="id-ID"/>
              </w:rPr>
              <w:t>;</w:t>
            </w:r>
          </w:p>
          <w:p w:rsidR="003C0B3A" w:rsidRPr="00585ED0" w:rsidRDefault="00EE02D2" w:rsidP="003724A5">
            <w:pPr>
              <w:pStyle w:val="ListParagraph"/>
              <w:numPr>
                <w:ilvl w:val="0"/>
                <w:numId w:val="46"/>
              </w:numPr>
              <w:ind w:left="317" w:hanging="317"/>
              <w:jc w:val="both"/>
              <w:rPr>
                <w:rFonts w:ascii="Arial" w:hAnsi="Arial" w:cs="Arial"/>
                <w:lang w:val="id-ID"/>
              </w:rPr>
            </w:pPr>
            <w:r>
              <w:rPr>
                <w:rFonts w:ascii="Arial" w:hAnsi="Arial" w:cs="Arial"/>
                <w:lang w:val="id-ID"/>
              </w:rPr>
              <w:t>k</w:t>
            </w:r>
            <w:r w:rsidR="00F0077A">
              <w:rPr>
                <w:rFonts w:ascii="Arial" w:hAnsi="Arial" w:cs="Arial"/>
                <w:lang w:val="id-ID"/>
              </w:rPr>
              <w:t xml:space="preserve">olom (11), </w:t>
            </w:r>
            <w:r w:rsidR="00F0077A">
              <w:rPr>
                <w:rFonts w:ascii="Arial" w:hAnsi="Arial" w:cs="Arial"/>
              </w:rPr>
              <w:t>j</w:t>
            </w:r>
            <w:r w:rsidR="003C0B3A" w:rsidRPr="00585ED0">
              <w:rPr>
                <w:rFonts w:ascii="Arial" w:hAnsi="Arial" w:cs="Arial"/>
                <w:lang w:val="id-ID"/>
              </w:rPr>
              <w:t>umlah mahasiswa di tiap program studi</w:t>
            </w:r>
            <w:r>
              <w:rPr>
                <w:rFonts w:ascii="Arial" w:hAnsi="Arial" w:cs="Arial"/>
                <w:lang w:val="id-ID"/>
              </w:rPr>
              <w:t>;</w:t>
            </w:r>
          </w:p>
          <w:p w:rsidR="003C0B3A" w:rsidRPr="00585ED0" w:rsidRDefault="00F0077A" w:rsidP="003724A5">
            <w:pPr>
              <w:pStyle w:val="ListParagraph"/>
              <w:numPr>
                <w:ilvl w:val="0"/>
                <w:numId w:val="46"/>
              </w:numPr>
              <w:ind w:left="317" w:hanging="317"/>
              <w:jc w:val="both"/>
              <w:rPr>
                <w:rFonts w:ascii="Arial" w:hAnsi="Arial" w:cs="Arial"/>
                <w:lang w:val="id-ID"/>
              </w:rPr>
            </w:pPr>
            <w:r>
              <w:rPr>
                <w:rFonts w:ascii="Arial" w:hAnsi="Arial" w:cs="Arial"/>
                <w:lang w:val="id-ID"/>
              </w:rPr>
              <w:t xml:space="preserve">kolom (12), </w:t>
            </w:r>
            <w:r>
              <w:rPr>
                <w:rFonts w:ascii="Arial" w:hAnsi="Arial" w:cs="Arial"/>
              </w:rPr>
              <w:t>r</w:t>
            </w:r>
            <w:r w:rsidR="003C0B3A" w:rsidRPr="00585ED0">
              <w:rPr>
                <w:rFonts w:ascii="Arial" w:hAnsi="Arial" w:cs="Arial"/>
                <w:lang w:val="id-ID"/>
              </w:rPr>
              <w:t>asio dosen</w:t>
            </w:r>
            <w:r w:rsidR="00EE02D2">
              <w:rPr>
                <w:rFonts w:ascii="Arial" w:hAnsi="Arial" w:cs="Arial"/>
                <w:lang w:val="id-ID"/>
              </w:rPr>
              <w:t xml:space="preserve"> : </w:t>
            </w:r>
            <w:r w:rsidR="003C0B3A" w:rsidRPr="00585ED0">
              <w:rPr>
                <w:rFonts w:ascii="Arial" w:hAnsi="Arial" w:cs="Arial"/>
                <w:lang w:val="id-ID"/>
              </w:rPr>
              <w:t>mahasi</w:t>
            </w:r>
            <w:r w:rsidR="00EE02D2">
              <w:rPr>
                <w:rFonts w:ascii="Arial" w:hAnsi="Arial" w:cs="Arial"/>
                <w:lang w:val="id-ID"/>
              </w:rPr>
              <w:t>s</w:t>
            </w:r>
            <w:r w:rsidR="003C0B3A" w:rsidRPr="00585ED0">
              <w:rPr>
                <w:rFonts w:ascii="Arial" w:hAnsi="Arial" w:cs="Arial"/>
                <w:lang w:val="id-ID"/>
              </w:rPr>
              <w:t>wa di se</w:t>
            </w:r>
            <w:r w:rsidR="00EE02D2">
              <w:rPr>
                <w:rFonts w:ascii="Arial" w:hAnsi="Arial" w:cs="Arial"/>
                <w:lang w:val="id-ID"/>
              </w:rPr>
              <w:t>tiap program studi.</w:t>
            </w:r>
          </w:p>
        </w:tc>
      </w:tr>
      <w:tr w:rsidR="003C0B3A" w:rsidRPr="00585ED0" w:rsidTr="006F50B0">
        <w:tc>
          <w:tcPr>
            <w:tcW w:w="918" w:type="dxa"/>
            <w:tcBorders>
              <w:top w:val="single" w:sz="4" w:space="0" w:color="auto"/>
              <w:bottom w:val="single" w:sz="4" w:space="0" w:color="auto"/>
            </w:tcBorders>
          </w:tcPr>
          <w:p w:rsidR="003C0B3A" w:rsidRPr="00585ED0" w:rsidRDefault="003C0B3A" w:rsidP="003326BE">
            <w:pPr>
              <w:jc w:val="both"/>
              <w:rPr>
                <w:rFonts w:ascii="Arial" w:hAnsi="Arial" w:cs="Arial"/>
              </w:rPr>
            </w:pPr>
            <w:r w:rsidRPr="00585ED0">
              <w:rPr>
                <w:rFonts w:ascii="Arial" w:hAnsi="Arial" w:cs="Arial"/>
              </w:rPr>
              <w:t>4.1.2</w:t>
            </w:r>
          </w:p>
        </w:tc>
        <w:tc>
          <w:tcPr>
            <w:tcW w:w="1209" w:type="dxa"/>
            <w:tcBorders>
              <w:top w:val="single" w:sz="4" w:space="0" w:color="auto"/>
              <w:bottom w:val="single" w:sz="4" w:space="0" w:color="auto"/>
            </w:tcBorders>
          </w:tcPr>
          <w:p w:rsidR="003C0B3A" w:rsidRPr="00585ED0" w:rsidRDefault="003C0B3A" w:rsidP="003326BE">
            <w:pPr>
              <w:jc w:val="both"/>
              <w:rPr>
                <w:rFonts w:ascii="Arial" w:hAnsi="Arial" w:cs="Arial"/>
              </w:rPr>
            </w:pPr>
            <w:r w:rsidRPr="00585ED0">
              <w:rPr>
                <w:rFonts w:ascii="Arial" w:hAnsi="Arial" w:cs="Arial"/>
              </w:rPr>
              <w:t>(</w:t>
            </w:r>
            <w:r w:rsidRPr="00585ED0">
              <w:rPr>
                <w:rFonts w:ascii="Arial" w:hAnsi="Arial" w:cs="Arial"/>
                <w:lang w:val="id-ID"/>
              </w:rPr>
              <w:t>1</w:t>
            </w:r>
            <w:r w:rsidR="005D79B1">
              <w:rPr>
                <w:rFonts w:ascii="Arial" w:hAnsi="Arial" w:cs="Arial"/>
              </w:rPr>
              <w:t>)-(</w:t>
            </w:r>
            <w:r w:rsidR="005D79B1">
              <w:rPr>
                <w:rFonts w:ascii="Arial" w:hAnsi="Arial" w:cs="Arial"/>
                <w:lang w:val="id-ID"/>
              </w:rPr>
              <w:t>7</w:t>
            </w:r>
            <w:r w:rsidRPr="00585ED0">
              <w:rPr>
                <w:rFonts w:ascii="Arial" w:hAnsi="Arial" w:cs="Arial"/>
              </w:rPr>
              <w:t>)</w:t>
            </w:r>
          </w:p>
        </w:tc>
        <w:tc>
          <w:tcPr>
            <w:tcW w:w="6945" w:type="dxa"/>
            <w:tcBorders>
              <w:top w:val="single" w:sz="4" w:space="0" w:color="auto"/>
              <w:bottom w:val="single" w:sz="4" w:space="0" w:color="auto"/>
            </w:tcBorders>
          </w:tcPr>
          <w:p w:rsidR="005D79B1" w:rsidRDefault="003C0B3A" w:rsidP="003D3D82">
            <w:pPr>
              <w:jc w:val="both"/>
              <w:rPr>
                <w:rFonts w:ascii="Arial" w:hAnsi="Arial" w:cs="Arial"/>
                <w:lang w:val="id-ID"/>
              </w:rPr>
            </w:pPr>
            <w:r w:rsidRPr="00585ED0">
              <w:rPr>
                <w:rFonts w:ascii="Arial" w:hAnsi="Arial" w:cs="Arial"/>
              </w:rPr>
              <w:t>Tuliskan banyaknya rekrutmen serta pengembangan dosen tetap yang bidang keahliannya sesuai dengan program studi pada UPPSKH dalam tiga tahun terakhi</w:t>
            </w:r>
            <w:r w:rsidR="003D3D82">
              <w:rPr>
                <w:rFonts w:ascii="Arial" w:hAnsi="Arial" w:cs="Arial"/>
                <w:lang w:val="id-ID"/>
              </w:rPr>
              <w:t>r pada tabel</w:t>
            </w:r>
            <w:r w:rsidR="003D3D82" w:rsidRPr="00585ED0">
              <w:rPr>
                <w:rFonts w:ascii="Arial" w:hAnsi="Arial" w:cs="Arial"/>
                <w:lang w:val="id-ID"/>
              </w:rPr>
              <w:t xml:space="preserve"> yang telah disediakan</w:t>
            </w:r>
            <w:r w:rsidRPr="00585ED0">
              <w:rPr>
                <w:rFonts w:ascii="Arial" w:hAnsi="Arial" w:cs="Arial"/>
                <w:lang w:val="id-ID"/>
              </w:rPr>
              <w:t xml:space="preserve">. </w:t>
            </w:r>
          </w:p>
          <w:p w:rsidR="005D79B1" w:rsidRDefault="005D79B1" w:rsidP="00F0077A">
            <w:pPr>
              <w:rPr>
                <w:rFonts w:ascii="Arial" w:hAnsi="Arial" w:cs="Arial"/>
                <w:lang w:val="id-ID"/>
              </w:rPr>
            </w:pPr>
          </w:p>
          <w:p w:rsidR="003C0B3A" w:rsidRPr="00585ED0" w:rsidRDefault="003C0B3A" w:rsidP="00F0077A">
            <w:pPr>
              <w:rPr>
                <w:rFonts w:ascii="Arial" w:hAnsi="Arial" w:cs="Arial"/>
                <w:lang w:val="id-ID"/>
              </w:rPr>
            </w:pPr>
            <w:r w:rsidRPr="00585ED0">
              <w:rPr>
                <w:rFonts w:ascii="Arial" w:hAnsi="Arial" w:cs="Arial"/>
                <w:lang w:val="id-ID"/>
              </w:rPr>
              <w:t xml:space="preserve">Tuliskan </w:t>
            </w:r>
            <w:r w:rsidR="005D79B1">
              <w:rPr>
                <w:rFonts w:ascii="Arial" w:hAnsi="Arial" w:cs="Arial"/>
                <w:lang w:val="id-ID"/>
              </w:rPr>
              <w:t>pada:</w:t>
            </w:r>
          </w:p>
          <w:p w:rsidR="003C0B3A" w:rsidRPr="005D79B1" w:rsidRDefault="003C0B3A" w:rsidP="005D79B1">
            <w:pPr>
              <w:pStyle w:val="ListParagraph"/>
              <w:numPr>
                <w:ilvl w:val="0"/>
                <w:numId w:val="45"/>
              </w:numPr>
              <w:ind w:left="317" w:hanging="284"/>
              <w:jc w:val="both"/>
              <w:rPr>
                <w:rFonts w:ascii="Arial" w:hAnsi="Arial" w:cs="Arial"/>
                <w:noProof/>
                <w:color w:val="000000"/>
                <w:lang w:val="nb-NO"/>
              </w:rPr>
            </w:pPr>
            <w:r w:rsidRPr="005D79B1">
              <w:rPr>
                <w:rFonts w:ascii="Arial" w:hAnsi="Arial" w:cs="Arial"/>
                <w:noProof/>
                <w:color w:val="000000"/>
                <w:lang w:val="id-ID"/>
              </w:rPr>
              <w:t>kolom (1), nomor urut</w:t>
            </w:r>
            <w:r w:rsidR="005D79B1" w:rsidRPr="005D79B1">
              <w:rPr>
                <w:rFonts w:ascii="Arial" w:hAnsi="Arial" w:cs="Arial"/>
                <w:noProof/>
                <w:color w:val="000000"/>
                <w:lang w:val="id-ID"/>
              </w:rPr>
              <w:t>;</w:t>
            </w:r>
          </w:p>
          <w:p w:rsidR="003C0B3A" w:rsidRPr="005D79B1" w:rsidRDefault="003C0B3A" w:rsidP="005D79B1">
            <w:pPr>
              <w:pStyle w:val="ListParagraph"/>
              <w:numPr>
                <w:ilvl w:val="0"/>
                <w:numId w:val="45"/>
              </w:numPr>
              <w:ind w:left="317" w:hanging="284"/>
              <w:jc w:val="both"/>
              <w:rPr>
                <w:rFonts w:ascii="Arial" w:hAnsi="Arial" w:cs="Arial"/>
                <w:noProof/>
                <w:color w:val="000000"/>
                <w:lang w:val="nb-NO"/>
              </w:rPr>
            </w:pPr>
            <w:r w:rsidRPr="005D79B1">
              <w:rPr>
                <w:rFonts w:ascii="Arial" w:hAnsi="Arial" w:cs="Arial"/>
                <w:noProof/>
                <w:color w:val="000000"/>
                <w:lang w:val="id-ID"/>
              </w:rPr>
              <w:t>kol</w:t>
            </w:r>
            <w:r w:rsidRPr="005D79B1">
              <w:rPr>
                <w:rFonts w:ascii="Arial" w:hAnsi="Arial" w:cs="Arial"/>
                <w:noProof/>
                <w:color w:val="000000"/>
                <w:lang w:val="nb-NO"/>
              </w:rPr>
              <w:t>om (2)</w:t>
            </w:r>
            <w:r w:rsidRPr="005D79B1">
              <w:rPr>
                <w:rFonts w:ascii="Arial" w:hAnsi="Arial" w:cs="Arial"/>
                <w:noProof/>
                <w:color w:val="000000"/>
                <w:lang w:val="id-ID"/>
              </w:rPr>
              <w:t xml:space="preserve">, </w:t>
            </w:r>
            <w:r w:rsidRPr="005D79B1">
              <w:rPr>
                <w:rFonts w:ascii="Arial" w:hAnsi="Arial" w:cs="Arial"/>
                <w:noProof/>
                <w:color w:val="000000"/>
                <w:lang w:val="nb-NO"/>
              </w:rPr>
              <w:t xml:space="preserve">nama program studi yang dikelola oleh </w:t>
            </w:r>
            <w:r w:rsidRPr="005D79B1">
              <w:rPr>
                <w:rFonts w:ascii="Arial" w:hAnsi="Arial" w:cs="Arial"/>
                <w:color w:val="0D0D0D"/>
                <w:lang w:val="fi-FI"/>
              </w:rPr>
              <w:t>U</w:t>
            </w:r>
            <w:r w:rsidRPr="005D79B1">
              <w:rPr>
                <w:rFonts w:ascii="Arial" w:hAnsi="Arial" w:cs="Arial"/>
                <w:color w:val="0D0D0D"/>
                <w:lang w:val="id-ID"/>
              </w:rPr>
              <w:t>PPSKH</w:t>
            </w:r>
            <w:r w:rsidR="005D79B1" w:rsidRPr="005D79B1">
              <w:rPr>
                <w:rFonts w:ascii="Arial" w:hAnsi="Arial" w:cs="Arial"/>
                <w:color w:val="0D0D0D"/>
                <w:lang w:val="id-ID"/>
              </w:rPr>
              <w:t>;</w:t>
            </w:r>
          </w:p>
          <w:p w:rsidR="003C0B3A" w:rsidRPr="005D79B1" w:rsidRDefault="003C0B3A" w:rsidP="005D79B1">
            <w:pPr>
              <w:numPr>
                <w:ilvl w:val="0"/>
                <w:numId w:val="45"/>
              </w:numPr>
              <w:ind w:left="317" w:hanging="284"/>
              <w:jc w:val="both"/>
              <w:rPr>
                <w:rFonts w:ascii="Arial" w:hAnsi="Arial" w:cs="Arial"/>
                <w:noProof/>
                <w:lang w:val="nb-NO"/>
              </w:rPr>
            </w:pPr>
            <w:r w:rsidRPr="005D79B1">
              <w:rPr>
                <w:rFonts w:ascii="Arial" w:hAnsi="Arial" w:cs="Arial"/>
                <w:noProof/>
                <w:color w:val="000000"/>
                <w:lang w:val="nb-NO"/>
              </w:rPr>
              <w:t xml:space="preserve">kolom (3), </w:t>
            </w:r>
            <w:r w:rsidRPr="005D79B1">
              <w:rPr>
                <w:rFonts w:ascii="Arial" w:hAnsi="Arial" w:cs="Arial"/>
                <w:noProof/>
                <w:color w:val="000000"/>
                <w:lang w:val="id-ID"/>
              </w:rPr>
              <w:t>banyaknya rekrutmen dosen baru disetiap program studi</w:t>
            </w:r>
            <w:r w:rsidR="005D79B1" w:rsidRPr="005D79B1">
              <w:rPr>
                <w:rFonts w:ascii="Arial" w:hAnsi="Arial" w:cs="Arial"/>
                <w:noProof/>
                <w:color w:val="000000"/>
                <w:lang w:val="id-ID"/>
              </w:rPr>
              <w:t>;</w:t>
            </w:r>
          </w:p>
          <w:p w:rsidR="003C0B3A" w:rsidRPr="005D79B1" w:rsidRDefault="003C0B3A" w:rsidP="005D79B1">
            <w:pPr>
              <w:numPr>
                <w:ilvl w:val="0"/>
                <w:numId w:val="45"/>
              </w:numPr>
              <w:ind w:left="317" w:hanging="284"/>
              <w:jc w:val="both"/>
              <w:rPr>
                <w:rFonts w:ascii="Arial" w:hAnsi="Arial" w:cs="Arial"/>
                <w:noProof/>
                <w:lang w:val="nb-NO"/>
              </w:rPr>
            </w:pPr>
            <w:r w:rsidRPr="005D79B1">
              <w:rPr>
                <w:rFonts w:ascii="Arial" w:hAnsi="Arial" w:cs="Arial"/>
                <w:noProof/>
                <w:color w:val="000000"/>
                <w:lang w:val="id-ID"/>
              </w:rPr>
              <w:t>kolom (4), banyaknya dosen program studi yang sedang tugas belajar</w:t>
            </w:r>
            <w:r w:rsidR="005D79B1" w:rsidRPr="005D79B1">
              <w:rPr>
                <w:rFonts w:ascii="Arial" w:hAnsi="Arial" w:cs="Arial"/>
                <w:noProof/>
                <w:color w:val="000000"/>
                <w:lang w:val="id-ID"/>
              </w:rPr>
              <w:t xml:space="preserve"> S-2/Sp-1;</w:t>
            </w:r>
          </w:p>
          <w:p w:rsidR="005D79B1" w:rsidRPr="005D79B1" w:rsidRDefault="003C0B3A" w:rsidP="005D79B1">
            <w:pPr>
              <w:numPr>
                <w:ilvl w:val="0"/>
                <w:numId w:val="45"/>
              </w:numPr>
              <w:ind w:left="317" w:hanging="284"/>
              <w:jc w:val="both"/>
              <w:rPr>
                <w:rFonts w:ascii="Arial" w:hAnsi="Arial" w:cs="Arial"/>
                <w:noProof/>
                <w:lang w:val="nb-NO"/>
              </w:rPr>
            </w:pPr>
            <w:r w:rsidRPr="005D79B1">
              <w:rPr>
                <w:rFonts w:ascii="Arial" w:hAnsi="Arial" w:cs="Arial"/>
                <w:noProof/>
                <w:color w:val="000000"/>
                <w:lang w:val="id-ID"/>
              </w:rPr>
              <w:t xml:space="preserve">kolom </w:t>
            </w:r>
            <w:r w:rsidRPr="005D79B1">
              <w:rPr>
                <w:rFonts w:ascii="Arial" w:hAnsi="Arial" w:cs="Arial"/>
                <w:noProof/>
                <w:color w:val="000000"/>
                <w:lang w:val="nb-NO"/>
              </w:rPr>
              <w:t>(5)</w:t>
            </w:r>
            <w:r w:rsidRPr="005D79B1">
              <w:rPr>
                <w:rFonts w:ascii="Arial" w:hAnsi="Arial" w:cs="Arial"/>
                <w:noProof/>
                <w:color w:val="000000"/>
                <w:lang w:val="id-ID"/>
              </w:rPr>
              <w:t xml:space="preserve">, </w:t>
            </w:r>
            <w:r w:rsidR="005D79B1" w:rsidRPr="005D79B1">
              <w:rPr>
                <w:rFonts w:ascii="Arial" w:hAnsi="Arial" w:cs="Arial"/>
                <w:noProof/>
                <w:color w:val="000000"/>
                <w:lang w:val="id-ID"/>
              </w:rPr>
              <w:t>b</w:t>
            </w:r>
            <w:r w:rsidR="005D79B1" w:rsidRPr="005D79B1">
              <w:rPr>
                <w:rFonts w:ascii="Arial" w:hAnsi="Arial" w:cs="Arial"/>
              </w:rPr>
              <w:t xml:space="preserve">anyaknya </w:t>
            </w:r>
            <w:r w:rsidR="005D79B1" w:rsidRPr="005D79B1">
              <w:rPr>
                <w:rFonts w:ascii="Arial" w:hAnsi="Arial" w:cs="Arial"/>
                <w:lang w:val="id-ID"/>
              </w:rPr>
              <w:t>d</w:t>
            </w:r>
            <w:r w:rsidR="005D79B1" w:rsidRPr="005D79B1">
              <w:rPr>
                <w:rFonts w:ascii="Arial" w:hAnsi="Arial" w:cs="Arial"/>
              </w:rPr>
              <w:t xml:space="preserve">osen </w:t>
            </w:r>
            <w:r w:rsidR="005D79B1" w:rsidRPr="005D79B1">
              <w:rPr>
                <w:rFonts w:ascii="Arial" w:hAnsi="Arial" w:cs="Arial"/>
                <w:lang w:val="id-ID"/>
              </w:rPr>
              <w:t>t</w:t>
            </w:r>
            <w:r w:rsidR="005D79B1" w:rsidRPr="005D79B1">
              <w:rPr>
                <w:rFonts w:ascii="Arial" w:hAnsi="Arial" w:cs="Arial"/>
              </w:rPr>
              <w:t xml:space="preserve">ugas </w:t>
            </w:r>
            <w:r w:rsidR="005D79B1" w:rsidRPr="005D79B1">
              <w:rPr>
                <w:rFonts w:ascii="Arial" w:hAnsi="Arial" w:cs="Arial"/>
                <w:lang w:val="id-ID"/>
              </w:rPr>
              <w:t>b</w:t>
            </w:r>
            <w:r w:rsidR="005D79B1" w:rsidRPr="005D79B1">
              <w:rPr>
                <w:rFonts w:ascii="Arial" w:hAnsi="Arial" w:cs="Arial"/>
              </w:rPr>
              <w:t>elajar   S-3/Sp-2</w:t>
            </w:r>
            <w:r w:rsidR="005D79B1" w:rsidRPr="005D79B1">
              <w:rPr>
                <w:rFonts w:ascii="Arial" w:hAnsi="Arial" w:cs="Arial"/>
                <w:lang w:val="id-ID"/>
              </w:rPr>
              <w:t>;</w:t>
            </w:r>
          </w:p>
          <w:p w:rsidR="003C0B3A" w:rsidRPr="005D79B1" w:rsidRDefault="005D79B1" w:rsidP="005D79B1">
            <w:pPr>
              <w:numPr>
                <w:ilvl w:val="0"/>
                <w:numId w:val="45"/>
              </w:numPr>
              <w:ind w:left="317" w:hanging="284"/>
              <w:jc w:val="both"/>
              <w:rPr>
                <w:rFonts w:ascii="Arial" w:hAnsi="Arial" w:cs="Arial"/>
                <w:noProof/>
                <w:lang w:val="nb-NO"/>
              </w:rPr>
            </w:pPr>
            <w:r w:rsidRPr="005D79B1">
              <w:rPr>
                <w:rFonts w:ascii="Arial" w:hAnsi="Arial" w:cs="Arial"/>
                <w:noProof/>
                <w:color w:val="000000"/>
                <w:lang w:val="id-ID"/>
              </w:rPr>
              <w:t xml:space="preserve">kolom (6), </w:t>
            </w:r>
            <w:r w:rsidR="003C0B3A" w:rsidRPr="005D79B1">
              <w:rPr>
                <w:rFonts w:ascii="Arial" w:hAnsi="Arial" w:cs="Arial"/>
                <w:noProof/>
                <w:color w:val="000000"/>
                <w:lang w:val="id-ID"/>
              </w:rPr>
              <w:t>banyaknya dosen yang memperoleh gelar S-2/Sp-1</w:t>
            </w:r>
            <w:r w:rsidRPr="005D79B1">
              <w:rPr>
                <w:rFonts w:ascii="Arial" w:hAnsi="Arial" w:cs="Arial"/>
                <w:noProof/>
                <w:color w:val="000000"/>
                <w:lang w:val="id-ID"/>
              </w:rPr>
              <w:t>;</w:t>
            </w:r>
          </w:p>
          <w:p w:rsidR="003C0B3A" w:rsidRPr="00585ED0" w:rsidRDefault="003C0B3A" w:rsidP="005D79B1">
            <w:pPr>
              <w:numPr>
                <w:ilvl w:val="0"/>
                <w:numId w:val="45"/>
              </w:numPr>
              <w:ind w:left="317" w:hanging="284"/>
              <w:jc w:val="both"/>
              <w:rPr>
                <w:rFonts w:ascii="Arial" w:hAnsi="Arial" w:cs="Arial"/>
                <w:noProof/>
                <w:lang w:val="nb-NO"/>
              </w:rPr>
            </w:pPr>
            <w:r w:rsidRPr="005D79B1">
              <w:rPr>
                <w:rFonts w:ascii="Arial" w:hAnsi="Arial" w:cs="Arial"/>
                <w:noProof/>
                <w:color w:val="000000"/>
                <w:lang w:val="id-ID"/>
              </w:rPr>
              <w:t>kolom (</w:t>
            </w:r>
            <w:r w:rsidR="005D79B1" w:rsidRPr="005D79B1">
              <w:rPr>
                <w:rFonts w:ascii="Arial" w:hAnsi="Arial" w:cs="Arial"/>
                <w:noProof/>
                <w:color w:val="000000"/>
                <w:lang w:val="id-ID"/>
              </w:rPr>
              <w:t>7</w:t>
            </w:r>
            <w:r w:rsidRPr="005D79B1">
              <w:rPr>
                <w:rFonts w:ascii="Arial" w:hAnsi="Arial" w:cs="Arial"/>
                <w:noProof/>
                <w:color w:val="000000"/>
                <w:lang w:val="id-ID"/>
              </w:rPr>
              <w:t>), banyaknya</w:t>
            </w:r>
            <w:r w:rsidRPr="00585ED0">
              <w:rPr>
                <w:rFonts w:ascii="Arial" w:hAnsi="Arial" w:cs="Arial"/>
                <w:noProof/>
                <w:color w:val="000000"/>
                <w:lang w:val="id-ID"/>
              </w:rPr>
              <w:t xml:space="preserve"> dosen yang memperoleh gelar S-3/Sp-2</w:t>
            </w:r>
            <w:r w:rsidR="005D79B1">
              <w:rPr>
                <w:rFonts w:ascii="Arial" w:hAnsi="Arial" w:cs="Arial"/>
                <w:noProof/>
                <w:color w:val="000000"/>
                <w:lang w:val="id-ID"/>
              </w:rPr>
              <w:t>.</w:t>
            </w:r>
          </w:p>
          <w:p w:rsidR="003C0B3A" w:rsidRPr="00585ED0" w:rsidRDefault="003C0B3A" w:rsidP="00F0077A">
            <w:pPr>
              <w:rPr>
                <w:rFonts w:ascii="Arial" w:hAnsi="Arial" w:cs="Arial"/>
                <w:lang w:val="nb-NO"/>
              </w:rPr>
            </w:pPr>
          </w:p>
          <w:p w:rsidR="003C0B3A" w:rsidRPr="00585ED0" w:rsidRDefault="003C0B3A" w:rsidP="005D79B1">
            <w:pPr>
              <w:jc w:val="both"/>
              <w:rPr>
                <w:rFonts w:ascii="Arial" w:hAnsi="Arial" w:cs="Arial"/>
                <w:lang w:val="nb-NO"/>
              </w:rPr>
            </w:pPr>
            <w:r w:rsidRPr="00585ED0">
              <w:rPr>
                <w:rFonts w:ascii="Arial" w:hAnsi="Arial" w:cs="Arial"/>
                <w:bCs/>
              </w:rPr>
              <w:t xml:space="preserve">Jelaskan rekrutmen dosen baru dan kesesuaiannya dengan bidang ilmu program studi, demikian pula dengan kesesuaian bidang ilmu yang diambil oleh dosen tugas belajar.  </w:t>
            </w:r>
            <w:r w:rsidRPr="00585ED0">
              <w:rPr>
                <w:rFonts w:ascii="Arial" w:hAnsi="Arial" w:cs="Arial"/>
                <w:lang w:val="nb-NO"/>
              </w:rPr>
              <w:t>Jelaskan kompetensi dari dosen baru yang direkrut terhadap kecukupan, pemenuhan kualifikasi</w:t>
            </w:r>
            <w:r w:rsidRPr="00585ED0">
              <w:rPr>
                <w:rFonts w:ascii="Arial" w:hAnsi="Arial" w:cs="Arial"/>
                <w:lang w:val="id-ID"/>
              </w:rPr>
              <w:t xml:space="preserve"> dengan kebutuhan</w:t>
            </w:r>
            <w:r w:rsidRPr="00585ED0">
              <w:rPr>
                <w:rFonts w:ascii="Arial" w:hAnsi="Arial" w:cs="Arial"/>
                <w:lang w:val="nb-NO"/>
              </w:rPr>
              <w:t>.</w:t>
            </w:r>
          </w:p>
        </w:tc>
      </w:tr>
      <w:tr w:rsidR="003C0B3A" w:rsidRPr="00585ED0" w:rsidTr="006F50B0">
        <w:tc>
          <w:tcPr>
            <w:tcW w:w="918" w:type="dxa"/>
            <w:tcBorders>
              <w:top w:val="single" w:sz="4" w:space="0" w:color="auto"/>
              <w:bottom w:val="single" w:sz="4" w:space="0" w:color="auto"/>
            </w:tcBorders>
          </w:tcPr>
          <w:p w:rsidR="003C0B3A" w:rsidRPr="00585ED0" w:rsidRDefault="003C0B3A" w:rsidP="003326BE">
            <w:pPr>
              <w:jc w:val="both"/>
              <w:rPr>
                <w:rFonts w:ascii="Arial" w:hAnsi="Arial" w:cs="Arial"/>
              </w:rPr>
            </w:pPr>
            <w:r w:rsidRPr="00585ED0">
              <w:rPr>
                <w:rFonts w:ascii="Arial" w:hAnsi="Arial" w:cs="Arial"/>
              </w:rPr>
              <w:t>4.1.3</w:t>
            </w:r>
          </w:p>
        </w:tc>
        <w:tc>
          <w:tcPr>
            <w:tcW w:w="1209" w:type="dxa"/>
            <w:tcBorders>
              <w:top w:val="single" w:sz="4" w:space="0" w:color="auto"/>
              <w:bottom w:val="single" w:sz="4" w:space="0" w:color="auto"/>
            </w:tcBorders>
          </w:tcPr>
          <w:p w:rsidR="003C0B3A" w:rsidRPr="00585ED0" w:rsidRDefault="003C0B3A" w:rsidP="003326BE">
            <w:pPr>
              <w:jc w:val="both"/>
              <w:rPr>
                <w:rFonts w:ascii="Arial" w:hAnsi="Arial" w:cs="Arial"/>
              </w:rPr>
            </w:pPr>
          </w:p>
        </w:tc>
        <w:tc>
          <w:tcPr>
            <w:tcW w:w="6945" w:type="dxa"/>
            <w:tcBorders>
              <w:top w:val="single" w:sz="4" w:space="0" w:color="auto"/>
              <w:bottom w:val="single" w:sz="4" w:space="0" w:color="auto"/>
            </w:tcBorders>
          </w:tcPr>
          <w:p w:rsidR="003C0B3A" w:rsidRPr="00585ED0" w:rsidRDefault="003C0B3A" w:rsidP="005D79B1">
            <w:pPr>
              <w:jc w:val="both"/>
              <w:rPr>
                <w:rFonts w:ascii="Arial" w:hAnsi="Arial" w:cs="Arial"/>
                <w:lang w:val="nb-NO"/>
              </w:rPr>
            </w:pPr>
            <w:r w:rsidRPr="00585ED0">
              <w:rPr>
                <w:rFonts w:ascii="Arial" w:hAnsi="Arial" w:cs="Arial"/>
                <w:lang w:val="nb-NO"/>
              </w:rPr>
              <w:t>Uraikan pandangan  UP</w:t>
            </w:r>
            <w:r w:rsidRPr="00585ED0">
              <w:rPr>
                <w:rFonts w:ascii="Arial" w:hAnsi="Arial" w:cs="Arial"/>
                <w:lang w:val="id-ID"/>
              </w:rPr>
              <w:t>PSKH</w:t>
            </w:r>
            <w:r w:rsidRPr="00585ED0">
              <w:rPr>
                <w:rFonts w:ascii="Arial" w:hAnsi="Arial" w:cs="Arial"/>
                <w:lang w:val="nb-NO"/>
              </w:rPr>
              <w:t xml:space="preserve"> dalam lima tahun ke depan</w:t>
            </w:r>
            <w:r w:rsidR="003D3D82">
              <w:rPr>
                <w:rFonts w:ascii="Arial" w:hAnsi="Arial" w:cs="Arial"/>
                <w:lang w:val="id-ID"/>
              </w:rPr>
              <w:t xml:space="preserve"> </w:t>
            </w:r>
            <w:r w:rsidR="003D3D82">
              <w:rPr>
                <w:rFonts w:ascii="Arial" w:hAnsi="Arial" w:cs="Arial"/>
                <w:lang w:val="id-ID"/>
              </w:rPr>
              <w:lastRenderedPageBreak/>
              <w:t>pada tempat yang telah  disediakan</w:t>
            </w:r>
            <w:r w:rsidRPr="00585ED0">
              <w:rPr>
                <w:rFonts w:ascii="Arial" w:hAnsi="Arial" w:cs="Arial"/>
                <w:lang w:val="nb-NO"/>
              </w:rPr>
              <w:t xml:space="preserve"> tentang data  dosen tetap pada butir 4.1.1 dan 4.1.2  yang mencakup aspek </w:t>
            </w:r>
          </w:p>
          <w:p w:rsidR="003C0B3A" w:rsidRPr="00585ED0" w:rsidRDefault="003C0B3A" w:rsidP="005D79B1">
            <w:pPr>
              <w:numPr>
                <w:ilvl w:val="0"/>
                <w:numId w:val="20"/>
              </w:numPr>
              <w:jc w:val="both"/>
              <w:rPr>
                <w:rFonts w:ascii="Arial" w:hAnsi="Arial" w:cs="Arial"/>
                <w:lang w:val="nb-NO"/>
              </w:rPr>
            </w:pPr>
            <w:r w:rsidRPr="00585ED0">
              <w:rPr>
                <w:rFonts w:ascii="Arial" w:hAnsi="Arial" w:cs="Arial"/>
                <w:lang w:val="nb-NO"/>
              </w:rPr>
              <w:t>kecukupan</w:t>
            </w:r>
          </w:p>
          <w:p w:rsidR="003C0B3A" w:rsidRPr="00585ED0" w:rsidRDefault="003C0B3A" w:rsidP="005D79B1">
            <w:pPr>
              <w:numPr>
                <w:ilvl w:val="0"/>
                <w:numId w:val="20"/>
              </w:numPr>
              <w:jc w:val="both"/>
              <w:rPr>
                <w:rFonts w:ascii="Arial" w:hAnsi="Arial" w:cs="Arial"/>
                <w:lang w:val="nb-NO"/>
              </w:rPr>
            </w:pPr>
            <w:r w:rsidRPr="00585ED0">
              <w:rPr>
                <w:rFonts w:ascii="Arial" w:hAnsi="Arial" w:cs="Arial"/>
                <w:lang w:val="nb-NO"/>
              </w:rPr>
              <w:t>kualifikasi</w:t>
            </w:r>
          </w:p>
          <w:p w:rsidR="003C0B3A" w:rsidRPr="00585ED0" w:rsidRDefault="003C0B3A" w:rsidP="005D79B1">
            <w:pPr>
              <w:numPr>
                <w:ilvl w:val="0"/>
                <w:numId w:val="20"/>
              </w:numPr>
              <w:jc w:val="both"/>
              <w:rPr>
                <w:rFonts w:ascii="Arial" w:hAnsi="Arial" w:cs="Arial"/>
                <w:lang w:val="nb-NO"/>
              </w:rPr>
            </w:pPr>
            <w:r w:rsidRPr="00585ED0">
              <w:rPr>
                <w:rFonts w:ascii="Arial" w:hAnsi="Arial" w:cs="Arial"/>
                <w:lang w:val="nb-NO"/>
              </w:rPr>
              <w:t>pengembangan tenaga dosen tetap</w:t>
            </w:r>
          </w:p>
          <w:p w:rsidR="003C0B3A" w:rsidRPr="00585ED0" w:rsidRDefault="003C0B3A" w:rsidP="005D79B1">
            <w:pPr>
              <w:jc w:val="both"/>
              <w:rPr>
                <w:rFonts w:ascii="Arial" w:hAnsi="Arial" w:cs="Arial"/>
                <w:lang w:val="nb-NO"/>
              </w:rPr>
            </w:pPr>
          </w:p>
          <w:p w:rsidR="003C0B3A" w:rsidRPr="00585ED0" w:rsidRDefault="003C0B3A" w:rsidP="005D79B1">
            <w:pPr>
              <w:ind w:firstLine="14"/>
              <w:jc w:val="both"/>
              <w:rPr>
                <w:rFonts w:ascii="Arial" w:hAnsi="Arial" w:cs="Arial"/>
                <w:lang w:val="nb-NO"/>
              </w:rPr>
            </w:pPr>
            <w:r w:rsidRPr="00585ED0">
              <w:rPr>
                <w:rFonts w:ascii="Arial" w:hAnsi="Arial" w:cs="Arial"/>
                <w:lang w:val="nb-NO"/>
              </w:rPr>
              <w:t>Jelaskan kendala yang ada dalam pengembangan tenaga dosen tetap.</w:t>
            </w:r>
          </w:p>
          <w:p w:rsidR="003C0B3A" w:rsidRPr="00585ED0" w:rsidRDefault="003C0B3A" w:rsidP="00F0077A">
            <w:pPr>
              <w:ind w:firstLine="14"/>
              <w:rPr>
                <w:rFonts w:ascii="Arial" w:hAnsi="Arial" w:cs="Arial"/>
                <w:lang w:val="nb-NO"/>
              </w:rPr>
            </w:pPr>
          </w:p>
          <w:p w:rsidR="003C0B3A" w:rsidRPr="00585ED0" w:rsidRDefault="003C0B3A" w:rsidP="00F0077A">
            <w:pPr>
              <w:tabs>
                <w:tab w:val="left" w:pos="462"/>
              </w:tabs>
              <w:ind w:left="-18"/>
              <w:rPr>
                <w:rFonts w:ascii="Arial" w:hAnsi="Arial" w:cs="Arial"/>
                <w:lang w:val="sv-SE"/>
              </w:rPr>
            </w:pPr>
            <w:r w:rsidRPr="00585ED0">
              <w:rPr>
                <w:rFonts w:ascii="Arial" w:hAnsi="Arial" w:cs="Arial"/>
                <w:lang w:val="sv-SE"/>
              </w:rPr>
              <w:t>Upaya yang dapat diberikan untuk pengembangan tenaga dosen antara lain:</w:t>
            </w:r>
          </w:p>
          <w:p w:rsidR="003C0B3A" w:rsidRPr="00585ED0" w:rsidRDefault="003C0B3A" w:rsidP="006D2F49">
            <w:pPr>
              <w:numPr>
                <w:ilvl w:val="0"/>
                <w:numId w:val="18"/>
              </w:numPr>
              <w:tabs>
                <w:tab w:val="clear" w:pos="720"/>
                <w:tab w:val="num" w:pos="-108"/>
              </w:tabs>
              <w:ind w:left="252" w:hanging="270"/>
              <w:rPr>
                <w:rFonts w:ascii="Arial" w:hAnsi="Arial" w:cs="Arial"/>
                <w:lang w:val="sv-SE"/>
              </w:rPr>
            </w:pPr>
            <w:r w:rsidRPr="00585ED0">
              <w:rPr>
                <w:rFonts w:ascii="Arial" w:hAnsi="Arial" w:cs="Arial"/>
                <w:lang w:val="sv-SE"/>
              </w:rPr>
              <w:t>Beban kerja yang wajar yang memungkinkan dose</w:t>
            </w:r>
            <w:r w:rsidR="00451DE1">
              <w:rPr>
                <w:rFonts w:ascii="Arial" w:hAnsi="Arial" w:cs="Arial"/>
                <w:lang w:val="sv-SE"/>
              </w:rPr>
              <w:t>n melakukan kegiatan penelitian</w:t>
            </w:r>
            <w:r w:rsidR="00451DE1">
              <w:rPr>
                <w:rFonts w:ascii="Arial" w:hAnsi="Arial" w:cs="Arial"/>
                <w:lang w:val="id-ID"/>
              </w:rPr>
              <w:t>;</w:t>
            </w:r>
          </w:p>
          <w:p w:rsidR="003C0B3A" w:rsidRPr="00585ED0" w:rsidRDefault="003C0B3A" w:rsidP="006D2F49">
            <w:pPr>
              <w:numPr>
                <w:ilvl w:val="0"/>
                <w:numId w:val="18"/>
              </w:numPr>
              <w:tabs>
                <w:tab w:val="clear" w:pos="720"/>
                <w:tab w:val="num" w:pos="-108"/>
              </w:tabs>
              <w:ind w:left="252" w:hanging="270"/>
              <w:rPr>
                <w:rFonts w:ascii="Arial" w:hAnsi="Arial" w:cs="Arial"/>
                <w:lang w:val="sv-SE"/>
              </w:rPr>
            </w:pPr>
            <w:r w:rsidRPr="00585ED0">
              <w:rPr>
                <w:rFonts w:ascii="Arial" w:hAnsi="Arial" w:cs="Arial"/>
                <w:lang w:val="sv-SE"/>
              </w:rPr>
              <w:t>Dukungan dana untuk penelitian, publikasi a</w:t>
            </w:r>
            <w:r w:rsidR="00451DE1">
              <w:rPr>
                <w:rFonts w:ascii="Arial" w:hAnsi="Arial" w:cs="Arial"/>
                <w:lang w:val="sv-SE"/>
              </w:rPr>
              <w:t>tau menghadiri seminar ilmiah</w:t>
            </w:r>
            <w:r w:rsidR="00451DE1">
              <w:rPr>
                <w:rFonts w:ascii="Arial" w:hAnsi="Arial" w:cs="Arial"/>
                <w:lang w:val="id-ID"/>
              </w:rPr>
              <w:t>;</w:t>
            </w:r>
          </w:p>
          <w:p w:rsidR="003C0B3A" w:rsidRPr="00585ED0" w:rsidRDefault="003C0B3A" w:rsidP="00F0077A">
            <w:pPr>
              <w:rPr>
                <w:rFonts w:ascii="Arial" w:hAnsi="Arial" w:cs="Arial"/>
                <w:lang w:val="sv-SE"/>
              </w:rPr>
            </w:pPr>
            <w:r w:rsidRPr="00585ED0">
              <w:rPr>
                <w:rFonts w:ascii="Arial" w:hAnsi="Arial" w:cs="Arial"/>
                <w:lang w:val="sv-SE"/>
              </w:rPr>
              <w:t xml:space="preserve">3. Kesempatan dosen melakukan </w:t>
            </w:r>
            <w:r w:rsidRPr="00585ED0">
              <w:rPr>
                <w:rFonts w:ascii="Arial" w:hAnsi="Arial" w:cs="Arial"/>
                <w:i/>
                <w:lang w:val="sv-SE"/>
              </w:rPr>
              <w:t>sabbatical leave</w:t>
            </w:r>
            <w:r w:rsidRPr="00585ED0">
              <w:rPr>
                <w:rFonts w:ascii="Arial" w:hAnsi="Arial" w:cs="Arial"/>
                <w:lang w:val="sv-SE"/>
              </w:rPr>
              <w:t>.</w:t>
            </w:r>
          </w:p>
        </w:tc>
      </w:tr>
      <w:tr w:rsidR="003C0B3A" w:rsidRPr="00585ED0" w:rsidTr="006F50B0">
        <w:tc>
          <w:tcPr>
            <w:tcW w:w="918" w:type="dxa"/>
            <w:tcBorders>
              <w:top w:val="single" w:sz="4" w:space="0" w:color="auto"/>
              <w:bottom w:val="single" w:sz="4" w:space="0" w:color="auto"/>
            </w:tcBorders>
          </w:tcPr>
          <w:p w:rsidR="003C0B3A" w:rsidRPr="00585ED0" w:rsidRDefault="003C0B3A" w:rsidP="003326BE">
            <w:pPr>
              <w:jc w:val="both"/>
              <w:rPr>
                <w:rFonts w:ascii="Arial" w:hAnsi="Arial" w:cs="Arial"/>
                <w:lang w:val="sv-SE"/>
              </w:rPr>
            </w:pPr>
            <w:r w:rsidRPr="00585ED0">
              <w:rPr>
                <w:rFonts w:ascii="Arial" w:hAnsi="Arial" w:cs="Arial"/>
                <w:lang w:val="sv-SE"/>
              </w:rPr>
              <w:lastRenderedPageBreak/>
              <w:t>4.2</w:t>
            </w:r>
          </w:p>
        </w:tc>
        <w:tc>
          <w:tcPr>
            <w:tcW w:w="1209" w:type="dxa"/>
            <w:tcBorders>
              <w:top w:val="single" w:sz="4" w:space="0" w:color="auto"/>
              <w:bottom w:val="single" w:sz="4" w:space="0" w:color="auto"/>
            </w:tcBorders>
          </w:tcPr>
          <w:p w:rsidR="003C0B3A" w:rsidRPr="00585ED0" w:rsidRDefault="00451DE1" w:rsidP="00451DE1">
            <w:pPr>
              <w:rPr>
                <w:rFonts w:ascii="Arial" w:hAnsi="Arial" w:cs="Arial"/>
                <w:lang w:val="sv-SE"/>
              </w:rPr>
            </w:pPr>
            <w:r>
              <w:rPr>
                <w:rFonts w:ascii="Arial" w:hAnsi="Arial" w:cs="Arial"/>
                <w:lang w:val="id-ID"/>
              </w:rPr>
              <w:t>(3</w:t>
            </w:r>
            <w:r w:rsidR="00E23B4C">
              <w:rPr>
                <w:rFonts w:ascii="Arial" w:hAnsi="Arial" w:cs="Arial"/>
                <w:lang w:val="sv-SE"/>
              </w:rPr>
              <w:t xml:space="preserve">) </w:t>
            </w:r>
            <w:r w:rsidR="00E23B4C">
              <w:rPr>
                <w:rFonts w:ascii="Arial" w:hAnsi="Arial" w:cs="Arial"/>
                <w:lang w:val="id-ID"/>
              </w:rPr>
              <w:t>-</w:t>
            </w:r>
            <w:r w:rsidR="003C0B3A" w:rsidRPr="00585ED0">
              <w:rPr>
                <w:rFonts w:ascii="Arial" w:hAnsi="Arial" w:cs="Arial"/>
                <w:lang w:val="sv-SE"/>
              </w:rPr>
              <w:t>(1</w:t>
            </w:r>
            <w:r>
              <w:rPr>
                <w:rFonts w:ascii="Arial" w:hAnsi="Arial" w:cs="Arial"/>
                <w:lang w:val="id-ID"/>
              </w:rPr>
              <w:t>1</w:t>
            </w:r>
            <w:r w:rsidR="003C0B3A" w:rsidRPr="00585ED0">
              <w:rPr>
                <w:rFonts w:ascii="Arial" w:hAnsi="Arial" w:cs="Arial"/>
                <w:lang w:val="sv-SE"/>
              </w:rPr>
              <w:t>)</w:t>
            </w:r>
          </w:p>
        </w:tc>
        <w:tc>
          <w:tcPr>
            <w:tcW w:w="6945" w:type="dxa"/>
            <w:tcBorders>
              <w:top w:val="single" w:sz="4" w:space="0" w:color="auto"/>
              <w:bottom w:val="single" w:sz="4" w:space="0" w:color="auto"/>
            </w:tcBorders>
          </w:tcPr>
          <w:p w:rsidR="003C0B3A" w:rsidRDefault="003C0B3A" w:rsidP="003326BE">
            <w:pPr>
              <w:jc w:val="both"/>
              <w:rPr>
                <w:rFonts w:ascii="Arial" w:hAnsi="Arial" w:cs="Arial"/>
                <w:lang w:val="id-ID"/>
              </w:rPr>
            </w:pPr>
            <w:r w:rsidRPr="00451DE1">
              <w:rPr>
                <w:rFonts w:ascii="Arial" w:hAnsi="Arial" w:cs="Arial"/>
                <w:lang w:val="sv-SE"/>
              </w:rPr>
              <w:t>Tulislah data tenaga kependidikan yang ada di UP</w:t>
            </w:r>
            <w:r w:rsidRPr="00451DE1">
              <w:rPr>
                <w:rFonts w:ascii="Arial" w:hAnsi="Arial" w:cs="Arial"/>
                <w:lang w:val="id-ID"/>
              </w:rPr>
              <w:t>PSKH</w:t>
            </w:r>
            <w:r w:rsidRPr="00451DE1">
              <w:rPr>
                <w:rFonts w:ascii="Arial" w:hAnsi="Arial" w:cs="Arial"/>
                <w:lang w:val="sv-SE"/>
              </w:rPr>
              <w:t xml:space="preserve"> </w:t>
            </w:r>
            <w:r w:rsidR="003D3D82">
              <w:rPr>
                <w:rFonts w:ascii="Arial" w:hAnsi="Arial" w:cs="Arial"/>
                <w:lang w:val="id-ID"/>
              </w:rPr>
              <w:t>pada tabel</w:t>
            </w:r>
            <w:r w:rsidR="003D3D82" w:rsidRPr="00585ED0">
              <w:rPr>
                <w:rFonts w:ascii="Arial" w:hAnsi="Arial" w:cs="Arial"/>
                <w:lang w:val="id-ID"/>
              </w:rPr>
              <w:t xml:space="preserve"> yang telah disediakan</w:t>
            </w:r>
            <w:r w:rsidR="00451DE1">
              <w:rPr>
                <w:rFonts w:ascii="Arial" w:hAnsi="Arial" w:cs="Arial"/>
                <w:lang w:val="id-ID"/>
              </w:rPr>
              <w:t>.</w:t>
            </w:r>
          </w:p>
          <w:p w:rsidR="00451DE1" w:rsidRDefault="00451DE1" w:rsidP="003326BE">
            <w:pPr>
              <w:jc w:val="both"/>
              <w:rPr>
                <w:rFonts w:ascii="Arial" w:hAnsi="Arial" w:cs="Arial"/>
                <w:lang w:val="id-ID"/>
              </w:rPr>
            </w:pPr>
          </w:p>
          <w:p w:rsidR="00451DE1" w:rsidRPr="00451DE1" w:rsidRDefault="00451DE1" w:rsidP="003326BE">
            <w:pPr>
              <w:jc w:val="both"/>
              <w:rPr>
                <w:rFonts w:ascii="Arial" w:hAnsi="Arial" w:cs="Arial"/>
                <w:lang w:val="id-ID"/>
              </w:rPr>
            </w:pPr>
            <w:r>
              <w:rPr>
                <w:rFonts w:ascii="Arial" w:hAnsi="Arial" w:cs="Arial"/>
                <w:lang w:val="id-ID"/>
              </w:rPr>
              <w:t xml:space="preserve">Tuliskan pada: </w:t>
            </w:r>
          </w:p>
          <w:p w:rsidR="003C0B3A" w:rsidRPr="00585ED0" w:rsidRDefault="003C0B3A" w:rsidP="003326BE">
            <w:pPr>
              <w:tabs>
                <w:tab w:val="num" w:pos="0"/>
              </w:tabs>
              <w:ind w:left="342"/>
              <w:jc w:val="both"/>
              <w:rPr>
                <w:rFonts w:ascii="Arial" w:hAnsi="Arial" w:cs="Arial"/>
                <w:lang w:val="nb-NO"/>
              </w:rPr>
            </w:pPr>
          </w:p>
          <w:p w:rsidR="00574A7E" w:rsidRPr="00585ED0" w:rsidRDefault="00574A7E" w:rsidP="00574A7E">
            <w:pPr>
              <w:numPr>
                <w:ilvl w:val="0"/>
                <w:numId w:val="25"/>
              </w:numPr>
              <w:jc w:val="both"/>
              <w:rPr>
                <w:rFonts w:ascii="Arial" w:hAnsi="Arial" w:cs="Arial"/>
                <w:lang w:val="nb-NO"/>
              </w:rPr>
            </w:pPr>
            <w:r>
              <w:rPr>
                <w:rFonts w:ascii="Arial" w:hAnsi="Arial" w:cs="Arial"/>
                <w:lang w:val="id-ID"/>
              </w:rPr>
              <w:t>k</w:t>
            </w:r>
            <w:r w:rsidRPr="00585ED0">
              <w:rPr>
                <w:rFonts w:ascii="Arial" w:hAnsi="Arial" w:cs="Arial"/>
                <w:lang w:val="id-ID"/>
              </w:rPr>
              <w:t>olom (2), Jenis tenaga kependidikan (sebagian besar sudah tertulis dalam borang)</w:t>
            </w:r>
            <w:r>
              <w:rPr>
                <w:rFonts w:ascii="Arial" w:hAnsi="Arial" w:cs="Arial"/>
                <w:lang w:val="id-ID"/>
              </w:rPr>
              <w:t>;</w:t>
            </w:r>
          </w:p>
          <w:p w:rsidR="00574A7E" w:rsidRPr="00574A7E" w:rsidRDefault="00574A7E" w:rsidP="00574A7E">
            <w:pPr>
              <w:numPr>
                <w:ilvl w:val="0"/>
                <w:numId w:val="25"/>
              </w:numPr>
              <w:jc w:val="both"/>
              <w:rPr>
                <w:rFonts w:ascii="Arial" w:hAnsi="Arial" w:cs="Arial"/>
                <w:lang w:val="fi-FI"/>
              </w:rPr>
            </w:pPr>
            <w:r w:rsidRPr="00574A7E">
              <w:rPr>
                <w:rFonts w:ascii="Arial" w:hAnsi="Arial" w:cs="Arial"/>
                <w:lang w:val="id-ID"/>
              </w:rPr>
              <w:t xml:space="preserve">kolom (3), (4), (5), (6), (7), (8), (9), (10) dan (11), jumlah tenaga kependidikan sesuai dengan jenjang pendidikan terakhir yang diperoleh dari S-3, S-2, </w:t>
            </w:r>
            <w:r>
              <w:rPr>
                <w:rFonts w:ascii="Arial" w:hAnsi="Arial" w:cs="Arial"/>
                <w:lang w:val="id-ID"/>
              </w:rPr>
              <w:t xml:space="preserve">profesi, </w:t>
            </w:r>
            <w:r w:rsidRPr="00574A7E">
              <w:rPr>
                <w:rFonts w:ascii="Arial" w:hAnsi="Arial" w:cs="Arial"/>
                <w:lang w:val="id-ID"/>
              </w:rPr>
              <w:t>S-1, D-4, D-3, D-2, D-1 maupun SMA/SMK.</w:t>
            </w:r>
          </w:p>
          <w:p w:rsidR="00574A7E" w:rsidRDefault="00574A7E" w:rsidP="00574A7E">
            <w:pPr>
              <w:jc w:val="both"/>
              <w:rPr>
                <w:rFonts w:ascii="Arial" w:hAnsi="Arial" w:cs="Arial"/>
                <w:bCs/>
                <w:lang w:val="id-ID"/>
              </w:rPr>
            </w:pPr>
          </w:p>
          <w:p w:rsidR="00574A7E" w:rsidRPr="00585ED0" w:rsidRDefault="00574A7E" w:rsidP="00574A7E">
            <w:pPr>
              <w:jc w:val="both"/>
              <w:rPr>
                <w:rFonts w:ascii="Arial" w:hAnsi="Arial" w:cs="Arial"/>
                <w:bCs/>
                <w:lang w:val="id-ID"/>
              </w:rPr>
            </w:pPr>
            <w:r w:rsidRPr="00585ED0">
              <w:rPr>
                <w:rFonts w:ascii="Arial" w:hAnsi="Arial" w:cs="Arial"/>
                <w:bCs/>
                <w:lang w:val="id-ID"/>
              </w:rPr>
              <w:t>Catatan :</w:t>
            </w:r>
          </w:p>
          <w:p w:rsidR="00574A7E" w:rsidRPr="00574A7E" w:rsidRDefault="003C0B3A" w:rsidP="00574A7E">
            <w:pPr>
              <w:ind w:left="317"/>
              <w:jc w:val="both"/>
              <w:rPr>
                <w:rFonts w:ascii="Arial" w:hAnsi="Arial" w:cs="Arial"/>
                <w:bCs/>
              </w:rPr>
            </w:pPr>
            <w:r w:rsidRPr="00574A7E">
              <w:rPr>
                <w:rFonts w:ascii="Arial" w:hAnsi="Arial" w:cs="Arial"/>
                <w:lang w:val="sv-SE"/>
              </w:rPr>
              <w:t>Tenaga pustakawan yang diisikan merupakan tenaga kependidikan (yang memiliki pendidikan formal dalam bidang perpustakaan)</w:t>
            </w:r>
            <w:r w:rsidR="00574A7E" w:rsidRPr="00574A7E">
              <w:rPr>
                <w:rFonts w:ascii="Arial" w:hAnsi="Arial" w:cs="Arial"/>
                <w:bCs/>
              </w:rPr>
              <w:t>, dapat pula memasukkan tenaga pustakawan di tingkat perguruan tinggi.</w:t>
            </w:r>
          </w:p>
          <w:p w:rsidR="003C0B3A" w:rsidRPr="00574A7E" w:rsidRDefault="003C0B3A" w:rsidP="00574A7E">
            <w:pPr>
              <w:ind w:left="317"/>
              <w:jc w:val="both"/>
              <w:rPr>
                <w:rFonts w:ascii="Arial" w:hAnsi="Arial" w:cs="Arial"/>
                <w:lang w:val="id-ID"/>
              </w:rPr>
            </w:pPr>
          </w:p>
          <w:p w:rsidR="003C0B3A" w:rsidRPr="00585ED0" w:rsidRDefault="003C0B3A" w:rsidP="00451DE1">
            <w:pPr>
              <w:jc w:val="both"/>
              <w:rPr>
                <w:rFonts w:ascii="Arial" w:hAnsi="Arial" w:cs="Arial"/>
                <w:lang w:val="nb-NO"/>
              </w:rPr>
            </w:pPr>
            <w:r w:rsidRPr="00585ED0">
              <w:rPr>
                <w:rFonts w:ascii="Arial" w:hAnsi="Arial" w:cs="Arial"/>
              </w:rPr>
              <w:t xml:space="preserve">Uraikan pandangan UPPSKH </w:t>
            </w:r>
            <w:r w:rsidR="003D3D82">
              <w:rPr>
                <w:rFonts w:ascii="Arial" w:hAnsi="Arial" w:cs="Arial"/>
                <w:lang w:val="id-ID"/>
              </w:rPr>
              <w:t>pada tempat</w:t>
            </w:r>
            <w:r w:rsidR="003D3D82" w:rsidRPr="00585ED0">
              <w:rPr>
                <w:rFonts w:ascii="Arial" w:hAnsi="Arial" w:cs="Arial"/>
                <w:lang w:val="id-ID"/>
              </w:rPr>
              <w:t xml:space="preserve"> yang telah disediakan</w:t>
            </w:r>
            <w:r w:rsidR="003D3D82" w:rsidRPr="00585ED0">
              <w:rPr>
                <w:rFonts w:ascii="Arial" w:hAnsi="Arial" w:cs="Arial"/>
              </w:rPr>
              <w:t xml:space="preserve"> </w:t>
            </w:r>
            <w:r w:rsidRPr="00585ED0">
              <w:rPr>
                <w:rFonts w:ascii="Arial" w:hAnsi="Arial" w:cs="Arial"/>
              </w:rPr>
              <w:t>tentang data di atas yang mencakup a</w:t>
            </w:r>
            <w:r w:rsidRPr="00585ED0">
              <w:rPr>
                <w:rFonts w:ascii="Arial" w:hAnsi="Arial" w:cs="Arial"/>
                <w:lang w:val="id-ID"/>
              </w:rPr>
              <w:t>spe</w:t>
            </w:r>
            <w:r w:rsidRPr="00585ED0">
              <w:rPr>
                <w:rFonts w:ascii="Arial" w:hAnsi="Arial" w:cs="Arial"/>
              </w:rPr>
              <w:t>k: kecukupan, dan kualifikasi. Jelaskan kendala yang ada dal</w:t>
            </w:r>
            <w:r w:rsidR="00F0077A">
              <w:rPr>
                <w:rFonts w:ascii="Arial" w:hAnsi="Arial" w:cs="Arial"/>
              </w:rPr>
              <w:t xml:space="preserve">am </w:t>
            </w:r>
            <w:r w:rsidR="00574A7E">
              <w:rPr>
                <w:rFonts w:ascii="Arial" w:hAnsi="Arial" w:cs="Arial"/>
              </w:rPr>
              <w:t xml:space="preserve">pengembangan tenaga </w:t>
            </w:r>
            <w:r w:rsidR="00574A7E">
              <w:rPr>
                <w:rFonts w:ascii="Arial" w:hAnsi="Arial" w:cs="Arial"/>
                <w:lang w:val="id-ID"/>
              </w:rPr>
              <w:t>penunjang</w:t>
            </w:r>
            <w:r w:rsidRPr="00585ED0">
              <w:rPr>
                <w:rFonts w:ascii="Arial" w:hAnsi="Arial" w:cs="Arial"/>
              </w:rPr>
              <w:t>.</w:t>
            </w:r>
          </w:p>
        </w:tc>
      </w:tr>
    </w:tbl>
    <w:p w:rsidR="00CC32B7" w:rsidRPr="00585ED0" w:rsidRDefault="00CC32B7" w:rsidP="00CC32B7">
      <w:pPr>
        <w:jc w:val="both"/>
        <w:rPr>
          <w:rFonts w:ascii="Arial" w:hAnsi="Arial" w:cs="Arial"/>
          <w:lang w:val="sv-SE"/>
        </w:rPr>
      </w:pPr>
    </w:p>
    <w:p w:rsidR="00521E96" w:rsidRDefault="00521E96">
      <w:pPr>
        <w:rPr>
          <w:rFonts w:ascii="Arial" w:hAnsi="Arial" w:cs="Arial"/>
          <w:lang w:val="sv-SE"/>
        </w:rPr>
      </w:pPr>
      <w:r>
        <w:rPr>
          <w:rFonts w:ascii="Arial" w:hAnsi="Arial" w:cs="Arial"/>
          <w:lang w:val="sv-SE"/>
        </w:rPr>
        <w:br w:type="page"/>
      </w:r>
    </w:p>
    <w:p w:rsidR="00CC32B7" w:rsidRDefault="00CC32B7" w:rsidP="00CC32B7">
      <w:pPr>
        <w:ind w:left="1530" w:hanging="1530"/>
        <w:rPr>
          <w:rFonts w:ascii="Arial" w:hAnsi="Arial" w:cs="Arial"/>
          <w:b/>
          <w:caps/>
          <w:lang w:val="id-ID"/>
        </w:rPr>
      </w:pPr>
      <w:r w:rsidRPr="00585ED0">
        <w:rPr>
          <w:rFonts w:ascii="Arial" w:hAnsi="Arial" w:cs="Arial"/>
          <w:b/>
          <w:caps/>
          <w:lang w:val="sv-SE"/>
        </w:rPr>
        <w:lastRenderedPageBreak/>
        <w:t>Standar 5. Kurikulum, Pembelajaran, dan Suasana Akademik</w:t>
      </w:r>
    </w:p>
    <w:p w:rsidR="00CF5A5D" w:rsidRPr="00CF5A5D" w:rsidRDefault="00CF5A5D" w:rsidP="00CC32B7">
      <w:pPr>
        <w:ind w:left="1530" w:hanging="1530"/>
        <w:rPr>
          <w:rFonts w:ascii="Arial" w:hAnsi="Arial" w:cs="Arial"/>
          <w:b/>
          <w:caps/>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C32B7" w:rsidRPr="00585ED0" w:rsidTr="006F50B0">
        <w:trPr>
          <w:tblHeader/>
        </w:trPr>
        <w:tc>
          <w:tcPr>
            <w:tcW w:w="918"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Panduan Pengisian</w:t>
            </w:r>
          </w:p>
        </w:tc>
      </w:tr>
      <w:tr w:rsidR="00CC32B7" w:rsidRPr="00585ED0" w:rsidTr="006F50B0">
        <w:tc>
          <w:tcPr>
            <w:tcW w:w="918" w:type="dxa"/>
            <w:tcBorders>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5.1</w:t>
            </w:r>
          </w:p>
        </w:tc>
        <w:tc>
          <w:tcPr>
            <w:tcW w:w="1209" w:type="dxa"/>
          </w:tcPr>
          <w:p w:rsidR="00CC32B7" w:rsidRPr="00585ED0" w:rsidRDefault="00CC32B7" w:rsidP="00CD744D">
            <w:pPr>
              <w:jc w:val="center"/>
              <w:rPr>
                <w:rFonts w:ascii="Arial" w:hAnsi="Arial" w:cs="Arial"/>
              </w:rPr>
            </w:pPr>
          </w:p>
        </w:tc>
        <w:tc>
          <w:tcPr>
            <w:tcW w:w="6945" w:type="dxa"/>
          </w:tcPr>
          <w:p w:rsidR="003D3D82" w:rsidRDefault="003D3D82" w:rsidP="00D20B59">
            <w:pPr>
              <w:jc w:val="both"/>
              <w:rPr>
                <w:rFonts w:ascii="Arial" w:hAnsi="Arial" w:cs="Arial"/>
                <w:lang w:val="id-ID"/>
              </w:rPr>
            </w:pPr>
            <w:r>
              <w:rPr>
                <w:rFonts w:ascii="Arial" w:hAnsi="Arial" w:cs="Arial"/>
                <w:lang w:val="id-ID"/>
              </w:rPr>
              <w:t>Kurikulum</w:t>
            </w:r>
          </w:p>
          <w:p w:rsidR="003D3D82" w:rsidRDefault="003D3D82" w:rsidP="00D20B59">
            <w:pPr>
              <w:jc w:val="both"/>
              <w:rPr>
                <w:rFonts w:ascii="Arial" w:hAnsi="Arial" w:cs="Arial"/>
                <w:lang w:val="id-ID"/>
              </w:rPr>
            </w:pPr>
          </w:p>
          <w:p w:rsidR="00CC32B7" w:rsidRPr="00585ED0" w:rsidRDefault="00CC32B7" w:rsidP="00D20B59">
            <w:pPr>
              <w:jc w:val="both"/>
              <w:rPr>
                <w:rFonts w:ascii="Arial" w:hAnsi="Arial" w:cs="Arial"/>
                <w:lang w:val="fi-FI"/>
              </w:rPr>
            </w:pPr>
            <w:r w:rsidRPr="00585ED0">
              <w:rPr>
                <w:rFonts w:ascii="Arial" w:hAnsi="Arial" w:cs="Arial"/>
                <w:lang w:val="fi-FI"/>
              </w:rPr>
              <w:t>Uraikan peran</w:t>
            </w:r>
            <w:r w:rsidRPr="00585ED0">
              <w:rPr>
                <w:rFonts w:ascii="Arial" w:hAnsi="Arial" w:cs="Arial"/>
                <w:lang w:val="id-ID"/>
              </w:rPr>
              <w:t xml:space="preserve"> </w:t>
            </w:r>
            <w:r w:rsidRPr="00585ED0">
              <w:rPr>
                <w:rFonts w:ascii="Arial" w:hAnsi="Arial" w:cs="Arial"/>
                <w:lang w:val="fi-FI"/>
              </w:rPr>
              <w:t xml:space="preserve">UPPSKH  dalam penyusunan, pengembangan, dan </w:t>
            </w:r>
            <w:r w:rsidRPr="00585ED0">
              <w:rPr>
                <w:rFonts w:ascii="Arial" w:hAnsi="Arial" w:cs="Arial"/>
                <w:lang w:val="id-ID"/>
              </w:rPr>
              <w:t>implementasi</w:t>
            </w:r>
            <w:r w:rsidRPr="00585ED0">
              <w:rPr>
                <w:rFonts w:ascii="Arial" w:hAnsi="Arial" w:cs="Arial"/>
                <w:lang w:val="fi-FI"/>
              </w:rPr>
              <w:t xml:space="preserve"> kurikulum untuk program studi yang dikelola</w:t>
            </w:r>
            <w:r w:rsidR="003D3D82">
              <w:rPr>
                <w:rFonts w:ascii="Arial" w:hAnsi="Arial" w:cs="Arial"/>
                <w:lang w:val="id-ID"/>
              </w:rPr>
              <w:t xml:space="preserve"> pada tempat</w:t>
            </w:r>
            <w:r w:rsidR="003D3D82" w:rsidRPr="00585ED0">
              <w:rPr>
                <w:rFonts w:ascii="Arial" w:hAnsi="Arial" w:cs="Arial"/>
                <w:lang w:val="id-ID"/>
              </w:rPr>
              <w:t xml:space="preserve"> yang telah disediakan</w:t>
            </w:r>
            <w:r w:rsidRPr="00585ED0">
              <w:rPr>
                <w:rFonts w:ascii="Arial" w:hAnsi="Arial" w:cs="Arial"/>
                <w:lang w:val="fi-FI"/>
              </w:rPr>
              <w:t xml:space="preserve">. </w:t>
            </w:r>
          </w:p>
          <w:p w:rsidR="00CC32B7" w:rsidRPr="00585ED0" w:rsidRDefault="00CC32B7" w:rsidP="00D20B59">
            <w:pPr>
              <w:ind w:firstLine="18"/>
              <w:jc w:val="both"/>
              <w:rPr>
                <w:rFonts w:ascii="Arial" w:hAnsi="Arial" w:cs="Arial"/>
                <w:b/>
                <w:color w:val="000000"/>
                <w:lang w:val="nb-NO"/>
              </w:rPr>
            </w:pPr>
          </w:p>
          <w:p w:rsidR="00D20B59" w:rsidRPr="00D20B59" w:rsidRDefault="00CC32B7" w:rsidP="00D20B59">
            <w:pPr>
              <w:ind w:firstLine="18"/>
              <w:jc w:val="both"/>
              <w:rPr>
                <w:rFonts w:ascii="Arial" w:hAnsi="Arial" w:cs="Arial"/>
                <w:lang w:val="id-ID"/>
              </w:rPr>
            </w:pPr>
            <w:r w:rsidRPr="00585ED0">
              <w:rPr>
                <w:rFonts w:ascii="Arial" w:hAnsi="Arial" w:cs="Arial"/>
                <w:color w:val="000000"/>
                <w:lang w:val="nb-NO"/>
              </w:rPr>
              <w:t>Bentuk</w:t>
            </w:r>
            <w:r w:rsidR="00D20B59">
              <w:rPr>
                <w:rFonts w:ascii="Arial" w:hAnsi="Arial" w:cs="Arial"/>
                <w:color w:val="000000"/>
                <w:lang w:val="id-ID"/>
              </w:rPr>
              <w:t xml:space="preserve"> </w:t>
            </w:r>
            <w:r w:rsidRPr="00585ED0">
              <w:rPr>
                <w:rFonts w:ascii="Arial" w:hAnsi="Arial" w:cs="Arial"/>
                <w:color w:val="000000"/>
                <w:lang w:val="nb-NO"/>
              </w:rPr>
              <w:t>dukungan</w:t>
            </w:r>
            <w:r w:rsidR="00D20B59">
              <w:rPr>
                <w:rFonts w:ascii="Arial" w:hAnsi="Arial" w:cs="Arial"/>
                <w:color w:val="000000"/>
                <w:lang w:val="id-ID"/>
              </w:rPr>
              <w:t xml:space="preserve"> </w:t>
            </w:r>
            <w:r w:rsidRPr="00585ED0">
              <w:rPr>
                <w:rFonts w:ascii="Arial" w:hAnsi="Arial" w:cs="Arial"/>
                <w:color w:val="000000"/>
                <w:lang w:val="nb-NO"/>
              </w:rPr>
              <w:t>UPPSKH</w:t>
            </w:r>
            <w:r w:rsidR="00D20B59">
              <w:rPr>
                <w:rFonts w:ascii="Arial" w:hAnsi="Arial" w:cs="Arial"/>
                <w:color w:val="000000"/>
                <w:lang w:val="id-ID"/>
              </w:rPr>
              <w:t xml:space="preserve"> </w:t>
            </w:r>
            <w:r w:rsidRPr="00585ED0">
              <w:rPr>
                <w:rFonts w:ascii="Arial" w:hAnsi="Arial" w:cs="Arial"/>
                <w:color w:val="000000"/>
                <w:lang w:val="nb-NO"/>
              </w:rPr>
              <w:t xml:space="preserve">dalam </w:t>
            </w:r>
            <w:r w:rsidRPr="00585ED0">
              <w:rPr>
                <w:rFonts w:ascii="Arial" w:hAnsi="Arial" w:cs="Arial"/>
                <w:lang w:val="fi-FI"/>
              </w:rPr>
              <w:t>penyusunan, pengembang</w:t>
            </w:r>
            <w:r w:rsidR="00D20B59">
              <w:rPr>
                <w:rFonts w:ascii="Arial" w:hAnsi="Arial" w:cs="Arial"/>
                <w:lang w:val="id-ID"/>
              </w:rPr>
              <w:t>-</w:t>
            </w:r>
          </w:p>
          <w:p w:rsidR="00CC32B7" w:rsidRPr="00585ED0" w:rsidRDefault="00CC32B7" w:rsidP="00D20B59">
            <w:pPr>
              <w:ind w:firstLine="18"/>
              <w:jc w:val="both"/>
              <w:rPr>
                <w:rFonts w:ascii="Arial" w:hAnsi="Arial" w:cs="Arial"/>
                <w:color w:val="000000"/>
                <w:lang w:val="nb-NO"/>
              </w:rPr>
            </w:pPr>
            <w:r w:rsidRPr="00585ED0">
              <w:rPr>
                <w:rFonts w:ascii="Arial" w:hAnsi="Arial" w:cs="Arial"/>
                <w:lang w:val="fi-FI"/>
              </w:rPr>
              <w:t>an dan implementasi</w:t>
            </w:r>
            <w:r w:rsidRPr="00585ED0">
              <w:rPr>
                <w:rFonts w:ascii="Arial" w:hAnsi="Arial" w:cs="Arial"/>
                <w:lang w:val="id-ID"/>
              </w:rPr>
              <w:t xml:space="preserve"> </w:t>
            </w:r>
            <w:r w:rsidRPr="00585ED0">
              <w:rPr>
                <w:rFonts w:ascii="Arial" w:hAnsi="Arial" w:cs="Arial"/>
                <w:lang w:val="fi-FI"/>
              </w:rPr>
              <w:t>kurikulum antara lain dalam bentuk penyediaan fasilitas, pengorganisasian kegiatan, serta bantuan pendanaan.</w:t>
            </w:r>
          </w:p>
        </w:tc>
      </w:tr>
      <w:tr w:rsidR="00CC32B7" w:rsidRPr="00585ED0" w:rsidTr="006F50B0">
        <w:tc>
          <w:tcPr>
            <w:tcW w:w="918" w:type="dxa"/>
            <w:tcBorders>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5.2</w:t>
            </w:r>
          </w:p>
        </w:tc>
        <w:tc>
          <w:tcPr>
            <w:tcW w:w="1209" w:type="dxa"/>
          </w:tcPr>
          <w:p w:rsidR="00CC32B7" w:rsidRPr="00585ED0" w:rsidRDefault="00CC32B7" w:rsidP="00CD744D">
            <w:pPr>
              <w:jc w:val="center"/>
              <w:rPr>
                <w:rFonts w:ascii="Arial" w:hAnsi="Arial" w:cs="Arial"/>
              </w:rPr>
            </w:pPr>
          </w:p>
        </w:tc>
        <w:tc>
          <w:tcPr>
            <w:tcW w:w="6945" w:type="dxa"/>
          </w:tcPr>
          <w:p w:rsidR="003D3D82" w:rsidRDefault="003D3D82" w:rsidP="00F0077A">
            <w:pPr>
              <w:rPr>
                <w:rFonts w:ascii="Arial" w:hAnsi="Arial" w:cs="Arial"/>
                <w:lang w:val="id-ID"/>
              </w:rPr>
            </w:pPr>
            <w:r>
              <w:rPr>
                <w:rFonts w:ascii="Arial" w:hAnsi="Arial" w:cs="Arial"/>
                <w:lang w:val="id-ID"/>
              </w:rPr>
              <w:t>Pembelajaran</w:t>
            </w:r>
          </w:p>
          <w:p w:rsidR="003D3D82" w:rsidRDefault="003D3D82" w:rsidP="00F0077A">
            <w:pPr>
              <w:rPr>
                <w:rFonts w:ascii="Arial" w:hAnsi="Arial" w:cs="Arial"/>
                <w:lang w:val="id-ID"/>
              </w:rPr>
            </w:pPr>
          </w:p>
          <w:p w:rsidR="00CC32B7" w:rsidRPr="00585ED0" w:rsidRDefault="00CC32B7" w:rsidP="00BD3768">
            <w:pPr>
              <w:jc w:val="both"/>
              <w:rPr>
                <w:rFonts w:ascii="Arial" w:hAnsi="Arial" w:cs="Arial"/>
                <w:lang w:val="fi-FI"/>
              </w:rPr>
            </w:pPr>
            <w:r w:rsidRPr="00585ED0">
              <w:rPr>
                <w:rFonts w:ascii="Arial" w:hAnsi="Arial" w:cs="Arial"/>
                <w:lang w:val="fi-FI"/>
              </w:rPr>
              <w:t>Uraikan peran UPPSKH  dalam memonitor dan mengevaluasi proses pembelajaran</w:t>
            </w:r>
            <w:r w:rsidR="00BD3768">
              <w:rPr>
                <w:rFonts w:ascii="Arial" w:hAnsi="Arial" w:cs="Arial"/>
                <w:lang w:val="id-ID"/>
              </w:rPr>
              <w:t xml:space="preserve"> pada tempat</w:t>
            </w:r>
            <w:r w:rsidR="00BD3768" w:rsidRPr="00585ED0">
              <w:rPr>
                <w:rFonts w:ascii="Arial" w:hAnsi="Arial" w:cs="Arial"/>
                <w:lang w:val="id-ID"/>
              </w:rPr>
              <w:t xml:space="preserve"> yang telah disediakan</w:t>
            </w:r>
            <w:r w:rsidRPr="00585ED0">
              <w:rPr>
                <w:rFonts w:ascii="Arial" w:hAnsi="Arial" w:cs="Arial"/>
                <w:lang w:val="fi-FI"/>
              </w:rPr>
              <w:t>.  Bila dilaksanakan, jelaskan bahwa evaluasi tersebut dilakukan secara berkelanjutan/bersistem.</w:t>
            </w:r>
          </w:p>
        </w:tc>
      </w:tr>
      <w:tr w:rsidR="00CC32B7" w:rsidRPr="00585ED0" w:rsidTr="006F50B0">
        <w:tc>
          <w:tcPr>
            <w:tcW w:w="918" w:type="dxa"/>
            <w:tcBorders>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5.3</w:t>
            </w:r>
          </w:p>
        </w:tc>
        <w:tc>
          <w:tcPr>
            <w:tcW w:w="1209" w:type="dxa"/>
          </w:tcPr>
          <w:p w:rsidR="00CC32B7" w:rsidRPr="00585ED0" w:rsidRDefault="00CC32B7" w:rsidP="00CD744D">
            <w:pPr>
              <w:jc w:val="center"/>
              <w:rPr>
                <w:rFonts w:ascii="Arial" w:hAnsi="Arial" w:cs="Arial"/>
              </w:rPr>
            </w:pPr>
          </w:p>
        </w:tc>
        <w:tc>
          <w:tcPr>
            <w:tcW w:w="6945" w:type="dxa"/>
          </w:tcPr>
          <w:p w:rsidR="00CC32B7" w:rsidRPr="00585ED0" w:rsidRDefault="007F7CE9" w:rsidP="007F7CE9">
            <w:pPr>
              <w:jc w:val="both"/>
              <w:rPr>
                <w:rFonts w:ascii="Arial" w:hAnsi="Arial" w:cs="Arial"/>
                <w:lang w:val="nb-NO"/>
              </w:rPr>
            </w:pPr>
            <w:r>
              <w:rPr>
                <w:rFonts w:ascii="Arial" w:hAnsi="Arial" w:cs="Arial"/>
                <w:lang w:val="id-ID"/>
              </w:rPr>
              <w:t>Jelaskan</w:t>
            </w:r>
            <w:r w:rsidR="00CC32B7" w:rsidRPr="00585ED0">
              <w:rPr>
                <w:rFonts w:ascii="Arial" w:hAnsi="Arial" w:cs="Arial"/>
                <w:lang w:val="fi-FI"/>
              </w:rPr>
              <w:t xml:space="preserve"> peran</w:t>
            </w:r>
            <w:r w:rsidR="00CC32B7" w:rsidRPr="00585ED0">
              <w:rPr>
                <w:rFonts w:ascii="Arial" w:hAnsi="Arial" w:cs="Arial"/>
                <w:lang w:val="id-ID"/>
              </w:rPr>
              <w:t xml:space="preserve"> </w:t>
            </w:r>
            <w:r w:rsidR="00CC32B7" w:rsidRPr="00585ED0">
              <w:rPr>
                <w:rFonts w:ascii="Arial" w:hAnsi="Arial" w:cs="Arial"/>
                <w:lang w:val="fi-FI"/>
              </w:rPr>
              <w:t xml:space="preserve">UPPSKH dalam </w:t>
            </w:r>
            <w:r w:rsidR="00CC32B7" w:rsidRPr="00585ED0">
              <w:rPr>
                <w:rFonts w:ascii="Arial" w:hAnsi="Arial" w:cs="Arial"/>
                <w:lang w:val="id-ID"/>
              </w:rPr>
              <w:t xml:space="preserve">menciptakan </w:t>
            </w:r>
            <w:r w:rsidR="00CC32B7" w:rsidRPr="00585ED0">
              <w:rPr>
                <w:rFonts w:ascii="Arial" w:hAnsi="Arial" w:cs="Arial"/>
                <w:lang w:val="fi-FI"/>
              </w:rPr>
              <w:t>suasana akademik yang kondusif</w:t>
            </w:r>
            <w:r w:rsidR="00BD3768">
              <w:rPr>
                <w:rFonts w:ascii="Arial" w:hAnsi="Arial" w:cs="Arial"/>
                <w:lang w:val="id-ID"/>
              </w:rPr>
              <w:t xml:space="preserve"> pada tempat</w:t>
            </w:r>
            <w:r w:rsidR="00BD3768" w:rsidRPr="00585ED0">
              <w:rPr>
                <w:rFonts w:ascii="Arial" w:hAnsi="Arial" w:cs="Arial"/>
                <w:lang w:val="id-ID"/>
              </w:rPr>
              <w:t xml:space="preserve"> yang telah disediakan</w:t>
            </w:r>
            <w:r w:rsidR="00CC32B7" w:rsidRPr="00585ED0">
              <w:rPr>
                <w:rFonts w:ascii="Arial" w:hAnsi="Arial" w:cs="Arial"/>
                <w:lang w:val="fi-FI"/>
              </w:rPr>
              <w:t>.</w:t>
            </w:r>
            <w:r>
              <w:rPr>
                <w:rFonts w:ascii="Arial" w:hAnsi="Arial" w:cs="Arial"/>
                <w:lang w:val="id-ID"/>
              </w:rPr>
              <w:t xml:space="preserve"> </w:t>
            </w:r>
            <w:r w:rsidR="00CC32B7" w:rsidRPr="00585ED0">
              <w:rPr>
                <w:rFonts w:ascii="Arial" w:hAnsi="Arial" w:cs="Arial"/>
                <w:lang w:val="nb-NO"/>
              </w:rPr>
              <w:t xml:space="preserve">Suasana akademik yang kondusif adalah iklim yang mendorong interaksi positif antara dosen-dosen, dosen-mahasiswa, serta mahasiswa-mahasiswa.  </w:t>
            </w:r>
          </w:p>
          <w:p w:rsidR="00CC32B7" w:rsidRPr="00585ED0" w:rsidRDefault="00CC32B7" w:rsidP="007F7CE9">
            <w:pPr>
              <w:jc w:val="both"/>
              <w:rPr>
                <w:rFonts w:ascii="Arial" w:hAnsi="Arial" w:cs="Arial"/>
                <w:lang w:val="nb-NO"/>
              </w:rPr>
            </w:pPr>
          </w:p>
          <w:p w:rsidR="00CC32B7" w:rsidRPr="00585ED0" w:rsidRDefault="00CC32B7" w:rsidP="007F7CE9">
            <w:pPr>
              <w:jc w:val="both"/>
              <w:rPr>
                <w:rFonts w:ascii="Arial" w:hAnsi="Arial" w:cs="Arial"/>
                <w:lang w:val="nb-NO"/>
              </w:rPr>
            </w:pPr>
            <w:r w:rsidRPr="00585ED0">
              <w:rPr>
                <w:rFonts w:ascii="Arial" w:hAnsi="Arial" w:cs="Arial"/>
                <w:lang w:val="nb-NO"/>
              </w:rPr>
              <w:t>Uraikan keempat hal berikut:</w:t>
            </w:r>
          </w:p>
          <w:p w:rsidR="00CC32B7" w:rsidRPr="00BD3768" w:rsidRDefault="003D7C7D" w:rsidP="007F7CE9">
            <w:pPr>
              <w:jc w:val="both"/>
              <w:rPr>
                <w:rFonts w:ascii="Arial" w:hAnsi="Arial" w:cs="Arial"/>
                <w:b/>
                <w:color w:val="000000"/>
                <w:lang w:val="id-ID"/>
              </w:rPr>
            </w:pPr>
            <w:r>
              <w:rPr>
                <w:rFonts w:ascii="Arial" w:hAnsi="Arial" w:cs="Arial"/>
                <w:color w:val="000000"/>
                <w:lang w:val="nb-NO"/>
              </w:rPr>
              <w:t xml:space="preserve">(1) </w:t>
            </w:r>
            <w:r w:rsidR="00E6696E">
              <w:rPr>
                <w:rFonts w:ascii="Arial" w:hAnsi="Arial" w:cs="Arial"/>
                <w:color w:val="000000"/>
                <w:lang w:val="id-ID"/>
              </w:rPr>
              <w:t xml:space="preserve"> </w:t>
            </w:r>
            <w:r>
              <w:rPr>
                <w:rFonts w:ascii="Arial" w:hAnsi="Arial" w:cs="Arial"/>
                <w:color w:val="000000"/>
                <w:lang w:val="id-ID"/>
              </w:rPr>
              <w:t>K</w:t>
            </w:r>
            <w:r w:rsidR="00CC32B7" w:rsidRPr="00585ED0">
              <w:rPr>
                <w:rFonts w:ascii="Arial" w:hAnsi="Arial" w:cs="Arial"/>
                <w:color w:val="000000"/>
                <w:lang w:val="nb-NO"/>
              </w:rPr>
              <w:t>ebi</w:t>
            </w:r>
            <w:r w:rsidR="00BD3768">
              <w:rPr>
                <w:rFonts w:ascii="Arial" w:hAnsi="Arial" w:cs="Arial"/>
                <w:color w:val="000000"/>
                <w:lang w:val="nb-NO"/>
              </w:rPr>
              <w:t>jakan tentang suasana akademik;</w:t>
            </w:r>
          </w:p>
          <w:p w:rsidR="00CC32B7" w:rsidRPr="00BD3768" w:rsidRDefault="003D7C7D" w:rsidP="007F7CE9">
            <w:pPr>
              <w:ind w:left="252" w:hanging="270"/>
              <w:jc w:val="both"/>
              <w:rPr>
                <w:rFonts w:ascii="Arial" w:hAnsi="Arial" w:cs="Arial"/>
                <w:b/>
                <w:color w:val="000000"/>
                <w:lang w:val="id-ID"/>
              </w:rPr>
            </w:pPr>
            <w:r>
              <w:rPr>
                <w:rFonts w:ascii="Arial" w:hAnsi="Arial" w:cs="Arial"/>
                <w:color w:val="000000"/>
                <w:lang w:val="nb-NO"/>
              </w:rPr>
              <w:t xml:space="preserve">(2) </w:t>
            </w:r>
            <w:r>
              <w:rPr>
                <w:rFonts w:ascii="Arial" w:hAnsi="Arial" w:cs="Arial"/>
                <w:color w:val="000000"/>
                <w:lang w:val="id-ID"/>
              </w:rPr>
              <w:t xml:space="preserve"> M</w:t>
            </w:r>
            <w:r w:rsidR="00CC32B7" w:rsidRPr="00585ED0">
              <w:rPr>
                <w:rFonts w:ascii="Arial" w:hAnsi="Arial" w:cs="Arial"/>
                <w:color w:val="000000"/>
                <w:lang w:val="nb-NO"/>
              </w:rPr>
              <w:t>enyediakan sarana dan prasarana</w:t>
            </w:r>
            <w:r w:rsidR="00BD3768">
              <w:rPr>
                <w:rFonts w:ascii="Arial" w:hAnsi="Arial" w:cs="Arial"/>
                <w:color w:val="000000"/>
                <w:lang w:val="id-ID"/>
              </w:rPr>
              <w:t>;</w:t>
            </w:r>
          </w:p>
          <w:p w:rsidR="00CC32B7" w:rsidRPr="00BD3768" w:rsidRDefault="003D7C7D" w:rsidP="007F7CE9">
            <w:pPr>
              <w:ind w:left="252" w:hanging="270"/>
              <w:jc w:val="both"/>
              <w:rPr>
                <w:rFonts w:ascii="Arial" w:hAnsi="Arial" w:cs="Arial"/>
                <w:b/>
                <w:color w:val="000000"/>
                <w:lang w:val="id-ID"/>
              </w:rPr>
            </w:pPr>
            <w:r>
              <w:rPr>
                <w:rFonts w:ascii="Arial" w:hAnsi="Arial" w:cs="Arial"/>
                <w:color w:val="000000"/>
                <w:lang w:val="nb-NO"/>
              </w:rPr>
              <w:t xml:space="preserve">(3) </w:t>
            </w:r>
            <w:r>
              <w:rPr>
                <w:rFonts w:ascii="Arial" w:hAnsi="Arial" w:cs="Arial"/>
                <w:color w:val="000000"/>
                <w:lang w:val="id-ID"/>
              </w:rPr>
              <w:t xml:space="preserve"> D</w:t>
            </w:r>
            <w:r w:rsidR="00CC32B7" w:rsidRPr="00585ED0">
              <w:rPr>
                <w:rFonts w:ascii="Arial" w:hAnsi="Arial" w:cs="Arial"/>
                <w:color w:val="000000"/>
                <w:lang w:val="nb-NO"/>
              </w:rPr>
              <w:t>ukungan dana</w:t>
            </w:r>
            <w:r w:rsidR="00BD3768">
              <w:rPr>
                <w:rFonts w:ascii="Arial" w:hAnsi="Arial" w:cs="Arial"/>
                <w:color w:val="000000"/>
                <w:lang w:val="id-ID"/>
              </w:rPr>
              <w:t>;</w:t>
            </w:r>
          </w:p>
          <w:p w:rsidR="00CC32B7" w:rsidRPr="00585ED0" w:rsidRDefault="003D7C7D" w:rsidP="007F7CE9">
            <w:pPr>
              <w:ind w:left="459" w:hanging="477"/>
              <w:jc w:val="both"/>
              <w:rPr>
                <w:rFonts w:ascii="Arial" w:hAnsi="Arial" w:cs="Arial"/>
                <w:lang w:val="nb-NO"/>
              </w:rPr>
            </w:pPr>
            <w:r>
              <w:rPr>
                <w:rFonts w:ascii="Arial" w:hAnsi="Arial" w:cs="Arial"/>
                <w:color w:val="000000"/>
                <w:lang w:val="nb-NO"/>
              </w:rPr>
              <w:t>(4)</w:t>
            </w:r>
            <w:r>
              <w:rPr>
                <w:rFonts w:ascii="Arial" w:hAnsi="Arial" w:cs="Arial"/>
                <w:color w:val="000000"/>
                <w:lang w:val="id-ID"/>
              </w:rPr>
              <w:t xml:space="preserve"> K</w:t>
            </w:r>
            <w:r w:rsidR="00CC32B7" w:rsidRPr="00585ED0">
              <w:rPr>
                <w:rFonts w:ascii="Arial" w:hAnsi="Arial" w:cs="Arial"/>
                <w:color w:val="000000"/>
                <w:lang w:val="nb-NO"/>
              </w:rPr>
              <w:t>egiatan akademik di dalam dan di luar kelas yang mendorong interaksi akademik antara dosen dan mahasiswa untuk pengembangan  perilaku kecendekia</w:t>
            </w:r>
            <w:r w:rsidR="007F7CE9">
              <w:rPr>
                <w:rFonts w:ascii="Arial" w:hAnsi="Arial" w:cs="Arial"/>
                <w:color w:val="000000"/>
                <w:lang w:val="id-ID"/>
              </w:rPr>
              <w:t>-</w:t>
            </w:r>
            <w:r w:rsidR="00CC32B7" w:rsidRPr="00585ED0">
              <w:rPr>
                <w:rFonts w:ascii="Arial" w:hAnsi="Arial" w:cs="Arial"/>
                <w:color w:val="000000"/>
                <w:lang w:val="nb-NO"/>
              </w:rPr>
              <w:t>wanan.</w:t>
            </w:r>
            <w:r w:rsidR="00CC32B7" w:rsidRPr="00585ED0">
              <w:rPr>
                <w:rFonts w:ascii="Arial" w:hAnsi="Arial" w:cs="Arial"/>
                <w:lang w:val="nb-NO"/>
              </w:rPr>
              <w:t xml:space="preserve"> </w:t>
            </w:r>
          </w:p>
        </w:tc>
      </w:tr>
    </w:tbl>
    <w:p w:rsidR="00CC32B7" w:rsidRPr="00585ED0" w:rsidRDefault="00CC32B7" w:rsidP="00CC32B7">
      <w:pPr>
        <w:jc w:val="both"/>
        <w:rPr>
          <w:rFonts w:ascii="Arial" w:hAnsi="Arial" w:cs="Arial"/>
          <w:lang w:val="sv-SE"/>
        </w:rPr>
      </w:pPr>
    </w:p>
    <w:p w:rsidR="00CC32B7" w:rsidRDefault="00CC32B7" w:rsidP="00CC32B7">
      <w:pPr>
        <w:jc w:val="both"/>
        <w:rPr>
          <w:rFonts w:ascii="Arial" w:hAnsi="Arial" w:cs="Arial"/>
          <w:lang w:val="id-ID"/>
        </w:rPr>
      </w:pPr>
    </w:p>
    <w:p w:rsidR="00C64D64" w:rsidRPr="00585ED0" w:rsidRDefault="00C64D64" w:rsidP="00C64D64">
      <w:pPr>
        <w:pStyle w:val="Heading1"/>
        <w:ind w:left="1530" w:hanging="1530"/>
        <w:jc w:val="left"/>
        <w:rPr>
          <w:rFonts w:ascii="Arial" w:hAnsi="Arial" w:cs="Arial"/>
          <w:lang w:val="fi-FI"/>
        </w:rPr>
      </w:pPr>
      <w:r w:rsidRPr="00585ED0">
        <w:rPr>
          <w:rFonts w:ascii="Arial" w:hAnsi="Arial" w:cs="Arial"/>
          <w:lang w:val="fi-FI"/>
        </w:rPr>
        <w:t>STANDAR 6</w:t>
      </w:r>
      <w:r w:rsidRPr="00585ED0">
        <w:rPr>
          <w:rFonts w:ascii="Arial" w:hAnsi="Arial" w:cs="Arial"/>
          <w:lang w:val="id-ID"/>
        </w:rPr>
        <w:t>.</w:t>
      </w:r>
      <w:r w:rsidRPr="00585ED0">
        <w:rPr>
          <w:rFonts w:ascii="Arial" w:hAnsi="Arial" w:cs="Arial"/>
          <w:lang w:val="fi-FI"/>
        </w:rPr>
        <w:t xml:space="preserve">  PEMBIAYAAN, SARANA DAN PRASARANA SERTA SISTEM INFORMASI</w:t>
      </w:r>
    </w:p>
    <w:p w:rsidR="00C64D64" w:rsidRPr="00585ED0" w:rsidRDefault="00C64D64" w:rsidP="00C64D64">
      <w:pPr>
        <w:rPr>
          <w:rFonts w:ascii="Arial" w:hAnsi="Arial" w:cs="Arial"/>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4"/>
        <w:gridCol w:w="1408"/>
        <w:gridCol w:w="6560"/>
      </w:tblGrid>
      <w:tr w:rsidR="00C64D64" w:rsidRPr="00585ED0" w:rsidTr="00CF5A5D">
        <w:tc>
          <w:tcPr>
            <w:tcW w:w="1104" w:type="dxa"/>
            <w:tcBorders>
              <w:bottom w:val="nil"/>
            </w:tcBorders>
          </w:tcPr>
          <w:p w:rsidR="00C64D64" w:rsidRPr="00585ED0" w:rsidRDefault="00C64D64" w:rsidP="003326BE">
            <w:pPr>
              <w:jc w:val="center"/>
              <w:rPr>
                <w:rFonts w:ascii="Arial" w:hAnsi="Arial" w:cs="Arial"/>
                <w:b/>
              </w:rPr>
            </w:pPr>
            <w:r w:rsidRPr="00585ED0">
              <w:rPr>
                <w:rFonts w:ascii="Arial" w:hAnsi="Arial" w:cs="Arial"/>
                <w:b/>
              </w:rPr>
              <w:t>No Butir</w:t>
            </w:r>
          </w:p>
        </w:tc>
        <w:tc>
          <w:tcPr>
            <w:tcW w:w="1408" w:type="dxa"/>
            <w:tcBorders>
              <w:bottom w:val="nil"/>
            </w:tcBorders>
          </w:tcPr>
          <w:p w:rsidR="00C64D64" w:rsidRPr="00585ED0" w:rsidRDefault="00C64D64" w:rsidP="003326BE">
            <w:pPr>
              <w:jc w:val="center"/>
              <w:rPr>
                <w:rFonts w:ascii="Arial" w:hAnsi="Arial" w:cs="Arial"/>
                <w:b/>
              </w:rPr>
            </w:pPr>
            <w:r w:rsidRPr="00585ED0">
              <w:rPr>
                <w:rFonts w:ascii="Arial" w:hAnsi="Arial" w:cs="Arial"/>
                <w:b/>
              </w:rPr>
              <w:t>No Kolom Pada Tabel</w:t>
            </w:r>
          </w:p>
        </w:tc>
        <w:tc>
          <w:tcPr>
            <w:tcW w:w="6560" w:type="dxa"/>
            <w:tcBorders>
              <w:bottom w:val="nil"/>
            </w:tcBorders>
          </w:tcPr>
          <w:p w:rsidR="00C64D64" w:rsidRPr="00585ED0" w:rsidRDefault="00C64D64" w:rsidP="003326BE">
            <w:pPr>
              <w:ind w:left="360"/>
              <w:jc w:val="center"/>
              <w:rPr>
                <w:rFonts w:ascii="Arial" w:hAnsi="Arial" w:cs="Arial"/>
                <w:b/>
              </w:rPr>
            </w:pPr>
            <w:r w:rsidRPr="00585ED0">
              <w:rPr>
                <w:rFonts w:ascii="Arial" w:hAnsi="Arial" w:cs="Arial"/>
                <w:b/>
              </w:rPr>
              <w:t>Panduan Pengisian</w:t>
            </w:r>
          </w:p>
        </w:tc>
      </w:tr>
      <w:tr w:rsidR="00C64D64" w:rsidRPr="00585ED0" w:rsidTr="00CF5A5D">
        <w:trPr>
          <w:trHeight w:val="559"/>
        </w:trPr>
        <w:tc>
          <w:tcPr>
            <w:tcW w:w="1104" w:type="dxa"/>
          </w:tcPr>
          <w:p w:rsidR="00C64D64" w:rsidRPr="00585ED0" w:rsidRDefault="00C64D64" w:rsidP="003326BE">
            <w:pPr>
              <w:jc w:val="center"/>
              <w:rPr>
                <w:rFonts w:ascii="Arial" w:hAnsi="Arial" w:cs="Arial"/>
              </w:rPr>
            </w:pPr>
            <w:r w:rsidRPr="00585ED0">
              <w:rPr>
                <w:rFonts w:ascii="Arial" w:hAnsi="Arial" w:cs="Arial"/>
              </w:rPr>
              <w:t>6.1</w:t>
            </w:r>
          </w:p>
        </w:tc>
        <w:tc>
          <w:tcPr>
            <w:tcW w:w="1408" w:type="dxa"/>
          </w:tcPr>
          <w:p w:rsidR="00C64D64" w:rsidRPr="00585ED0" w:rsidRDefault="00C64D64" w:rsidP="003326BE">
            <w:pPr>
              <w:jc w:val="center"/>
              <w:rPr>
                <w:rFonts w:ascii="Arial" w:hAnsi="Arial" w:cs="Arial"/>
                <w:lang w:val="id-ID"/>
              </w:rPr>
            </w:pPr>
          </w:p>
        </w:tc>
        <w:tc>
          <w:tcPr>
            <w:tcW w:w="6560" w:type="dxa"/>
          </w:tcPr>
          <w:p w:rsidR="00C64D64" w:rsidRPr="00585ED0" w:rsidRDefault="00FA2B8F" w:rsidP="00FA2B8F">
            <w:pPr>
              <w:jc w:val="both"/>
              <w:rPr>
                <w:rFonts w:ascii="Arial" w:hAnsi="Arial" w:cs="Arial"/>
              </w:rPr>
            </w:pPr>
            <w:r>
              <w:rPr>
                <w:rFonts w:ascii="Arial" w:hAnsi="Arial" w:cs="Arial"/>
                <w:lang w:val="id-ID"/>
              </w:rPr>
              <w:t>Pembiayaan</w:t>
            </w:r>
          </w:p>
        </w:tc>
      </w:tr>
      <w:tr w:rsidR="004066ED" w:rsidRPr="00585ED0" w:rsidTr="00CF5A5D">
        <w:trPr>
          <w:trHeight w:val="559"/>
        </w:trPr>
        <w:tc>
          <w:tcPr>
            <w:tcW w:w="1104" w:type="dxa"/>
            <w:vMerge w:val="restart"/>
          </w:tcPr>
          <w:p w:rsidR="004066ED" w:rsidRPr="00FA2B8F" w:rsidRDefault="004066ED" w:rsidP="003326BE">
            <w:pPr>
              <w:jc w:val="center"/>
              <w:rPr>
                <w:rFonts w:ascii="Arial" w:hAnsi="Arial" w:cs="Arial"/>
                <w:lang w:val="id-ID"/>
              </w:rPr>
            </w:pPr>
            <w:r>
              <w:rPr>
                <w:rFonts w:ascii="Arial" w:hAnsi="Arial" w:cs="Arial"/>
                <w:lang w:val="id-ID"/>
              </w:rPr>
              <w:t>6.1.1</w:t>
            </w:r>
          </w:p>
          <w:p w:rsidR="004066ED" w:rsidRPr="004066ED" w:rsidRDefault="004066ED" w:rsidP="004066ED">
            <w:pPr>
              <w:rPr>
                <w:rFonts w:ascii="Arial" w:hAnsi="Arial" w:cs="Arial"/>
                <w:lang w:val="id-ID"/>
              </w:rPr>
            </w:pPr>
          </w:p>
        </w:tc>
        <w:tc>
          <w:tcPr>
            <w:tcW w:w="1408" w:type="dxa"/>
          </w:tcPr>
          <w:p w:rsidR="004066ED" w:rsidRPr="00585ED0" w:rsidRDefault="004066ED" w:rsidP="003326BE">
            <w:pPr>
              <w:jc w:val="center"/>
              <w:rPr>
                <w:rFonts w:ascii="Arial" w:hAnsi="Arial" w:cs="Arial"/>
                <w:lang w:val="id-ID"/>
              </w:rPr>
            </w:pPr>
          </w:p>
        </w:tc>
        <w:tc>
          <w:tcPr>
            <w:tcW w:w="6560" w:type="dxa"/>
          </w:tcPr>
          <w:p w:rsidR="004066ED" w:rsidRDefault="004066ED" w:rsidP="00FA2B8F">
            <w:pPr>
              <w:jc w:val="both"/>
              <w:rPr>
                <w:rFonts w:ascii="Arial" w:hAnsi="Arial" w:cs="Arial"/>
                <w:lang w:val="id-ID"/>
              </w:rPr>
            </w:pPr>
            <w:r>
              <w:rPr>
                <w:rFonts w:ascii="Arial" w:hAnsi="Arial" w:cs="Arial"/>
                <w:lang w:val="id-ID"/>
              </w:rPr>
              <w:t>Penerimaan dan penggunaan dana</w:t>
            </w:r>
          </w:p>
        </w:tc>
      </w:tr>
      <w:tr w:rsidR="004066ED" w:rsidRPr="00585ED0" w:rsidTr="00AB1B09">
        <w:trPr>
          <w:trHeight w:val="559"/>
        </w:trPr>
        <w:tc>
          <w:tcPr>
            <w:tcW w:w="1104" w:type="dxa"/>
            <w:vMerge/>
          </w:tcPr>
          <w:p w:rsidR="004066ED" w:rsidRPr="00FA2B8F" w:rsidRDefault="004066ED" w:rsidP="003326BE">
            <w:pPr>
              <w:jc w:val="center"/>
              <w:rPr>
                <w:rFonts w:ascii="Arial" w:hAnsi="Arial" w:cs="Arial"/>
                <w:lang w:val="id-ID"/>
              </w:rPr>
            </w:pPr>
          </w:p>
        </w:tc>
        <w:tc>
          <w:tcPr>
            <w:tcW w:w="1408" w:type="dxa"/>
          </w:tcPr>
          <w:p w:rsidR="004066ED" w:rsidRDefault="004066ED" w:rsidP="003326BE">
            <w:pPr>
              <w:jc w:val="center"/>
              <w:rPr>
                <w:rFonts w:ascii="Arial" w:hAnsi="Arial" w:cs="Arial"/>
                <w:lang w:val="id-ID"/>
              </w:rPr>
            </w:pPr>
            <w:r>
              <w:rPr>
                <w:rFonts w:ascii="Arial" w:hAnsi="Arial" w:cs="Arial"/>
                <w:lang w:val="id-ID"/>
              </w:rPr>
              <w:t xml:space="preserve">Tabel 1 </w:t>
            </w:r>
          </w:p>
          <w:p w:rsidR="004066ED" w:rsidRPr="00585ED0" w:rsidRDefault="004066ED" w:rsidP="003326BE">
            <w:pPr>
              <w:jc w:val="center"/>
              <w:rPr>
                <w:rFonts w:ascii="Arial" w:hAnsi="Arial" w:cs="Arial"/>
                <w:lang w:val="id-ID"/>
              </w:rPr>
            </w:pPr>
            <w:r>
              <w:rPr>
                <w:rFonts w:ascii="Arial" w:hAnsi="Arial" w:cs="Arial"/>
                <w:lang w:val="id-ID"/>
              </w:rPr>
              <w:t>(2)-(5)</w:t>
            </w:r>
          </w:p>
        </w:tc>
        <w:tc>
          <w:tcPr>
            <w:tcW w:w="6560" w:type="dxa"/>
          </w:tcPr>
          <w:p w:rsidR="004066ED" w:rsidRPr="00585ED0" w:rsidRDefault="004066ED" w:rsidP="00D06B60">
            <w:pPr>
              <w:jc w:val="both"/>
              <w:rPr>
                <w:rFonts w:ascii="Arial" w:hAnsi="Arial" w:cs="Arial"/>
                <w:lang w:val="nb-NO"/>
              </w:rPr>
            </w:pPr>
            <w:r>
              <w:rPr>
                <w:rFonts w:ascii="Arial" w:hAnsi="Arial" w:cs="Arial"/>
                <w:lang w:val="id-ID"/>
              </w:rPr>
              <w:t>Tuliskan</w:t>
            </w:r>
            <w:r w:rsidRPr="00585ED0">
              <w:rPr>
                <w:rFonts w:ascii="Arial" w:hAnsi="Arial" w:cs="Arial"/>
                <w:lang w:val="nb-NO"/>
              </w:rPr>
              <w:t xml:space="preserve"> </w:t>
            </w:r>
            <w:r w:rsidR="00BD3768">
              <w:rPr>
                <w:rFonts w:ascii="Arial" w:hAnsi="Arial" w:cs="Arial"/>
                <w:lang w:val="id-ID"/>
              </w:rPr>
              <w:t>pada tabel</w:t>
            </w:r>
            <w:r w:rsidR="00BD3768" w:rsidRPr="00585ED0">
              <w:rPr>
                <w:rFonts w:ascii="Arial" w:hAnsi="Arial" w:cs="Arial"/>
                <w:lang w:val="id-ID"/>
              </w:rPr>
              <w:t xml:space="preserve"> yang telah disediakan</w:t>
            </w:r>
            <w:r w:rsidR="00BD3768" w:rsidRPr="00585ED0">
              <w:rPr>
                <w:rFonts w:ascii="Arial" w:hAnsi="Arial" w:cs="Arial"/>
                <w:lang w:val="nb-NO"/>
              </w:rPr>
              <w:t xml:space="preserve"> </w:t>
            </w:r>
            <w:r w:rsidRPr="00585ED0">
              <w:rPr>
                <w:rFonts w:ascii="Arial" w:hAnsi="Arial" w:cs="Arial"/>
                <w:lang w:val="nb-NO"/>
              </w:rPr>
              <w:t>realisasasi perolehan dana yang berasal dari:</w:t>
            </w:r>
          </w:p>
          <w:p w:rsidR="004066ED" w:rsidRPr="00373F04" w:rsidRDefault="004066ED" w:rsidP="00D06B60">
            <w:pPr>
              <w:pStyle w:val="ListParagraph"/>
              <w:numPr>
                <w:ilvl w:val="0"/>
                <w:numId w:val="80"/>
              </w:numPr>
              <w:jc w:val="both"/>
              <w:rPr>
                <w:rFonts w:ascii="Arial" w:hAnsi="Arial" w:cs="Arial"/>
                <w:lang w:val="nb-NO"/>
              </w:rPr>
            </w:pPr>
            <w:r w:rsidRPr="00373F04">
              <w:rPr>
                <w:rFonts w:ascii="Arial" w:hAnsi="Arial" w:cs="Arial"/>
                <w:lang w:val="nb-NO"/>
              </w:rPr>
              <w:lastRenderedPageBreak/>
              <w:t>PT sendiri</w:t>
            </w:r>
          </w:p>
          <w:p w:rsidR="004066ED" w:rsidRPr="00373F04" w:rsidRDefault="004066ED" w:rsidP="00D06B60">
            <w:pPr>
              <w:pStyle w:val="ListParagraph"/>
              <w:numPr>
                <w:ilvl w:val="0"/>
                <w:numId w:val="80"/>
              </w:numPr>
              <w:jc w:val="both"/>
              <w:rPr>
                <w:rFonts w:ascii="Arial" w:hAnsi="Arial" w:cs="Arial"/>
                <w:lang w:val="nb-NO"/>
              </w:rPr>
            </w:pPr>
            <w:r w:rsidRPr="00373F04">
              <w:rPr>
                <w:rFonts w:ascii="Arial" w:hAnsi="Arial" w:cs="Arial"/>
                <w:lang w:val="nb-NO"/>
              </w:rPr>
              <w:t>Dana dari mahasiswa</w:t>
            </w:r>
          </w:p>
          <w:p w:rsidR="004066ED" w:rsidRPr="00373F04" w:rsidRDefault="004066ED" w:rsidP="00D06B60">
            <w:pPr>
              <w:pStyle w:val="ListParagraph"/>
              <w:numPr>
                <w:ilvl w:val="0"/>
                <w:numId w:val="80"/>
              </w:numPr>
              <w:jc w:val="both"/>
              <w:rPr>
                <w:rFonts w:ascii="Arial" w:hAnsi="Arial" w:cs="Arial"/>
                <w:lang w:val="nb-NO"/>
              </w:rPr>
            </w:pPr>
            <w:r>
              <w:rPr>
                <w:rFonts w:ascii="Arial" w:hAnsi="Arial" w:cs="Arial"/>
                <w:lang w:val="id-ID"/>
              </w:rPr>
              <w:t>Pemerintah pusat/daerah/yayasan</w:t>
            </w:r>
          </w:p>
          <w:p w:rsidR="004066ED" w:rsidRPr="00373F04" w:rsidRDefault="004066ED" w:rsidP="00D06B60">
            <w:pPr>
              <w:pStyle w:val="ListParagraph"/>
              <w:numPr>
                <w:ilvl w:val="0"/>
                <w:numId w:val="80"/>
              </w:numPr>
              <w:jc w:val="both"/>
              <w:rPr>
                <w:rFonts w:ascii="Arial" w:hAnsi="Arial" w:cs="Arial"/>
                <w:lang w:val="nb-NO"/>
              </w:rPr>
            </w:pPr>
            <w:r w:rsidRPr="00373F04">
              <w:rPr>
                <w:rFonts w:ascii="Arial" w:hAnsi="Arial" w:cs="Arial"/>
                <w:lang w:val="nb-NO"/>
              </w:rPr>
              <w:t>Hibah</w:t>
            </w:r>
          </w:p>
          <w:p w:rsidR="004066ED" w:rsidRPr="00D06B60" w:rsidRDefault="004066ED" w:rsidP="00D06B60">
            <w:pPr>
              <w:pStyle w:val="ListParagraph"/>
              <w:numPr>
                <w:ilvl w:val="0"/>
                <w:numId w:val="80"/>
              </w:numPr>
              <w:jc w:val="both"/>
              <w:rPr>
                <w:rFonts w:ascii="Arial" w:hAnsi="Arial" w:cs="Arial"/>
                <w:lang w:val="nb-NO"/>
              </w:rPr>
            </w:pPr>
            <w:r w:rsidRPr="00D06B60">
              <w:rPr>
                <w:rFonts w:ascii="Arial" w:hAnsi="Arial" w:cs="Arial"/>
                <w:lang w:val="nb-NO"/>
              </w:rPr>
              <w:t>Sumber lain</w:t>
            </w:r>
          </w:p>
          <w:p w:rsidR="004066ED" w:rsidRPr="00D06B60" w:rsidRDefault="004066ED" w:rsidP="00D06B60">
            <w:pPr>
              <w:pStyle w:val="ListParagraph"/>
              <w:ind w:left="1080"/>
              <w:jc w:val="both"/>
              <w:rPr>
                <w:rFonts w:ascii="Arial" w:hAnsi="Arial" w:cs="Arial"/>
                <w:lang w:val="nb-NO"/>
              </w:rPr>
            </w:pPr>
          </w:p>
          <w:p w:rsidR="004066ED" w:rsidRPr="00373F04" w:rsidRDefault="004066ED" w:rsidP="00D06B60">
            <w:pPr>
              <w:jc w:val="both"/>
              <w:rPr>
                <w:rFonts w:ascii="Arial" w:hAnsi="Arial" w:cs="Arial"/>
                <w:lang w:val="id-ID"/>
              </w:rPr>
            </w:pPr>
            <w:r>
              <w:rPr>
                <w:rFonts w:ascii="Arial" w:hAnsi="Arial" w:cs="Arial"/>
                <w:lang w:val="nb-NO"/>
              </w:rPr>
              <w:t>Tuliskan</w:t>
            </w:r>
            <w:r>
              <w:rPr>
                <w:rFonts w:ascii="Arial" w:hAnsi="Arial" w:cs="Arial"/>
                <w:lang w:val="id-ID"/>
              </w:rPr>
              <w:t xml:space="preserve"> pada:</w:t>
            </w:r>
          </w:p>
          <w:p w:rsidR="004066ED" w:rsidRPr="00585ED0" w:rsidRDefault="004066ED" w:rsidP="000E362D">
            <w:pPr>
              <w:numPr>
                <w:ilvl w:val="0"/>
                <w:numId w:val="29"/>
              </w:numPr>
              <w:ind w:left="357"/>
              <w:jc w:val="both"/>
              <w:rPr>
                <w:rFonts w:ascii="Arial" w:hAnsi="Arial" w:cs="Arial"/>
                <w:lang w:val="nb-NO"/>
              </w:rPr>
            </w:pPr>
            <w:r w:rsidRPr="00585ED0">
              <w:rPr>
                <w:rFonts w:ascii="Arial" w:hAnsi="Arial" w:cs="Arial"/>
                <w:lang w:val="nb-NO"/>
              </w:rPr>
              <w:t>kolom (1)</w:t>
            </w:r>
            <w:r>
              <w:rPr>
                <w:rFonts w:ascii="Arial" w:hAnsi="Arial" w:cs="Arial"/>
                <w:lang w:val="id-ID"/>
              </w:rPr>
              <w:t>,</w:t>
            </w:r>
            <w:r w:rsidRPr="00585ED0">
              <w:rPr>
                <w:rFonts w:ascii="Arial" w:hAnsi="Arial" w:cs="Arial"/>
                <w:lang w:val="nb-NO"/>
              </w:rPr>
              <w:t xml:space="preserve"> asal sumber dana: PT sendiri, </w:t>
            </w:r>
            <w:r>
              <w:rPr>
                <w:rFonts w:ascii="Arial" w:hAnsi="Arial" w:cs="Arial"/>
                <w:lang w:val="id-ID"/>
              </w:rPr>
              <w:t>d</w:t>
            </w:r>
            <w:r w:rsidRPr="00585ED0">
              <w:rPr>
                <w:rFonts w:ascii="Arial" w:hAnsi="Arial" w:cs="Arial"/>
                <w:lang w:val="nb-NO"/>
              </w:rPr>
              <w:t>an</w:t>
            </w:r>
            <w:r>
              <w:rPr>
                <w:rFonts w:ascii="Arial" w:hAnsi="Arial" w:cs="Arial"/>
                <w:lang w:val="nb-NO"/>
              </w:rPr>
              <w:t xml:space="preserve">a dari mahasiswa, </w:t>
            </w:r>
            <w:r>
              <w:rPr>
                <w:rFonts w:ascii="Arial" w:hAnsi="Arial" w:cs="Arial"/>
                <w:lang w:val="id-ID"/>
              </w:rPr>
              <w:t>pemerintah pusat/daerah/y</w:t>
            </w:r>
            <w:r>
              <w:rPr>
                <w:rFonts w:ascii="Arial" w:hAnsi="Arial" w:cs="Arial"/>
                <w:lang w:val="nb-NO"/>
              </w:rPr>
              <w:t>ayasan,</w:t>
            </w:r>
            <w:r>
              <w:rPr>
                <w:rFonts w:ascii="Arial" w:hAnsi="Arial" w:cs="Arial"/>
                <w:lang w:val="id-ID"/>
              </w:rPr>
              <w:t xml:space="preserve"> h</w:t>
            </w:r>
            <w:r w:rsidRPr="00585ED0">
              <w:rPr>
                <w:rFonts w:ascii="Arial" w:hAnsi="Arial" w:cs="Arial"/>
                <w:lang w:val="nb-NO"/>
              </w:rPr>
              <w:t xml:space="preserve">ibah dan sumber </w:t>
            </w:r>
            <w:r>
              <w:rPr>
                <w:rFonts w:ascii="Arial" w:hAnsi="Arial" w:cs="Arial"/>
                <w:lang w:val="nb-NO"/>
              </w:rPr>
              <w:t>lain selama tiga tahun terakhir</w:t>
            </w:r>
            <w:r>
              <w:rPr>
                <w:rFonts w:ascii="Arial" w:hAnsi="Arial" w:cs="Arial"/>
                <w:lang w:val="id-ID"/>
              </w:rPr>
              <w:t>;</w:t>
            </w:r>
          </w:p>
          <w:p w:rsidR="004066ED" w:rsidRPr="00585ED0" w:rsidRDefault="004066ED" w:rsidP="000E362D">
            <w:pPr>
              <w:numPr>
                <w:ilvl w:val="0"/>
                <w:numId w:val="29"/>
              </w:numPr>
              <w:ind w:left="357"/>
              <w:jc w:val="both"/>
              <w:rPr>
                <w:rFonts w:ascii="Arial" w:hAnsi="Arial" w:cs="Arial"/>
                <w:lang w:val="nb-NO"/>
              </w:rPr>
            </w:pPr>
            <w:r w:rsidRPr="00585ED0">
              <w:rPr>
                <w:rFonts w:ascii="Arial" w:hAnsi="Arial" w:cs="Arial"/>
                <w:lang w:val="nb-NO"/>
              </w:rPr>
              <w:t>kolom</w:t>
            </w:r>
            <w:r>
              <w:rPr>
                <w:rFonts w:ascii="Arial" w:hAnsi="Arial" w:cs="Arial"/>
                <w:lang w:val="id-ID"/>
              </w:rPr>
              <w:t xml:space="preserve"> </w:t>
            </w:r>
            <w:r w:rsidRPr="00585ED0">
              <w:rPr>
                <w:rFonts w:ascii="Arial" w:hAnsi="Arial" w:cs="Arial"/>
                <w:lang w:val="nb-NO"/>
              </w:rPr>
              <w:t>(2)</w:t>
            </w:r>
            <w:r>
              <w:rPr>
                <w:rFonts w:ascii="Arial" w:hAnsi="Arial" w:cs="Arial"/>
                <w:lang w:val="id-ID"/>
              </w:rPr>
              <w:t>,</w:t>
            </w:r>
            <w:r>
              <w:rPr>
                <w:rFonts w:ascii="Arial" w:hAnsi="Arial" w:cs="Arial"/>
                <w:lang w:val="nb-NO"/>
              </w:rPr>
              <w:t xml:space="preserve"> tentang jenis dana</w:t>
            </w:r>
            <w:r>
              <w:rPr>
                <w:rFonts w:ascii="Arial" w:hAnsi="Arial" w:cs="Arial"/>
                <w:lang w:val="id-ID"/>
              </w:rPr>
              <w:t xml:space="preserve"> misalnya dana </w:t>
            </w:r>
            <w:r w:rsidRPr="00585ED0">
              <w:rPr>
                <w:rFonts w:ascii="Arial" w:hAnsi="Arial" w:cs="Arial"/>
                <w:lang w:val="nb-NO"/>
              </w:rPr>
              <w:t xml:space="preserve">operasional pendidikan, </w:t>
            </w:r>
            <w:r>
              <w:rPr>
                <w:rFonts w:ascii="Arial" w:hAnsi="Arial" w:cs="Arial"/>
                <w:lang w:val="id-ID"/>
              </w:rPr>
              <w:t xml:space="preserve">hibah </w:t>
            </w:r>
            <w:r w:rsidRPr="00585ED0">
              <w:rPr>
                <w:rFonts w:ascii="Arial" w:hAnsi="Arial" w:cs="Arial"/>
                <w:lang w:val="nb-NO"/>
              </w:rPr>
              <w:t>penel</w:t>
            </w:r>
            <w:r>
              <w:rPr>
                <w:rFonts w:ascii="Arial" w:hAnsi="Arial" w:cs="Arial"/>
                <w:lang w:val="nb-NO"/>
              </w:rPr>
              <w:t>itian</w:t>
            </w:r>
            <w:r>
              <w:rPr>
                <w:rFonts w:ascii="Arial" w:hAnsi="Arial" w:cs="Arial"/>
                <w:lang w:val="id-ID"/>
              </w:rPr>
              <w:t>, hibah</w:t>
            </w:r>
            <w:r>
              <w:rPr>
                <w:rFonts w:ascii="Arial" w:hAnsi="Arial" w:cs="Arial"/>
                <w:lang w:val="nb-NO"/>
              </w:rPr>
              <w:t xml:space="preserve"> pengabdian masyarakat</w:t>
            </w:r>
            <w:r>
              <w:rPr>
                <w:rFonts w:ascii="Arial" w:hAnsi="Arial" w:cs="Arial"/>
                <w:lang w:val="id-ID"/>
              </w:rPr>
              <w:t>;</w:t>
            </w:r>
          </w:p>
          <w:p w:rsidR="004066ED" w:rsidRPr="00585ED0" w:rsidRDefault="004066ED" w:rsidP="000E362D">
            <w:pPr>
              <w:numPr>
                <w:ilvl w:val="0"/>
                <w:numId w:val="29"/>
              </w:numPr>
              <w:ind w:left="357"/>
              <w:jc w:val="both"/>
              <w:rPr>
                <w:rFonts w:ascii="Arial" w:hAnsi="Arial" w:cs="Arial"/>
                <w:lang w:val="nb-NO"/>
              </w:rPr>
            </w:pPr>
            <w:r w:rsidRPr="00585ED0">
              <w:rPr>
                <w:rFonts w:ascii="Arial" w:hAnsi="Arial" w:cs="Arial"/>
                <w:lang w:val="nb-NO"/>
              </w:rPr>
              <w:t>kolom (3)</w:t>
            </w:r>
            <w:r>
              <w:rPr>
                <w:rFonts w:ascii="Arial" w:hAnsi="Arial" w:cs="Arial"/>
                <w:lang w:val="id-ID"/>
              </w:rPr>
              <w:t xml:space="preserve">, </w:t>
            </w:r>
            <w:r w:rsidRPr="00585ED0">
              <w:rPr>
                <w:rFonts w:ascii="Arial" w:hAnsi="Arial" w:cs="Arial"/>
                <w:lang w:val="nb-NO"/>
              </w:rPr>
              <w:t xml:space="preserve">jumlah dana </w:t>
            </w:r>
            <w:r>
              <w:rPr>
                <w:rFonts w:ascii="Arial" w:hAnsi="Arial" w:cs="Arial"/>
                <w:lang w:val="id-ID"/>
              </w:rPr>
              <w:t xml:space="preserve">yang diterima </w:t>
            </w:r>
            <w:r w:rsidRPr="00585ED0">
              <w:rPr>
                <w:rFonts w:ascii="Arial" w:hAnsi="Arial" w:cs="Arial"/>
                <w:lang w:val="nb-NO"/>
              </w:rPr>
              <w:t xml:space="preserve">pada </w:t>
            </w:r>
            <w:r>
              <w:rPr>
                <w:rFonts w:ascii="Arial" w:hAnsi="Arial" w:cs="Arial"/>
                <w:lang w:val="id-ID"/>
              </w:rPr>
              <w:t>TS-2;</w:t>
            </w:r>
          </w:p>
          <w:p w:rsidR="004066ED" w:rsidRPr="00373F04" w:rsidRDefault="004066ED" w:rsidP="000E362D">
            <w:pPr>
              <w:numPr>
                <w:ilvl w:val="0"/>
                <w:numId w:val="29"/>
              </w:numPr>
              <w:ind w:left="357"/>
              <w:jc w:val="both"/>
              <w:rPr>
                <w:rFonts w:ascii="Arial" w:hAnsi="Arial" w:cs="Arial"/>
                <w:lang w:val="nb-NO"/>
              </w:rPr>
            </w:pPr>
            <w:r w:rsidRPr="00373F04">
              <w:rPr>
                <w:rFonts w:ascii="Arial" w:hAnsi="Arial" w:cs="Arial"/>
                <w:lang w:val="nb-NO"/>
              </w:rPr>
              <w:t>kolom (4)</w:t>
            </w:r>
            <w:r>
              <w:rPr>
                <w:rFonts w:ascii="Arial" w:hAnsi="Arial" w:cs="Arial"/>
                <w:lang w:val="id-ID"/>
              </w:rPr>
              <w:t xml:space="preserve">, </w:t>
            </w:r>
            <w:r w:rsidRPr="00373F04">
              <w:rPr>
                <w:rFonts w:ascii="Arial" w:hAnsi="Arial" w:cs="Arial"/>
                <w:lang w:val="nb-NO"/>
              </w:rPr>
              <w:t xml:space="preserve">jumlah dana </w:t>
            </w:r>
            <w:r>
              <w:rPr>
                <w:rFonts w:ascii="Arial" w:hAnsi="Arial" w:cs="Arial"/>
                <w:lang w:val="id-ID"/>
              </w:rPr>
              <w:t xml:space="preserve">yang diterima </w:t>
            </w:r>
            <w:r w:rsidRPr="00373F04">
              <w:rPr>
                <w:rFonts w:ascii="Arial" w:hAnsi="Arial" w:cs="Arial"/>
                <w:lang w:val="nb-NO"/>
              </w:rPr>
              <w:t xml:space="preserve">pada </w:t>
            </w:r>
            <w:r>
              <w:rPr>
                <w:rFonts w:ascii="Arial" w:hAnsi="Arial" w:cs="Arial"/>
                <w:lang w:val="id-ID"/>
              </w:rPr>
              <w:t>TS-1;</w:t>
            </w:r>
          </w:p>
          <w:p w:rsidR="004066ED" w:rsidRPr="00373F04" w:rsidRDefault="004066ED" w:rsidP="000E362D">
            <w:pPr>
              <w:numPr>
                <w:ilvl w:val="0"/>
                <w:numId w:val="29"/>
              </w:numPr>
              <w:ind w:left="357"/>
              <w:jc w:val="both"/>
              <w:rPr>
                <w:rFonts w:ascii="Arial" w:hAnsi="Arial" w:cs="Arial"/>
                <w:lang w:val="nb-NO"/>
              </w:rPr>
            </w:pPr>
            <w:r>
              <w:rPr>
                <w:rFonts w:ascii="Arial" w:hAnsi="Arial" w:cs="Arial"/>
                <w:lang w:val="id-ID"/>
              </w:rPr>
              <w:t>k</w:t>
            </w:r>
            <w:r w:rsidRPr="00373F04">
              <w:rPr>
                <w:rFonts w:ascii="Arial" w:hAnsi="Arial" w:cs="Arial"/>
                <w:lang w:val="nb-NO"/>
              </w:rPr>
              <w:t>olom</w:t>
            </w:r>
            <w:r>
              <w:rPr>
                <w:rFonts w:ascii="Arial" w:hAnsi="Arial" w:cs="Arial"/>
                <w:lang w:val="id-ID"/>
              </w:rPr>
              <w:t xml:space="preserve"> </w:t>
            </w:r>
            <w:r w:rsidRPr="00373F04">
              <w:rPr>
                <w:rFonts w:ascii="Arial" w:hAnsi="Arial" w:cs="Arial"/>
                <w:lang w:val="nb-NO"/>
              </w:rPr>
              <w:t>(5)</w:t>
            </w:r>
            <w:r>
              <w:rPr>
                <w:rFonts w:ascii="Arial" w:hAnsi="Arial" w:cs="Arial"/>
                <w:lang w:val="id-ID"/>
              </w:rPr>
              <w:t>.</w:t>
            </w:r>
            <w:r w:rsidRPr="00373F04">
              <w:rPr>
                <w:rFonts w:ascii="Arial" w:hAnsi="Arial" w:cs="Arial"/>
                <w:lang w:val="nb-NO"/>
              </w:rPr>
              <w:t xml:space="preserve"> jumlah dana </w:t>
            </w:r>
            <w:r>
              <w:rPr>
                <w:rFonts w:ascii="Arial" w:hAnsi="Arial" w:cs="Arial"/>
                <w:lang w:val="id-ID"/>
              </w:rPr>
              <w:t xml:space="preserve">yang diterima </w:t>
            </w:r>
            <w:r w:rsidRPr="00373F04">
              <w:rPr>
                <w:rFonts w:ascii="Arial" w:hAnsi="Arial" w:cs="Arial"/>
                <w:lang w:val="nb-NO"/>
              </w:rPr>
              <w:t xml:space="preserve">pada </w:t>
            </w:r>
            <w:r>
              <w:rPr>
                <w:rFonts w:ascii="Arial" w:hAnsi="Arial" w:cs="Arial"/>
                <w:lang w:val="id-ID"/>
              </w:rPr>
              <w:t>TS</w:t>
            </w:r>
            <w:r w:rsidRPr="00373F04">
              <w:rPr>
                <w:rFonts w:ascii="Arial" w:hAnsi="Arial" w:cs="Arial"/>
                <w:lang w:val="nb-NO"/>
              </w:rPr>
              <w:t>.</w:t>
            </w:r>
          </w:p>
          <w:p w:rsidR="004066ED" w:rsidRPr="004575D0" w:rsidRDefault="004066ED" w:rsidP="000E362D">
            <w:pPr>
              <w:ind w:left="357"/>
              <w:jc w:val="both"/>
              <w:rPr>
                <w:rFonts w:ascii="Arial" w:hAnsi="Arial" w:cs="Arial"/>
              </w:rPr>
            </w:pPr>
          </w:p>
          <w:p w:rsidR="004066ED" w:rsidRDefault="004066ED" w:rsidP="00D06B60">
            <w:pPr>
              <w:jc w:val="both"/>
              <w:rPr>
                <w:rFonts w:ascii="Arial" w:hAnsi="Arial" w:cs="Arial"/>
                <w:lang w:val="id-ID"/>
              </w:rPr>
            </w:pPr>
            <w:r>
              <w:rPr>
                <w:rFonts w:ascii="Arial" w:hAnsi="Arial" w:cs="Arial"/>
                <w:lang w:val="id-ID"/>
              </w:rPr>
              <w:t>Catatan:</w:t>
            </w:r>
          </w:p>
          <w:p w:rsidR="004066ED" w:rsidRPr="00585ED0" w:rsidRDefault="004066ED" w:rsidP="00D06B60">
            <w:pPr>
              <w:jc w:val="both"/>
              <w:rPr>
                <w:rFonts w:ascii="Arial" w:hAnsi="Arial" w:cs="Arial"/>
              </w:rPr>
            </w:pPr>
            <w:r w:rsidRPr="000A1782">
              <w:rPr>
                <w:rFonts w:ascii="Arial" w:hAnsi="Arial" w:cs="Arial"/>
              </w:rPr>
              <w:t xml:space="preserve">TS adalah tahun </w:t>
            </w:r>
            <w:r w:rsidRPr="000A1782">
              <w:rPr>
                <w:rFonts w:ascii="Arial" w:hAnsi="Arial" w:cs="Arial"/>
                <w:lang w:val="id-ID"/>
              </w:rPr>
              <w:t>sekarang</w:t>
            </w:r>
            <w:r w:rsidRPr="000A1782">
              <w:rPr>
                <w:rFonts w:ascii="Arial" w:hAnsi="Arial" w:cs="Arial"/>
              </w:rPr>
              <w:t>.</w:t>
            </w:r>
            <w:r w:rsidRPr="000A1782">
              <w:rPr>
                <w:rFonts w:ascii="Arial" w:hAnsi="Arial" w:cs="Arial"/>
                <w:lang w:val="id-ID"/>
              </w:rPr>
              <w:t xml:space="preserve"> </w:t>
            </w:r>
            <w:r w:rsidRPr="000A1782">
              <w:rPr>
                <w:rFonts w:ascii="Arial" w:hAnsi="Arial" w:cs="Arial"/>
              </w:rPr>
              <w:t xml:space="preserve">TS-1 (dibaca: TS minus 1) </w:t>
            </w:r>
            <w:r w:rsidRPr="00966060">
              <w:rPr>
                <w:rFonts w:ascii="Arial" w:hAnsi="Arial" w:cs="Arial"/>
                <w:i/>
              </w:rPr>
              <w:t>adalah satu tahun ke belakang dari TS.</w:t>
            </w:r>
            <w:r w:rsidRPr="00966060">
              <w:rPr>
                <w:rFonts w:ascii="Arial" w:hAnsi="Arial" w:cs="Arial"/>
                <w:i/>
                <w:lang w:val="id-ID"/>
              </w:rPr>
              <w:t xml:space="preserve"> T</w:t>
            </w:r>
            <w:r w:rsidRPr="00966060">
              <w:rPr>
                <w:rFonts w:ascii="Arial" w:hAnsi="Arial" w:cs="Arial"/>
                <w:i/>
                <w:lang w:val="nb-NO"/>
              </w:rPr>
              <w:t xml:space="preserve">S-2 adalah dua </w:t>
            </w:r>
            <w:r w:rsidRPr="000A1782">
              <w:rPr>
                <w:rFonts w:ascii="Arial" w:hAnsi="Arial" w:cs="Arial"/>
                <w:lang w:val="nb-NO"/>
              </w:rPr>
              <w:t>tahun ke belakang dari TS.</w:t>
            </w:r>
          </w:p>
        </w:tc>
      </w:tr>
      <w:tr w:rsidR="004066ED" w:rsidRPr="00585ED0" w:rsidTr="00AB1B09">
        <w:trPr>
          <w:trHeight w:val="1933"/>
        </w:trPr>
        <w:tc>
          <w:tcPr>
            <w:tcW w:w="1104" w:type="dxa"/>
            <w:vMerge/>
          </w:tcPr>
          <w:p w:rsidR="004066ED" w:rsidRPr="000E362D" w:rsidRDefault="004066ED" w:rsidP="003326BE">
            <w:pPr>
              <w:jc w:val="center"/>
              <w:rPr>
                <w:rFonts w:ascii="Arial" w:hAnsi="Arial" w:cs="Arial"/>
                <w:lang w:val="id-ID"/>
              </w:rPr>
            </w:pPr>
          </w:p>
        </w:tc>
        <w:tc>
          <w:tcPr>
            <w:tcW w:w="1408" w:type="dxa"/>
          </w:tcPr>
          <w:p w:rsidR="004066ED" w:rsidRDefault="004066ED" w:rsidP="003326BE">
            <w:pPr>
              <w:jc w:val="center"/>
              <w:rPr>
                <w:rFonts w:ascii="Arial" w:hAnsi="Arial" w:cs="Arial"/>
                <w:lang w:val="id-ID"/>
              </w:rPr>
            </w:pPr>
            <w:r>
              <w:rPr>
                <w:rFonts w:ascii="Arial" w:hAnsi="Arial" w:cs="Arial"/>
                <w:lang w:val="id-ID"/>
              </w:rPr>
              <w:t>Tabel 2</w:t>
            </w:r>
          </w:p>
          <w:p w:rsidR="004066ED" w:rsidRDefault="004066ED" w:rsidP="003326BE">
            <w:pPr>
              <w:jc w:val="center"/>
              <w:rPr>
                <w:rFonts w:ascii="Arial" w:hAnsi="Arial" w:cs="Arial"/>
                <w:lang w:val="id-ID"/>
              </w:rPr>
            </w:pPr>
            <w:r>
              <w:rPr>
                <w:rFonts w:ascii="Arial" w:hAnsi="Arial" w:cs="Arial"/>
                <w:lang w:val="id-ID"/>
              </w:rPr>
              <w:t>(3)-(8)</w:t>
            </w:r>
          </w:p>
        </w:tc>
        <w:tc>
          <w:tcPr>
            <w:tcW w:w="6560" w:type="dxa"/>
          </w:tcPr>
          <w:p w:rsidR="004066ED" w:rsidRDefault="004066ED" w:rsidP="000E362D">
            <w:pPr>
              <w:ind w:left="40"/>
              <w:jc w:val="both"/>
              <w:rPr>
                <w:rFonts w:ascii="Arial" w:hAnsi="Arial" w:cs="Arial"/>
                <w:lang w:val="id-ID"/>
              </w:rPr>
            </w:pPr>
            <w:r w:rsidRPr="00585ED0">
              <w:rPr>
                <w:rFonts w:ascii="Arial" w:hAnsi="Arial" w:cs="Arial"/>
                <w:lang w:val="nb-NO"/>
              </w:rPr>
              <w:t xml:space="preserve">Uraikan penggunaan dana </w:t>
            </w:r>
            <w:r>
              <w:rPr>
                <w:rFonts w:ascii="Arial" w:hAnsi="Arial" w:cs="Arial"/>
                <w:lang w:val="id-ID"/>
              </w:rPr>
              <w:t xml:space="preserve"> di UPPSKH sesuai dengan jenis penggunaannya (pendidikan, penelitian pengabdian kepada masyarakat, investasi sarana prasarana, investasi SDM, dll.) selama tiga tahun terakhir</w:t>
            </w:r>
            <w:r w:rsidR="00BD3768">
              <w:rPr>
                <w:rFonts w:ascii="Arial" w:hAnsi="Arial" w:cs="Arial"/>
                <w:lang w:val="id-ID"/>
              </w:rPr>
              <w:t xml:space="preserve"> pada tabel</w:t>
            </w:r>
            <w:r w:rsidR="00BD3768" w:rsidRPr="00585ED0">
              <w:rPr>
                <w:rFonts w:ascii="Arial" w:hAnsi="Arial" w:cs="Arial"/>
                <w:lang w:val="id-ID"/>
              </w:rPr>
              <w:t xml:space="preserve"> yang telah disediakan</w:t>
            </w:r>
            <w:r>
              <w:rPr>
                <w:rFonts w:ascii="Arial" w:hAnsi="Arial" w:cs="Arial"/>
                <w:lang w:val="id-ID"/>
              </w:rPr>
              <w:t>.</w:t>
            </w:r>
          </w:p>
          <w:p w:rsidR="004066ED" w:rsidRPr="00585ED0" w:rsidRDefault="004066ED" w:rsidP="000E362D">
            <w:pPr>
              <w:ind w:left="40"/>
              <w:rPr>
                <w:rFonts w:ascii="Arial" w:hAnsi="Arial" w:cs="Arial"/>
                <w:lang w:val="nb-NO"/>
              </w:rPr>
            </w:pPr>
          </w:p>
          <w:p w:rsidR="004066ED" w:rsidRPr="00320CCD" w:rsidRDefault="004066ED" w:rsidP="000E362D">
            <w:pPr>
              <w:rPr>
                <w:rFonts w:ascii="Arial" w:hAnsi="Arial" w:cs="Arial"/>
                <w:lang w:val="id-ID"/>
              </w:rPr>
            </w:pPr>
            <w:r>
              <w:rPr>
                <w:rFonts w:ascii="Arial" w:hAnsi="Arial" w:cs="Arial"/>
                <w:lang w:val="nb-NO"/>
              </w:rPr>
              <w:t>Tuliskan</w:t>
            </w:r>
            <w:r>
              <w:rPr>
                <w:rFonts w:ascii="Arial" w:hAnsi="Arial" w:cs="Arial"/>
                <w:lang w:val="id-ID"/>
              </w:rPr>
              <w:t xml:space="preserve"> pada:</w:t>
            </w:r>
          </w:p>
          <w:p w:rsidR="004066ED" w:rsidRPr="003963C1" w:rsidRDefault="004066ED" w:rsidP="000E362D">
            <w:pPr>
              <w:numPr>
                <w:ilvl w:val="0"/>
                <w:numId w:val="30"/>
              </w:numPr>
              <w:ind w:left="357"/>
              <w:jc w:val="both"/>
              <w:rPr>
                <w:rFonts w:ascii="Arial" w:hAnsi="Arial" w:cs="Arial"/>
                <w:lang w:val="nb-NO"/>
              </w:rPr>
            </w:pPr>
            <w:r w:rsidRPr="003963C1">
              <w:rPr>
                <w:rFonts w:ascii="Arial" w:hAnsi="Arial" w:cs="Arial"/>
                <w:lang w:val="nb-NO"/>
              </w:rPr>
              <w:t>kolom (3</w:t>
            </w:r>
            <w:r w:rsidRPr="003963C1">
              <w:rPr>
                <w:rFonts w:ascii="Arial" w:hAnsi="Arial" w:cs="Arial"/>
                <w:lang w:val="id-ID"/>
              </w:rPr>
              <w:t>-4),</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TS-2;</w:t>
            </w:r>
          </w:p>
          <w:p w:rsidR="004066ED" w:rsidRPr="003963C1" w:rsidRDefault="004066ED" w:rsidP="000E362D">
            <w:pPr>
              <w:numPr>
                <w:ilvl w:val="0"/>
                <w:numId w:val="30"/>
              </w:numPr>
              <w:ind w:left="357"/>
              <w:jc w:val="both"/>
              <w:rPr>
                <w:rFonts w:ascii="Arial" w:hAnsi="Arial" w:cs="Arial"/>
                <w:lang w:val="nb-NO"/>
              </w:rPr>
            </w:pPr>
            <w:r w:rsidRPr="003963C1">
              <w:rPr>
                <w:rFonts w:ascii="Arial" w:hAnsi="Arial" w:cs="Arial"/>
                <w:lang w:val="nb-NO"/>
              </w:rPr>
              <w:t>kolom (</w:t>
            </w:r>
            <w:r w:rsidRPr="003963C1">
              <w:rPr>
                <w:rFonts w:ascii="Arial" w:hAnsi="Arial" w:cs="Arial"/>
                <w:lang w:val="id-ID"/>
              </w:rPr>
              <w:t>5-6</w:t>
            </w:r>
            <w:r w:rsidRPr="003963C1">
              <w:rPr>
                <w:rFonts w:ascii="Arial" w:hAnsi="Arial" w:cs="Arial"/>
                <w:lang w:val="nb-NO"/>
              </w:rPr>
              <w:t>)</w:t>
            </w:r>
            <w:r w:rsidRPr="003963C1">
              <w:rPr>
                <w:rFonts w:ascii="Arial" w:hAnsi="Arial" w:cs="Arial"/>
                <w:lang w:val="id-ID"/>
              </w:rPr>
              <w:t>,</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TS-1;</w:t>
            </w:r>
          </w:p>
          <w:p w:rsidR="004066ED" w:rsidRPr="00C9792F" w:rsidRDefault="004066ED" w:rsidP="00C9792F">
            <w:pPr>
              <w:numPr>
                <w:ilvl w:val="0"/>
                <w:numId w:val="30"/>
              </w:numPr>
              <w:ind w:left="357"/>
              <w:jc w:val="both"/>
              <w:rPr>
                <w:rFonts w:cs="Arial"/>
                <w:lang w:val="fi-FI"/>
              </w:rPr>
            </w:pPr>
            <w:r w:rsidRPr="003963C1">
              <w:rPr>
                <w:rFonts w:ascii="Arial" w:hAnsi="Arial" w:cs="Arial"/>
                <w:lang w:val="nb-NO"/>
              </w:rPr>
              <w:t>kolom (</w:t>
            </w:r>
            <w:r w:rsidRPr="003963C1">
              <w:rPr>
                <w:rFonts w:ascii="Arial" w:hAnsi="Arial" w:cs="Arial"/>
                <w:lang w:val="id-ID"/>
              </w:rPr>
              <w:t>7-8</w:t>
            </w:r>
            <w:r w:rsidRPr="003963C1">
              <w:rPr>
                <w:rFonts w:ascii="Arial" w:hAnsi="Arial" w:cs="Arial"/>
                <w:lang w:val="nb-NO"/>
              </w:rPr>
              <w:t>)</w:t>
            </w:r>
            <w:r w:rsidRPr="003963C1">
              <w:rPr>
                <w:rFonts w:ascii="Arial" w:hAnsi="Arial" w:cs="Arial"/>
                <w:lang w:val="id-ID"/>
              </w:rPr>
              <w:t>,</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w:t>
            </w:r>
          </w:p>
          <w:p w:rsidR="004066ED" w:rsidRDefault="004066ED" w:rsidP="00C9792F">
            <w:pPr>
              <w:numPr>
                <w:ilvl w:val="0"/>
                <w:numId w:val="30"/>
              </w:numPr>
              <w:ind w:left="357"/>
              <w:jc w:val="both"/>
              <w:rPr>
                <w:rFonts w:cs="Arial"/>
                <w:lang w:val="fi-FI"/>
              </w:rPr>
            </w:pPr>
            <w:r w:rsidRPr="003963C1">
              <w:rPr>
                <w:rFonts w:ascii="Arial" w:hAnsi="Arial" w:cs="Arial"/>
                <w:lang w:val="nb-NO"/>
              </w:rPr>
              <w:t>baris terakhir (kolom 3, 4, 5, 6,</w:t>
            </w:r>
            <w:r>
              <w:rPr>
                <w:rFonts w:ascii="Arial" w:hAnsi="Arial" w:cs="Arial"/>
                <w:lang w:val="id-ID"/>
              </w:rPr>
              <w:t xml:space="preserve"> </w:t>
            </w:r>
            <w:r w:rsidRPr="003963C1">
              <w:rPr>
                <w:rFonts w:ascii="Arial" w:hAnsi="Arial" w:cs="Arial"/>
                <w:lang w:val="nb-NO"/>
              </w:rPr>
              <w:t>7 dan 8)</w:t>
            </w:r>
            <w:r w:rsidRPr="003963C1">
              <w:rPr>
                <w:rFonts w:ascii="Arial" w:hAnsi="Arial" w:cs="Arial"/>
                <w:lang w:val="id-ID"/>
              </w:rPr>
              <w:t>,</w:t>
            </w:r>
            <w:r w:rsidRPr="003963C1">
              <w:rPr>
                <w:rFonts w:ascii="Arial" w:hAnsi="Arial" w:cs="Arial"/>
                <w:lang w:val="nb-NO"/>
              </w:rPr>
              <w:t xml:space="preserve"> total jumlah penggunaan dana dan persentase dari penggunaan dana sesuai dengan kategori masing-masing kolom pada</w:t>
            </w:r>
            <w:r w:rsidRPr="003963C1">
              <w:rPr>
                <w:rFonts w:ascii="Arial" w:hAnsi="Arial" w:cs="Arial"/>
                <w:lang w:val="id-ID"/>
              </w:rPr>
              <w:t xml:space="preserve"> TS-2, TS-1, TS.</w:t>
            </w:r>
          </w:p>
        </w:tc>
      </w:tr>
      <w:tr w:rsidR="004066ED" w:rsidRPr="00585ED0" w:rsidTr="00BD3768">
        <w:trPr>
          <w:trHeight w:val="841"/>
        </w:trPr>
        <w:tc>
          <w:tcPr>
            <w:tcW w:w="1104" w:type="dxa"/>
            <w:vMerge/>
          </w:tcPr>
          <w:p w:rsidR="004066ED" w:rsidRPr="00585ED0" w:rsidRDefault="004066ED" w:rsidP="003326BE">
            <w:pPr>
              <w:jc w:val="center"/>
              <w:rPr>
                <w:rFonts w:ascii="Arial" w:hAnsi="Arial" w:cs="Arial"/>
                <w:lang w:val="id-ID"/>
              </w:rPr>
            </w:pPr>
          </w:p>
        </w:tc>
        <w:tc>
          <w:tcPr>
            <w:tcW w:w="1408" w:type="dxa"/>
          </w:tcPr>
          <w:p w:rsidR="004066ED" w:rsidRPr="00966060" w:rsidRDefault="004066ED" w:rsidP="003326BE">
            <w:pPr>
              <w:jc w:val="center"/>
              <w:rPr>
                <w:rFonts w:ascii="Arial" w:hAnsi="Arial" w:cs="Arial"/>
                <w:lang w:val="id-ID"/>
              </w:rPr>
            </w:pPr>
            <w:r>
              <w:rPr>
                <w:rFonts w:ascii="Arial" w:hAnsi="Arial" w:cs="Arial"/>
                <w:lang w:val="id-ID"/>
              </w:rPr>
              <w:t>Tabel 3</w:t>
            </w:r>
          </w:p>
          <w:p w:rsidR="004066ED" w:rsidRDefault="004066ED" w:rsidP="003326BE">
            <w:pPr>
              <w:jc w:val="center"/>
              <w:rPr>
                <w:rFonts w:ascii="Arial" w:hAnsi="Arial" w:cs="Arial"/>
              </w:rPr>
            </w:pPr>
            <w:r>
              <w:rPr>
                <w:rFonts w:ascii="Arial" w:hAnsi="Arial" w:cs="Arial"/>
              </w:rPr>
              <w:t>(1)-(</w:t>
            </w:r>
            <w:r>
              <w:rPr>
                <w:rFonts w:ascii="Arial" w:hAnsi="Arial" w:cs="Arial"/>
                <w:lang w:val="id-ID"/>
              </w:rPr>
              <w:t>5</w:t>
            </w:r>
            <w:r>
              <w:rPr>
                <w:rFonts w:ascii="Arial" w:hAnsi="Arial" w:cs="Arial"/>
              </w:rPr>
              <w:t>)</w:t>
            </w: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Default="004066ED" w:rsidP="003326BE">
            <w:pPr>
              <w:jc w:val="center"/>
              <w:rPr>
                <w:rFonts w:ascii="Arial" w:hAnsi="Arial" w:cs="Arial"/>
              </w:rPr>
            </w:pPr>
          </w:p>
          <w:p w:rsidR="004066ED" w:rsidRPr="00585ED0" w:rsidRDefault="004066ED" w:rsidP="003326BE">
            <w:pPr>
              <w:jc w:val="center"/>
              <w:rPr>
                <w:rFonts w:ascii="Arial" w:hAnsi="Arial" w:cs="Arial"/>
              </w:rPr>
            </w:pPr>
          </w:p>
        </w:tc>
        <w:tc>
          <w:tcPr>
            <w:tcW w:w="6560" w:type="dxa"/>
          </w:tcPr>
          <w:p w:rsidR="004066ED" w:rsidRPr="00585ED0" w:rsidRDefault="004066ED" w:rsidP="001922EA">
            <w:pPr>
              <w:jc w:val="both"/>
              <w:rPr>
                <w:rFonts w:ascii="Arial" w:hAnsi="Arial" w:cs="Arial"/>
                <w:bCs/>
                <w:lang w:val="fi-FI"/>
              </w:rPr>
            </w:pPr>
            <w:r w:rsidRPr="00585ED0">
              <w:rPr>
                <w:rFonts w:ascii="Arial" w:hAnsi="Arial" w:cs="Arial"/>
                <w:bCs/>
                <w:lang w:val="fi-FI"/>
              </w:rPr>
              <w:lastRenderedPageBreak/>
              <w:t xml:space="preserve">Uraikan tentang penggunaan dana untuk kegiatan tridharma </w:t>
            </w:r>
            <w:r>
              <w:rPr>
                <w:rFonts w:ascii="Arial" w:hAnsi="Arial" w:cs="Arial"/>
                <w:bCs/>
                <w:lang w:val="id-ID"/>
              </w:rPr>
              <w:t xml:space="preserve">PT </w:t>
            </w:r>
            <w:r w:rsidRPr="00585ED0">
              <w:rPr>
                <w:rFonts w:ascii="Arial" w:hAnsi="Arial" w:cs="Arial"/>
                <w:bCs/>
                <w:lang w:val="fi-FI"/>
              </w:rPr>
              <w:t>pada setiap jenis program stud</w:t>
            </w:r>
            <w:r w:rsidR="00BD3768">
              <w:rPr>
                <w:rFonts w:ascii="Arial" w:hAnsi="Arial" w:cs="Arial"/>
                <w:bCs/>
                <w:lang w:val="id-ID"/>
              </w:rPr>
              <w:t>i</w:t>
            </w:r>
            <w:r w:rsidR="00BD3768">
              <w:rPr>
                <w:rFonts w:ascii="Arial" w:hAnsi="Arial" w:cs="Arial"/>
                <w:lang w:val="id-ID"/>
              </w:rPr>
              <w:t xml:space="preserve"> pada tabel</w:t>
            </w:r>
            <w:r w:rsidR="00BD3768" w:rsidRPr="00585ED0">
              <w:rPr>
                <w:rFonts w:ascii="Arial" w:hAnsi="Arial" w:cs="Arial"/>
                <w:lang w:val="id-ID"/>
              </w:rPr>
              <w:t xml:space="preserve"> yang telah disediakan</w:t>
            </w:r>
            <w:r w:rsidRPr="00585ED0">
              <w:rPr>
                <w:rFonts w:ascii="Arial" w:hAnsi="Arial" w:cs="Arial"/>
                <w:bCs/>
                <w:lang w:val="fi-FI"/>
              </w:rPr>
              <w:t>.</w:t>
            </w:r>
          </w:p>
          <w:p w:rsidR="004066ED" w:rsidRPr="00585ED0" w:rsidRDefault="004066ED" w:rsidP="001922EA">
            <w:pPr>
              <w:jc w:val="both"/>
              <w:rPr>
                <w:rFonts w:ascii="Arial" w:hAnsi="Arial" w:cs="Arial"/>
                <w:bCs/>
                <w:lang w:val="fi-FI"/>
              </w:rPr>
            </w:pPr>
          </w:p>
          <w:p w:rsidR="004066ED" w:rsidRPr="00966060" w:rsidRDefault="004066ED" w:rsidP="004066ED">
            <w:pPr>
              <w:ind w:left="357" w:hanging="357"/>
              <w:jc w:val="both"/>
              <w:rPr>
                <w:rFonts w:ascii="Arial" w:hAnsi="Arial" w:cs="Arial"/>
                <w:bCs/>
                <w:lang w:val="id-ID"/>
              </w:rPr>
            </w:pPr>
            <w:r>
              <w:rPr>
                <w:rFonts w:ascii="Arial" w:hAnsi="Arial" w:cs="Arial"/>
                <w:bCs/>
                <w:lang w:val="id-ID"/>
              </w:rPr>
              <w:t>Tuliskan pada:</w:t>
            </w:r>
          </w:p>
          <w:p w:rsidR="004066ED" w:rsidRPr="00585ED0" w:rsidRDefault="004066ED" w:rsidP="004066ED">
            <w:pPr>
              <w:numPr>
                <w:ilvl w:val="0"/>
                <w:numId w:val="52"/>
              </w:numPr>
              <w:ind w:left="357" w:hanging="357"/>
              <w:jc w:val="both"/>
              <w:rPr>
                <w:rFonts w:ascii="Arial" w:hAnsi="Arial" w:cs="Arial"/>
                <w:bCs/>
                <w:lang w:val="fi-FI"/>
              </w:rPr>
            </w:pPr>
            <w:r>
              <w:rPr>
                <w:rFonts w:ascii="Arial" w:hAnsi="Arial" w:cs="Arial"/>
                <w:bCs/>
                <w:lang w:val="fi-FI"/>
              </w:rPr>
              <w:t>kolom (1)</w:t>
            </w:r>
            <w:r>
              <w:rPr>
                <w:rFonts w:ascii="Arial" w:hAnsi="Arial" w:cs="Arial"/>
                <w:bCs/>
                <w:lang w:val="id-ID"/>
              </w:rPr>
              <w:t>,</w:t>
            </w:r>
            <w:r>
              <w:rPr>
                <w:rFonts w:ascii="Arial" w:hAnsi="Arial" w:cs="Arial"/>
                <w:bCs/>
                <w:lang w:val="fi-FI"/>
              </w:rPr>
              <w:t xml:space="preserve"> nomor urut;</w:t>
            </w:r>
          </w:p>
          <w:p w:rsidR="004066ED" w:rsidRPr="00585ED0" w:rsidRDefault="004066ED" w:rsidP="004066ED">
            <w:pPr>
              <w:numPr>
                <w:ilvl w:val="0"/>
                <w:numId w:val="52"/>
              </w:numPr>
              <w:ind w:left="357" w:hanging="357"/>
              <w:jc w:val="both"/>
              <w:rPr>
                <w:rFonts w:ascii="Arial" w:hAnsi="Arial" w:cs="Arial"/>
                <w:bCs/>
                <w:lang w:val="fi-FI"/>
              </w:rPr>
            </w:pPr>
            <w:r>
              <w:rPr>
                <w:rFonts w:ascii="Arial" w:hAnsi="Arial" w:cs="Arial"/>
                <w:bCs/>
                <w:lang w:val="id-ID"/>
              </w:rPr>
              <w:t>k</w:t>
            </w:r>
            <w:r w:rsidRPr="00585ED0">
              <w:rPr>
                <w:rFonts w:ascii="Arial" w:hAnsi="Arial" w:cs="Arial"/>
                <w:bCs/>
                <w:lang w:val="fi-FI"/>
              </w:rPr>
              <w:t>olom (2)</w:t>
            </w:r>
            <w:r>
              <w:rPr>
                <w:rFonts w:ascii="Arial" w:hAnsi="Arial" w:cs="Arial"/>
                <w:bCs/>
                <w:lang w:val="id-ID"/>
              </w:rPr>
              <w:t>, nama</w:t>
            </w:r>
            <w:r>
              <w:rPr>
                <w:rFonts w:ascii="Arial" w:hAnsi="Arial" w:cs="Arial"/>
                <w:bCs/>
                <w:lang w:val="fi-FI"/>
              </w:rPr>
              <w:t xml:space="preserve"> program studi</w:t>
            </w:r>
            <w:r>
              <w:rPr>
                <w:rFonts w:ascii="Arial" w:hAnsi="Arial" w:cs="Arial"/>
                <w:bCs/>
                <w:lang w:val="id-ID"/>
              </w:rPr>
              <w:t>;</w:t>
            </w:r>
          </w:p>
          <w:p w:rsidR="004066ED" w:rsidRPr="00585ED0" w:rsidRDefault="004066ED" w:rsidP="004066ED">
            <w:pPr>
              <w:numPr>
                <w:ilvl w:val="0"/>
                <w:numId w:val="52"/>
              </w:numPr>
              <w:ind w:left="357" w:hanging="357"/>
              <w:jc w:val="both"/>
              <w:rPr>
                <w:rFonts w:ascii="Arial" w:hAnsi="Arial" w:cs="Arial"/>
                <w:bCs/>
                <w:lang w:val="fi-FI"/>
              </w:rPr>
            </w:pPr>
            <w:r w:rsidRPr="00585ED0">
              <w:rPr>
                <w:rFonts w:ascii="Arial" w:hAnsi="Arial" w:cs="Arial"/>
                <w:bCs/>
                <w:lang w:val="fi-FI"/>
              </w:rPr>
              <w:t>kolom (3)</w:t>
            </w:r>
            <w:r>
              <w:rPr>
                <w:rFonts w:ascii="Arial" w:hAnsi="Arial" w:cs="Arial"/>
                <w:bCs/>
                <w:lang w:val="id-ID"/>
              </w:rPr>
              <w:t xml:space="preserve">, </w:t>
            </w:r>
            <w:r w:rsidRPr="00585ED0">
              <w:rPr>
                <w:rFonts w:ascii="Arial" w:hAnsi="Arial" w:cs="Arial"/>
                <w:bCs/>
                <w:lang w:val="fi-FI"/>
              </w:rPr>
              <w:t xml:space="preserve">jumlah penggunaan dana setiap program </w:t>
            </w:r>
            <w:r w:rsidRPr="00585ED0">
              <w:rPr>
                <w:rFonts w:ascii="Arial" w:hAnsi="Arial" w:cs="Arial"/>
                <w:bCs/>
                <w:lang w:val="fi-FI"/>
              </w:rPr>
              <w:lastRenderedPageBreak/>
              <w:t xml:space="preserve">studi pada </w:t>
            </w:r>
            <w:r>
              <w:rPr>
                <w:rFonts w:ascii="Arial" w:hAnsi="Arial" w:cs="Arial"/>
                <w:bCs/>
                <w:lang w:val="id-ID"/>
              </w:rPr>
              <w:t>TS-</w:t>
            </w:r>
            <w:r>
              <w:rPr>
                <w:rFonts w:ascii="Arial" w:hAnsi="Arial" w:cs="Arial"/>
                <w:bCs/>
                <w:lang w:val="fi-FI"/>
              </w:rPr>
              <w:t>2</w:t>
            </w:r>
            <w:r>
              <w:rPr>
                <w:rFonts w:ascii="Arial" w:hAnsi="Arial" w:cs="Arial"/>
                <w:bCs/>
                <w:lang w:val="id-ID"/>
              </w:rPr>
              <w:t>;</w:t>
            </w:r>
          </w:p>
          <w:p w:rsidR="004066ED" w:rsidRPr="00585ED0" w:rsidRDefault="004066ED" w:rsidP="004066ED">
            <w:pPr>
              <w:numPr>
                <w:ilvl w:val="0"/>
                <w:numId w:val="52"/>
              </w:numPr>
              <w:ind w:left="357" w:hanging="357"/>
              <w:jc w:val="both"/>
              <w:rPr>
                <w:rFonts w:ascii="Arial" w:hAnsi="Arial" w:cs="Arial"/>
                <w:bCs/>
                <w:lang w:val="fi-FI"/>
              </w:rPr>
            </w:pPr>
            <w:r w:rsidRPr="00585ED0">
              <w:rPr>
                <w:rFonts w:ascii="Arial" w:hAnsi="Arial" w:cs="Arial"/>
                <w:bCs/>
                <w:lang w:val="fi-FI"/>
              </w:rPr>
              <w:t>kolom (4)</w:t>
            </w:r>
            <w:r>
              <w:rPr>
                <w:rFonts w:ascii="Arial" w:hAnsi="Arial" w:cs="Arial"/>
                <w:bCs/>
                <w:lang w:val="id-ID"/>
              </w:rPr>
              <w:t>,</w:t>
            </w:r>
            <w:r w:rsidRPr="00585ED0">
              <w:rPr>
                <w:rFonts w:ascii="Arial" w:hAnsi="Arial" w:cs="Arial"/>
                <w:bCs/>
                <w:lang w:val="fi-FI"/>
              </w:rPr>
              <w:t xml:space="preserve">jumlah penggunaan </w:t>
            </w:r>
            <w:r>
              <w:rPr>
                <w:rFonts w:ascii="Arial" w:hAnsi="Arial" w:cs="Arial"/>
                <w:bCs/>
                <w:lang w:val="id-ID"/>
              </w:rPr>
              <w:t>dana</w:t>
            </w:r>
            <w:r w:rsidRPr="00585ED0">
              <w:rPr>
                <w:rFonts w:ascii="Arial" w:hAnsi="Arial" w:cs="Arial"/>
                <w:bCs/>
                <w:lang w:val="fi-FI"/>
              </w:rPr>
              <w:t xml:space="preserve"> setiap program studi p</w:t>
            </w:r>
            <w:r>
              <w:rPr>
                <w:rFonts w:ascii="Arial" w:hAnsi="Arial" w:cs="Arial"/>
                <w:bCs/>
                <w:lang w:val="fi-FI"/>
              </w:rPr>
              <w:t xml:space="preserve">ada </w:t>
            </w:r>
            <w:r>
              <w:rPr>
                <w:rFonts w:ascii="Arial" w:hAnsi="Arial" w:cs="Arial"/>
                <w:bCs/>
                <w:lang w:val="id-ID"/>
              </w:rPr>
              <w:t>TS-</w:t>
            </w:r>
            <w:r>
              <w:rPr>
                <w:rFonts w:ascii="Arial" w:hAnsi="Arial" w:cs="Arial"/>
                <w:bCs/>
                <w:lang w:val="fi-FI"/>
              </w:rPr>
              <w:t>1</w:t>
            </w:r>
            <w:r>
              <w:rPr>
                <w:rFonts w:ascii="Arial" w:hAnsi="Arial" w:cs="Arial"/>
                <w:bCs/>
                <w:lang w:val="id-ID"/>
              </w:rPr>
              <w:t>;</w:t>
            </w:r>
          </w:p>
          <w:p w:rsidR="004066ED" w:rsidRPr="00585ED0" w:rsidRDefault="004066ED" w:rsidP="004066ED">
            <w:pPr>
              <w:numPr>
                <w:ilvl w:val="0"/>
                <w:numId w:val="52"/>
              </w:numPr>
              <w:ind w:left="357" w:hanging="357"/>
              <w:jc w:val="both"/>
              <w:rPr>
                <w:rFonts w:ascii="Arial" w:hAnsi="Arial" w:cs="Arial"/>
                <w:bCs/>
                <w:lang w:val="fi-FI"/>
              </w:rPr>
            </w:pPr>
            <w:r w:rsidRPr="00585ED0">
              <w:rPr>
                <w:rFonts w:ascii="Arial" w:hAnsi="Arial" w:cs="Arial"/>
                <w:bCs/>
                <w:lang w:val="fi-FI"/>
              </w:rPr>
              <w:t>kolom (5)</w:t>
            </w:r>
            <w:r>
              <w:rPr>
                <w:rFonts w:ascii="Arial" w:hAnsi="Arial" w:cs="Arial"/>
                <w:bCs/>
                <w:lang w:val="id-ID"/>
              </w:rPr>
              <w:t>,</w:t>
            </w:r>
            <w:r>
              <w:rPr>
                <w:rFonts w:ascii="Arial" w:hAnsi="Arial" w:cs="Arial"/>
                <w:bCs/>
                <w:lang w:val="fi-FI"/>
              </w:rPr>
              <w:t xml:space="preserve">jumlah penggunaan dana </w:t>
            </w:r>
            <w:r w:rsidRPr="00585ED0">
              <w:rPr>
                <w:rFonts w:ascii="Arial" w:hAnsi="Arial" w:cs="Arial"/>
                <w:bCs/>
                <w:lang w:val="fi-FI"/>
              </w:rPr>
              <w:t xml:space="preserve">setiap program studi pada </w:t>
            </w:r>
            <w:r>
              <w:rPr>
                <w:rFonts w:ascii="Arial" w:hAnsi="Arial" w:cs="Arial"/>
                <w:bCs/>
                <w:lang w:val="id-ID"/>
              </w:rPr>
              <w:t>TS.</w:t>
            </w:r>
          </w:p>
        </w:tc>
      </w:tr>
      <w:tr w:rsidR="00C64D64" w:rsidRPr="00585ED0" w:rsidTr="00CF5A5D">
        <w:trPr>
          <w:trHeight w:val="375"/>
        </w:trPr>
        <w:tc>
          <w:tcPr>
            <w:tcW w:w="1104" w:type="dxa"/>
          </w:tcPr>
          <w:p w:rsidR="00C64D64" w:rsidRPr="00585ED0" w:rsidRDefault="00AA783A" w:rsidP="003326BE">
            <w:pPr>
              <w:jc w:val="center"/>
              <w:rPr>
                <w:rFonts w:ascii="Arial" w:hAnsi="Arial" w:cs="Arial"/>
                <w:lang w:val="id-ID"/>
              </w:rPr>
            </w:pPr>
            <w:r w:rsidRPr="00585ED0">
              <w:rPr>
                <w:rFonts w:ascii="Arial" w:hAnsi="Arial" w:cs="Arial"/>
              </w:rPr>
              <w:lastRenderedPageBreak/>
              <w:t>6.1.2</w:t>
            </w:r>
          </w:p>
        </w:tc>
        <w:tc>
          <w:tcPr>
            <w:tcW w:w="1408" w:type="dxa"/>
          </w:tcPr>
          <w:p w:rsidR="00C64D64" w:rsidRPr="00585ED0" w:rsidRDefault="00C64D64" w:rsidP="003326BE">
            <w:pPr>
              <w:jc w:val="center"/>
              <w:rPr>
                <w:rFonts w:ascii="Arial" w:hAnsi="Arial" w:cs="Arial"/>
              </w:rPr>
            </w:pPr>
          </w:p>
        </w:tc>
        <w:tc>
          <w:tcPr>
            <w:tcW w:w="6560" w:type="dxa"/>
          </w:tcPr>
          <w:p w:rsidR="00C64D64" w:rsidRPr="00585ED0" w:rsidRDefault="00C64D64" w:rsidP="004066ED">
            <w:pPr>
              <w:jc w:val="both"/>
              <w:rPr>
                <w:rFonts w:ascii="Arial" w:hAnsi="Arial" w:cs="Arial"/>
                <w:bCs/>
                <w:lang w:val="id-ID"/>
              </w:rPr>
            </w:pPr>
            <w:r w:rsidRPr="00585ED0">
              <w:rPr>
                <w:rFonts w:ascii="Arial" w:hAnsi="Arial" w:cs="Arial"/>
              </w:rPr>
              <w:t xml:space="preserve">Uraikan pendapat pimpinan UPPSKH </w:t>
            </w:r>
            <w:r w:rsidR="00136BB4">
              <w:rPr>
                <w:rFonts w:ascii="Arial" w:hAnsi="Arial" w:cs="Arial"/>
                <w:lang w:val="id-ID"/>
              </w:rPr>
              <w:t>pada tempat</w:t>
            </w:r>
            <w:r w:rsidR="00136BB4" w:rsidRPr="00585ED0">
              <w:rPr>
                <w:rFonts w:ascii="Arial" w:hAnsi="Arial" w:cs="Arial"/>
                <w:lang w:val="id-ID"/>
              </w:rPr>
              <w:t xml:space="preserve"> yang telah disediakan</w:t>
            </w:r>
            <w:r w:rsidRPr="00585ED0">
              <w:rPr>
                <w:rFonts w:ascii="Arial" w:hAnsi="Arial" w:cs="Arial"/>
              </w:rPr>
              <w:t xml:space="preserve"> tentang perolehan dana pada butir 6.1.1, yang mencakup a</w:t>
            </w:r>
            <w:r w:rsidRPr="00585ED0">
              <w:rPr>
                <w:rFonts w:ascii="Arial" w:hAnsi="Arial" w:cs="Arial"/>
                <w:lang w:val="id-ID"/>
              </w:rPr>
              <w:t>spe</w:t>
            </w:r>
            <w:r w:rsidRPr="00585ED0">
              <w:rPr>
                <w:rFonts w:ascii="Arial" w:hAnsi="Arial" w:cs="Arial"/>
              </w:rPr>
              <w:t>k: kecukupan dan upaya pengembangannya.</w:t>
            </w:r>
            <w:r w:rsidR="004066ED">
              <w:rPr>
                <w:rFonts w:ascii="Arial" w:hAnsi="Arial" w:cs="Arial"/>
                <w:lang w:val="id-ID"/>
              </w:rPr>
              <w:t xml:space="preserve"> </w:t>
            </w:r>
            <w:r w:rsidRPr="00585ED0">
              <w:rPr>
                <w:rFonts w:ascii="Arial" w:hAnsi="Arial" w:cs="Arial"/>
              </w:rPr>
              <w:t>Uraikan pula kendala-kendala yang dihadapi.</w:t>
            </w:r>
          </w:p>
        </w:tc>
      </w:tr>
      <w:tr w:rsidR="00BD6E4B" w:rsidRPr="00585ED0" w:rsidTr="00CF5A5D">
        <w:trPr>
          <w:trHeight w:val="375"/>
        </w:trPr>
        <w:tc>
          <w:tcPr>
            <w:tcW w:w="1104" w:type="dxa"/>
          </w:tcPr>
          <w:p w:rsidR="00BD6E4B" w:rsidRPr="00BD6E4B" w:rsidRDefault="00BD6E4B" w:rsidP="003326BE">
            <w:pPr>
              <w:jc w:val="center"/>
              <w:rPr>
                <w:rFonts w:ascii="Arial" w:hAnsi="Arial" w:cs="Arial"/>
                <w:lang w:val="id-ID"/>
              </w:rPr>
            </w:pPr>
            <w:r>
              <w:rPr>
                <w:rFonts w:ascii="Arial" w:hAnsi="Arial" w:cs="Arial"/>
                <w:lang w:val="id-ID"/>
              </w:rPr>
              <w:t>6.2</w:t>
            </w:r>
          </w:p>
        </w:tc>
        <w:tc>
          <w:tcPr>
            <w:tcW w:w="1408" w:type="dxa"/>
          </w:tcPr>
          <w:p w:rsidR="00BD6E4B" w:rsidRPr="00585ED0" w:rsidRDefault="00BD6E4B" w:rsidP="003326BE">
            <w:pPr>
              <w:jc w:val="center"/>
              <w:rPr>
                <w:rFonts w:ascii="Arial" w:hAnsi="Arial" w:cs="Arial"/>
              </w:rPr>
            </w:pPr>
          </w:p>
        </w:tc>
        <w:tc>
          <w:tcPr>
            <w:tcW w:w="6560" w:type="dxa"/>
          </w:tcPr>
          <w:p w:rsidR="00BD6E4B" w:rsidRPr="00BD6E4B" w:rsidRDefault="00BD6E4B" w:rsidP="004066ED">
            <w:pPr>
              <w:jc w:val="both"/>
              <w:rPr>
                <w:rFonts w:ascii="Arial" w:hAnsi="Arial" w:cs="Arial"/>
                <w:lang w:val="id-ID"/>
              </w:rPr>
            </w:pPr>
            <w:r>
              <w:rPr>
                <w:rFonts w:ascii="Arial" w:hAnsi="Arial" w:cs="Arial"/>
                <w:lang w:val="id-ID"/>
              </w:rPr>
              <w:t>Sarana</w:t>
            </w:r>
          </w:p>
        </w:tc>
      </w:tr>
      <w:tr w:rsidR="00C64D64" w:rsidRPr="00585ED0" w:rsidTr="00CF5A5D">
        <w:trPr>
          <w:trHeight w:val="375"/>
        </w:trPr>
        <w:tc>
          <w:tcPr>
            <w:tcW w:w="1104" w:type="dxa"/>
          </w:tcPr>
          <w:p w:rsidR="00C64D64" w:rsidRPr="00BD6E4B" w:rsidRDefault="00C64D64" w:rsidP="003326BE">
            <w:pPr>
              <w:jc w:val="center"/>
              <w:rPr>
                <w:rFonts w:ascii="Arial" w:hAnsi="Arial" w:cs="Arial"/>
                <w:lang w:val="id-ID"/>
              </w:rPr>
            </w:pPr>
            <w:r w:rsidRPr="00585ED0">
              <w:rPr>
                <w:rFonts w:ascii="Arial" w:hAnsi="Arial" w:cs="Arial"/>
              </w:rPr>
              <w:t>6.2</w:t>
            </w:r>
            <w:r w:rsidR="00BD6E4B">
              <w:rPr>
                <w:rFonts w:ascii="Arial" w:hAnsi="Arial" w:cs="Arial"/>
                <w:lang w:val="id-ID"/>
              </w:rPr>
              <w:t>.1</w:t>
            </w:r>
          </w:p>
        </w:tc>
        <w:tc>
          <w:tcPr>
            <w:tcW w:w="1408" w:type="dxa"/>
          </w:tcPr>
          <w:p w:rsidR="00C64D64" w:rsidRPr="00585ED0" w:rsidRDefault="00C64D64" w:rsidP="003326BE">
            <w:pPr>
              <w:jc w:val="center"/>
              <w:rPr>
                <w:rFonts w:ascii="Arial" w:hAnsi="Arial" w:cs="Arial"/>
                <w:lang w:val="id-ID"/>
              </w:rPr>
            </w:pPr>
          </w:p>
        </w:tc>
        <w:tc>
          <w:tcPr>
            <w:tcW w:w="6560" w:type="dxa"/>
          </w:tcPr>
          <w:p w:rsidR="00C64D64" w:rsidRPr="00585ED0" w:rsidRDefault="00BD6E4B" w:rsidP="00136BB4">
            <w:pPr>
              <w:jc w:val="both"/>
              <w:rPr>
                <w:rFonts w:ascii="Arial" w:hAnsi="Arial" w:cs="Arial"/>
                <w:bCs/>
              </w:rPr>
            </w:pPr>
            <w:r w:rsidRPr="00BD6E4B">
              <w:rPr>
                <w:rFonts w:ascii="Arial" w:hAnsi="Arial" w:cs="Arial"/>
              </w:rPr>
              <w:t xml:space="preserve">Uraikan penilaian UPPSKH </w:t>
            </w:r>
            <w:r w:rsidR="00136BB4">
              <w:rPr>
                <w:rFonts w:ascii="Arial" w:hAnsi="Arial" w:cs="Arial"/>
                <w:lang w:val="id-ID"/>
              </w:rPr>
              <w:t>pada tempat</w:t>
            </w:r>
            <w:r w:rsidR="00136BB4" w:rsidRPr="00585ED0">
              <w:rPr>
                <w:rFonts w:ascii="Arial" w:hAnsi="Arial" w:cs="Arial"/>
                <w:lang w:val="id-ID"/>
              </w:rPr>
              <w:t xml:space="preserve"> yang telah disediakan</w:t>
            </w:r>
            <w:r w:rsidR="00136BB4">
              <w:rPr>
                <w:rFonts w:ascii="Arial" w:hAnsi="Arial" w:cs="Arial"/>
                <w:lang w:val="id-ID"/>
              </w:rPr>
              <w:t xml:space="preserve"> t</w:t>
            </w:r>
            <w:r w:rsidRPr="00BD6E4B">
              <w:rPr>
                <w:rFonts w:ascii="Arial" w:hAnsi="Arial" w:cs="Arial"/>
              </w:rPr>
              <w:t>entang sarana untuk menjamin penyelenggaraan program tridharma PT yang bermutu tinggi. Uraian ini mencakup a</w:t>
            </w:r>
            <w:r w:rsidRPr="00BD6E4B">
              <w:rPr>
                <w:rFonts w:ascii="Arial" w:hAnsi="Arial" w:cs="Arial"/>
                <w:lang w:val="id-ID"/>
              </w:rPr>
              <w:t>spek</w:t>
            </w:r>
            <w:r w:rsidRPr="00BD6E4B">
              <w:rPr>
                <w:rFonts w:ascii="Arial" w:hAnsi="Arial" w:cs="Arial"/>
              </w:rPr>
              <w:t>: kecukupan/</w:t>
            </w:r>
            <w:r w:rsidR="00136BB4">
              <w:rPr>
                <w:rFonts w:ascii="Arial" w:hAnsi="Arial" w:cs="Arial"/>
                <w:lang w:val="id-ID"/>
              </w:rPr>
              <w:t xml:space="preserve"> </w:t>
            </w:r>
            <w:r w:rsidRPr="00BD6E4B">
              <w:rPr>
                <w:rFonts w:ascii="Arial" w:hAnsi="Arial" w:cs="Arial"/>
              </w:rPr>
              <w:t>ketersediaan/akses dan kewajaran. Uraikan kendala yang dihadapi dalam penambahan sarana.</w:t>
            </w:r>
          </w:p>
        </w:tc>
      </w:tr>
      <w:tr w:rsidR="00AA783A" w:rsidRPr="00585ED0" w:rsidTr="00CF5A5D">
        <w:tc>
          <w:tcPr>
            <w:tcW w:w="1104" w:type="dxa"/>
            <w:tcBorders>
              <w:bottom w:val="single" w:sz="4" w:space="0" w:color="auto"/>
            </w:tcBorders>
          </w:tcPr>
          <w:p w:rsidR="00AA783A" w:rsidRPr="00585ED0" w:rsidRDefault="00AA783A" w:rsidP="00103394">
            <w:pPr>
              <w:jc w:val="center"/>
              <w:rPr>
                <w:rFonts w:ascii="Arial" w:hAnsi="Arial" w:cs="Arial"/>
              </w:rPr>
            </w:pPr>
            <w:r w:rsidRPr="00585ED0">
              <w:rPr>
                <w:rFonts w:ascii="Arial" w:hAnsi="Arial" w:cs="Arial"/>
              </w:rPr>
              <w:t>6.2.2</w:t>
            </w:r>
          </w:p>
        </w:tc>
        <w:tc>
          <w:tcPr>
            <w:tcW w:w="1408" w:type="dxa"/>
            <w:tcBorders>
              <w:bottom w:val="single" w:sz="4" w:space="0" w:color="auto"/>
            </w:tcBorders>
          </w:tcPr>
          <w:p w:rsidR="00EC045B" w:rsidRPr="00585ED0" w:rsidRDefault="00EC045B" w:rsidP="003326BE">
            <w:pPr>
              <w:jc w:val="center"/>
              <w:rPr>
                <w:rFonts w:ascii="Arial" w:hAnsi="Arial" w:cs="Arial"/>
              </w:rPr>
            </w:pPr>
            <w:r>
              <w:rPr>
                <w:rFonts w:ascii="Arial" w:hAnsi="Arial" w:cs="Arial"/>
              </w:rPr>
              <w:t>(1)</w:t>
            </w:r>
            <w:r w:rsidR="00F0077A">
              <w:rPr>
                <w:rFonts w:ascii="Arial" w:hAnsi="Arial" w:cs="Arial"/>
              </w:rPr>
              <w:t>-</w:t>
            </w:r>
            <w:r>
              <w:rPr>
                <w:rFonts w:ascii="Arial" w:hAnsi="Arial" w:cs="Arial"/>
              </w:rPr>
              <w:t>(5)</w:t>
            </w:r>
          </w:p>
        </w:tc>
        <w:tc>
          <w:tcPr>
            <w:tcW w:w="6560" w:type="dxa"/>
            <w:tcBorders>
              <w:bottom w:val="single" w:sz="4" w:space="0" w:color="auto"/>
            </w:tcBorders>
          </w:tcPr>
          <w:p w:rsidR="00BD6E4B" w:rsidRPr="00BD6E4B" w:rsidRDefault="00BD6E4B" w:rsidP="003326BE">
            <w:pPr>
              <w:jc w:val="both"/>
              <w:rPr>
                <w:rFonts w:ascii="Arial" w:hAnsi="Arial" w:cs="Arial"/>
                <w:lang w:val="id-ID"/>
              </w:rPr>
            </w:pPr>
            <w:r w:rsidRPr="00BD6E4B">
              <w:rPr>
                <w:rFonts w:ascii="Arial" w:hAnsi="Arial" w:cs="Arial"/>
                <w:lang w:val="sv-SE"/>
              </w:rPr>
              <w:t>Tuliskan sarana tambahan untuk meningkatkan mutu penyelenggarakan program tridharma PT pada semua  program studi yang dikelola dalam tiga tahun terakhi</w:t>
            </w:r>
            <w:r w:rsidR="00136BB4">
              <w:rPr>
                <w:rFonts w:ascii="Arial" w:hAnsi="Arial" w:cs="Arial"/>
                <w:lang w:val="id-ID"/>
              </w:rPr>
              <w:t>r pada tempat</w:t>
            </w:r>
            <w:r w:rsidR="00136BB4" w:rsidRPr="00585ED0">
              <w:rPr>
                <w:rFonts w:ascii="Arial" w:hAnsi="Arial" w:cs="Arial"/>
                <w:lang w:val="id-ID"/>
              </w:rPr>
              <w:t xml:space="preserve"> yang telah disediakan</w:t>
            </w:r>
            <w:r w:rsidRPr="00BD6E4B">
              <w:rPr>
                <w:rFonts w:ascii="Arial" w:hAnsi="Arial" w:cs="Arial"/>
                <w:lang w:val="sv-SE"/>
              </w:rPr>
              <w:t>. Uraikan pula  rencana investasi untuk sarana dalam lima tahun mendatang</w:t>
            </w:r>
            <w:r>
              <w:rPr>
                <w:rFonts w:ascii="Arial" w:hAnsi="Arial" w:cs="Arial"/>
                <w:lang w:val="id-ID"/>
              </w:rPr>
              <w:t>.</w:t>
            </w:r>
          </w:p>
          <w:p w:rsidR="00BD6E4B" w:rsidRDefault="00BD6E4B" w:rsidP="003326BE">
            <w:pPr>
              <w:jc w:val="both"/>
              <w:rPr>
                <w:rFonts w:cs="Arial"/>
                <w:lang w:val="id-ID"/>
              </w:rPr>
            </w:pPr>
          </w:p>
          <w:p w:rsidR="00AA783A" w:rsidRPr="00BD6E4B" w:rsidRDefault="00BD6E4B" w:rsidP="003326BE">
            <w:pPr>
              <w:jc w:val="both"/>
              <w:rPr>
                <w:rFonts w:ascii="Arial" w:hAnsi="Arial" w:cs="Arial"/>
                <w:lang w:val="id-ID"/>
              </w:rPr>
            </w:pPr>
            <w:r>
              <w:rPr>
                <w:rFonts w:ascii="Arial" w:hAnsi="Arial" w:cs="Arial"/>
                <w:lang w:val="nb-NO"/>
              </w:rPr>
              <w:t>Tulis</w:t>
            </w:r>
            <w:r>
              <w:rPr>
                <w:rFonts w:ascii="Arial" w:hAnsi="Arial" w:cs="Arial"/>
                <w:lang w:val="id-ID"/>
              </w:rPr>
              <w:t>kan pada:</w:t>
            </w:r>
          </w:p>
          <w:p w:rsidR="00AA783A" w:rsidRPr="00585ED0" w:rsidRDefault="00AA783A" w:rsidP="006D2F49">
            <w:pPr>
              <w:numPr>
                <w:ilvl w:val="0"/>
                <w:numId w:val="56"/>
              </w:numPr>
              <w:jc w:val="both"/>
              <w:rPr>
                <w:rFonts w:ascii="Arial" w:hAnsi="Arial" w:cs="Arial"/>
                <w:lang w:val="nb-NO"/>
              </w:rPr>
            </w:pPr>
            <w:r w:rsidRPr="00585ED0">
              <w:rPr>
                <w:rFonts w:ascii="Arial" w:hAnsi="Arial" w:cs="Arial"/>
                <w:lang w:val="nb-NO"/>
              </w:rPr>
              <w:t>kolom (1)</w:t>
            </w:r>
            <w:r w:rsidR="00BD6E4B">
              <w:rPr>
                <w:rFonts w:ascii="Arial" w:hAnsi="Arial" w:cs="Arial"/>
                <w:lang w:val="id-ID"/>
              </w:rPr>
              <w:t>,</w:t>
            </w:r>
            <w:r w:rsidR="00BD6E4B">
              <w:rPr>
                <w:rFonts w:ascii="Arial" w:hAnsi="Arial" w:cs="Arial"/>
                <w:lang w:val="nb-NO"/>
              </w:rPr>
              <w:t xml:space="preserve"> nomor urut</w:t>
            </w:r>
            <w:r w:rsidR="00BD6E4B">
              <w:rPr>
                <w:rFonts w:ascii="Arial" w:hAnsi="Arial" w:cs="Arial"/>
                <w:lang w:val="id-ID"/>
              </w:rPr>
              <w:t>;</w:t>
            </w:r>
          </w:p>
          <w:p w:rsidR="00AA783A" w:rsidRPr="00585ED0" w:rsidRDefault="00AA783A" w:rsidP="006D2F49">
            <w:pPr>
              <w:numPr>
                <w:ilvl w:val="0"/>
                <w:numId w:val="56"/>
              </w:numPr>
              <w:jc w:val="both"/>
              <w:rPr>
                <w:rFonts w:ascii="Arial" w:hAnsi="Arial" w:cs="Arial"/>
                <w:lang w:val="nb-NO"/>
              </w:rPr>
            </w:pPr>
            <w:r w:rsidRPr="00585ED0">
              <w:rPr>
                <w:rFonts w:ascii="Arial" w:hAnsi="Arial" w:cs="Arial"/>
                <w:lang w:val="nb-NO"/>
              </w:rPr>
              <w:t>kolom (2)</w:t>
            </w:r>
            <w:r w:rsidR="00BD6E4B">
              <w:rPr>
                <w:rFonts w:ascii="Arial" w:hAnsi="Arial" w:cs="Arial"/>
                <w:lang w:val="id-ID"/>
              </w:rPr>
              <w:t>,</w:t>
            </w:r>
            <w:r w:rsidR="00BD6E4B">
              <w:rPr>
                <w:rFonts w:ascii="Arial" w:hAnsi="Arial" w:cs="Arial"/>
                <w:lang w:val="nb-NO"/>
              </w:rPr>
              <w:t xml:space="preserve"> jenis sarana tambahan</w:t>
            </w:r>
            <w:r w:rsidR="00BD6E4B">
              <w:rPr>
                <w:rFonts w:ascii="Arial" w:hAnsi="Arial" w:cs="Arial"/>
                <w:lang w:val="id-ID"/>
              </w:rPr>
              <w:t>;</w:t>
            </w:r>
          </w:p>
          <w:p w:rsidR="00AA783A" w:rsidRPr="00585ED0" w:rsidRDefault="00AA783A" w:rsidP="006D2F49">
            <w:pPr>
              <w:numPr>
                <w:ilvl w:val="0"/>
                <w:numId w:val="56"/>
              </w:numPr>
              <w:jc w:val="both"/>
              <w:rPr>
                <w:rFonts w:ascii="Arial" w:hAnsi="Arial" w:cs="Arial"/>
                <w:lang w:val="nb-NO"/>
              </w:rPr>
            </w:pPr>
            <w:r w:rsidRPr="00585ED0">
              <w:rPr>
                <w:rFonts w:ascii="Arial" w:hAnsi="Arial" w:cs="Arial"/>
                <w:lang w:val="nb-NO"/>
              </w:rPr>
              <w:t>kolom (3)</w:t>
            </w:r>
            <w:r w:rsidR="00BD6E4B">
              <w:rPr>
                <w:rFonts w:ascii="Arial" w:hAnsi="Arial" w:cs="Arial"/>
                <w:lang w:val="id-ID"/>
              </w:rPr>
              <w:t xml:space="preserve">, </w:t>
            </w:r>
            <w:r w:rsidRPr="00585ED0">
              <w:rPr>
                <w:rFonts w:ascii="Arial" w:hAnsi="Arial" w:cs="Arial"/>
                <w:lang w:val="nb-NO"/>
              </w:rPr>
              <w:t>jumlah dana (juta rupiah) untuk investasi sarana pada tiga tahun terakhir</w:t>
            </w:r>
            <w:r w:rsidR="00BD6E4B">
              <w:rPr>
                <w:rFonts w:ascii="Arial" w:hAnsi="Arial" w:cs="Arial"/>
                <w:lang w:val="id-ID"/>
              </w:rPr>
              <w:t>;</w:t>
            </w:r>
          </w:p>
          <w:p w:rsidR="00AA783A" w:rsidRPr="00585ED0" w:rsidRDefault="00BD6E4B" w:rsidP="006D2F49">
            <w:pPr>
              <w:numPr>
                <w:ilvl w:val="0"/>
                <w:numId w:val="56"/>
              </w:numPr>
              <w:jc w:val="both"/>
              <w:rPr>
                <w:rFonts w:ascii="Arial" w:hAnsi="Arial" w:cs="Arial"/>
                <w:lang w:val="nb-NO"/>
              </w:rPr>
            </w:pPr>
            <w:r>
              <w:rPr>
                <w:rFonts w:ascii="Arial" w:hAnsi="Arial" w:cs="Arial"/>
                <w:lang w:val="id-ID"/>
              </w:rPr>
              <w:t>k</w:t>
            </w:r>
            <w:r w:rsidR="00AA783A" w:rsidRPr="00585ED0">
              <w:rPr>
                <w:rFonts w:ascii="Arial" w:hAnsi="Arial" w:cs="Arial"/>
                <w:lang w:val="nb-NO"/>
              </w:rPr>
              <w:t>olom (4)</w:t>
            </w:r>
            <w:r>
              <w:rPr>
                <w:rFonts w:ascii="Arial" w:hAnsi="Arial" w:cs="Arial"/>
                <w:lang w:val="id-ID"/>
              </w:rPr>
              <w:t xml:space="preserve">, </w:t>
            </w:r>
            <w:r w:rsidR="00AA783A" w:rsidRPr="00585ED0">
              <w:rPr>
                <w:rFonts w:ascii="Arial" w:hAnsi="Arial" w:cs="Arial"/>
                <w:lang w:val="nb-NO"/>
              </w:rPr>
              <w:t>nilai investasi (juta rupiah) yang direnca</w:t>
            </w:r>
            <w:r>
              <w:rPr>
                <w:rFonts w:ascii="Arial" w:hAnsi="Arial" w:cs="Arial"/>
                <w:lang w:val="nb-NO"/>
              </w:rPr>
              <w:t>nakan pada lima tahun mendatang</w:t>
            </w:r>
            <w:r>
              <w:rPr>
                <w:rFonts w:ascii="Arial" w:hAnsi="Arial" w:cs="Arial"/>
                <w:lang w:val="id-ID"/>
              </w:rPr>
              <w:t>;</w:t>
            </w:r>
          </w:p>
          <w:p w:rsidR="00AA783A" w:rsidRPr="00585ED0" w:rsidRDefault="00AA783A" w:rsidP="006D2F49">
            <w:pPr>
              <w:numPr>
                <w:ilvl w:val="0"/>
                <w:numId w:val="56"/>
              </w:numPr>
              <w:jc w:val="both"/>
              <w:rPr>
                <w:rFonts w:ascii="Arial" w:hAnsi="Arial" w:cs="Arial"/>
                <w:lang w:val="nb-NO"/>
              </w:rPr>
            </w:pPr>
            <w:r w:rsidRPr="00585ED0">
              <w:rPr>
                <w:rFonts w:ascii="Arial" w:hAnsi="Arial" w:cs="Arial"/>
                <w:lang w:val="nb-NO"/>
              </w:rPr>
              <w:t>kolom (5)</w:t>
            </w:r>
            <w:r w:rsidR="00BD6E4B">
              <w:rPr>
                <w:rFonts w:ascii="Arial" w:hAnsi="Arial" w:cs="Arial"/>
                <w:lang w:val="id-ID"/>
              </w:rPr>
              <w:t xml:space="preserve">, </w:t>
            </w:r>
            <w:r w:rsidRPr="00585ED0">
              <w:rPr>
                <w:rFonts w:ascii="Arial" w:hAnsi="Arial" w:cs="Arial"/>
                <w:lang w:val="nb-NO"/>
              </w:rPr>
              <w:t>sumber dana untuk investasi sarana tambahan yang direncanakan pada lima tahun mendatang.</w:t>
            </w:r>
          </w:p>
          <w:p w:rsidR="00AA783A" w:rsidRPr="00585ED0" w:rsidRDefault="0026681B" w:rsidP="006D2F49">
            <w:pPr>
              <w:numPr>
                <w:ilvl w:val="0"/>
                <w:numId w:val="56"/>
              </w:numPr>
              <w:jc w:val="both"/>
              <w:rPr>
                <w:rFonts w:ascii="Arial" w:hAnsi="Arial" w:cs="Arial"/>
                <w:lang w:val="nb-NO"/>
              </w:rPr>
            </w:pPr>
            <w:r>
              <w:rPr>
                <w:rFonts w:ascii="Arial" w:hAnsi="Arial" w:cs="Arial"/>
                <w:lang w:val="id-ID"/>
              </w:rPr>
              <w:t>b</w:t>
            </w:r>
            <w:r w:rsidR="00AA783A" w:rsidRPr="00585ED0">
              <w:rPr>
                <w:rFonts w:ascii="Arial" w:hAnsi="Arial" w:cs="Arial"/>
                <w:lang w:val="nb-NO"/>
              </w:rPr>
              <w:t xml:space="preserve">aris terakhir </w:t>
            </w:r>
            <w:r>
              <w:rPr>
                <w:rFonts w:ascii="Arial" w:hAnsi="Arial" w:cs="Arial"/>
                <w:lang w:val="id-ID"/>
              </w:rPr>
              <w:t xml:space="preserve">kolom (3), </w:t>
            </w:r>
            <w:r w:rsidR="00AA783A" w:rsidRPr="00585ED0">
              <w:rPr>
                <w:rFonts w:ascii="Arial" w:hAnsi="Arial" w:cs="Arial"/>
                <w:lang w:val="nb-NO"/>
              </w:rPr>
              <w:t>total jumlah investasi sarana tambahan pada tiga tahun terakhir</w:t>
            </w:r>
            <w:r>
              <w:rPr>
                <w:rFonts w:ascii="Arial" w:hAnsi="Arial" w:cs="Arial"/>
                <w:lang w:val="id-ID"/>
              </w:rPr>
              <w:t>;</w:t>
            </w:r>
          </w:p>
          <w:p w:rsidR="00AA783A" w:rsidRPr="00585ED0" w:rsidRDefault="00AA783A" w:rsidP="0026681B">
            <w:pPr>
              <w:numPr>
                <w:ilvl w:val="0"/>
                <w:numId w:val="56"/>
              </w:numPr>
              <w:jc w:val="both"/>
              <w:rPr>
                <w:rFonts w:ascii="Arial" w:hAnsi="Arial" w:cs="Arial"/>
                <w:lang w:val="nb-NO"/>
              </w:rPr>
            </w:pPr>
            <w:r w:rsidRPr="00585ED0">
              <w:rPr>
                <w:rFonts w:ascii="Arial" w:hAnsi="Arial" w:cs="Arial"/>
                <w:lang w:val="nb-NO"/>
              </w:rPr>
              <w:t xml:space="preserve">baris terakhir </w:t>
            </w:r>
            <w:r w:rsidR="0026681B">
              <w:rPr>
                <w:rFonts w:ascii="Arial" w:hAnsi="Arial" w:cs="Arial"/>
                <w:lang w:val="id-ID"/>
              </w:rPr>
              <w:t xml:space="preserve">kolom (4), </w:t>
            </w:r>
            <w:r w:rsidRPr="00585ED0">
              <w:rPr>
                <w:rFonts w:ascii="Arial" w:hAnsi="Arial" w:cs="Arial"/>
                <w:lang w:val="nb-NO"/>
              </w:rPr>
              <w:t>total nilai investasi yang direncanakan pada lima tahun mendatang.</w:t>
            </w:r>
          </w:p>
        </w:tc>
      </w:tr>
      <w:tr w:rsidR="00AA783A" w:rsidRPr="00585ED0" w:rsidTr="00CF5A5D">
        <w:tc>
          <w:tcPr>
            <w:tcW w:w="1104" w:type="dxa"/>
          </w:tcPr>
          <w:p w:rsidR="00AA783A" w:rsidRPr="00585ED0" w:rsidRDefault="00AA783A" w:rsidP="003326BE">
            <w:pPr>
              <w:jc w:val="center"/>
              <w:rPr>
                <w:rFonts w:ascii="Arial" w:hAnsi="Arial" w:cs="Arial"/>
              </w:rPr>
            </w:pPr>
            <w:r w:rsidRPr="00585ED0">
              <w:rPr>
                <w:rFonts w:ascii="Arial" w:hAnsi="Arial" w:cs="Arial"/>
              </w:rPr>
              <w:t>6.3</w:t>
            </w:r>
          </w:p>
        </w:tc>
        <w:tc>
          <w:tcPr>
            <w:tcW w:w="1408" w:type="dxa"/>
          </w:tcPr>
          <w:p w:rsidR="00AA783A" w:rsidRPr="00585ED0" w:rsidRDefault="00AA783A" w:rsidP="003326BE">
            <w:pPr>
              <w:jc w:val="center"/>
              <w:rPr>
                <w:rFonts w:ascii="Arial" w:hAnsi="Arial" w:cs="Arial"/>
              </w:rPr>
            </w:pPr>
          </w:p>
        </w:tc>
        <w:tc>
          <w:tcPr>
            <w:tcW w:w="6560" w:type="dxa"/>
          </w:tcPr>
          <w:p w:rsidR="00AA783A" w:rsidRPr="009E271A" w:rsidRDefault="009E271A" w:rsidP="009E271A">
            <w:pPr>
              <w:jc w:val="both"/>
              <w:rPr>
                <w:rFonts w:ascii="Arial" w:hAnsi="Arial" w:cs="Arial"/>
                <w:lang w:val="id-ID"/>
              </w:rPr>
            </w:pPr>
            <w:r w:rsidRPr="009E271A">
              <w:rPr>
                <w:rFonts w:ascii="Arial" w:hAnsi="Arial" w:cs="Arial"/>
                <w:color w:val="000000"/>
                <w:lang w:val="sv-SE"/>
              </w:rPr>
              <w:t>Prasarana: mutu dan kecukupan akses serta rencana pengembangan.</w:t>
            </w:r>
          </w:p>
        </w:tc>
      </w:tr>
      <w:tr w:rsidR="00AA783A" w:rsidRPr="00585ED0" w:rsidTr="00CF5A5D">
        <w:tc>
          <w:tcPr>
            <w:tcW w:w="1104" w:type="dxa"/>
          </w:tcPr>
          <w:p w:rsidR="00AA783A" w:rsidRPr="00585ED0" w:rsidRDefault="00AA783A" w:rsidP="00103394">
            <w:pPr>
              <w:jc w:val="center"/>
              <w:rPr>
                <w:rFonts w:ascii="Arial" w:hAnsi="Arial" w:cs="Arial"/>
              </w:rPr>
            </w:pPr>
            <w:r w:rsidRPr="00585ED0">
              <w:rPr>
                <w:rFonts w:ascii="Arial" w:hAnsi="Arial" w:cs="Arial"/>
              </w:rPr>
              <w:t>6.3.1</w:t>
            </w:r>
          </w:p>
        </w:tc>
        <w:tc>
          <w:tcPr>
            <w:tcW w:w="1408" w:type="dxa"/>
          </w:tcPr>
          <w:p w:rsidR="00AA783A" w:rsidRPr="00585ED0" w:rsidRDefault="00AA783A" w:rsidP="003326BE">
            <w:pPr>
              <w:jc w:val="center"/>
              <w:rPr>
                <w:rFonts w:ascii="Arial" w:hAnsi="Arial" w:cs="Arial"/>
              </w:rPr>
            </w:pPr>
          </w:p>
        </w:tc>
        <w:tc>
          <w:tcPr>
            <w:tcW w:w="6560" w:type="dxa"/>
          </w:tcPr>
          <w:p w:rsidR="00AA783A" w:rsidRPr="00585ED0" w:rsidRDefault="009E271A" w:rsidP="009E271A">
            <w:pPr>
              <w:ind w:left="74"/>
              <w:jc w:val="both"/>
              <w:rPr>
                <w:rFonts w:ascii="Arial" w:hAnsi="Arial" w:cs="Arial"/>
                <w:lang w:val="id-ID"/>
              </w:rPr>
            </w:pPr>
            <w:r w:rsidRPr="009E271A">
              <w:rPr>
                <w:rFonts w:ascii="Arial" w:hAnsi="Arial" w:cs="Arial"/>
                <w:lang w:val="id-ID"/>
              </w:rPr>
              <w:t xml:space="preserve">Uraikan penilaian UPPSKH  </w:t>
            </w:r>
            <w:r w:rsidR="004909C2">
              <w:rPr>
                <w:rFonts w:ascii="Arial" w:hAnsi="Arial" w:cs="Arial"/>
                <w:lang w:val="id-ID"/>
              </w:rPr>
              <w:t>pada tempat</w:t>
            </w:r>
            <w:r w:rsidR="004909C2" w:rsidRPr="00585ED0">
              <w:rPr>
                <w:rFonts w:ascii="Arial" w:hAnsi="Arial" w:cs="Arial"/>
                <w:lang w:val="id-ID"/>
              </w:rPr>
              <w:t xml:space="preserve"> yang telah disediakan</w:t>
            </w:r>
            <w:r w:rsidR="004909C2" w:rsidRPr="009E271A">
              <w:rPr>
                <w:rFonts w:ascii="Arial" w:hAnsi="Arial" w:cs="Arial"/>
                <w:lang w:val="id-ID"/>
              </w:rPr>
              <w:t xml:space="preserve"> </w:t>
            </w:r>
            <w:r w:rsidRPr="009E271A">
              <w:rPr>
                <w:rFonts w:ascii="Arial" w:hAnsi="Arial" w:cs="Arial"/>
                <w:lang w:val="id-ID"/>
              </w:rPr>
              <w:t>tentang prasarana yang telah dimiliki, khususnya yang digunakan untuk program-program studi. Uraian ini mencakup aspek: kecukupan dan kewajaran. Uraikan kendala yang dihadapi dalam penambahan prasarana.</w:t>
            </w:r>
          </w:p>
        </w:tc>
      </w:tr>
      <w:tr w:rsidR="00AA783A" w:rsidRPr="00585ED0" w:rsidTr="00CF5A5D">
        <w:tc>
          <w:tcPr>
            <w:tcW w:w="1104" w:type="dxa"/>
          </w:tcPr>
          <w:p w:rsidR="00AA783A" w:rsidRPr="00585ED0" w:rsidRDefault="00AA783A" w:rsidP="00103394">
            <w:pPr>
              <w:jc w:val="center"/>
              <w:rPr>
                <w:rFonts w:ascii="Arial" w:hAnsi="Arial" w:cs="Arial"/>
              </w:rPr>
            </w:pPr>
            <w:r w:rsidRPr="00585ED0">
              <w:rPr>
                <w:rFonts w:ascii="Arial" w:hAnsi="Arial" w:cs="Arial"/>
              </w:rPr>
              <w:t>6.3.2</w:t>
            </w:r>
          </w:p>
        </w:tc>
        <w:tc>
          <w:tcPr>
            <w:tcW w:w="1408" w:type="dxa"/>
          </w:tcPr>
          <w:p w:rsidR="00EC045B" w:rsidRPr="00585ED0" w:rsidRDefault="00EC045B" w:rsidP="003326BE">
            <w:pPr>
              <w:jc w:val="center"/>
              <w:rPr>
                <w:rFonts w:ascii="Arial" w:hAnsi="Arial" w:cs="Arial"/>
              </w:rPr>
            </w:pPr>
            <w:r>
              <w:rPr>
                <w:rFonts w:ascii="Arial" w:hAnsi="Arial" w:cs="Arial"/>
              </w:rPr>
              <w:t>(1)</w:t>
            </w:r>
            <w:r w:rsidR="00F0077A">
              <w:rPr>
                <w:rFonts w:ascii="Arial" w:hAnsi="Arial" w:cs="Arial"/>
              </w:rPr>
              <w:t>-</w:t>
            </w:r>
            <w:r>
              <w:rPr>
                <w:rFonts w:ascii="Arial" w:hAnsi="Arial" w:cs="Arial"/>
              </w:rPr>
              <w:t>(5)</w:t>
            </w:r>
          </w:p>
        </w:tc>
        <w:tc>
          <w:tcPr>
            <w:tcW w:w="6560" w:type="dxa"/>
          </w:tcPr>
          <w:p w:rsidR="00AA783A" w:rsidRPr="00CB387F" w:rsidRDefault="009E271A" w:rsidP="009E271A">
            <w:pPr>
              <w:ind w:left="40" w:hanging="40"/>
              <w:jc w:val="both"/>
              <w:rPr>
                <w:rFonts w:ascii="Arial" w:hAnsi="Arial" w:cs="Arial"/>
                <w:lang w:val="id-ID"/>
              </w:rPr>
            </w:pPr>
            <w:r w:rsidRPr="00CB387F">
              <w:rPr>
                <w:rFonts w:ascii="Arial" w:hAnsi="Arial" w:cs="Arial"/>
                <w:lang w:val="id-ID"/>
              </w:rPr>
              <w:t>Sebutkan prasarana tambahan untuk semua  program studi yang dikelola dalam tiga tahun terakhir</w:t>
            </w:r>
            <w:r w:rsidR="004909C2">
              <w:rPr>
                <w:rFonts w:ascii="Arial" w:hAnsi="Arial" w:cs="Arial"/>
                <w:lang w:val="id-ID"/>
              </w:rPr>
              <w:t xml:space="preserve"> pada tabel</w:t>
            </w:r>
            <w:r w:rsidR="004909C2" w:rsidRPr="00585ED0">
              <w:rPr>
                <w:rFonts w:ascii="Arial" w:hAnsi="Arial" w:cs="Arial"/>
                <w:lang w:val="id-ID"/>
              </w:rPr>
              <w:t xml:space="preserve"> yang telah disediakan</w:t>
            </w:r>
            <w:r w:rsidRPr="00CB387F">
              <w:rPr>
                <w:rFonts w:ascii="Arial" w:hAnsi="Arial" w:cs="Arial"/>
                <w:lang w:val="id-ID"/>
              </w:rPr>
              <w:t xml:space="preserve">. </w:t>
            </w:r>
            <w:r w:rsidRPr="00CB387F">
              <w:rPr>
                <w:rFonts w:ascii="Arial" w:hAnsi="Arial" w:cs="Arial"/>
                <w:lang w:val="sv-SE"/>
              </w:rPr>
              <w:t>Uraikan pula  rencana investasi untuk prasarana dalam lima tahun mendatang</w:t>
            </w:r>
            <w:r w:rsidRPr="00CB387F">
              <w:rPr>
                <w:rFonts w:ascii="Arial" w:hAnsi="Arial" w:cs="Arial"/>
                <w:lang w:val="id-ID"/>
              </w:rPr>
              <w:t>.</w:t>
            </w:r>
          </w:p>
          <w:p w:rsidR="009E271A" w:rsidRPr="00CB387F" w:rsidRDefault="009E271A" w:rsidP="00F33B04">
            <w:pPr>
              <w:jc w:val="both"/>
              <w:rPr>
                <w:rFonts w:ascii="Arial" w:hAnsi="Arial" w:cs="Arial"/>
                <w:lang w:val="id-ID"/>
              </w:rPr>
            </w:pPr>
          </w:p>
          <w:p w:rsidR="00AA783A" w:rsidRPr="009E271A" w:rsidRDefault="009E271A" w:rsidP="00F33B04">
            <w:pPr>
              <w:jc w:val="both"/>
              <w:rPr>
                <w:rFonts w:ascii="Arial" w:hAnsi="Arial" w:cs="Arial"/>
                <w:lang w:val="id-ID"/>
              </w:rPr>
            </w:pPr>
            <w:r>
              <w:rPr>
                <w:rFonts w:ascii="Arial" w:hAnsi="Arial" w:cs="Arial"/>
                <w:lang w:val="it-IT"/>
              </w:rPr>
              <w:t>Tulis</w:t>
            </w:r>
            <w:r>
              <w:rPr>
                <w:rFonts w:ascii="Arial" w:hAnsi="Arial" w:cs="Arial"/>
                <w:lang w:val="id-ID"/>
              </w:rPr>
              <w:t>kan pada:</w:t>
            </w:r>
          </w:p>
          <w:p w:rsidR="00AA783A" w:rsidRPr="00585ED0" w:rsidRDefault="00AA783A" w:rsidP="007149FF">
            <w:pPr>
              <w:numPr>
                <w:ilvl w:val="0"/>
                <w:numId w:val="60"/>
              </w:numPr>
              <w:ind w:left="357"/>
              <w:jc w:val="both"/>
              <w:rPr>
                <w:rFonts w:ascii="Arial" w:hAnsi="Arial" w:cs="Arial"/>
                <w:lang w:val="it-IT"/>
              </w:rPr>
            </w:pPr>
            <w:r w:rsidRPr="00585ED0">
              <w:rPr>
                <w:rFonts w:ascii="Arial" w:hAnsi="Arial" w:cs="Arial"/>
                <w:lang w:val="it-IT"/>
              </w:rPr>
              <w:t>kol</w:t>
            </w:r>
            <w:r w:rsidR="009E271A">
              <w:rPr>
                <w:rFonts w:ascii="Arial" w:hAnsi="Arial" w:cs="Arial"/>
                <w:lang w:val="it-IT"/>
              </w:rPr>
              <w:t>om (1) nomor urut</w:t>
            </w:r>
            <w:r w:rsidR="009E271A">
              <w:rPr>
                <w:rFonts w:ascii="Arial" w:hAnsi="Arial" w:cs="Arial"/>
                <w:lang w:val="id-ID"/>
              </w:rPr>
              <w:t>;</w:t>
            </w:r>
          </w:p>
          <w:p w:rsidR="00AA783A" w:rsidRPr="00585ED0" w:rsidRDefault="009E271A" w:rsidP="007149FF">
            <w:pPr>
              <w:numPr>
                <w:ilvl w:val="0"/>
                <w:numId w:val="60"/>
              </w:numPr>
              <w:ind w:left="357"/>
              <w:jc w:val="both"/>
              <w:rPr>
                <w:rFonts w:ascii="Arial" w:hAnsi="Arial" w:cs="Arial"/>
                <w:lang w:val="it-IT"/>
              </w:rPr>
            </w:pPr>
            <w:r>
              <w:rPr>
                <w:rFonts w:ascii="Arial" w:hAnsi="Arial" w:cs="Arial"/>
                <w:lang w:val="it-IT"/>
              </w:rPr>
              <w:t>kolom (2)</w:t>
            </w:r>
            <w:r>
              <w:rPr>
                <w:rFonts w:ascii="Arial" w:hAnsi="Arial" w:cs="Arial"/>
                <w:lang w:val="id-ID"/>
              </w:rPr>
              <w:t xml:space="preserve">, </w:t>
            </w:r>
            <w:r w:rsidR="00AA783A" w:rsidRPr="00585ED0">
              <w:rPr>
                <w:rFonts w:ascii="Arial" w:hAnsi="Arial" w:cs="Arial"/>
                <w:lang w:val="it-IT"/>
              </w:rPr>
              <w:t>jenis prasarana tambahan</w:t>
            </w:r>
            <w:r>
              <w:rPr>
                <w:rFonts w:ascii="Arial" w:hAnsi="Arial" w:cs="Arial"/>
                <w:lang w:val="id-ID"/>
              </w:rPr>
              <w:t>;</w:t>
            </w:r>
          </w:p>
          <w:p w:rsidR="00AA783A" w:rsidRPr="00585ED0" w:rsidRDefault="00AA783A" w:rsidP="007149FF">
            <w:pPr>
              <w:numPr>
                <w:ilvl w:val="0"/>
                <w:numId w:val="60"/>
              </w:numPr>
              <w:ind w:left="357"/>
              <w:jc w:val="both"/>
              <w:rPr>
                <w:rFonts w:ascii="Arial" w:hAnsi="Arial" w:cs="Arial"/>
                <w:lang w:val="it-IT"/>
              </w:rPr>
            </w:pPr>
            <w:r w:rsidRPr="00585ED0">
              <w:rPr>
                <w:rFonts w:ascii="Arial" w:hAnsi="Arial" w:cs="Arial"/>
                <w:lang w:val="it-IT"/>
              </w:rPr>
              <w:t>kolom (3)</w:t>
            </w:r>
            <w:r w:rsidR="009E271A">
              <w:rPr>
                <w:rFonts w:ascii="Arial" w:hAnsi="Arial" w:cs="Arial"/>
                <w:lang w:val="id-ID"/>
              </w:rPr>
              <w:t xml:space="preserve">, </w:t>
            </w:r>
            <w:r w:rsidRPr="00585ED0">
              <w:rPr>
                <w:rFonts w:ascii="Arial" w:hAnsi="Arial" w:cs="Arial"/>
                <w:lang w:val="it-IT"/>
              </w:rPr>
              <w:t>jumlah investasi prasarana tambahan (juta rupiah) pada tiga tahun terakhir</w:t>
            </w:r>
            <w:r w:rsidR="009E271A">
              <w:rPr>
                <w:rFonts w:ascii="Arial" w:hAnsi="Arial" w:cs="Arial"/>
                <w:lang w:val="id-ID"/>
              </w:rPr>
              <w:t>;</w:t>
            </w:r>
            <w:r w:rsidRPr="00585ED0">
              <w:rPr>
                <w:rFonts w:ascii="Arial" w:hAnsi="Arial" w:cs="Arial"/>
                <w:lang w:val="it-IT"/>
              </w:rPr>
              <w:t xml:space="preserve"> </w:t>
            </w:r>
          </w:p>
          <w:p w:rsidR="00AA783A" w:rsidRPr="00585ED0" w:rsidRDefault="00AA783A" w:rsidP="007149FF">
            <w:pPr>
              <w:numPr>
                <w:ilvl w:val="0"/>
                <w:numId w:val="60"/>
              </w:numPr>
              <w:ind w:left="357"/>
              <w:jc w:val="both"/>
              <w:rPr>
                <w:rFonts w:ascii="Arial" w:hAnsi="Arial" w:cs="Arial"/>
                <w:lang w:val="it-IT"/>
              </w:rPr>
            </w:pPr>
            <w:r w:rsidRPr="00585ED0">
              <w:rPr>
                <w:rFonts w:ascii="Arial" w:hAnsi="Arial" w:cs="Arial"/>
                <w:lang w:val="it-IT"/>
              </w:rPr>
              <w:t>kolom (4)</w:t>
            </w:r>
            <w:r w:rsidR="009E271A">
              <w:rPr>
                <w:rFonts w:ascii="Arial" w:hAnsi="Arial" w:cs="Arial"/>
                <w:lang w:val="id-ID"/>
              </w:rPr>
              <w:t>,</w:t>
            </w:r>
            <w:r w:rsidRPr="00585ED0">
              <w:rPr>
                <w:rFonts w:ascii="Arial" w:hAnsi="Arial" w:cs="Arial"/>
                <w:lang w:val="it-IT"/>
              </w:rPr>
              <w:t xml:space="preserve"> sebutkan nilai investasi prasarana tambahan (juta rupiah) yang direncan</w:t>
            </w:r>
            <w:r w:rsidR="009E271A">
              <w:rPr>
                <w:rFonts w:ascii="Arial" w:hAnsi="Arial" w:cs="Arial"/>
                <w:lang w:val="it-IT"/>
              </w:rPr>
              <w:t>akan untuk lima tahun mendatang</w:t>
            </w:r>
            <w:r w:rsidR="009E271A">
              <w:rPr>
                <w:rFonts w:ascii="Arial" w:hAnsi="Arial" w:cs="Arial"/>
                <w:lang w:val="id-ID"/>
              </w:rPr>
              <w:t>;</w:t>
            </w:r>
          </w:p>
          <w:p w:rsidR="00AA783A" w:rsidRPr="00585ED0" w:rsidRDefault="00AA783A" w:rsidP="007149FF">
            <w:pPr>
              <w:numPr>
                <w:ilvl w:val="0"/>
                <w:numId w:val="60"/>
              </w:numPr>
              <w:ind w:left="357"/>
              <w:jc w:val="both"/>
              <w:rPr>
                <w:rFonts w:ascii="Arial" w:hAnsi="Arial" w:cs="Arial"/>
                <w:lang w:val="it-IT"/>
              </w:rPr>
            </w:pPr>
            <w:r w:rsidRPr="00585ED0">
              <w:rPr>
                <w:rFonts w:ascii="Arial" w:hAnsi="Arial" w:cs="Arial"/>
                <w:lang w:val="it-IT"/>
              </w:rPr>
              <w:t>kolom (5)</w:t>
            </w:r>
            <w:r w:rsidR="009E271A">
              <w:rPr>
                <w:rFonts w:ascii="Arial" w:hAnsi="Arial" w:cs="Arial"/>
                <w:lang w:val="id-ID"/>
              </w:rPr>
              <w:t>,</w:t>
            </w:r>
            <w:r w:rsidRPr="00585ED0">
              <w:rPr>
                <w:rFonts w:ascii="Arial" w:hAnsi="Arial" w:cs="Arial"/>
                <w:lang w:val="it-IT"/>
              </w:rPr>
              <w:t xml:space="preserve"> sebutkan sumber dana yang disediakan untuk rencana penyediaan investasi prasarana tambahan untuk lima tahun mendatang.</w:t>
            </w:r>
          </w:p>
          <w:p w:rsidR="00AA783A" w:rsidRPr="00585ED0" w:rsidRDefault="00AA783A" w:rsidP="007149FF">
            <w:pPr>
              <w:numPr>
                <w:ilvl w:val="0"/>
                <w:numId w:val="60"/>
              </w:numPr>
              <w:ind w:left="357"/>
              <w:jc w:val="both"/>
              <w:rPr>
                <w:rFonts w:ascii="Arial" w:hAnsi="Arial" w:cs="Arial"/>
                <w:lang w:val="it-IT"/>
              </w:rPr>
            </w:pPr>
            <w:r w:rsidRPr="00585ED0">
              <w:rPr>
                <w:rFonts w:ascii="Arial" w:hAnsi="Arial" w:cs="Arial"/>
                <w:lang w:val="it-IT"/>
              </w:rPr>
              <w:t xml:space="preserve">baris terakhir </w:t>
            </w:r>
            <w:r w:rsidR="009E271A">
              <w:rPr>
                <w:rFonts w:ascii="Arial" w:hAnsi="Arial" w:cs="Arial"/>
                <w:lang w:val="id-ID"/>
              </w:rPr>
              <w:t xml:space="preserve">kolom (3), </w:t>
            </w:r>
            <w:r w:rsidRPr="00585ED0">
              <w:rPr>
                <w:rFonts w:ascii="Arial" w:hAnsi="Arial" w:cs="Arial"/>
                <w:lang w:val="it-IT"/>
              </w:rPr>
              <w:t>total jumlah (juta rupiah) prasarana tambahan yang disediakan dala</w:t>
            </w:r>
            <w:r w:rsidR="009E271A">
              <w:rPr>
                <w:rFonts w:ascii="Arial" w:hAnsi="Arial" w:cs="Arial"/>
                <w:lang w:val="it-IT"/>
              </w:rPr>
              <w:t>m tiga tahun terakhir</w:t>
            </w:r>
            <w:r w:rsidR="009E271A">
              <w:rPr>
                <w:rFonts w:ascii="Arial" w:hAnsi="Arial" w:cs="Arial"/>
                <w:lang w:val="id-ID"/>
              </w:rPr>
              <w:t>;</w:t>
            </w:r>
          </w:p>
          <w:p w:rsidR="00391231" w:rsidRPr="00585ED0" w:rsidRDefault="00AA783A" w:rsidP="007149FF">
            <w:pPr>
              <w:numPr>
                <w:ilvl w:val="0"/>
                <w:numId w:val="60"/>
              </w:numPr>
              <w:ind w:left="357"/>
              <w:jc w:val="both"/>
              <w:rPr>
                <w:rFonts w:ascii="Arial" w:hAnsi="Arial" w:cs="Arial"/>
                <w:lang w:val="it-IT"/>
              </w:rPr>
            </w:pPr>
            <w:r w:rsidRPr="00585ED0">
              <w:rPr>
                <w:rFonts w:ascii="Arial" w:hAnsi="Arial" w:cs="Arial"/>
                <w:lang w:val="it-IT"/>
              </w:rPr>
              <w:t xml:space="preserve">baris terakhir </w:t>
            </w:r>
            <w:r w:rsidR="009E271A">
              <w:rPr>
                <w:rFonts w:ascii="Arial" w:hAnsi="Arial" w:cs="Arial"/>
                <w:lang w:val="id-ID"/>
              </w:rPr>
              <w:t xml:space="preserve">kolom (4), </w:t>
            </w:r>
            <w:r w:rsidRPr="00585ED0">
              <w:rPr>
                <w:rFonts w:ascii="Arial" w:hAnsi="Arial" w:cs="Arial"/>
                <w:lang w:val="it-IT"/>
              </w:rPr>
              <w:t>total jumlah (juta rupiah) nilai prasarana tambahan yang direncanakan untuk lima tahun menda</w:t>
            </w:r>
            <w:r w:rsidR="009E271A">
              <w:rPr>
                <w:rFonts w:ascii="Arial" w:hAnsi="Arial" w:cs="Arial"/>
                <w:lang w:val="it-IT"/>
              </w:rPr>
              <w:t>tang</w:t>
            </w:r>
            <w:r w:rsidRPr="00585ED0">
              <w:rPr>
                <w:rFonts w:ascii="Arial" w:hAnsi="Arial" w:cs="Arial"/>
                <w:lang w:val="it-IT"/>
              </w:rPr>
              <w:t>.</w:t>
            </w:r>
          </w:p>
        </w:tc>
      </w:tr>
      <w:tr w:rsidR="007149FF" w:rsidRPr="00585ED0" w:rsidTr="00CF5A5D">
        <w:tc>
          <w:tcPr>
            <w:tcW w:w="1104" w:type="dxa"/>
          </w:tcPr>
          <w:p w:rsidR="007149FF" w:rsidRPr="00706389" w:rsidRDefault="00706389" w:rsidP="00103394">
            <w:pPr>
              <w:jc w:val="center"/>
              <w:rPr>
                <w:rFonts w:ascii="Arial" w:hAnsi="Arial" w:cs="Arial"/>
                <w:lang w:val="id-ID"/>
              </w:rPr>
            </w:pPr>
            <w:r>
              <w:rPr>
                <w:rFonts w:ascii="Arial" w:hAnsi="Arial" w:cs="Arial"/>
                <w:lang w:val="id-ID"/>
              </w:rPr>
              <w:lastRenderedPageBreak/>
              <w:t>6.4</w:t>
            </w:r>
          </w:p>
        </w:tc>
        <w:tc>
          <w:tcPr>
            <w:tcW w:w="1408" w:type="dxa"/>
          </w:tcPr>
          <w:p w:rsidR="007149FF" w:rsidRDefault="007149FF" w:rsidP="003326BE">
            <w:pPr>
              <w:jc w:val="center"/>
              <w:rPr>
                <w:rFonts w:ascii="Arial" w:hAnsi="Arial" w:cs="Arial"/>
              </w:rPr>
            </w:pPr>
          </w:p>
        </w:tc>
        <w:tc>
          <w:tcPr>
            <w:tcW w:w="6560" w:type="dxa"/>
          </w:tcPr>
          <w:p w:rsidR="007149FF" w:rsidRPr="00CB387F" w:rsidRDefault="00706389" w:rsidP="009E271A">
            <w:pPr>
              <w:ind w:left="40" w:hanging="40"/>
              <w:jc w:val="both"/>
              <w:rPr>
                <w:rFonts w:ascii="Arial" w:hAnsi="Arial" w:cs="Arial"/>
                <w:lang w:val="id-ID"/>
              </w:rPr>
            </w:pPr>
            <w:r>
              <w:rPr>
                <w:rFonts w:ascii="Arial" w:hAnsi="Arial" w:cs="Arial"/>
                <w:lang w:val="id-ID"/>
              </w:rPr>
              <w:t>Sistem informasi</w:t>
            </w:r>
          </w:p>
        </w:tc>
      </w:tr>
      <w:tr w:rsidR="00AA783A" w:rsidRPr="00585ED0" w:rsidTr="00CF5A5D">
        <w:tc>
          <w:tcPr>
            <w:tcW w:w="1104" w:type="dxa"/>
          </w:tcPr>
          <w:p w:rsidR="00AA783A" w:rsidRPr="00585ED0" w:rsidRDefault="00AA783A" w:rsidP="003326BE">
            <w:pPr>
              <w:jc w:val="center"/>
              <w:rPr>
                <w:rFonts w:ascii="Arial" w:hAnsi="Arial" w:cs="Arial"/>
              </w:rPr>
            </w:pPr>
            <w:r w:rsidRPr="00585ED0">
              <w:rPr>
                <w:rFonts w:ascii="Arial" w:hAnsi="Arial" w:cs="Arial"/>
              </w:rPr>
              <w:t>6.4.1</w:t>
            </w:r>
          </w:p>
        </w:tc>
        <w:tc>
          <w:tcPr>
            <w:tcW w:w="1408" w:type="dxa"/>
          </w:tcPr>
          <w:p w:rsidR="00AA783A" w:rsidRPr="00585ED0" w:rsidRDefault="00AA783A" w:rsidP="003326BE">
            <w:pPr>
              <w:jc w:val="center"/>
              <w:rPr>
                <w:rFonts w:ascii="Arial" w:hAnsi="Arial" w:cs="Arial"/>
              </w:rPr>
            </w:pPr>
          </w:p>
        </w:tc>
        <w:tc>
          <w:tcPr>
            <w:tcW w:w="6560" w:type="dxa"/>
          </w:tcPr>
          <w:p w:rsidR="00391231" w:rsidRPr="00706389" w:rsidRDefault="00AA783A" w:rsidP="00706389">
            <w:pPr>
              <w:ind w:left="40" w:hanging="182"/>
              <w:jc w:val="both"/>
              <w:rPr>
                <w:rFonts w:ascii="Arial" w:hAnsi="Arial" w:cs="Arial"/>
                <w:lang w:val="id-ID"/>
              </w:rPr>
            </w:pPr>
            <w:r w:rsidRPr="00706389">
              <w:rPr>
                <w:rFonts w:ascii="Arial" w:hAnsi="Arial" w:cs="Arial"/>
              </w:rPr>
              <w:t xml:space="preserve">   </w:t>
            </w:r>
            <w:r w:rsidR="00706389" w:rsidRPr="00706389">
              <w:rPr>
                <w:rFonts w:ascii="Arial" w:hAnsi="Arial" w:cs="Arial"/>
              </w:rPr>
              <w:t>Jelaskan sistem informasi manajemen dan fasilitas ICT (</w:t>
            </w:r>
            <w:r w:rsidR="00706389" w:rsidRPr="00706389">
              <w:rPr>
                <w:rFonts w:ascii="Arial" w:hAnsi="Arial" w:cs="Arial"/>
                <w:i/>
              </w:rPr>
              <w:t>Information and Communication Technology</w:t>
            </w:r>
            <w:r w:rsidR="00706389" w:rsidRPr="00706389">
              <w:rPr>
                <w:rFonts w:ascii="Arial" w:hAnsi="Arial" w:cs="Arial"/>
              </w:rPr>
              <w:t xml:space="preserve">) yang digunakan UPPSKH untuk proses penyelenggaraan akademik dan administrasi (misalkan SIAKAD, SIMKEU, SIMAWA, SIMFA, SIMPEG dan sejenisnya), termasuk </w:t>
            </w:r>
            <w:r w:rsidR="00706389" w:rsidRPr="00706389">
              <w:rPr>
                <w:rFonts w:ascii="Arial" w:hAnsi="Arial" w:cs="Arial"/>
                <w:i/>
              </w:rPr>
              <w:t xml:space="preserve">e-learning, </w:t>
            </w:r>
            <w:r w:rsidR="00706389" w:rsidRPr="00706389">
              <w:rPr>
                <w:rFonts w:ascii="Arial" w:hAnsi="Arial" w:cs="Arial"/>
              </w:rPr>
              <w:t>dan</w:t>
            </w:r>
            <w:r w:rsidR="00706389" w:rsidRPr="00706389">
              <w:rPr>
                <w:rFonts w:ascii="Arial" w:hAnsi="Arial" w:cs="Arial"/>
                <w:i/>
              </w:rPr>
              <w:t xml:space="preserve"> e-library</w:t>
            </w:r>
            <w:r w:rsidR="00706389" w:rsidRPr="00706389">
              <w:rPr>
                <w:rFonts w:ascii="Arial" w:hAnsi="Arial" w:cs="Arial"/>
              </w:rPr>
              <w:t>. Jelaskan pemanfaatannya dalam proses pengambilan keputusan dalam pengembangan institusi</w:t>
            </w:r>
            <w:r w:rsidR="00315BB7">
              <w:rPr>
                <w:rFonts w:ascii="Arial" w:hAnsi="Arial" w:cs="Arial"/>
                <w:lang w:val="id-ID"/>
              </w:rPr>
              <w:t xml:space="preserve"> pada tempat</w:t>
            </w:r>
            <w:r w:rsidR="00315BB7" w:rsidRPr="00585ED0">
              <w:rPr>
                <w:rFonts w:ascii="Arial" w:hAnsi="Arial" w:cs="Arial"/>
                <w:lang w:val="id-ID"/>
              </w:rPr>
              <w:t xml:space="preserve"> yang telah disediakan</w:t>
            </w:r>
            <w:r w:rsidR="00706389" w:rsidRPr="00706389">
              <w:rPr>
                <w:rFonts w:ascii="Arial" w:hAnsi="Arial" w:cs="Arial"/>
              </w:rPr>
              <w:t xml:space="preserve">.  </w:t>
            </w:r>
          </w:p>
        </w:tc>
      </w:tr>
      <w:tr w:rsidR="00AA783A" w:rsidRPr="00585ED0" w:rsidTr="008136D7">
        <w:trPr>
          <w:trHeight w:val="2000"/>
        </w:trPr>
        <w:tc>
          <w:tcPr>
            <w:tcW w:w="1104" w:type="dxa"/>
          </w:tcPr>
          <w:p w:rsidR="00AA783A" w:rsidRPr="00585ED0" w:rsidRDefault="00AA783A" w:rsidP="003326BE">
            <w:pPr>
              <w:jc w:val="center"/>
              <w:rPr>
                <w:rFonts w:ascii="Arial" w:hAnsi="Arial" w:cs="Arial"/>
              </w:rPr>
            </w:pPr>
            <w:r w:rsidRPr="00585ED0">
              <w:rPr>
                <w:rFonts w:ascii="Arial" w:hAnsi="Arial" w:cs="Arial"/>
              </w:rPr>
              <w:t>6.4.2</w:t>
            </w:r>
          </w:p>
        </w:tc>
        <w:tc>
          <w:tcPr>
            <w:tcW w:w="1408" w:type="dxa"/>
          </w:tcPr>
          <w:p w:rsidR="00AA783A" w:rsidRPr="008136D7" w:rsidRDefault="008136D7" w:rsidP="003326BE">
            <w:pPr>
              <w:jc w:val="center"/>
              <w:rPr>
                <w:rFonts w:ascii="Arial" w:hAnsi="Arial" w:cs="Arial"/>
                <w:lang w:val="id-ID"/>
              </w:rPr>
            </w:pPr>
            <w:r>
              <w:rPr>
                <w:rFonts w:ascii="Arial" w:hAnsi="Arial" w:cs="Arial"/>
                <w:lang w:val="id-ID"/>
              </w:rPr>
              <w:t>(2)-(5)</w:t>
            </w:r>
          </w:p>
          <w:p w:rsidR="001D426B" w:rsidRDefault="001D426B" w:rsidP="003326BE">
            <w:pPr>
              <w:jc w:val="center"/>
              <w:rPr>
                <w:rFonts w:ascii="Arial" w:hAnsi="Arial" w:cs="Arial"/>
              </w:rPr>
            </w:pPr>
          </w:p>
          <w:p w:rsidR="001D426B" w:rsidRDefault="001D426B" w:rsidP="003326BE">
            <w:pPr>
              <w:jc w:val="center"/>
              <w:rPr>
                <w:rFonts w:ascii="Arial" w:hAnsi="Arial" w:cs="Arial"/>
              </w:rPr>
            </w:pPr>
          </w:p>
          <w:p w:rsidR="001D426B" w:rsidRPr="00585ED0" w:rsidRDefault="001D426B" w:rsidP="003326BE">
            <w:pPr>
              <w:jc w:val="center"/>
              <w:rPr>
                <w:rFonts w:ascii="Arial" w:hAnsi="Arial" w:cs="Arial"/>
              </w:rPr>
            </w:pPr>
          </w:p>
        </w:tc>
        <w:tc>
          <w:tcPr>
            <w:tcW w:w="6560" w:type="dxa"/>
          </w:tcPr>
          <w:p w:rsidR="008136D7" w:rsidRPr="00CC151E" w:rsidRDefault="00315BB7" w:rsidP="008136D7">
            <w:pPr>
              <w:jc w:val="both"/>
              <w:rPr>
                <w:rFonts w:ascii="Arial" w:hAnsi="Arial" w:cs="Arial"/>
                <w:lang w:val="nb-NO"/>
              </w:rPr>
            </w:pPr>
            <w:r>
              <w:rPr>
                <w:rFonts w:ascii="Arial" w:hAnsi="Arial" w:cs="Arial"/>
                <w:lang w:val="id-ID"/>
              </w:rPr>
              <w:t>Pada tabel yang telah disediakan b</w:t>
            </w:r>
            <w:r w:rsidR="008136D7" w:rsidRPr="00CC151E">
              <w:rPr>
                <w:rFonts w:ascii="Arial" w:hAnsi="Arial" w:cs="Arial"/>
                <w:lang w:val="nb-NO"/>
              </w:rPr>
              <w:t xml:space="preserve">eri tanda </w:t>
            </w:r>
            <w:r w:rsidR="008136D7" w:rsidRPr="00CC151E">
              <w:rPr>
                <w:rFonts w:ascii="Arial" w:hAnsi="Arial" w:cs="Arial"/>
                <w:lang w:val="id-ID"/>
              </w:rPr>
              <w:t>centang (</w:t>
            </w:r>
            <w:r w:rsidR="008136D7" w:rsidRPr="00CC151E">
              <w:rPr>
                <w:rFonts w:ascii="Arial" w:hAnsi="Arial" w:cs="Arial"/>
                <w:lang w:val="nb-NO"/>
              </w:rPr>
              <w:t>√</w:t>
            </w:r>
            <w:r w:rsidR="008136D7" w:rsidRPr="00CC151E">
              <w:rPr>
                <w:rFonts w:ascii="Arial" w:hAnsi="Arial" w:cs="Arial"/>
                <w:lang w:val="id-ID"/>
              </w:rPr>
              <w:t>)</w:t>
            </w:r>
            <w:r w:rsidR="008136D7" w:rsidRPr="00CC151E">
              <w:rPr>
                <w:rFonts w:ascii="Arial" w:hAnsi="Arial" w:cs="Arial"/>
                <w:lang w:val="nb-NO"/>
              </w:rPr>
              <w:t xml:space="preserve"> pada kolom yang sesuai dengan sistem pengelolaan data dalam hal aksesibilitas 1</w:t>
            </w:r>
            <w:r w:rsidR="008136D7">
              <w:rPr>
                <w:rFonts w:ascii="Arial" w:hAnsi="Arial" w:cs="Arial"/>
                <w:lang w:val="id-ID"/>
              </w:rPr>
              <w:t>2</w:t>
            </w:r>
            <w:r w:rsidR="008136D7" w:rsidRPr="00CC151E">
              <w:rPr>
                <w:rFonts w:ascii="Arial" w:hAnsi="Arial" w:cs="Arial"/>
                <w:lang w:val="nb-NO"/>
              </w:rPr>
              <w:t xml:space="preserve"> jenis data yang tertera pada kol</w:t>
            </w:r>
            <w:r w:rsidR="008136D7">
              <w:rPr>
                <w:rFonts w:ascii="Arial" w:hAnsi="Arial" w:cs="Arial"/>
                <w:lang w:val="nb-NO"/>
              </w:rPr>
              <w:t>om (</w:t>
            </w:r>
            <w:r w:rsidR="008136D7">
              <w:rPr>
                <w:rFonts w:ascii="Arial" w:hAnsi="Arial" w:cs="Arial"/>
                <w:lang w:val="id-ID"/>
              </w:rPr>
              <w:t>1</w:t>
            </w:r>
            <w:r w:rsidR="008136D7" w:rsidRPr="00CC151E">
              <w:rPr>
                <w:rFonts w:ascii="Arial" w:hAnsi="Arial" w:cs="Arial"/>
                <w:lang w:val="nb-NO"/>
              </w:rPr>
              <w:t>).</w:t>
            </w:r>
          </w:p>
          <w:p w:rsidR="008136D7" w:rsidRPr="00CC151E" w:rsidRDefault="008136D7" w:rsidP="008136D7">
            <w:pPr>
              <w:jc w:val="both"/>
              <w:rPr>
                <w:rFonts w:ascii="Arial" w:hAnsi="Arial" w:cs="Arial"/>
                <w:lang w:val="id-ID"/>
              </w:rPr>
            </w:pPr>
          </w:p>
          <w:p w:rsidR="008136D7" w:rsidRPr="00CC151E" w:rsidRDefault="008136D7" w:rsidP="008136D7">
            <w:pPr>
              <w:jc w:val="both"/>
              <w:rPr>
                <w:rFonts w:ascii="Arial" w:hAnsi="Arial" w:cs="Arial"/>
              </w:rPr>
            </w:pPr>
            <w:r w:rsidRPr="00CC151E">
              <w:rPr>
                <w:rFonts w:ascii="Arial" w:hAnsi="Arial" w:cs="Arial"/>
              </w:rPr>
              <w:t>Keterangan:</w:t>
            </w:r>
          </w:p>
          <w:p w:rsidR="008136D7" w:rsidRPr="00CC151E" w:rsidRDefault="008136D7" w:rsidP="008136D7">
            <w:pPr>
              <w:jc w:val="both"/>
              <w:rPr>
                <w:rFonts w:ascii="Arial" w:hAnsi="Arial" w:cs="Arial"/>
                <w:i/>
              </w:rPr>
            </w:pPr>
            <w:r w:rsidRPr="00CC151E">
              <w:rPr>
                <w:rFonts w:ascii="Arial" w:hAnsi="Arial" w:cs="Arial"/>
              </w:rPr>
              <w:t xml:space="preserve">WAN = </w:t>
            </w:r>
            <w:r w:rsidRPr="00CC151E">
              <w:rPr>
                <w:rFonts w:ascii="Arial" w:hAnsi="Arial" w:cs="Arial"/>
                <w:i/>
              </w:rPr>
              <w:t>Wide Area Network.</w:t>
            </w:r>
          </w:p>
          <w:p w:rsidR="004B4B4C" w:rsidRPr="00585ED0" w:rsidRDefault="008136D7" w:rsidP="008136D7">
            <w:pPr>
              <w:ind w:left="40" w:hanging="182"/>
              <w:jc w:val="both"/>
              <w:rPr>
                <w:rFonts w:ascii="Arial" w:hAnsi="Arial" w:cs="Arial"/>
              </w:rPr>
            </w:pPr>
            <w:r>
              <w:rPr>
                <w:rFonts w:ascii="Arial" w:hAnsi="Arial" w:cs="Arial"/>
                <w:lang w:val="id-ID"/>
              </w:rPr>
              <w:t xml:space="preserve">  </w:t>
            </w:r>
            <w:r w:rsidRPr="00CC151E">
              <w:rPr>
                <w:rFonts w:ascii="Arial" w:hAnsi="Arial" w:cs="Arial"/>
              </w:rPr>
              <w:t xml:space="preserve">LAN = </w:t>
            </w:r>
            <w:r w:rsidRPr="00CC151E">
              <w:rPr>
                <w:rFonts w:ascii="Arial" w:hAnsi="Arial" w:cs="Arial"/>
                <w:i/>
              </w:rPr>
              <w:t>Local Area Network.</w:t>
            </w:r>
            <w:r w:rsidRPr="00585ED0">
              <w:rPr>
                <w:rFonts w:ascii="Arial" w:hAnsi="Arial" w:cs="Arial"/>
                <w:noProof/>
              </w:rPr>
              <w:t xml:space="preserve"> </w:t>
            </w:r>
          </w:p>
        </w:tc>
      </w:tr>
      <w:tr w:rsidR="00AA783A" w:rsidRPr="00585ED0" w:rsidTr="00CF5A5D">
        <w:tc>
          <w:tcPr>
            <w:tcW w:w="1104" w:type="dxa"/>
            <w:tcBorders>
              <w:bottom w:val="single" w:sz="4" w:space="0" w:color="auto"/>
            </w:tcBorders>
          </w:tcPr>
          <w:p w:rsidR="00AA783A" w:rsidRPr="00585ED0" w:rsidRDefault="00AA783A" w:rsidP="003326BE">
            <w:pPr>
              <w:jc w:val="center"/>
              <w:rPr>
                <w:rFonts w:ascii="Arial" w:hAnsi="Arial" w:cs="Arial"/>
              </w:rPr>
            </w:pPr>
            <w:r w:rsidRPr="00585ED0">
              <w:rPr>
                <w:rFonts w:ascii="Arial" w:hAnsi="Arial" w:cs="Arial"/>
              </w:rPr>
              <w:t>6.4.3</w:t>
            </w:r>
          </w:p>
        </w:tc>
        <w:tc>
          <w:tcPr>
            <w:tcW w:w="1408" w:type="dxa"/>
            <w:tcBorders>
              <w:bottom w:val="single" w:sz="4" w:space="0" w:color="auto"/>
            </w:tcBorders>
          </w:tcPr>
          <w:p w:rsidR="00AA783A" w:rsidRPr="00585ED0" w:rsidRDefault="00AA783A" w:rsidP="003326BE">
            <w:pPr>
              <w:jc w:val="center"/>
              <w:rPr>
                <w:rFonts w:ascii="Arial" w:hAnsi="Arial" w:cs="Arial"/>
              </w:rPr>
            </w:pPr>
          </w:p>
        </w:tc>
        <w:tc>
          <w:tcPr>
            <w:tcW w:w="6560" w:type="dxa"/>
            <w:tcBorders>
              <w:bottom w:val="single" w:sz="4" w:space="0" w:color="auto"/>
            </w:tcBorders>
          </w:tcPr>
          <w:p w:rsidR="00AA783A" w:rsidRPr="00585ED0" w:rsidRDefault="00AA783A" w:rsidP="00076BE2">
            <w:pPr>
              <w:ind w:left="40" w:hanging="182"/>
              <w:jc w:val="both"/>
              <w:rPr>
                <w:rFonts w:ascii="Arial" w:hAnsi="Arial" w:cs="Arial"/>
              </w:rPr>
            </w:pPr>
            <w:r w:rsidRPr="00585ED0">
              <w:rPr>
                <w:rFonts w:ascii="Arial" w:hAnsi="Arial" w:cs="Arial"/>
              </w:rPr>
              <w:t xml:space="preserve">   Uraikan tentang rencana pengembangan sistem informasi</w:t>
            </w:r>
            <w:r w:rsidR="00076BE2">
              <w:rPr>
                <w:rFonts w:ascii="Arial" w:hAnsi="Arial" w:cs="Arial"/>
                <w:lang w:val="id-ID"/>
              </w:rPr>
              <w:t xml:space="preserve"> pada tempat</w:t>
            </w:r>
            <w:r w:rsidR="00076BE2" w:rsidRPr="00585ED0">
              <w:rPr>
                <w:rFonts w:ascii="Arial" w:hAnsi="Arial" w:cs="Arial"/>
                <w:lang w:val="id-ID"/>
              </w:rPr>
              <w:t xml:space="preserve"> yang telah disediakan</w:t>
            </w:r>
            <w:r w:rsidRPr="00585ED0">
              <w:rPr>
                <w:rFonts w:ascii="Arial" w:hAnsi="Arial" w:cs="Arial"/>
              </w:rPr>
              <w:t xml:space="preserve"> yang meliputi:</w:t>
            </w:r>
          </w:p>
          <w:p w:rsidR="00AA783A" w:rsidRPr="008136D7" w:rsidRDefault="00AA783A" w:rsidP="00076BE2">
            <w:pPr>
              <w:pStyle w:val="ListParagraph"/>
              <w:numPr>
                <w:ilvl w:val="0"/>
                <w:numId w:val="86"/>
              </w:numPr>
              <w:ind w:left="357"/>
              <w:jc w:val="both"/>
              <w:rPr>
                <w:rFonts w:ascii="Arial" w:hAnsi="Arial" w:cs="Arial"/>
              </w:rPr>
            </w:pPr>
            <w:r w:rsidRPr="008136D7">
              <w:rPr>
                <w:rFonts w:ascii="Arial" w:hAnsi="Arial" w:cs="Arial"/>
              </w:rPr>
              <w:t>pengembangan jangka panjang</w:t>
            </w:r>
            <w:r w:rsidR="008136D7">
              <w:rPr>
                <w:rFonts w:ascii="Arial" w:hAnsi="Arial" w:cs="Arial"/>
                <w:lang w:val="id-ID"/>
              </w:rPr>
              <w:t>;</w:t>
            </w:r>
          </w:p>
          <w:p w:rsidR="00AA783A" w:rsidRPr="008136D7" w:rsidRDefault="00076995" w:rsidP="008136D7">
            <w:pPr>
              <w:pStyle w:val="ListParagraph"/>
              <w:numPr>
                <w:ilvl w:val="0"/>
                <w:numId w:val="86"/>
              </w:numPr>
              <w:ind w:left="357"/>
              <w:rPr>
                <w:rFonts w:ascii="Arial" w:hAnsi="Arial" w:cs="Arial"/>
              </w:rPr>
            </w:pPr>
            <w:r w:rsidRPr="008136D7">
              <w:rPr>
                <w:rFonts w:ascii="Arial" w:hAnsi="Arial" w:cs="Arial"/>
              </w:rPr>
              <w:t>upaya pencapaian pengembangan si</w:t>
            </w:r>
            <w:r w:rsidR="00AA783A" w:rsidRPr="008136D7">
              <w:rPr>
                <w:rFonts w:ascii="Arial" w:hAnsi="Arial" w:cs="Arial"/>
              </w:rPr>
              <w:t>stem informasi</w:t>
            </w:r>
            <w:r w:rsidR="008136D7">
              <w:rPr>
                <w:rFonts w:ascii="Arial" w:hAnsi="Arial" w:cs="Arial"/>
                <w:lang w:val="id-ID"/>
              </w:rPr>
              <w:t>;</w:t>
            </w:r>
          </w:p>
          <w:p w:rsidR="00AA783A" w:rsidRPr="008136D7" w:rsidRDefault="00AA783A" w:rsidP="008136D7">
            <w:pPr>
              <w:pStyle w:val="ListParagraph"/>
              <w:numPr>
                <w:ilvl w:val="0"/>
                <w:numId w:val="86"/>
              </w:numPr>
              <w:ind w:left="357"/>
              <w:rPr>
                <w:rFonts w:ascii="Arial" w:hAnsi="Arial" w:cs="Arial"/>
              </w:rPr>
            </w:pPr>
            <w:proofErr w:type="gramStart"/>
            <w:r w:rsidRPr="008136D7">
              <w:rPr>
                <w:rFonts w:ascii="Arial" w:hAnsi="Arial" w:cs="Arial"/>
              </w:rPr>
              <w:t>kendala-kendala</w:t>
            </w:r>
            <w:proofErr w:type="gramEnd"/>
            <w:r w:rsidRPr="008136D7">
              <w:rPr>
                <w:rFonts w:ascii="Arial" w:hAnsi="Arial" w:cs="Arial"/>
              </w:rPr>
              <w:t xml:space="preserve"> yan</w:t>
            </w:r>
            <w:r w:rsidR="00076995" w:rsidRPr="008136D7">
              <w:rPr>
                <w:rFonts w:ascii="Arial" w:hAnsi="Arial" w:cs="Arial"/>
              </w:rPr>
              <w:t>g dihadapi dalam pengembangan si</w:t>
            </w:r>
            <w:r w:rsidRPr="008136D7">
              <w:rPr>
                <w:rFonts w:ascii="Arial" w:hAnsi="Arial" w:cs="Arial"/>
              </w:rPr>
              <w:t>stem informasi yang ada di UPPSKH.</w:t>
            </w:r>
          </w:p>
          <w:p w:rsidR="004B4B4C" w:rsidRPr="00585ED0" w:rsidRDefault="004B4B4C" w:rsidP="004B4B4C">
            <w:pPr>
              <w:ind w:left="628"/>
              <w:jc w:val="both"/>
              <w:rPr>
                <w:rFonts w:ascii="Arial" w:hAnsi="Arial" w:cs="Arial"/>
              </w:rPr>
            </w:pPr>
          </w:p>
        </w:tc>
      </w:tr>
    </w:tbl>
    <w:p w:rsidR="00CC32B7" w:rsidRPr="00585ED0" w:rsidRDefault="00CC32B7" w:rsidP="00CC32B7">
      <w:pPr>
        <w:jc w:val="both"/>
        <w:rPr>
          <w:rFonts w:ascii="Arial" w:hAnsi="Arial" w:cs="Arial"/>
          <w:lang w:val="sv-SE"/>
        </w:rPr>
      </w:pPr>
    </w:p>
    <w:p w:rsidR="00105B36" w:rsidRDefault="00105B36">
      <w:pPr>
        <w:rPr>
          <w:rFonts w:ascii="Arial" w:hAnsi="Arial" w:cs="Arial"/>
          <w:lang w:val="sv-SE"/>
        </w:rPr>
      </w:pPr>
      <w:r>
        <w:rPr>
          <w:rFonts w:ascii="Arial" w:hAnsi="Arial" w:cs="Arial"/>
          <w:lang w:val="sv-SE"/>
        </w:rPr>
        <w:br w:type="page"/>
      </w:r>
    </w:p>
    <w:p w:rsidR="00CC32B7" w:rsidRDefault="00CC32B7" w:rsidP="00D14BB4">
      <w:pPr>
        <w:ind w:left="1620" w:hanging="1620"/>
        <w:rPr>
          <w:rFonts w:ascii="Arial" w:hAnsi="Arial" w:cs="Arial"/>
          <w:b/>
          <w:caps/>
          <w:color w:val="000000"/>
          <w:lang w:val="id-ID"/>
        </w:rPr>
      </w:pPr>
      <w:r w:rsidRPr="00585ED0">
        <w:rPr>
          <w:rFonts w:ascii="Arial" w:hAnsi="Arial" w:cs="Arial"/>
          <w:b/>
          <w:caps/>
          <w:color w:val="000000"/>
          <w:lang w:val="sv-SE"/>
        </w:rPr>
        <w:lastRenderedPageBreak/>
        <w:t xml:space="preserve">Standar 7. </w:t>
      </w:r>
      <w:r w:rsidRPr="00585ED0">
        <w:rPr>
          <w:rFonts w:ascii="Arial" w:hAnsi="Arial" w:cs="Arial"/>
          <w:b/>
          <w:caps/>
          <w:color w:val="000000"/>
          <w:lang w:val="sv-SE"/>
        </w:rPr>
        <w:tab/>
        <w:t>Penelitian, PELAYANAN/Pengabdian Kepada Masyarakat, DAN KERJASAMA</w:t>
      </w:r>
    </w:p>
    <w:p w:rsidR="00F76D3C" w:rsidRPr="00F76D3C" w:rsidRDefault="00F76D3C" w:rsidP="00CC32B7">
      <w:pPr>
        <w:ind w:left="1620" w:hanging="1710"/>
        <w:rPr>
          <w:rFonts w:ascii="Arial" w:hAnsi="Arial" w:cs="Arial"/>
          <w:b/>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C32B7" w:rsidRPr="00585ED0" w:rsidTr="00CF5A5D">
        <w:trPr>
          <w:tblHeader/>
        </w:trPr>
        <w:tc>
          <w:tcPr>
            <w:tcW w:w="918"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rsidR="00CC32B7" w:rsidRPr="00585ED0" w:rsidRDefault="00CC32B7" w:rsidP="00CD744D">
            <w:pPr>
              <w:jc w:val="center"/>
              <w:rPr>
                <w:rFonts w:ascii="Arial" w:hAnsi="Arial" w:cs="Arial"/>
                <w:b/>
              </w:rPr>
            </w:pPr>
            <w:r w:rsidRPr="00585ED0">
              <w:rPr>
                <w:rFonts w:ascii="Arial" w:hAnsi="Arial" w:cs="Arial"/>
                <w:b/>
              </w:rPr>
              <w:t>Panduan Pengisian</w:t>
            </w:r>
          </w:p>
        </w:tc>
      </w:tr>
      <w:tr w:rsidR="00CC32B7" w:rsidRPr="00585ED0" w:rsidTr="00CF5A5D">
        <w:tc>
          <w:tcPr>
            <w:tcW w:w="918" w:type="dxa"/>
            <w:tcBorders>
              <w:bottom w:val="nil"/>
            </w:tcBorders>
          </w:tcPr>
          <w:p w:rsidR="00CC32B7" w:rsidRPr="00585ED0" w:rsidRDefault="00CC32B7" w:rsidP="00CD744D">
            <w:pPr>
              <w:jc w:val="center"/>
              <w:rPr>
                <w:rFonts w:ascii="Arial" w:hAnsi="Arial" w:cs="Arial"/>
                <w:lang w:val="id-ID"/>
              </w:rPr>
            </w:pPr>
            <w:r w:rsidRPr="00585ED0">
              <w:rPr>
                <w:rFonts w:ascii="Arial" w:hAnsi="Arial" w:cs="Arial"/>
                <w:lang w:val="id-ID"/>
              </w:rPr>
              <w:t>7.1</w:t>
            </w:r>
          </w:p>
        </w:tc>
        <w:tc>
          <w:tcPr>
            <w:tcW w:w="1209" w:type="dxa"/>
            <w:tcBorders>
              <w:bottom w:val="nil"/>
            </w:tcBorders>
          </w:tcPr>
          <w:p w:rsidR="00CC32B7" w:rsidRPr="00585ED0" w:rsidRDefault="00CC32B7" w:rsidP="00CD744D">
            <w:pPr>
              <w:jc w:val="center"/>
              <w:rPr>
                <w:rFonts w:ascii="Arial" w:hAnsi="Arial" w:cs="Arial"/>
              </w:rPr>
            </w:pPr>
          </w:p>
        </w:tc>
        <w:tc>
          <w:tcPr>
            <w:tcW w:w="6945" w:type="dxa"/>
            <w:tcBorders>
              <w:bottom w:val="nil"/>
            </w:tcBorders>
          </w:tcPr>
          <w:p w:rsidR="00CC32B7" w:rsidRPr="00585ED0" w:rsidRDefault="00CC32B7" w:rsidP="00105B36">
            <w:pPr>
              <w:ind w:left="-13" w:firstLine="13"/>
              <w:jc w:val="both"/>
              <w:rPr>
                <w:rFonts w:ascii="Arial" w:hAnsi="Arial" w:cs="Arial"/>
                <w:lang w:val="id-ID"/>
              </w:rPr>
            </w:pPr>
            <w:proofErr w:type="gramStart"/>
            <w:r w:rsidRPr="00585ED0">
              <w:rPr>
                <w:rFonts w:ascii="Arial" w:hAnsi="Arial" w:cs="Arial"/>
              </w:rPr>
              <w:t>jumlah</w:t>
            </w:r>
            <w:proofErr w:type="gramEnd"/>
            <w:r w:rsidRPr="00585ED0">
              <w:rPr>
                <w:rFonts w:ascii="Arial" w:hAnsi="Arial" w:cs="Arial"/>
              </w:rPr>
              <w:t xml:space="preserve"> dan dana penelitian yang dilakukan masing-masing PS yang ada atau dikelola  UPPSKH dalam menjamin mutu  penelitian. </w:t>
            </w:r>
          </w:p>
        </w:tc>
      </w:tr>
      <w:tr w:rsidR="00CC32B7" w:rsidRPr="00585ED0" w:rsidTr="00CF5A5D">
        <w:tc>
          <w:tcPr>
            <w:tcW w:w="918" w:type="dxa"/>
            <w:tcBorders>
              <w:bottom w:val="nil"/>
            </w:tcBorders>
          </w:tcPr>
          <w:p w:rsidR="00CC32B7" w:rsidRPr="00585ED0" w:rsidRDefault="00CC32B7" w:rsidP="00CD744D">
            <w:pPr>
              <w:jc w:val="center"/>
              <w:rPr>
                <w:rFonts w:ascii="Arial" w:hAnsi="Arial" w:cs="Arial"/>
                <w:lang w:val="id-ID"/>
              </w:rPr>
            </w:pPr>
            <w:r w:rsidRPr="00585ED0">
              <w:rPr>
                <w:rFonts w:ascii="Arial" w:hAnsi="Arial" w:cs="Arial"/>
                <w:lang w:val="id-ID"/>
              </w:rPr>
              <w:t>7.1.1</w:t>
            </w:r>
          </w:p>
        </w:tc>
        <w:tc>
          <w:tcPr>
            <w:tcW w:w="1209" w:type="dxa"/>
            <w:tcBorders>
              <w:bottom w:val="nil"/>
            </w:tcBorders>
          </w:tcPr>
          <w:p w:rsidR="00CC32B7" w:rsidRPr="00585ED0" w:rsidRDefault="00CC32B7" w:rsidP="00CD744D">
            <w:pPr>
              <w:jc w:val="center"/>
              <w:rPr>
                <w:rFonts w:ascii="Arial" w:hAnsi="Arial" w:cs="Arial"/>
              </w:rPr>
            </w:pPr>
            <w:r w:rsidRPr="00585ED0">
              <w:rPr>
                <w:rFonts w:ascii="Arial" w:hAnsi="Arial" w:cs="Arial"/>
              </w:rPr>
              <w:t>(2)-(4)</w:t>
            </w:r>
          </w:p>
        </w:tc>
        <w:tc>
          <w:tcPr>
            <w:tcW w:w="6945" w:type="dxa"/>
            <w:tcBorders>
              <w:bottom w:val="nil"/>
            </w:tcBorders>
          </w:tcPr>
          <w:p w:rsidR="00CC32B7" w:rsidRDefault="00CC32B7" w:rsidP="00051E9E">
            <w:pPr>
              <w:ind w:left="-13" w:firstLine="13"/>
              <w:rPr>
                <w:rFonts w:ascii="Arial" w:hAnsi="Arial" w:cs="Arial"/>
                <w:lang w:val="id-ID"/>
              </w:rPr>
            </w:pPr>
            <w:r w:rsidRPr="00585ED0">
              <w:rPr>
                <w:rFonts w:ascii="Arial" w:hAnsi="Arial" w:cs="Arial"/>
              </w:rPr>
              <w:t>Tulislah jumlah dana penelitian yang dilakukan masing-masing PS di lingkungan UPPSKH tiga tahun terakhir</w:t>
            </w:r>
            <w:r w:rsidR="00176F98">
              <w:rPr>
                <w:rFonts w:ascii="Arial" w:hAnsi="Arial" w:cs="Arial"/>
                <w:lang w:val="id-ID"/>
              </w:rPr>
              <w:t xml:space="preserve"> pada tabel</w:t>
            </w:r>
            <w:r w:rsidR="00176F98" w:rsidRPr="00585ED0">
              <w:rPr>
                <w:rFonts w:ascii="Arial" w:hAnsi="Arial" w:cs="Arial"/>
                <w:lang w:val="id-ID"/>
              </w:rPr>
              <w:t xml:space="preserve"> yang telah </w:t>
            </w:r>
            <w:proofErr w:type="gramStart"/>
            <w:r w:rsidR="00176F98" w:rsidRPr="00585ED0">
              <w:rPr>
                <w:rFonts w:ascii="Arial" w:hAnsi="Arial" w:cs="Arial"/>
                <w:lang w:val="id-ID"/>
              </w:rPr>
              <w:t>disediakan</w:t>
            </w:r>
            <w:r w:rsidRPr="00585ED0">
              <w:rPr>
                <w:rFonts w:ascii="Arial" w:hAnsi="Arial" w:cs="Arial"/>
              </w:rPr>
              <w:t xml:space="preserve"> </w:t>
            </w:r>
            <w:r w:rsidR="00105B36">
              <w:rPr>
                <w:rFonts w:ascii="Arial" w:hAnsi="Arial" w:cs="Arial"/>
                <w:lang w:val="id-ID"/>
              </w:rPr>
              <w:t>.</w:t>
            </w:r>
            <w:proofErr w:type="gramEnd"/>
          </w:p>
          <w:p w:rsidR="00105B36" w:rsidRDefault="00105B36" w:rsidP="00051E9E">
            <w:pPr>
              <w:ind w:left="-13" w:firstLine="13"/>
              <w:rPr>
                <w:rFonts w:ascii="Arial" w:hAnsi="Arial" w:cs="Arial"/>
                <w:lang w:val="id-ID"/>
              </w:rPr>
            </w:pPr>
          </w:p>
          <w:p w:rsidR="00105B36" w:rsidRPr="00585ED0" w:rsidRDefault="00105B36" w:rsidP="00051E9E">
            <w:pPr>
              <w:ind w:left="-13" w:firstLine="13"/>
              <w:rPr>
                <w:rFonts w:ascii="Arial" w:hAnsi="Arial" w:cs="Arial"/>
              </w:rPr>
            </w:pPr>
            <w:r>
              <w:rPr>
                <w:rFonts w:ascii="Arial" w:hAnsi="Arial" w:cs="Arial"/>
                <w:lang w:val="id-ID"/>
              </w:rPr>
              <w:t>Tulisakan pada:</w:t>
            </w:r>
          </w:p>
          <w:p w:rsidR="00CC32B7" w:rsidRPr="00585ED0" w:rsidRDefault="00105B36" w:rsidP="006D2F49">
            <w:pPr>
              <w:numPr>
                <w:ilvl w:val="0"/>
                <w:numId w:val="22"/>
              </w:numPr>
              <w:tabs>
                <w:tab w:val="clear" w:pos="720"/>
                <w:tab w:val="num" w:pos="0"/>
              </w:tabs>
              <w:ind w:left="342"/>
              <w:rPr>
                <w:rFonts w:ascii="Arial" w:hAnsi="Arial" w:cs="Arial"/>
              </w:rPr>
            </w:pPr>
            <w:r>
              <w:rPr>
                <w:rFonts w:ascii="Arial" w:hAnsi="Arial" w:cs="Arial"/>
              </w:rPr>
              <w:t>kolom (2)</w:t>
            </w:r>
            <w:r>
              <w:rPr>
                <w:rFonts w:ascii="Arial" w:hAnsi="Arial" w:cs="Arial"/>
                <w:lang w:val="id-ID"/>
              </w:rPr>
              <w:t xml:space="preserve">, </w:t>
            </w:r>
            <w:r>
              <w:rPr>
                <w:rFonts w:ascii="Arial" w:hAnsi="Arial" w:cs="Arial"/>
              </w:rPr>
              <w:t xml:space="preserve"> nama program studi</w:t>
            </w:r>
            <w:r>
              <w:rPr>
                <w:rFonts w:ascii="Arial" w:hAnsi="Arial" w:cs="Arial"/>
                <w:lang w:val="id-ID"/>
              </w:rPr>
              <w:t>;</w:t>
            </w:r>
          </w:p>
          <w:p w:rsidR="00CC32B7" w:rsidRPr="00585ED0" w:rsidRDefault="00105B36" w:rsidP="006D2F49">
            <w:pPr>
              <w:numPr>
                <w:ilvl w:val="0"/>
                <w:numId w:val="22"/>
              </w:numPr>
              <w:tabs>
                <w:tab w:val="clear" w:pos="720"/>
                <w:tab w:val="num" w:pos="0"/>
              </w:tabs>
              <w:ind w:left="342"/>
              <w:rPr>
                <w:rFonts w:ascii="Arial" w:hAnsi="Arial" w:cs="Arial"/>
                <w:lang w:val="nb-NO"/>
              </w:rPr>
            </w:pPr>
            <w:r>
              <w:rPr>
                <w:rFonts w:ascii="Arial" w:hAnsi="Arial" w:cs="Arial"/>
                <w:lang w:val="nb-NO"/>
              </w:rPr>
              <w:t>kolom (3)</w:t>
            </w:r>
            <w:r>
              <w:rPr>
                <w:rFonts w:ascii="Arial" w:hAnsi="Arial" w:cs="Arial"/>
                <w:lang w:val="id-ID"/>
              </w:rPr>
              <w:t xml:space="preserve">, jumlah </w:t>
            </w:r>
            <w:r>
              <w:rPr>
                <w:rFonts w:ascii="Arial" w:hAnsi="Arial" w:cs="Arial"/>
                <w:lang w:val="nb-NO"/>
              </w:rPr>
              <w:t>judul penelitian</w:t>
            </w:r>
            <w:r>
              <w:rPr>
                <w:rFonts w:ascii="Arial" w:hAnsi="Arial" w:cs="Arial"/>
                <w:lang w:val="id-ID"/>
              </w:rPr>
              <w:t>;</w:t>
            </w:r>
          </w:p>
          <w:p w:rsidR="00CC32B7" w:rsidRPr="00105B36" w:rsidRDefault="00105B36" w:rsidP="006D2F49">
            <w:pPr>
              <w:numPr>
                <w:ilvl w:val="0"/>
                <w:numId w:val="22"/>
              </w:numPr>
              <w:tabs>
                <w:tab w:val="clear" w:pos="720"/>
                <w:tab w:val="num" w:pos="0"/>
              </w:tabs>
              <w:ind w:left="342"/>
              <w:rPr>
                <w:rFonts w:ascii="Arial" w:hAnsi="Arial" w:cs="Arial"/>
                <w:lang w:val="nb-NO"/>
              </w:rPr>
            </w:pPr>
            <w:r>
              <w:rPr>
                <w:rFonts w:ascii="Arial" w:hAnsi="Arial" w:cs="Arial"/>
                <w:lang w:val="nb-NO"/>
              </w:rPr>
              <w:t>kolom (4)</w:t>
            </w:r>
            <w:r>
              <w:rPr>
                <w:rFonts w:ascii="Arial" w:hAnsi="Arial" w:cs="Arial"/>
                <w:lang w:val="id-ID"/>
              </w:rPr>
              <w:t xml:space="preserve">,jumlah dana </w:t>
            </w:r>
            <w:r w:rsidR="00CC32B7" w:rsidRPr="00585ED0">
              <w:rPr>
                <w:rFonts w:ascii="Arial" w:hAnsi="Arial" w:cs="Arial"/>
                <w:lang w:val="nb-NO"/>
              </w:rPr>
              <w:t>penelitian</w:t>
            </w:r>
            <w:r>
              <w:rPr>
                <w:rFonts w:ascii="Arial" w:hAnsi="Arial" w:cs="Arial"/>
                <w:lang w:val="id-ID"/>
              </w:rPr>
              <w:t>.</w:t>
            </w:r>
          </w:p>
          <w:p w:rsidR="00105B36" w:rsidRPr="00105B36" w:rsidRDefault="00105B36" w:rsidP="006D2F49">
            <w:pPr>
              <w:numPr>
                <w:ilvl w:val="0"/>
                <w:numId w:val="22"/>
              </w:numPr>
              <w:tabs>
                <w:tab w:val="clear" w:pos="720"/>
                <w:tab w:val="num" w:pos="0"/>
              </w:tabs>
              <w:ind w:left="342"/>
              <w:rPr>
                <w:rFonts w:ascii="Arial" w:hAnsi="Arial" w:cs="Arial"/>
                <w:lang w:val="nb-NO"/>
              </w:rPr>
            </w:pPr>
            <w:r>
              <w:rPr>
                <w:rFonts w:ascii="Arial" w:hAnsi="Arial" w:cs="Arial"/>
                <w:lang w:val="id-ID"/>
              </w:rPr>
              <w:t xml:space="preserve">baris terakhir kolom (3), total jumlah </w:t>
            </w:r>
            <w:r>
              <w:rPr>
                <w:rFonts w:ascii="Arial" w:hAnsi="Arial" w:cs="Arial"/>
                <w:lang w:val="nb-NO"/>
              </w:rPr>
              <w:t>judul penelitian</w:t>
            </w:r>
            <w:r>
              <w:rPr>
                <w:rFonts w:ascii="Arial" w:hAnsi="Arial" w:cs="Arial"/>
                <w:lang w:val="id-ID"/>
              </w:rPr>
              <w:t>;</w:t>
            </w:r>
          </w:p>
          <w:p w:rsidR="00105B36" w:rsidRPr="00297981" w:rsidRDefault="00105B36" w:rsidP="006D2F49">
            <w:pPr>
              <w:numPr>
                <w:ilvl w:val="0"/>
                <w:numId w:val="22"/>
              </w:numPr>
              <w:tabs>
                <w:tab w:val="clear" w:pos="720"/>
                <w:tab w:val="num" w:pos="0"/>
              </w:tabs>
              <w:ind w:left="342"/>
              <w:rPr>
                <w:rFonts w:ascii="Arial" w:hAnsi="Arial" w:cs="Arial"/>
                <w:lang w:val="nb-NO"/>
              </w:rPr>
            </w:pPr>
            <w:r>
              <w:rPr>
                <w:rFonts w:ascii="Arial" w:hAnsi="Arial" w:cs="Arial"/>
                <w:lang w:val="id-ID"/>
              </w:rPr>
              <w:t>baris terakhir kolom (4), total jumlah dana penelitian.</w:t>
            </w:r>
          </w:p>
          <w:p w:rsidR="00CC32B7" w:rsidRPr="00585ED0" w:rsidRDefault="00CC32B7" w:rsidP="00051E9E">
            <w:pPr>
              <w:rPr>
                <w:rFonts w:ascii="Arial" w:hAnsi="Arial" w:cs="Arial"/>
                <w:lang w:val="nb-NO"/>
              </w:rPr>
            </w:pPr>
          </w:p>
          <w:p w:rsidR="00176F98" w:rsidRDefault="00CC32B7" w:rsidP="00105B36">
            <w:pPr>
              <w:jc w:val="both"/>
              <w:rPr>
                <w:rFonts w:ascii="Arial" w:hAnsi="Arial" w:cs="Arial"/>
                <w:lang w:val="id-ID"/>
              </w:rPr>
            </w:pPr>
            <w:r w:rsidRPr="00585ED0">
              <w:rPr>
                <w:rFonts w:ascii="Arial" w:hAnsi="Arial" w:cs="Arial"/>
                <w:lang w:val="nb-NO"/>
              </w:rPr>
              <w:t xml:space="preserve">Catatan: </w:t>
            </w:r>
          </w:p>
          <w:p w:rsidR="00CC32B7" w:rsidRPr="00585ED0" w:rsidRDefault="00176F98" w:rsidP="00105B36">
            <w:pPr>
              <w:jc w:val="both"/>
              <w:rPr>
                <w:rFonts w:ascii="Arial" w:hAnsi="Arial" w:cs="Arial"/>
                <w:lang w:val="nb-NO"/>
              </w:rPr>
            </w:pPr>
            <w:r>
              <w:rPr>
                <w:rFonts w:ascii="Arial" w:hAnsi="Arial" w:cs="Arial"/>
                <w:lang w:val="id-ID"/>
              </w:rPr>
              <w:t>K</w:t>
            </w:r>
            <w:r w:rsidR="00CC32B7" w:rsidRPr="00585ED0">
              <w:rPr>
                <w:rFonts w:ascii="Arial" w:hAnsi="Arial" w:cs="Arial"/>
                <w:lang w:val="nb-NO"/>
              </w:rPr>
              <w:t>egiatan yang dilakukan bersama oleh dua PS atau lebih sebaiknya dicatat sebagai kegiatan PS yang relevansinya paling dekat.</w:t>
            </w:r>
          </w:p>
        </w:tc>
      </w:tr>
      <w:tr w:rsidR="00105B36" w:rsidRPr="00585ED0" w:rsidTr="00CF5A5D">
        <w:tc>
          <w:tcPr>
            <w:tcW w:w="918" w:type="dxa"/>
            <w:tcBorders>
              <w:bottom w:val="nil"/>
            </w:tcBorders>
          </w:tcPr>
          <w:p w:rsidR="00105B36" w:rsidRPr="00585ED0" w:rsidRDefault="00105B36" w:rsidP="00CD744D">
            <w:pPr>
              <w:jc w:val="center"/>
              <w:rPr>
                <w:rFonts w:ascii="Arial" w:hAnsi="Arial" w:cs="Arial"/>
                <w:lang w:val="id-ID"/>
              </w:rPr>
            </w:pPr>
            <w:r>
              <w:rPr>
                <w:rFonts w:ascii="Arial" w:hAnsi="Arial" w:cs="Arial"/>
                <w:lang w:val="id-ID"/>
              </w:rPr>
              <w:t>7.1.2</w:t>
            </w:r>
          </w:p>
        </w:tc>
        <w:tc>
          <w:tcPr>
            <w:tcW w:w="1209" w:type="dxa"/>
            <w:tcBorders>
              <w:bottom w:val="nil"/>
            </w:tcBorders>
          </w:tcPr>
          <w:p w:rsidR="00105B36" w:rsidRPr="00105B36" w:rsidRDefault="00105B36" w:rsidP="00CD744D">
            <w:pPr>
              <w:jc w:val="center"/>
              <w:rPr>
                <w:rFonts w:ascii="Arial" w:hAnsi="Arial" w:cs="Arial"/>
                <w:lang w:val="id-ID"/>
              </w:rPr>
            </w:pPr>
            <w:r>
              <w:rPr>
                <w:rFonts w:ascii="Arial" w:hAnsi="Arial" w:cs="Arial"/>
                <w:lang w:val="id-ID"/>
              </w:rPr>
              <w:t>(1)-(9)</w:t>
            </w:r>
          </w:p>
        </w:tc>
        <w:tc>
          <w:tcPr>
            <w:tcW w:w="6945" w:type="dxa"/>
            <w:tcBorders>
              <w:bottom w:val="nil"/>
            </w:tcBorders>
          </w:tcPr>
          <w:p w:rsidR="00105B36" w:rsidRPr="00A039BA" w:rsidRDefault="00105B36" w:rsidP="00176F98">
            <w:pPr>
              <w:ind w:left="-13" w:firstLine="13"/>
              <w:jc w:val="both"/>
              <w:rPr>
                <w:rFonts w:ascii="Arial" w:hAnsi="Arial" w:cs="Arial"/>
                <w:lang w:val="id-ID"/>
              </w:rPr>
            </w:pPr>
            <w:r w:rsidRPr="00A039BA">
              <w:rPr>
                <w:rFonts w:ascii="Arial" w:hAnsi="Arial" w:cs="Arial"/>
                <w:lang w:val="id-ID"/>
              </w:rPr>
              <w:t>Tuliskan jumlah artikel ilmiah/karya ilmiah/buku yang dihasilkan selama tiga tahun terakhir oleh dosen tetap UPPSKH</w:t>
            </w:r>
            <w:r w:rsidR="00176F98">
              <w:rPr>
                <w:rFonts w:ascii="Arial" w:hAnsi="Arial" w:cs="Arial"/>
                <w:lang w:val="id-ID"/>
              </w:rPr>
              <w:t xml:space="preserve"> pada tabel </w:t>
            </w:r>
            <w:r w:rsidR="00176F98" w:rsidRPr="00585ED0">
              <w:rPr>
                <w:rFonts w:ascii="Arial" w:hAnsi="Arial" w:cs="Arial"/>
                <w:lang w:val="id-ID"/>
              </w:rPr>
              <w:t xml:space="preserve"> yang telah disediakan</w:t>
            </w:r>
            <w:r w:rsidRPr="00A039BA">
              <w:rPr>
                <w:rFonts w:ascii="Arial" w:hAnsi="Arial" w:cs="Arial"/>
                <w:lang w:val="id-ID"/>
              </w:rPr>
              <w:t>.</w:t>
            </w:r>
          </w:p>
          <w:p w:rsidR="00105B36" w:rsidRPr="00A039BA" w:rsidRDefault="00105B36" w:rsidP="00176F98">
            <w:pPr>
              <w:ind w:left="-13" w:firstLine="13"/>
              <w:jc w:val="both"/>
              <w:rPr>
                <w:rFonts w:ascii="Arial" w:hAnsi="Arial" w:cs="Arial"/>
                <w:lang w:val="id-ID"/>
              </w:rPr>
            </w:pPr>
          </w:p>
          <w:p w:rsidR="00105B36" w:rsidRPr="00A039BA" w:rsidRDefault="00105B36" w:rsidP="00A039BA">
            <w:pPr>
              <w:rPr>
                <w:rFonts w:ascii="Arial" w:hAnsi="Arial" w:cs="Arial"/>
                <w:lang w:val="id-ID"/>
              </w:rPr>
            </w:pPr>
            <w:r w:rsidRPr="00A039BA">
              <w:rPr>
                <w:rFonts w:ascii="Arial" w:hAnsi="Arial" w:cs="Arial"/>
                <w:lang w:val="id-ID"/>
              </w:rPr>
              <w:t>Tuliskan pada:</w:t>
            </w:r>
          </w:p>
          <w:p w:rsidR="00A039BA" w:rsidRPr="00A039BA" w:rsidRDefault="00A039BA" w:rsidP="00A039BA">
            <w:pPr>
              <w:pStyle w:val="ListParagraph"/>
              <w:numPr>
                <w:ilvl w:val="0"/>
                <w:numId w:val="87"/>
              </w:numPr>
              <w:ind w:left="317" w:hanging="284"/>
              <w:rPr>
                <w:rFonts w:ascii="Arial" w:hAnsi="Arial" w:cs="Arial"/>
                <w:lang w:val="id-ID"/>
              </w:rPr>
            </w:pPr>
            <w:r w:rsidRPr="00A039BA">
              <w:rPr>
                <w:rFonts w:ascii="Arial" w:hAnsi="Arial" w:cs="Arial"/>
                <w:lang w:val="id-ID"/>
              </w:rPr>
              <w:t>kolom (1), nomor urut;</w:t>
            </w:r>
          </w:p>
          <w:p w:rsidR="00A039BA" w:rsidRPr="00A039BA" w:rsidRDefault="00A039BA" w:rsidP="00A039BA">
            <w:pPr>
              <w:pStyle w:val="ListParagraph"/>
              <w:numPr>
                <w:ilvl w:val="0"/>
                <w:numId w:val="87"/>
              </w:numPr>
              <w:ind w:left="317" w:hanging="284"/>
              <w:rPr>
                <w:rFonts w:ascii="Arial" w:hAnsi="Arial" w:cs="Arial"/>
              </w:rPr>
            </w:pPr>
            <w:r w:rsidRPr="00A039BA">
              <w:rPr>
                <w:rFonts w:ascii="Arial" w:hAnsi="Arial" w:cs="Arial"/>
                <w:lang w:val="id-ID"/>
              </w:rPr>
              <w:t>kolom (2), nama program studi;</w:t>
            </w:r>
          </w:p>
          <w:p w:rsidR="00A039BA" w:rsidRPr="00A039BA" w:rsidRDefault="00A039BA" w:rsidP="00A039BA">
            <w:pPr>
              <w:pStyle w:val="ListParagraph"/>
              <w:numPr>
                <w:ilvl w:val="0"/>
                <w:numId w:val="87"/>
              </w:numPr>
              <w:ind w:left="317" w:hanging="284"/>
              <w:rPr>
                <w:rFonts w:ascii="Arial" w:hAnsi="Arial" w:cs="Arial"/>
              </w:rPr>
            </w:pPr>
            <w:r w:rsidRPr="00A039BA">
              <w:rPr>
                <w:rFonts w:ascii="Arial" w:hAnsi="Arial" w:cs="Arial"/>
                <w:lang w:val="id-ID"/>
              </w:rPr>
              <w:t>kolom (3), jumlah  jurnal ilmiah tidak terakreditasi;</w:t>
            </w:r>
          </w:p>
          <w:p w:rsidR="00A039BA" w:rsidRPr="00A039BA" w:rsidRDefault="00A039BA" w:rsidP="00A039BA">
            <w:pPr>
              <w:pStyle w:val="ListParagraph"/>
              <w:numPr>
                <w:ilvl w:val="0"/>
                <w:numId w:val="87"/>
              </w:numPr>
              <w:ind w:left="317" w:hanging="284"/>
              <w:rPr>
                <w:rFonts w:ascii="Arial" w:hAnsi="Arial" w:cs="Arial"/>
              </w:rPr>
            </w:pPr>
            <w:r>
              <w:rPr>
                <w:rFonts w:ascii="Arial" w:hAnsi="Arial" w:cs="Arial"/>
                <w:lang w:val="id-ID"/>
              </w:rPr>
              <w:t>kolom (4), jumlah prosiding nasional;</w:t>
            </w:r>
          </w:p>
          <w:p w:rsidR="00A039BA" w:rsidRPr="00A039BA" w:rsidRDefault="00A039BA" w:rsidP="00A039BA">
            <w:pPr>
              <w:pStyle w:val="ListParagraph"/>
              <w:numPr>
                <w:ilvl w:val="0"/>
                <w:numId w:val="87"/>
              </w:numPr>
              <w:ind w:left="317" w:hanging="284"/>
              <w:rPr>
                <w:rFonts w:ascii="Arial" w:hAnsi="Arial" w:cs="Arial"/>
              </w:rPr>
            </w:pPr>
            <w:r>
              <w:rPr>
                <w:rFonts w:ascii="Arial" w:hAnsi="Arial" w:cs="Arial"/>
                <w:lang w:val="id-ID"/>
              </w:rPr>
              <w:t>kolom (5),jumlah jurnal ilmiah terakreditasi DIKTI;</w:t>
            </w:r>
          </w:p>
          <w:p w:rsidR="00A039BA" w:rsidRPr="00A039BA" w:rsidRDefault="00A039BA" w:rsidP="00A039BA">
            <w:pPr>
              <w:pStyle w:val="ListParagraph"/>
              <w:numPr>
                <w:ilvl w:val="0"/>
                <w:numId w:val="87"/>
              </w:numPr>
              <w:ind w:left="317" w:hanging="284"/>
              <w:rPr>
                <w:rFonts w:ascii="Arial" w:hAnsi="Arial" w:cs="Arial"/>
              </w:rPr>
            </w:pPr>
            <w:r>
              <w:rPr>
                <w:rFonts w:ascii="Arial" w:hAnsi="Arial" w:cs="Arial"/>
                <w:lang w:val="id-ID"/>
              </w:rPr>
              <w:t>kolom (6), jumlah prosiding internasional;</w:t>
            </w:r>
          </w:p>
          <w:p w:rsidR="00A039BA" w:rsidRPr="00A039BA" w:rsidRDefault="00A039BA" w:rsidP="00A039BA">
            <w:pPr>
              <w:pStyle w:val="ListParagraph"/>
              <w:numPr>
                <w:ilvl w:val="0"/>
                <w:numId w:val="87"/>
              </w:numPr>
              <w:ind w:left="317" w:hanging="284"/>
              <w:rPr>
                <w:rFonts w:ascii="Arial" w:hAnsi="Arial" w:cs="Arial"/>
              </w:rPr>
            </w:pPr>
            <w:r>
              <w:rPr>
                <w:rFonts w:ascii="Arial" w:hAnsi="Arial" w:cs="Arial"/>
                <w:lang w:val="id-ID"/>
              </w:rPr>
              <w:t>kolom (7), jumlah buku tingkat nasional;</w:t>
            </w:r>
          </w:p>
          <w:p w:rsidR="00A039BA" w:rsidRPr="00A039BA" w:rsidRDefault="00A039BA" w:rsidP="00A039BA">
            <w:pPr>
              <w:pStyle w:val="ListParagraph"/>
              <w:numPr>
                <w:ilvl w:val="0"/>
                <w:numId w:val="87"/>
              </w:numPr>
              <w:ind w:left="317" w:hanging="284"/>
              <w:rPr>
                <w:rFonts w:ascii="Arial" w:hAnsi="Arial" w:cs="Arial"/>
              </w:rPr>
            </w:pPr>
            <w:r>
              <w:rPr>
                <w:rFonts w:ascii="Arial" w:hAnsi="Arial" w:cs="Arial"/>
                <w:lang w:val="id-ID"/>
              </w:rPr>
              <w:t>kolom (8), jumlah jurnah ilmiah internasional;</w:t>
            </w:r>
          </w:p>
          <w:p w:rsidR="00A039BA" w:rsidRPr="00A039BA" w:rsidRDefault="00A039BA" w:rsidP="00A039BA">
            <w:pPr>
              <w:pStyle w:val="ListParagraph"/>
              <w:numPr>
                <w:ilvl w:val="0"/>
                <w:numId w:val="87"/>
              </w:numPr>
              <w:ind w:left="317" w:hanging="284"/>
              <w:rPr>
                <w:rFonts w:ascii="Arial" w:hAnsi="Arial" w:cs="Arial"/>
              </w:rPr>
            </w:pPr>
            <w:r>
              <w:rPr>
                <w:rFonts w:ascii="Arial" w:hAnsi="Arial" w:cs="Arial"/>
                <w:lang w:val="id-ID"/>
              </w:rPr>
              <w:t>kolom (9), jumlah buku tingkat internasional.</w:t>
            </w:r>
          </w:p>
        </w:tc>
      </w:tr>
      <w:tr w:rsidR="00CC32B7" w:rsidRPr="00585ED0" w:rsidTr="00CF5A5D">
        <w:tc>
          <w:tcPr>
            <w:tcW w:w="918" w:type="dxa"/>
            <w:tcBorders>
              <w:bottom w:val="nil"/>
            </w:tcBorders>
          </w:tcPr>
          <w:p w:rsidR="00CC32B7" w:rsidRPr="00585ED0" w:rsidRDefault="00CC32B7" w:rsidP="00CD744D">
            <w:pPr>
              <w:jc w:val="center"/>
              <w:rPr>
                <w:rFonts w:ascii="Arial" w:hAnsi="Arial" w:cs="Arial"/>
                <w:lang w:val="id-ID"/>
              </w:rPr>
            </w:pPr>
            <w:r w:rsidRPr="00585ED0">
              <w:rPr>
                <w:rFonts w:ascii="Arial" w:hAnsi="Arial" w:cs="Arial"/>
                <w:lang w:val="id-ID"/>
              </w:rPr>
              <w:t>7.1.</w:t>
            </w:r>
            <w:r w:rsidR="00105B36">
              <w:rPr>
                <w:rFonts w:ascii="Arial" w:hAnsi="Arial" w:cs="Arial"/>
                <w:lang w:val="id-ID"/>
              </w:rPr>
              <w:t>3</w:t>
            </w:r>
          </w:p>
        </w:tc>
        <w:tc>
          <w:tcPr>
            <w:tcW w:w="1209" w:type="dxa"/>
            <w:tcBorders>
              <w:bottom w:val="nil"/>
            </w:tcBorders>
          </w:tcPr>
          <w:p w:rsidR="00CC32B7" w:rsidRPr="00585ED0" w:rsidRDefault="00CC32B7" w:rsidP="00CD744D">
            <w:pPr>
              <w:jc w:val="center"/>
              <w:rPr>
                <w:rFonts w:ascii="Arial" w:hAnsi="Arial" w:cs="Arial"/>
              </w:rPr>
            </w:pPr>
          </w:p>
        </w:tc>
        <w:tc>
          <w:tcPr>
            <w:tcW w:w="6945" w:type="dxa"/>
            <w:tcBorders>
              <w:bottom w:val="nil"/>
            </w:tcBorders>
          </w:tcPr>
          <w:p w:rsidR="00CC32B7" w:rsidRPr="00585ED0" w:rsidRDefault="00CC32B7" w:rsidP="00A039BA">
            <w:pPr>
              <w:ind w:left="-13" w:firstLine="13"/>
              <w:jc w:val="both"/>
              <w:rPr>
                <w:rFonts w:ascii="Arial" w:hAnsi="Arial" w:cs="Arial"/>
                <w:lang w:val="id-ID"/>
              </w:rPr>
            </w:pPr>
            <w:r w:rsidRPr="00585ED0">
              <w:rPr>
                <w:rFonts w:ascii="Arial" w:hAnsi="Arial" w:cs="Arial"/>
              </w:rPr>
              <w:t>Uraikan pandangan pimpinan UPPSKH</w:t>
            </w:r>
            <w:r w:rsidR="00176F98">
              <w:rPr>
                <w:rFonts w:ascii="Arial" w:hAnsi="Arial" w:cs="Arial"/>
                <w:lang w:val="id-ID"/>
              </w:rPr>
              <w:t xml:space="preserve"> pada tempat</w:t>
            </w:r>
            <w:r w:rsidR="00176F98" w:rsidRPr="00585ED0">
              <w:rPr>
                <w:rFonts w:ascii="Arial" w:hAnsi="Arial" w:cs="Arial"/>
                <w:lang w:val="id-ID"/>
              </w:rPr>
              <w:t xml:space="preserve"> yang telah disediakan</w:t>
            </w:r>
            <w:r w:rsidRPr="00585ED0">
              <w:rPr>
                <w:rFonts w:ascii="Arial" w:hAnsi="Arial" w:cs="Arial"/>
              </w:rPr>
              <w:t xml:space="preserve"> tentang data pada butir 7.1.1 dalam perspektif kesesuaian dengan visi,</w:t>
            </w:r>
            <w:r w:rsidR="00A039BA">
              <w:rPr>
                <w:rFonts w:ascii="Arial" w:hAnsi="Arial" w:cs="Arial"/>
                <w:lang w:val="id-ID"/>
              </w:rPr>
              <w:t xml:space="preserve"> </w:t>
            </w:r>
            <w:r w:rsidRPr="00585ED0">
              <w:rPr>
                <w:rFonts w:ascii="Arial" w:hAnsi="Arial" w:cs="Arial"/>
              </w:rPr>
              <w:t>misi, kecukupan, kewajaran, upaya pengembangan dan peningkatan mutu. Uraikan pula kendala-kendala yang dihadapi.</w:t>
            </w:r>
          </w:p>
        </w:tc>
      </w:tr>
      <w:tr w:rsidR="00CC32B7" w:rsidRPr="00585ED0" w:rsidTr="00CF5A5D">
        <w:tc>
          <w:tcPr>
            <w:tcW w:w="918" w:type="dxa"/>
            <w:tcBorders>
              <w:bottom w:val="nil"/>
            </w:tcBorders>
          </w:tcPr>
          <w:p w:rsidR="00CC32B7" w:rsidRPr="00585ED0" w:rsidRDefault="00CC32B7" w:rsidP="00CD744D">
            <w:pPr>
              <w:jc w:val="center"/>
              <w:rPr>
                <w:rFonts w:ascii="Arial" w:hAnsi="Arial" w:cs="Arial"/>
                <w:lang w:val="id-ID"/>
              </w:rPr>
            </w:pPr>
            <w:r w:rsidRPr="00585ED0">
              <w:rPr>
                <w:rFonts w:ascii="Arial" w:hAnsi="Arial" w:cs="Arial"/>
                <w:lang w:val="id-ID"/>
              </w:rPr>
              <w:t>7.2</w:t>
            </w:r>
          </w:p>
        </w:tc>
        <w:tc>
          <w:tcPr>
            <w:tcW w:w="1209" w:type="dxa"/>
            <w:tcBorders>
              <w:bottom w:val="nil"/>
            </w:tcBorders>
          </w:tcPr>
          <w:p w:rsidR="00CC32B7" w:rsidRPr="00585ED0" w:rsidRDefault="00CC32B7" w:rsidP="00CD744D">
            <w:pPr>
              <w:jc w:val="center"/>
              <w:rPr>
                <w:rFonts w:ascii="Arial" w:hAnsi="Arial" w:cs="Arial"/>
              </w:rPr>
            </w:pPr>
          </w:p>
        </w:tc>
        <w:tc>
          <w:tcPr>
            <w:tcW w:w="6945" w:type="dxa"/>
            <w:tcBorders>
              <w:bottom w:val="nil"/>
            </w:tcBorders>
          </w:tcPr>
          <w:p w:rsidR="00A039BA" w:rsidRDefault="00A039BA" w:rsidP="00A039BA">
            <w:pPr>
              <w:ind w:left="426" w:hanging="426"/>
              <w:jc w:val="both"/>
              <w:rPr>
                <w:rFonts w:ascii="Arial" w:hAnsi="Arial" w:cs="Arial"/>
                <w:lang w:val="id-ID"/>
              </w:rPr>
            </w:pPr>
            <w:r w:rsidRPr="00A039BA">
              <w:rPr>
                <w:rFonts w:ascii="Arial" w:hAnsi="Arial" w:cs="Arial"/>
              </w:rPr>
              <w:t>Pelayanan/</w:t>
            </w:r>
            <w:r w:rsidRPr="00A039BA">
              <w:rPr>
                <w:rFonts w:ascii="Arial" w:hAnsi="Arial" w:cs="Arial"/>
                <w:lang w:val="id-ID"/>
              </w:rPr>
              <w:t>P</w:t>
            </w:r>
            <w:r w:rsidRPr="00A039BA">
              <w:rPr>
                <w:rFonts w:ascii="Arial" w:hAnsi="Arial" w:cs="Arial"/>
              </w:rPr>
              <w:t>engabdian kepada Masyarakat</w:t>
            </w:r>
          </w:p>
          <w:p w:rsidR="00A039BA" w:rsidRPr="00A039BA" w:rsidRDefault="00A039BA" w:rsidP="00A039BA">
            <w:pPr>
              <w:ind w:left="426" w:hanging="426"/>
              <w:jc w:val="both"/>
              <w:rPr>
                <w:rFonts w:ascii="Arial" w:hAnsi="Arial" w:cs="Arial"/>
                <w:lang w:val="id-ID"/>
              </w:rPr>
            </w:pPr>
          </w:p>
          <w:p w:rsidR="00CC32B7" w:rsidRPr="00A039BA" w:rsidRDefault="00A039BA" w:rsidP="00A039BA">
            <w:pPr>
              <w:pStyle w:val="BodyText"/>
              <w:jc w:val="both"/>
              <w:rPr>
                <w:rFonts w:ascii="Arial" w:hAnsi="Arial" w:cs="Arial"/>
              </w:rPr>
            </w:pPr>
            <w:r w:rsidRPr="00A039BA">
              <w:rPr>
                <w:rFonts w:ascii="Arial" w:hAnsi="Arial" w:cs="Arial"/>
              </w:rPr>
              <w:t>Pengabdian kepada masyarakat adalah penerapan bidang ilmu untuk menyelesaikan masalah di masyarakat (termasuk masyarakat industri, pemerintah).</w:t>
            </w:r>
          </w:p>
        </w:tc>
      </w:tr>
      <w:tr w:rsidR="00CC32B7" w:rsidRPr="00585ED0" w:rsidTr="00127408">
        <w:tc>
          <w:tcPr>
            <w:tcW w:w="918" w:type="dxa"/>
            <w:tcBorders>
              <w:bottom w:val="single" w:sz="4" w:space="0" w:color="auto"/>
            </w:tcBorders>
          </w:tcPr>
          <w:p w:rsidR="00CC32B7" w:rsidRPr="00585ED0" w:rsidRDefault="00CC32B7" w:rsidP="00CD744D">
            <w:pPr>
              <w:jc w:val="center"/>
              <w:rPr>
                <w:rFonts w:ascii="Arial" w:hAnsi="Arial" w:cs="Arial"/>
                <w:lang w:val="id-ID"/>
              </w:rPr>
            </w:pPr>
            <w:r w:rsidRPr="00585ED0">
              <w:rPr>
                <w:rFonts w:ascii="Arial" w:hAnsi="Arial" w:cs="Arial"/>
                <w:lang w:val="id-ID"/>
              </w:rPr>
              <w:lastRenderedPageBreak/>
              <w:t>7.2.1</w:t>
            </w:r>
          </w:p>
        </w:tc>
        <w:tc>
          <w:tcPr>
            <w:tcW w:w="1209" w:type="dxa"/>
            <w:tcBorders>
              <w:bottom w:val="single" w:sz="4" w:space="0" w:color="auto"/>
            </w:tcBorders>
          </w:tcPr>
          <w:p w:rsidR="00CC32B7" w:rsidRPr="00585ED0" w:rsidRDefault="001D426B" w:rsidP="00A039BA">
            <w:pPr>
              <w:jc w:val="center"/>
              <w:rPr>
                <w:rFonts w:ascii="Arial" w:hAnsi="Arial" w:cs="Arial"/>
              </w:rPr>
            </w:pPr>
            <w:r>
              <w:rPr>
                <w:rFonts w:ascii="Arial" w:hAnsi="Arial" w:cs="Arial"/>
              </w:rPr>
              <w:t>(</w:t>
            </w:r>
            <w:r w:rsidR="00A039BA">
              <w:rPr>
                <w:rFonts w:ascii="Arial" w:hAnsi="Arial" w:cs="Arial"/>
                <w:lang w:val="id-ID"/>
              </w:rPr>
              <w:t>1</w:t>
            </w:r>
            <w:r>
              <w:rPr>
                <w:rFonts w:ascii="Arial" w:hAnsi="Arial" w:cs="Arial"/>
              </w:rPr>
              <w:t>)</w:t>
            </w:r>
            <w:r w:rsidR="00024175">
              <w:rPr>
                <w:rFonts w:ascii="Arial" w:hAnsi="Arial" w:cs="Arial"/>
              </w:rPr>
              <w:t>-</w:t>
            </w:r>
            <w:r>
              <w:rPr>
                <w:rFonts w:ascii="Arial" w:hAnsi="Arial" w:cs="Arial"/>
              </w:rPr>
              <w:t>(4)</w:t>
            </w:r>
          </w:p>
        </w:tc>
        <w:tc>
          <w:tcPr>
            <w:tcW w:w="6945" w:type="dxa"/>
            <w:tcBorders>
              <w:bottom w:val="single" w:sz="4" w:space="0" w:color="auto"/>
            </w:tcBorders>
          </w:tcPr>
          <w:p w:rsidR="00C33820" w:rsidRDefault="00A039BA" w:rsidP="00A039BA">
            <w:pPr>
              <w:jc w:val="both"/>
              <w:rPr>
                <w:rFonts w:ascii="Arial" w:hAnsi="Arial" w:cs="Arial"/>
                <w:lang w:val="id-ID"/>
              </w:rPr>
            </w:pPr>
            <w:r w:rsidRPr="00A039BA">
              <w:rPr>
                <w:rFonts w:ascii="Arial" w:hAnsi="Arial" w:cs="Arial"/>
                <w:lang w:val="fi-FI"/>
              </w:rPr>
              <w:t>Tuliskan jumlah dan dana kegiatan pengabdian kepada masyarakat yang dilakukan oleh masing-masing program studi di lingkungan UPPSKH dalam tiga tahun terakhi</w:t>
            </w:r>
            <w:r w:rsidR="00410422">
              <w:rPr>
                <w:rFonts w:ascii="Arial" w:hAnsi="Arial" w:cs="Arial"/>
                <w:lang w:val="id-ID"/>
              </w:rPr>
              <w:t>r pada tabel</w:t>
            </w:r>
            <w:r w:rsidR="00410422" w:rsidRPr="00585ED0">
              <w:rPr>
                <w:rFonts w:ascii="Arial" w:hAnsi="Arial" w:cs="Arial"/>
                <w:lang w:val="id-ID"/>
              </w:rPr>
              <w:t xml:space="preserve"> yang telah disediakan</w:t>
            </w:r>
            <w:r>
              <w:rPr>
                <w:rFonts w:ascii="Arial" w:hAnsi="Arial" w:cs="Arial"/>
                <w:lang w:val="id-ID"/>
              </w:rPr>
              <w:t>.</w:t>
            </w:r>
            <w:r w:rsidRPr="00A039BA">
              <w:rPr>
                <w:rFonts w:ascii="Arial" w:hAnsi="Arial" w:cs="Arial"/>
                <w:lang w:val="fi-FI"/>
              </w:rPr>
              <w:t xml:space="preserve"> </w:t>
            </w:r>
          </w:p>
          <w:p w:rsidR="00C33820" w:rsidRDefault="00C33820" w:rsidP="00A039BA">
            <w:pPr>
              <w:jc w:val="both"/>
              <w:rPr>
                <w:rFonts w:ascii="Arial" w:hAnsi="Arial" w:cs="Arial"/>
                <w:lang w:val="id-ID"/>
              </w:rPr>
            </w:pPr>
          </w:p>
          <w:p w:rsidR="00CC32B7" w:rsidRPr="00A039BA" w:rsidRDefault="00CC32B7" w:rsidP="00A039BA">
            <w:pPr>
              <w:jc w:val="both"/>
              <w:rPr>
                <w:rFonts w:ascii="Arial" w:hAnsi="Arial" w:cs="Arial"/>
                <w:lang w:val="id-ID"/>
              </w:rPr>
            </w:pPr>
            <w:r w:rsidRPr="00A039BA">
              <w:rPr>
                <w:rFonts w:ascii="Arial" w:hAnsi="Arial" w:cs="Arial"/>
              </w:rPr>
              <w:t>Tuliskan</w:t>
            </w:r>
            <w:r w:rsidR="00A039BA" w:rsidRPr="00A039BA">
              <w:rPr>
                <w:rFonts w:ascii="Arial" w:hAnsi="Arial" w:cs="Arial"/>
                <w:lang w:val="id-ID"/>
              </w:rPr>
              <w:t xml:space="preserve"> pada:</w:t>
            </w:r>
          </w:p>
          <w:p w:rsidR="00C33820" w:rsidRPr="00C33820" w:rsidRDefault="00C33820" w:rsidP="00410422">
            <w:pPr>
              <w:pStyle w:val="ListParagraph"/>
              <w:numPr>
                <w:ilvl w:val="0"/>
                <w:numId w:val="16"/>
              </w:numPr>
              <w:jc w:val="both"/>
              <w:rPr>
                <w:rFonts w:ascii="Arial" w:hAnsi="Arial" w:cs="Arial"/>
                <w:lang w:val="nb-NO"/>
              </w:rPr>
            </w:pPr>
            <w:r>
              <w:rPr>
                <w:rFonts w:ascii="Arial" w:hAnsi="Arial" w:cs="Arial"/>
                <w:lang w:val="id-ID"/>
              </w:rPr>
              <w:t>kolom (1), nomor urut;</w:t>
            </w:r>
          </w:p>
          <w:p w:rsidR="00CC32B7" w:rsidRPr="00585ED0" w:rsidRDefault="00C33820" w:rsidP="00410422">
            <w:pPr>
              <w:pStyle w:val="ListParagraph"/>
              <w:numPr>
                <w:ilvl w:val="0"/>
                <w:numId w:val="16"/>
              </w:numPr>
              <w:jc w:val="both"/>
              <w:rPr>
                <w:rFonts w:ascii="Arial" w:hAnsi="Arial" w:cs="Arial"/>
                <w:lang w:val="nb-NO"/>
              </w:rPr>
            </w:pPr>
            <w:r>
              <w:rPr>
                <w:rFonts w:ascii="Arial" w:hAnsi="Arial" w:cs="Arial"/>
                <w:lang w:val="nb-NO"/>
              </w:rPr>
              <w:t>kolom (2)</w:t>
            </w:r>
            <w:r>
              <w:rPr>
                <w:rFonts w:ascii="Arial" w:hAnsi="Arial" w:cs="Arial"/>
                <w:lang w:val="id-ID"/>
              </w:rPr>
              <w:t xml:space="preserve">, </w:t>
            </w:r>
            <w:r w:rsidR="00CC32B7" w:rsidRPr="00585ED0">
              <w:rPr>
                <w:rFonts w:ascii="Arial" w:hAnsi="Arial" w:cs="Arial"/>
                <w:lang w:val="nb-NO"/>
              </w:rPr>
              <w:t xml:space="preserve">nama program </w:t>
            </w:r>
            <w:r w:rsidR="00F0077A">
              <w:rPr>
                <w:rFonts w:ascii="Arial" w:hAnsi="Arial" w:cs="Arial"/>
                <w:lang w:val="nb-NO"/>
              </w:rPr>
              <w:t>s</w:t>
            </w:r>
            <w:r>
              <w:rPr>
                <w:rFonts w:ascii="Arial" w:hAnsi="Arial" w:cs="Arial"/>
                <w:lang w:val="nb-NO"/>
              </w:rPr>
              <w:t>tudi</w:t>
            </w:r>
            <w:r>
              <w:rPr>
                <w:rFonts w:ascii="Arial" w:hAnsi="Arial" w:cs="Arial"/>
                <w:lang w:val="id-ID"/>
              </w:rPr>
              <w:t>;</w:t>
            </w:r>
          </w:p>
          <w:p w:rsidR="00CC32B7" w:rsidRPr="00585ED0" w:rsidRDefault="00C33820" w:rsidP="00410422">
            <w:pPr>
              <w:pStyle w:val="ListParagraph"/>
              <w:numPr>
                <w:ilvl w:val="0"/>
                <w:numId w:val="16"/>
              </w:numPr>
              <w:jc w:val="both"/>
              <w:rPr>
                <w:rFonts w:ascii="Arial" w:hAnsi="Arial" w:cs="Arial"/>
                <w:lang w:val="nb-NO"/>
              </w:rPr>
            </w:pPr>
            <w:r>
              <w:rPr>
                <w:rFonts w:ascii="Arial" w:hAnsi="Arial" w:cs="Arial"/>
                <w:lang w:val="nb-NO"/>
              </w:rPr>
              <w:t>kolom (3)</w:t>
            </w:r>
            <w:r>
              <w:rPr>
                <w:rFonts w:ascii="Arial" w:hAnsi="Arial" w:cs="Arial"/>
                <w:lang w:val="id-ID"/>
              </w:rPr>
              <w:t xml:space="preserve">, </w:t>
            </w:r>
            <w:r w:rsidR="00CC32B7" w:rsidRPr="00585ED0">
              <w:rPr>
                <w:rFonts w:ascii="Arial" w:hAnsi="Arial" w:cs="Arial"/>
                <w:lang w:val="nb-NO"/>
              </w:rPr>
              <w:t>jumlah judul kegiatan pelayanan/pengabdian kepada masyarakat setiap tahun pada masing-masing  program studi</w:t>
            </w:r>
            <w:r>
              <w:rPr>
                <w:rFonts w:ascii="Arial" w:hAnsi="Arial" w:cs="Arial"/>
                <w:lang w:val="id-ID"/>
              </w:rPr>
              <w:t>;</w:t>
            </w:r>
          </w:p>
          <w:p w:rsidR="00CC32B7" w:rsidRPr="00C33820" w:rsidRDefault="00CC32B7" w:rsidP="00410422">
            <w:pPr>
              <w:pStyle w:val="ListParagraph"/>
              <w:numPr>
                <w:ilvl w:val="0"/>
                <w:numId w:val="16"/>
              </w:numPr>
              <w:jc w:val="both"/>
              <w:rPr>
                <w:rFonts w:ascii="Arial" w:hAnsi="Arial" w:cs="Arial"/>
                <w:lang w:val="nb-NO"/>
              </w:rPr>
            </w:pPr>
            <w:r w:rsidRPr="00585ED0">
              <w:rPr>
                <w:rFonts w:ascii="Arial" w:hAnsi="Arial" w:cs="Arial"/>
                <w:lang w:val="nb-NO"/>
              </w:rPr>
              <w:t>kol</w:t>
            </w:r>
            <w:r w:rsidR="00C33820">
              <w:rPr>
                <w:rFonts w:ascii="Arial" w:hAnsi="Arial" w:cs="Arial"/>
                <w:lang w:val="nb-NO"/>
              </w:rPr>
              <w:t>om (4)</w:t>
            </w:r>
            <w:r w:rsidR="00C33820">
              <w:rPr>
                <w:rFonts w:ascii="Arial" w:hAnsi="Arial" w:cs="Arial"/>
                <w:lang w:val="id-ID"/>
              </w:rPr>
              <w:t xml:space="preserve">, </w:t>
            </w:r>
            <w:r w:rsidRPr="00585ED0">
              <w:rPr>
                <w:rFonts w:ascii="Arial" w:hAnsi="Arial" w:cs="Arial"/>
                <w:lang w:val="nb-NO"/>
              </w:rPr>
              <w:t>jumlah dana kegiatan pelayanan/pengabdian</w:t>
            </w:r>
            <w:r w:rsidR="00C33820">
              <w:rPr>
                <w:rFonts w:ascii="Arial" w:hAnsi="Arial" w:cs="Arial"/>
                <w:lang w:val="nb-NO"/>
              </w:rPr>
              <w:t xml:space="preserve"> kepada masyarakat (dalam juta</w:t>
            </w:r>
            <w:r w:rsidRPr="00585ED0">
              <w:rPr>
                <w:rFonts w:ascii="Arial" w:hAnsi="Arial" w:cs="Arial"/>
                <w:lang w:val="nb-NO"/>
              </w:rPr>
              <w:t xml:space="preserve"> rupiah) setiap tahun pada masing-masing  program studi</w:t>
            </w:r>
            <w:r w:rsidR="00410422">
              <w:rPr>
                <w:rFonts w:ascii="Arial" w:hAnsi="Arial" w:cs="Arial"/>
                <w:lang w:val="id-ID"/>
              </w:rPr>
              <w:t>;</w:t>
            </w:r>
          </w:p>
          <w:p w:rsidR="00C33820" w:rsidRPr="00105B36" w:rsidRDefault="00C33820" w:rsidP="00410422">
            <w:pPr>
              <w:numPr>
                <w:ilvl w:val="0"/>
                <w:numId w:val="22"/>
              </w:numPr>
              <w:tabs>
                <w:tab w:val="clear" w:pos="720"/>
                <w:tab w:val="num" w:pos="0"/>
              </w:tabs>
              <w:ind w:left="342"/>
              <w:jc w:val="both"/>
              <w:rPr>
                <w:rFonts w:ascii="Arial" w:hAnsi="Arial" w:cs="Arial"/>
                <w:lang w:val="nb-NO"/>
              </w:rPr>
            </w:pPr>
            <w:r>
              <w:rPr>
                <w:rFonts w:ascii="Arial" w:hAnsi="Arial" w:cs="Arial"/>
                <w:lang w:val="id-ID"/>
              </w:rPr>
              <w:t xml:space="preserve">baris terakhir kolom (3), total jumlah </w:t>
            </w:r>
            <w:r>
              <w:rPr>
                <w:rFonts w:ascii="Arial" w:hAnsi="Arial" w:cs="Arial"/>
                <w:lang w:val="nb-NO"/>
              </w:rPr>
              <w:t xml:space="preserve">judul </w:t>
            </w:r>
            <w:r w:rsidRPr="00585ED0">
              <w:rPr>
                <w:rFonts w:ascii="Arial" w:hAnsi="Arial" w:cs="Arial"/>
                <w:lang w:val="nb-NO"/>
              </w:rPr>
              <w:t>kegiatan pelayanan/pengabdian kepada masyarakat</w:t>
            </w:r>
            <w:r>
              <w:rPr>
                <w:rFonts w:ascii="Arial" w:hAnsi="Arial" w:cs="Arial"/>
                <w:lang w:val="id-ID"/>
              </w:rPr>
              <w:t>;</w:t>
            </w:r>
          </w:p>
          <w:p w:rsidR="00C33820" w:rsidRPr="00C33820" w:rsidRDefault="00C33820" w:rsidP="00410422">
            <w:pPr>
              <w:numPr>
                <w:ilvl w:val="0"/>
                <w:numId w:val="16"/>
              </w:numPr>
              <w:tabs>
                <w:tab w:val="num" w:pos="0"/>
              </w:tabs>
              <w:jc w:val="both"/>
              <w:rPr>
                <w:rFonts w:ascii="Arial" w:hAnsi="Arial" w:cs="Arial"/>
                <w:lang w:val="nb-NO"/>
              </w:rPr>
            </w:pPr>
            <w:r w:rsidRPr="00C33820">
              <w:rPr>
                <w:rFonts w:ascii="Arial" w:hAnsi="Arial" w:cs="Arial"/>
                <w:lang w:val="id-ID"/>
              </w:rPr>
              <w:t xml:space="preserve">baris terakhir kolom (4), total jumlah dana </w:t>
            </w:r>
            <w:r w:rsidRPr="00C33820">
              <w:rPr>
                <w:rFonts w:ascii="Arial" w:hAnsi="Arial" w:cs="Arial"/>
                <w:lang w:val="nb-NO"/>
              </w:rPr>
              <w:t>kegiatan pelayanan/pengabdian kepada masyarakat</w:t>
            </w:r>
            <w:r w:rsidRPr="00C33820">
              <w:rPr>
                <w:rFonts w:ascii="Arial" w:hAnsi="Arial" w:cs="Arial"/>
                <w:lang w:val="id-ID"/>
              </w:rPr>
              <w:t>.</w:t>
            </w:r>
          </w:p>
          <w:p w:rsidR="00CC32B7" w:rsidRPr="00585ED0" w:rsidRDefault="00CC32B7" w:rsidP="00051E9E">
            <w:pPr>
              <w:pStyle w:val="ListParagraph"/>
              <w:rPr>
                <w:rFonts w:ascii="Arial" w:hAnsi="Arial" w:cs="Arial"/>
                <w:lang w:val="nb-NO"/>
              </w:rPr>
            </w:pPr>
          </w:p>
          <w:p w:rsidR="00410422" w:rsidRDefault="00CC32B7" w:rsidP="00C33820">
            <w:pPr>
              <w:rPr>
                <w:rFonts w:ascii="Arial" w:hAnsi="Arial" w:cs="Arial"/>
                <w:lang w:val="id-ID"/>
              </w:rPr>
            </w:pPr>
            <w:r w:rsidRPr="00585ED0">
              <w:rPr>
                <w:rFonts w:ascii="Arial" w:hAnsi="Arial" w:cs="Arial"/>
                <w:lang w:val="nb-NO"/>
              </w:rPr>
              <w:t xml:space="preserve">Catatan: </w:t>
            </w:r>
            <w:r w:rsidR="00C33820">
              <w:rPr>
                <w:rFonts w:ascii="Arial" w:hAnsi="Arial" w:cs="Arial"/>
                <w:lang w:val="id-ID"/>
              </w:rPr>
              <w:t xml:space="preserve"> </w:t>
            </w:r>
          </w:p>
          <w:p w:rsidR="009D5A2A" w:rsidRPr="009D5A2A" w:rsidRDefault="00CC32B7" w:rsidP="00C33820">
            <w:pPr>
              <w:rPr>
                <w:rFonts w:ascii="Arial" w:hAnsi="Arial" w:cs="Arial"/>
                <w:lang w:val="id-ID"/>
              </w:rPr>
            </w:pPr>
            <w:r w:rsidRPr="00585ED0">
              <w:rPr>
                <w:rFonts w:ascii="Arial" w:hAnsi="Arial" w:cs="Arial"/>
                <w:lang w:val="nb-NO"/>
              </w:rPr>
              <w:t>Kegiatan yang dilakukan bersama oleh dua PS atau lebih sebaiknya dicatat sebagai kegiatan PS yang relevansinya paling dekat.</w:t>
            </w:r>
          </w:p>
        </w:tc>
      </w:tr>
      <w:tr w:rsidR="00CC32B7" w:rsidRPr="00585ED0" w:rsidTr="00CF5A5D">
        <w:tc>
          <w:tcPr>
            <w:tcW w:w="918" w:type="dxa"/>
            <w:tcBorders>
              <w:bottom w:val="nil"/>
            </w:tcBorders>
          </w:tcPr>
          <w:p w:rsidR="00CC32B7" w:rsidRPr="00585ED0" w:rsidRDefault="00CC32B7" w:rsidP="00CD744D">
            <w:pPr>
              <w:jc w:val="center"/>
              <w:rPr>
                <w:rFonts w:ascii="Arial" w:hAnsi="Arial" w:cs="Arial"/>
                <w:lang w:val="id-ID"/>
              </w:rPr>
            </w:pPr>
            <w:r w:rsidRPr="00585ED0">
              <w:rPr>
                <w:rFonts w:ascii="Arial" w:hAnsi="Arial" w:cs="Arial"/>
                <w:lang w:val="id-ID"/>
              </w:rPr>
              <w:t>7.2.2</w:t>
            </w:r>
          </w:p>
        </w:tc>
        <w:tc>
          <w:tcPr>
            <w:tcW w:w="1209" w:type="dxa"/>
            <w:tcBorders>
              <w:bottom w:val="nil"/>
            </w:tcBorders>
          </w:tcPr>
          <w:p w:rsidR="00CC32B7" w:rsidRPr="00585ED0" w:rsidRDefault="00CC32B7" w:rsidP="00CD744D">
            <w:pPr>
              <w:jc w:val="center"/>
              <w:rPr>
                <w:rFonts w:ascii="Arial" w:hAnsi="Arial" w:cs="Arial"/>
              </w:rPr>
            </w:pPr>
          </w:p>
        </w:tc>
        <w:tc>
          <w:tcPr>
            <w:tcW w:w="6945" w:type="dxa"/>
            <w:tcBorders>
              <w:bottom w:val="nil"/>
            </w:tcBorders>
          </w:tcPr>
          <w:p w:rsidR="00CC32B7" w:rsidRPr="00585ED0" w:rsidRDefault="00CC32B7" w:rsidP="00FD5041">
            <w:pPr>
              <w:ind w:left="-13" w:firstLine="13"/>
              <w:jc w:val="both"/>
              <w:rPr>
                <w:rFonts w:ascii="Arial" w:hAnsi="Arial" w:cs="Arial"/>
              </w:rPr>
            </w:pPr>
            <w:r w:rsidRPr="00585ED0">
              <w:rPr>
                <w:rFonts w:ascii="Arial" w:hAnsi="Arial" w:cs="Arial"/>
                <w:lang w:val="id-ID"/>
              </w:rPr>
              <w:t xml:space="preserve">Uraikan pandangan </w:t>
            </w:r>
            <w:r w:rsidRPr="00585ED0">
              <w:rPr>
                <w:rFonts w:ascii="Arial" w:hAnsi="Arial" w:cs="Arial"/>
              </w:rPr>
              <w:t xml:space="preserve">UPPSKH </w:t>
            </w:r>
            <w:r w:rsidR="00410422">
              <w:rPr>
                <w:rFonts w:ascii="Arial" w:hAnsi="Arial" w:cs="Arial"/>
                <w:lang w:val="id-ID"/>
              </w:rPr>
              <w:t>pada tempat</w:t>
            </w:r>
            <w:r w:rsidR="00410422" w:rsidRPr="00585ED0">
              <w:rPr>
                <w:rFonts w:ascii="Arial" w:hAnsi="Arial" w:cs="Arial"/>
                <w:lang w:val="id-ID"/>
              </w:rPr>
              <w:t xml:space="preserve"> yang telah disediakan</w:t>
            </w:r>
            <w:r w:rsidR="00410422" w:rsidRPr="00585ED0">
              <w:rPr>
                <w:rFonts w:ascii="Arial" w:hAnsi="Arial" w:cs="Arial"/>
              </w:rPr>
              <w:t xml:space="preserve"> </w:t>
            </w:r>
            <w:r w:rsidRPr="00585ED0">
              <w:rPr>
                <w:rFonts w:ascii="Arial" w:hAnsi="Arial" w:cs="Arial"/>
              </w:rPr>
              <w:t>tentang data pada tabel 7.2.1 dalam perspektif: kesesuaian dengan visi, misi, kecukupan, kewajaran, upaya pengembangan dan peningkatan mutu. Uraikan pula kendala-kendala yang dihadapi.</w:t>
            </w:r>
          </w:p>
        </w:tc>
      </w:tr>
      <w:tr w:rsidR="00CC32B7" w:rsidRPr="00585ED0" w:rsidTr="00CF5A5D">
        <w:tc>
          <w:tcPr>
            <w:tcW w:w="918" w:type="dxa"/>
            <w:tcBorders>
              <w:bottom w:val="single" w:sz="4" w:space="0" w:color="auto"/>
            </w:tcBorders>
          </w:tcPr>
          <w:p w:rsidR="00CC32B7" w:rsidRPr="00585ED0" w:rsidRDefault="00CC32B7" w:rsidP="00CD744D">
            <w:pPr>
              <w:jc w:val="center"/>
              <w:rPr>
                <w:rFonts w:ascii="Arial" w:hAnsi="Arial" w:cs="Arial"/>
                <w:lang w:val="id-ID"/>
              </w:rPr>
            </w:pPr>
            <w:r w:rsidRPr="00585ED0">
              <w:rPr>
                <w:rFonts w:ascii="Arial" w:hAnsi="Arial" w:cs="Arial"/>
                <w:lang w:val="id-ID"/>
              </w:rPr>
              <w:t>7.3</w:t>
            </w:r>
          </w:p>
        </w:tc>
        <w:tc>
          <w:tcPr>
            <w:tcW w:w="1209" w:type="dxa"/>
            <w:tcBorders>
              <w:bottom w:val="single" w:sz="4" w:space="0" w:color="auto"/>
            </w:tcBorders>
          </w:tcPr>
          <w:p w:rsidR="00CC32B7" w:rsidRPr="00585ED0" w:rsidRDefault="00CC32B7" w:rsidP="00CD744D">
            <w:pPr>
              <w:jc w:val="center"/>
              <w:rPr>
                <w:rFonts w:ascii="Arial" w:hAnsi="Arial" w:cs="Arial"/>
              </w:rPr>
            </w:pPr>
          </w:p>
        </w:tc>
        <w:tc>
          <w:tcPr>
            <w:tcW w:w="6945" w:type="dxa"/>
            <w:tcBorders>
              <w:bottom w:val="single" w:sz="4" w:space="0" w:color="auto"/>
            </w:tcBorders>
          </w:tcPr>
          <w:p w:rsidR="00E22AE7" w:rsidRDefault="00FD5041" w:rsidP="000E17A2">
            <w:pPr>
              <w:jc w:val="both"/>
              <w:rPr>
                <w:rFonts w:ascii="Arial" w:hAnsi="Arial" w:cs="Arial"/>
                <w:lang w:val="id-ID"/>
              </w:rPr>
            </w:pPr>
            <w:r>
              <w:rPr>
                <w:rFonts w:ascii="Arial" w:hAnsi="Arial" w:cs="Arial"/>
                <w:lang w:val="id-ID"/>
              </w:rPr>
              <w:t xml:space="preserve">Kegiatan kerjasama dengan instansi lain. </w:t>
            </w:r>
          </w:p>
          <w:p w:rsidR="00CC32B7" w:rsidRPr="00585ED0" w:rsidRDefault="00CC32B7" w:rsidP="00E22AE7">
            <w:pPr>
              <w:jc w:val="both"/>
              <w:rPr>
                <w:rFonts w:ascii="Arial" w:hAnsi="Arial" w:cs="Arial"/>
                <w:lang w:val="id-ID"/>
              </w:rPr>
            </w:pPr>
            <w:r w:rsidRPr="00585ED0">
              <w:rPr>
                <w:rFonts w:ascii="Arial" w:hAnsi="Arial" w:cs="Arial"/>
                <w:lang w:val="fi-FI"/>
              </w:rPr>
              <w:t>Kerjasama yang dimaksud adalah  kerjasama  yang dilakukan oleh UPPSKH dalam menjamin dan meningkatkan mutu,  relevansi, produktivitas, dan keberlanjutan kerjasama dengan lembaga di dalam dan di luar negeri.</w:t>
            </w:r>
            <w:r w:rsidR="000E17A2" w:rsidRPr="00585ED0">
              <w:rPr>
                <w:rFonts w:ascii="Arial" w:hAnsi="Arial" w:cs="Arial"/>
              </w:rPr>
              <w:t xml:space="preserve"> Kerjasama </w:t>
            </w:r>
            <w:r w:rsidR="00E22AE7">
              <w:rPr>
                <w:rFonts w:ascii="Arial" w:hAnsi="Arial" w:cs="Arial"/>
                <w:lang w:val="id-ID"/>
              </w:rPr>
              <w:t xml:space="preserve">tersebut </w:t>
            </w:r>
            <w:r w:rsidR="000E17A2">
              <w:rPr>
                <w:rFonts w:ascii="Arial" w:hAnsi="Arial" w:cs="Arial"/>
                <w:lang w:val="id-ID"/>
              </w:rPr>
              <w:t xml:space="preserve">terutama </w:t>
            </w:r>
            <w:r w:rsidR="000E17A2" w:rsidRPr="00585ED0">
              <w:rPr>
                <w:rFonts w:ascii="Arial" w:hAnsi="Arial" w:cs="Arial"/>
              </w:rPr>
              <w:t xml:space="preserve">dalam </w:t>
            </w:r>
            <w:r w:rsidR="000E17A2">
              <w:rPr>
                <w:rFonts w:ascii="Arial" w:hAnsi="Arial" w:cs="Arial"/>
                <w:lang w:val="id-ID"/>
              </w:rPr>
              <w:t xml:space="preserve">bentuk </w:t>
            </w:r>
            <w:r w:rsidR="000E17A2" w:rsidRPr="00585ED0">
              <w:rPr>
                <w:rFonts w:ascii="Arial" w:hAnsi="Arial" w:cs="Arial"/>
              </w:rPr>
              <w:t xml:space="preserve">pelaksanaan aspek-aspek </w:t>
            </w:r>
            <w:r w:rsidR="000E17A2">
              <w:rPr>
                <w:rFonts w:ascii="Arial" w:hAnsi="Arial" w:cs="Arial"/>
              </w:rPr>
              <w:t>tridharma</w:t>
            </w:r>
            <w:r w:rsidR="000E17A2" w:rsidRPr="00585ED0">
              <w:rPr>
                <w:rFonts w:ascii="Arial" w:hAnsi="Arial" w:cs="Arial"/>
              </w:rPr>
              <w:t xml:space="preserve"> PT, misalnya penelitian bersama, tukar menukar dosen dan mahasiswa, dan penyelenggaraan seminar bersama.</w:t>
            </w:r>
          </w:p>
        </w:tc>
      </w:tr>
      <w:tr w:rsidR="00CC32B7" w:rsidRPr="00585ED0" w:rsidTr="00CF5A5D">
        <w:tc>
          <w:tcPr>
            <w:tcW w:w="918" w:type="dxa"/>
            <w:tcBorders>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t>7.3.1</w:t>
            </w:r>
          </w:p>
        </w:tc>
        <w:tc>
          <w:tcPr>
            <w:tcW w:w="1209" w:type="dxa"/>
            <w:tcBorders>
              <w:bottom w:val="single" w:sz="4" w:space="0" w:color="auto"/>
            </w:tcBorders>
          </w:tcPr>
          <w:p w:rsidR="00CC32B7" w:rsidRPr="00585ED0" w:rsidRDefault="00CC32B7" w:rsidP="00FD5041">
            <w:pPr>
              <w:jc w:val="center"/>
              <w:rPr>
                <w:rFonts w:ascii="Arial" w:hAnsi="Arial" w:cs="Arial"/>
              </w:rPr>
            </w:pPr>
            <w:r w:rsidRPr="00585ED0">
              <w:rPr>
                <w:rFonts w:ascii="Arial" w:hAnsi="Arial" w:cs="Arial"/>
              </w:rPr>
              <w:t>(</w:t>
            </w:r>
            <w:r w:rsidR="00FD5041">
              <w:rPr>
                <w:rFonts w:ascii="Arial" w:hAnsi="Arial" w:cs="Arial"/>
                <w:lang w:val="id-ID"/>
              </w:rPr>
              <w:t>1</w:t>
            </w:r>
            <w:r w:rsidRPr="00585ED0">
              <w:rPr>
                <w:rFonts w:ascii="Arial" w:hAnsi="Arial" w:cs="Arial"/>
              </w:rPr>
              <w:t>)-(6)</w:t>
            </w:r>
          </w:p>
        </w:tc>
        <w:tc>
          <w:tcPr>
            <w:tcW w:w="6945" w:type="dxa"/>
            <w:tcBorders>
              <w:bottom w:val="single" w:sz="4" w:space="0" w:color="auto"/>
            </w:tcBorders>
          </w:tcPr>
          <w:p w:rsidR="000E17A2" w:rsidRPr="000E17A2" w:rsidRDefault="00FD5041" w:rsidP="00FD5041">
            <w:pPr>
              <w:jc w:val="both"/>
              <w:rPr>
                <w:rFonts w:ascii="Arial" w:hAnsi="Arial" w:cs="Arial"/>
                <w:lang w:val="id-ID"/>
              </w:rPr>
            </w:pPr>
            <w:r w:rsidRPr="000E17A2">
              <w:rPr>
                <w:rFonts w:ascii="Arial" w:hAnsi="Arial" w:cs="Arial"/>
                <w:lang w:val="fi-FI"/>
              </w:rPr>
              <w:t>Tuliskan instansi dalam negeri yang menjalin kerjasama dengan UPPSKH dalam tiga tahun terakhir</w:t>
            </w:r>
            <w:r w:rsidR="00B13B2A">
              <w:rPr>
                <w:rFonts w:ascii="Arial" w:hAnsi="Arial" w:cs="Arial"/>
                <w:lang w:val="id-ID"/>
              </w:rPr>
              <w:t xml:space="preserve"> pada tabel</w:t>
            </w:r>
            <w:r w:rsidR="00B13B2A" w:rsidRPr="00585ED0">
              <w:rPr>
                <w:rFonts w:ascii="Arial" w:hAnsi="Arial" w:cs="Arial"/>
                <w:lang w:val="id-ID"/>
              </w:rPr>
              <w:t xml:space="preserve"> yang telah disediakan</w:t>
            </w:r>
            <w:r w:rsidRPr="000E17A2">
              <w:rPr>
                <w:rFonts w:ascii="Arial" w:hAnsi="Arial" w:cs="Arial"/>
                <w:lang w:val="id-ID"/>
              </w:rPr>
              <w:t xml:space="preserve">. </w:t>
            </w:r>
          </w:p>
          <w:p w:rsidR="000E17A2" w:rsidRPr="000E17A2" w:rsidRDefault="000E17A2" w:rsidP="00FD5041">
            <w:pPr>
              <w:jc w:val="both"/>
              <w:rPr>
                <w:rFonts w:ascii="Arial" w:hAnsi="Arial" w:cs="Arial"/>
                <w:lang w:val="id-ID"/>
              </w:rPr>
            </w:pPr>
          </w:p>
          <w:p w:rsidR="00CC32B7" w:rsidRPr="000E17A2" w:rsidRDefault="00CC32B7" w:rsidP="00FD5041">
            <w:pPr>
              <w:jc w:val="both"/>
              <w:rPr>
                <w:rFonts w:ascii="Arial" w:hAnsi="Arial" w:cs="Arial"/>
                <w:lang w:val="id-ID"/>
              </w:rPr>
            </w:pPr>
            <w:r w:rsidRPr="000E17A2">
              <w:rPr>
                <w:rFonts w:ascii="Arial" w:hAnsi="Arial" w:cs="Arial"/>
              </w:rPr>
              <w:t>Tuliskan</w:t>
            </w:r>
            <w:r w:rsidR="000E17A2" w:rsidRPr="000E17A2">
              <w:rPr>
                <w:rFonts w:ascii="Arial" w:hAnsi="Arial" w:cs="Arial"/>
                <w:lang w:val="id-ID"/>
              </w:rPr>
              <w:t xml:space="preserve"> pada:</w:t>
            </w:r>
          </w:p>
          <w:p w:rsidR="000E17A2" w:rsidRPr="000E17A2" w:rsidRDefault="000E17A2" w:rsidP="00FD5041">
            <w:pPr>
              <w:numPr>
                <w:ilvl w:val="0"/>
                <w:numId w:val="15"/>
              </w:numPr>
              <w:jc w:val="both"/>
              <w:rPr>
                <w:rFonts w:ascii="Arial" w:hAnsi="Arial" w:cs="Arial"/>
                <w:lang w:val="nb-NO"/>
              </w:rPr>
            </w:pPr>
            <w:r>
              <w:rPr>
                <w:rFonts w:ascii="Arial" w:hAnsi="Arial" w:cs="Arial"/>
                <w:lang w:val="id-ID"/>
              </w:rPr>
              <w:t>kolom (1), nomor urut;</w:t>
            </w:r>
          </w:p>
          <w:p w:rsidR="00CC32B7" w:rsidRPr="000E17A2" w:rsidRDefault="000E17A2" w:rsidP="00FD5041">
            <w:pPr>
              <w:numPr>
                <w:ilvl w:val="0"/>
                <w:numId w:val="15"/>
              </w:numPr>
              <w:jc w:val="both"/>
              <w:rPr>
                <w:rFonts w:ascii="Arial" w:hAnsi="Arial" w:cs="Arial"/>
                <w:lang w:val="nb-NO"/>
              </w:rPr>
            </w:pPr>
            <w:r w:rsidRPr="000E17A2">
              <w:rPr>
                <w:rFonts w:ascii="Arial" w:hAnsi="Arial" w:cs="Arial"/>
                <w:lang w:val="nb-NO"/>
              </w:rPr>
              <w:t>kolom (2)</w:t>
            </w:r>
            <w:r w:rsidRPr="000E17A2">
              <w:rPr>
                <w:rFonts w:ascii="Arial" w:hAnsi="Arial" w:cs="Arial"/>
                <w:lang w:val="id-ID"/>
              </w:rPr>
              <w:t>,</w:t>
            </w:r>
            <w:r w:rsidRPr="000E17A2">
              <w:rPr>
                <w:rFonts w:ascii="Arial" w:hAnsi="Arial" w:cs="Arial"/>
                <w:lang w:val="nb-NO"/>
              </w:rPr>
              <w:t xml:space="preserve"> nama </w:t>
            </w:r>
            <w:r w:rsidRPr="000E17A2">
              <w:rPr>
                <w:rFonts w:ascii="Arial" w:hAnsi="Arial" w:cs="Arial"/>
                <w:lang w:val="id-ID"/>
              </w:rPr>
              <w:t>instansi;</w:t>
            </w:r>
          </w:p>
          <w:p w:rsidR="00CC32B7" w:rsidRPr="000E17A2" w:rsidRDefault="00CC32B7" w:rsidP="00FD5041">
            <w:pPr>
              <w:numPr>
                <w:ilvl w:val="0"/>
                <w:numId w:val="15"/>
              </w:numPr>
              <w:jc w:val="both"/>
              <w:rPr>
                <w:rFonts w:ascii="Arial" w:hAnsi="Arial" w:cs="Arial"/>
                <w:lang w:val="fi-FI"/>
              </w:rPr>
            </w:pPr>
            <w:r w:rsidRPr="000E17A2">
              <w:rPr>
                <w:rFonts w:ascii="Arial" w:hAnsi="Arial" w:cs="Arial"/>
                <w:lang w:val="fi-FI"/>
              </w:rPr>
              <w:t>kolom</w:t>
            </w:r>
            <w:r w:rsidR="000E17A2" w:rsidRPr="000E17A2">
              <w:rPr>
                <w:rFonts w:ascii="Arial" w:hAnsi="Arial" w:cs="Arial"/>
                <w:lang w:val="id-ID"/>
              </w:rPr>
              <w:t xml:space="preserve"> </w:t>
            </w:r>
            <w:r w:rsidR="000E17A2" w:rsidRPr="000E17A2">
              <w:rPr>
                <w:rFonts w:ascii="Arial" w:hAnsi="Arial" w:cs="Arial"/>
                <w:lang w:val="fi-FI"/>
              </w:rPr>
              <w:t>(3)</w:t>
            </w:r>
            <w:r w:rsidR="000E17A2" w:rsidRPr="000E17A2">
              <w:rPr>
                <w:rFonts w:ascii="Arial" w:hAnsi="Arial" w:cs="Arial"/>
                <w:lang w:val="id-ID"/>
              </w:rPr>
              <w:t xml:space="preserve">, </w:t>
            </w:r>
            <w:r w:rsidRPr="000E17A2">
              <w:rPr>
                <w:rFonts w:ascii="Arial" w:hAnsi="Arial" w:cs="Arial"/>
                <w:lang w:val="fi-FI"/>
              </w:rPr>
              <w:t>jenis kegiatan kerjasama misalnya penelitian bersama, tukar menukar dosen/mahasiswa, dll.</w:t>
            </w:r>
          </w:p>
          <w:p w:rsidR="00CC32B7" w:rsidRPr="000E17A2" w:rsidRDefault="000E17A2" w:rsidP="00FD5041">
            <w:pPr>
              <w:numPr>
                <w:ilvl w:val="0"/>
                <w:numId w:val="15"/>
              </w:numPr>
              <w:jc w:val="both"/>
              <w:rPr>
                <w:rFonts w:ascii="Arial" w:hAnsi="Arial" w:cs="Arial"/>
                <w:lang w:val="fi-FI"/>
              </w:rPr>
            </w:pPr>
            <w:r w:rsidRPr="000E17A2">
              <w:rPr>
                <w:rFonts w:ascii="Arial" w:hAnsi="Arial" w:cs="Arial"/>
                <w:lang w:val="fi-FI"/>
              </w:rPr>
              <w:lastRenderedPageBreak/>
              <w:t>kolom (4)</w:t>
            </w:r>
            <w:r w:rsidRPr="000E17A2">
              <w:rPr>
                <w:rFonts w:ascii="Arial" w:hAnsi="Arial" w:cs="Arial"/>
                <w:lang w:val="id-ID"/>
              </w:rPr>
              <w:t xml:space="preserve">, </w:t>
            </w:r>
            <w:r w:rsidR="00CC32B7" w:rsidRPr="000E17A2">
              <w:rPr>
                <w:rFonts w:ascii="Arial" w:hAnsi="Arial" w:cs="Arial"/>
                <w:lang w:val="fi-FI"/>
              </w:rPr>
              <w:t>waktu mulai kerjasama (tanggal,</w:t>
            </w:r>
            <w:r w:rsidRPr="000E17A2">
              <w:rPr>
                <w:rFonts w:ascii="Arial" w:hAnsi="Arial" w:cs="Arial"/>
                <w:lang w:val="id-ID"/>
              </w:rPr>
              <w:t xml:space="preserve"> </w:t>
            </w:r>
            <w:r w:rsidR="00CC32B7" w:rsidRPr="000E17A2">
              <w:rPr>
                <w:rFonts w:ascii="Arial" w:hAnsi="Arial" w:cs="Arial"/>
                <w:lang w:val="fi-FI"/>
              </w:rPr>
              <w:t>bulan, dan tahun)</w:t>
            </w:r>
            <w:r w:rsidRPr="000E17A2">
              <w:rPr>
                <w:rFonts w:ascii="Arial" w:hAnsi="Arial" w:cs="Arial"/>
                <w:lang w:val="id-ID"/>
              </w:rPr>
              <w:t>;</w:t>
            </w:r>
          </w:p>
          <w:p w:rsidR="000E17A2" w:rsidRPr="000E17A2" w:rsidRDefault="000E17A2" w:rsidP="000E17A2">
            <w:pPr>
              <w:numPr>
                <w:ilvl w:val="0"/>
                <w:numId w:val="15"/>
              </w:numPr>
              <w:jc w:val="both"/>
              <w:rPr>
                <w:rFonts w:ascii="Arial" w:hAnsi="Arial" w:cs="Arial"/>
                <w:lang w:val="fi-FI"/>
              </w:rPr>
            </w:pPr>
            <w:r w:rsidRPr="000E17A2">
              <w:rPr>
                <w:rFonts w:ascii="Arial" w:hAnsi="Arial" w:cs="Arial"/>
                <w:lang w:val="fi-FI"/>
              </w:rPr>
              <w:t>kolom (5)</w:t>
            </w:r>
            <w:r w:rsidRPr="000E17A2">
              <w:rPr>
                <w:rFonts w:ascii="Arial" w:hAnsi="Arial" w:cs="Arial"/>
                <w:lang w:val="id-ID"/>
              </w:rPr>
              <w:t>,</w:t>
            </w:r>
            <w:r w:rsidR="00CC32B7" w:rsidRPr="000E17A2">
              <w:rPr>
                <w:rFonts w:ascii="Arial" w:hAnsi="Arial" w:cs="Arial"/>
                <w:lang w:val="fi-FI"/>
              </w:rPr>
              <w:t xml:space="preserve"> waktu selesai kerjasama.  Jika kerjasama masih berlangsung dan tidak ada batasan waktu berakhirnya, maka pada kolom ini ditulis </w:t>
            </w:r>
            <w:r w:rsidR="00CC32B7" w:rsidRPr="000E17A2">
              <w:rPr>
                <w:rFonts w:ascii="Arial" w:hAnsi="Arial" w:cs="Arial"/>
                <w:b/>
                <w:lang w:val="fi-FI"/>
              </w:rPr>
              <w:t>masih berlangsung.</w:t>
            </w:r>
          </w:p>
          <w:p w:rsidR="00CC32B7" w:rsidRPr="00585ED0" w:rsidRDefault="00CC32B7" w:rsidP="000E17A2">
            <w:pPr>
              <w:numPr>
                <w:ilvl w:val="0"/>
                <w:numId w:val="15"/>
              </w:numPr>
              <w:jc w:val="both"/>
              <w:rPr>
                <w:rFonts w:ascii="Arial" w:hAnsi="Arial" w:cs="Arial"/>
                <w:lang w:val="fi-FI"/>
              </w:rPr>
            </w:pPr>
            <w:r w:rsidRPr="000E17A2">
              <w:rPr>
                <w:rFonts w:ascii="Arial" w:hAnsi="Arial" w:cs="Arial"/>
                <w:lang w:val="fi-FI"/>
              </w:rPr>
              <w:t>kolom (6): manfaat dari kegiatan kerjasama tersebut.</w:t>
            </w:r>
          </w:p>
        </w:tc>
      </w:tr>
      <w:tr w:rsidR="00CC32B7" w:rsidRPr="00585ED0" w:rsidTr="00CF5A5D">
        <w:tc>
          <w:tcPr>
            <w:tcW w:w="918" w:type="dxa"/>
            <w:tcBorders>
              <w:bottom w:val="single" w:sz="4" w:space="0" w:color="auto"/>
            </w:tcBorders>
          </w:tcPr>
          <w:p w:rsidR="00CC32B7" w:rsidRPr="00585ED0" w:rsidRDefault="00CC32B7" w:rsidP="00CD744D">
            <w:pPr>
              <w:jc w:val="center"/>
              <w:rPr>
                <w:rFonts w:ascii="Arial" w:hAnsi="Arial" w:cs="Arial"/>
              </w:rPr>
            </w:pPr>
            <w:r w:rsidRPr="00585ED0">
              <w:rPr>
                <w:rFonts w:ascii="Arial" w:hAnsi="Arial" w:cs="Arial"/>
              </w:rPr>
              <w:lastRenderedPageBreak/>
              <w:t>7.3.2</w:t>
            </w:r>
          </w:p>
        </w:tc>
        <w:tc>
          <w:tcPr>
            <w:tcW w:w="1209" w:type="dxa"/>
            <w:tcBorders>
              <w:bottom w:val="single" w:sz="4" w:space="0" w:color="auto"/>
            </w:tcBorders>
          </w:tcPr>
          <w:p w:rsidR="00CC32B7" w:rsidRPr="00585ED0" w:rsidRDefault="00CC32B7" w:rsidP="000E17A2">
            <w:pPr>
              <w:jc w:val="center"/>
              <w:rPr>
                <w:rFonts w:ascii="Arial" w:hAnsi="Arial" w:cs="Arial"/>
              </w:rPr>
            </w:pPr>
            <w:r w:rsidRPr="00585ED0">
              <w:rPr>
                <w:rFonts w:ascii="Arial" w:hAnsi="Arial" w:cs="Arial"/>
              </w:rPr>
              <w:t>(</w:t>
            </w:r>
            <w:r w:rsidR="000E17A2">
              <w:rPr>
                <w:rFonts w:ascii="Arial" w:hAnsi="Arial" w:cs="Arial"/>
                <w:lang w:val="id-ID"/>
              </w:rPr>
              <w:t>1</w:t>
            </w:r>
            <w:r w:rsidRPr="00585ED0">
              <w:rPr>
                <w:rFonts w:ascii="Arial" w:hAnsi="Arial" w:cs="Arial"/>
              </w:rPr>
              <w:t>)-(6)</w:t>
            </w:r>
          </w:p>
        </w:tc>
        <w:tc>
          <w:tcPr>
            <w:tcW w:w="6945" w:type="dxa"/>
            <w:tcBorders>
              <w:bottom w:val="single" w:sz="4" w:space="0" w:color="auto"/>
            </w:tcBorders>
          </w:tcPr>
          <w:p w:rsidR="000E17A2" w:rsidRDefault="000E17A2" w:rsidP="000E17A2">
            <w:pPr>
              <w:ind w:left="33"/>
              <w:jc w:val="both"/>
              <w:rPr>
                <w:rFonts w:ascii="Arial" w:hAnsi="Arial" w:cs="Arial"/>
                <w:lang w:val="id-ID"/>
              </w:rPr>
            </w:pPr>
            <w:r w:rsidRPr="000E17A2">
              <w:rPr>
                <w:rFonts w:ascii="Arial" w:hAnsi="Arial" w:cs="Arial"/>
              </w:rPr>
              <w:t>Tuliskan instansi luar negeri yang menjalin kerjasama dengan UPPSKH dalam tiga tahun terakhi</w:t>
            </w:r>
            <w:r w:rsidR="00B13B2A">
              <w:rPr>
                <w:rFonts w:ascii="Arial" w:hAnsi="Arial" w:cs="Arial"/>
                <w:lang w:val="id-ID"/>
              </w:rPr>
              <w:t>r pada tabel</w:t>
            </w:r>
            <w:r w:rsidR="00B13B2A" w:rsidRPr="00585ED0">
              <w:rPr>
                <w:rFonts w:ascii="Arial" w:hAnsi="Arial" w:cs="Arial"/>
                <w:lang w:val="id-ID"/>
              </w:rPr>
              <w:t xml:space="preserve"> yang telah disediakan</w:t>
            </w:r>
            <w:r w:rsidRPr="000E17A2">
              <w:rPr>
                <w:rFonts w:ascii="Arial" w:hAnsi="Arial" w:cs="Arial"/>
              </w:rPr>
              <w:t>.</w:t>
            </w:r>
          </w:p>
          <w:p w:rsidR="000E17A2" w:rsidRPr="000E17A2" w:rsidRDefault="000E17A2" w:rsidP="000E17A2">
            <w:pPr>
              <w:ind w:left="33"/>
              <w:jc w:val="both"/>
              <w:rPr>
                <w:rFonts w:ascii="Arial" w:hAnsi="Arial" w:cs="Arial"/>
                <w:lang w:val="id-ID"/>
              </w:rPr>
            </w:pPr>
          </w:p>
          <w:p w:rsidR="00A91A0B" w:rsidRPr="000E17A2" w:rsidRDefault="00A91A0B" w:rsidP="00A91A0B">
            <w:pPr>
              <w:jc w:val="both"/>
              <w:rPr>
                <w:rFonts w:ascii="Arial" w:hAnsi="Arial" w:cs="Arial"/>
                <w:lang w:val="id-ID"/>
              </w:rPr>
            </w:pPr>
            <w:r w:rsidRPr="000E17A2">
              <w:rPr>
                <w:rFonts w:ascii="Arial" w:hAnsi="Arial" w:cs="Arial"/>
              </w:rPr>
              <w:t>Tuliskan</w:t>
            </w:r>
            <w:r w:rsidRPr="000E17A2">
              <w:rPr>
                <w:rFonts w:ascii="Arial" w:hAnsi="Arial" w:cs="Arial"/>
                <w:lang w:val="id-ID"/>
              </w:rPr>
              <w:t xml:space="preserve"> pada:</w:t>
            </w:r>
          </w:p>
          <w:p w:rsidR="00A91A0B" w:rsidRPr="000E17A2" w:rsidRDefault="00A91A0B" w:rsidP="00A91A0B">
            <w:pPr>
              <w:numPr>
                <w:ilvl w:val="0"/>
                <w:numId w:val="15"/>
              </w:numPr>
              <w:jc w:val="both"/>
              <w:rPr>
                <w:rFonts w:ascii="Arial" w:hAnsi="Arial" w:cs="Arial"/>
                <w:lang w:val="nb-NO"/>
              </w:rPr>
            </w:pPr>
            <w:r>
              <w:rPr>
                <w:rFonts w:ascii="Arial" w:hAnsi="Arial" w:cs="Arial"/>
                <w:lang w:val="id-ID"/>
              </w:rPr>
              <w:t>kolom (1), nomor urut;</w:t>
            </w:r>
          </w:p>
          <w:p w:rsidR="00A91A0B" w:rsidRPr="000E17A2" w:rsidRDefault="00A91A0B" w:rsidP="00A91A0B">
            <w:pPr>
              <w:numPr>
                <w:ilvl w:val="0"/>
                <w:numId w:val="15"/>
              </w:numPr>
              <w:jc w:val="both"/>
              <w:rPr>
                <w:rFonts w:ascii="Arial" w:hAnsi="Arial" w:cs="Arial"/>
                <w:lang w:val="nb-NO"/>
              </w:rPr>
            </w:pPr>
            <w:r w:rsidRPr="000E17A2">
              <w:rPr>
                <w:rFonts w:ascii="Arial" w:hAnsi="Arial" w:cs="Arial"/>
                <w:lang w:val="nb-NO"/>
              </w:rPr>
              <w:t>kolom (2)</w:t>
            </w:r>
            <w:r w:rsidRPr="000E17A2">
              <w:rPr>
                <w:rFonts w:ascii="Arial" w:hAnsi="Arial" w:cs="Arial"/>
                <w:lang w:val="id-ID"/>
              </w:rPr>
              <w:t>,</w:t>
            </w:r>
            <w:r w:rsidRPr="000E17A2">
              <w:rPr>
                <w:rFonts w:ascii="Arial" w:hAnsi="Arial" w:cs="Arial"/>
                <w:lang w:val="nb-NO"/>
              </w:rPr>
              <w:t xml:space="preserve"> nama </w:t>
            </w:r>
            <w:r w:rsidRPr="000E17A2">
              <w:rPr>
                <w:rFonts w:ascii="Arial" w:hAnsi="Arial" w:cs="Arial"/>
                <w:lang w:val="id-ID"/>
              </w:rPr>
              <w:t>instansi;</w:t>
            </w:r>
          </w:p>
          <w:p w:rsidR="00A91A0B" w:rsidRPr="000E17A2" w:rsidRDefault="00A91A0B" w:rsidP="00A91A0B">
            <w:pPr>
              <w:numPr>
                <w:ilvl w:val="0"/>
                <w:numId w:val="15"/>
              </w:numPr>
              <w:jc w:val="both"/>
              <w:rPr>
                <w:rFonts w:ascii="Arial" w:hAnsi="Arial" w:cs="Arial"/>
                <w:lang w:val="fi-FI"/>
              </w:rPr>
            </w:pPr>
            <w:r w:rsidRPr="000E17A2">
              <w:rPr>
                <w:rFonts w:ascii="Arial" w:hAnsi="Arial" w:cs="Arial"/>
                <w:lang w:val="fi-FI"/>
              </w:rPr>
              <w:t>kolom</w:t>
            </w:r>
            <w:r w:rsidRPr="000E17A2">
              <w:rPr>
                <w:rFonts w:ascii="Arial" w:hAnsi="Arial" w:cs="Arial"/>
                <w:lang w:val="id-ID"/>
              </w:rPr>
              <w:t xml:space="preserve"> </w:t>
            </w:r>
            <w:r w:rsidRPr="000E17A2">
              <w:rPr>
                <w:rFonts w:ascii="Arial" w:hAnsi="Arial" w:cs="Arial"/>
                <w:lang w:val="fi-FI"/>
              </w:rPr>
              <w:t>(3)</w:t>
            </w:r>
            <w:r w:rsidRPr="000E17A2">
              <w:rPr>
                <w:rFonts w:ascii="Arial" w:hAnsi="Arial" w:cs="Arial"/>
                <w:lang w:val="id-ID"/>
              </w:rPr>
              <w:t xml:space="preserve">, </w:t>
            </w:r>
            <w:r w:rsidRPr="000E17A2">
              <w:rPr>
                <w:rFonts w:ascii="Arial" w:hAnsi="Arial" w:cs="Arial"/>
                <w:lang w:val="fi-FI"/>
              </w:rPr>
              <w:t>jenis kegiatan kerjasama misalnya penelitian bersama, tukar menukar dosen/mahasiswa, dll.</w:t>
            </w:r>
          </w:p>
          <w:p w:rsidR="00A91A0B" w:rsidRPr="000E17A2" w:rsidRDefault="00A91A0B" w:rsidP="00A91A0B">
            <w:pPr>
              <w:numPr>
                <w:ilvl w:val="0"/>
                <w:numId w:val="15"/>
              </w:numPr>
              <w:jc w:val="both"/>
              <w:rPr>
                <w:rFonts w:ascii="Arial" w:hAnsi="Arial" w:cs="Arial"/>
                <w:lang w:val="fi-FI"/>
              </w:rPr>
            </w:pPr>
            <w:r w:rsidRPr="000E17A2">
              <w:rPr>
                <w:rFonts w:ascii="Arial" w:hAnsi="Arial" w:cs="Arial"/>
                <w:lang w:val="fi-FI"/>
              </w:rPr>
              <w:t>kolom (4)</w:t>
            </w:r>
            <w:r w:rsidRPr="000E17A2">
              <w:rPr>
                <w:rFonts w:ascii="Arial" w:hAnsi="Arial" w:cs="Arial"/>
                <w:lang w:val="id-ID"/>
              </w:rPr>
              <w:t xml:space="preserve">, </w:t>
            </w:r>
            <w:r w:rsidRPr="000E17A2">
              <w:rPr>
                <w:rFonts w:ascii="Arial" w:hAnsi="Arial" w:cs="Arial"/>
                <w:lang w:val="fi-FI"/>
              </w:rPr>
              <w:t>waktu mulai kerjasama (tanggal,</w:t>
            </w:r>
            <w:r w:rsidRPr="000E17A2">
              <w:rPr>
                <w:rFonts w:ascii="Arial" w:hAnsi="Arial" w:cs="Arial"/>
                <w:lang w:val="id-ID"/>
              </w:rPr>
              <w:t xml:space="preserve"> </w:t>
            </w:r>
            <w:r w:rsidRPr="000E17A2">
              <w:rPr>
                <w:rFonts w:ascii="Arial" w:hAnsi="Arial" w:cs="Arial"/>
                <w:lang w:val="fi-FI"/>
              </w:rPr>
              <w:t>bulan, dan tahun)</w:t>
            </w:r>
            <w:r w:rsidRPr="000E17A2">
              <w:rPr>
                <w:rFonts w:ascii="Arial" w:hAnsi="Arial" w:cs="Arial"/>
                <w:lang w:val="id-ID"/>
              </w:rPr>
              <w:t>;</w:t>
            </w:r>
          </w:p>
          <w:p w:rsidR="00A91A0B" w:rsidRPr="000E17A2" w:rsidRDefault="00A91A0B" w:rsidP="00A91A0B">
            <w:pPr>
              <w:numPr>
                <w:ilvl w:val="0"/>
                <w:numId w:val="15"/>
              </w:numPr>
              <w:jc w:val="both"/>
              <w:rPr>
                <w:rFonts w:ascii="Arial" w:hAnsi="Arial" w:cs="Arial"/>
                <w:lang w:val="fi-FI"/>
              </w:rPr>
            </w:pPr>
            <w:r w:rsidRPr="000E17A2">
              <w:rPr>
                <w:rFonts w:ascii="Arial" w:hAnsi="Arial" w:cs="Arial"/>
                <w:lang w:val="fi-FI"/>
              </w:rPr>
              <w:t>kolom (5)</w:t>
            </w:r>
            <w:r w:rsidRPr="000E17A2">
              <w:rPr>
                <w:rFonts w:ascii="Arial" w:hAnsi="Arial" w:cs="Arial"/>
                <w:lang w:val="id-ID"/>
              </w:rPr>
              <w:t>,</w:t>
            </w:r>
            <w:r w:rsidRPr="000E17A2">
              <w:rPr>
                <w:rFonts w:ascii="Arial" w:hAnsi="Arial" w:cs="Arial"/>
                <w:lang w:val="fi-FI"/>
              </w:rPr>
              <w:t xml:space="preserve"> waktu selesai kerjasama.  Jika kerjasama masih berlangsung dan tidak ada batasan waktu berakhirnya, maka pada kolom ini ditulis </w:t>
            </w:r>
            <w:r w:rsidRPr="000E17A2">
              <w:rPr>
                <w:rFonts w:ascii="Arial" w:hAnsi="Arial" w:cs="Arial"/>
                <w:b/>
                <w:lang w:val="fi-FI"/>
              </w:rPr>
              <w:t>masih berlangsung</w:t>
            </w:r>
            <w:r>
              <w:rPr>
                <w:rFonts w:ascii="Arial" w:hAnsi="Arial" w:cs="Arial"/>
                <w:b/>
                <w:lang w:val="id-ID"/>
              </w:rPr>
              <w:t>;</w:t>
            </w:r>
          </w:p>
          <w:p w:rsidR="00CC32B7" w:rsidRPr="00585ED0" w:rsidRDefault="00A91A0B" w:rsidP="00A91A0B">
            <w:pPr>
              <w:numPr>
                <w:ilvl w:val="0"/>
                <w:numId w:val="15"/>
              </w:numPr>
              <w:rPr>
                <w:rFonts w:ascii="Arial" w:hAnsi="Arial" w:cs="Arial"/>
                <w:lang w:val="fi-FI"/>
              </w:rPr>
            </w:pPr>
            <w:r w:rsidRPr="000E17A2">
              <w:rPr>
                <w:rFonts w:ascii="Arial" w:hAnsi="Arial" w:cs="Arial"/>
                <w:lang w:val="fi-FI"/>
              </w:rPr>
              <w:t>kolom (6): manfaat dari kegiatan kerjasama tersebut.</w:t>
            </w:r>
          </w:p>
        </w:tc>
      </w:tr>
    </w:tbl>
    <w:p w:rsidR="00CC32B7" w:rsidRDefault="00CC32B7" w:rsidP="00CC32B7">
      <w:pPr>
        <w:jc w:val="both"/>
        <w:rPr>
          <w:rFonts w:ascii="Arial" w:hAnsi="Arial" w:cs="Arial"/>
          <w:lang w:val="sv-SE"/>
        </w:rPr>
      </w:pPr>
    </w:p>
    <w:p w:rsidR="00612156" w:rsidRPr="00DA7534" w:rsidRDefault="00612156" w:rsidP="00612156">
      <w:pPr>
        <w:ind w:left="1620" w:hanging="1620"/>
        <w:rPr>
          <w:rFonts w:ascii="Arial" w:hAnsi="Arial" w:cs="Arial"/>
          <w:sz w:val="20"/>
          <w:szCs w:val="20"/>
          <w:lang w:val="fi-FI"/>
        </w:rPr>
      </w:pPr>
    </w:p>
    <w:p w:rsidR="00D807AD" w:rsidRPr="00612156" w:rsidRDefault="00D807AD" w:rsidP="00612156"/>
    <w:sectPr w:rsidR="00D807AD" w:rsidRPr="00612156" w:rsidSect="00A95B1D">
      <w:pgSz w:w="11907" w:h="16840" w:code="9"/>
      <w:pgMar w:top="1701"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7E1" w:rsidRDefault="005F47E1" w:rsidP="005A01F8">
      <w:r>
        <w:separator/>
      </w:r>
    </w:p>
  </w:endnote>
  <w:endnote w:type="continuationSeparator" w:id="0">
    <w:p w:rsidR="005F47E1" w:rsidRDefault="005F47E1" w:rsidP="005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46" w:rsidRDefault="00031F46" w:rsidP="00BB16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1F46" w:rsidRDefault="00031F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46" w:rsidRPr="003573B4" w:rsidRDefault="00031F46" w:rsidP="000741B9">
    <w:pPr>
      <w:pStyle w:val="Footer"/>
      <w:framePr w:wrap="around" w:vAnchor="text" w:hAnchor="page" w:x="10692" w:y="114"/>
      <w:rPr>
        <w:rStyle w:val="PageNumber"/>
        <w:rFonts w:ascii="Arial" w:hAnsi="Arial" w:cs="Arial"/>
        <w:sz w:val="18"/>
        <w:szCs w:val="18"/>
      </w:rPr>
    </w:pPr>
    <w:r w:rsidRPr="003573B4">
      <w:rPr>
        <w:rStyle w:val="PageNumber"/>
        <w:rFonts w:ascii="Arial" w:hAnsi="Arial" w:cs="Arial"/>
        <w:sz w:val="18"/>
        <w:szCs w:val="18"/>
      </w:rPr>
      <w:fldChar w:fldCharType="begin"/>
    </w:r>
    <w:r w:rsidRPr="003573B4">
      <w:rPr>
        <w:rStyle w:val="PageNumber"/>
        <w:rFonts w:ascii="Arial" w:hAnsi="Arial" w:cs="Arial"/>
        <w:sz w:val="18"/>
        <w:szCs w:val="18"/>
      </w:rPr>
      <w:instrText xml:space="preserve">PAGE  </w:instrText>
    </w:r>
    <w:r w:rsidRPr="003573B4">
      <w:rPr>
        <w:rStyle w:val="PageNumber"/>
        <w:rFonts w:ascii="Arial" w:hAnsi="Arial" w:cs="Arial"/>
        <w:sz w:val="18"/>
        <w:szCs w:val="18"/>
      </w:rPr>
      <w:fldChar w:fldCharType="separate"/>
    </w:r>
    <w:r w:rsidR="00C945F5">
      <w:rPr>
        <w:rStyle w:val="PageNumber"/>
        <w:rFonts w:ascii="Arial" w:hAnsi="Arial" w:cs="Arial"/>
        <w:noProof/>
        <w:sz w:val="18"/>
        <w:szCs w:val="18"/>
      </w:rPr>
      <w:t>2</w:t>
    </w:r>
    <w:r w:rsidRPr="003573B4">
      <w:rPr>
        <w:rStyle w:val="PageNumber"/>
        <w:rFonts w:ascii="Arial" w:hAnsi="Arial" w:cs="Arial"/>
        <w:sz w:val="18"/>
        <w:szCs w:val="18"/>
      </w:rPr>
      <w:fldChar w:fldCharType="end"/>
    </w:r>
  </w:p>
  <w:p w:rsidR="00031F46" w:rsidRPr="003573B4" w:rsidRDefault="00031F46" w:rsidP="00A95B1D">
    <w:pPr>
      <w:pStyle w:val="Footer"/>
      <w:pBdr>
        <w:top w:val="double" w:sz="4" w:space="1" w:color="auto"/>
      </w:pBdr>
      <w:tabs>
        <w:tab w:val="clear" w:pos="8640"/>
        <w:tab w:val="right" w:pos="9356"/>
      </w:tabs>
      <w:ind w:right="4"/>
      <w:rPr>
        <w:rFonts w:ascii="Arial" w:hAnsi="Arial" w:cs="Arial"/>
        <w:sz w:val="18"/>
        <w:szCs w:val="18"/>
        <w:lang w:val="id-ID"/>
      </w:rPr>
    </w:pPr>
    <w:r w:rsidRPr="003573B4">
      <w:rPr>
        <w:rFonts w:ascii="Arial" w:hAnsi="Arial" w:cs="Arial"/>
        <w:sz w:val="18"/>
        <w:szCs w:val="18"/>
      </w:rPr>
      <w:t>BAN-PT: Panduan Pengisian Borang Akreditasi Program Studi Kedokteran Hewan 201</w:t>
    </w:r>
    <w:r w:rsidRPr="003573B4">
      <w:rPr>
        <w:rFonts w:ascii="Arial" w:hAnsi="Arial" w:cs="Arial"/>
        <w:sz w:val="18"/>
        <w:szCs w:val="18"/>
        <w:lang w:val="id-ID"/>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7E1" w:rsidRDefault="005F47E1" w:rsidP="005A01F8">
      <w:r>
        <w:separator/>
      </w:r>
    </w:p>
  </w:footnote>
  <w:footnote w:type="continuationSeparator" w:id="0">
    <w:p w:rsidR="005F47E1" w:rsidRDefault="005F47E1" w:rsidP="005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46" w:rsidRDefault="00031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1F46" w:rsidRDefault="00031F4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46" w:rsidRDefault="00031F46">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7DB"/>
    <w:multiLevelType w:val="hybridMultilevel"/>
    <w:tmpl w:val="2B16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62364"/>
    <w:multiLevelType w:val="hybridMultilevel"/>
    <w:tmpl w:val="C5FE47D6"/>
    <w:lvl w:ilvl="0" w:tplc="04210001">
      <w:start w:val="1"/>
      <w:numFmt w:val="bullet"/>
      <w:lvlText w:val=""/>
      <w:lvlJc w:val="left"/>
      <w:pPr>
        <w:ind w:left="988" w:hanging="360"/>
      </w:pPr>
      <w:rPr>
        <w:rFonts w:ascii="Symbol" w:hAnsi="Symbol" w:hint="default"/>
      </w:rPr>
    </w:lvl>
    <w:lvl w:ilvl="1" w:tplc="04210003" w:tentative="1">
      <w:start w:val="1"/>
      <w:numFmt w:val="bullet"/>
      <w:lvlText w:val="o"/>
      <w:lvlJc w:val="left"/>
      <w:pPr>
        <w:ind w:left="1708" w:hanging="360"/>
      </w:pPr>
      <w:rPr>
        <w:rFonts w:ascii="Courier New" w:hAnsi="Courier New" w:cs="Courier New" w:hint="default"/>
      </w:rPr>
    </w:lvl>
    <w:lvl w:ilvl="2" w:tplc="04210005" w:tentative="1">
      <w:start w:val="1"/>
      <w:numFmt w:val="bullet"/>
      <w:lvlText w:val=""/>
      <w:lvlJc w:val="left"/>
      <w:pPr>
        <w:ind w:left="2428" w:hanging="360"/>
      </w:pPr>
      <w:rPr>
        <w:rFonts w:ascii="Wingdings" w:hAnsi="Wingdings" w:hint="default"/>
      </w:rPr>
    </w:lvl>
    <w:lvl w:ilvl="3" w:tplc="04210001" w:tentative="1">
      <w:start w:val="1"/>
      <w:numFmt w:val="bullet"/>
      <w:lvlText w:val=""/>
      <w:lvlJc w:val="left"/>
      <w:pPr>
        <w:ind w:left="3148" w:hanging="360"/>
      </w:pPr>
      <w:rPr>
        <w:rFonts w:ascii="Symbol" w:hAnsi="Symbol" w:hint="default"/>
      </w:rPr>
    </w:lvl>
    <w:lvl w:ilvl="4" w:tplc="04210003" w:tentative="1">
      <w:start w:val="1"/>
      <w:numFmt w:val="bullet"/>
      <w:lvlText w:val="o"/>
      <w:lvlJc w:val="left"/>
      <w:pPr>
        <w:ind w:left="3868" w:hanging="360"/>
      </w:pPr>
      <w:rPr>
        <w:rFonts w:ascii="Courier New" w:hAnsi="Courier New" w:cs="Courier New" w:hint="default"/>
      </w:rPr>
    </w:lvl>
    <w:lvl w:ilvl="5" w:tplc="04210005" w:tentative="1">
      <w:start w:val="1"/>
      <w:numFmt w:val="bullet"/>
      <w:lvlText w:val=""/>
      <w:lvlJc w:val="left"/>
      <w:pPr>
        <w:ind w:left="4588" w:hanging="360"/>
      </w:pPr>
      <w:rPr>
        <w:rFonts w:ascii="Wingdings" w:hAnsi="Wingdings" w:hint="default"/>
      </w:rPr>
    </w:lvl>
    <w:lvl w:ilvl="6" w:tplc="04210001" w:tentative="1">
      <w:start w:val="1"/>
      <w:numFmt w:val="bullet"/>
      <w:lvlText w:val=""/>
      <w:lvlJc w:val="left"/>
      <w:pPr>
        <w:ind w:left="5308" w:hanging="360"/>
      </w:pPr>
      <w:rPr>
        <w:rFonts w:ascii="Symbol" w:hAnsi="Symbol" w:hint="default"/>
      </w:rPr>
    </w:lvl>
    <w:lvl w:ilvl="7" w:tplc="04210003" w:tentative="1">
      <w:start w:val="1"/>
      <w:numFmt w:val="bullet"/>
      <w:lvlText w:val="o"/>
      <w:lvlJc w:val="left"/>
      <w:pPr>
        <w:ind w:left="6028" w:hanging="360"/>
      </w:pPr>
      <w:rPr>
        <w:rFonts w:ascii="Courier New" w:hAnsi="Courier New" w:cs="Courier New" w:hint="default"/>
      </w:rPr>
    </w:lvl>
    <w:lvl w:ilvl="8" w:tplc="04210005" w:tentative="1">
      <w:start w:val="1"/>
      <w:numFmt w:val="bullet"/>
      <w:lvlText w:val=""/>
      <w:lvlJc w:val="left"/>
      <w:pPr>
        <w:ind w:left="6748" w:hanging="360"/>
      </w:pPr>
      <w:rPr>
        <w:rFonts w:ascii="Wingdings" w:hAnsi="Wingdings" w:hint="default"/>
      </w:rPr>
    </w:lvl>
  </w:abstractNum>
  <w:abstractNum w:abstractNumId="2">
    <w:nsid w:val="0385255A"/>
    <w:multiLevelType w:val="hybridMultilevel"/>
    <w:tmpl w:val="7180CE46"/>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
    <w:nsid w:val="03A6138E"/>
    <w:multiLevelType w:val="hybridMultilevel"/>
    <w:tmpl w:val="C3260B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6FE6E54"/>
    <w:multiLevelType w:val="hybridMultilevel"/>
    <w:tmpl w:val="A15A8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033995"/>
    <w:multiLevelType w:val="hybridMultilevel"/>
    <w:tmpl w:val="35649B4E"/>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
    <w:nsid w:val="077A7382"/>
    <w:multiLevelType w:val="hybridMultilevel"/>
    <w:tmpl w:val="3A5C2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1B2CFE"/>
    <w:multiLevelType w:val="hybridMultilevel"/>
    <w:tmpl w:val="A46A149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09A65A1B"/>
    <w:multiLevelType w:val="hybridMultilevel"/>
    <w:tmpl w:val="165AB78A"/>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0">
    <w:nsid w:val="0BAA241E"/>
    <w:multiLevelType w:val="hybridMultilevel"/>
    <w:tmpl w:val="B8D2E5AA"/>
    <w:lvl w:ilvl="0" w:tplc="04090001">
      <w:start w:val="1"/>
      <w:numFmt w:val="bullet"/>
      <w:lvlText w:val=""/>
      <w:lvlJc w:val="left"/>
      <w:pPr>
        <w:ind w:left="685" w:hanging="360"/>
      </w:pPr>
      <w:rPr>
        <w:rFonts w:ascii="Symbol" w:hAnsi="Symbol" w:hint="default"/>
      </w:rPr>
    </w:lvl>
    <w:lvl w:ilvl="1" w:tplc="04090003" w:tentative="1">
      <w:start w:val="1"/>
      <w:numFmt w:val="bullet"/>
      <w:lvlText w:val="o"/>
      <w:lvlJc w:val="left"/>
      <w:pPr>
        <w:ind w:left="1405" w:hanging="360"/>
      </w:pPr>
      <w:rPr>
        <w:rFonts w:ascii="Courier New" w:hAnsi="Courier New" w:cs="Courier New" w:hint="default"/>
      </w:rPr>
    </w:lvl>
    <w:lvl w:ilvl="2" w:tplc="04090005" w:tentative="1">
      <w:start w:val="1"/>
      <w:numFmt w:val="bullet"/>
      <w:lvlText w:val=""/>
      <w:lvlJc w:val="left"/>
      <w:pPr>
        <w:ind w:left="2125" w:hanging="360"/>
      </w:pPr>
      <w:rPr>
        <w:rFonts w:ascii="Wingdings" w:hAnsi="Wingdings" w:hint="default"/>
      </w:rPr>
    </w:lvl>
    <w:lvl w:ilvl="3" w:tplc="04090001" w:tentative="1">
      <w:start w:val="1"/>
      <w:numFmt w:val="bullet"/>
      <w:lvlText w:val=""/>
      <w:lvlJc w:val="left"/>
      <w:pPr>
        <w:ind w:left="2845" w:hanging="360"/>
      </w:pPr>
      <w:rPr>
        <w:rFonts w:ascii="Symbol" w:hAnsi="Symbol" w:hint="default"/>
      </w:rPr>
    </w:lvl>
    <w:lvl w:ilvl="4" w:tplc="04090003" w:tentative="1">
      <w:start w:val="1"/>
      <w:numFmt w:val="bullet"/>
      <w:lvlText w:val="o"/>
      <w:lvlJc w:val="left"/>
      <w:pPr>
        <w:ind w:left="3565" w:hanging="360"/>
      </w:pPr>
      <w:rPr>
        <w:rFonts w:ascii="Courier New" w:hAnsi="Courier New" w:cs="Courier New" w:hint="default"/>
      </w:rPr>
    </w:lvl>
    <w:lvl w:ilvl="5" w:tplc="04090005" w:tentative="1">
      <w:start w:val="1"/>
      <w:numFmt w:val="bullet"/>
      <w:lvlText w:val=""/>
      <w:lvlJc w:val="left"/>
      <w:pPr>
        <w:ind w:left="4285" w:hanging="360"/>
      </w:pPr>
      <w:rPr>
        <w:rFonts w:ascii="Wingdings" w:hAnsi="Wingdings" w:hint="default"/>
      </w:rPr>
    </w:lvl>
    <w:lvl w:ilvl="6" w:tplc="04090001" w:tentative="1">
      <w:start w:val="1"/>
      <w:numFmt w:val="bullet"/>
      <w:lvlText w:val=""/>
      <w:lvlJc w:val="left"/>
      <w:pPr>
        <w:ind w:left="5005" w:hanging="360"/>
      </w:pPr>
      <w:rPr>
        <w:rFonts w:ascii="Symbol" w:hAnsi="Symbol" w:hint="default"/>
      </w:rPr>
    </w:lvl>
    <w:lvl w:ilvl="7" w:tplc="04090003" w:tentative="1">
      <w:start w:val="1"/>
      <w:numFmt w:val="bullet"/>
      <w:lvlText w:val="o"/>
      <w:lvlJc w:val="left"/>
      <w:pPr>
        <w:ind w:left="5725" w:hanging="360"/>
      </w:pPr>
      <w:rPr>
        <w:rFonts w:ascii="Courier New" w:hAnsi="Courier New" w:cs="Courier New" w:hint="default"/>
      </w:rPr>
    </w:lvl>
    <w:lvl w:ilvl="8" w:tplc="04090005" w:tentative="1">
      <w:start w:val="1"/>
      <w:numFmt w:val="bullet"/>
      <w:lvlText w:val=""/>
      <w:lvlJc w:val="left"/>
      <w:pPr>
        <w:ind w:left="6445" w:hanging="360"/>
      </w:pPr>
      <w:rPr>
        <w:rFonts w:ascii="Wingdings" w:hAnsi="Wingdings" w:hint="default"/>
      </w:rPr>
    </w:lvl>
  </w:abstractNum>
  <w:abstractNum w:abstractNumId="11">
    <w:nsid w:val="0CB11C60"/>
    <w:multiLevelType w:val="hybridMultilevel"/>
    <w:tmpl w:val="6B3C7B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1342A8A"/>
    <w:multiLevelType w:val="hybridMultilevel"/>
    <w:tmpl w:val="472E25C2"/>
    <w:lvl w:ilvl="0" w:tplc="8A8216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1BE5CF3"/>
    <w:multiLevelType w:val="hybridMultilevel"/>
    <w:tmpl w:val="4830E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2F91B95"/>
    <w:multiLevelType w:val="hybridMultilevel"/>
    <w:tmpl w:val="C17AE0F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5">
    <w:nsid w:val="18FF1C92"/>
    <w:multiLevelType w:val="hybridMultilevel"/>
    <w:tmpl w:val="7F52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746B5C"/>
    <w:multiLevelType w:val="hybridMultilevel"/>
    <w:tmpl w:val="1364515E"/>
    <w:lvl w:ilvl="0" w:tplc="5F56EC80">
      <w:start w:val="1"/>
      <w:numFmt w:val="bullet"/>
      <w:lvlText w:val=""/>
      <w:lvlJc w:val="left"/>
      <w:pPr>
        <w:ind w:left="1120" w:hanging="360"/>
      </w:pPr>
      <w:rPr>
        <w:rFonts w:ascii="Symbol" w:hAnsi="Symbol" w:hint="default"/>
        <w:color w:val="auto"/>
      </w:rPr>
    </w:lvl>
    <w:lvl w:ilvl="1" w:tplc="04210003" w:tentative="1">
      <w:start w:val="1"/>
      <w:numFmt w:val="bullet"/>
      <w:lvlText w:val="o"/>
      <w:lvlJc w:val="left"/>
      <w:pPr>
        <w:ind w:left="1840" w:hanging="360"/>
      </w:pPr>
      <w:rPr>
        <w:rFonts w:ascii="Courier New" w:hAnsi="Courier New" w:cs="Courier New" w:hint="default"/>
      </w:rPr>
    </w:lvl>
    <w:lvl w:ilvl="2" w:tplc="04210005" w:tentative="1">
      <w:start w:val="1"/>
      <w:numFmt w:val="bullet"/>
      <w:lvlText w:val=""/>
      <w:lvlJc w:val="left"/>
      <w:pPr>
        <w:ind w:left="2560" w:hanging="360"/>
      </w:pPr>
      <w:rPr>
        <w:rFonts w:ascii="Wingdings" w:hAnsi="Wingdings" w:hint="default"/>
      </w:rPr>
    </w:lvl>
    <w:lvl w:ilvl="3" w:tplc="04210001" w:tentative="1">
      <w:start w:val="1"/>
      <w:numFmt w:val="bullet"/>
      <w:lvlText w:val=""/>
      <w:lvlJc w:val="left"/>
      <w:pPr>
        <w:ind w:left="3280" w:hanging="360"/>
      </w:pPr>
      <w:rPr>
        <w:rFonts w:ascii="Symbol" w:hAnsi="Symbol" w:hint="default"/>
      </w:rPr>
    </w:lvl>
    <w:lvl w:ilvl="4" w:tplc="04210003" w:tentative="1">
      <w:start w:val="1"/>
      <w:numFmt w:val="bullet"/>
      <w:lvlText w:val="o"/>
      <w:lvlJc w:val="left"/>
      <w:pPr>
        <w:ind w:left="4000" w:hanging="360"/>
      </w:pPr>
      <w:rPr>
        <w:rFonts w:ascii="Courier New" w:hAnsi="Courier New" w:cs="Courier New" w:hint="default"/>
      </w:rPr>
    </w:lvl>
    <w:lvl w:ilvl="5" w:tplc="04210005" w:tentative="1">
      <w:start w:val="1"/>
      <w:numFmt w:val="bullet"/>
      <w:lvlText w:val=""/>
      <w:lvlJc w:val="left"/>
      <w:pPr>
        <w:ind w:left="4720" w:hanging="360"/>
      </w:pPr>
      <w:rPr>
        <w:rFonts w:ascii="Wingdings" w:hAnsi="Wingdings" w:hint="default"/>
      </w:rPr>
    </w:lvl>
    <w:lvl w:ilvl="6" w:tplc="04210001" w:tentative="1">
      <w:start w:val="1"/>
      <w:numFmt w:val="bullet"/>
      <w:lvlText w:val=""/>
      <w:lvlJc w:val="left"/>
      <w:pPr>
        <w:ind w:left="5440" w:hanging="360"/>
      </w:pPr>
      <w:rPr>
        <w:rFonts w:ascii="Symbol" w:hAnsi="Symbol" w:hint="default"/>
      </w:rPr>
    </w:lvl>
    <w:lvl w:ilvl="7" w:tplc="04210003" w:tentative="1">
      <w:start w:val="1"/>
      <w:numFmt w:val="bullet"/>
      <w:lvlText w:val="o"/>
      <w:lvlJc w:val="left"/>
      <w:pPr>
        <w:ind w:left="6160" w:hanging="360"/>
      </w:pPr>
      <w:rPr>
        <w:rFonts w:ascii="Courier New" w:hAnsi="Courier New" w:cs="Courier New" w:hint="default"/>
      </w:rPr>
    </w:lvl>
    <w:lvl w:ilvl="8" w:tplc="04210005" w:tentative="1">
      <w:start w:val="1"/>
      <w:numFmt w:val="bullet"/>
      <w:lvlText w:val=""/>
      <w:lvlJc w:val="left"/>
      <w:pPr>
        <w:ind w:left="6880" w:hanging="360"/>
      </w:pPr>
      <w:rPr>
        <w:rFonts w:ascii="Wingdings" w:hAnsi="Wingdings" w:hint="default"/>
      </w:rPr>
    </w:lvl>
  </w:abstractNum>
  <w:abstractNum w:abstractNumId="17">
    <w:nsid w:val="23F360DE"/>
    <w:multiLevelType w:val="hybridMultilevel"/>
    <w:tmpl w:val="E9286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D5160D"/>
    <w:multiLevelType w:val="hybridMultilevel"/>
    <w:tmpl w:val="525879F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26170049"/>
    <w:multiLevelType w:val="hybridMultilevel"/>
    <w:tmpl w:val="2F5C5B1C"/>
    <w:lvl w:ilvl="0" w:tplc="04210001">
      <w:start w:val="1"/>
      <w:numFmt w:val="bullet"/>
      <w:lvlText w:val=""/>
      <w:lvlJc w:val="left"/>
      <w:pPr>
        <w:ind w:left="702" w:hanging="360"/>
      </w:pPr>
      <w:rPr>
        <w:rFonts w:ascii="Symbol" w:hAnsi="Symbol" w:hint="default"/>
      </w:rPr>
    </w:lvl>
    <w:lvl w:ilvl="1" w:tplc="04210003" w:tentative="1">
      <w:start w:val="1"/>
      <w:numFmt w:val="bullet"/>
      <w:lvlText w:val="o"/>
      <w:lvlJc w:val="left"/>
      <w:pPr>
        <w:ind w:left="1422" w:hanging="360"/>
      </w:pPr>
      <w:rPr>
        <w:rFonts w:ascii="Courier New" w:hAnsi="Courier New" w:cs="Courier New" w:hint="default"/>
      </w:rPr>
    </w:lvl>
    <w:lvl w:ilvl="2" w:tplc="04210005" w:tentative="1">
      <w:start w:val="1"/>
      <w:numFmt w:val="bullet"/>
      <w:lvlText w:val=""/>
      <w:lvlJc w:val="left"/>
      <w:pPr>
        <w:ind w:left="2142" w:hanging="360"/>
      </w:pPr>
      <w:rPr>
        <w:rFonts w:ascii="Wingdings" w:hAnsi="Wingdings" w:hint="default"/>
      </w:rPr>
    </w:lvl>
    <w:lvl w:ilvl="3" w:tplc="04210001" w:tentative="1">
      <w:start w:val="1"/>
      <w:numFmt w:val="bullet"/>
      <w:lvlText w:val=""/>
      <w:lvlJc w:val="left"/>
      <w:pPr>
        <w:ind w:left="2862" w:hanging="360"/>
      </w:pPr>
      <w:rPr>
        <w:rFonts w:ascii="Symbol" w:hAnsi="Symbol" w:hint="default"/>
      </w:rPr>
    </w:lvl>
    <w:lvl w:ilvl="4" w:tplc="04210003" w:tentative="1">
      <w:start w:val="1"/>
      <w:numFmt w:val="bullet"/>
      <w:lvlText w:val="o"/>
      <w:lvlJc w:val="left"/>
      <w:pPr>
        <w:ind w:left="3582" w:hanging="360"/>
      </w:pPr>
      <w:rPr>
        <w:rFonts w:ascii="Courier New" w:hAnsi="Courier New" w:cs="Courier New" w:hint="default"/>
      </w:rPr>
    </w:lvl>
    <w:lvl w:ilvl="5" w:tplc="04210005" w:tentative="1">
      <w:start w:val="1"/>
      <w:numFmt w:val="bullet"/>
      <w:lvlText w:val=""/>
      <w:lvlJc w:val="left"/>
      <w:pPr>
        <w:ind w:left="4302" w:hanging="360"/>
      </w:pPr>
      <w:rPr>
        <w:rFonts w:ascii="Wingdings" w:hAnsi="Wingdings" w:hint="default"/>
      </w:rPr>
    </w:lvl>
    <w:lvl w:ilvl="6" w:tplc="04210001" w:tentative="1">
      <w:start w:val="1"/>
      <w:numFmt w:val="bullet"/>
      <w:lvlText w:val=""/>
      <w:lvlJc w:val="left"/>
      <w:pPr>
        <w:ind w:left="5022" w:hanging="360"/>
      </w:pPr>
      <w:rPr>
        <w:rFonts w:ascii="Symbol" w:hAnsi="Symbol" w:hint="default"/>
      </w:rPr>
    </w:lvl>
    <w:lvl w:ilvl="7" w:tplc="04210003" w:tentative="1">
      <w:start w:val="1"/>
      <w:numFmt w:val="bullet"/>
      <w:lvlText w:val="o"/>
      <w:lvlJc w:val="left"/>
      <w:pPr>
        <w:ind w:left="5742" w:hanging="360"/>
      </w:pPr>
      <w:rPr>
        <w:rFonts w:ascii="Courier New" w:hAnsi="Courier New" w:cs="Courier New" w:hint="default"/>
      </w:rPr>
    </w:lvl>
    <w:lvl w:ilvl="8" w:tplc="04210005" w:tentative="1">
      <w:start w:val="1"/>
      <w:numFmt w:val="bullet"/>
      <w:lvlText w:val=""/>
      <w:lvlJc w:val="left"/>
      <w:pPr>
        <w:ind w:left="6462" w:hanging="360"/>
      </w:pPr>
      <w:rPr>
        <w:rFonts w:ascii="Wingdings" w:hAnsi="Wingdings" w:hint="default"/>
      </w:rPr>
    </w:lvl>
  </w:abstractNum>
  <w:abstractNum w:abstractNumId="20">
    <w:nsid w:val="26B77694"/>
    <w:multiLevelType w:val="hybridMultilevel"/>
    <w:tmpl w:val="C112501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6F37A94"/>
    <w:multiLevelType w:val="hybridMultilevel"/>
    <w:tmpl w:val="8E225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1C2769"/>
    <w:multiLevelType w:val="hybridMultilevel"/>
    <w:tmpl w:val="5E28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837986"/>
    <w:multiLevelType w:val="hybridMultilevel"/>
    <w:tmpl w:val="A9FA78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28A748BC"/>
    <w:multiLevelType w:val="hybridMultilevel"/>
    <w:tmpl w:val="1E4A4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9803E78"/>
    <w:multiLevelType w:val="hybridMultilevel"/>
    <w:tmpl w:val="B3B251A0"/>
    <w:lvl w:ilvl="0" w:tplc="EECC9A72">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27">
    <w:nsid w:val="2AF36129"/>
    <w:multiLevelType w:val="hybridMultilevel"/>
    <w:tmpl w:val="34BC8264"/>
    <w:lvl w:ilvl="0" w:tplc="04090005">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8">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2FB148F6"/>
    <w:multiLevelType w:val="hybridMultilevel"/>
    <w:tmpl w:val="7082BC8C"/>
    <w:lvl w:ilvl="0" w:tplc="04090001">
      <w:start w:val="1"/>
      <w:numFmt w:val="bullet"/>
      <w:lvlText w:val=""/>
      <w:lvlJc w:val="left"/>
      <w:pPr>
        <w:ind w:left="628" w:hanging="360"/>
      </w:pPr>
      <w:rPr>
        <w:rFonts w:ascii="Symbol" w:hAnsi="Symbol" w:hint="default"/>
      </w:rPr>
    </w:lvl>
    <w:lvl w:ilvl="1" w:tplc="04090003" w:tentative="1">
      <w:start w:val="1"/>
      <w:numFmt w:val="bullet"/>
      <w:lvlText w:val="o"/>
      <w:lvlJc w:val="left"/>
      <w:pPr>
        <w:ind w:left="1348" w:hanging="360"/>
      </w:pPr>
      <w:rPr>
        <w:rFonts w:ascii="Courier New" w:hAnsi="Courier New" w:cs="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cs="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cs="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30">
    <w:nsid w:val="30AA19DE"/>
    <w:multiLevelType w:val="hybridMultilevel"/>
    <w:tmpl w:val="26DC49D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3149706C"/>
    <w:multiLevelType w:val="hybridMultilevel"/>
    <w:tmpl w:val="7AA6D5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4740CAD"/>
    <w:multiLevelType w:val="hybridMultilevel"/>
    <w:tmpl w:val="016E41CE"/>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3">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AC852F5"/>
    <w:multiLevelType w:val="hybridMultilevel"/>
    <w:tmpl w:val="90B2AA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B991810"/>
    <w:multiLevelType w:val="hybridMultilevel"/>
    <w:tmpl w:val="9ED86E64"/>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8">
    <w:nsid w:val="403148CE"/>
    <w:multiLevelType w:val="hybridMultilevel"/>
    <w:tmpl w:val="9EBCFFDA"/>
    <w:lvl w:ilvl="0" w:tplc="04090005">
      <w:start w:val="1"/>
      <w:numFmt w:val="bullet"/>
      <w:lvlText w:val=""/>
      <w:lvlJc w:val="left"/>
      <w:pPr>
        <w:ind w:left="628" w:hanging="360"/>
      </w:pPr>
      <w:rPr>
        <w:rFonts w:ascii="Wingdings" w:hAnsi="Wingdings" w:hint="default"/>
      </w:rPr>
    </w:lvl>
    <w:lvl w:ilvl="1" w:tplc="04090003" w:tentative="1">
      <w:start w:val="1"/>
      <w:numFmt w:val="bullet"/>
      <w:lvlText w:val="o"/>
      <w:lvlJc w:val="left"/>
      <w:pPr>
        <w:ind w:left="1348" w:hanging="360"/>
      </w:pPr>
      <w:rPr>
        <w:rFonts w:ascii="Courier New" w:hAnsi="Courier New" w:cs="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cs="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cs="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39">
    <w:nsid w:val="4415246D"/>
    <w:multiLevelType w:val="hybridMultilevel"/>
    <w:tmpl w:val="314EC6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460D2E19"/>
    <w:multiLevelType w:val="hybridMultilevel"/>
    <w:tmpl w:val="41140C1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1">
    <w:nsid w:val="48551E00"/>
    <w:multiLevelType w:val="hybridMultilevel"/>
    <w:tmpl w:val="5AF02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A23"/>
    <w:multiLevelType w:val="hybridMultilevel"/>
    <w:tmpl w:val="68B8B7F0"/>
    <w:lvl w:ilvl="0" w:tplc="5F56EC80">
      <w:start w:val="1"/>
      <w:numFmt w:val="bullet"/>
      <w:lvlText w:val=""/>
      <w:lvlJc w:val="left"/>
      <w:pPr>
        <w:ind w:left="72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3">
    <w:nsid w:val="49230555"/>
    <w:multiLevelType w:val="hybridMultilevel"/>
    <w:tmpl w:val="962CBB44"/>
    <w:lvl w:ilvl="0" w:tplc="04090001">
      <w:start w:val="1"/>
      <w:numFmt w:val="bullet"/>
      <w:lvlText w:val=""/>
      <w:lvlJc w:val="left"/>
      <w:pPr>
        <w:tabs>
          <w:tab w:val="num" w:pos="360"/>
        </w:tabs>
        <w:ind w:left="36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4A113951"/>
    <w:multiLevelType w:val="hybridMultilevel"/>
    <w:tmpl w:val="487ABEA2"/>
    <w:lvl w:ilvl="0" w:tplc="04090001">
      <w:start w:val="1"/>
      <w:numFmt w:val="bullet"/>
      <w:lvlText w:val=""/>
      <w:lvlJc w:val="left"/>
      <w:pPr>
        <w:tabs>
          <w:tab w:val="num" w:pos="360"/>
        </w:tabs>
        <w:ind w:left="36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nsid w:val="4A142D09"/>
    <w:multiLevelType w:val="hybridMultilevel"/>
    <w:tmpl w:val="013E25D4"/>
    <w:lvl w:ilvl="0" w:tplc="5F56EC80">
      <w:start w:val="1"/>
      <w:numFmt w:val="bullet"/>
      <w:lvlText w:val=""/>
      <w:lvlJc w:val="left"/>
      <w:pPr>
        <w:tabs>
          <w:tab w:val="num" w:pos="360"/>
        </w:tabs>
        <w:ind w:left="36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6">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4C355FA0"/>
    <w:multiLevelType w:val="hybridMultilevel"/>
    <w:tmpl w:val="A680152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8">
    <w:nsid w:val="4C791613"/>
    <w:multiLevelType w:val="hybridMultilevel"/>
    <w:tmpl w:val="F7E4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D224B9E"/>
    <w:multiLevelType w:val="hybridMultilevel"/>
    <w:tmpl w:val="8794D60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0">
    <w:nsid w:val="4E184458"/>
    <w:multiLevelType w:val="hybridMultilevel"/>
    <w:tmpl w:val="4CB06EF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1">
    <w:nsid w:val="4FB52B79"/>
    <w:multiLevelType w:val="hybridMultilevel"/>
    <w:tmpl w:val="E2569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17F4ECB"/>
    <w:multiLevelType w:val="hybridMultilevel"/>
    <w:tmpl w:val="6FD80E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56A1030"/>
    <w:multiLevelType w:val="hybridMultilevel"/>
    <w:tmpl w:val="5B8A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58A4F3E"/>
    <w:multiLevelType w:val="hybridMultilevel"/>
    <w:tmpl w:val="A53A107C"/>
    <w:lvl w:ilvl="0" w:tplc="5F56EC80">
      <w:start w:val="1"/>
      <w:numFmt w:val="bullet"/>
      <w:lvlText w:val=""/>
      <w:lvlJc w:val="left"/>
      <w:pPr>
        <w:tabs>
          <w:tab w:val="num" w:pos="360"/>
        </w:tabs>
        <w:ind w:left="36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5">
    <w:nsid w:val="56FE1357"/>
    <w:multiLevelType w:val="hybridMultilevel"/>
    <w:tmpl w:val="5B3EF1BE"/>
    <w:lvl w:ilvl="0" w:tplc="5F56EC80">
      <w:start w:val="1"/>
      <w:numFmt w:val="bullet"/>
      <w:lvlText w:val=""/>
      <w:lvlJc w:val="left"/>
      <w:pPr>
        <w:tabs>
          <w:tab w:val="num" w:pos="360"/>
        </w:tabs>
        <w:ind w:left="36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6">
    <w:nsid w:val="573A20E7"/>
    <w:multiLevelType w:val="hybridMultilevel"/>
    <w:tmpl w:val="0F24155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7">
    <w:nsid w:val="57523E2F"/>
    <w:multiLevelType w:val="hybridMultilevel"/>
    <w:tmpl w:val="9280AB6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8">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nsid w:val="591B3857"/>
    <w:multiLevelType w:val="hybridMultilevel"/>
    <w:tmpl w:val="42F40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1">
    <w:nsid w:val="5ACD3227"/>
    <w:multiLevelType w:val="hybridMultilevel"/>
    <w:tmpl w:val="728CB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C847C5B"/>
    <w:multiLevelType w:val="hybridMultilevel"/>
    <w:tmpl w:val="2022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CF97873"/>
    <w:multiLevelType w:val="hybridMultilevel"/>
    <w:tmpl w:val="46C08A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5E800E35"/>
    <w:multiLevelType w:val="hybridMultilevel"/>
    <w:tmpl w:val="945AAD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5E8D166E"/>
    <w:multiLevelType w:val="hybridMultilevel"/>
    <w:tmpl w:val="7D743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200538B"/>
    <w:multiLevelType w:val="hybridMultilevel"/>
    <w:tmpl w:val="9FACF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25D44DF"/>
    <w:multiLevelType w:val="hybridMultilevel"/>
    <w:tmpl w:val="B5C02B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nsid w:val="635D24CC"/>
    <w:multiLevelType w:val="hybridMultilevel"/>
    <w:tmpl w:val="CBD8D420"/>
    <w:lvl w:ilvl="0" w:tplc="04210001">
      <w:start w:val="1"/>
      <w:numFmt w:val="bullet"/>
      <w:lvlText w:val=""/>
      <w:lvlJc w:val="left"/>
      <w:pPr>
        <w:ind w:left="1120" w:hanging="360"/>
      </w:pPr>
      <w:rPr>
        <w:rFonts w:ascii="Symbol" w:hAnsi="Symbol" w:hint="default"/>
      </w:rPr>
    </w:lvl>
    <w:lvl w:ilvl="1" w:tplc="04210003" w:tentative="1">
      <w:start w:val="1"/>
      <w:numFmt w:val="bullet"/>
      <w:lvlText w:val="o"/>
      <w:lvlJc w:val="left"/>
      <w:pPr>
        <w:ind w:left="1840" w:hanging="360"/>
      </w:pPr>
      <w:rPr>
        <w:rFonts w:ascii="Courier New" w:hAnsi="Courier New" w:cs="Courier New" w:hint="default"/>
      </w:rPr>
    </w:lvl>
    <w:lvl w:ilvl="2" w:tplc="04210005" w:tentative="1">
      <w:start w:val="1"/>
      <w:numFmt w:val="bullet"/>
      <w:lvlText w:val=""/>
      <w:lvlJc w:val="left"/>
      <w:pPr>
        <w:ind w:left="2560" w:hanging="360"/>
      </w:pPr>
      <w:rPr>
        <w:rFonts w:ascii="Wingdings" w:hAnsi="Wingdings" w:hint="default"/>
      </w:rPr>
    </w:lvl>
    <w:lvl w:ilvl="3" w:tplc="04210001" w:tentative="1">
      <w:start w:val="1"/>
      <w:numFmt w:val="bullet"/>
      <w:lvlText w:val=""/>
      <w:lvlJc w:val="left"/>
      <w:pPr>
        <w:ind w:left="3280" w:hanging="360"/>
      </w:pPr>
      <w:rPr>
        <w:rFonts w:ascii="Symbol" w:hAnsi="Symbol" w:hint="default"/>
      </w:rPr>
    </w:lvl>
    <w:lvl w:ilvl="4" w:tplc="04210003" w:tentative="1">
      <w:start w:val="1"/>
      <w:numFmt w:val="bullet"/>
      <w:lvlText w:val="o"/>
      <w:lvlJc w:val="left"/>
      <w:pPr>
        <w:ind w:left="4000" w:hanging="360"/>
      </w:pPr>
      <w:rPr>
        <w:rFonts w:ascii="Courier New" w:hAnsi="Courier New" w:cs="Courier New" w:hint="default"/>
      </w:rPr>
    </w:lvl>
    <w:lvl w:ilvl="5" w:tplc="04210005" w:tentative="1">
      <w:start w:val="1"/>
      <w:numFmt w:val="bullet"/>
      <w:lvlText w:val=""/>
      <w:lvlJc w:val="left"/>
      <w:pPr>
        <w:ind w:left="4720" w:hanging="360"/>
      </w:pPr>
      <w:rPr>
        <w:rFonts w:ascii="Wingdings" w:hAnsi="Wingdings" w:hint="default"/>
      </w:rPr>
    </w:lvl>
    <w:lvl w:ilvl="6" w:tplc="04210001" w:tentative="1">
      <w:start w:val="1"/>
      <w:numFmt w:val="bullet"/>
      <w:lvlText w:val=""/>
      <w:lvlJc w:val="left"/>
      <w:pPr>
        <w:ind w:left="5440" w:hanging="360"/>
      </w:pPr>
      <w:rPr>
        <w:rFonts w:ascii="Symbol" w:hAnsi="Symbol" w:hint="default"/>
      </w:rPr>
    </w:lvl>
    <w:lvl w:ilvl="7" w:tplc="04210003" w:tentative="1">
      <w:start w:val="1"/>
      <w:numFmt w:val="bullet"/>
      <w:lvlText w:val="o"/>
      <w:lvlJc w:val="left"/>
      <w:pPr>
        <w:ind w:left="6160" w:hanging="360"/>
      </w:pPr>
      <w:rPr>
        <w:rFonts w:ascii="Courier New" w:hAnsi="Courier New" w:cs="Courier New" w:hint="default"/>
      </w:rPr>
    </w:lvl>
    <w:lvl w:ilvl="8" w:tplc="04210005" w:tentative="1">
      <w:start w:val="1"/>
      <w:numFmt w:val="bullet"/>
      <w:lvlText w:val=""/>
      <w:lvlJc w:val="left"/>
      <w:pPr>
        <w:ind w:left="6880" w:hanging="360"/>
      </w:pPr>
      <w:rPr>
        <w:rFonts w:ascii="Wingdings" w:hAnsi="Wingdings" w:hint="default"/>
      </w:rPr>
    </w:lvl>
  </w:abstractNum>
  <w:abstractNum w:abstractNumId="69">
    <w:nsid w:val="63CE2F2E"/>
    <w:multiLevelType w:val="hybridMultilevel"/>
    <w:tmpl w:val="4F04C44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640558CA"/>
    <w:multiLevelType w:val="hybridMultilevel"/>
    <w:tmpl w:val="0FE627D0"/>
    <w:lvl w:ilvl="0" w:tplc="04090005">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1">
    <w:nsid w:val="65497DBD"/>
    <w:multiLevelType w:val="hybridMultilevel"/>
    <w:tmpl w:val="39F4B8D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2">
    <w:nsid w:val="65B7776A"/>
    <w:multiLevelType w:val="hybridMultilevel"/>
    <w:tmpl w:val="5838B8FE"/>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65E96A94"/>
    <w:multiLevelType w:val="hybridMultilevel"/>
    <w:tmpl w:val="D738F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66A39E9"/>
    <w:multiLevelType w:val="hybridMultilevel"/>
    <w:tmpl w:val="D57EF8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927470F"/>
    <w:multiLevelType w:val="hybridMultilevel"/>
    <w:tmpl w:val="B1FA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ABB581B"/>
    <w:multiLevelType w:val="hybridMultilevel"/>
    <w:tmpl w:val="94749D8E"/>
    <w:lvl w:ilvl="0" w:tplc="5F56EC80">
      <w:start w:val="1"/>
      <w:numFmt w:val="bullet"/>
      <w:lvlText w:val=""/>
      <w:lvlJc w:val="left"/>
      <w:pPr>
        <w:ind w:left="72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7">
    <w:nsid w:val="6C5134F2"/>
    <w:multiLevelType w:val="hybridMultilevel"/>
    <w:tmpl w:val="C4928E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8">
    <w:nsid w:val="6DDD074D"/>
    <w:multiLevelType w:val="hybridMultilevel"/>
    <w:tmpl w:val="7D3E57C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74181EFF"/>
    <w:multiLevelType w:val="hybridMultilevel"/>
    <w:tmpl w:val="8E84CCC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1">
    <w:nsid w:val="74A64905"/>
    <w:multiLevelType w:val="hybridMultilevel"/>
    <w:tmpl w:val="D30887BA"/>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274E1F8A">
      <w:start w:val="2"/>
      <w:numFmt w:val="bullet"/>
      <w:lvlText w:val="-"/>
      <w:lvlJc w:val="left"/>
      <w:pPr>
        <w:ind w:left="3600" w:hanging="360"/>
      </w:pPr>
      <w:rPr>
        <w:rFonts w:ascii="Arial" w:eastAsia="Times New Roman" w:hAnsi="Arial" w:cs="Arial" w:hint="default"/>
      </w:rPr>
    </w:lvl>
    <w:lvl w:ilvl="5" w:tplc="7592FBEC">
      <w:start w:val="2"/>
      <w:numFmt w:val="bullet"/>
      <w:lvlText w:val=""/>
      <w:lvlJc w:val="left"/>
      <w:pPr>
        <w:ind w:left="4500" w:hanging="360"/>
      </w:pPr>
      <w:rPr>
        <w:rFonts w:ascii="Wingdings" w:eastAsia="Times New Roman" w:hAnsi="Wingdings" w:cs="Aria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62242C3"/>
    <w:multiLevelType w:val="hybridMultilevel"/>
    <w:tmpl w:val="D0420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B7B6BE8"/>
    <w:multiLevelType w:val="hybridMultilevel"/>
    <w:tmpl w:val="FE5EFE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7BE01062"/>
    <w:multiLevelType w:val="hybridMultilevel"/>
    <w:tmpl w:val="82185AB0"/>
    <w:lvl w:ilvl="0" w:tplc="04090001">
      <w:start w:val="1"/>
      <w:numFmt w:val="bullet"/>
      <w:lvlText w:val=""/>
      <w:lvlJc w:val="left"/>
      <w:pPr>
        <w:tabs>
          <w:tab w:val="num" w:pos="360"/>
        </w:tabs>
        <w:ind w:left="36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7">
    <w:nsid w:val="7C896378"/>
    <w:multiLevelType w:val="hybridMultilevel"/>
    <w:tmpl w:val="5B38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C9120E8"/>
    <w:multiLevelType w:val="hybridMultilevel"/>
    <w:tmpl w:val="545E1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0">
    <w:nsid w:val="7CD72688"/>
    <w:multiLevelType w:val="hybridMultilevel"/>
    <w:tmpl w:val="B5004430"/>
    <w:lvl w:ilvl="0" w:tplc="5F56EC80">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num w:numId="1">
    <w:abstractNumId w:val="89"/>
  </w:num>
  <w:num w:numId="2">
    <w:abstractNumId w:val="79"/>
  </w:num>
  <w:num w:numId="3">
    <w:abstractNumId w:val="60"/>
  </w:num>
  <w:num w:numId="4">
    <w:abstractNumId w:val="72"/>
  </w:num>
  <w:num w:numId="5">
    <w:abstractNumId w:val="33"/>
  </w:num>
  <w:num w:numId="6">
    <w:abstractNumId w:val="35"/>
  </w:num>
  <w:num w:numId="7">
    <w:abstractNumId w:val="12"/>
  </w:num>
  <w:num w:numId="8">
    <w:abstractNumId w:val="81"/>
  </w:num>
  <w:num w:numId="9">
    <w:abstractNumId w:val="21"/>
  </w:num>
  <w:num w:numId="10">
    <w:abstractNumId w:val="39"/>
  </w:num>
  <w:num w:numId="11">
    <w:abstractNumId w:val="85"/>
  </w:num>
  <w:num w:numId="12">
    <w:abstractNumId w:val="13"/>
  </w:num>
  <w:num w:numId="13">
    <w:abstractNumId w:val="50"/>
  </w:num>
  <w:num w:numId="14">
    <w:abstractNumId w:val="71"/>
  </w:num>
  <w:num w:numId="15">
    <w:abstractNumId w:val="46"/>
  </w:num>
  <w:num w:numId="16">
    <w:abstractNumId w:val="34"/>
  </w:num>
  <w:num w:numId="17">
    <w:abstractNumId w:val="52"/>
  </w:num>
  <w:num w:numId="18">
    <w:abstractNumId w:val="82"/>
  </w:num>
  <w:num w:numId="19">
    <w:abstractNumId w:val="83"/>
  </w:num>
  <w:num w:numId="20">
    <w:abstractNumId w:val="63"/>
  </w:num>
  <w:num w:numId="21">
    <w:abstractNumId w:val="64"/>
  </w:num>
  <w:num w:numId="22">
    <w:abstractNumId w:val="11"/>
  </w:num>
  <w:num w:numId="23">
    <w:abstractNumId w:val="67"/>
  </w:num>
  <w:num w:numId="24">
    <w:abstractNumId w:val="84"/>
  </w:num>
  <w:num w:numId="25">
    <w:abstractNumId w:val="58"/>
  </w:num>
  <w:num w:numId="26">
    <w:abstractNumId w:val="28"/>
  </w:num>
  <w:num w:numId="27">
    <w:abstractNumId w:val="4"/>
  </w:num>
  <w:num w:numId="28">
    <w:abstractNumId w:val="57"/>
  </w:num>
  <w:num w:numId="29">
    <w:abstractNumId w:val="23"/>
  </w:num>
  <w:num w:numId="30">
    <w:abstractNumId w:val="5"/>
  </w:num>
  <w:num w:numId="31">
    <w:abstractNumId w:val="53"/>
  </w:num>
  <w:num w:numId="32">
    <w:abstractNumId w:val="87"/>
  </w:num>
  <w:num w:numId="33">
    <w:abstractNumId w:val="0"/>
  </w:num>
  <w:num w:numId="34">
    <w:abstractNumId w:val="61"/>
  </w:num>
  <w:num w:numId="35">
    <w:abstractNumId w:val="69"/>
  </w:num>
  <w:num w:numId="36">
    <w:abstractNumId w:val="37"/>
  </w:num>
  <w:num w:numId="37">
    <w:abstractNumId w:val="15"/>
  </w:num>
  <w:num w:numId="38">
    <w:abstractNumId w:val="6"/>
  </w:num>
  <w:num w:numId="39">
    <w:abstractNumId w:val="65"/>
  </w:num>
  <w:num w:numId="40">
    <w:abstractNumId w:val="9"/>
  </w:num>
  <w:num w:numId="41">
    <w:abstractNumId w:val="7"/>
  </w:num>
  <w:num w:numId="42">
    <w:abstractNumId w:val="32"/>
  </w:num>
  <w:num w:numId="43">
    <w:abstractNumId w:val="2"/>
  </w:num>
  <w:num w:numId="44">
    <w:abstractNumId w:val="25"/>
  </w:num>
  <w:num w:numId="45">
    <w:abstractNumId w:val="40"/>
  </w:num>
  <w:num w:numId="46">
    <w:abstractNumId w:val="19"/>
  </w:num>
  <w:num w:numId="47">
    <w:abstractNumId w:val="31"/>
  </w:num>
  <w:num w:numId="48">
    <w:abstractNumId w:val="73"/>
  </w:num>
  <w:num w:numId="49">
    <w:abstractNumId w:val="66"/>
  </w:num>
  <w:num w:numId="50">
    <w:abstractNumId w:val="48"/>
  </w:num>
  <w:num w:numId="51">
    <w:abstractNumId w:val="62"/>
  </w:num>
  <w:num w:numId="52">
    <w:abstractNumId w:val="41"/>
  </w:num>
  <w:num w:numId="53">
    <w:abstractNumId w:val="70"/>
  </w:num>
  <w:num w:numId="54">
    <w:abstractNumId w:val="14"/>
  </w:num>
  <w:num w:numId="55">
    <w:abstractNumId w:val="80"/>
  </w:num>
  <w:num w:numId="56">
    <w:abstractNumId w:val="22"/>
  </w:num>
  <w:num w:numId="57">
    <w:abstractNumId w:val="27"/>
  </w:num>
  <w:num w:numId="58">
    <w:abstractNumId w:val="36"/>
  </w:num>
  <w:num w:numId="59">
    <w:abstractNumId w:val="88"/>
  </w:num>
  <w:num w:numId="60">
    <w:abstractNumId w:val="17"/>
  </w:num>
  <w:num w:numId="61">
    <w:abstractNumId w:val="74"/>
  </w:num>
  <w:num w:numId="62">
    <w:abstractNumId w:val="29"/>
  </w:num>
  <w:num w:numId="63">
    <w:abstractNumId w:val="10"/>
  </w:num>
  <w:num w:numId="64">
    <w:abstractNumId w:val="38"/>
  </w:num>
  <w:num w:numId="65">
    <w:abstractNumId w:val="20"/>
  </w:num>
  <w:num w:numId="66">
    <w:abstractNumId w:val="56"/>
  </w:num>
  <w:num w:numId="67">
    <w:abstractNumId w:val="75"/>
  </w:num>
  <w:num w:numId="68">
    <w:abstractNumId w:val="59"/>
  </w:num>
  <w:num w:numId="69">
    <w:abstractNumId w:val="51"/>
  </w:num>
  <w:num w:numId="70">
    <w:abstractNumId w:val="43"/>
  </w:num>
  <w:num w:numId="71">
    <w:abstractNumId w:val="49"/>
  </w:num>
  <w:num w:numId="72">
    <w:abstractNumId w:val="78"/>
  </w:num>
  <w:num w:numId="73">
    <w:abstractNumId w:val="3"/>
  </w:num>
  <w:num w:numId="74">
    <w:abstractNumId w:val="77"/>
  </w:num>
  <w:num w:numId="75">
    <w:abstractNumId w:val="86"/>
  </w:num>
  <w:num w:numId="76">
    <w:abstractNumId w:val="44"/>
  </w:num>
  <w:num w:numId="77">
    <w:abstractNumId w:val="55"/>
  </w:num>
  <w:num w:numId="78">
    <w:abstractNumId w:val="54"/>
  </w:num>
  <w:num w:numId="79">
    <w:abstractNumId w:val="45"/>
  </w:num>
  <w:num w:numId="80">
    <w:abstractNumId w:val="90"/>
  </w:num>
  <w:num w:numId="81">
    <w:abstractNumId w:val="42"/>
  </w:num>
  <w:num w:numId="82">
    <w:abstractNumId w:val="76"/>
  </w:num>
  <w:num w:numId="83">
    <w:abstractNumId w:val="16"/>
  </w:num>
  <w:num w:numId="84">
    <w:abstractNumId w:val="24"/>
  </w:num>
  <w:num w:numId="85">
    <w:abstractNumId w:val="30"/>
  </w:num>
  <w:num w:numId="86">
    <w:abstractNumId w:val="1"/>
  </w:num>
  <w:num w:numId="87">
    <w:abstractNumId w:val="47"/>
  </w:num>
  <w:num w:numId="88">
    <w:abstractNumId w:val="26"/>
  </w:num>
  <w:num w:numId="89">
    <w:abstractNumId w:val="18"/>
  </w:num>
  <w:num w:numId="90">
    <w:abstractNumId w:val="68"/>
  </w:num>
  <w:num w:numId="91">
    <w:abstractNumId w:val="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BF9"/>
    <w:rsid w:val="0000270B"/>
    <w:rsid w:val="00004384"/>
    <w:rsid w:val="00004A17"/>
    <w:rsid w:val="000204DB"/>
    <w:rsid w:val="0002142F"/>
    <w:rsid w:val="00024175"/>
    <w:rsid w:val="00031F46"/>
    <w:rsid w:val="000338AB"/>
    <w:rsid w:val="00036D3A"/>
    <w:rsid w:val="00036DE0"/>
    <w:rsid w:val="0004510E"/>
    <w:rsid w:val="00045475"/>
    <w:rsid w:val="00050759"/>
    <w:rsid w:val="00051E9E"/>
    <w:rsid w:val="00053EB1"/>
    <w:rsid w:val="00054C36"/>
    <w:rsid w:val="000647B8"/>
    <w:rsid w:val="000741B9"/>
    <w:rsid w:val="00076995"/>
    <w:rsid w:val="00076BE2"/>
    <w:rsid w:val="00077D08"/>
    <w:rsid w:val="00080936"/>
    <w:rsid w:val="00080F50"/>
    <w:rsid w:val="0009756D"/>
    <w:rsid w:val="000A1782"/>
    <w:rsid w:val="000A1A7E"/>
    <w:rsid w:val="000A1DE6"/>
    <w:rsid w:val="000B0D25"/>
    <w:rsid w:val="000B2E5D"/>
    <w:rsid w:val="000B54D9"/>
    <w:rsid w:val="000D07E4"/>
    <w:rsid w:val="000E17A2"/>
    <w:rsid w:val="000E362D"/>
    <w:rsid w:val="000F169E"/>
    <w:rsid w:val="000F63F5"/>
    <w:rsid w:val="00103394"/>
    <w:rsid w:val="00105B36"/>
    <w:rsid w:val="00106513"/>
    <w:rsid w:val="0011583F"/>
    <w:rsid w:val="001207FB"/>
    <w:rsid w:val="00123DBA"/>
    <w:rsid w:val="00126874"/>
    <w:rsid w:val="00127408"/>
    <w:rsid w:val="00127CDF"/>
    <w:rsid w:val="00136BB4"/>
    <w:rsid w:val="00140811"/>
    <w:rsid w:val="00140E9B"/>
    <w:rsid w:val="00140F3A"/>
    <w:rsid w:val="00145315"/>
    <w:rsid w:val="0015564F"/>
    <w:rsid w:val="00161AA6"/>
    <w:rsid w:val="00162358"/>
    <w:rsid w:val="00170DAC"/>
    <w:rsid w:val="00174F94"/>
    <w:rsid w:val="00176F98"/>
    <w:rsid w:val="001806A0"/>
    <w:rsid w:val="00180EDF"/>
    <w:rsid w:val="00190463"/>
    <w:rsid w:val="001909EE"/>
    <w:rsid w:val="001922EA"/>
    <w:rsid w:val="00193BDB"/>
    <w:rsid w:val="00194A88"/>
    <w:rsid w:val="001974B2"/>
    <w:rsid w:val="001A031E"/>
    <w:rsid w:val="001A2B1B"/>
    <w:rsid w:val="001C02FF"/>
    <w:rsid w:val="001C2322"/>
    <w:rsid w:val="001C5598"/>
    <w:rsid w:val="001C7396"/>
    <w:rsid w:val="001D0DF3"/>
    <w:rsid w:val="001D426B"/>
    <w:rsid w:val="001D4577"/>
    <w:rsid w:val="001E4E25"/>
    <w:rsid w:val="001E5BCB"/>
    <w:rsid w:val="001F3109"/>
    <w:rsid w:val="001F4438"/>
    <w:rsid w:val="001F6D9F"/>
    <w:rsid w:val="002156E4"/>
    <w:rsid w:val="0021657B"/>
    <w:rsid w:val="00222DC5"/>
    <w:rsid w:val="002263C9"/>
    <w:rsid w:val="002342AD"/>
    <w:rsid w:val="00244664"/>
    <w:rsid w:val="00245A67"/>
    <w:rsid w:val="00254BD8"/>
    <w:rsid w:val="00261B3A"/>
    <w:rsid w:val="0026681B"/>
    <w:rsid w:val="002757E4"/>
    <w:rsid w:val="00277653"/>
    <w:rsid w:val="00281DB2"/>
    <w:rsid w:val="00287E48"/>
    <w:rsid w:val="0029382F"/>
    <w:rsid w:val="00294F19"/>
    <w:rsid w:val="00297981"/>
    <w:rsid w:val="002C4767"/>
    <w:rsid w:val="002D0AD5"/>
    <w:rsid w:val="002D25E2"/>
    <w:rsid w:val="002D6925"/>
    <w:rsid w:val="002E475C"/>
    <w:rsid w:val="002F0F26"/>
    <w:rsid w:val="002F30A6"/>
    <w:rsid w:val="003051A9"/>
    <w:rsid w:val="003054F2"/>
    <w:rsid w:val="00305741"/>
    <w:rsid w:val="00307D08"/>
    <w:rsid w:val="0031231D"/>
    <w:rsid w:val="0031379A"/>
    <w:rsid w:val="00315BB7"/>
    <w:rsid w:val="00316C8A"/>
    <w:rsid w:val="00320CCD"/>
    <w:rsid w:val="003326BE"/>
    <w:rsid w:val="00340E3C"/>
    <w:rsid w:val="00342B44"/>
    <w:rsid w:val="00356164"/>
    <w:rsid w:val="003573B4"/>
    <w:rsid w:val="003619BC"/>
    <w:rsid w:val="0036642B"/>
    <w:rsid w:val="00366BE9"/>
    <w:rsid w:val="003724A5"/>
    <w:rsid w:val="003739E0"/>
    <w:rsid w:val="00373F04"/>
    <w:rsid w:val="00375211"/>
    <w:rsid w:val="00381923"/>
    <w:rsid w:val="00383B82"/>
    <w:rsid w:val="003879EC"/>
    <w:rsid w:val="00391231"/>
    <w:rsid w:val="003956BB"/>
    <w:rsid w:val="003963C1"/>
    <w:rsid w:val="003A04BF"/>
    <w:rsid w:val="003A6A0B"/>
    <w:rsid w:val="003A7E10"/>
    <w:rsid w:val="003A7E77"/>
    <w:rsid w:val="003B1377"/>
    <w:rsid w:val="003C0B3A"/>
    <w:rsid w:val="003C5839"/>
    <w:rsid w:val="003D02BA"/>
    <w:rsid w:val="003D3D82"/>
    <w:rsid w:val="003D7C7D"/>
    <w:rsid w:val="003E794B"/>
    <w:rsid w:val="004009A6"/>
    <w:rsid w:val="00401B60"/>
    <w:rsid w:val="00403F2E"/>
    <w:rsid w:val="00404418"/>
    <w:rsid w:val="0040637A"/>
    <w:rsid w:val="004066ED"/>
    <w:rsid w:val="00407E9E"/>
    <w:rsid w:val="00410422"/>
    <w:rsid w:val="00417129"/>
    <w:rsid w:val="004177A1"/>
    <w:rsid w:val="00420579"/>
    <w:rsid w:val="0042151D"/>
    <w:rsid w:val="00433311"/>
    <w:rsid w:val="00434365"/>
    <w:rsid w:val="00441A52"/>
    <w:rsid w:val="00451DE1"/>
    <w:rsid w:val="004575D0"/>
    <w:rsid w:val="00465696"/>
    <w:rsid w:val="00470A97"/>
    <w:rsid w:val="00471794"/>
    <w:rsid w:val="00486E62"/>
    <w:rsid w:val="004903F8"/>
    <w:rsid w:val="004909C2"/>
    <w:rsid w:val="004945B7"/>
    <w:rsid w:val="00495519"/>
    <w:rsid w:val="00497166"/>
    <w:rsid w:val="004A473B"/>
    <w:rsid w:val="004A7203"/>
    <w:rsid w:val="004B4B4C"/>
    <w:rsid w:val="004B6B02"/>
    <w:rsid w:val="004C6299"/>
    <w:rsid w:val="004D47A6"/>
    <w:rsid w:val="004D6317"/>
    <w:rsid w:val="004D6AB2"/>
    <w:rsid w:val="004D734A"/>
    <w:rsid w:val="004D7EB1"/>
    <w:rsid w:val="004E3BA8"/>
    <w:rsid w:val="004F0F86"/>
    <w:rsid w:val="005010DC"/>
    <w:rsid w:val="00505895"/>
    <w:rsid w:val="00506682"/>
    <w:rsid w:val="00511733"/>
    <w:rsid w:val="00521E96"/>
    <w:rsid w:val="0052577D"/>
    <w:rsid w:val="00526F5C"/>
    <w:rsid w:val="00530D5B"/>
    <w:rsid w:val="00535EA2"/>
    <w:rsid w:val="00536E28"/>
    <w:rsid w:val="00542760"/>
    <w:rsid w:val="00546CD7"/>
    <w:rsid w:val="005502CE"/>
    <w:rsid w:val="00552E04"/>
    <w:rsid w:val="00553FDE"/>
    <w:rsid w:val="005567D6"/>
    <w:rsid w:val="00564805"/>
    <w:rsid w:val="00565B2A"/>
    <w:rsid w:val="00570EE2"/>
    <w:rsid w:val="00574A7E"/>
    <w:rsid w:val="00580F83"/>
    <w:rsid w:val="00585ED0"/>
    <w:rsid w:val="00585F0A"/>
    <w:rsid w:val="005900B3"/>
    <w:rsid w:val="005930D5"/>
    <w:rsid w:val="005A01F8"/>
    <w:rsid w:val="005A0B8C"/>
    <w:rsid w:val="005A153D"/>
    <w:rsid w:val="005A18AC"/>
    <w:rsid w:val="005A433A"/>
    <w:rsid w:val="005A69ED"/>
    <w:rsid w:val="005B2FD7"/>
    <w:rsid w:val="005C5511"/>
    <w:rsid w:val="005D0465"/>
    <w:rsid w:val="005D080B"/>
    <w:rsid w:val="005D2236"/>
    <w:rsid w:val="005D79B1"/>
    <w:rsid w:val="005F270C"/>
    <w:rsid w:val="005F3E3F"/>
    <w:rsid w:val="005F47E1"/>
    <w:rsid w:val="00601E9C"/>
    <w:rsid w:val="00607CCA"/>
    <w:rsid w:val="00612156"/>
    <w:rsid w:val="00612609"/>
    <w:rsid w:val="0061526A"/>
    <w:rsid w:val="006201DA"/>
    <w:rsid w:val="006236BD"/>
    <w:rsid w:val="00624A74"/>
    <w:rsid w:val="0062701A"/>
    <w:rsid w:val="00630E1D"/>
    <w:rsid w:val="00631509"/>
    <w:rsid w:val="00632D55"/>
    <w:rsid w:val="00642570"/>
    <w:rsid w:val="00645C4B"/>
    <w:rsid w:val="00651A61"/>
    <w:rsid w:val="00652632"/>
    <w:rsid w:val="00652BF9"/>
    <w:rsid w:val="00652F2E"/>
    <w:rsid w:val="00655B55"/>
    <w:rsid w:val="0066545A"/>
    <w:rsid w:val="00665841"/>
    <w:rsid w:val="00671F85"/>
    <w:rsid w:val="006818A5"/>
    <w:rsid w:val="006837F9"/>
    <w:rsid w:val="00694FF2"/>
    <w:rsid w:val="006969F7"/>
    <w:rsid w:val="00697F74"/>
    <w:rsid w:val="006A5394"/>
    <w:rsid w:val="006A5B24"/>
    <w:rsid w:val="006A7FE7"/>
    <w:rsid w:val="006C16AF"/>
    <w:rsid w:val="006C2133"/>
    <w:rsid w:val="006C5CB4"/>
    <w:rsid w:val="006D2F49"/>
    <w:rsid w:val="006E0B3A"/>
    <w:rsid w:val="006F098E"/>
    <w:rsid w:val="006F42D6"/>
    <w:rsid w:val="006F50B0"/>
    <w:rsid w:val="00706389"/>
    <w:rsid w:val="007125E7"/>
    <w:rsid w:val="007149FF"/>
    <w:rsid w:val="00716362"/>
    <w:rsid w:val="00724B7B"/>
    <w:rsid w:val="00724D2F"/>
    <w:rsid w:val="007276FB"/>
    <w:rsid w:val="00776F55"/>
    <w:rsid w:val="00783F84"/>
    <w:rsid w:val="0079093A"/>
    <w:rsid w:val="007965E2"/>
    <w:rsid w:val="007A7A7B"/>
    <w:rsid w:val="007D12E6"/>
    <w:rsid w:val="007E5DCE"/>
    <w:rsid w:val="007F330E"/>
    <w:rsid w:val="007F7CE9"/>
    <w:rsid w:val="00803D12"/>
    <w:rsid w:val="00810412"/>
    <w:rsid w:val="008136D7"/>
    <w:rsid w:val="00813FE4"/>
    <w:rsid w:val="00814B09"/>
    <w:rsid w:val="00816B46"/>
    <w:rsid w:val="00816D2E"/>
    <w:rsid w:val="008179D5"/>
    <w:rsid w:val="0082088B"/>
    <w:rsid w:val="008217C4"/>
    <w:rsid w:val="00824DB4"/>
    <w:rsid w:val="00826E66"/>
    <w:rsid w:val="008352CF"/>
    <w:rsid w:val="008367BD"/>
    <w:rsid w:val="008401F1"/>
    <w:rsid w:val="008440C8"/>
    <w:rsid w:val="00847C9D"/>
    <w:rsid w:val="00855A05"/>
    <w:rsid w:val="00855C03"/>
    <w:rsid w:val="00856198"/>
    <w:rsid w:val="00866DEA"/>
    <w:rsid w:val="00867F81"/>
    <w:rsid w:val="00875402"/>
    <w:rsid w:val="00876875"/>
    <w:rsid w:val="008C5869"/>
    <w:rsid w:val="008D210B"/>
    <w:rsid w:val="008E228E"/>
    <w:rsid w:val="008E3B37"/>
    <w:rsid w:val="009023A1"/>
    <w:rsid w:val="00904653"/>
    <w:rsid w:val="009176D0"/>
    <w:rsid w:val="0092063B"/>
    <w:rsid w:val="00926B53"/>
    <w:rsid w:val="00930048"/>
    <w:rsid w:val="00930D3C"/>
    <w:rsid w:val="00943F78"/>
    <w:rsid w:val="009455BC"/>
    <w:rsid w:val="00954860"/>
    <w:rsid w:val="00956F44"/>
    <w:rsid w:val="00964C61"/>
    <w:rsid w:val="00965AF7"/>
    <w:rsid w:val="00966060"/>
    <w:rsid w:val="00967CA1"/>
    <w:rsid w:val="00974417"/>
    <w:rsid w:val="00994C27"/>
    <w:rsid w:val="00996290"/>
    <w:rsid w:val="00997300"/>
    <w:rsid w:val="009A1CF7"/>
    <w:rsid w:val="009A34C2"/>
    <w:rsid w:val="009B6721"/>
    <w:rsid w:val="009C0388"/>
    <w:rsid w:val="009C2535"/>
    <w:rsid w:val="009C6F9C"/>
    <w:rsid w:val="009D3067"/>
    <w:rsid w:val="009D59BD"/>
    <w:rsid w:val="009D5A2A"/>
    <w:rsid w:val="009D6C34"/>
    <w:rsid w:val="009E0ED5"/>
    <w:rsid w:val="009E271A"/>
    <w:rsid w:val="009E63D8"/>
    <w:rsid w:val="009F1B23"/>
    <w:rsid w:val="009F4991"/>
    <w:rsid w:val="00A039BA"/>
    <w:rsid w:val="00A143B6"/>
    <w:rsid w:val="00A270D4"/>
    <w:rsid w:val="00A42564"/>
    <w:rsid w:val="00A42A60"/>
    <w:rsid w:val="00A5073C"/>
    <w:rsid w:val="00A51B82"/>
    <w:rsid w:val="00A53233"/>
    <w:rsid w:val="00A55985"/>
    <w:rsid w:val="00A55DB1"/>
    <w:rsid w:val="00A56C89"/>
    <w:rsid w:val="00A65DA2"/>
    <w:rsid w:val="00A7366D"/>
    <w:rsid w:val="00A813FE"/>
    <w:rsid w:val="00A84DB9"/>
    <w:rsid w:val="00A91A0B"/>
    <w:rsid w:val="00A934D5"/>
    <w:rsid w:val="00A95B1D"/>
    <w:rsid w:val="00AA0677"/>
    <w:rsid w:val="00AA783A"/>
    <w:rsid w:val="00AB1B09"/>
    <w:rsid w:val="00AB7551"/>
    <w:rsid w:val="00AD19E8"/>
    <w:rsid w:val="00AF0C32"/>
    <w:rsid w:val="00AF115B"/>
    <w:rsid w:val="00AF78E6"/>
    <w:rsid w:val="00B01682"/>
    <w:rsid w:val="00B02137"/>
    <w:rsid w:val="00B048B0"/>
    <w:rsid w:val="00B13B2A"/>
    <w:rsid w:val="00B145D4"/>
    <w:rsid w:val="00B15B4C"/>
    <w:rsid w:val="00B20235"/>
    <w:rsid w:val="00B34859"/>
    <w:rsid w:val="00B3672F"/>
    <w:rsid w:val="00B4035D"/>
    <w:rsid w:val="00B41C86"/>
    <w:rsid w:val="00B44B7D"/>
    <w:rsid w:val="00B5607B"/>
    <w:rsid w:val="00B565BF"/>
    <w:rsid w:val="00B601C2"/>
    <w:rsid w:val="00B663AB"/>
    <w:rsid w:val="00B708F4"/>
    <w:rsid w:val="00B82385"/>
    <w:rsid w:val="00B84B8E"/>
    <w:rsid w:val="00B92F43"/>
    <w:rsid w:val="00B95E12"/>
    <w:rsid w:val="00BA256F"/>
    <w:rsid w:val="00BA27F0"/>
    <w:rsid w:val="00BB16F5"/>
    <w:rsid w:val="00BC013C"/>
    <w:rsid w:val="00BC74A5"/>
    <w:rsid w:val="00BD0B48"/>
    <w:rsid w:val="00BD1079"/>
    <w:rsid w:val="00BD3768"/>
    <w:rsid w:val="00BD4568"/>
    <w:rsid w:val="00BD6E4B"/>
    <w:rsid w:val="00BD7D6C"/>
    <w:rsid w:val="00BE0FAB"/>
    <w:rsid w:val="00BE67D0"/>
    <w:rsid w:val="00BE7243"/>
    <w:rsid w:val="00BE73B1"/>
    <w:rsid w:val="00BF5E93"/>
    <w:rsid w:val="00C02024"/>
    <w:rsid w:val="00C144EC"/>
    <w:rsid w:val="00C15F2B"/>
    <w:rsid w:val="00C20A72"/>
    <w:rsid w:val="00C212DA"/>
    <w:rsid w:val="00C21E87"/>
    <w:rsid w:val="00C33820"/>
    <w:rsid w:val="00C46FEF"/>
    <w:rsid w:val="00C53C38"/>
    <w:rsid w:val="00C556A7"/>
    <w:rsid w:val="00C61048"/>
    <w:rsid w:val="00C6217C"/>
    <w:rsid w:val="00C64D64"/>
    <w:rsid w:val="00C75ABD"/>
    <w:rsid w:val="00C827A6"/>
    <w:rsid w:val="00C836A3"/>
    <w:rsid w:val="00C83867"/>
    <w:rsid w:val="00C87BBC"/>
    <w:rsid w:val="00C92656"/>
    <w:rsid w:val="00C93705"/>
    <w:rsid w:val="00C945F5"/>
    <w:rsid w:val="00C94A16"/>
    <w:rsid w:val="00C9792F"/>
    <w:rsid w:val="00CA0033"/>
    <w:rsid w:val="00CA1F56"/>
    <w:rsid w:val="00CB3430"/>
    <w:rsid w:val="00CB387F"/>
    <w:rsid w:val="00CB40D8"/>
    <w:rsid w:val="00CC151E"/>
    <w:rsid w:val="00CC32B7"/>
    <w:rsid w:val="00CC35BF"/>
    <w:rsid w:val="00CC7484"/>
    <w:rsid w:val="00CD744D"/>
    <w:rsid w:val="00CF5A5D"/>
    <w:rsid w:val="00D06B60"/>
    <w:rsid w:val="00D1027A"/>
    <w:rsid w:val="00D14BB4"/>
    <w:rsid w:val="00D161D2"/>
    <w:rsid w:val="00D20B59"/>
    <w:rsid w:val="00D37BAD"/>
    <w:rsid w:val="00D400E3"/>
    <w:rsid w:val="00D43B55"/>
    <w:rsid w:val="00D468B2"/>
    <w:rsid w:val="00D50D8B"/>
    <w:rsid w:val="00D537E1"/>
    <w:rsid w:val="00D66DCC"/>
    <w:rsid w:val="00D80113"/>
    <w:rsid w:val="00D807AD"/>
    <w:rsid w:val="00D85E63"/>
    <w:rsid w:val="00D875EF"/>
    <w:rsid w:val="00D87D0C"/>
    <w:rsid w:val="00D91C0D"/>
    <w:rsid w:val="00D925C1"/>
    <w:rsid w:val="00DA3926"/>
    <w:rsid w:val="00DA4D08"/>
    <w:rsid w:val="00DA66E6"/>
    <w:rsid w:val="00DA7AF1"/>
    <w:rsid w:val="00DB27C4"/>
    <w:rsid w:val="00DB44D3"/>
    <w:rsid w:val="00DD04BF"/>
    <w:rsid w:val="00DD2865"/>
    <w:rsid w:val="00DD4FA3"/>
    <w:rsid w:val="00DD5286"/>
    <w:rsid w:val="00DE40E8"/>
    <w:rsid w:val="00DE4304"/>
    <w:rsid w:val="00DE689F"/>
    <w:rsid w:val="00DF3E91"/>
    <w:rsid w:val="00DF509E"/>
    <w:rsid w:val="00E01D7C"/>
    <w:rsid w:val="00E052EA"/>
    <w:rsid w:val="00E10738"/>
    <w:rsid w:val="00E17091"/>
    <w:rsid w:val="00E22AE7"/>
    <w:rsid w:val="00E23B4C"/>
    <w:rsid w:val="00E26301"/>
    <w:rsid w:val="00E27C87"/>
    <w:rsid w:val="00E30ACB"/>
    <w:rsid w:val="00E3152C"/>
    <w:rsid w:val="00E32A7B"/>
    <w:rsid w:val="00E34F11"/>
    <w:rsid w:val="00E3520A"/>
    <w:rsid w:val="00E46FE2"/>
    <w:rsid w:val="00E533E0"/>
    <w:rsid w:val="00E55D1D"/>
    <w:rsid w:val="00E65CD5"/>
    <w:rsid w:val="00E6696E"/>
    <w:rsid w:val="00E66D02"/>
    <w:rsid w:val="00E73372"/>
    <w:rsid w:val="00E74991"/>
    <w:rsid w:val="00E76F85"/>
    <w:rsid w:val="00E83300"/>
    <w:rsid w:val="00E83569"/>
    <w:rsid w:val="00E91A76"/>
    <w:rsid w:val="00E92CBE"/>
    <w:rsid w:val="00E94CA8"/>
    <w:rsid w:val="00E97A38"/>
    <w:rsid w:val="00EA0AC7"/>
    <w:rsid w:val="00EA66D5"/>
    <w:rsid w:val="00EB0BC4"/>
    <w:rsid w:val="00EB0F25"/>
    <w:rsid w:val="00EB4221"/>
    <w:rsid w:val="00EB5C5C"/>
    <w:rsid w:val="00EB68E6"/>
    <w:rsid w:val="00EC045B"/>
    <w:rsid w:val="00EC2655"/>
    <w:rsid w:val="00ED305D"/>
    <w:rsid w:val="00ED4CF7"/>
    <w:rsid w:val="00EE02D2"/>
    <w:rsid w:val="00EE153F"/>
    <w:rsid w:val="00EF0CCF"/>
    <w:rsid w:val="00F0077A"/>
    <w:rsid w:val="00F03528"/>
    <w:rsid w:val="00F04BCC"/>
    <w:rsid w:val="00F05130"/>
    <w:rsid w:val="00F10616"/>
    <w:rsid w:val="00F241BF"/>
    <w:rsid w:val="00F2582B"/>
    <w:rsid w:val="00F30650"/>
    <w:rsid w:val="00F31AAD"/>
    <w:rsid w:val="00F33B04"/>
    <w:rsid w:val="00F4058F"/>
    <w:rsid w:val="00F40736"/>
    <w:rsid w:val="00F43141"/>
    <w:rsid w:val="00F46995"/>
    <w:rsid w:val="00F54A0F"/>
    <w:rsid w:val="00F55C5D"/>
    <w:rsid w:val="00F63B75"/>
    <w:rsid w:val="00F6455B"/>
    <w:rsid w:val="00F70C5E"/>
    <w:rsid w:val="00F727D4"/>
    <w:rsid w:val="00F76D3C"/>
    <w:rsid w:val="00F9570F"/>
    <w:rsid w:val="00FA0F2B"/>
    <w:rsid w:val="00FA233B"/>
    <w:rsid w:val="00FA2B8F"/>
    <w:rsid w:val="00FA2FEA"/>
    <w:rsid w:val="00FA62F4"/>
    <w:rsid w:val="00FC47B6"/>
    <w:rsid w:val="00FC4B6E"/>
    <w:rsid w:val="00FC5DA4"/>
    <w:rsid w:val="00FD0F14"/>
    <w:rsid w:val="00FD405F"/>
    <w:rsid w:val="00FD5041"/>
    <w:rsid w:val="00FE69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BF9"/>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652BF9"/>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652BF9"/>
    <w:pPr>
      <w:keepNext/>
      <w:numPr>
        <w:ilvl w:val="12"/>
      </w:numPr>
      <w:spacing w:line="360" w:lineRule="auto"/>
      <w:ind w:left="810"/>
      <w:jc w:val="both"/>
      <w:outlineLvl w:val="1"/>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2BF9"/>
    <w:rPr>
      <w:rFonts w:ascii="Tahoma" w:eastAsia="Times New Roman" w:hAnsi="Tahoma" w:cs="Times New Roman"/>
      <w:b/>
      <w:sz w:val="24"/>
      <w:szCs w:val="24"/>
      <w:lang w:val="sv-SE"/>
    </w:rPr>
  </w:style>
  <w:style w:type="character" w:customStyle="1" w:styleId="Heading2Char">
    <w:name w:val="Heading 2 Char"/>
    <w:basedOn w:val="DefaultParagraphFont"/>
    <w:link w:val="Heading2"/>
    <w:rsid w:val="00652BF9"/>
    <w:rPr>
      <w:rFonts w:ascii="Arial" w:eastAsia="Times New Roman" w:hAnsi="Arial" w:cs="Times New Roman"/>
      <w:sz w:val="24"/>
      <w:szCs w:val="20"/>
    </w:rPr>
  </w:style>
  <w:style w:type="paragraph" w:styleId="BodyTextIndent">
    <w:name w:val="Body Text Indent"/>
    <w:basedOn w:val="Normal"/>
    <w:link w:val="BodyTextIndentChar"/>
    <w:rsid w:val="00652BF9"/>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652BF9"/>
    <w:rPr>
      <w:rFonts w:ascii="Arial" w:eastAsia="Times New Roman" w:hAnsi="Arial" w:cs="Arial"/>
      <w:sz w:val="20"/>
      <w:szCs w:val="20"/>
    </w:rPr>
  </w:style>
  <w:style w:type="paragraph" w:styleId="BodyText2">
    <w:name w:val="Body Text 2"/>
    <w:basedOn w:val="Normal"/>
    <w:link w:val="BodyText2Char"/>
    <w:rsid w:val="00652BF9"/>
    <w:pPr>
      <w:jc w:val="both"/>
    </w:pPr>
    <w:rPr>
      <w:rFonts w:ascii="Arial" w:hAnsi="Arial"/>
      <w:szCs w:val="20"/>
      <w:lang w:val="en-GB"/>
    </w:rPr>
  </w:style>
  <w:style w:type="character" w:customStyle="1" w:styleId="BodyText2Char">
    <w:name w:val="Body Text 2 Char"/>
    <w:basedOn w:val="DefaultParagraphFont"/>
    <w:link w:val="BodyText2"/>
    <w:rsid w:val="00652BF9"/>
    <w:rPr>
      <w:rFonts w:ascii="Arial" w:eastAsia="Times New Roman" w:hAnsi="Arial" w:cs="Times New Roman"/>
      <w:sz w:val="24"/>
      <w:szCs w:val="20"/>
      <w:lang w:val="en-GB"/>
    </w:rPr>
  </w:style>
  <w:style w:type="paragraph" w:styleId="ListParagraph">
    <w:name w:val="List Paragraph"/>
    <w:basedOn w:val="Normal"/>
    <w:uiPriority w:val="99"/>
    <w:qFormat/>
    <w:rsid w:val="00652BF9"/>
    <w:pPr>
      <w:ind w:left="720"/>
      <w:contextualSpacing/>
    </w:pPr>
  </w:style>
  <w:style w:type="paragraph" w:styleId="Header">
    <w:name w:val="header"/>
    <w:basedOn w:val="Normal"/>
    <w:link w:val="HeaderChar"/>
    <w:rsid w:val="000D07E4"/>
    <w:pPr>
      <w:tabs>
        <w:tab w:val="center" w:pos="4320"/>
        <w:tab w:val="right" w:pos="8640"/>
      </w:tabs>
    </w:pPr>
  </w:style>
  <w:style w:type="character" w:customStyle="1" w:styleId="HeaderChar">
    <w:name w:val="Header Char"/>
    <w:basedOn w:val="DefaultParagraphFont"/>
    <w:link w:val="Header"/>
    <w:rsid w:val="000D07E4"/>
    <w:rPr>
      <w:rFonts w:ascii="Times New Roman" w:eastAsia="Times New Roman" w:hAnsi="Times New Roman"/>
      <w:sz w:val="24"/>
      <w:szCs w:val="24"/>
    </w:rPr>
  </w:style>
  <w:style w:type="paragraph" w:styleId="Footer">
    <w:name w:val="footer"/>
    <w:basedOn w:val="Normal"/>
    <w:link w:val="FooterChar"/>
    <w:rsid w:val="000D07E4"/>
    <w:pPr>
      <w:tabs>
        <w:tab w:val="center" w:pos="4320"/>
        <w:tab w:val="right" w:pos="8640"/>
      </w:tabs>
    </w:pPr>
  </w:style>
  <w:style w:type="character" w:customStyle="1" w:styleId="FooterChar">
    <w:name w:val="Footer Char"/>
    <w:basedOn w:val="DefaultParagraphFont"/>
    <w:link w:val="Footer"/>
    <w:rsid w:val="000D07E4"/>
    <w:rPr>
      <w:rFonts w:ascii="Times New Roman" w:eastAsia="Times New Roman" w:hAnsi="Times New Roman"/>
      <w:sz w:val="24"/>
      <w:szCs w:val="24"/>
    </w:rPr>
  </w:style>
  <w:style w:type="character" w:styleId="PageNumber">
    <w:name w:val="page number"/>
    <w:basedOn w:val="DefaultParagraphFont"/>
    <w:rsid w:val="000D07E4"/>
  </w:style>
  <w:style w:type="paragraph" w:styleId="Title">
    <w:name w:val="Title"/>
    <w:basedOn w:val="Normal"/>
    <w:link w:val="TitleChar"/>
    <w:qFormat/>
    <w:rsid w:val="000D07E4"/>
    <w:pPr>
      <w:jc w:val="center"/>
    </w:pPr>
    <w:rPr>
      <w:rFonts w:ascii="Arial" w:hAnsi="Arial" w:cs="Arial"/>
      <w:b/>
      <w:sz w:val="26"/>
      <w:szCs w:val="20"/>
      <w:lang w:val="fr-FR"/>
    </w:rPr>
  </w:style>
  <w:style w:type="character" w:customStyle="1" w:styleId="TitleChar">
    <w:name w:val="Title Char"/>
    <w:basedOn w:val="DefaultParagraphFont"/>
    <w:link w:val="Title"/>
    <w:rsid w:val="000D07E4"/>
    <w:rPr>
      <w:rFonts w:ascii="Arial" w:eastAsia="Times New Roman" w:hAnsi="Arial" w:cs="Arial"/>
      <w:b/>
      <w:sz w:val="26"/>
      <w:lang w:val="fr-FR"/>
    </w:rPr>
  </w:style>
  <w:style w:type="paragraph" w:styleId="BodyText">
    <w:name w:val="Body Text"/>
    <w:basedOn w:val="Normal"/>
    <w:link w:val="BodyTextChar"/>
    <w:uiPriority w:val="99"/>
    <w:unhideWhenUsed/>
    <w:rsid w:val="00A039BA"/>
    <w:pPr>
      <w:spacing w:after="120"/>
    </w:pPr>
  </w:style>
  <w:style w:type="character" w:customStyle="1" w:styleId="BodyTextChar">
    <w:name w:val="Body Text Char"/>
    <w:basedOn w:val="DefaultParagraphFont"/>
    <w:link w:val="BodyText"/>
    <w:uiPriority w:val="99"/>
    <w:rsid w:val="00A039BA"/>
    <w:rPr>
      <w:rFonts w:ascii="Times New Roman" w:eastAsia="Times New Roman"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BF9"/>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652BF9"/>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652BF9"/>
    <w:pPr>
      <w:keepNext/>
      <w:numPr>
        <w:ilvl w:val="12"/>
      </w:numPr>
      <w:spacing w:line="360" w:lineRule="auto"/>
      <w:ind w:left="810"/>
      <w:jc w:val="both"/>
      <w:outlineLvl w:val="1"/>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2BF9"/>
    <w:rPr>
      <w:rFonts w:ascii="Tahoma" w:eastAsia="Times New Roman" w:hAnsi="Tahoma" w:cs="Times New Roman"/>
      <w:b/>
      <w:sz w:val="24"/>
      <w:szCs w:val="24"/>
      <w:lang w:val="sv-SE"/>
    </w:rPr>
  </w:style>
  <w:style w:type="character" w:customStyle="1" w:styleId="Heading2Char">
    <w:name w:val="Heading 2 Char"/>
    <w:basedOn w:val="DefaultParagraphFont"/>
    <w:link w:val="Heading2"/>
    <w:rsid w:val="00652BF9"/>
    <w:rPr>
      <w:rFonts w:ascii="Arial" w:eastAsia="Times New Roman" w:hAnsi="Arial" w:cs="Times New Roman"/>
      <w:sz w:val="24"/>
      <w:szCs w:val="20"/>
    </w:rPr>
  </w:style>
  <w:style w:type="paragraph" w:styleId="BodyTextIndent">
    <w:name w:val="Body Text Indent"/>
    <w:basedOn w:val="Normal"/>
    <w:link w:val="BodyTextIndentChar"/>
    <w:rsid w:val="00652BF9"/>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652BF9"/>
    <w:rPr>
      <w:rFonts w:ascii="Arial" w:eastAsia="Times New Roman" w:hAnsi="Arial" w:cs="Arial"/>
      <w:sz w:val="20"/>
      <w:szCs w:val="20"/>
    </w:rPr>
  </w:style>
  <w:style w:type="paragraph" w:styleId="BodyText2">
    <w:name w:val="Body Text 2"/>
    <w:basedOn w:val="Normal"/>
    <w:link w:val="BodyText2Char"/>
    <w:rsid w:val="00652BF9"/>
    <w:pPr>
      <w:jc w:val="both"/>
    </w:pPr>
    <w:rPr>
      <w:rFonts w:ascii="Arial" w:hAnsi="Arial"/>
      <w:szCs w:val="20"/>
      <w:lang w:val="en-GB"/>
    </w:rPr>
  </w:style>
  <w:style w:type="character" w:customStyle="1" w:styleId="BodyText2Char">
    <w:name w:val="Body Text 2 Char"/>
    <w:basedOn w:val="DefaultParagraphFont"/>
    <w:link w:val="BodyText2"/>
    <w:rsid w:val="00652BF9"/>
    <w:rPr>
      <w:rFonts w:ascii="Arial" w:eastAsia="Times New Roman" w:hAnsi="Arial" w:cs="Times New Roman"/>
      <w:sz w:val="24"/>
      <w:szCs w:val="20"/>
      <w:lang w:val="en-GB"/>
    </w:rPr>
  </w:style>
  <w:style w:type="paragraph" w:styleId="ListParagraph">
    <w:name w:val="List Paragraph"/>
    <w:basedOn w:val="Normal"/>
    <w:uiPriority w:val="99"/>
    <w:qFormat/>
    <w:rsid w:val="00652BF9"/>
    <w:pPr>
      <w:ind w:left="720"/>
      <w:contextualSpacing/>
    </w:pPr>
  </w:style>
  <w:style w:type="paragraph" w:styleId="Header">
    <w:name w:val="header"/>
    <w:basedOn w:val="Normal"/>
    <w:link w:val="HeaderChar"/>
    <w:rsid w:val="000D07E4"/>
    <w:pPr>
      <w:tabs>
        <w:tab w:val="center" w:pos="4320"/>
        <w:tab w:val="right" w:pos="8640"/>
      </w:tabs>
    </w:pPr>
  </w:style>
  <w:style w:type="character" w:customStyle="1" w:styleId="HeaderChar">
    <w:name w:val="Header Char"/>
    <w:basedOn w:val="DefaultParagraphFont"/>
    <w:link w:val="Header"/>
    <w:rsid w:val="000D07E4"/>
    <w:rPr>
      <w:rFonts w:ascii="Times New Roman" w:eastAsia="Times New Roman" w:hAnsi="Times New Roman"/>
      <w:sz w:val="24"/>
      <w:szCs w:val="24"/>
    </w:rPr>
  </w:style>
  <w:style w:type="paragraph" w:styleId="Footer">
    <w:name w:val="footer"/>
    <w:basedOn w:val="Normal"/>
    <w:link w:val="FooterChar"/>
    <w:rsid w:val="000D07E4"/>
    <w:pPr>
      <w:tabs>
        <w:tab w:val="center" w:pos="4320"/>
        <w:tab w:val="right" w:pos="8640"/>
      </w:tabs>
    </w:pPr>
  </w:style>
  <w:style w:type="character" w:customStyle="1" w:styleId="FooterChar">
    <w:name w:val="Footer Char"/>
    <w:basedOn w:val="DefaultParagraphFont"/>
    <w:link w:val="Footer"/>
    <w:rsid w:val="000D07E4"/>
    <w:rPr>
      <w:rFonts w:ascii="Times New Roman" w:eastAsia="Times New Roman" w:hAnsi="Times New Roman"/>
      <w:sz w:val="24"/>
      <w:szCs w:val="24"/>
    </w:rPr>
  </w:style>
  <w:style w:type="character" w:styleId="PageNumber">
    <w:name w:val="page number"/>
    <w:basedOn w:val="DefaultParagraphFont"/>
    <w:rsid w:val="000D07E4"/>
  </w:style>
  <w:style w:type="paragraph" w:styleId="Title">
    <w:name w:val="Title"/>
    <w:basedOn w:val="Normal"/>
    <w:link w:val="TitleChar"/>
    <w:qFormat/>
    <w:rsid w:val="000D07E4"/>
    <w:pPr>
      <w:jc w:val="center"/>
    </w:pPr>
    <w:rPr>
      <w:rFonts w:ascii="Arial" w:hAnsi="Arial" w:cs="Arial"/>
      <w:b/>
      <w:sz w:val="26"/>
      <w:szCs w:val="20"/>
      <w:lang w:val="fr-FR"/>
    </w:rPr>
  </w:style>
  <w:style w:type="character" w:customStyle="1" w:styleId="TitleChar">
    <w:name w:val="Title Char"/>
    <w:basedOn w:val="DefaultParagraphFont"/>
    <w:link w:val="Title"/>
    <w:rsid w:val="000D07E4"/>
    <w:rPr>
      <w:rFonts w:ascii="Arial" w:eastAsia="Times New Roman" w:hAnsi="Arial" w:cs="Arial"/>
      <w:b/>
      <w:sz w:val="26"/>
      <w:lang w:val="fr-FR"/>
    </w:rPr>
  </w:style>
  <w:style w:type="paragraph" w:styleId="BodyText">
    <w:name w:val="Body Text"/>
    <w:basedOn w:val="Normal"/>
    <w:link w:val="BodyTextChar"/>
    <w:uiPriority w:val="99"/>
    <w:unhideWhenUsed/>
    <w:rsid w:val="00A039BA"/>
    <w:pPr>
      <w:spacing w:after="120"/>
    </w:pPr>
  </w:style>
  <w:style w:type="character" w:customStyle="1" w:styleId="BodyTextChar">
    <w:name w:val="Body Text Char"/>
    <w:basedOn w:val="DefaultParagraphFont"/>
    <w:link w:val="BodyText"/>
    <w:uiPriority w:val="99"/>
    <w:rsid w:val="00A039BA"/>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10CAD-3087-4CB6-888B-1DE4A1E17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57</Pages>
  <Words>15048</Words>
  <Characters>85778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4</cp:revision>
  <cp:lastPrinted>2013-02-11T07:57:00Z</cp:lastPrinted>
  <dcterms:created xsi:type="dcterms:W3CDTF">2013-12-11T03:34:00Z</dcterms:created>
  <dcterms:modified xsi:type="dcterms:W3CDTF">2013-12-11T03:47:00Z</dcterms:modified>
</cp:coreProperties>
</file>