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326E1" w14:textId="045C8D5C" w:rsidR="00FA3D30" w:rsidRPr="00CD5ABF" w:rsidRDefault="00B200DF" w:rsidP="00FA3D30">
      <w:pPr>
        <w:rPr>
          <w:sz w:val="44"/>
          <w:szCs w:val="44"/>
        </w:rPr>
      </w:pPr>
      <w:ins w:id="0" w:author="LAM014" w:date="2016-06-16T14:07:00Z">
        <w:r w:rsidRPr="00CD5ABF">
          <w:rPr>
            <w:noProof/>
          </w:rPr>
          <mc:AlternateContent>
            <mc:Choice Requires="wpg">
              <w:drawing>
                <wp:anchor distT="0" distB="0" distL="114300" distR="114300" simplePos="0" relativeHeight="251658240" behindDoc="0" locked="0" layoutInCell="1" allowOverlap="1" wp14:anchorId="2D12A13F" wp14:editId="28BA0B9F">
                  <wp:simplePos x="0" y="0"/>
                  <wp:positionH relativeFrom="column">
                    <wp:posOffset>1747520</wp:posOffset>
                  </wp:positionH>
                  <wp:positionV relativeFrom="paragraph">
                    <wp:posOffset>240665</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2ABD6D4" w14:textId="77777777" w:rsidR="00B200DF" w:rsidRPr="008B1339" w:rsidRDefault="00B200DF" w:rsidP="00B200D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D12A13F" id="Group 4" o:spid="_x0000_s1026" style="position:absolute;left:0;text-align:left;margin-left:137.6pt;margin-top:18.9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B+wihgpwQAADENAAAOAAAAAAAAAAAAAAAAADwCAABkcnMvZTJv&#10;RG9jLnhtbFBLAQItABQABgAIAAAAIQBYYLMbugAAACIBAAAZAAAAAAAAAAAAAAAAAA8HAABkcnMv&#10;X3JlbHMvZTJvRG9jLnhtbC5yZWxzUEsBAi0AFAAGAAgAAAAhAGVtlZjhAAAACgEAAA8AAAAAAAAA&#10;AAAAAAAAAA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12ABD6D4" w14:textId="77777777" w:rsidR="00B200DF" w:rsidRPr="008B1339" w:rsidRDefault="00B200DF" w:rsidP="00B200DF">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mc:Fallback>
          </mc:AlternateContent>
        </w:r>
      </w:ins>
    </w:p>
    <w:p w14:paraId="00874821" w14:textId="77777777" w:rsidR="0081437B" w:rsidRPr="00CD5ABF" w:rsidRDefault="0081437B">
      <w:pPr>
        <w:jc w:val="center"/>
        <w:rPr>
          <w:sz w:val="40"/>
          <w:szCs w:val="40"/>
        </w:rPr>
      </w:pPr>
    </w:p>
    <w:p w14:paraId="60E6CAEA" w14:textId="77777777" w:rsidR="0081437B" w:rsidRPr="00CD5ABF" w:rsidRDefault="0081437B">
      <w:pPr>
        <w:jc w:val="center"/>
        <w:rPr>
          <w:sz w:val="40"/>
          <w:szCs w:val="40"/>
        </w:rPr>
      </w:pPr>
    </w:p>
    <w:p w14:paraId="1103644E" w14:textId="77777777" w:rsidR="0081437B" w:rsidRPr="00CD5ABF" w:rsidRDefault="0081437B">
      <w:pPr>
        <w:jc w:val="center"/>
        <w:rPr>
          <w:sz w:val="40"/>
          <w:szCs w:val="40"/>
        </w:rPr>
      </w:pPr>
    </w:p>
    <w:p w14:paraId="4A2BB57D" w14:textId="77777777" w:rsidR="0081437B" w:rsidRPr="00CD5ABF" w:rsidRDefault="0081437B">
      <w:pPr>
        <w:jc w:val="center"/>
        <w:rPr>
          <w:sz w:val="40"/>
          <w:szCs w:val="40"/>
        </w:rPr>
      </w:pPr>
    </w:p>
    <w:p w14:paraId="32859C94" w14:textId="71477B8D" w:rsidR="0081437B" w:rsidRPr="00CD5ABF" w:rsidRDefault="0081437B">
      <w:pPr>
        <w:jc w:val="center"/>
        <w:rPr>
          <w:b/>
          <w:sz w:val="20"/>
          <w:szCs w:val="20"/>
          <w:lang w:val="it-IT"/>
        </w:rPr>
      </w:pPr>
    </w:p>
    <w:p w14:paraId="4AD49C60" w14:textId="77777777" w:rsidR="0081437B" w:rsidRPr="00CD5ABF" w:rsidRDefault="0081437B">
      <w:pPr>
        <w:jc w:val="center"/>
        <w:rPr>
          <w:b/>
          <w:sz w:val="20"/>
          <w:szCs w:val="20"/>
          <w:lang w:val="it-IT"/>
        </w:rPr>
      </w:pPr>
    </w:p>
    <w:p w14:paraId="597FFB12" w14:textId="77777777" w:rsidR="0081437B" w:rsidRPr="00CD5ABF" w:rsidRDefault="0081437B">
      <w:pPr>
        <w:jc w:val="center"/>
        <w:rPr>
          <w:b/>
          <w:sz w:val="20"/>
          <w:szCs w:val="20"/>
          <w:lang w:val="it-IT"/>
        </w:rPr>
      </w:pPr>
    </w:p>
    <w:p w14:paraId="1DCFC678" w14:textId="77777777" w:rsidR="0081437B" w:rsidRPr="00CD5ABF" w:rsidRDefault="0081437B">
      <w:pPr>
        <w:jc w:val="center"/>
        <w:rPr>
          <w:b/>
          <w:sz w:val="20"/>
          <w:szCs w:val="20"/>
          <w:lang w:val="it-IT"/>
        </w:rPr>
      </w:pPr>
    </w:p>
    <w:p w14:paraId="46FDB6C5" w14:textId="77777777" w:rsidR="0081437B" w:rsidRPr="00CD5ABF" w:rsidRDefault="0081437B">
      <w:pPr>
        <w:jc w:val="center"/>
        <w:rPr>
          <w:b/>
          <w:sz w:val="20"/>
          <w:szCs w:val="20"/>
          <w:lang w:val="it-IT"/>
        </w:rPr>
      </w:pPr>
    </w:p>
    <w:p w14:paraId="0E5980DB" w14:textId="77777777" w:rsidR="0081437B" w:rsidRPr="00CD5ABF" w:rsidRDefault="0081437B">
      <w:pPr>
        <w:jc w:val="center"/>
        <w:rPr>
          <w:b/>
          <w:sz w:val="20"/>
          <w:szCs w:val="20"/>
          <w:lang w:val="it-IT"/>
        </w:rPr>
      </w:pPr>
    </w:p>
    <w:p w14:paraId="1AB10A82" w14:textId="77777777" w:rsidR="0081437B" w:rsidRPr="00CD5ABF" w:rsidRDefault="00FD5310">
      <w:pPr>
        <w:jc w:val="center"/>
        <w:rPr>
          <w:b/>
          <w:sz w:val="48"/>
          <w:szCs w:val="48"/>
          <w:lang w:val="it-IT"/>
        </w:rPr>
      </w:pPr>
      <w:r w:rsidRPr="00CD5ABF">
        <w:rPr>
          <w:b/>
          <w:sz w:val="48"/>
          <w:szCs w:val="48"/>
          <w:lang w:val="it-IT"/>
        </w:rPr>
        <w:t xml:space="preserve">AKREDITASI PROGRAM </w:t>
      </w:r>
      <w:r w:rsidR="00402B4D" w:rsidRPr="00CD5ABF">
        <w:rPr>
          <w:b/>
          <w:sz w:val="48"/>
          <w:szCs w:val="48"/>
          <w:lang w:val="it-IT"/>
        </w:rPr>
        <w:t>STUDI</w:t>
      </w:r>
    </w:p>
    <w:p w14:paraId="14ECD281" w14:textId="77777777" w:rsidR="0081437B" w:rsidRPr="00CD5ABF" w:rsidRDefault="00FD5310">
      <w:pPr>
        <w:jc w:val="center"/>
        <w:rPr>
          <w:b/>
          <w:lang w:val="it-IT"/>
        </w:rPr>
      </w:pPr>
      <w:r w:rsidRPr="00CD5ABF">
        <w:rPr>
          <w:b/>
          <w:sz w:val="48"/>
          <w:szCs w:val="48"/>
          <w:lang w:val="it-IT"/>
        </w:rPr>
        <w:t xml:space="preserve">DOKTER SPESIALIS </w:t>
      </w:r>
      <w:r w:rsidR="00C31B18" w:rsidRPr="00CD5ABF">
        <w:rPr>
          <w:b/>
          <w:sz w:val="48"/>
          <w:szCs w:val="48"/>
          <w:lang w:val="it-IT"/>
        </w:rPr>
        <w:t>BEDAH</w:t>
      </w:r>
    </w:p>
    <w:p w14:paraId="5C5457F5" w14:textId="77777777" w:rsidR="0081437B" w:rsidRPr="00CD5ABF" w:rsidRDefault="0081437B">
      <w:pPr>
        <w:jc w:val="center"/>
        <w:rPr>
          <w:b/>
          <w:lang w:val="it-IT"/>
        </w:rPr>
      </w:pPr>
    </w:p>
    <w:p w14:paraId="2ABF3B94" w14:textId="77777777" w:rsidR="0081437B" w:rsidRPr="00CD5ABF" w:rsidRDefault="0081437B">
      <w:pPr>
        <w:jc w:val="center"/>
        <w:rPr>
          <w:b/>
          <w:lang w:val="it-IT"/>
        </w:rPr>
      </w:pPr>
    </w:p>
    <w:p w14:paraId="055D73FC" w14:textId="77777777" w:rsidR="0081437B" w:rsidRPr="00CD5ABF" w:rsidRDefault="0081437B">
      <w:pPr>
        <w:jc w:val="center"/>
        <w:rPr>
          <w:b/>
          <w:lang w:val="it-IT"/>
        </w:rPr>
      </w:pPr>
    </w:p>
    <w:p w14:paraId="6D374E81" w14:textId="77777777" w:rsidR="0081437B" w:rsidRPr="00CD5ABF" w:rsidRDefault="0081437B">
      <w:pPr>
        <w:jc w:val="center"/>
        <w:rPr>
          <w:b/>
          <w:lang w:val="it-IT"/>
        </w:rPr>
      </w:pPr>
    </w:p>
    <w:p w14:paraId="7DCBA165" w14:textId="77777777" w:rsidR="0081437B" w:rsidRPr="00CD5ABF" w:rsidRDefault="0081437B">
      <w:pPr>
        <w:jc w:val="center"/>
        <w:rPr>
          <w:b/>
          <w:lang w:val="it-IT"/>
        </w:rPr>
      </w:pPr>
    </w:p>
    <w:p w14:paraId="07FBADAF" w14:textId="77777777" w:rsidR="0081437B" w:rsidRPr="00CD5ABF" w:rsidRDefault="0081437B">
      <w:pPr>
        <w:jc w:val="center"/>
        <w:rPr>
          <w:b/>
          <w:lang w:val="it-IT"/>
        </w:rPr>
      </w:pPr>
    </w:p>
    <w:p w14:paraId="5D42CE24" w14:textId="77777777" w:rsidR="0081437B" w:rsidRPr="00CD5ABF" w:rsidRDefault="0081437B">
      <w:pPr>
        <w:jc w:val="center"/>
        <w:rPr>
          <w:b/>
          <w:lang w:val="it-IT"/>
        </w:rPr>
      </w:pPr>
    </w:p>
    <w:p w14:paraId="66EB246D" w14:textId="77777777" w:rsidR="0081437B" w:rsidRPr="00CD5ABF" w:rsidRDefault="0081437B">
      <w:pPr>
        <w:jc w:val="center"/>
        <w:rPr>
          <w:b/>
          <w:lang w:val="it-IT"/>
        </w:rPr>
      </w:pPr>
    </w:p>
    <w:p w14:paraId="65E15245" w14:textId="77777777" w:rsidR="0081437B" w:rsidRPr="00CD5ABF" w:rsidRDefault="00FD5310">
      <w:pPr>
        <w:jc w:val="center"/>
        <w:rPr>
          <w:b/>
          <w:bCs/>
          <w:sz w:val="36"/>
          <w:szCs w:val="34"/>
          <w:lang w:val="it-IT"/>
        </w:rPr>
      </w:pPr>
      <w:r w:rsidRPr="00CD5ABF">
        <w:rPr>
          <w:b/>
          <w:bCs/>
          <w:sz w:val="36"/>
          <w:szCs w:val="34"/>
          <w:lang w:val="it-IT"/>
        </w:rPr>
        <w:t>BUKU I</w:t>
      </w:r>
    </w:p>
    <w:p w14:paraId="101E17C2" w14:textId="77777777" w:rsidR="0081437B" w:rsidRPr="00CD5ABF" w:rsidRDefault="00FD5310">
      <w:pPr>
        <w:jc w:val="center"/>
        <w:rPr>
          <w:b/>
          <w:bCs/>
          <w:sz w:val="36"/>
          <w:szCs w:val="34"/>
          <w:lang w:val="it-IT"/>
        </w:rPr>
      </w:pPr>
      <w:r w:rsidRPr="00CD5ABF">
        <w:rPr>
          <w:b/>
          <w:bCs/>
          <w:sz w:val="36"/>
          <w:szCs w:val="34"/>
          <w:lang w:val="it-IT"/>
        </w:rPr>
        <w:t xml:space="preserve">NASKAH AKADEMIK </w:t>
      </w:r>
    </w:p>
    <w:p w14:paraId="6D821629" w14:textId="77777777" w:rsidR="0081437B" w:rsidRPr="00CD5ABF" w:rsidRDefault="0081437B">
      <w:pPr>
        <w:jc w:val="center"/>
        <w:rPr>
          <w:sz w:val="34"/>
          <w:szCs w:val="34"/>
          <w:lang w:val="it-IT"/>
        </w:rPr>
      </w:pPr>
    </w:p>
    <w:p w14:paraId="329914F0" w14:textId="77777777" w:rsidR="0081437B" w:rsidRPr="00CD5ABF" w:rsidRDefault="0081437B">
      <w:pPr>
        <w:jc w:val="center"/>
        <w:rPr>
          <w:b/>
          <w:lang w:val="it-IT"/>
        </w:rPr>
      </w:pPr>
    </w:p>
    <w:p w14:paraId="35C50059" w14:textId="77777777" w:rsidR="0081437B" w:rsidRPr="00CD5ABF" w:rsidRDefault="0081437B">
      <w:pPr>
        <w:jc w:val="center"/>
        <w:rPr>
          <w:b/>
          <w:lang w:val="it-IT"/>
        </w:rPr>
      </w:pPr>
    </w:p>
    <w:p w14:paraId="61AB22E8" w14:textId="77777777" w:rsidR="0081437B" w:rsidRPr="00CD5ABF" w:rsidRDefault="0081437B">
      <w:pPr>
        <w:jc w:val="center"/>
        <w:rPr>
          <w:b/>
          <w:lang w:val="it-IT"/>
        </w:rPr>
      </w:pPr>
    </w:p>
    <w:p w14:paraId="7D67108B" w14:textId="77777777" w:rsidR="008D447E" w:rsidRPr="00CD5ABF" w:rsidRDefault="008D447E">
      <w:pPr>
        <w:jc w:val="center"/>
        <w:rPr>
          <w:b/>
          <w:lang w:val="it-IT"/>
        </w:rPr>
      </w:pPr>
    </w:p>
    <w:p w14:paraId="75F2A4C5" w14:textId="77777777" w:rsidR="0081437B" w:rsidRPr="00CD5ABF" w:rsidRDefault="0081437B">
      <w:pPr>
        <w:jc w:val="center"/>
        <w:rPr>
          <w:b/>
          <w:lang w:val="it-IT"/>
        </w:rPr>
      </w:pPr>
    </w:p>
    <w:p w14:paraId="78A81891" w14:textId="77777777" w:rsidR="00FA3D30" w:rsidRPr="00CD5ABF" w:rsidRDefault="00FA3D30" w:rsidP="00FA3D30">
      <w:pPr>
        <w:rPr>
          <w:b/>
          <w:lang w:val="it-IT"/>
        </w:rPr>
      </w:pPr>
    </w:p>
    <w:p w14:paraId="63C36E61" w14:textId="77777777" w:rsidR="0081437B" w:rsidRPr="00CD5ABF" w:rsidRDefault="0081437B">
      <w:pPr>
        <w:jc w:val="center"/>
        <w:rPr>
          <w:b/>
          <w:lang w:val="it-IT"/>
        </w:rPr>
      </w:pPr>
    </w:p>
    <w:p w14:paraId="5B6E7B3E" w14:textId="77777777" w:rsidR="0081437B" w:rsidRPr="00CD5ABF" w:rsidRDefault="0081437B">
      <w:pPr>
        <w:jc w:val="center"/>
        <w:rPr>
          <w:b/>
          <w:lang w:val="it-IT"/>
        </w:rPr>
      </w:pPr>
    </w:p>
    <w:p w14:paraId="387AEAF7" w14:textId="77777777" w:rsidR="0081437B" w:rsidRPr="00CD5ABF" w:rsidRDefault="0081437B">
      <w:pPr>
        <w:jc w:val="center"/>
        <w:rPr>
          <w:sz w:val="32"/>
          <w:szCs w:val="32"/>
          <w:lang w:val="it-IT"/>
        </w:rPr>
      </w:pPr>
    </w:p>
    <w:p w14:paraId="5E94DFB8" w14:textId="77777777" w:rsidR="0081437B" w:rsidRPr="00CD5ABF" w:rsidRDefault="0081437B">
      <w:pPr>
        <w:jc w:val="center"/>
        <w:rPr>
          <w:sz w:val="32"/>
          <w:szCs w:val="32"/>
          <w:lang w:val="it-IT"/>
        </w:rPr>
      </w:pPr>
    </w:p>
    <w:p w14:paraId="33338091" w14:textId="77777777" w:rsidR="00B200DF" w:rsidRPr="00CD5ABF" w:rsidRDefault="00B200DF" w:rsidP="00B200DF">
      <w:pPr>
        <w:ind w:right="-142" w:hanging="142"/>
        <w:jc w:val="center"/>
        <w:rPr>
          <w:b/>
          <w:bCs/>
          <w:sz w:val="36"/>
          <w:szCs w:val="36"/>
          <w:lang w:val="id-ID"/>
        </w:rPr>
      </w:pPr>
      <w:r w:rsidRPr="00CD5ABF">
        <w:rPr>
          <w:b/>
          <w:bCs/>
          <w:sz w:val="36"/>
          <w:szCs w:val="36"/>
          <w:lang w:val="id-ID"/>
        </w:rPr>
        <w:t>LEMBAGA AKREDITASI MANDIRI PENDIDIKAN TINGGI KESEHATAN</w:t>
      </w:r>
      <w:r w:rsidRPr="00CD5ABF" w:rsidDel="006E0D48">
        <w:rPr>
          <w:b/>
          <w:bCs/>
          <w:sz w:val="36"/>
          <w:szCs w:val="36"/>
          <w:lang w:val="sv-SE"/>
        </w:rPr>
        <w:t xml:space="preserve"> </w:t>
      </w:r>
    </w:p>
    <w:p w14:paraId="59D8000F" w14:textId="77777777" w:rsidR="00B200DF" w:rsidRPr="00CD5ABF" w:rsidRDefault="00B200DF" w:rsidP="00B200DF">
      <w:pPr>
        <w:ind w:right="-50"/>
        <w:jc w:val="center"/>
        <w:rPr>
          <w:b/>
          <w:sz w:val="28"/>
          <w:szCs w:val="32"/>
          <w:lang w:val="id-ID"/>
        </w:rPr>
      </w:pPr>
      <w:r w:rsidRPr="00CD5ABF">
        <w:rPr>
          <w:b/>
          <w:sz w:val="32"/>
          <w:szCs w:val="32"/>
          <w:lang w:val="sv-SE"/>
        </w:rPr>
        <w:t>JAKARTA 201</w:t>
      </w:r>
      <w:r w:rsidRPr="00CD5ABF">
        <w:rPr>
          <w:b/>
          <w:sz w:val="32"/>
          <w:szCs w:val="32"/>
          <w:lang w:val="id-ID"/>
        </w:rPr>
        <w:t>5</w:t>
      </w:r>
    </w:p>
    <w:p w14:paraId="7463614F" w14:textId="77777777" w:rsidR="00CD5ABF" w:rsidRPr="00CD5ABF" w:rsidRDefault="00FA3D30" w:rsidP="00CD5ABF">
      <w:pPr>
        <w:pStyle w:val="Heading1"/>
        <w:spacing w:line="360" w:lineRule="auto"/>
        <w:rPr>
          <w:rFonts w:ascii="Lucida Bright" w:hAnsi="Lucida Bright"/>
          <w:szCs w:val="24"/>
          <w:lang w:val="id-ID"/>
        </w:rPr>
      </w:pPr>
      <w:r w:rsidRPr="00CD5ABF">
        <w:rPr>
          <w:b w:val="0"/>
          <w:bCs w:val="0"/>
          <w:lang w:val="it-IT"/>
        </w:rPr>
        <w:br w:type="page"/>
      </w:r>
      <w:bookmarkStart w:id="1" w:name="_Toc221112258"/>
      <w:bookmarkStart w:id="2" w:name="_Toc222646023"/>
      <w:r w:rsidR="00CD5ABF" w:rsidRPr="00CD5ABF">
        <w:rPr>
          <w:rFonts w:ascii="Lucida Bright" w:hAnsi="Lucida Bright"/>
          <w:szCs w:val="24"/>
          <w:lang w:val="id-ID"/>
        </w:rPr>
        <w:lastRenderedPageBreak/>
        <w:t>KATA PENGANTAR</w:t>
      </w:r>
    </w:p>
    <w:p w14:paraId="2399013F" w14:textId="77777777" w:rsidR="00CD5ABF" w:rsidRPr="00CD5ABF" w:rsidRDefault="00CD5ABF" w:rsidP="00CD5ABF">
      <w:pPr>
        <w:spacing w:line="360" w:lineRule="auto"/>
        <w:rPr>
          <w:rFonts w:ascii="Lucida Bright" w:hAnsi="Lucida Bright"/>
          <w:sz w:val="20"/>
          <w:lang w:val="id-ID"/>
        </w:rPr>
      </w:pPr>
    </w:p>
    <w:p w14:paraId="3FD196F1" w14:textId="77777777" w:rsidR="00CD5ABF" w:rsidRPr="00CD5ABF" w:rsidRDefault="00CD5ABF" w:rsidP="00CD5ABF">
      <w:pPr>
        <w:spacing w:line="360" w:lineRule="auto"/>
        <w:rPr>
          <w:rFonts w:ascii="Lucida Bright" w:hAnsi="Lucida Bright"/>
          <w:sz w:val="20"/>
        </w:rPr>
      </w:pPr>
      <w:r w:rsidRPr="00CD5ABF">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CD5ABF">
        <w:rPr>
          <w:rFonts w:ascii="Lucida Bright" w:hAnsi="Lucida Bright"/>
          <w:sz w:val="20"/>
          <w:lang w:val="id-ID"/>
        </w:rPr>
        <w:t>standar yang ditetapkan</w:t>
      </w:r>
      <w:r w:rsidRPr="00CD5ABF">
        <w:rPr>
          <w:rFonts w:ascii="Lucida Bright" w:hAnsi="Lucida Bright"/>
          <w:sz w:val="20"/>
        </w:rPr>
        <w:t xml:space="preserve"> oleh Pemerintah, maupun Organisasi Profesi guna menjamin kualitas lulusannya.  </w:t>
      </w:r>
    </w:p>
    <w:p w14:paraId="66987936" w14:textId="77777777" w:rsidR="00CD5ABF" w:rsidRPr="00CD5ABF" w:rsidRDefault="00CD5ABF" w:rsidP="00CD5ABF">
      <w:pPr>
        <w:spacing w:line="360" w:lineRule="auto"/>
        <w:rPr>
          <w:rFonts w:ascii="Lucida Bright" w:hAnsi="Lucida Bright"/>
          <w:sz w:val="20"/>
        </w:rPr>
      </w:pPr>
    </w:p>
    <w:p w14:paraId="026EE869" w14:textId="77777777" w:rsidR="00CD5ABF" w:rsidRPr="00CD5ABF" w:rsidRDefault="00CD5ABF" w:rsidP="00CD5ABF">
      <w:pPr>
        <w:spacing w:line="360" w:lineRule="auto"/>
        <w:rPr>
          <w:rFonts w:ascii="Lucida Bright" w:hAnsi="Lucida Bright"/>
          <w:sz w:val="20"/>
        </w:rPr>
      </w:pPr>
      <w:r w:rsidRPr="00CD5ABF">
        <w:rPr>
          <w:rFonts w:ascii="Lucida Bright" w:hAnsi="Lucida Bright"/>
          <w:sz w:val="20"/>
        </w:rPr>
        <w:t xml:space="preserve">Sebagai  satu-satunya lembaga akreditasi untuk program studi kesehatan, sebagaimana yang ditetapkan oleh </w:t>
      </w:r>
      <w:r w:rsidRPr="00CD5ABF">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CD5ABF">
        <w:rPr>
          <w:rFonts w:ascii="Lucida Bright" w:hAnsi="Lucida Bright"/>
          <w:sz w:val="20"/>
        </w:rPr>
        <w:t xml:space="preserve"> </w:t>
      </w:r>
      <w:r w:rsidRPr="00CD5ABF">
        <w:rPr>
          <w:rFonts w:ascii="Lucida Bright" w:hAnsi="Lucida Bright"/>
          <w:sz w:val="20"/>
          <w:lang w:val="pl-PL"/>
        </w:rPr>
        <w:t>penetapan akreditasi oleh Perkumpulan LAM-PTKes dilakukan dengan menggunakan standar penilaian atas masukan (</w:t>
      </w:r>
      <w:r w:rsidRPr="00CD5ABF">
        <w:rPr>
          <w:rFonts w:ascii="Lucida Bright" w:hAnsi="Lucida Bright"/>
          <w:i/>
          <w:sz w:val="20"/>
          <w:lang w:val="pl-PL"/>
        </w:rPr>
        <w:t>input)</w:t>
      </w:r>
      <w:r w:rsidRPr="00CD5ABF">
        <w:rPr>
          <w:rFonts w:ascii="Lucida Bright" w:hAnsi="Lucida Bright"/>
          <w:sz w:val="20"/>
          <w:lang w:val="pl-PL"/>
        </w:rPr>
        <w:t xml:space="preserve">, </w:t>
      </w:r>
      <w:r w:rsidRPr="00CD5ABF">
        <w:rPr>
          <w:rFonts w:ascii="Lucida Bright" w:hAnsi="Lucida Bright"/>
          <w:sz w:val="20"/>
          <w:lang w:val="id-ID"/>
        </w:rPr>
        <w:t>proses</w:t>
      </w:r>
      <w:r w:rsidRPr="00CD5ABF">
        <w:rPr>
          <w:rFonts w:ascii="Lucida Bright" w:hAnsi="Lucida Bright"/>
          <w:sz w:val="20"/>
        </w:rPr>
        <w:t xml:space="preserve"> (</w:t>
      </w:r>
      <w:r w:rsidRPr="00CD5ABF">
        <w:rPr>
          <w:rFonts w:ascii="Lucida Bright" w:hAnsi="Lucida Bright"/>
          <w:i/>
          <w:sz w:val="20"/>
        </w:rPr>
        <w:t>process)</w:t>
      </w:r>
      <w:r w:rsidRPr="00CD5ABF">
        <w:rPr>
          <w:rFonts w:ascii="Lucida Bright" w:hAnsi="Lucida Bright"/>
          <w:sz w:val="20"/>
        </w:rPr>
        <w:t xml:space="preserve">, </w:t>
      </w:r>
      <w:r w:rsidRPr="00CD5ABF">
        <w:rPr>
          <w:rFonts w:ascii="Lucida Bright" w:hAnsi="Lucida Bright"/>
          <w:sz w:val="20"/>
          <w:lang w:val="id-ID"/>
        </w:rPr>
        <w:t>k</w:t>
      </w:r>
      <w:r w:rsidRPr="00CD5ABF">
        <w:rPr>
          <w:rFonts w:ascii="Lucida Bright" w:hAnsi="Lucida Bright"/>
          <w:sz w:val="20"/>
        </w:rPr>
        <w:t>eluaran</w:t>
      </w:r>
      <w:r w:rsidRPr="00CD5ABF">
        <w:rPr>
          <w:rFonts w:ascii="Lucida Bright" w:hAnsi="Lucida Bright"/>
          <w:sz w:val="20"/>
          <w:lang w:val="id-ID"/>
        </w:rPr>
        <w:t xml:space="preserve"> </w:t>
      </w:r>
      <w:r w:rsidRPr="00CD5ABF">
        <w:rPr>
          <w:rFonts w:ascii="Lucida Bright" w:hAnsi="Lucida Bright"/>
          <w:sz w:val="20"/>
        </w:rPr>
        <w:t>(</w:t>
      </w:r>
      <w:r w:rsidRPr="00CD5ABF">
        <w:rPr>
          <w:rFonts w:ascii="Lucida Bright" w:hAnsi="Lucida Bright"/>
          <w:i/>
          <w:sz w:val="20"/>
        </w:rPr>
        <w:t xml:space="preserve">output) </w:t>
      </w:r>
      <w:r w:rsidRPr="00CD5ABF">
        <w:rPr>
          <w:rFonts w:ascii="Lucida Bright" w:hAnsi="Lucida Bright"/>
          <w:sz w:val="20"/>
        </w:rPr>
        <w:t>dan dampak/ hasil (</w:t>
      </w:r>
      <w:r w:rsidRPr="00CD5ABF">
        <w:rPr>
          <w:rFonts w:ascii="Lucida Bright" w:hAnsi="Lucida Bright"/>
          <w:i/>
          <w:sz w:val="20"/>
        </w:rPr>
        <w:t>outcome),</w:t>
      </w:r>
      <w:r w:rsidRPr="00CD5ABF">
        <w:rPr>
          <w:rFonts w:ascii="Lucida Bright" w:hAnsi="Lucida Bright"/>
          <w:sz w:val="20"/>
        </w:rPr>
        <w:t xml:space="preserve"> </w:t>
      </w:r>
      <w:r w:rsidRPr="00CD5ABF">
        <w:rPr>
          <w:rFonts w:ascii="Lucida Bright" w:hAnsi="Lucida Bright"/>
          <w:sz w:val="20"/>
          <w:lang w:val="id-ID"/>
        </w:rPr>
        <w:t xml:space="preserve">serta </w:t>
      </w:r>
      <w:r w:rsidRPr="00CD5ABF">
        <w:rPr>
          <w:rFonts w:ascii="Lucida Bright" w:hAnsi="Lucida Bright"/>
          <w:sz w:val="20"/>
          <w:lang w:val="pl-PL"/>
        </w:rPr>
        <w:t>keterkaitan antara masukan, proses, keluaran dan hasil yang dijabarkan kedalam istrumen akreditasi.</w:t>
      </w:r>
    </w:p>
    <w:p w14:paraId="73D6A4CF" w14:textId="77777777" w:rsidR="00CD5ABF" w:rsidRPr="00CD5ABF" w:rsidRDefault="00CD5ABF" w:rsidP="00CD5ABF">
      <w:pPr>
        <w:spacing w:line="360" w:lineRule="auto"/>
        <w:rPr>
          <w:rFonts w:ascii="Lucida Bright" w:hAnsi="Lucida Bright"/>
          <w:sz w:val="20"/>
          <w:lang w:val="nb-NO"/>
        </w:rPr>
      </w:pPr>
    </w:p>
    <w:p w14:paraId="0C7DA0E6" w14:textId="77777777" w:rsidR="00CD5ABF" w:rsidRPr="00CD5ABF" w:rsidRDefault="00CD5ABF" w:rsidP="00CD5ABF">
      <w:pPr>
        <w:spacing w:line="360" w:lineRule="auto"/>
        <w:rPr>
          <w:rFonts w:ascii="Lucida Bright" w:hAnsi="Lucida Bright"/>
          <w:sz w:val="20"/>
          <w:lang w:val="nb-NO"/>
        </w:rPr>
      </w:pPr>
      <w:r w:rsidRPr="00CD5ABF">
        <w:rPr>
          <w:rFonts w:ascii="Lucida Bright" w:hAnsi="Lucida Bright"/>
          <w:sz w:val="20"/>
        </w:rPr>
        <w:t xml:space="preserve">Agar pelaksanaan akreditasi oleh Perkumpulan LAM-PTKes memenuhi standar proses akreditasi yang berlaku di tingkat internasional maka </w:t>
      </w:r>
      <w:r w:rsidRPr="00CD5ABF">
        <w:rPr>
          <w:rFonts w:ascii="Lucida Bright" w:hAnsi="Lucida Bright"/>
          <w:sz w:val="20"/>
          <w:lang w:val="nb-NO"/>
        </w:rPr>
        <w:t>perkumpulan LAM-PTKes secara terus menerus melakukan penyempurnaan terhadap instrumen akreditasi setiap program studi</w:t>
      </w:r>
      <w:r w:rsidRPr="00CD5ABF">
        <w:rPr>
          <w:rFonts w:ascii="Lucida Bright" w:hAnsi="Lucida Bright"/>
          <w:sz w:val="20"/>
          <w:lang w:val="id-ID"/>
        </w:rPr>
        <w:t xml:space="preserve"> </w:t>
      </w:r>
      <w:r w:rsidRPr="00CD5ABF">
        <w:rPr>
          <w:rFonts w:ascii="Lucida Bright" w:hAnsi="Lucida Bright"/>
          <w:sz w:val="20"/>
        </w:rPr>
        <w:t>sehingga sesuai dengan</w:t>
      </w:r>
      <w:r w:rsidRPr="00CD5ABF">
        <w:rPr>
          <w:rFonts w:ascii="Lucida Bright" w:hAnsi="Lucida Bright"/>
          <w:sz w:val="20"/>
          <w:lang w:val="id-ID"/>
        </w:rPr>
        <w:t xml:space="preserve"> perkembangan dan </w:t>
      </w:r>
      <w:r w:rsidRPr="00CD5ABF">
        <w:rPr>
          <w:rFonts w:ascii="Lucida Bright" w:hAnsi="Lucida Bright"/>
          <w:sz w:val="20"/>
          <w:lang w:val="nb-NO"/>
        </w:rPr>
        <w:t>tuntutan proses akreditasi yang berlaku di dunia (</w:t>
      </w:r>
      <w:r w:rsidRPr="00CD5ABF">
        <w:rPr>
          <w:rFonts w:ascii="Lucida Bright" w:hAnsi="Lucida Bright"/>
          <w:i/>
          <w:sz w:val="20"/>
          <w:lang w:val="nb-NO"/>
        </w:rPr>
        <w:t>international</w:t>
      </w:r>
      <w:r w:rsidRPr="00CD5ABF">
        <w:rPr>
          <w:rFonts w:ascii="Lucida Bright" w:hAnsi="Lucida Bright"/>
          <w:sz w:val="20"/>
          <w:lang w:val="nb-NO"/>
        </w:rPr>
        <w:t xml:space="preserve"> </w:t>
      </w:r>
      <w:r w:rsidRPr="00CD5ABF">
        <w:rPr>
          <w:rFonts w:ascii="Lucida Bright" w:hAnsi="Lucida Bright"/>
          <w:i/>
          <w:sz w:val="20"/>
          <w:lang w:val="nb-NO"/>
        </w:rPr>
        <w:t>best practices)</w:t>
      </w:r>
      <w:r w:rsidRPr="00CD5ABF">
        <w:rPr>
          <w:rFonts w:ascii="Lucida Bright" w:hAnsi="Lucida Bright"/>
          <w:sz w:val="20"/>
          <w:lang w:val="nb-NO"/>
        </w:rPr>
        <w:t xml:space="preserve">.  </w:t>
      </w:r>
    </w:p>
    <w:p w14:paraId="4A926029" w14:textId="77777777" w:rsidR="00CD5ABF" w:rsidRPr="00CD5ABF" w:rsidRDefault="00CD5ABF" w:rsidP="00CD5ABF">
      <w:pPr>
        <w:spacing w:line="360" w:lineRule="auto"/>
        <w:rPr>
          <w:rFonts w:ascii="Lucida Bright" w:hAnsi="Lucida Bright"/>
          <w:sz w:val="20"/>
          <w:lang w:val="nb-NO"/>
        </w:rPr>
      </w:pPr>
    </w:p>
    <w:p w14:paraId="6C7FDF1B" w14:textId="589DE2CE" w:rsidR="00CD5ABF" w:rsidRPr="00CD5ABF" w:rsidRDefault="00CD5ABF" w:rsidP="00CD5ABF">
      <w:pPr>
        <w:spacing w:line="360" w:lineRule="auto"/>
        <w:rPr>
          <w:rFonts w:ascii="Lucida Bright" w:hAnsi="Lucida Bright"/>
          <w:sz w:val="20"/>
          <w:lang w:val="id-ID"/>
        </w:rPr>
      </w:pPr>
      <w:r w:rsidRPr="00CD5ABF">
        <w:rPr>
          <w:rFonts w:ascii="Lucida Bright" w:hAnsi="Lucida Bright"/>
          <w:sz w:val="20"/>
          <w:lang w:val="nb-NO"/>
        </w:rPr>
        <w:t xml:space="preserve">Instrumen akreditasi program studi </w:t>
      </w:r>
      <w:r w:rsidRPr="00CD5ABF">
        <w:rPr>
          <w:rFonts w:ascii="Lucida Bright" w:hAnsi="Lucida Bright"/>
          <w:sz w:val="20"/>
        </w:rPr>
        <w:t xml:space="preserve">pendidikan dokter spesialis </w:t>
      </w:r>
      <w:r w:rsidRPr="00CD5ABF">
        <w:rPr>
          <w:rFonts w:ascii="Lucida Bright" w:hAnsi="Lucida Bright"/>
          <w:sz w:val="20"/>
        </w:rPr>
        <w:t>Bedah</w:t>
      </w:r>
      <w:r w:rsidRPr="00CD5ABF">
        <w:rPr>
          <w:rFonts w:ascii="Lucida Bright" w:hAnsi="Lucida Bright"/>
          <w:sz w:val="20"/>
        </w:rPr>
        <w:t xml:space="preserve"> merupakan salah satu dari instrumen akreditasi program studi kesehatan yang telah selesai disempurnakan oleh Perkumpulan LAM-PTKes</w:t>
      </w:r>
      <w:r w:rsidRPr="00CD5ABF">
        <w:rPr>
          <w:rFonts w:ascii="Lucida Bright" w:hAnsi="Lucida Bright"/>
          <w:sz w:val="20"/>
          <w:lang w:val="id-ID"/>
        </w:rPr>
        <w:t>.</w:t>
      </w:r>
      <w:r w:rsidRPr="00CD5ABF">
        <w:rPr>
          <w:rFonts w:ascii="Lucida Bright" w:hAnsi="Lucida Bright"/>
          <w:sz w:val="20"/>
        </w:rPr>
        <w:t xml:space="preserve"> </w:t>
      </w:r>
      <w:r w:rsidRPr="00CD5ABF">
        <w:rPr>
          <w:rFonts w:ascii="Lucida Bright" w:hAnsi="Lucida Bright"/>
          <w:sz w:val="20"/>
          <w:lang w:val="id-ID"/>
        </w:rPr>
        <w:t xml:space="preserve">Dalam upaya </w:t>
      </w:r>
      <w:r w:rsidRPr="00CD5ABF">
        <w:rPr>
          <w:rFonts w:ascii="Lucida Bright" w:hAnsi="Lucida Bright"/>
          <w:sz w:val="20"/>
        </w:rPr>
        <w:t>penyempurnaan tersebut</w:t>
      </w:r>
      <w:r w:rsidRPr="00CD5ABF">
        <w:rPr>
          <w:rFonts w:ascii="Lucida Bright" w:hAnsi="Lucida Bright"/>
          <w:sz w:val="20"/>
          <w:lang w:val="id-ID"/>
        </w:rPr>
        <w:t xml:space="preserve">, </w:t>
      </w:r>
      <w:r w:rsidRPr="00CD5ABF">
        <w:rPr>
          <w:rFonts w:ascii="Lucida Bright" w:hAnsi="Lucida Bright"/>
          <w:sz w:val="20"/>
        </w:rPr>
        <w:t xml:space="preserve">telah disusun </w:t>
      </w:r>
      <w:r w:rsidRPr="00CD5ABF">
        <w:rPr>
          <w:rFonts w:ascii="Lucida Bright" w:hAnsi="Lucida Bright"/>
          <w:sz w:val="20"/>
          <w:lang w:val="id-ID"/>
        </w:rPr>
        <w:t xml:space="preserve">instrumen akreditasi </w:t>
      </w:r>
      <w:r w:rsidRPr="00CD5ABF">
        <w:rPr>
          <w:rFonts w:ascii="Lucida Bright" w:hAnsi="Lucida Bright"/>
          <w:sz w:val="20"/>
          <w:lang w:val="nb-NO"/>
        </w:rPr>
        <w:t xml:space="preserve">program studi </w:t>
      </w:r>
      <w:r w:rsidRPr="00CD5ABF">
        <w:rPr>
          <w:rFonts w:ascii="Lucida Bright" w:hAnsi="Lucida Bright"/>
          <w:sz w:val="20"/>
        </w:rPr>
        <w:t xml:space="preserve">pendidikan dokter spesialis </w:t>
      </w:r>
      <w:r w:rsidRPr="00CD5ABF">
        <w:rPr>
          <w:rFonts w:ascii="Lucida Bright" w:hAnsi="Lucida Bright"/>
          <w:sz w:val="20"/>
        </w:rPr>
        <w:t>Bedah</w:t>
      </w:r>
      <w:r w:rsidRPr="00CD5ABF">
        <w:rPr>
          <w:rFonts w:ascii="Lucida Bright" w:hAnsi="Lucida Bright"/>
          <w:sz w:val="20"/>
          <w:lang w:val="id-ID"/>
        </w:rPr>
        <w:t xml:space="preserve"> yang terdiri atas:</w:t>
      </w:r>
    </w:p>
    <w:p w14:paraId="009F0354" w14:textId="77777777" w:rsidR="00CD5ABF" w:rsidRPr="00CD5ABF" w:rsidRDefault="00CD5ABF" w:rsidP="00CD5ABF">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CD5ABF" w:rsidRPr="00CD5ABF" w14:paraId="461D83DF" w14:textId="77777777" w:rsidTr="00F33BB6">
        <w:tc>
          <w:tcPr>
            <w:tcW w:w="1315" w:type="dxa"/>
          </w:tcPr>
          <w:p w14:paraId="6F4F4C02" w14:textId="77777777" w:rsidR="00CD5ABF" w:rsidRPr="00CD5ABF" w:rsidRDefault="00CD5ABF" w:rsidP="00F33BB6">
            <w:pPr>
              <w:spacing w:line="360" w:lineRule="auto"/>
              <w:rPr>
                <w:rFonts w:ascii="Lucida Bright" w:hAnsi="Lucida Bright"/>
                <w:sz w:val="20"/>
              </w:rPr>
            </w:pPr>
            <w:r w:rsidRPr="00CD5ABF">
              <w:rPr>
                <w:rFonts w:ascii="Lucida Bright" w:hAnsi="Lucida Bright"/>
                <w:sz w:val="20"/>
              </w:rPr>
              <w:t>BUKU I</w:t>
            </w:r>
          </w:p>
        </w:tc>
        <w:tc>
          <w:tcPr>
            <w:tcW w:w="434" w:type="dxa"/>
          </w:tcPr>
          <w:p w14:paraId="5023E628" w14:textId="77777777" w:rsidR="00CD5ABF" w:rsidRPr="00CD5ABF" w:rsidRDefault="00CD5ABF" w:rsidP="00F33BB6">
            <w:pPr>
              <w:spacing w:line="360" w:lineRule="auto"/>
              <w:jc w:val="center"/>
              <w:rPr>
                <w:rFonts w:ascii="Lucida Bright" w:hAnsi="Lucida Bright"/>
                <w:sz w:val="20"/>
              </w:rPr>
            </w:pPr>
            <w:r w:rsidRPr="00CD5ABF">
              <w:rPr>
                <w:rFonts w:ascii="Lucida Bright" w:hAnsi="Lucida Bright"/>
                <w:sz w:val="20"/>
              </w:rPr>
              <w:t>–</w:t>
            </w:r>
          </w:p>
        </w:tc>
        <w:tc>
          <w:tcPr>
            <w:tcW w:w="7431" w:type="dxa"/>
          </w:tcPr>
          <w:p w14:paraId="0C417476"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NASKAH AKADEMIK  </w:t>
            </w:r>
          </w:p>
        </w:tc>
      </w:tr>
      <w:tr w:rsidR="00CD5ABF" w:rsidRPr="00CD5ABF" w14:paraId="1BC0A171" w14:textId="77777777" w:rsidTr="00F33BB6">
        <w:tc>
          <w:tcPr>
            <w:tcW w:w="1315" w:type="dxa"/>
          </w:tcPr>
          <w:p w14:paraId="7558D3E8" w14:textId="77777777" w:rsidR="00CD5ABF" w:rsidRPr="00CD5ABF" w:rsidRDefault="00CD5ABF" w:rsidP="00F33BB6">
            <w:pPr>
              <w:spacing w:line="360" w:lineRule="auto"/>
              <w:rPr>
                <w:rFonts w:ascii="Lucida Bright" w:hAnsi="Lucida Bright"/>
                <w:sz w:val="20"/>
              </w:rPr>
            </w:pPr>
            <w:r w:rsidRPr="00CD5ABF">
              <w:rPr>
                <w:rFonts w:ascii="Lucida Bright" w:hAnsi="Lucida Bright"/>
                <w:sz w:val="20"/>
              </w:rPr>
              <w:t>BUKU II</w:t>
            </w:r>
          </w:p>
        </w:tc>
        <w:tc>
          <w:tcPr>
            <w:tcW w:w="434" w:type="dxa"/>
          </w:tcPr>
          <w:p w14:paraId="6BC65993" w14:textId="77777777" w:rsidR="00CD5ABF" w:rsidRPr="00CD5ABF" w:rsidRDefault="00CD5ABF" w:rsidP="00F33BB6">
            <w:pPr>
              <w:spacing w:line="360" w:lineRule="auto"/>
              <w:jc w:val="center"/>
              <w:rPr>
                <w:rFonts w:ascii="Lucida Bright" w:hAnsi="Lucida Bright"/>
                <w:sz w:val="20"/>
              </w:rPr>
            </w:pPr>
            <w:r w:rsidRPr="00CD5ABF">
              <w:rPr>
                <w:rFonts w:ascii="Lucida Bright" w:hAnsi="Lucida Bright"/>
                <w:sz w:val="20"/>
              </w:rPr>
              <w:t>–</w:t>
            </w:r>
          </w:p>
        </w:tc>
        <w:tc>
          <w:tcPr>
            <w:tcW w:w="7431" w:type="dxa"/>
          </w:tcPr>
          <w:p w14:paraId="336744A1"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STANDAR DAN PROSEDUR </w:t>
            </w:r>
          </w:p>
        </w:tc>
      </w:tr>
      <w:tr w:rsidR="00CD5ABF" w:rsidRPr="00CD5ABF" w14:paraId="2F35B9CF" w14:textId="77777777" w:rsidTr="00F33BB6">
        <w:tc>
          <w:tcPr>
            <w:tcW w:w="1315" w:type="dxa"/>
          </w:tcPr>
          <w:p w14:paraId="47FE346E" w14:textId="77777777" w:rsidR="00CD5ABF" w:rsidRPr="00CD5ABF" w:rsidRDefault="00CD5ABF" w:rsidP="00F33BB6">
            <w:pPr>
              <w:spacing w:line="360" w:lineRule="auto"/>
              <w:rPr>
                <w:rFonts w:ascii="Lucida Bright" w:hAnsi="Lucida Bright"/>
                <w:sz w:val="20"/>
              </w:rPr>
            </w:pPr>
            <w:r w:rsidRPr="00CD5ABF">
              <w:rPr>
                <w:rFonts w:ascii="Lucida Bright" w:hAnsi="Lucida Bright"/>
                <w:sz w:val="20"/>
              </w:rPr>
              <w:t>BUKU IIIA</w:t>
            </w:r>
          </w:p>
        </w:tc>
        <w:tc>
          <w:tcPr>
            <w:tcW w:w="434" w:type="dxa"/>
          </w:tcPr>
          <w:p w14:paraId="7E2E4BA1" w14:textId="77777777" w:rsidR="00CD5ABF" w:rsidRPr="00CD5ABF" w:rsidRDefault="00CD5ABF" w:rsidP="00F33BB6">
            <w:pPr>
              <w:spacing w:line="360" w:lineRule="auto"/>
              <w:jc w:val="center"/>
              <w:rPr>
                <w:rFonts w:ascii="Lucida Bright" w:hAnsi="Lucida Bright"/>
                <w:sz w:val="20"/>
              </w:rPr>
            </w:pPr>
            <w:r w:rsidRPr="00CD5ABF">
              <w:rPr>
                <w:rFonts w:ascii="Lucida Bright" w:hAnsi="Lucida Bright"/>
                <w:sz w:val="20"/>
              </w:rPr>
              <w:t>–</w:t>
            </w:r>
          </w:p>
        </w:tc>
        <w:tc>
          <w:tcPr>
            <w:tcW w:w="7431" w:type="dxa"/>
          </w:tcPr>
          <w:p w14:paraId="5118605D"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BORANG  PROGRAM STUDI </w:t>
            </w:r>
          </w:p>
        </w:tc>
      </w:tr>
      <w:tr w:rsidR="00CD5ABF" w:rsidRPr="00CD5ABF" w14:paraId="5E18E206" w14:textId="77777777" w:rsidTr="00F33BB6">
        <w:tc>
          <w:tcPr>
            <w:tcW w:w="1315" w:type="dxa"/>
          </w:tcPr>
          <w:p w14:paraId="3B2614DD" w14:textId="77777777" w:rsidR="00CD5ABF" w:rsidRPr="00CD5ABF" w:rsidRDefault="00CD5ABF" w:rsidP="00F33BB6">
            <w:pPr>
              <w:spacing w:line="360" w:lineRule="auto"/>
              <w:rPr>
                <w:rFonts w:ascii="Lucida Bright" w:hAnsi="Lucida Bright"/>
                <w:sz w:val="20"/>
              </w:rPr>
            </w:pPr>
            <w:r w:rsidRPr="00CD5ABF">
              <w:rPr>
                <w:rFonts w:ascii="Lucida Bright" w:hAnsi="Lucida Bright"/>
                <w:sz w:val="20"/>
              </w:rPr>
              <w:t>BUKU IIIB</w:t>
            </w:r>
          </w:p>
        </w:tc>
        <w:tc>
          <w:tcPr>
            <w:tcW w:w="434" w:type="dxa"/>
          </w:tcPr>
          <w:p w14:paraId="3EFB33E2" w14:textId="77777777" w:rsidR="00CD5ABF" w:rsidRPr="00CD5ABF" w:rsidRDefault="00CD5ABF" w:rsidP="00F33BB6">
            <w:pPr>
              <w:spacing w:line="360" w:lineRule="auto"/>
              <w:jc w:val="center"/>
              <w:rPr>
                <w:rFonts w:ascii="Lucida Bright" w:hAnsi="Lucida Bright"/>
                <w:sz w:val="20"/>
              </w:rPr>
            </w:pPr>
            <w:r w:rsidRPr="00CD5ABF">
              <w:rPr>
                <w:rFonts w:ascii="Lucida Bright" w:hAnsi="Lucida Bright"/>
                <w:sz w:val="20"/>
              </w:rPr>
              <w:t>–</w:t>
            </w:r>
          </w:p>
        </w:tc>
        <w:tc>
          <w:tcPr>
            <w:tcW w:w="7431" w:type="dxa"/>
          </w:tcPr>
          <w:p w14:paraId="46023786"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BORANG  UNIT PENGELOLA PROGRAM STUDI </w:t>
            </w:r>
          </w:p>
        </w:tc>
      </w:tr>
      <w:tr w:rsidR="00CD5ABF" w:rsidRPr="00CD5ABF" w14:paraId="4CEE3640" w14:textId="77777777" w:rsidTr="00F33BB6">
        <w:tc>
          <w:tcPr>
            <w:tcW w:w="1315" w:type="dxa"/>
          </w:tcPr>
          <w:p w14:paraId="7BA3F1EB" w14:textId="77777777" w:rsidR="00CD5ABF" w:rsidRPr="00CD5ABF" w:rsidRDefault="00CD5ABF" w:rsidP="00F33BB6">
            <w:pPr>
              <w:spacing w:line="360" w:lineRule="auto"/>
              <w:rPr>
                <w:rFonts w:ascii="Lucida Bright" w:hAnsi="Lucida Bright"/>
                <w:sz w:val="20"/>
              </w:rPr>
            </w:pPr>
            <w:r w:rsidRPr="00CD5ABF">
              <w:rPr>
                <w:rFonts w:ascii="Lucida Bright" w:hAnsi="Lucida Bright"/>
                <w:sz w:val="20"/>
              </w:rPr>
              <w:t>BUKU IV</w:t>
            </w:r>
          </w:p>
        </w:tc>
        <w:tc>
          <w:tcPr>
            <w:tcW w:w="434" w:type="dxa"/>
          </w:tcPr>
          <w:p w14:paraId="5B84BA3B" w14:textId="77777777" w:rsidR="00CD5ABF" w:rsidRPr="00CD5ABF" w:rsidRDefault="00CD5ABF" w:rsidP="00F33BB6">
            <w:pPr>
              <w:spacing w:line="360" w:lineRule="auto"/>
              <w:jc w:val="center"/>
              <w:rPr>
                <w:rFonts w:ascii="Lucida Bright" w:hAnsi="Lucida Bright"/>
                <w:sz w:val="20"/>
                <w:lang w:val="id-ID"/>
              </w:rPr>
            </w:pPr>
            <w:r w:rsidRPr="00CD5ABF">
              <w:rPr>
                <w:rFonts w:ascii="Lucida Bright" w:hAnsi="Lucida Bright"/>
                <w:sz w:val="20"/>
              </w:rPr>
              <w:t>–</w:t>
            </w:r>
          </w:p>
        </w:tc>
        <w:tc>
          <w:tcPr>
            <w:tcW w:w="7431" w:type="dxa"/>
          </w:tcPr>
          <w:p w14:paraId="0DE95F00"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lang w:val="id-ID"/>
              </w:rPr>
              <w:t>PANDUAN PENGISIAN BORANG</w:t>
            </w:r>
            <w:r w:rsidRPr="00CD5ABF">
              <w:rPr>
                <w:rFonts w:ascii="Lucida Bright" w:hAnsi="Lucida Bright"/>
                <w:sz w:val="20"/>
              </w:rPr>
              <w:t xml:space="preserve"> </w:t>
            </w:r>
          </w:p>
        </w:tc>
      </w:tr>
      <w:tr w:rsidR="00CD5ABF" w:rsidRPr="00CD5ABF" w14:paraId="2F175832" w14:textId="77777777" w:rsidTr="00F33BB6">
        <w:tc>
          <w:tcPr>
            <w:tcW w:w="1315" w:type="dxa"/>
          </w:tcPr>
          <w:p w14:paraId="69A41861" w14:textId="77777777" w:rsidR="00CD5ABF" w:rsidRPr="00CD5ABF" w:rsidRDefault="00CD5ABF" w:rsidP="00F33BB6">
            <w:pPr>
              <w:spacing w:line="360" w:lineRule="auto"/>
              <w:rPr>
                <w:rFonts w:ascii="Lucida Bright" w:hAnsi="Lucida Bright"/>
                <w:sz w:val="20"/>
              </w:rPr>
            </w:pPr>
            <w:r w:rsidRPr="00CD5ABF">
              <w:rPr>
                <w:rFonts w:ascii="Lucida Bright" w:hAnsi="Lucida Bright"/>
                <w:sz w:val="20"/>
              </w:rPr>
              <w:t>BUKU V</w:t>
            </w:r>
          </w:p>
        </w:tc>
        <w:tc>
          <w:tcPr>
            <w:tcW w:w="434" w:type="dxa"/>
          </w:tcPr>
          <w:p w14:paraId="574826FD" w14:textId="77777777" w:rsidR="00CD5ABF" w:rsidRPr="00CD5ABF" w:rsidRDefault="00CD5ABF" w:rsidP="00F33BB6">
            <w:pPr>
              <w:spacing w:line="360" w:lineRule="auto"/>
              <w:jc w:val="center"/>
              <w:rPr>
                <w:rFonts w:ascii="Lucida Bright" w:hAnsi="Lucida Bright"/>
                <w:sz w:val="20"/>
              </w:rPr>
            </w:pPr>
            <w:r w:rsidRPr="00CD5ABF">
              <w:rPr>
                <w:rFonts w:ascii="Lucida Bright" w:hAnsi="Lucida Bright"/>
                <w:sz w:val="20"/>
              </w:rPr>
              <w:t>–</w:t>
            </w:r>
          </w:p>
        </w:tc>
        <w:tc>
          <w:tcPr>
            <w:tcW w:w="7431" w:type="dxa"/>
          </w:tcPr>
          <w:p w14:paraId="060CAB61"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PEDOMAN PENILAIAN INSTRUMEN AKREDITASI </w:t>
            </w:r>
          </w:p>
        </w:tc>
      </w:tr>
      <w:tr w:rsidR="00CD5ABF" w:rsidRPr="00CD5ABF" w14:paraId="3B2545C2" w14:textId="77777777" w:rsidTr="00F33BB6">
        <w:tc>
          <w:tcPr>
            <w:tcW w:w="1315" w:type="dxa"/>
          </w:tcPr>
          <w:p w14:paraId="2D9F333B"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BUKU VI</w:t>
            </w:r>
          </w:p>
        </w:tc>
        <w:tc>
          <w:tcPr>
            <w:tcW w:w="434" w:type="dxa"/>
          </w:tcPr>
          <w:p w14:paraId="4F7D39B2"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w:t>
            </w:r>
          </w:p>
        </w:tc>
        <w:tc>
          <w:tcPr>
            <w:tcW w:w="7431" w:type="dxa"/>
          </w:tcPr>
          <w:p w14:paraId="121B44A6"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MATRIKS PENILAIAN INSTRUMEN AKREDITASI </w:t>
            </w:r>
          </w:p>
        </w:tc>
      </w:tr>
      <w:tr w:rsidR="00CD5ABF" w:rsidRPr="00CD5ABF" w14:paraId="53AEAA04" w14:textId="77777777" w:rsidTr="00F33BB6">
        <w:tc>
          <w:tcPr>
            <w:tcW w:w="1315" w:type="dxa"/>
          </w:tcPr>
          <w:p w14:paraId="1FF1F8D2"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BUKU VII</w:t>
            </w:r>
          </w:p>
        </w:tc>
        <w:tc>
          <w:tcPr>
            <w:tcW w:w="434" w:type="dxa"/>
          </w:tcPr>
          <w:p w14:paraId="20E365DC"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w:t>
            </w:r>
          </w:p>
        </w:tc>
        <w:tc>
          <w:tcPr>
            <w:tcW w:w="7431" w:type="dxa"/>
          </w:tcPr>
          <w:p w14:paraId="4EC76D08" w14:textId="77777777" w:rsidR="00CD5ABF" w:rsidRPr="00CD5ABF" w:rsidRDefault="00CD5ABF" w:rsidP="00F33BB6">
            <w:pPr>
              <w:spacing w:line="360" w:lineRule="auto"/>
              <w:jc w:val="left"/>
              <w:rPr>
                <w:rFonts w:ascii="Lucida Bright" w:hAnsi="Lucida Bright"/>
                <w:sz w:val="20"/>
              </w:rPr>
            </w:pPr>
            <w:r w:rsidRPr="00CD5ABF">
              <w:rPr>
                <w:rFonts w:ascii="Lucida Bright" w:hAnsi="Lucida Bright"/>
                <w:sz w:val="20"/>
              </w:rPr>
              <w:t xml:space="preserve">PEDOMAN ASESMEN LAPANGAN </w:t>
            </w:r>
          </w:p>
        </w:tc>
      </w:tr>
      <w:tr w:rsidR="00CD5ABF" w:rsidRPr="00CD5ABF" w14:paraId="2FCF2C7B" w14:textId="77777777" w:rsidTr="00F33BB6">
        <w:tc>
          <w:tcPr>
            <w:tcW w:w="1315" w:type="dxa"/>
          </w:tcPr>
          <w:p w14:paraId="6EBD3AAF" w14:textId="77777777" w:rsidR="00CD5ABF" w:rsidRPr="00CD5ABF" w:rsidRDefault="00CD5ABF" w:rsidP="00F33BB6">
            <w:pPr>
              <w:spacing w:line="360" w:lineRule="auto"/>
              <w:jc w:val="left"/>
              <w:rPr>
                <w:rFonts w:ascii="Lucida Bright" w:hAnsi="Lucida Bright"/>
                <w:sz w:val="20"/>
                <w:lang w:val="id-ID"/>
              </w:rPr>
            </w:pPr>
            <w:r w:rsidRPr="00CD5ABF">
              <w:rPr>
                <w:rFonts w:ascii="Lucida Bright" w:hAnsi="Lucida Bright"/>
                <w:sz w:val="20"/>
                <w:lang w:val="id-ID"/>
              </w:rPr>
              <w:lastRenderedPageBreak/>
              <w:t>BUKU VIII</w:t>
            </w:r>
          </w:p>
        </w:tc>
        <w:tc>
          <w:tcPr>
            <w:tcW w:w="434" w:type="dxa"/>
          </w:tcPr>
          <w:p w14:paraId="6C81469B" w14:textId="77777777" w:rsidR="00CD5ABF" w:rsidRPr="00CD5ABF" w:rsidRDefault="00CD5ABF" w:rsidP="00F33BB6">
            <w:pPr>
              <w:spacing w:line="360" w:lineRule="auto"/>
              <w:jc w:val="left"/>
              <w:rPr>
                <w:rFonts w:ascii="Lucida Bright" w:hAnsi="Lucida Bright"/>
                <w:sz w:val="20"/>
                <w:lang w:val="id-ID"/>
              </w:rPr>
            </w:pPr>
            <w:r w:rsidRPr="00CD5ABF">
              <w:rPr>
                <w:rFonts w:ascii="Lucida Bright" w:hAnsi="Lucida Bright"/>
                <w:sz w:val="20"/>
              </w:rPr>
              <w:t>–</w:t>
            </w:r>
          </w:p>
        </w:tc>
        <w:tc>
          <w:tcPr>
            <w:tcW w:w="7431" w:type="dxa"/>
          </w:tcPr>
          <w:p w14:paraId="367E8C0A" w14:textId="77777777" w:rsidR="00CD5ABF" w:rsidRPr="00CD5ABF" w:rsidRDefault="00CD5ABF" w:rsidP="00F33BB6">
            <w:pPr>
              <w:spacing w:line="360" w:lineRule="auto"/>
              <w:jc w:val="left"/>
              <w:rPr>
                <w:rFonts w:ascii="Lucida Bright" w:hAnsi="Lucida Bright"/>
                <w:sz w:val="20"/>
                <w:lang w:val="nb-NO"/>
              </w:rPr>
            </w:pPr>
            <w:r w:rsidRPr="00CD5ABF">
              <w:rPr>
                <w:rFonts w:ascii="Lucida Bright" w:hAnsi="Lucida Bright"/>
                <w:sz w:val="20"/>
                <w:lang w:val="nb-NO"/>
              </w:rPr>
              <w:t>PEDOMAN EVALUASI DIRI UNTUK AKREDITASI PROGRAM STUDI DAN INSTITUSI PERGURUAN TINGGI</w:t>
            </w:r>
          </w:p>
        </w:tc>
      </w:tr>
    </w:tbl>
    <w:p w14:paraId="39EA4426" w14:textId="77777777" w:rsidR="00CD5ABF" w:rsidRPr="00CD5ABF" w:rsidRDefault="00CD5ABF" w:rsidP="00CD5ABF">
      <w:pPr>
        <w:spacing w:line="360" w:lineRule="auto"/>
        <w:rPr>
          <w:rFonts w:ascii="Lucida Bright" w:hAnsi="Lucida Bright"/>
          <w:sz w:val="20"/>
          <w:lang w:val="nb-NO"/>
        </w:rPr>
      </w:pPr>
    </w:p>
    <w:p w14:paraId="2596D8A3" w14:textId="77777777" w:rsidR="00CD5ABF" w:rsidRPr="00CD5ABF" w:rsidRDefault="00CD5ABF" w:rsidP="00CD5ABF">
      <w:pPr>
        <w:spacing w:line="360" w:lineRule="auto"/>
        <w:rPr>
          <w:rFonts w:ascii="Lucida Bright" w:hAnsi="Lucida Bright"/>
          <w:sz w:val="20"/>
          <w:lang w:val="nb-NO"/>
        </w:rPr>
      </w:pPr>
      <w:r w:rsidRPr="00CD5ABF">
        <w:rPr>
          <w:rFonts w:ascii="Lucida Bright" w:hAnsi="Lucida Bright"/>
          <w:sz w:val="20"/>
          <w:lang w:val="nb-NO"/>
        </w:rPr>
        <w:t>Untuk menjaga kredibilitas proses akreditasi, sebagai kelengkapan ke delapan buku tersebut di atas, telah  disusun pula sebuah buku Kode Etik Akreditasi.</w:t>
      </w:r>
    </w:p>
    <w:p w14:paraId="2701A5A8" w14:textId="77777777" w:rsidR="00CD5ABF" w:rsidRPr="00CD5ABF" w:rsidRDefault="00CD5ABF" w:rsidP="00CD5ABF">
      <w:pPr>
        <w:spacing w:line="360" w:lineRule="auto"/>
        <w:rPr>
          <w:rFonts w:ascii="Lucida Bright" w:hAnsi="Lucida Bright"/>
          <w:sz w:val="20"/>
          <w:lang w:val="nb-NO"/>
        </w:rPr>
      </w:pPr>
    </w:p>
    <w:p w14:paraId="053CD99A" w14:textId="0369853C" w:rsidR="00CD5ABF" w:rsidRPr="00CD5ABF" w:rsidRDefault="00CD5ABF" w:rsidP="00CD5ABF">
      <w:pPr>
        <w:spacing w:line="360" w:lineRule="auto"/>
        <w:rPr>
          <w:rFonts w:ascii="Lucida Bright" w:hAnsi="Lucida Bright"/>
          <w:sz w:val="20"/>
          <w:lang w:val="nb-NO"/>
        </w:rPr>
      </w:pPr>
      <w:r w:rsidRPr="00CD5ABF">
        <w:rPr>
          <w:rFonts w:ascii="Lucida Bright" w:hAnsi="Lucida Bright"/>
          <w:sz w:val="20"/>
          <w:lang w:val="nb-NO"/>
        </w:rPr>
        <w:t xml:space="preserve">Ucapan terima kasih saya sampaikan kepada Tim Penyusun instrumen akreditasi program studi </w:t>
      </w:r>
      <w:r w:rsidRPr="00CD5ABF">
        <w:rPr>
          <w:rFonts w:ascii="Lucida Bright" w:hAnsi="Lucida Bright"/>
          <w:sz w:val="20"/>
        </w:rPr>
        <w:t xml:space="preserve">pendidikan dokter spesialis </w:t>
      </w:r>
      <w:r w:rsidRPr="00CD5ABF">
        <w:rPr>
          <w:rFonts w:ascii="Lucida Bright" w:hAnsi="Lucida Bright"/>
          <w:sz w:val="20"/>
        </w:rPr>
        <w:t>Bedah</w:t>
      </w:r>
      <w:r w:rsidRPr="00CD5ABF">
        <w:rPr>
          <w:rFonts w:ascii="Lucida Bright" w:hAnsi="Lucida Bright"/>
          <w:sz w:val="20"/>
          <w:lang w:val="nb-NO"/>
        </w:rPr>
        <w:t xml:space="preserve">. </w:t>
      </w:r>
    </w:p>
    <w:p w14:paraId="0A74ABEF" w14:textId="77777777" w:rsidR="00CD5ABF" w:rsidRPr="00CD5ABF" w:rsidRDefault="00CD5ABF" w:rsidP="00CD5ABF">
      <w:pPr>
        <w:spacing w:line="360" w:lineRule="auto"/>
        <w:rPr>
          <w:rFonts w:ascii="Lucida Bright" w:hAnsi="Lucida Bright"/>
          <w:sz w:val="20"/>
          <w:lang w:val="nb-NO"/>
        </w:rPr>
      </w:pPr>
    </w:p>
    <w:p w14:paraId="38F4B223" w14:textId="7A37C9E0" w:rsidR="00CD5ABF" w:rsidRPr="00CD5ABF" w:rsidRDefault="00CD5ABF" w:rsidP="00CD5ABF">
      <w:pPr>
        <w:spacing w:line="360" w:lineRule="auto"/>
        <w:rPr>
          <w:rFonts w:ascii="Lucida Bright" w:hAnsi="Lucida Bright"/>
          <w:sz w:val="20"/>
          <w:lang w:val="nb-NO"/>
        </w:rPr>
      </w:pPr>
      <w:r w:rsidRPr="00CD5ABF">
        <w:rPr>
          <w:rFonts w:ascii="Lucida Bright" w:hAnsi="Lucida Bright"/>
          <w:sz w:val="20"/>
          <w:lang w:val="nb-NO"/>
        </w:rPr>
        <w:t>Semoga instrumen akreditasi yang telah disempurnakan ini lebih tajam dalam menilai kinerja program studi, sehingga dapa</w:t>
      </w:r>
      <w:bookmarkStart w:id="3" w:name="_GoBack"/>
      <w:bookmarkEnd w:id="3"/>
      <w:r w:rsidRPr="00CD5ABF">
        <w:rPr>
          <w:rFonts w:ascii="Lucida Bright" w:hAnsi="Lucida Bright"/>
          <w:sz w:val="20"/>
          <w:lang w:val="nb-NO"/>
        </w:rPr>
        <w:t xml:space="preserve">t lebih mendorong upaya peningkatan mutu program studi </w:t>
      </w:r>
      <w:r w:rsidRPr="00CD5ABF">
        <w:rPr>
          <w:rFonts w:ascii="Lucida Bright" w:hAnsi="Lucida Bright"/>
          <w:sz w:val="20"/>
        </w:rPr>
        <w:t xml:space="preserve">pendidikan dokter spesialis </w:t>
      </w:r>
      <w:r w:rsidRPr="00CD5ABF">
        <w:rPr>
          <w:rFonts w:ascii="Lucida Bright" w:hAnsi="Lucida Bright"/>
          <w:sz w:val="20"/>
        </w:rPr>
        <w:t>Bedah</w:t>
      </w:r>
      <w:r w:rsidRPr="00CD5ABF">
        <w:rPr>
          <w:rFonts w:ascii="Lucida Bright" w:hAnsi="Lucida Bright"/>
          <w:sz w:val="20"/>
          <w:lang w:val="nb-NO"/>
        </w:rPr>
        <w:t xml:space="preserve"> di seluruh Indonesia.</w:t>
      </w:r>
    </w:p>
    <w:p w14:paraId="1E62B90A" w14:textId="77777777" w:rsidR="00CD5ABF" w:rsidRPr="00CD5ABF" w:rsidRDefault="00CD5ABF" w:rsidP="00CD5ABF">
      <w:pPr>
        <w:spacing w:line="360" w:lineRule="auto"/>
        <w:rPr>
          <w:rFonts w:ascii="Lucida Bright" w:hAnsi="Lucida Bright"/>
          <w:sz w:val="20"/>
          <w:lang w:val="nb-NO"/>
        </w:rPr>
      </w:pPr>
    </w:p>
    <w:p w14:paraId="4C6183AF" w14:textId="77777777" w:rsidR="00CD5ABF" w:rsidRPr="00CD5ABF" w:rsidRDefault="00CD5ABF" w:rsidP="00CD5ABF">
      <w:pPr>
        <w:spacing w:line="360" w:lineRule="auto"/>
        <w:rPr>
          <w:rFonts w:ascii="Lucida Bright" w:hAnsi="Lucida Bright"/>
          <w:sz w:val="20"/>
          <w:lang w:val="nb-NO"/>
        </w:rPr>
      </w:pPr>
    </w:p>
    <w:p w14:paraId="54059C40" w14:textId="77777777" w:rsidR="00CD5ABF" w:rsidRPr="00CD5ABF" w:rsidRDefault="00CD5ABF" w:rsidP="00CD5ABF">
      <w:pPr>
        <w:spacing w:line="360" w:lineRule="auto"/>
        <w:ind w:left="2880" w:firstLine="720"/>
        <w:rPr>
          <w:rFonts w:ascii="Lucida Bright" w:hAnsi="Lucida Bright"/>
          <w:sz w:val="20"/>
        </w:rPr>
      </w:pPr>
      <w:r w:rsidRPr="00CD5ABF">
        <w:rPr>
          <w:rFonts w:ascii="Lucida Bright" w:hAnsi="Lucida Bright"/>
          <w:sz w:val="20"/>
          <w:lang w:val="nb-NO"/>
        </w:rPr>
        <w:t xml:space="preserve">Jakarta, </w:t>
      </w:r>
      <w:r w:rsidRPr="00CD5ABF">
        <w:rPr>
          <w:rFonts w:ascii="Lucida Bright" w:hAnsi="Lucida Bright"/>
          <w:sz w:val="20"/>
        </w:rPr>
        <w:t xml:space="preserve"> 20 Desember 2015</w:t>
      </w:r>
    </w:p>
    <w:p w14:paraId="76482E9F" w14:textId="77777777" w:rsidR="00CD5ABF" w:rsidRPr="00CD5ABF" w:rsidRDefault="00CD5ABF" w:rsidP="00CD5ABF">
      <w:pPr>
        <w:spacing w:line="360" w:lineRule="auto"/>
        <w:ind w:left="4770" w:hanging="90"/>
        <w:rPr>
          <w:rFonts w:ascii="Lucida Bright" w:hAnsi="Lucida Bright"/>
          <w:sz w:val="20"/>
          <w:lang w:val="nb-NO"/>
        </w:rPr>
      </w:pPr>
    </w:p>
    <w:p w14:paraId="4A316EC4" w14:textId="77777777" w:rsidR="00CD5ABF" w:rsidRPr="00CD5ABF" w:rsidRDefault="00CD5ABF" w:rsidP="00CD5ABF">
      <w:pPr>
        <w:spacing w:line="360" w:lineRule="auto"/>
        <w:ind w:left="2880" w:firstLine="720"/>
        <w:rPr>
          <w:rFonts w:ascii="Lucida Bright" w:hAnsi="Lucida Bright"/>
          <w:sz w:val="20"/>
          <w:lang w:val="nb-NO"/>
        </w:rPr>
      </w:pPr>
      <w:r w:rsidRPr="00CD5ABF">
        <w:rPr>
          <w:rFonts w:ascii="Lucida Bright" w:hAnsi="Lucida Bright"/>
          <w:sz w:val="20"/>
          <w:lang w:val="nb-NO"/>
        </w:rPr>
        <w:t xml:space="preserve">Lembaga Akreditasi Mandiri Pendidikan Tinggi </w:t>
      </w:r>
    </w:p>
    <w:p w14:paraId="65732958" w14:textId="77777777" w:rsidR="00CD5ABF" w:rsidRPr="00CD5ABF" w:rsidRDefault="00CD5ABF" w:rsidP="00CD5ABF">
      <w:pPr>
        <w:spacing w:line="360" w:lineRule="auto"/>
        <w:ind w:left="2880" w:firstLine="720"/>
        <w:rPr>
          <w:rFonts w:ascii="Lucida Bright" w:hAnsi="Lucida Bright"/>
          <w:sz w:val="20"/>
          <w:lang w:val="nb-NO"/>
        </w:rPr>
      </w:pPr>
      <w:r w:rsidRPr="00CD5ABF">
        <w:rPr>
          <w:rFonts w:ascii="Lucida Bright" w:hAnsi="Lucida Bright"/>
          <w:sz w:val="20"/>
          <w:lang w:val="nb-NO"/>
        </w:rPr>
        <w:t>Kesehatan Indonesia (LAM-PTKes)</w:t>
      </w:r>
    </w:p>
    <w:p w14:paraId="0E061480" w14:textId="77777777" w:rsidR="00CD5ABF" w:rsidRPr="00CD5ABF" w:rsidRDefault="00CD5ABF" w:rsidP="00CD5ABF">
      <w:pPr>
        <w:spacing w:line="360" w:lineRule="auto"/>
        <w:ind w:left="2340"/>
        <w:rPr>
          <w:rFonts w:ascii="Lucida Bright" w:hAnsi="Lucida Bright"/>
          <w:b/>
          <w:bCs/>
          <w:sz w:val="20"/>
          <w:lang w:val="nb-NO"/>
        </w:rPr>
      </w:pPr>
    </w:p>
    <w:p w14:paraId="1A4D2BD3" w14:textId="77777777" w:rsidR="00CD5ABF" w:rsidRPr="00CD5ABF" w:rsidRDefault="00CD5ABF" w:rsidP="00CD5ABF">
      <w:pPr>
        <w:spacing w:line="360" w:lineRule="auto"/>
        <w:ind w:left="2880" w:firstLine="720"/>
        <w:rPr>
          <w:rFonts w:ascii="Lucida Bright" w:hAnsi="Lucida Bright"/>
          <w:sz w:val="20"/>
        </w:rPr>
      </w:pPr>
      <w:r w:rsidRPr="00CD5ABF">
        <w:rPr>
          <w:rFonts w:ascii="Lucida Bright" w:hAnsi="Lucida Bright"/>
          <w:b/>
          <w:bCs/>
          <w:sz w:val="20"/>
        </w:rPr>
        <w:t>Ketua Umum</w:t>
      </w:r>
      <w:r w:rsidRPr="00CD5ABF">
        <w:rPr>
          <w:rFonts w:ascii="Lucida Bright" w:hAnsi="Lucida Bright"/>
          <w:sz w:val="20"/>
        </w:rPr>
        <w:t>,</w:t>
      </w:r>
    </w:p>
    <w:p w14:paraId="1D96EF68" w14:textId="77777777" w:rsidR="00CD5ABF" w:rsidRPr="00CD5ABF" w:rsidRDefault="00CD5ABF" w:rsidP="00CD5ABF">
      <w:pPr>
        <w:spacing w:line="360" w:lineRule="auto"/>
        <w:ind w:left="3600" w:firstLine="180"/>
        <w:rPr>
          <w:rFonts w:ascii="Lucida Bright" w:hAnsi="Lucida Bright"/>
          <w:sz w:val="20"/>
        </w:rPr>
      </w:pPr>
      <w:r w:rsidRPr="00CD5ABF">
        <w:rPr>
          <w:rFonts w:ascii="Lucida Bright" w:hAnsi="Lucida Bright"/>
          <w:sz w:val="20"/>
        </w:rPr>
        <w:tab/>
      </w:r>
    </w:p>
    <w:p w14:paraId="426B33A3" w14:textId="77777777" w:rsidR="00CD5ABF" w:rsidRPr="00CD5ABF" w:rsidRDefault="00CD5ABF" w:rsidP="00CD5ABF">
      <w:pPr>
        <w:spacing w:line="360" w:lineRule="auto"/>
        <w:ind w:left="3600" w:firstLine="180"/>
        <w:rPr>
          <w:rFonts w:ascii="Lucida Bright" w:hAnsi="Lucida Bright"/>
          <w:sz w:val="20"/>
        </w:rPr>
      </w:pPr>
    </w:p>
    <w:p w14:paraId="25A8B94D" w14:textId="77777777" w:rsidR="00CD5ABF" w:rsidRPr="00CD5ABF" w:rsidRDefault="00CD5ABF" w:rsidP="00CD5ABF">
      <w:pPr>
        <w:spacing w:line="360" w:lineRule="auto"/>
        <w:ind w:firstLine="180"/>
        <w:rPr>
          <w:rFonts w:ascii="Lucida Bright" w:hAnsi="Lucida Bright"/>
          <w:sz w:val="20"/>
        </w:rPr>
      </w:pPr>
      <w:r w:rsidRPr="00CD5ABF">
        <w:rPr>
          <w:rFonts w:ascii="Lucida Bright" w:hAnsi="Lucida Bright"/>
          <w:sz w:val="20"/>
        </w:rPr>
        <w:tab/>
      </w:r>
    </w:p>
    <w:p w14:paraId="54D98495" w14:textId="77777777" w:rsidR="00CD5ABF" w:rsidRPr="00CD5ABF" w:rsidRDefault="00CD5ABF" w:rsidP="00CD5ABF">
      <w:pPr>
        <w:spacing w:line="360" w:lineRule="auto"/>
        <w:ind w:firstLine="180"/>
        <w:rPr>
          <w:rFonts w:ascii="Lucida Bright" w:hAnsi="Lucida Bright"/>
          <w:sz w:val="20"/>
        </w:rPr>
      </w:pPr>
    </w:p>
    <w:p w14:paraId="364F81EC" w14:textId="37C01827" w:rsidR="0081437B" w:rsidRPr="00CD5ABF" w:rsidRDefault="00CD5ABF" w:rsidP="00CD5ABF">
      <w:pPr>
        <w:pStyle w:val="Heading1"/>
        <w:ind w:firstLine="720"/>
        <w:rPr>
          <w:bCs w:val="0"/>
          <w:lang w:val="id-ID"/>
        </w:rPr>
      </w:pPr>
      <w:r w:rsidRPr="00CD5ABF">
        <w:rPr>
          <w:rFonts w:ascii="Lucida Bright" w:hAnsi="Lucida Bright"/>
          <w:sz w:val="20"/>
        </w:rPr>
        <w:t>Usman Chatib Warsa</w:t>
      </w:r>
      <w:bookmarkEnd w:id="1"/>
      <w:bookmarkEnd w:id="2"/>
    </w:p>
    <w:p w14:paraId="23380178" w14:textId="77777777" w:rsidR="0081437B" w:rsidRPr="00CD5ABF" w:rsidRDefault="0081437B">
      <w:pPr>
        <w:ind w:left="3600"/>
        <w:rPr>
          <w:bCs/>
          <w:lang w:val="id-ID"/>
        </w:rPr>
      </w:pPr>
    </w:p>
    <w:p w14:paraId="369D1E0E" w14:textId="77777777" w:rsidR="0081437B" w:rsidRPr="00CD5ABF" w:rsidRDefault="0081437B">
      <w:pPr>
        <w:rPr>
          <w:b/>
          <w:lang w:val="fi-FI"/>
        </w:rPr>
      </w:pPr>
    </w:p>
    <w:p w14:paraId="4496C12C" w14:textId="77777777" w:rsidR="0081437B" w:rsidRPr="00CD5ABF" w:rsidRDefault="00FA3D30">
      <w:pPr>
        <w:jc w:val="left"/>
        <w:rPr>
          <w:b/>
          <w:lang w:val="fi-FI"/>
        </w:rPr>
      </w:pPr>
      <w:r w:rsidRPr="00CD5ABF">
        <w:rPr>
          <w:b/>
          <w:lang w:val="fi-FI"/>
        </w:rPr>
        <w:br w:type="page"/>
      </w:r>
    </w:p>
    <w:p w14:paraId="667D96C4" w14:textId="77777777" w:rsidR="0081437B" w:rsidRPr="00CD5ABF" w:rsidRDefault="00FD5310">
      <w:pPr>
        <w:pStyle w:val="Heading1"/>
        <w:rPr>
          <w:sz w:val="24"/>
          <w:szCs w:val="24"/>
          <w:lang w:val="fi-FI"/>
        </w:rPr>
      </w:pPr>
      <w:bookmarkStart w:id="4" w:name="_Toc222646024"/>
      <w:r w:rsidRPr="00CD5ABF">
        <w:rPr>
          <w:sz w:val="24"/>
          <w:szCs w:val="24"/>
          <w:lang w:val="fi-FI"/>
        </w:rPr>
        <w:lastRenderedPageBreak/>
        <w:t>DAFTAR ISI</w:t>
      </w:r>
      <w:bookmarkEnd w:id="4"/>
    </w:p>
    <w:p w14:paraId="7B0DB89D" w14:textId="77777777" w:rsidR="0081437B" w:rsidRPr="00CD5ABF" w:rsidRDefault="0081437B">
      <w:pPr>
        <w:rPr>
          <w:b/>
          <w:lang w:val="fi-FI"/>
        </w:rPr>
      </w:pPr>
    </w:p>
    <w:p w14:paraId="58704FF3" w14:textId="77777777" w:rsidR="0081437B" w:rsidRPr="00CD5ABF" w:rsidRDefault="00FA3D30">
      <w:pPr>
        <w:jc w:val="right"/>
        <w:rPr>
          <w:b/>
          <w:lang w:val="fi-FI"/>
        </w:rPr>
      </w:pPr>
      <w:r w:rsidRPr="00CD5ABF">
        <w:rPr>
          <w:lang w:val="fi-FI"/>
        </w:rPr>
        <w:t xml:space="preserve">Halaman </w:t>
      </w:r>
    </w:p>
    <w:p w14:paraId="67B8134A" w14:textId="77777777" w:rsidR="0081437B" w:rsidRPr="00CD5ABF"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CD5ABF" w:rsidRPr="00CD5ABF" w14:paraId="03A44B6E" w14:textId="77777777" w:rsidTr="009456E5">
        <w:tc>
          <w:tcPr>
            <w:tcW w:w="8472" w:type="dxa"/>
            <w:gridSpan w:val="3"/>
          </w:tcPr>
          <w:p w14:paraId="1BC8DAF2" w14:textId="77777777" w:rsidR="0081437B" w:rsidRPr="00CD5ABF" w:rsidRDefault="00FA3D30">
            <w:pPr>
              <w:rPr>
                <w:sz w:val="22"/>
                <w:lang w:val="id-ID"/>
              </w:rPr>
            </w:pPr>
            <w:r w:rsidRPr="00CD5ABF">
              <w:rPr>
                <w:lang w:val="fi-FI"/>
              </w:rPr>
              <w:t>KATA PENGANTAR ...............................................</w:t>
            </w:r>
            <w:r w:rsidRPr="00CD5ABF">
              <w:rPr>
                <w:lang w:val="id-ID"/>
              </w:rPr>
              <w:t>...........................................</w:t>
            </w:r>
          </w:p>
        </w:tc>
        <w:tc>
          <w:tcPr>
            <w:tcW w:w="708" w:type="dxa"/>
          </w:tcPr>
          <w:p w14:paraId="03844052" w14:textId="77777777" w:rsidR="00FA3D30" w:rsidRPr="00CD5ABF" w:rsidRDefault="00612790" w:rsidP="00FA3D30">
            <w:pPr>
              <w:jc w:val="center"/>
              <w:rPr>
                <w:sz w:val="22"/>
                <w:lang w:val="fi-FI"/>
              </w:rPr>
            </w:pPr>
            <w:r w:rsidRPr="00CD5ABF">
              <w:rPr>
                <w:lang w:val="fi-FI"/>
              </w:rPr>
              <w:t>...</w:t>
            </w:r>
          </w:p>
        </w:tc>
      </w:tr>
      <w:tr w:rsidR="00CD5ABF" w:rsidRPr="00CD5ABF" w14:paraId="56A2C440" w14:textId="77777777" w:rsidTr="009456E5">
        <w:tc>
          <w:tcPr>
            <w:tcW w:w="8472" w:type="dxa"/>
            <w:gridSpan w:val="3"/>
          </w:tcPr>
          <w:p w14:paraId="50EE72EF" w14:textId="77777777" w:rsidR="0081437B" w:rsidRPr="00CD5ABF" w:rsidRDefault="00FA3D30">
            <w:pPr>
              <w:rPr>
                <w:sz w:val="22"/>
                <w:lang w:val="id-ID"/>
              </w:rPr>
            </w:pPr>
            <w:r w:rsidRPr="00CD5ABF">
              <w:rPr>
                <w:lang w:val="fi-FI"/>
              </w:rPr>
              <w:t>DAFTAR ISI .......................................................................................</w:t>
            </w:r>
            <w:r w:rsidRPr="00CD5ABF">
              <w:rPr>
                <w:lang w:val="id-ID"/>
              </w:rPr>
              <w:t>................</w:t>
            </w:r>
          </w:p>
        </w:tc>
        <w:tc>
          <w:tcPr>
            <w:tcW w:w="708" w:type="dxa"/>
          </w:tcPr>
          <w:p w14:paraId="66BC0899" w14:textId="77777777" w:rsidR="00FA3D30" w:rsidRPr="00CD5ABF" w:rsidRDefault="00612790" w:rsidP="00FA3D30">
            <w:pPr>
              <w:jc w:val="center"/>
              <w:rPr>
                <w:sz w:val="22"/>
                <w:lang w:val="fi-FI"/>
              </w:rPr>
            </w:pPr>
            <w:r w:rsidRPr="00CD5ABF">
              <w:rPr>
                <w:lang w:val="fi-FI"/>
              </w:rPr>
              <w:t>...</w:t>
            </w:r>
          </w:p>
        </w:tc>
      </w:tr>
      <w:tr w:rsidR="00CD5ABF" w:rsidRPr="00CD5ABF" w14:paraId="45E3DA73" w14:textId="77777777" w:rsidTr="009456E5">
        <w:tc>
          <w:tcPr>
            <w:tcW w:w="1101" w:type="dxa"/>
          </w:tcPr>
          <w:p w14:paraId="3D4FAFF4" w14:textId="77777777" w:rsidR="0081437B" w:rsidRPr="00CD5ABF" w:rsidRDefault="00FA3D30">
            <w:pPr>
              <w:rPr>
                <w:sz w:val="22"/>
                <w:lang w:val="fi-FI"/>
              </w:rPr>
            </w:pPr>
            <w:r w:rsidRPr="00CD5ABF">
              <w:rPr>
                <w:lang w:val="fi-FI"/>
              </w:rPr>
              <w:t xml:space="preserve">BAB I </w:t>
            </w:r>
          </w:p>
        </w:tc>
        <w:tc>
          <w:tcPr>
            <w:tcW w:w="7371" w:type="dxa"/>
            <w:gridSpan w:val="2"/>
          </w:tcPr>
          <w:p w14:paraId="351E0247" w14:textId="77777777" w:rsidR="0081437B" w:rsidRPr="00CD5ABF" w:rsidRDefault="00FA3D30">
            <w:pPr>
              <w:rPr>
                <w:sz w:val="22"/>
                <w:lang w:val="id-ID"/>
              </w:rPr>
            </w:pPr>
            <w:r w:rsidRPr="00CD5ABF">
              <w:rPr>
                <w:lang w:val="fi-FI"/>
              </w:rPr>
              <w:t>LATAR BELAKANG .........................................................................</w:t>
            </w:r>
            <w:r w:rsidRPr="00CD5ABF">
              <w:rPr>
                <w:lang w:val="id-ID"/>
              </w:rPr>
              <w:t>.</w:t>
            </w:r>
          </w:p>
        </w:tc>
        <w:tc>
          <w:tcPr>
            <w:tcW w:w="708" w:type="dxa"/>
          </w:tcPr>
          <w:p w14:paraId="5B4A2114" w14:textId="77777777" w:rsidR="00FA3D30" w:rsidRPr="00CD5ABF" w:rsidRDefault="00612790" w:rsidP="00FA3D30">
            <w:pPr>
              <w:jc w:val="center"/>
              <w:rPr>
                <w:sz w:val="22"/>
                <w:lang w:val="fi-FI"/>
              </w:rPr>
            </w:pPr>
            <w:r w:rsidRPr="00CD5ABF">
              <w:rPr>
                <w:lang w:val="fi-FI"/>
              </w:rPr>
              <w:t>...</w:t>
            </w:r>
          </w:p>
        </w:tc>
      </w:tr>
      <w:tr w:rsidR="00CD5ABF" w:rsidRPr="00CD5ABF" w14:paraId="2B0A2893" w14:textId="77777777" w:rsidTr="009456E5">
        <w:tc>
          <w:tcPr>
            <w:tcW w:w="1101" w:type="dxa"/>
          </w:tcPr>
          <w:p w14:paraId="514053FB" w14:textId="77777777" w:rsidR="0081437B" w:rsidRPr="00CD5ABF" w:rsidRDefault="0081437B">
            <w:pPr>
              <w:rPr>
                <w:sz w:val="22"/>
                <w:lang w:val="fi-FI"/>
              </w:rPr>
            </w:pPr>
          </w:p>
        </w:tc>
        <w:tc>
          <w:tcPr>
            <w:tcW w:w="617" w:type="dxa"/>
          </w:tcPr>
          <w:p w14:paraId="2BE294BC" w14:textId="77777777" w:rsidR="0081437B" w:rsidRPr="00CD5ABF" w:rsidRDefault="00FA3D30">
            <w:pPr>
              <w:rPr>
                <w:sz w:val="22"/>
                <w:lang w:val="fi-FI"/>
              </w:rPr>
            </w:pPr>
            <w:r w:rsidRPr="00CD5ABF">
              <w:rPr>
                <w:noProof/>
              </w:rPr>
              <w:t>1.1.</w:t>
            </w:r>
          </w:p>
        </w:tc>
        <w:tc>
          <w:tcPr>
            <w:tcW w:w="6754" w:type="dxa"/>
          </w:tcPr>
          <w:p w14:paraId="2E70ADE4" w14:textId="77777777" w:rsidR="00EA3B78" w:rsidRPr="00CD5ABF" w:rsidRDefault="00FA3D30">
            <w:pPr>
              <w:rPr>
                <w:sz w:val="22"/>
                <w:lang w:val="id-ID"/>
              </w:rPr>
            </w:pPr>
            <w:r w:rsidRPr="00CD5ABF">
              <w:rPr>
                <w:noProof/>
                <w:lang w:val="sv-SE"/>
              </w:rPr>
              <w:t xml:space="preserve">Sejarah Singkat </w:t>
            </w:r>
            <w:r w:rsidRPr="00CD5ABF">
              <w:rPr>
                <w:noProof/>
                <w:lang w:val="id-ID"/>
              </w:rPr>
              <w:t>Pendidikan D</w:t>
            </w:r>
            <w:r w:rsidRPr="00CD5ABF">
              <w:rPr>
                <w:noProof/>
                <w:lang w:val="sv-SE"/>
              </w:rPr>
              <w:t xml:space="preserve">okter Spesialis </w:t>
            </w:r>
            <w:r w:rsidR="00C31B18" w:rsidRPr="00CD5ABF">
              <w:rPr>
                <w:noProof/>
                <w:lang w:val="sv-SE"/>
              </w:rPr>
              <w:t>Bedah</w:t>
            </w:r>
            <w:r w:rsidRPr="00CD5ABF">
              <w:rPr>
                <w:noProof/>
                <w:lang w:val="sv-SE"/>
              </w:rPr>
              <w:t>.............</w:t>
            </w:r>
          </w:p>
        </w:tc>
        <w:tc>
          <w:tcPr>
            <w:tcW w:w="708" w:type="dxa"/>
          </w:tcPr>
          <w:p w14:paraId="33CBC325" w14:textId="77777777" w:rsidR="00FA3D30" w:rsidRPr="00CD5ABF" w:rsidRDefault="00612790" w:rsidP="00FA3D30">
            <w:pPr>
              <w:jc w:val="center"/>
              <w:rPr>
                <w:sz w:val="22"/>
                <w:lang w:val="fi-FI"/>
              </w:rPr>
            </w:pPr>
            <w:r w:rsidRPr="00CD5ABF">
              <w:rPr>
                <w:lang w:val="fi-FI"/>
              </w:rPr>
              <w:t>...</w:t>
            </w:r>
          </w:p>
        </w:tc>
      </w:tr>
      <w:tr w:rsidR="00CD5ABF" w:rsidRPr="00CD5ABF" w14:paraId="19FBE745" w14:textId="77777777" w:rsidTr="009456E5">
        <w:tc>
          <w:tcPr>
            <w:tcW w:w="1101" w:type="dxa"/>
          </w:tcPr>
          <w:p w14:paraId="3FC369D7" w14:textId="77777777" w:rsidR="0081437B" w:rsidRPr="00CD5ABF" w:rsidRDefault="0081437B">
            <w:pPr>
              <w:rPr>
                <w:sz w:val="22"/>
                <w:lang w:val="fi-FI"/>
              </w:rPr>
            </w:pPr>
          </w:p>
        </w:tc>
        <w:tc>
          <w:tcPr>
            <w:tcW w:w="617" w:type="dxa"/>
          </w:tcPr>
          <w:p w14:paraId="46C04029" w14:textId="77777777" w:rsidR="0081437B" w:rsidRPr="00CD5ABF" w:rsidRDefault="00FA3D30">
            <w:pPr>
              <w:rPr>
                <w:noProof/>
                <w:sz w:val="22"/>
                <w:szCs w:val="22"/>
              </w:rPr>
            </w:pPr>
            <w:r w:rsidRPr="00CD5ABF">
              <w:rPr>
                <w:noProof/>
              </w:rPr>
              <w:t>1.2.</w:t>
            </w:r>
          </w:p>
        </w:tc>
        <w:tc>
          <w:tcPr>
            <w:tcW w:w="6754" w:type="dxa"/>
          </w:tcPr>
          <w:p w14:paraId="586A43AD" w14:textId="77777777" w:rsidR="00EA3B78" w:rsidRPr="00CD5ABF" w:rsidRDefault="00FA3D30">
            <w:pPr>
              <w:rPr>
                <w:noProof/>
                <w:sz w:val="22"/>
                <w:szCs w:val="22"/>
              </w:rPr>
            </w:pPr>
            <w:r w:rsidRPr="00CD5ABF">
              <w:t xml:space="preserve">Program Studi Dokter Spesialis </w:t>
            </w:r>
            <w:r w:rsidR="00C31B18" w:rsidRPr="00CD5ABF">
              <w:t>Bedah……………….............</w:t>
            </w:r>
            <w:r w:rsidRPr="00CD5ABF">
              <w:t>.</w:t>
            </w:r>
          </w:p>
        </w:tc>
        <w:tc>
          <w:tcPr>
            <w:tcW w:w="708" w:type="dxa"/>
          </w:tcPr>
          <w:p w14:paraId="7FB33B6E" w14:textId="77777777" w:rsidR="00FA3D30" w:rsidRPr="00CD5ABF" w:rsidRDefault="00612790" w:rsidP="00FA3D30">
            <w:pPr>
              <w:jc w:val="center"/>
              <w:rPr>
                <w:sz w:val="22"/>
                <w:szCs w:val="22"/>
                <w:lang w:val="fi-FI"/>
              </w:rPr>
            </w:pPr>
            <w:r w:rsidRPr="00CD5ABF">
              <w:rPr>
                <w:lang w:val="fi-FI"/>
              </w:rPr>
              <w:t>...</w:t>
            </w:r>
          </w:p>
        </w:tc>
      </w:tr>
      <w:tr w:rsidR="00CD5ABF" w:rsidRPr="00CD5ABF" w14:paraId="1B3B96E8" w14:textId="77777777" w:rsidTr="009456E5">
        <w:tc>
          <w:tcPr>
            <w:tcW w:w="1101" w:type="dxa"/>
          </w:tcPr>
          <w:p w14:paraId="6FE402BA" w14:textId="77777777" w:rsidR="0081437B" w:rsidRPr="00CD5ABF" w:rsidRDefault="0081437B">
            <w:pPr>
              <w:rPr>
                <w:sz w:val="22"/>
                <w:lang w:val="fi-FI"/>
              </w:rPr>
            </w:pPr>
          </w:p>
        </w:tc>
        <w:tc>
          <w:tcPr>
            <w:tcW w:w="617" w:type="dxa"/>
          </w:tcPr>
          <w:p w14:paraId="19499069" w14:textId="77777777" w:rsidR="0081437B" w:rsidRPr="00CD5ABF" w:rsidRDefault="00FA3D30">
            <w:pPr>
              <w:rPr>
                <w:noProof/>
                <w:sz w:val="22"/>
              </w:rPr>
            </w:pPr>
            <w:r w:rsidRPr="00CD5ABF">
              <w:t>1.3.</w:t>
            </w:r>
          </w:p>
        </w:tc>
        <w:tc>
          <w:tcPr>
            <w:tcW w:w="6754" w:type="dxa"/>
          </w:tcPr>
          <w:p w14:paraId="3635C2EB" w14:textId="77777777" w:rsidR="00EA3B78" w:rsidRPr="00CD5ABF" w:rsidRDefault="00FA3D30">
            <w:pPr>
              <w:keepNext/>
              <w:ind w:left="540" w:hanging="540"/>
              <w:jc w:val="left"/>
              <w:outlineLvl w:val="1"/>
              <w:rPr>
                <w:sz w:val="22"/>
              </w:rPr>
            </w:pPr>
            <w:r w:rsidRPr="00CD5ABF">
              <w:t xml:space="preserve">Landasan Hukum Akreditasi Program </w:t>
            </w:r>
            <w:r w:rsidRPr="00CD5ABF">
              <w:rPr>
                <w:lang w:val="id-ID"/>
              </w:rPr>
              <w:t>S</w:t>
            </w:r>
            <w:r w:rsidRPr="00CD5ABF">
              <w:t xml:space="preserve">tudi Dokter Spesialis </w:t>
            </w:r>
            <w:r w:rsidR="00C31B18" w:rsidRPr="00CD5ABF">
              <w:t>Bedah……………………</w:t>
            </w:r>
            <w:r w:rsidRPr="00CD5ABF">
              <w:rPr>
                <w:lang w:val="id-ID"/>
              </w:rPr>
              <w:t>.......................................................</w:t>
            </w:r>
            <w:r w:rsidR="00C31B18" w:rsidRPr="00CD5ABF">
              <w:t>..</w:t>
            </w:r>
          </w:p>
        </w:tc>
        <w:tc>
          <w:tcPr>
            <w:tcW w:w="708" w:type="dxa"/>
          </w:tcPr>
          <w:p w14:paraId="478382BE" w14:textId="77777777" w:rsidR="00FA3D30" w:rsidRPr="00CD5ABF" w:rsidRDefault="00612790" w:rsidP="00FA3D30">
            <w:pPr>
              <w:jc w:val="center"/>
              <w:rPr>
                <w:sz w:val="22"/>
              </w:rPr>
            </w:pPr>
            <w:r w:rsidRPr="00CD5ABF">
              <w:rPr>
                <w:lang w:val="fi-FI"/>
              </w:rPr>
              <w:t>...</w:t>
            </w:r>
          </w:p>
        </w:tc>
      </w:tr>
      <w:tr w:rsidR="00CD5ABF" w:rsidRPr="00CD5ABF" w14:paraId="0FACAF12" w14:textId="77777777" w:rsidTr="009456E5">
        <w:tc>
          <w:tcPr>
            <w:tcW w:w="1101" w:type="dxa"/>
          </w:tcPr>
          <w:p w14:paraId="5818FAA0" w14:textId="77777777" w:rsidR="0081437B" w:rsidRPr="00CD5ABF" w:rsidRDefault="0081437B">
            <w:pPr>
              <w:rPr>
                <w:sz w:val="22"/>
              </w:rPr>
            </w:pPr>
          </w:p>
        </w:tc>
        <w:tc>
          <w:tcPr>
            <w:tcW w:w="617" w:type="dxa"/>
          </w:tcPr>
          <w:p w14:paraId="5153BCBE" w14:textId="77777777" w:rsidR="0081437B" w:rsidRPr="00CD5ABF" w:rsidRDefault="00FA3D30">
            <w:pPr>
              <w:rPr>
                <w:sz w:val="22"/>
              </w:rPr>
            </w:pPr>
            <w:r w:rsidRPr="00CD5ABF">
              <w:t>1.4.</w:t>
            </w:r>
          </w:p>
        </w:tc>
        <w:tc>
          <w:tcPr>
            <w:tcW w:w="6754" w:type="dxa"/>
          </w:tcPr>
          <w:p w14:paraId="147C9F17" w14:textId="77777777" w:rsidR="00EA3B78" w:rsidRPr="00CD5ABF" w:rsidRDefault="00FA3D30">
            <w:pPr>
              <w:rPr>
                <w:sz w:val="22"/>
              </w:rPr>
            </w:pPr>
            <w:r w:rsidRPr="00CD5ABF">
              <w:rPr>
                <w:lang w:val="sv-SE"/>
              </w:rPr>
              <w:t xml:space="preserve">Landasan Filosofis Profesi Dokter Spesialis </w:t>
            </w:r>
            <w:r w:rsidR="00C31B18" w:rsidRPr="00CD5ABF">
              <w:t>Bedah</w:t>
            </w:r>
            <w:r w:rsidR="00C31B18" w:rsidRPr="00CD5ABF">
              <w:rPr>
                <w:lang w:val="sv-SE"/>
              </w:rPr>
              <w:t xml:space="preserve"> ................</w:t>
            </w:r>
          </w:p>
        </w:tc>
        <w:tc>
          <w:tcPr>
            <w:tcW w:w="708" w:type="dxa"/>
          </w:tcPr>
          <w:p w14:paraId="0BEFF593" w14:textId="77777777" w:rsidR="00FA3D30" w:rsidRPr="00CD5ABF" w:rsidRDefault="00612790" w:rsidP="00FA3D30">
            <w:pPr>
              <w:jc w:val="center"/>
              <w:rPr>
                <w:sz w:val="22"/>
                <w:lang w:val="id-ID"/>
              </w:rPr>
            </w:pPr>
            <w:r w:rsidRPr="00CD5ABF">
              <w:rPr>
                <w:lang w:val="fi-FI"/>
              </w:rPr>
              <w:t>...</w:t>
            </w:r>
          </w:p>
        </w:tc>
      </w:tr>
      <w:tr w:rsidR="00CD5ABF" w:rsidRPr="00CD5ABF" w14:paraId="0E6B4317" w14:textId="77777777" w:rsidTr="009456E5">
        <w:tc>
          <w:tcPr>
            <w:tcW w:w="1101" w:type="dxa"/>
          </w:tcPr>
          <w:p w14:paraId="6EC4EE86" w14:textId="77777777" w:rsidR="0081437B" w:rsidRPr="00CD5ABF" w:rsidRDefault="0081437B">
            <w:pPr>
              <w:rPr>
                <w:sz w:val="22"/>
                <w:lang w:val="sv-SE"/>
              </w:rPr>
            </w:pPr>
          </w:p>
        </w:tc>
        <w:tc>
          <w:tcPr>
            <w:tcW w:w="617" w:type="dxa"/>
          </w:tcPr>
          <w:p w14:paraId="13FF723C" w14:textId="77777777" w:rsidR="0081437B" w:rsidRPr="00CD5ABF" w:rsidRDefault="00FA3D30">
            <w:pPr>
              <w:rPr>
                <w:sz w:val="22"/>
              </w:rPr>
            </w:pPr>
            <w:r w:rsidRPr="00CD5ABF">
              <w:rPr>
                <w:lang w:val="sv-SE"/>
              </w:rPr>
              <w:t>1.5.</w:t>
            </w:r>
          </w:p>
        </w:tc>
        <w:tc>
          <w:tcPr>
            <w:tcW w:w="6754" w:type="dxa"/>
          </w:tcPr>
          <w:p w14:paraId="49CE1C79" w14:textId="77777777" w:rsidR="00EA3B78" w:rsidRPr="00CD5ABF" w:rsidRDefault="00FA3D30">
            <w:pPr>
              <w:rPr>
                <w:sz w:val="22"/>
              </w:rPr>
            </w:pPr>
            <w:r w:rsidRPr="00CD5ABF">
              <w:t xml:space="preserve">Landasan Sosiologis Profesi Dokter Spesialis </w:t>
            </w:r>
            <w:r w:rsidR="00C31B18" w:rsidRPr="00CD5ABF">
              <w:t xml:space="preserve">Bedah </w:t>
            </w:r>
            <w:r w:rsidRPr="00CD5ABF">
              <w:t>.............</w:t>
            </w:r>
          </w:p>
        </w:tc>
        <w:tc>
          <w:tcPr>
            <w:tcW w:w="708" w:type="dxa"/>
          </w:tcPr>
          <w:p w14:paraId="03271C09" w14:textId="77777777" w:rsidR="00FA3D30" w:rsidRPr="00CD5ABF" w:rsidRDefault="00612790" w:rsidP="00FA3D30">
            <w:pPr>
              <w:jc w:val="center"/>
              <w:rPr>
                <w:sz w:val="22"/>
                <w:lang w:val="id-ID"/>
              </w:rPr>
            </w:pPr>
            <w:r w:rsidRPr="00CD5ABF">
              <w:rPr>
                <w:lang w:val="fi-FI"/>
              </w:rPr>
              <w:t>...</w:t>
            </w:r>
          </w:p>
        </w:tc>
      </w:tr>
      <w:tr w:rsidR="00CD5ABF" w:rsidRPr="00CD5ABF" w14:paraId="00C2012C" w14:textId="77777777" w:rsidTr="009456E5">
        <w:tc>
          <w:tcPr>
            <w:tcW w:w="1101" w:type="dxa"/>
          </w:tcPr>
          <w:p w14:paraId="43F97737" w14:textId="77777777" w:rsidR="0081437B" w:rsidRPr="00CD5ABF" w:rsidRDefault="0081437B">
            <w:pPr>
              <w:rPr>
                <w:sz w:val="22"/>
                <w:lang w:val="fi-FI"/>
              </w:rPr>
            </w:pPr>
          </w:p>
        </w:tc>
        <w:tc>
          <w:tcPr>
            <w:tcW w:w="617" w:type="dxa"/>
          </w:tcPr>
          <w:p w14:paraId="545F49C1" w14:textId="77777777" w:rsidR="0081437B" w:rsidRPr="00CD5ABF" w:rsidRDefault="00FA3D30">
            <w:pPr>
              <w:rPr>
                <w:sz w:val="22"/>
                <w:lang w:val="sv-SE"/>
              </w:rPr>
            </w:pPr>
            <w:r w:rsidRPr="00CD5ABF">
              <w:rPr>
                <w:lang w:val="sv-SE"/>
              </w:rPr>
              <w:t>1.6.</w:t>
            </w:r>
          </w:p>
        </w:tc>
        <w:tc>
          <w:tcPr>
            <w:tcW w:w="6754" w:type="dxa"/>
          </w:tcPr>
          <w:p w14:paraId="669D439B" w14:textId="77777777" w:rsidR="00EA3B78" w:rsidRPr="00CD5ABF" w:rsidRDefault="00FA3D30">
            <w:pPr>
              <w:rPr>
                <w:sz w:val="22"/>
                <w:lang w:val="id-ID"/>
              </w:rPr>
            </w:pPr>
            <w:r w:rsidRPr="00CD5ABF">
              <w:rPr>
                <w:lang w:val="sv-SE"/>
              </w:rPr>
              <w:t xml:space="preserve">Upaya Peningkatan Profesionalisme dan Mutu Pendidikan Dokter Spesialis </w:t>
            </w:r>
            <w:r w:rsidR="00C31B18" w:rsidRPr="00CD5ABF">
              <w:rPr>
                <w:lang w:val="sv-SE"/>
              </w:rPr>
              <w:t>Bedah</w:t>
            </w:r>
            <w:r w:rsidRPr="00CD5ABF">
              <w:rPr>
                <w:lang w:val="sv-SE"/>
              </w:rPr>
              <w:t xml:space="preserve"> di  Indonesia .............................</w:t>
            </w:r>
            <w:r w:rsidR="00C31B18" w:rsidRPr="00CD5ABF">
              <w:t>.........</w:t>
            </w:r>
          </w:p>
        </w:tc>
        <w:tc>
          <w:tcPr>
            <w:tcW w:w="708" w:type="dxa"/>
          </w:tcPr>
          <w:p w14:paraId="3A3790FD" w14:textId="77777777" w:rsidR="00FA3D30" w:rsidRPr="00CD5ABF" w:rsidRDefault="00612790" w:rsidP="00FA3D30">
            <w:pPr>
              <w:jc w:val="center"/>
              <w:rPr>
                <w:sz w:val="22"/>
                <w:lang w:val="id-ID"/>
              </w:rPr>
            </w:pPr>
            <w:r w:rsidRPr="00CD5ABF">
              <w:rPr>
                <w:lang w:val="fi-FI"/>
              </w:rPr>
              <w:t>...</w:t>
            </w:r>
          </w:p>
        </w:tc>
      </w:tr>
      <w:tr w:rsidR="00CD5ABF" w:rsidRPr="00CD5ABF" w14:paraId="402F7B3D" w14:textId="77777777" w:rsidTr="009456E5">
        <w:tc>
          <w:tcPr>
            <w:tcW w:w="1101" w:type="dxa"/>
          </w:tcPr>
          <w:p w14:paraId="2DB39E7F" w14:textId="77777777" w:rsidR="0081437B" w:rsidRPr="00CD5ABF" w:rsidRDefault="0081437B">
            <w:pPr>
              <w:rPr>
                <w:sz w:val="22"/>
                <w:lang w:val="fi-FI"/>
              </w:rPr>
            </w:pPr>
          </w:p>
        </w:tc>
        <w:tc>
          <w:tcPr>
            <w:tcW w:w="617" w:type="dxa"/>
          </w:tcPr>
          <w:p w14:paraId="5ED439BD" w14:textId="77777777" w:rsidR="0081437B" w:rsidRPr="00CD5ABF" w:rsidRDefault="00FA3D30">
            <w:pPr>
              <w:rPr>
                <w:sz w:val="22"/>
                <w:lang w:val="sv-SE"/>
              </w:rPr>
            </w:pPr>
            <w:r w:rsidRPr="00CD5ABF">
              <w:rPr>
                <w:lang w:val="sv-SE"/>
              </w:rPr>
              <w:t>1.7.</w:t>
            </w:r>
          </w:p>
        </w:tc>
        <w:tc>
          <w:tcPr>
            <w:tcW w:w="6754" w:type="dxa"/>
          </w:tcPr>
          <w:p w14:paraId="0EB7F792" w14:textId="77777777" w:rsidR="00EA3B78" w:rsidRPr="00CD5ABF" w:rsidRDefault="00FA3D30">
            <w:pPr>
              <w:rPr>
                <w:sz w:val="22"/>
                <w:lang w:val="id-ID"/>
              </w:rPr>
            </w:pPr>
            <w:r w:rsidRPr="00CD5ABF">
              <w:rPr>
                <w:lang w:val="id-ID"/>
              </w:rPr>
              <w:t xml:space="preserve">Baku MutuProgram Studi  </w:t>
            </w:r>
            <w:r w:rsidRPr="00CD5ABF">
              <w:t xml:space="preserve">Dokter Spesialis </w:t>
            </w:r>
            <w:r w:rsidR="00C31B18" w:rsidRPr="00CD5ABF">
              <w:rPr>
                <w:lang w:val="sv-SE"/>
              </w:rPr>
              <w:t>Bedah di  Indonesia</w:t>
            </w:r>
            <w:r w:rsidR="00C31B18" w:rsidRPr="00CD5ABF">
              <w:t>......................................</w:t>
            </w:r>
            <w:r w:rsidRPr="00CD5ABF">
              <w:t>.........................................</w:t>
            </w:r>
            <w:r w:rsidRPr="00CD5ABF">
              <w:rPr>
                <w:lang w:val="id-ID"/>
              </w:rPr>
              <w:t>..</w:t>
            </w:r>
          </w:p>
        </w:tc>
        <w:tc>
          <w:tcPr>
            <w:tcW w:w="708" w:type="dxa"/>
          </w:tcPr>
          <w:p w14:paraId="42A1470C" w14:textId="77777777" w:rsidR="00FA3D30" w:rsidRPr="00CD5ABF" w:rsidRDefault="00612790" w:rsidP="00FA3D30">
            <w:pPr>
              <w:jc w:val="center"/>
              <w:rPr>
                <w:sz w:val="22"/>
                <w:lang w:val="id-ID"/>
              </w:rPr>
            </w:pPr>
            <w:r w:rsidRPr="00CD5ABF">
              <w:rPr>
                <w:lang w:val="fi-FI"/>
              </w:rPr>
              <w:t>...</w:t>
            </w:r>
          </w:p>
        </w:tc>
      </w:tr>
      <w:tr w:rsidR="00CD5ABF" w:rsidRPr="00CD5ABF" w14:paraId="1DAED9BA" w14:textId="77777777" w:rsidTr="009456E5">
        <w:tc>
          <w:tcPr>
            <w:tcW w:w="1101" w:type="dxa"/>
          </w:tcPr>
          <w:p w14:paraId="7897B1DE" w14:textId="77777777" w:rsidR="0081437B" w:rsidRPr="00CD5ABF" w:rsidRDefault="00FA3D30">
            <w:pPr>
              <w:rPr>
                <w:sz w:val="22"/>
                <w:lang w:val="fi-FI"/>
              </w:rPr>
            </w:pPr>
            <w:r w:rsidRPr="00CD5ABF">
              <w:rPr>
                <w:lang w:val="fi-FI"/>
              </w:rPr>
              <w:t>BAB II</w:t>
            </w:r>
          </w:p>
        </w:tc>
        <w:tc>
          <w:tcPr>
            <w:tcW w:w="7371" w:type="dxa"/>
            <w:gridSpan w:val="2"/>
          </w:tcPr>
          <w:p w14:paraId="6E8F8243" w14:textId="77777777" w:rsidR="0081437B" w:rsidRPr="00CD5ABF" w:rsidRDefault="00FA3D30">
            <w:pPr>
              <w:rPr>
                <w:sz w:val="22"/>
                <w:lang w:val="id-ID"/>
              </w:rPr>
            </w:pPr>
            <w:r w:rsidRPr="00CD5ABF">
              <w:rPr>
                <w:caps/>
                <w:lang w:val="fi-FI"/>
              </w:rPr>
              <w:t>Karakteristik, Kualifikasi, dan Kurun Waktu PenyelesaianStudi .................................................................</w:t>
            </w:r>
            <w:r w:rsidRPr="00CD5ABF">
              <w:rPr>
                <w:caps/>
                <w:lang w:val="id-ID"/>
              </w:rPr>
              <w:t>..</w:t>
            </w:r>
          </w:p>
        </w:tc>
        <w:tc>
          <w:tcPr>
            <w:tcW w:w="708" w:type="dxa"/>
          </w:tcPr>
          <w:p w14:paraId="128544D8" w14:textId="77777777" w:rsidR="00FA3D30" w:rsidRPr="00CD5ABF" w:rsidRDefault="00612790" w:rsidP="00FA3D30">
            <w:pPr>
              <w:jc w:val="center"/>
              <w:rPr>
                <w:sz w:val="22"/>
                <w:lang w:val="fi-FI"/>
              </w:rPr>
            </w:pPr>
            <w:r w:rsidRPr="00CD5ABF">
              <w:rPr>
                <w:lang w:val="fi-FI"/>
              </w:rPr>
              <w:t>...</w:t>
            </w:r>
          </w:p>
        </w:tc>
      </w:tr>
      <w:tr w:rsidR="00CD5ABF" w:rsidRPr="00CD5ABF" w14:paraId="6AC660AE" w14:textId="77777777" w:rsidTr="009456E5">
        <w:tc>
          <w:tcPr>
            <w:tcW w:w="1101" w:type="dxa"/>
          </w:tcPr>
          <w:p w14:paraId="57E38471" w14:textId="77777777" w:rsidR="0081437B" w:rsidRPr="00CD5ABF" w:rsidRDefault="00FA3D30">
            <w:pPr>
              <w:rPr>
                <w:caps/>
                <w:sz w:val="22"/>
                <w:lang w:val="fi-FI"/>
              </w:rPr>
            </w:pPr>
            <w:r w:rsidRPr="00CD5ABF">
              <w:rPr>
                <w:lang w:val="fi-FI"/>
              </w:rPr>
              <w:t>BAB III</w:t>
            </w:r>
          </w:p>
        </w:tc>
        <w:tc>
          <w:tcPr>
            <w:tcW w:w="7371" w:type="dxa"/>
            <w:gridSpan w:val="2"/>
          </w:tcPr>
          <w:p w14:paraId="4E5CD504" w14:textId="77777777" w:rsidR="0081437B" w:rsidRPr="00CD5ABF" w:rsidRDefault="00FA3D30">
            <w:pPr>
              <w:rPr>
                <w:caps/>
                <w:sz w:val="22"/>
                <w:szCs w:val="22"/>
                <w:lang w:val="id-ID"/>
              </w:rPr>
            </w:pPr>
            <w:r w:rsidRPr="00CD5ABF">
              <w:rPr>
                <w:caps/>
                <w:lang w:val="nl-NL"/>
              </w:rPr>
              <w:t xml:space="preserve">TUJUAN DAN MANFAAT AKREDITASI PROGRAM STUDI </w:t>
            </w:r>
            <w:r w:rsidRPr="00CD5ABF">
              <w:rPr>
                <w:caps/>
                <w:lang w:val="id-ID"/>
              </w:rPr>
              <w:t>.</w:t>
            </w:r>
            <w:r w:rsidRPr="00CD5ABF">
              <w:rPr>
                <w:caps/>
                <w:lang w:val="nl-NL"/>
              </w:rPr>
              <w:t>.......</w:t>
            </w:r>
            <w:r w:rsidRPr="00CD5ABF">
              <w:rPr>
                <w:caps/>
                <w:lang w:val="id-ID"/>
              </w:rPr>
              <w:t>...</w:t>
            </w:r>
          </w:p>
        </w:tc>
        <w:tc>
          <w:tcPr>
            <w:tcW w:w="708" w:type="dxa"/>
          </w:tcPr>
          <w:p w14:paraId="5A64DEDB" w14:textId="77777777" w:rsidR="00FA3D30" w:rsidRPr="00CD5ABF" w:rsidRDefault="00612790" w:rsidP="00FA3D30">
            <w:pPr>
              <w:jc w:val="center"/>
              <w:rPr>
                <w:sz w:val="22"/>
                <w:szCs w:val="22"/>
                <w:lang w:val="id-ID"/>
              </w:rPr>
            </w:pPr>
            <w:r w:rsidRPr="00CD5ABF">
              <w:rPr>
                <w:lang w:val="fi-FI"/>
              </w:rPr>
              <w:t>...</w:t>
            </w:r>
          </w:p>
        </w:tc>
      </w:tr>
      <w:tr w:rsidR="00CD5ABF" w:rsidRPr="00CD5ABF" w14:paraId="2B754007" w14:textId="77777777" w:rsidTr="009456E5">
        <w:tc>
          <w:tcPr>
            <w:tcW w:w="1101" w:type="dxa"/>
          </w:tcPr>
          <w:p w14:paraId="5777ED58" w14:textId="77777777" w:rsidR="0081437B" w:rsidRPr="00CD5ABF" w:rsidRDefault="00FA3D30">
            <w:pPr>
              <w:rPr>
                <w:sz w:val="22"/>
                <w:szCs w:val="22"/>
                <w:lang w:val="fi-FI"/>
              </w:rPr>
            </w:pPr>
            <w:r w:rsidRPr="00CD5ABF">
              <w:rPr>
                <w:lang w:val="fi-FI"/>
              </w:rPr>
              <w:t xml:space="preserve">BAB IV </w:t>
            </w:r>
          </w:p>
        </w:tc>
        <w:tc>
          <w:tcPr>
            <w:tcW w:w="7371" w:type="dxa"/>
            <w:gridSpan w:val="2"/>
          </w:tcPr>
          <w:p w14:paraId="2ED925CE" w14:textId="77777777" w:rsidR="0081437B" w:rsidRPr="00CD5ABF" w:rsidRDefault="00FA3D30">
            <w:pPr>
              <w:rPr>
                <w:sz w:val="22"/>
                <w:szCs w:val="22"/>
                <w:lang w:val="id-ID"/>
              </w:rPr>
            </w:pPr>
            <w:r w:rsidRPr="00CD5ABF">
              <w:rPr>
                <w:lang w:val="fi-FI"/>
              </w:rPr>
              <w:t>ASPEK PELAKSANAAN AKREDITASI PROGRAM STUDI</w:t>
            </w:r>
            <w:r w:rsidRPr="00CD5ABF">
              <w:rPr>
                <w:caps/>
                <w:lang w:val="id-ID"/>
              </w:rPr>
              <w:t>.</w:t>
            </w:r>
            <w:r w:rsidRPr="00CD5ABF">
              <w:rPr>
                <w:caps/>
                <w:lang w:val="fi-FI"/>
              </w:rPr>
              <w:t>..</w:t>
            </w:r>
            <w:r w:rsidRPr="00CD5ABF">
              <w:rPr>
                <w:caps/>
                <w:lang w:val="id-ID"/>
              </w:rPr>
              <w:t>...........</w:t>
            </w:r>
          </w:p>
        </w:tc>
        <w:tc>
          <w:tcPr>
            <w:tcW w:w="708" w:type="dxa"/>
          </w:tcPr>
          <w:p w14:paraId="5B8C2BB2" w14:textId="77777777" w:rsidR="00FA3D30" w:rsidRPr="00CD5ABF" w:rsidRDefault="00612790" w:rsidP="00FA3D30">
            <w:pPr>
              <w:jc w:val="center"/>
              <w:rPr>
                <w:sz w:val="22"/>
                <w:szCs w:val="22"/>
                <w:lang w:val="id-ID"/>
              </w:rPr>
            </w:pPr>
            <w:r w:rsidRPr="00CD5ABF">
              <w:rPr>
                <w:lang w:val="fi-FI"/>
              </w:rPr>
              <w:t>...</w:t>
            </w:r>
          </w:p>
        </w:tc>
      </w:tr>
      <w:tr w:rsidR="00CD5ABF" w:rsidRPr="00CD5ABF" w14:paraId="7C76AE0C" w14:textId="77777777" w:rsidTr="009456E5">
        <w:tc>
          <w:tcPr>
            <w:tcW w:w="1101" w:type="dxa"/>
          </w:tcPr>
          <w:p w14:paraId="4C2629C1" w14:textId="77777777" w:rsidR="0081437B" w:rsidRPr="00CD5ABF" w:rsidRDefault="0081437B">
            <w:pPr>
              <w:rPr>
                <w:sz w:val="22"/>
                <w:lang w:val="fi-FI"/>
              </w:rPr>
            </w:pPr>
          </w:p>
        </w:tc>
        <w:tc>
          <w:tcPr>
            <w:tcW w:w="617" w:type="dxa"/>
          </w:tcPr>
          <w:p w14:paraId="6F1CA974" w14:textId="77777777" w:rsidR="0081437B" w:rsidRPr="00CD5ABF" w:rsidRDefault="00FA3D30">
            <w:pPr>
              <w:rPr>
                <w:sz w:val="22"/>
                <w:lang w:val="fi-FI"/>
              </w:rPr>
            </w:pPr>
            <w:r w:rsidRPr="00CD5ABF">
              <w:rPr>
                <w:noProof/>
              </w:rPr>
              <w:t>4.1.</w:t>
            </w:r>
          </w:p>
        </w:tc>
        <w:tc>
          <w:tcPr>
            <w:tcW w:w="6754" w:type="dxa"/>
          </w:tcPr>
          <w:p w14:paraId="399DA6E6" w14:textId="77777777" w:rsidR="0081437B" w:rsidRPr="00CD5ABF" w:rsidRDefault="00FA3D30">
            <w:pPr>
              <w:rPr>
                <w:sz w:val="22"/>
                <w:lang w:val="id-ID"/>
              </w:rPr>
            </w:pPr>
            <w:r w:rsidRPr="00CD5ABF">
              <w:rPr>
                <w:lang w:val="sv-SE"/>
              </w:rPr>
              <w:t>Standar  Akreditasi Program Studi</w:t>
            </w:r>
            <w:r w:rsidRPr="00CD5ABF">
              <w:rPr>
                <w:noProof/>
                <w:lang w:val="sv-SE"/>
              </w:rPr>
              <w:t>..........</w:t>
            </w:r>
            <w:r w:rsidRPr="00CD5ABF">
              <w:rPr>
                <w:noProof/>
                <w:lang w:val="id-ID"/>
              </w:rPr>
              <w:t>.</w:t>
            </w:r>
            <w:r w:rsidRPr="00CD5ABF">
              <w:rPr>
                <w:noProof/>
                <w:lang w:val="sv-SE"/>
              </w:rPr>
              <w:t>..</w:t>
            </w:r>
            <w:r w:rsidRPr="00CD5ABF">
              <w:rPr>
                <w:noProof/>
                <w:lang w:val="id-ID"/>
              </w:rPr>
              <w:t>..............................</w:t>
            </w:r>
          </w:p>
        </w:tc>
        <w:tc>
          <w:tcPr>
            <w:tcW w:w="708" w:type="dxa"/>
          </w:tcPr>
          <w:p w14:paraId="7018A4C9" w14:textId="77777777" w:rsidR="00FA3D30" w:rsidRPr="00CD5ABF" w:rsidRDefault="00612790" w:rsidP="00FA3D30">
            <w:pPr>
              <w:jc w:val="center"/>
              <w:rPr>
                <w:sz w:val="22"/>
                <w:lang w:val="id-ID"/>
              </w:rPr>
            </w:pPr>
            <w:r w:rsidRPr="00CD5ABF">
              <w:rPr>
                <w:lang w:val="fi-FI"/>
              </w:rPr>
              <w:t>...</w:t>
            </w:r>
          </w:p>
        </w:tc>
      </w:tr>
      <w:tr w:rsidR="00CD5ABF" w:rsidRPr="00CD5ABF" w14:paraId="07E01D11" w14:textId="77777777" w:rsidTr="009456E5">
        <w:tc>
          <w:tcPr>
            <w:tcW w:w="1101" w:type="dxa"/>
          </w:tcPr>
          <w:p w14:paraId="70000C73" w14:textId="77777777" w:rsidR="0081437B" w:rsidRPr="00CD5ABF" w:rsidRDefault="0081437B">
            <w:pPr>
              <w:rPr>
                <w:sz w:val="22"/>
                <w:lang w:val="fi-FI"/>
              </w:rPr>
            </w:pPr>
          </w:p>
        </w:tc>
        <w:tc>
          <w:tcPr>
            <w:tcW w:w="617" w:type="dxa"/>
          </w:tcPr>
          <w:p w14:paraId="4CEA8EFD" w14:textId="77777777" w:rsidR="0081437B" w:rsidRPr="00CD5ABF" w:rsidRDefault="00FA3D30">
            <w:pPr>
              <w:rPr>
                <w:noProof/>
                <w:sz w:val="22"/>
              </w:rPr>
            </w:pPr>
            <w:r w:rsidRPr="00CD5ABF">
              <w:rPr>
                <w:noProof/>
              </w:rPr>
              <w:t>4.2.</w:t>
            </w:r>
          </w:p>
        </w:tc>
        <w:tc>
          <w:tcPr>
            <w:tcW w:w="6754" w:type="dxa"/>
          </w:tcPr>
          <w:p w14:paraId="5D7C5973" w14:textId="77777777" w:rsidR="0081437B" w:rsidRPr="00CD5ABF" w:rsidRDefault="00FA3D30">
            <w:pPr>
              <w:rPr>
                <w:sz w:val="22"/>
                <w:lang w:val="id-ID"/>
              </w:rPr>
            </w:pPr>
            <w:r w:rsidRPr="00CD5ABF">
              <w:t>Prosedur  Akreditasi Program Studi………</w:t>
            </w:r>
            <w:r w:rsidRPr="00CD5ABF">
              <w:rPr>
                <w:lang w:val="id-ID"/>
              </w:rPr>
              <w:t>..............................</w:t>
            </w:r>
          </w:p>
        </w:tc>
        <w:tc>
          <w:tcPr>
            <w:tcW w:w="708" w:type="dxa"/>
          </w:tcPr>
          <w:p w14:paraId="06806CF1" w14:textId="77777777" w:rsidR="00FA3D30" w:rsidRPr="00CD5ABF" w:rsidRDefault="00612790" w:rsidP="00FA3D30">
            <w:pPr>
              <w:jc w:val="center"/>
              <w:rPr>
                <w:sz w:val="22"/>
                <w:lang w:val="id-ID"/>
              </w:rPr>
            </w:pPr>
            <w:r w:rsidRPr="00CD5ABF">
              <w:rPr>
                <w:lang w:val="fi-FI"/>
              </w:rPr>
              <w:t>...</w:t>
            </w:r>
          </w:p>
        </w:tc>
      </w:tr>
      <w:tr w:rsidR="00CD5ABF" w:rsidRPr="00CD5ABF" w14:paraId="589CD634" w14:textId="77777777" w:rsidTr="009456E5">
        <w:tc>
          <w:tcPr>
            <w:tcW w:w="1101" w:type="dxa"/>
          </w:tcPr>
          <w:p w14:paraId="3BC7BB8A" w14:textId="77777777" w:rsidR="0081437B" w:rsidRPr="00CD5ABF" w:rsidRDefault="0081437B">
            <w:pPr>
              <w:rPr>
                <w:sz w:val="22"/>
              </w:rPr>
            </w:pPr>
          </w:p>
        </w:tc>
        <w:tc>
          <w:tcPr>
            <w:tcW w:w="617" w:type="dxa"/>
          </w:tcPr>
          <w:p w14:paraId="787276F8" w14:textId="77777777" w:rsidR="0081437B" w:rsidRPr="00CD5ABF" w:rsidRDefault="00FA3D30">
            <w:pPr>
              <w:rPr>
                <w:noProof/>
                <w:sz w:val="22"/>
              </w:rPr>
            </w:pPr>
            <w:r w:rsidRPr="00CD5ABF">
              <w:rPr>
                <w:noProof/>
              </w:rPr>
              <w:t>4.3.</w:t>
            </w:r>
          </w:p>
        </w:tc>
        <w:tc>
          <w:tcPr>
            <w:tcW w:w="6754" w:type="dxa"/>
          </w:tcPr>
          <w:p w14:paraId="5A4B0021" w14:textId="77777777" w:rsidR="0081437B" w:rsidRPr="00CD5ABF" w:rsidRDefault="00FA3D30">
            <w:pPr>
              <w:rPr>
                <w:sz w:val="22"/>
                <w:lang w:val="id-ID"/>
              </w:rPr>
            </w:pPr>
            <w:r w:rsidRPr="00CD5ABF">
              <w:t>Instrumen Akreditasi Program Studi …….</w:t>
            </w:r>
            <w:r w:rsidRPr="00CD5ABF">
              <w:rPr>
                <w:lang w:val="id-ID"/>
              </w:rPr>
              <w:t>................................</w:t>
            </w:r>
          </w:p>
        </w:tc>
        <w:tc>
          <w:tcPr>
            <w:tcW w:w="708" w:type="dxa"/>
          </w:tcPr>
          <w:p w14:paraId="0A50CB88" w14:textId="77777777" w:rsidR="00FA3D30" w:rsidRPr="00CD5ABF" w:rsidRDefault="00612790" w:rsidP="00FA3D30">
            <w:pPr>
              <w:jc w:val="center"/>
              <w:rPr>
                <w:sz w:val="22"/>
                <w:lang w:val="id-ID"/>
              </w:rPr>
            </w:pPr>
            <w:r w:rsidRPr="00CD5ABF">
              <w:rPr>
                <w:lang w:val="fi-FI"/>
              </w:rPr>
              <w:t>...</w:t>
            </w:r>
          </w:p>
        </w:tc>
      </w:tr>
      <w:tr w:rsidR="00CD5ABF" w:rsidRPr="00CD5ABF" w14:paraId="3C242F55" w14:textId="77777777" w:rsidTr="009456E5">
        <w:tc>
          <w:tcPr>
            <w:tcW w:w="1101" w:type="dxa"/>
          </w:tcPr>
          <w:p w14:paraId="13D272C4" w14:textId="77777777" w:rsidR="0081437B" w:rsidRPr="00CD5ABF" w:rsidRDefault="0081437B">
            <w:pPr>
              <w:rPr>
                <w:sz w:val="22"/>
                <w:lang w:val="fi-FI"/>
              </w:rPr>
            </w:pPr>
          </w:p>
        </w:tc>
        <w:tc>
          <w:tcPr>
            <w:tcW w:w="617" w:type="dxa"/>
          </w:tcPr>
          <w:p w14:paraId="0B8995EF" w14:textId="77777777" w:rsidR="0081437B" w:rsidRPr="00CD5ABF" w:rsidRDefault="00FA3D30">
            <w:pPr>
              <w:rPr>
                <w:noProof/>
                <w:sz w:val="22"/>
              </w:rPr>
            </w:pPr>
            <w:r w:rsidRPr="00CD5ABF">
              <w:rPr>
                <w:noProof/>
              </w:rPr>
              <w:t>4.4.</w:t>
            </w:r>
          </w:p>
        </w:tc>
        <w:tc>
          <w:tcPr>
            <w:tcW w:w="6754" w:type="dxa"/>
          </w:tcPr>
          <w:p w14:paraId="3849A54D" w14:textId="77777777" w:rsidR="0081437B" w:rsidRPr="00CD5ABF" w:rsidRDefault="00FA3D30">
            <w:pPr>
              <w:rPr>
                <w:sz w:val="22"/>
                <w:lang w:val="id-ID"/>
              </w:rPr>
            </w:pPr>
            <w:r w:rsidRPr="00CD5ABF">
              <w:t>Kode Etik Akreditasi Program Studi ……..</w:t>
            </w:r>
            <w:r w:rsidRPr="00CD5ABF">
              <w:rPr>
                <w:lang w:val="id-ID"/>
              </w:rPr>
              <w:t>...............................</w:t>
            </w:r>
          </w:p>
        </w:tc>
        <w:tc>
          <w:tcPr>
            <w:tcW w:w="708" w:type="dxa"/>
          </w:tcPr>
          <w:p w14:paraId="7C574CA4" w14:textId="77777777" w:rsidR="00FA3D30" w:rsidRPr="00CD5ABF" w:rsidRDefault="00612790" w:rsidP="00FA3D30">
            <w:pPr>
              <w:jc w:val="center"/>
              <w:rPr>
                <w:sz w:val="22"/>
                <w:lang w:val="id-ID"/>
              </w:rPr>
            </w:pPr>
            <w:r w:rsidRPr="00CD5ABF">
              <w:rPr>
                <w:lang w:val="fi-FI"/>
              </w:rPr>
              <w:t>...</w:t>
            </w:r>
          </w:p>
        </w:tc>
      </w:tr>
      <w:tr w:rsidR="00CD5ABF" w:rsidRPr="00CD5ABF" w14:paraId="648AF32E" w14:textId="77777777" w:rsidTr="009456E5">
        <w:tc>
          <w:tcPr>
            <w:tcW w:w="8472" w:type="dxa"/>
            <w:gridSpan w:val="3"/>
          </w:tcPr>
          <w:p w14:paraId="53389E2E" w14:textId="77777777" w:rsidR="0081437B" w:rsidRPr="00CD5ABF" w:rsidRDefault="00FA3D30">
            <w:pPr>
              <w:rPr>
                <w:sz w:val="22"/>
                <w:lang w:val="id-ID"/>
              </w:rPr>
            </w:pPr>
            <w:r w:rsidRPr="00CD5ABF">
              <w:rPr>
                <w:lang w:val="fi-FI"/>
              </w:rPr>
              <w:t>DAFTAR ISTILAH DAN SINGKATAN .........................</w:t>
            </w:r>
            <w:r w:rsidRPr="00CD5ABF">
              <w:rPr>
                <w:lang w:val="id-ID"/>
              </w:rPr>
              <w:t>.....</w:t>
            </w:r>
            <w:r w:rsidRPr="00CD5ABF">
              <w:rPr>
                <w:lang w:val="fi-FI"/>
              </w:rPr>
              <w:t>................................</w:t>
            </w:r>
            <w:r w:rsidRPr="00CD5ABF">
              <w:rPr>
                <w:lang w:val="id-ID"/>
              </w:rPr>
              <w:t>.</w:t>
            </w:r>
          </w:p>
        </w:tc>
        <w:tc>
          <w:tcPr>
            <w:tcW w:w="708" w:type="dxa"/>
          </w:tcPr>
          <w:p w14:paraId="3E191D6F" w14:textId="77777777" w:rsidR="00FA3D30" w:rsidRPr="00CD5ABF" w:rsidRDefault="00612790" w:rsidP="00FA3D30">
            <w:pPr>
              <w:jc w:val="center"/>
              <w:rPr>
                <w:sz w:val="22"/>
                <w:lang w:val="id-ID"/>
              </w:rPr>
            </w:pPr>
            <w:r w:rsidRPr="00CD5ABF">
              <w:rPr>
                <w:lang w:val="fi-FI"/>
              </w:rPr>
              <w:t>...</w:t>
            </w:r>
          </w:p>
        </w:tc>
      </w:tr>
      <w:tr w:rsidR="0045399B" w:rsidRPr="00CD5ABF" w14:paraId="0AFFF4C3" w14:textId="77777777" w:rsidTr="009456E5">
        <w:tc>
          <w:tcPr>
            <w:tcW w:w="8472" w:type="dxa"/>
            <w:gridSpan w:val="3"/>
          </w:tcPr>
          <w:p w14:paraId="41A00CF8" w14:textId="77777777" w:rsidR="0081437B" w:rsidRPr="00CD5ABF" w:rsidRDefault="00FA3D30">
            <w:pPr>
              <w:rPr>
                <w:sz w:val="22"/>
                <w:lang w:val="id-ID"/>
              </w:rPr>
            </w:pPr>
            <w:r w:rsidRPr="00CD5ABF">
              <w:rPr>
                <w:lang w:val="fi-FI"/>
              </w:rPr>
              <w:t>DAFTAR RUJUKAN ..........................................................................................</w:t>
            </w:r>
          </w:p>
        </w:tc>
        <w:tc>
          <w:tcPr>
            <w:tcW w:w="708" w:type="dxa"/>
          </w:tcPr>
          <w:p w14:paraId="341E5718" w14:textId="77777777" w:rsidR="00FA3D30" w:rsidRPr="00CD5ABF" w:rsidRDefault="00612790" w:rsidP="00FA3D30">
            <w:pPr>
              <w:jc w:val="center"/>
              <w:rPr>
                <w:sz w:val="22"/>
                <w:lang w:val="id-ID"/>
              </w:rPr>
            </w:pPr>
            <w:r w:rsidRPr="00CD5ABF">
              <w:rPr>
                <w:lang w:val="fi-FI"/>
              </w:rPr>
              <w:t>...</w:t>
            </w:r>
          </w:p>
        </w:tc>
      </w:tr>
    </w:tbl>
    <w:p w14:paraId="185D836E" w14:textId="77777777" w:rsidR="0081437B" w:rsidRPr="00CD5ABF" w:rsidRDefault="0081437B">
      <w:pPr>
        <w:rPr>
          <w:lang w:val="fi-FI"/>
        </w:rPr>
      </w:pPr>
    </w:p>
    <w:p w14:paraId="5687DB57" w14:textId="77777777" w:rsidR="0081437B" w:rsidRPr="00CD5ABF" w:rsidRDefault="0081437B">
      <w:pPr>
        <w:rPr>
          <w:lang w:val="fi-FI"/>
        </w:rPr>
      </w:pPr>
    </w:p>
    <w:p w14:paraId="34F68447" w14:textId="77777777" w:rsidR="0081437B" w:rsidRPr="00CD5ABF" w:rsidRDefault="00FA3D30" w:rsidP="00612790">
      <w:pPr>
        <w:ind w:left="-720" w:firstLine="720"/>
        <w:sectPr w:rsidR="0081437B" w:rsidRPr="00CD5ABF" w:rsidSect="008D447E">
          <w:footerReference w:type="default" r:id="rId10"/>
          <w:pgSz w:w="11909" w:h="16834" w:code="9"/>
          <w:pgMar w:top="1985" w:right="1701" w:bottom="1701" w:left="1701" w:header="1225" w:footer="1043" w:gutter="0"/>
          <w:pgNumType w:fmt="lowerRoman" w:start="1"/>
          <w:cols w:space="720"/>
          <w:titlePg/>
          <w:docGrid w:linePitch="360"/>
        </w:sectPr>
      </w:pPr>
      <w:r w:rsidRPr="00CD5ABF">
        <w:rPr>
          <w:lang w:val="fi-FI"/>
        </w:rPr>
        <w:tab/>
      </w:r>
      <w:r w:rsidRPr="00CD5ABF">
        <w:rPr>
          <w:lang w:val="fi-FI"/>
        </w:rPr>
        <w:tab/>
      </w:r>
      <w:r w:rsidRPr="00CD5ABF">
        <w:rPr>
          <w:lang w:val="fi-FI"/>
        </w:rPr>
        <w:tab/>
      </w:r>
      <w:r w:rsidRPr="00CD5ABF">
        <w:rPr>
          <w:lang w:val="fi-FI"/>
        </w:rPr>
        <w:tab/>
      </w:r>
      <w:r w:rsidRPr="00CD5ABF">
        <w:rPr>
          <w:lang w:val="fi-FI"/>
        </w:rPr>
        <w:tab/>
      </w:r>
      <w:r w:rsidRPr="00CD5ABF">
        <w:rPr>
          <w:lang w:val="fi-FI"/>
        </w:rPr>
        <w:tab/>
      </w:r>
      <w:r w:rsidRPr="00CD5ABF">
        <w:rPr>
          <w:lang w:val="fi-FI"/>
        </w:rPr>
        <w:tab/>
      </w:r>
      <w:r w:rsidRPr="00CD5ABF">
        <w:rPr>
          <w:lang w:val="fi-FI"/>
        </w:rPr>
        <w:tab/>
      </w:r>
      <w:r w:rsidRPr="00CD5ABF">
        <w:rPr>
          <w:lang w:val="fi-FI"/>
        </w:rPr>
        <w:tab/>
      </w:r>
      <w:r w:rsidRPr="00CD5ABF">
        <w:rPr>
          <w:lang w:val="fi-FI"/>
        </w:rPr>
        <w:tab/>
      </w:r>
    </w:p>
    <w:p w14:paraId="703D724E" w14:textId="77777777" w:rsidR="0081437B" w:rsidRPr="00CD5ABF" w:rsidRDefault="00FD5310">
      <w:pPr>
        <w:pStyle w:val="Heading1"/>
        <w:rPr>
          <w:bCs w:val="0"/>
          <w:sz w:val="24"/>
          <w:szCs w:val="24"/>
        </w:rPr>
      </w:pPr>
      <w:bookmarkStart w:id="5" w:name="_Toc222646025"/>
      <w:r w:rsidRPr="00CD5ABF">
        <w:rPr>
          <w:bCs w:val="0"/>
          <w:sz w:val="24"/>
          <w:szCs w:val="24"/>
        </w:rPr>
        <w:lastRenderedPageBreak/>
        <w:t>BAB I</w:t>
      </w:r>
    </w:p>
    <w:p w14:paraId="0057045D" w14:textId="77777777" w:rsidR="00FA3D30" w:rsidRPr="00CD5ABF" w:rsidRDefault="00FA3D30" w:rsidP="00FA3D30"/>
    <w:p w14:paraId="254F1829" w14:textId="77777777" w:rsidR="0081437B" w:rsidRPr="00CD5ABF" w:rsidRDefault="00FD5310">
      <w:pPr>
        <w:pStyle w:val="Heading1"/>
        <w:rPr>
          <w:sz w:val="24"/>
          <w:szCs w:val="24"/>
        </w:rPr>
      </w:pPr>
      <w:r w:rsidRPr="00CD5ABF">
        <w:rPr>
          <w:sz w:val="24"/>
          <w:szCs w:val="24"/>
        </w:rPr>
        <w:t>LATAR BELAKANG</w:t>
      </w:r>
      <w:bookmarkEnd w:id="5"/>
    </w:p>
    <w:p w14:paraId="665EB576" w14:textId="77777777" w:rsidR="0081437B" w:rsidRPr="00CD5ABF" w:rsidRDefault="0081437B">
      <w:pPr>
        <w:rPr>
          <w:b/>
        </w:rPr>
      </w:pPr>
    </w:p>
    <w:p w14:paraId="5A644C8D" w14:textId="77777777" w:rsidR="00C73E11" w:rsidRPr="00CD5ABF" w:rsidRDefault="003B02A9">
      <w:pPr>
        <w:numPr>
          <w:ilvl w:val="1"/>
          <w:numId w:val="14"/>
        </w:numPr>
        <w:ind w:left="360"/>
        <w:rPr>
          <w:b/>
          <w:lang w:val="sv-SE"/>
        </w:rPr>
      </w:pPr>
      <w:r w:rsidRPr="00CD5ABF">
        <w:rPr>
          <w:b/>
          <w:lang w:val="id-ID"/>
        </w:rPr>
        <w:t xml:space="preserve">Sejarah </w:t>
      </w:r>
      <w:r w:rsidRPr="00CD5ABF">
        <w:rPr>
          <w:b/>
          <w:lang w:val="sv-SE"/>
        </w:rPr>
        <w:t xml:space="preserve">Singkat </w:t>
      </w:r>
      <w:r w:rsidRPr="00CD5ABF">
        <w:rPr>
          <w:b/>
          <w:lang w:val="id-ID"/>
        </w:rPr>
        <w:t>Pendidikan Dokter</w:t>
      </w:r>
      <w:r w:rsidRPr="00CD5ABF">
        <w:rPr>
          <w:b/>
        </w:rPr>
        <w:t xml:space="preserve"> Spesialis Bedah</w:t>
      </w:r>
      <w:r w:rsidRPr="00CD5ABF">
        <w:rPr>
          <w:b/>
          <w:lang w:val="id-ID"/>
        </w:rPr>
        <w:t xml:space="preserve"> di Indonesi</w:t>
      </w:r>
      <w:r w:rsidR="00D8075B" w:rsidRPr="00CD5ABF">
        <w:rPr>
          <w:b/>
          <w:lang w:val="sv-SE"/>
        </w:rPr>
        <w:t>a</w:t>
      </w:r>
    </w:p>
    <w:p w14:paraId="54D9B183" w14:textId="77777777" w:rsidR="00FA3D30" w:rsidRPr="00CD5ABF" w:rsidRDefault="00FA3D30" w:rsidP="00FA3D30">
      <w:pPr>
        <w:ind w:left="360"/>
        <w:rPr>
          <w:b/>
          <w:lang w:val="sv-SE"/>
        </w:rPr>
      </w:pPr>
    </w:p>
    <w:p w14:paraId="3E7BC4D5" w14:textId="77777777" w:rsidR="00E30C9E" w:rsidRPr="00CD5ABF" w:rsidRDefault="00D8075B" w:rsidP="00FA3D30">
      <w:pPr>
        <w:ind w:left="360"/>
      </w:pPr>
      <w:r w:rsidRPr="00CD5ABF">
        <w:rPr>
          <w:lang w:val="sv-SE"/>
        </w:rPr>
        <w:t>Pendi</w:t>
      </w:r>
      <w:r w:rsidRPr="00CD5ABF">
        <w:rPr>
          <w:lang w:val="id-ID"/>
        </w:rPr>
        <w:t xml:space="preserve">dikan </w:t>
      </w:r>
      <w:r w:rsidR="00E30C9E" w:rsidRPr="00CD5ABF">
        <w:t>Dokter S</w:t>
      </w:r>
      <w:r w:rsidRPr="00CD5ABF">
        <w:rPr>
          <w:lang w:val="id-ID"/>
        </w:rPr>
        <w:t xml:space="preserve">pesialis </w:t>
      </w:r>
      <w:r w:rsidR="00E30C9E" w:rsidRPr="00CD5ABF">
        <w:t>B</w:t>
      </w:r>
      <w:r w:rsidR="009940D1" w:rsidRPr="00CD5ABF">
        <w:t>edah di Indonesia dimulai sejak tahun 194</w:t>
      </w:r>
      <w:r w:rsidRPr="00CD5ABF">
        <w:rPr>
          <w:lang w:val="id-ID"/>
        </w:rPr>
        <w:t>2 de</w:t>
      </w:r>
      <w:r w:rsidR="009940D1" w:rsidRPr="00CD5ABF">
        <w:t>n</w:t>
      </w:r>
      <w:r w:rsidRPr="00CD5ABF">
        <w:rPr>
          <w:lang w:val="id-ID"/>
        </w:rPr>
        <w:t>gan konsep</w:t>
      </w:r>
      <w:r w:rsidR="009940D1" w:rsidRPr="00CD5ABF">
        <w:t xml:space="preserve"> magang</w:t>
      </w:r>
      <w:r w:rsidR="00221884" w:rsidRPr="00CD5ABF">
        <w:t xml:space="preserve"> (bersifat </w:t>
      </w:r>
      <w:r w:rsidR="00221884" w:rsidRPr="00CD5ABF">
        <w:rPr>
          <w:i/>
        </w:rPr>
        <w:t>instructional, institutional based</w:t>
      </w:r>
      <w:r w:rsidR="00221884" w:rsidRPr="00CD5ABF">
        <w:t>)</w:t>
      </w:r>
      <w:r w:rsidR="009940D1" w:rsidRPr="00CD5ABF">
        <w:t xml:space="preserve">. </w:t>
      </w:r>
      <w:r w:rsidR="00E30C9E" w:rsidRPr="00CD5ABF">
        <w:t>Sesuai konsep ini, s</w:t>
      </w:r>
      <w:r w:rsidR="009940D1" w:rsidRPr="00CD5ABF">
        <w:t>eseorang dinilai layak sebagai seorang ahli bedah setelah</w:t>
      </w:r>
      <w:r w:rsidR="00C24F89" w:rsidRPr="00CD5ABF">
        <w:t xml:space="preserve"> mengikuti senior dalam suatu kurun waktu tertentu</w:t>
      </w:r>
      <w:r w:rsidR="00E30C9E" w:rsidRPr="00CD5ABF">
        <w:t xml:space="preserve"> dan memperoleh </w:t>
      </w:r>
      <w:r w:rsidRPr="00CD5ABF">
        <w:rPr>
          <w:i/>
        </w:rPr>
        <w:t>brevet</w:t>
      </w:r>
      <w:r w:rsidR="00C24F89" w:rsidRPr="00CD5ABF">
        <w:t xml:space="preserve">.Pendidikan </w:t>
      </w:r>
      <w:r w:rsidR="00E30C9E" w:rsidRPr="00CD5ABF">
        <w:t xml:space="preserve">seperti </w:t>
      </w:r>
      <w:r w:rsidR="00C24F89" w:rsidRPr="00CD5ABF">
        <w:t>ini berlangsung hingga dibentuk suatu lembaga yang mengatur perihal mengenai pendidikan bedah</w:t>
      </w:r>
      <w:r w:rsidR="00E30C9E" w:rsidRPr="00CD5ABF">
        <w:t xml:space="preserve"> p</w:t>
      </w:r>
      <w:r w:rsidR="00C24F89" w:rsidRPr="00CD5ABF">
        <w:t xml:space="preserve">ada tahun 1967, </w:t>
      </w:r>
      <w:r w:rsidR="00E30C9E" w:rsidRPr="00CD5ABF">
        <w:t xml:space="preserve">yaitu </w:t>
      </w:r>
      <w:r w:rsidR="00604AB7" w:rsidRPr="00CD5ABF">
        <w:t>Majelis Nasional Penilai Ahli Bedah (MNPAB)</w:t>
      </w:r>
      <w:r w:rsidR="00E30C9E" w:rsidRPr="00CD5ABF">
        <w:t>;</w:t>
      </w:r>
      <w:r w:rsidR="00604AB7" w:rsidRPr="00CD5ABF">
        <w:t>bersamaan dengan</w:t>
      </w:r>
      <w:r w:rsidR="00E30C9E" w:rsidRPr="00CD5ABF">
        <w:t xml:space="preserve">berdirinya </w:t>
      </w:r>
      <w:r w:rsidR="00C24F89" w:rsidRPr="00CD5ABF">
        <w:t>organisasi profesi ahli bedah</w:t>
      </w:r>
      <w:r w:rsidR="00E30C9E" w:rsidRPr="00CD5ABF">
        <w:t xml:space="preserve"> (</w:t>
      </w:r>
      <w:r w:rsidR="00C24F89" w:rsidRPr="00CD5ABF">
        <w:t>Ikatan Ahli Bedah Indonesia, disingkat IKABI</w:t>
      </w:r>
      <w:r w:rsidR="00E30C9E" w:rsidRPr="00CD5ABF">
        <w:t>).</w:t>
      </w:r>
      <w:r w:rsidR="00604AB7" w:rsidRPr="00CD5ABF">
        <w:t xml:space="preserve">Pada tahun </w:t>
      </w:r>
      <w:r w:rsidR="00E30C9E" w:rsidRPr="00CD5ABF">
        <w:t>1977</w:t>
      </w:r>
      <w:r w:rsidR="00604AB7" w:rsidRPr="00CD5ABF">
        <w:t xml:space="preserve">, </w:t>
      </w:r>
      <w:r w:rsidR="00E30C9E" w:rsidRPr="00CD5ABF">
        <w:t xml:space="preserve">Direktorat Jendral Pendidikan Tinggi Departemen Pendidikan dan Kebudayaan bersama </w:t>
      </w:r>
      <w:r w:rsidR="002E5E4E" w:rsidRPr="00CD5ABF">
        <w:t xml:space="preserve">Departemen Kesehatan, </w:t>
      </w:r>
      <w:r w:rsidR="00E30C9E" w:rsidRPr="00CD5ABF">
        <w:t>Majelis Ahli, Ikatan Dokter Indonesia</w:t>
      </w:r>
      <w:r w:rsidR="002E5E4E" w:rsidRPr="00CD5ABF">
        <w:t xml:space="preserve"> dan Perhimpunan Dokter Ahli merumuskan Sistem Pendidikan Tinggi Bidang Kedokteran </w:t>
      </w:r>
      <w:r w:rsidR="00221884" w:rsidRPr="00CD5ABF">
        <w:t>(</w:t>
      </w:r>
      <w:r w:rsidR="00221884" w:rsidRPr="00CD5ABF">
        <w:rPr>
          <w:i/>
        </w:rPr>
        <w:t>scientific curriculum</w:t>
      </w:r>
      <w:r w:rsidR="00221884" w:rsidRPr="00CD5ABF">
        <w:t xml:space="preserve">) </w:t>
      </w:r>
      <w:r w:rsidR="002E5E4E" w:rsidRPr="00CD5ABF">
        <w:t>yang diterapkan pada Katalog Program Studi Ilmu Bedah 1978.</w:t>
      </w:r>
    </w:p>
    <w:p w14:paraId="2D3AFBD8" w14:textId="77777777" w:rsidR="007264E5" w:rsidRPr="00CD5ABF" w:rsidRDefault="007264E5" w:rsidP="00FA3D30">
      <w:pPr>
        <w:ind w:left="360"/>
      </w:pPr>
    </w:p>
    <w:p w14:paraId="4ADC467D" w14:textId="77777777" w:rsidR="00FA3D30" w:rsidRPr="00CD5ABF" w:rsidRDefault="002E5E4E" w:rsidP="00FA3D30">
      <w:pPr>
        <w:ind w:left="360"/>
      </w:pPr>
      <w:r w:rsidRPr="00CD5ABF">
        <w:t xml:space="preserve">Pada perkembangan selanjutnya, </w:t>
      </w:r>
      <w:r w:rsidR="00604AB7" w:rsidRPr="00CD5ABF">
        <w:t xml:space="preserve">MNPAB disebut Kolegium Ilmu Bedah Indonesia </w:t>
      </w:r>
      <w:r w:rsidR="000303BE" w:rsidRPr="00CD5ABF">
        <w:t>(</w:t>
      </w:r>
      <w:r w:rsidR="00604AB7" w:rsidRPr="00CD5ABF">
        <w:t>KIBI)</w:t>
      </w:r>
      <w:r w:rsidRPr="00CD5ABF">
        <w:t xml:space="preserve"> yang </w:t>
      </w:r>
      <w:r w:rsidR="00976B8D" w:rsidRPr="00CD5ABF">
        <w:t xml:space="preserve">bertanggungjawab dalam </w:t>
      </w:r>
      <w:r w:rsidR="007264E5" w:rsidRPr="00CD5ABF">
        <w:t xml:space="preserve">menentukan arah </w:t>
      </w:r>
      <w:r w:rsidR="00976B8D" w:rsidRPr="00CD5ABF">
        <w:t>pendidikan ahli bedah, sertifikasi ahli bedah dan registrasi ahli bedah di seluruh Indonesia.</w:t>
      </w:r>
    </w:p>
    <w:p w14:paraId="7F890C03" w14:textId="77777777" w:rsidR="00221884" w:rsidRPr="00CD5ABF" w:rsidRDefault="00221884" w:rsidP="00FA3D30">
      <w:pPr>
        <w:ind w:left="360"/>
      </w:pPr>
    </w:p>
    <w:p w14:paraId="479ED0CA" w14:textId="77777777" w:rsidR="00FA3D30" w:rsidRPr="00CD5ABF" w:rsidRDefault="00221884" w:rsidP="00FA3D30">
      <w:pPr>
        <w:ind w:left="360"/>
      </w:pPr>
      <w:r w:rsidRPr="00CD5ABF">
        <w:t>Pada fase s</w:t>
      </w:r>
      <w:r w:rsidR="007264E5" w:rsidRPr="00CD5ABF">
        <w:t>elanjutnya</w:t>
      </w:r>
      <w:r w:rsidR="00C24F89" w:rsidRPr="00CD5ABF">
        <w:t>, pendidikan ilmu bedah lebih mengarah pada suatu pendidikan formalbernuansa akademik</w:t>
      </w:r>
      <w:r w:rsidR="007264E5" w:rsidRPr="00CD5ABF">
        <w:t xml:space="preserve"> (</w:t>
      </w:r>
      <w:r w:rsidR="00D8075B" w:rsidRPr="00CD5ABF">
        <w:rPr>
          <w:i/>
        </w:rPr>
        <w:t>universitybased</w:t>
      </w:r>
      <w:r w:rsidR="007264E5" w:rsidRPr="00CD5ABF">
        <w:t>)</w:t>
      </w:r>
      <w:r w:rsidRPr="00CD5ABF">
        <w:t xml:space="preserve"> yang diwarnai nuansa akademik yang tidak lama kemudian mengacu ke suatu bentuk pendidikan yang berorientasi pada masalah (</w:t>
      </w:r>
      <w:r w:rsidR="00D8075B" w:rsidRPr="00CD5ABF">
        <w:rPr>
          <w:i/>
        </w:rPr>
        <w:t>problem based learning</w:t>
      </w:r>
      <w:r w:rsidRPr="00CD5ABF">
        <w:t>).</w:t>
      </w:r>
    </w:p>
    <w:p w14:paraId="32BCBF68" w14:textId="77777777" w:rsidR="00FA3D30" w:rsidRPr="00CD5ABF" w:rsidRDefault="00FA3D30" w:rsidP="00FA3D30">
      <w:pPr>
        <w:ind w:left="360"/>
      </w:pPr>
    </w:p>
    <w:p w14:paraId="0E07D373" w14:textId="77777777" w:rsidR="00FA3D30" w:rsidRPr="00CD5ABF" w:rsidRDefault="00C24F89" w:rsidP="00FA3D30">
      <w:pPr>
        <w:ind w:left="360"/>
      </w:pPr>
      <w:r w:rsidRPr="00CD5ABF">
        <w:t xml:space="preserve">Pendidikan ilmu bedah mengalami perubahan pesat sejak dicanangkan pendidikan </w:t>
      </w:r>
      <w:r w:rsidR="002A448A" w:rsidRPr="00CD5ABF">
        <w:t xml:space="preserve">berbasis kompetensi yang diterjemahkan dan diterapkan ke dalam pendidikan berdasarkan kompetensi </w:t>
      </w:r>
      <w:r w:rsidR="007264E5" w:rsidRPr="00CD5ABF">
        <w:t>(</w:t>
      </w:r>
      <w:r w:rsidR="00D8075B" w:rsidRPr="00CD5ABF">
        <w:rPr>
          <w:i/>
        </w:rPr>
        <w:t>competency based</w:t>
      </w:r>
      <w:r w:rsidR="007264E5" w:rsidRPr="00CD5ABF">
        <w:t xml:space="preserve">) </w:t>
      </w:r>
      <w:r w:rsidR="002A448A" w:rsidRPr="00CD5ABF">
        <w:t xml:space="preserve">pada tahun </w:t>
      </w:r>
      <w:r w:rsidR="00221884" w:rsidRPr="00CD5ABF">
        <w:t>2005</w:t>
      </w:r>
      <w:r w:rsidR="002A448A" w:rsidRPr="00CD5ABF">
        <w:t>–</w:t>
      </w:r>
      <w:r w:rsidR="00221884" w:rsidRPr="00CD5ABF">
        <w:t>2006</w:t>
      </w:r>
      <w:r w:rsidR="002A448A" w:rsidRPr="00CD5ABF">
        <w:t xml:space="preserve">. Perubahan pendidikan ilmu bedah juga diwarnai </w:t>
      </w:r>
      <w:r w:rsidR="007264E5" w:rsidRPr="00CD5ABF">
        <w:t xml:space="preserve">pesatnya </w:t>
      </w:r>
      <w:r w:rsidR="002A448A" w:rsidRPr="00CD5ABF">
        <w:t>perkembangan cabang keilmuan di dalam ilmu bedah, terutama ilmu bedah ortopedi, urologi, ilmu bedah plastik dan terakhir, ilmu bedah toraks.</w:t>
      </w:r>
    </w:p>
    <w:p w14:paraId="5D478E02" w14:textId="77777777" w:rsidR="00221884" w:rsidRPr="00CD5ABF" w:rsidRDefault="00221884" w:rsidP="00FA3D30">
      <w:pPr>
        <w:ind w:left="360"/>
      </w:pPr>
    </w:p>
    <w:p w14:paraId="1D1FDB83" w14:textId="77777777" w:rsidR="00FA3D30" w:rsidRPr="00CD5ABF" w:rsidRDefault="002A448A" w:rsidP="00FA3D30">
      <w:pPr>
        <w:ind w:left="360"/>
      </w:pPr>
      <w:r w:rsidRPr="00CD5ABF">
        <w:t>Nuansa akademik terasa lebih kuat sejak pendidikan berbasis kompetensi ini diwarnai oleh pendidikan yang diarahkan pada sistem magister bedah.Namun, dalam perjalananya upaya–upaya perubahan ke arah magister bedah ini berjalan tidak mulus.</w:t>
      </w:r>
    </w:p>
    <w:p w14:paraId="6A3502EF" w14:textId="77777777" w:rsidR="00FA3D30" w:rsidRPr="00CD5ABF" w:rsidRDefault="00FA3D30" w:rsidP="00FA3D30">
      <w:pPr>
        <w:ind w:left="360"/>
      </w:pPr>
    </w:p>
    <w:p w14:paraId="0EBE7C92" w14:textId="77777777" w:rsidR="00FA3D30" w:rsidRPr="00CD5ABF" w:rsidRDefault="002A448A" w:rsidP="00FA3D30">
      <w:pPr>
        <w:ind w:left="360"/>
      </w:pPr>
      <w:r w:rsidRPr="00CD5ABF">
        <w:t xml:space="preserve">Perubahan paradigma dalam pendidikan dokter spesialis bedah </w:t>
      </w:r>
      <w:r w:rsidR="00221884" w:rsidRPr="00CD5ABF">
        <w:t xml:space="preserve">kembali </w:t>
      </w:r>
      <w:r w:rsidRPr="00CD5ABF">
        <w:t xml:space="preserve">mengalami perubahan bermakna sejak dicanangkannya pendidikan berbasis modul </w:t>
      </w:r>
      <w:r w:rsidR="00221884" w:rsidRPr="00CD5ABF">
        <w:t>(</w:t>
      </w:r>
      <w:r w:rsidR="00D8075B" w:rsidRPr="00CD5ABF">
        <w:rPr>
          <w:i/>
        </w:rPr>
        <w:t>system based</w:t>
      </w:r>
      <w:r w:rsidR="00221884" w:rsidRPr="00CD5ABF">
        <w:t xml:space="preserve">, </w:t>
      </w:r>
      <w:r w:rsidR="00D8075B" w:rsidRPr="00CD5ABF">
        <w:rPr>
          <w:i/>
        </w:rPr>
        <w:t>competence driven</w:t>
      </w:r>
      <w:r w:rsidR="00221884" w:rsidRPr="00CD5ABF">
        <w:t xml:space="preserve">) </w:t>
      </w:r>
      <w:r w:rsidRPr="00CD5ABF">
        <w:t>sejak tahun 2005; saat mana peserta didik semakin banyak dan dibukanya pusat pendidikan bedah (</w:t>
      </w:r>
      <w:r w:rsidR="00216B51" w:rsidRPr="00CD5ABF">
        <w:t xml:space="preserve">yang </w:t>
      </w:r>
      <w:r w:rsidRPr="00CD5ABF">
        <w:t>saat ini tercatat 16 pusat pendidikan bedah di 16 universitas negeri di Indonesia)</w:t>
      </w:r>
      <w:r w:rsidR="00221884" w:rsidRPr="00CD5ABF">
        <w:t xml:space="preserve"> bersamaan dengan </w:t>
      </w:r>
      <w:r w:rsidR="00216B51" w:rsidRPr="00CD5ABF">
        <w:t>dicanangkannya globalisasi</w:t>
      </w:r>
      <w:r w:rsidRPr="00CD5ABF">
        <w:t>.</w:t>
      </w:r>
    </w:p>
    <w:p w14:paraId="3CBD962D" w14:textId="77777777" w:rsidR="00440CD4" w:rsidRPr="00CD5ABF" w:rsidRDefault="00440CD4" w:rsidP="00FA3D30">
      <w:pPr>
        <w:pStyle w:val="ListParagraph"/>
        <w:ind w:left="0"/>
        <w:jc w:val="both"/>
        <w:rPr>
          <w:u w:val="single"/>
        </w:rPr>
      </w:pPr>
    </w:p>
    <w:p w14:paraId="50370B79" w14:textId="77777777" w:rsidR="00FA3D30" w:rsidRPr="00CD5ABF" w:rsidRDefault="00FA3D30" w:rsidP="00FA3D30">
      <w:pPr>
        <w:pStyle w:val="ListParagraph"/>
        <w:ind w:left="0"/>
        <w:jc w:val="both"/>
      </w:pPr>
    </w:p>
    <w:p w14:paraId="6ABFF39A" w14:textId="77777777" w:rsidR="00216B51" w:rsidRPr="00CD5ABF" w:rsidRDefault="00216B51" w:rsidP="00FA3D30">
      <w:pPr>
        <w:pStyle w:val="ListParagraph"/>
        <w:ind w:left="0"/>
        <w:jc w:val="both"/>
      </w:pPr>
    </w:p>
    <w:p w14:paraId="60F14232" w14:textId="77777777" w:rsidR="00EA3B78" w:rsidRPr="00CD5ABF" w:rsidRDefault="009940D1" w:rsidP="00440CD4">
      <w:pPr>
        <w:pStyle w:val="TOC2"/>
      </w:pPr>
      <w:r w:rsidRPr="00CD5ABF">
        <w:lastRenderedPageBreak/>
        <w:t xml:space="preserve"> Program Pendidikan Dokter Spesialis Bedah di  Indonesia</w:t>
      </w:r>
    </w:p>
    <w:p w14:paraId="22855D8B" w14:textId="77777777" w:rsidR="00FA3D30" w:rsidRPr="00CD5ABF" w:rsidRDefault="00FA3D30" w:rsidP="00FA3D30">
      <w:pPr>
        <w:ind w:left="360"/>
      </w:pPr>
    </w:p>
    <w:p w14:paraId="71626E1E" w14:textId="77777777" w:rsidR="00216B51" w:rsidRPr="00CD5ABF" w:rsidRDefault="00216B51" w:rsidP="00FA3D30">
      <w:pPr>
        <w:ind w:left="360"/>
      </w:pPr>
      <w:r w:rsidRPr="00CD5ABF">
        <w:t xml:space="preserve">Program Pendidikan Dokter Spesialis Bedah di Indonesia diselenggarakan di Fakultas Kedokteran Universitas Negeri sebagai salah satu Pendidikan Dokter Spesialis </w:t>
      </w:r>
      <w:r w:rsidR="004572A8" w:rsidRPr="00CD5ABF">
        <w:t>1 (PDS</w:t>
      </w:r>
      <w:r w:rsidR="005E6835" w:rsidRPr="00CD5ABF">
        <w:t>p</w:t>
      </w:r>
      <w:r w:rsidR="004572A8" w:rsidRPr="00CD5ABF">
        <w:t>1) dibawah koordinasi Wakil Dekan Bidang Pendidikan; bekerjasama dengan Konsorsium Ilmu–ilmu Kesehatan (</w:t>
      </w:r>
      <w:r w:rsidR="00D8075B" w:rsidRPr="00CD5ABF">
        <w:rPr>
          <w:i/>
        </w:rPr>
        <w:t xml:space="preserve">consortium </w:t>
      </w:r>
      <w:r w:rsidR="004572A8" w:rsidRPr="00CD5ABF">
        <w:rPr>
          <w:i/>
        </w:rPr>
        <w:t xml:space="preserve">of </w:t>
      </w:r>
      <w:r w:rsidR="00D8075B" w:rsidRPr="00CD5ABF">
        <w:rPr>
          <w:i/>
        </w:rPr>
        <w:t>health sciences</w:t>
      </w:r>
      <w:r w:rsidR="004572A8" w:rsidRPr="00CD5ABF">
        <w:t>, CHS), Kolegium Ilmu Bedah Indonesia (KIBI) dan Direktur RS Pendidikan.</w:t>
      </w:r>
    </w:p>
    <w:p w14:paraId="68275FD2" w14:textId="77777777" w:rsidR="004572A8" w:rsidRPr="00CD5ABF" w:rsidRDefault="004572A8" w:rsidP="00FA3D30">
      <w:pPr>
        <w:ind w:left="360"/>
      </w:pPr>
    </w:p>
    <w:p w14:paraId="4993DCEC" w14:textId="77777777" w:rsidR="004B39A5" w:rsidRPr="00CD5ABF" w:rsidRDefault="001B19A8" w:rsidP="00FA3D30">
      <w:pPr>
        <w:ind w:left="360"/>
      </w:pPr>
      <w:r w:rsidRPr="00CD5ABF">
        <w:t xml:space="preserve">Peserta didik adalah dokter umum yang memenuhi pesyaratan dan lulus ujian seleksi yang diselenggarakan, mengikuti program pendidikan (materi akademik) dan pelatihan (materi keprofesian) di rumah sakit pendidikan </w:t>
      </w:r>
      <w:r w:rsidR="00BD0033" w:rsidRPr="00CD5ABF">
        <w:t xml:space="preserve">pada suatu Program Studi Ilmu Bedah yang ada di Indonesia </w:t>
      </w:r>
      <w:r w:rsidRPr="00CD5ABF">
        <w:t xml:space="preserve">selama sepuluh semester, mengikuti ujian berbagai tahap evaluasi baik di tingkat lokal maupun nasional. Setelah menyelesaikan tugas akhir, di akhir masa pendidikan peserta menjalani ujian nasional profesi yang diselenggarakan oleh </w:t>
      </w:r>
      <w:r w:rsidR="00BD0033" w:rsidRPr="00CD5ABF">
        <w:t>KIBI</w:t>
      </w:r>
      <w:r w:rsidRPr="00CD5ABF">
        <w:t xml:space="preserve"> dan mendapat ijazah dari Dekan Fakultas Kedokteran.Selanjutnya, </w:t>
      </w:r>
      <w:r w:rsidR="005E6835" w:rsidRPr="00CD5ABF">
        <w:t xml:space="preserve">lulusan baru mengurus Surat Tanda Registrasi (STR) dan Surat Ijin </w:t>
      </w:r>
      <w:r w:rsidR="000303BE" w:rsidRPr="00CD5ABF">
        <w:t>Praktik</w:t>
      </w:r>
      <w:r w:rsidR="005E6835" w:rsidRPr="00CD5ABF">
        <w:t xml:space="preserve"> (SIP) untuk dapat ber</w:t>
      </w:r>
      <w:r w:rsidR="000303BE" w:rsidRPr="00CD5ABF">
        <w:t>praktik</w:t>
      </w:r>
      <w:r w:rsidR="005E6835" w:rsidRPr="00CD5ABF">
        <w:t xml:space="preserve"> sebagai seorang dokter spesialis bedah.</w:t>
      </w:r>
    </w:p>
    <w:p w14:paraId="488F1736" w14:textId="77777777" w:rsidR="005E6835" w:rsidRPr="00CD5ABF" w:rsidRDefault="005E6835" w:rsidP="00FA3D30">
      <w:pPr>
        <w:ind w:left="360"/>
      </w:pPr>
    </w:p>
    <w:p w14:paraId="347A456A" w14:textId="77777777" w:rsidR="005E6835" w:rsidRPr="00CD5ABF" w:rsidRDefault="005E6835" w:rsidP="00FA3D30">
      <w:pPr>
        <w:ind w:left="360"/>
      </w:pPr>
      <w:r w:rsidRPr="00CD5ABF">
        <w:t xml:space="preserve">Program Studi </w:t>
      </w:r>
      <w:r w:rsidR="00BD0033" w:rsidRPr="00CD5ABF">
        <w:t xml:space="preserve">Ilmu Bedah diselenggarakan di enambelas pusat pendidikan bedah, yaitu di Universitas Syah Kuala (Aceh), Universitas Sumatera Utara (Medan), Universitas Andalas (Padang), Universitas Sriwijaya (Palembang), Universitas Indonesia (Jakarta), Universitas PAjajaran (Bandung), Universitas Diponegoro (Semarang), Universitas Gajah Mada (Jogjakarta), Universitas Sebelas Maret (Solo), Universitas Brawijaya (Malang), Universitas Airlangga (Surabaya), Universitas Udayana (Denpasar), Universitas </w:t>
      </w:r>
      <w:r w:rsidR="00E67B7D" w:rsidRPr="00CD5ABF">
        <w:t xml:space="preserve">Hasanuddin (Makassar), Universitas Sam Ratulangi (Manado), Universitas Mulawarman (Samarinda) dan Universitas Lambung Mangkurat (Banjarmasin). Setiap Program Studi Ilmu Bedah </w:t>
      </w:r>
      <w:r w:rsidRPr="00CD5ABF">
        <w:t xml:space="preserve">diketuai oleh seorang Ketua Program Studi (KPS) dibantu seorang Sekretaris Program Studi (SPS) yang merupakan </w:t>
      </w:r>
      <w:r w:rsidR="00E67B7D" w:rsidRPr="00CD5ABF">
        <w:t xml:space="preserve">dosen di suatu perguruan tinggi yang sekaligus merupakan </w:t>
      </w:r>
      <w:r w:rsidRPr="00CD5ABF">
        <w:t>staf Departemen Bedah di rumah sakit pendidikan. KPS bekerjasama dengan Kepala Departemen melakukan koordinasi dengan staf Departemen Bedah lainnya menjalankan program pendidikan dan pelatihan dalam pola tertentu.</w:t>
      </w:r>
    </w:p>
    <w:p w14:paraId="51C5C255" w14:textId="77777777" w:rsidR="005E6835" w:rsidRPr="00CD5ABF" w:rsidRDefault="005E6835" w:rsidP="00FA3D30">
      <w:pPr>
        <w:ind w:left="360"/>
      </w:pPr>
    </w:p>
    <w:p w14:paraId="2ABD1404" w14:textId="77777777" w:rsidR="00DA075B" w:rsidRPr="00CD5ABF" w:rsidRDefault="009538FE" w:rsidP="00FA3D30">
      <w:pPr>
        <w:ind w:left="360"/>
      </w:pPr>
      <w:r w:rsidRPr="00CD5ABF">
        <w:t xml:space="preserve">Kolegium </w:t>
      </w:r>
      <w:r w:rsidR="00DA075B" w:rsidRPr="00CD5ABF">
        <w:t xml:space="preserve">Ilmu Bedah Indonesia sebagai </w:t>
      </w:r>
      <w:r w:rsidRPr="00CD5ABF">
        <w:t xml:space="preserve">lembaga independen </w:t>
      </w:r>
      <w:r w:rsidR="00DA075B" w:rsidRPr="00CD5ABF">
        <w:t>di bidang profesi bedah menetapkan standar pendidikan bedah di Indonesia,</w:t>
      </w:r>
      <w:r w:rsidRPr="00CD5ABF">
        <w:t xml:space="preserve"> menyusun kurikulum pendidikan bedah</w:t>
      </w:r>
      <w:r w:rsidR="00DA075B" w:rsidRPr="00CD5ABF">
        <w:t xml:space="preserve"> di tingkat nasional</w:t>
      </w:r>
      <w:r w:rsidRPr="00CD5ABF">
        <w:t xml:space="preserve">, melakukan regulasi berkenaan dengan penerapan kurikulum, </w:t>
      </w:r>
      <w:r w:rsidR="00DA075B" w:rsidRPr="00CD5ABF">
        <w:t xml:space="preserve">melakukan evaluasi, </w:t>
      </w:r>
      <w:r w:rsidRPr="00CD5ABF">
        <w:t xml:space="preserve">membina dan mendorong </w:t>
      </w:r>
      <w:r w:rsidR="00DA075B" w:rsidRPr="00CD5ABF">
        <w:t>pusat–</w:t>
      </w:r>
      <w:r w:rsidRPr="00CD5ABF">
        <w:t>pusat pendidikan untuk maju dan berkembang</w:t>
      </w:r>
      <w:r w:rsidR="00DA075B" w:rsidRPr="00CD5ABF">
        <w:t xml:space="preserve"> dalam penyelenggaraan program pendidikan bedah di Indonesia</w:t>
      </w:r>
      <w:r w:rsidRPr="00CD5ABF">
        <w:t>.</w:t>
      </w:r>
    </w:p>
    <w:p w14:paraId="32B5AED4" w14:textId="77777777" w:rsidR="00FA3D30" w:rsidRPr="00CD5ABF" w:rsidRDefault="00FA3D30" w:rsidP="00FA3D30">
      <w:pPr>
        <w:ind w:left="360"/>
      </w:pPr>
    </w:p>
    <w:p w14:paraId="7F00B887" w14:textId="77777777" w:rsidR="00E67B7D" w:rsidRPr="00CD5ABF" w:rsidRDefault="00E67B7D">
      <w:pPr>
        <w:jc w:val="left"/>
        <w:rPr>
          <w:b/>
          <w:bCs/>
          <w:iCs/>
          <w:noProof/>
          <w:lang w:val="id-ID"/>
        </w:rPr>
      </w:pPr>
      <w:r w:rsidRPr="00CD5ABF">
        <w:br w:type="page"/>
      </w:r>
    </w:p>
    <w:p w14:paraId="59B4181D" w14:textId="77777777" w:rsidR="00C73E11" w:rsidRPr="00CD5ABF" w:rsidRDefault="00612790">
      <w:pPr>
        <w:pStyle w:val="TOC2"/>
      </w:pPr>
      <w:r w:rsidRPr="00CD5ABF">
        <w:lastRenderedPageBreak/>
        <w:t xml:space="preserve">Landasan Hukum Akreditasi Program Studi Dokter Spesialis </w:t>
      </w:r>
      <w:r w:rsidR="00E67B7D" w:rsidRPr="00CD5ABF">
        <w:rPr>
          <w:lang w:val="en-US"/>
        </w:rPr>
        <w:t>Bedah di Indonesia</w:t>
      </w:r>
    </w:p>
    <w:p w14:paraId="6D0E0126" w14:textId="77777777" w:rsidR="00AE6F37" w:rsidRPr="00CD5ABF" w:rsidRDefault="00AE6F37">
      <w:pPr>
        <w:pStyle w:val="TOC2"/>
      </w:pPr>
    </w:p>
    <w:p w14:paraId="4D4F0F3B" w14:textId="77777777" w:rsidR="00C73E11" w:rsidRPr="00CD5ABF" w:rsidRDefault="00C73E11">
      <w:pPr>
        <w:pStyle w:val="TOC2"/>
      </w:pPr>
    </w:p>
    <w:p w14:paraId="6D083128" w14:textId="77777777" w:rsidR="00C73E11" w:rsidRPr="00CD5ABF" w:rsidRDefault="00D8075B">
      <w:pPr>
        <w:tabs>
          <w:tab w:val="left" w:pos="6856"/>
        </w:tabs>
      </w:pPr>
      <w:r w:rsidRPr="00CD5ABF">
        <w:t xml:space="preserve">Pengembangan akreditasi program studi merujuk kepada: </w:t>
      </w:r>
      <w:r w:rsidR="00D274C2" w:rsidRPr="00CD5ABF">
        <w:tab/>
      </w:r>
    </w:p>
    <w:p w14:paraId="6E52CCDB" w14:textId="77777777" w:rsidR="00D274C2" w:rsidRPr="00CD5ABF" w:rsidRDefault="00D274C2" w:rsidP="00D274C2">
      <w:pPr>
        <w:tabs>
          <w:tab w:val="left" w:pos="6856"/>
        </w:tabs>
      </w:pPr>
    </w:p>
    <w:p w14:paraId="7989DB2D" w14:textId="77777777" w:rsidR="00D274C2" w:rsidRPr="00CD5ABF" w:rsidRDefault="00D274C2" w:rsidP="00D274C2">
      <w:pPr>
        <w:numPr>
          <w:ilvl w:val="0"/>
          <w:numId w:val="7"/>
        </w:numPr>
        <w:tabs>
          <w:tab w:val="clear" w:pos="720"/>
          <w:tab w:val="num" w:pos="-900"/>
        </w:tabs>
        <w:ind w:left="900"/>
        <w:rPr>
          <w:rFonts w:ascii="Trebuchet MS" w:hAnsi="Trebuchet MS"/>
          <w:lang w:val="nb-NO"/>
        </w:rPr>
      </w:pPr>
      <w:r w:rsidRPr="00CD5ABF">
        <w:rPr>
          <w:rFonts w:ascii="Trebuchet MS" w:hAnsi="Trebuchet MS"/>
          <w:lang w:val="nb-NO"/>
        </w:rPr>
        <w:t>Undang-Undang Dasar 1945 Pasal 31 tentang Penyelenggaraan Pendidikan Nasional.</w:t>
      </w:r>
    </w:p>
    <w:p w14:paraId="38AA43A9" w14:textId="77777777" w:rsidR="00D274C2" w:rsidRPr="00CD5ABF" w:rsidRDefault="00D274C2" w:rsidP="00D274C2">
      <w:pPr>
        <w:numPr>
          <w:ilvl w:val="0"/>
          <w:numId w:val="7"/>
        </w:numPr>
        <w:tabs>
          <w:tab w:val="clear" w:pos="720"/>
          <w:tab w:val="num" w:pos="-900"/>
        </w:tabs>
        <w:ind w:left="900"/>
        <w:rPr>
          <w:rFonts w:ascii="Trebuchet MS" w:hAnsi="Trebuchet MS"/>
          <w:lang w:val="nb-NO"/>
        </w:rPr>
      </w:pPr>
      <w:r w:rsidRPr="00CD5ABF">
        <w:rPr>
          <w:rFonts w:ascii="Trebuchet MS" w:hAnsi="Trebuchet MS"/>
          <w:lang w:val="nb-NO"/>
        </w:rPr>
        <w:t xml:space="preserve">Undang-Undang RI Nomor 20 Tahun 2003 tentang Sistem Pendidikan Nasional (Pasal 60 dan 61). </w:t>
      </w:r>
    </w:p>
    <w:p w14:paraId="76F27D0A" w14:textId="77777777" w:rsidR="00D274C2" w:rsidRPr="00CD5ABF" w:rsidRDefault="00D274C2" w:rsidP="00D274C2">
      <w:pPr>
        <w:numPr>
          <w:ilvl w:val="0"/>
          <w:numId w:val="7"/>
        </w:numPr>
        <w:tabs>
          <w:tab w:val="clear" w:pos="720"/>
          <w:tab w:val="num" w:pos="-900"/>
        </w:tabs>
        <w:ind w:left="900"/>
        <w:rPr>
          <w:rFonts w:ascii="Trebuchet MS" w:hAnsi="Trebuchet MS"/>
          <w:lang w:val="nb-NO"/>
        </w:rPr>
      </w:pPr>
      <w:r w:rsidRPr="00CD5ABF">
        <w:rPr>
          <w:rFonts w:ascii="Trebuchet MS" w:hAnsi="Trebuchet MS"/>
          <w:lang w:val="nb-NO"/>
        </w:rPr>
        <w:t>Undang-Undang RI Nomor 14 Tahun 2005 tentang Guru dan Dosen (Pasal 47).</w:t>
      </w:r>
    </w:p>
    <w:p w14:paraId="4FB3CFE2" w14:textId="77777777" w:rsidR="00D274C2" w:rsidRPr="00CD5ABF" w:rsidRDefault="00D274C2" w:rsidP="00D274C2">
      <w:pPr>
        <w:numPr>
          <w:ilvl w:val="0"/>
          <w:numId w:val="7"/>
        </w:numPr>
        <w:tabs>
          <w:tab w:val="clear" w:pos="720"/>
          <w:tab w:val="num" w:pos="-900"/>
        </w:tabs>
        <w:ind w:left="900"/>
        <w:rPr>
          <w:rFonts w:ascii="Trebuchet MS" w:hAnsi="Trebuchet MS"/>
          <w:lang w:val="nb-NO"/>
        </w:rPr>
      </w:pPr>
      <w:r w:rsidRPr="00CD5ABF">
        <w:rPr>
          <w:rFonts w:ascii="Trebuchet MS" w:hAnsi="Trebuchet MS"/>
          <w:lang w:val="nb-NO"/>
        </w:rPr>
        <w:t>Peraturan Pemerintah RI Nomor 19 Tahun 2005 tentang Standar Nasional Pendidikan (Pasal 86, 87 dan 88).</w:t>
      </w:r>
    </w:p>
    <w:p w14:paraId="403AF6A1" w14:textId="77777777" w:rsidR="00D274C2" w:rsidRPr="00CD5ABF" w:rsidRDefault="00D274C2" w:rsidP="00D274C2">
      <w:pPr>
        <w:numPr>
          <w:ilvl w:val="0"/>
          <w:numId w:val="7"/>
        </w:numPr>
        <w:tabs>
          <w:tab w:val="clear" w:pos="720"/>
          <w:tab w:val="num" w:pos="-900"/>
        </w:tabs>
        <w:ind w:left="900"/>
        <w:rPr>
          <w:rFonts w:ascii="Trebuchet MS" w:hAnsi="Trebuchet MS"/>
          <w:lang w:val="nb-NO"/>
        </w:rPr>
      </w:pPr>
      <w:r w:rsidRPr="00CD5ABF">
        <w:rPr>
          <w:rFonts w:ascii="Trebuchet MS" w:hAnsi="Trebuchet MS"/>
          <w:lang w:val="nb-NO"/>
        </w:rPr>
        <w:t>Peraturan Menteri Pendidikan Nasional RI Nomor 28 Tahun 2005 tentang Badan Akreditasi Nasional Perguruan Tinggi.</w:t>
      </w:r>
    </w:p>
    <w:p w14:paraId="31145D0D" w14:textId="77777777" w:rsidR="00C73E11" w:rsidRPr="00CD5ABF" w:rsidRDefault="00D8075B">
      <w:pPr>
        <w:numPr>
          <w:ilvl w:val="0"/>
          <w:numId w:val="7"/>
        </w:numPr>
        <w:tabs>
          <w:tab w:val="clear" w:pos="720"/>
        </w:tabs>
        <w:ind w:left="900"/>
      </w:pPr>
      <w:r w:rsidRPr="00CD5ABF">
        <w:t>Undang-Undang No</w:t>
      </w:r>
      <w:r w:rsidRPr="00CD5ABF">
        <w:rPr>
          <w:lang w:val="id-ID"/>
        </w:rPr>
        <w:t xml:space="preserve">mor </w:t>
      </w:r>
      <w:r w:rsidRPr="00CD5ABF">
        <w:t>12 Tahun 2012 tentang Pendidikan Tinggi(Pasal 26, 28, 29, 42, 43, 44, 55).</w:t>
      </w:r>
    </w:p>
    <w:p w14:paraId="75427809" w14:textId="77777777" w:rsidR="00C73E11" w:rsidRPr="00CD5ABF" w:rsidRDefault="00D8075B">
      <w:pPr>
        <w:numPr>
          <w:ilvl w:val="0"/>
          <w:numId w:val="7"/>
        </w:numPr>
        <w:tabs>
          <w:tab w:val="clear" w:pos="720"/>
        </w:tabs>
        <w:ind w:left="900"/>
      </w:pPr>
      <w:r w:rsidRPr="00CD5ABF">
        <w:t>Peraturan Pemerintah Nomor 17 Tahun 2010 tentang Pengelolaan dan Penyelenggaraan Pendidikan (</w:t>
      </w:r>
      <w:r w:rsidRPr="00CD5ABF">
        <w:rPr>
          <w:lang w:val="id-ID"/>
        </w:rPr>
        <w:t>P</w:t>
      </w:r>
      <w:r w:rsidRPr="00CD5ABF">
        <w:t>asal 84 dan 85).</w:t>
      </w:r>
    </w:p>
    <w:p w14:paraId="1203F9F1" w14:textId="77777777" w:rsidR="00C73E11" w:rsidRPr="00CD5ABF" w:rsidRDefault="00D8075B">
      <w:pPr>
        <w:numPr>
          <w:ilvl w:val="0"/>
          <w:numId w:val="7"/>
        </w:numPr>
        <w:tabs>
          <w:tab w:val="clear" w:pos="720"/>
        </w:tabs>
        <w:ind w:left="900"/>
      </w:pPr>
      <w:r w:rsidRPr="00CD5ABF">
        <w:t>Keputusan Menteri Pendidikan Nasional Nomor 178/U/20</w:t>
      </w:r>
      <w:r w:rsidRPr="00CD5ABF">
        <w:rPr>
          <w:lang w:val="id-ID"/>
        </w:rPr>
        <w:t>0</w:t>
      </w:r>
      <w:r w:rsidRPr="00CD5ABF">
        <w:t>1 tentang Gelar dan Lulusan Perguruan Tinggi.</w:t>
      </w:r>
    </w:p>
    <w:p w14:paraId="3D985204" w14:textId="77777777" w:rsidR="00D274C2" w:rsidRPr="00CD5ABF" w:rsidRDefault="00D8075B" w:rsidP="00D274C2">
      <w:pPr>
        <w:pStyle w:val="ListParagraph"/>
        <w:numPr>
          <w:ilvl w:val="0"/>
          <w:numId w:val="7"/>
        </w:numPr>
        <w:tabs>
          <w:tab w:val="left" w:pos="900"/>
        </w:tabs>
        <w:ind w:hanging="180"/>
      </w:pPr>
      <w:r w:rsidRPr="00CD5ABF">
        <w:t xml:space="preserve">Undang-undangPeraturan Pemerintah dan Peraturan Menteri yang terkait </w:t>
      </w:r>
    </w:p>
    <w:p w14:paraId="178F3787" w14:textId="77777777" w:rsidR="00D274C2" w:rsidRPr="00CD5ABF" w:rsidRDefault="00D8075B" w:rsidP="00D274C2">
      <w:pPr>
        <w:pStyle w:val="ListParagraph"/>
        <w:tabs>
          <w:tab w:val="left" w:pos="900"/>
        </w:tabs>
      </w:pPr>
      <w:r w:rsidRPr="00CD5ABF">
        <w:t>dengan Dokter Spesiali dan Dokter Gigi Spesialis</w:t>
      </w:r>
    </w:p>
    <w:p w14:paraId="6C51E1E0" w14:textId="77777777" w:rsidR="00D274C2" w:rsidRPr="00CD5ABF" w:rsidRDefault="00D274C2" w:rsidP="00D274C2">
      <w:pPr>
        <w:ind w:left="900"/>
      </w:pPr>
    </w:p>
    <w:p w14:paraId="1C53322F" w14:textId="77777777" w:rsidR="00D274C2" w:rsidRPr="00CD5ABF" w:rsidRDefault="00D274C2" w:rsidP="00D274C2">
      <w:pPr>
        <w:rPr>
          <w:rFonts w:ascii="Trebuchet MS" w:hAnsi="Trebuchet MS"/>
          <w:lang w:val="nb-NO"/>
        </w:rPr>
      </w:pPr>
      <w:r w:rsidRPr="00CD5ABF">
        <w:rPr>
          <w:rFonts w:ascii="Trebuchet MS" w:hAnsi="Trebuchet MS"/>
          <w:lang w:val="nb-NO"/>
        </w:rPr>
        <w:t>Undang-Undang Dasar 1945 tentang Penyelenggaraan Pendidikan Nasional sebagai berikut:</w:t>
      </w:r>
    </w:p>
    <w:p w14:paraId="3EB8E674" w14:textId="77777777" w:rsidR="00D274C2" w:rsidRPr="00CD5ABF" w:rsidRDefault="00D274C2" w:rsidP="00D274C2">
      <w:pPr>
        <w:rPr>
          <w:rFonts w:ascii="Trebuchet MS" w:hAnsi="Trebuchet MS"/>
          <w:lang w:val="nb-NO"/>
        </w:rPr>
      </w:pPr>
    </w:p>
    <w:p w14:paraId="566DBE84" w14:textId="77777777" w:rsidR="00D274C2" w:rsidRPr="00CD5ABF" w:rsidRDefault="00D274C2" w:rsidP="00D274C2">
      <w:pPr>
        <w:jc w:val="center"/>
        <w:rPr>
          <w:rStyle w:val="Strong"/>
          <w:rFonts w:ascii="Trebuchet MS" w:hAnsi="Trebuchet MS"/>
          <w:b w:val="0"/>
          <w:lang w:val="nb-NO"/>
        </w:rPr>
      </w:pPr>
      <w:r w:rsidRPr="00CD5ABF">
        <w:rPr>
          <w:rStyle w:val="Strong"/>
          <w:rFonts w:ascii="Trebuchet MS" w:hAnsi="Trebuchet MS"/>
          <w:lang w:val="nb-NO"/>
        </w:rPr>
        <w:t>Pasal 31</w:t>
      </w:r>
    </w:p>
    <w:p w14:paraId="4B32A7A4" w14:textId="77777777" w:rsidR="00D274C2" w:rsidRPr="00CD5ABF" w:rsidRDefault="00D274C2" w:rsidP="00D274C2">
      <w:pPr>
        <w:ind w:left="567"/>
        <w:jc w:val="left"/>
        <w:rPr>
          <w:rFonts w:ascii="Trebuchet MS" w:hAnsi="Trebuchet MS"/>
          <w:lang w:val="nb-NO"/>
        </w:rPr>
      </w:pPr>
      <w:r w:rsidRPr="00CD5ABF">
        <w:rPr>
          <w:rFonts w:ascii="Trebuchet MS" w:hAnsi="Trebuchet MS"/>
          <w:lang w:val="nb-NO"/>
        </w:rPr>
        <w:br/>
        <w:t>(1) Tiap-tiap warga negara berhak mendapat pengajaran.</w:t>
      </w:r>
      <w:r w:rsidRPr="00CD5ABF">
        <w:rPr>
          <w:rFonts w:ascii="Trebuchet MS" w:hAnsi="Trebuchet MS"/>
          <w:lang w:val="nb-NO"/>
        </w:rPr>
        <w:br/>
        <w:t>(2) Pemerintah mengusahakan dan menyelenggarakan satu sistem. pengajaran nasional, yang diatur dengan undang-undang.</w:t>
      </w:r>
    </w:p>
    <w:p w14:paraId="715628AD" w14:textId="77777777" w:rsidR="00D274C2" w:rsidRPr="00CD5ABF" w:rsidRDefault="00D274C2" w:rsidP="00D274C2">
      <w:pPr>
        <w:jc w:val="left"/>
        <w:rPr>
          <w:rFonts w:ascii="Trebuchet MS" w:hAnsi="Trebuchet MS"/>
          <w:lang w:val="nb-NO"/>
        </w:rPr>
      </w:pPr>
    </w:p>
    <w:p w14:paraId="1163567B" w14:textId="77777777" w:rsidR="00D274C2" w:rsidRPr="00CD5ABF" w:rsidRDefault="00D274C2" w:rsidP="00D274C2">
      <w:pPr>
        <w:jc w:val="left"/>
        <w:rPr>
          <w:rFonts w:ascii="Trebuchet MS" w:hAnsi="Trebuchet MS"/>
          <w:lang w:val="nb-NO"/>
        </w:rPr>
      </w:pPr>
    </w:p>
    <w:p w14:paraId="2AF97A3C" w14:textId="77777777" w:rsidR="00D274C2" w:rsidRPr="00CD5ABF" w:rsidRDefault="00D274C2" w:rsidP="00D274C2">
      <w:pPr>
        <w:rPr>
          <w:rFonts w:ascii="Trebuchet MS" w:hAnsi="Trebuchet MS"/>
          <w:lang w:val="nb-NO"/>
        </w:rPr>
      </w:pPr>
      <w:r w:rsidRPr="00CD5ABF">
        <w:rPr>
          <w:rFonts w:ascii="Trebuchet MS" w:hAnsi="Trebuchet MS"/>
          <w:lang w:val="nb-NO"/>
        </w:rPr>
        <w:t xml:space="preserve">Pasal-pasal dalam Undang-Undang </w:t>
      </w:r>
      <w:r w:rsidRPr="00CD5ABF">
        <w:rPr>
          <w:rFonts w:ascii="Trebuchet MS" w:hAnsi="Trebuchet MS"/>
          <w:lang w:val="id-ID"/>
        </w:rPr>
        <w:t>R.I.</w:t>
      </w:r>
      <w:r w:rsidRPr="00CD5ABF">
        <w:rPr>
          <w:rFonts w:ascii="Trebuchet MS" w:hAnsi="Trebuchet MS"/>
          <w:lang w:val="nb-NO"/>
        </w:rPr>
        <w:t xml:space="preserve"> Nomor 20 Tahun 2003 tentang Sistem Pendidikan Nasional yang berkenaan dengan sistem akreditasi perguruan tinggi  adalah sebagai berikut.</w:t>
      </w:r>
    </w:p>
    <w:p w14:paraId="3FD32990" w14:textId="77777777" w:rsidR="00D274C2" w:rsidRPr="00CD5ABF" w:rsidRDefault="00D274C2" w:rsidP="00D274C2">
      <w:pPr>
        <w:jc w:val="center"/>
        <w:rPr>
          <w:rFonts w:ascii="Trebuchet MS" w:hAnsi="Trebuchet MS"/>
          <w:lang w:val="nb-NO"/>
        </w:rPr>
      </w:pPr>
    </w:p>
    <w:p w14:paraId="22EE4405" w14:textId="77777777" w:rsidR="00D274C2" w:rsidRPr="00CD5ABF" w:rsidRDefault="00D274C2" w:rsidP="00D274C2">
      <w:pPr>
        <w:jc w:val="center"/>
        <w:rPr>
          <w:rFonts w:ascii="Trebuchet MS" w:hAnsi="Trebuchet MS"/>
        </w:rPr>
      </w:pPr>
      <w:r w:rsidRPr="00CD5ABF">
        <w:rPr>
          <w:rFonts w:ascii="Trebuchet MS" w:hAnsi="Trebuchet MS"/>
        </w:rPr>
        <w:t>Pasal 60</w:t>
      </w:r>
    </w:p>
    <w:p w14:paraId="29B42AF7" w14:textId="77777777" w:rsidR="00D274C2" w:rsidRPr="00CD5ABF" w:rsidRDefault="00D274C2" w:rsidP="00D274C2">
      <w:pPr>
        <w:jc w:val="center"/>
        <w:rPr>
          <w:rFonts w:ascii="Trebuchet MS" w:hAnsi="Trebuchet MS"/>
        </w:rPr>
      </w:pPr>
    </w:p>
    <w:p w14:paraId="7FE11394" w14:textId="77777777" w:rsidR="00D274C2" w:rsidRPr="00CD5ABF" w:rsidRDefault="00D274C2" w:rsidP="00D274C2">
      <w:pPr>
        <w:numPr>
          <w:ilvl w:val="3"/>
          <w:numId w:val="67"/>
        </w:numPr>
        <w:tabs>
          <w:tab w:val="clear" w:pos="3252"/>
        </w:tabs>
        <w:ind w:left="1080" w:hanging="540"/>
        <w:rPr>
          <w:rFonts w:ascii="Trebuchet MS" w:hAnsi="Trebuchet MS"/>
        </w:rPr>
      </w:pPr>
      <w:r w:rsidRPr="00CD5ABF">
        <w:rPr>
          <w:rFonts w:ascii="Trebuchet MS" w:hAnsi="Trebuchet MS"/>
        </w:rPr>
        <w:t>Akreditasi dilakukan untuk menentukan kelayakan program dan satuan pendidikan pada jalur pendidikan formal dan nonformal setiap jenjang dan jenis pendidikan.</w:t>
      </w:r>
    </w:p>
    <w:p w14:paraId="78B90A66" w14:textId="77777777" w:rsidR="00D274C2" w:rsidRPr="00CD5ABF" w:rsidRDefault="00D274C2" w:rsidP="00D274C2">
      <w:pPr>
        <w:numPr>
          <w:ilvl w:val="3"/>
          <w:numId w:val="67"/>
        </w:numPr>
        <w:tabs>
          <w:tab w:val="clear" w:pos="3252"/>
        </w:tabs>
        <w:ind w:left="1080" w:hanging="540"/>
        <w:rPr>
          <w:rFonts w:ascii="Trebuchet MS" w:hAnsi="Trebuchet MS"/>
          <w:lang w:val="nb-NO"/>
        </w:rPr>
      </w:pPr>
      <w:r w:rsidRPr="00CD5ABF">
        <w:rPr>
          <w:rFonts w:ascii="Trebuchet MS" w:hAnsi="Trebuchet MS"/>
          <w:lang w:val="nb-NO"/>
        </w:rPr>
        <w:t>Akreditasi terhadap program dan satuan pendidikan dilakukan oleh Pemerintah dan/atau lembaga mandiri yang berwenang sebagai bentuk akuntabilitas publik.</w:t>
      </w:r>
    </w:p>
    <w:p w14:paraId="6DD0F226" w14:textId="77777777" w:rsidR="00D274C2" w:rsidRPr="00CD5ABF" w:rsidRDefault="00D274C2" w:rsidP="00D274C2">
      <w:pPr>
        <w:numPr>
          <w:ilvl w:val="3"/>
          <w:numId w:val="67"/>
        </w:numPr>
        <w:tabs>
          <w:tab w:val="clear" w:pos="3252"/>
        </w:tabs>
        <w:ind w:left="1080" w:hanging="540"/>
        <w:jc w:val="left"/>
        <w:rPr>
          <w:rFonts w:ascii="Trebuchet MS" w:hAnsi="Trebuchet MS"/>
          <w:lang w:val="nb-NO"/>
        </w:rPr>
      </w:pPr>
      <w:r w:rsidRPr="00CD5ABF">
        <w:rPr>
          <w:rFonts w:ascii="Trebuchet MS" w:hAnsi="Trebuchet MS"/>
          <w:lang w:val="nb-NO"/>
        </w:rPr>
        <w:t>Akreditasi dilakukan atas dasar kriteria yang bersifat terbuka.</w:t>
      </w:r>
    </w:p>
    <w:p w14:paraId="03E688D4" w14:textId="77777777" w:rsidR="00D274C2" w:rsidRPr="00CD5ABF" w:rsidRDefault="00D274C2" w:rsidP="00D274C2">
      <w:pPr>
        <w:numPr>
          <w:ilvl w:val="3"/>
          <w:numId w:val="67"/>
        </w:numPr>
        <w:tabs>
          <w:tab w:val="clear" w:pos="3252"/>
        </w:tabs>
        <w:ind w:left="1080" w:hanging="540"/>
        <w:rPr>
          <w:rFonts w:ascii="Trebuchet MS" w:hAnsi="Trebuchet MS"/>
          <w:lang w:val="nb-NO"/>
        </w:rPr>
      </w:pPr>
      <w:r w:rsidRPr="00CD5ABF">
        <w:rPr>
          <w:rFonts w:ascii="Trebuchet MS" w:hAnsi="Trebuchet MS"/>
          <w:lang w:val="nb-NO"/>
        </w:rPr>
        <w:lastRenderedPageBreak/>
        <w:t>Ketentuan mengenai akreditasi sebagaimana dimaksud dalam ayat (1), ayat (2) dan ayat (3) diatur lebih lanjut dengan Peraturan Pemerintah.</w:t>
      </w:r>
    </w:p>
    <w:p w14:paraId="3E1BEB95" w14:textId="77777777" w:rsidR="00D274C2" w:rsidRPr="00CD5ABF" w:rsidRDefault="00D274C2" w:rsidP="00D274C2">
      <w:pPr>
        <w:jc w:val="center"/>
        <w:rPr>
          <w:rFonts w:ascii="Trebuchet MS" w:hAnsi="Trebuchet MS"/>
          <w:lang w:val="nb-NO"/>
        </w:rPr>
      </w:pPr>
    </w:p>
    <w:p w14:paraId="5029804E" w14:textId="77777777" w:rsidR="00D274C2" w:rsidRPr="00CD5ABF" w:rsidRDefault="00D274C2" w:rsidP="00D274C2">
      <w:pPr>
        <w:jc w:val="center"/>
        <w:rPr>
          <w:rFonts w:ascii="Trebuchet MS" w:hAnsi="Trebuchet MS"/>
        </w:rPr>
      </w:pPr>
      <w:r w:rsidRPr="00CD5ABF">
        <w:rPr>
          <w:rFonts w:ascii="Trebuchet MS" w:hAnsi="Trebuchet MS"/>
        </w:rPr>
        <w:t>Pasal 61</w:t>
      </w:r>
    </w:p>
    <w:p w14:paraId="632C0D9F" w14:textId="77777777" w:rsidR="00D274C2" w:rsidRPr="00CD5ABF" w:rsidRDefault="00D274C2" w:rsidP="00D274C2">
      <w:pPr>
        <w:jc w:val="center"/>
        <w:rPr>
          <w:rFonts w:ascii="Trebuchet MS" w:hAnsi="Trebuchet MS"/>
        </w:rPr>
      </w:pPr>
    </w:p>
    <w:p w14:paraId="2C136C12" w14:textId="77777777" w:rsidR="00D274C2" w:rsidRPr="00CD5ABF" w:rsidRDefault="00D274C2" w:rsidP="00D274C2">
      <w:pPr>
        <w:numPr>
          <w:ilvl w:val="0"/>
          <w:numId w:val="68"/>
        </w:numPr>
        <w:tabs>
          <w:tab w:val="clear" w:pos="732"/>
        </w:tabs>
        <w:ind w:left="1080" w:hanging="540"/>
        <w:rPr>
          <w:rFonts w:ascii="Trebuchet MS" w:hAnsi="Trebuchet MS"/>
          <w:lang w:val="nb-NO"/>
        </w:rPr>
      </w:pPr>
      <w:r w:rsidRPr="00CD5ABF">
        <w:rPr>
          <w:rFonts w:ascii="Trebuchet MS" w:hAnsi="Trebuchet MS"/>
          <w:lang w:val="nb-NO"/>
        </w:rPr>
        <w:t>Sertifikat berbentuk ijazah dan sertifikat kompetensi.</w:t>
      </w:r>
    </w:p>
    <w:p w14:paraId="0025CA2E" w14:textId="77777777" w:rsidR="00D274C2" w:rsidRPr="00CD5ABF" w:rsidRDefault="00D274C2" w:rsidP="00D274C2">
      <w:pPr>
        <w:numPr>
          <w:ilvl w:val="0"/>
          <w:numId w:val="68"/>
        </w:numPr>
        <w:tabs>
          <w:tab w:val="clear" w:pos="732"/>
        </w:tabs>
        <w:ind w:left="1080" w:hanging="540"/>
        <w:rPr>
          <w:rFonts w:ascii="Trebuchet MS" w:hAnsi="Trebuchet MS"/>
          <w:lang w:val="nb-NO"/>
        </w:rPr>
      </w:pPr>
      <w:r w:rsidRPr="00CD5ABF">
        <w:rPr>
          <w:rFonts w:ascii="Trebuchet MS" w:hAnsi="Trebuchet MS"/>
          <w:lang w:val="nb-NO"/>
        </w:rPr>
        <w:t>Ijazah d</w:t>
      </w:r>
      <w:r w:rsidRPr="00CD5ABF">
        <w:rPr>
          <w:rFonts w:ascii="Trebuchet MS" w:hAnsi="Trebuchet MS"/>
          <w:lang w:val="id-ID"/>
        </w:rPr>
        <w:t>ib</w:t>
      </w:r>
      <w:r w:rsidRPr="00CD5ABF">
        <w:rPr>
          <w:rFonts w:ascii="Trebuchet MS" w:hAnsi="Trebuchet MS"/>
          <w:lang w:val="nb-NO"/>
        </w:rPr>
        <w:t>erikan kepada peserta didik sebagai pengakuan terhadap prestasi belajar dan/atau penyelesaian suatu jenjang pendidikan setelah lulus ujian yang diselenggarakan oleh satuan pendidikan yang terakreditasi.</w:t>
      </w:r>
    </w:p>
    <w:p w14:paraId="44C9FFCE" w14:textId="77777777" w:rsidR="00D274C2" w:rsidRPr="00CD5ABF" w:rsidRDefault="00D274C2" w:rsidP="00D274C2">
      <w:pPr>
        <w:numPr>
          <w:ilvl w:val="0"/>
          <w:numId w:val="68"/>
        </w:numPr>
        <w:tabs>
          <w:tab w:val="clear" w:pos="732"/>
        </w:tabs>
        <w:ind w:left="1080" w:hanging="540"/>
        <w:rPr>
          <w:rFonts w:ascii="Trebuchet MS" w:hAnsi="Trebuchet MS"/>
          <w:lang w:val="nb-NO"/>
        </w:rPr>
      </w:pPr>
      <w:r w:rsidRPr="00CD5ABF">
        <w:rPr>
          <w:rFonts w:ascii="Trebuchet MS" w:hAnsi="Trebuchet MS"/>
          <w:lang w:val="nb-NO"/>
        </w:rPr>
        <w:t>Sertifikat kompetensi d</w:t>
      </w:r>
      <w:r w:rsidRPr="00CD5ABF">
        <w:rPr>
          <w:rFonts w:ascii="Trebuchet MS" w:hAnsi="Trebuchet MS"/>
          <w:lang w:val="id-ID"/>
        </w:rPr>
        <w:t>ib</w:t>
      </w:r>
      <w:r w:rsidRPr="00CD5ABF">
        <w:rPr>
          <w:rFonts w:ascii="Trebuchet MS" w:hAnsi="Trebuchet MS"/>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14:paraId="14676B6A" w14:textId="77777777" w:rsidR="00D274C2" w:rsidRPr="00CD5ABF" w:rsidRDefault="00D274C2" w:rsidP="00D274C2">
      <w:pPr>
        <w:numPr>
          <w:ilvl w:val="0"/>
          <w:numId w:val="68"/>
        </w:numPr>
        <w:tabs>
          <w:tab w:val="clear" w:pos="732"/>
        </w:tabs>
        <w:ind w:left="1080" w:hanging="540"/>
        <w:rPr>
          <w:rFonts w:ascii="Trebuchet MS" w:hAnsi="Trebuchet MS"/>
          <w:lang w:val="nb-NO"/>
        </w:rPr>
      </w:pPr>
      <w:r w:rsidRPr="00CD5ABF">
        <w:rPr>
          <w:rFonts w:ascii="Trebuchet MS" w:hAnsi="Trebuchet MS"/>
          <w:lang w:val="nb-NO"/>
        </w:rPr>
        <w:t>Ketentuan mengenai sertifikasi sebagaimana dimaksud dalam ayat (1), ayat (2), dan ayat (3) diatur lebih lanjut dengan Peraturan Pemerintah.</w:t>
      </w:r>
    </w:p>
    <w:p w14:paraId="5E9080BF" w14:textId="77777777" w:rsidR="00D274C2" w:rsidRPr="00CD5ABF" w:rsidRDefault="00D274C2" w:rsidP="00D274C2">
      <w:pPr>
        <w:rPr>
          <w:rFonts w:ascii="Trebuchet MS" w:hAnsi="Trebuchet MS"/>
          <w:lang w:val="nb-NO"/>
        </w:rPr>
      </w:pPr>
    </w:p>
    <w:p w14:paraId="68A804EA" w14:textId="77777777" w:rsidR="00D274C2" w:rsidRPr="00CD5ABF" w:rsidRDefault="00D274C2" w:rsidP="00D274C2">
      <w:pPr>
        <w:rPr>
          <w:rFonts w:ascii="Trebuchet MS" w:hAnsi="Trebuchet MS"/>
          <w:lang w:val="nb-NO"/>
        </w:rPr>
      </w:pPr>
    </w:p>
    <w:p w14:paraId="10D16392" w14:textId="77777777" w:rsidR="00D274C2" w:rsidRPr="00CD5ABF" w:rsidRDefault="00D274C2" w:rsidP="00D274C2">
      <w:pPr>
        <w:rPr>
          <w:rFonts w:ascii="Trebuchet MS" w:hAnsi="Trebuchet MS"/>
          <w:lang w:val="nb-NO"/>
        </w:rPr>
      </w:pPr>
      <w:r w:rsidRPr="00CD5ABF">
        <w:rPr>
          <w:rFonts w:ascii="Trebuchet MS" w:hAnsi="Trebuchet MS"/>
          <w:lang w:val="nb-NO"/>
        </w:rPr>
        <w:t xml:space="preserve">Undang-undang </w:t>
      </w:r>
      <w:r w:rsidRPr="00CD5ABF">
        <w:rPr>
          <w:rFonts w:ascii="Trebuchet MS" w:hAnsi="Trebuchet MS"/>
          <w:lang w:val="id-ID"/>
        </w:rPr>
        <w:t xml:space="preserve">R.I </w:t>
      </w:r>
      <w:r w:rsidRPr="00CD5ABF">
        <w:rPr>
          <w:rFonts w:ascii="Trebuchet MS" w:hAnsi="Trebuchet MS"/>
          <w:lang w:val="nb-NO"/>
        </w:rPr>
        <w:t>Nomor 14 Tahun 2005 tentang Guru dan Dosen adalah sebagai berikut.</w:t>
      </w:r>
    </w:p>
    <w:p w14:paraId="4BE5945B" w14:textId="77777777" w:rsidR="00D274C2" w:rsidRPr="00CD5ABF" w:rsidRDefault="00D274C2" w:rsidP="00D274C2">
      <w:pPr>
        <w:rPr>
          <w:rFonts w:ascii="Trebuchet MS" w:hAnsi="Trebuchet MS"/>
          <w:lang w:val="nb-NO"/>
        </w:rPr>
      </w:pPr>
    </w:p>
    <w:p w14:paraId="4179495D" w14:textId="77777777" w:rsidR="00D274C2" w:rsidRPr="00CD5ABF" w:rsidRDefault="00D274C2" w:rsidP="00D274C2">
      <w:pPr>
        <w:jc w:val="center"/>
        <w:rPr>
          <w:rFonts w:ascii="Trebuchet MS" w:hAnsi="Trebuchet MS"/>
          <w:lang w:val="nb-NO"/>
        </w:rPr>
      </w:pPr>
      <w:r w:rsidRPr="00CD5ABF">
        <w:rPr>
          <w:rFonts w:ascii="Trebuchet MS" w:hAnsi="Trebuchet MS"/>
          <w:lang w:val="nb-NO"/>
        </w:rPr>
        <w:t>Pasal 47</w:t>
      </w:r>
    </w:p>
    <w:p w14:paraId="65005A9C" w14:textId="77777777" w:rsidR="00D274C2" w:rsidRPr="00CD5ABF" w:rsidRDefault="00D274C2" w:rsidP="00D274C2">
      <w:pPr>
        <w:jc w:val="center"/>
        <w:rPr>
          <w:rFonts w:ascii="Trebuchet MS" w:hAnsi="Trebuchet MS"/>
          <w:lang w:val="nb-NO"/>
        </w:rPr>
      </w:pPr>
    </w:p>
    <w:p w14:paraId="59A10D1A" w14:textId="77777777" w:rsidR="00D274C2" w:rsidRPr="00CD5ABF" w:rsidRDefault="00D274C2" w:rsidP="00D274C2">
      <w:pPr>
        <w:numPr>
          <w:ilvl w:val="0"/>
          <w:numId w:val="8"/>
        </w:numPr>
        <w:tabs>
          <w:tab w:val="clear" w:pos="180"/>
        </w:tabs>
        <w:ind w:left="1080" w:hanging="540"/>
        <w:rPr>
          <w:rFonts w:ascii="Trebuchet MS" w:hAnsi="Trebuchet MS"/>
          <w:lang w:val="nb-NO"/>
        </w:rPr>
      </w:pPr>
      <w:r w:rsidRPr="00CD5ABF">
        <w:rPr>
          <w:rFonts w:ascii="Trebuchet MS" w:hAnsi="Trebuchet MS"/>
          <w:lang w:val="nb-NO"/>
        </w:rPr>
        <w:t>Sertifikat pendidik untuk dosen sebagaimana dimaksud dalam Pasal 45 d</w:t>
      </w:r>
      <w:r w:rsidRPr="00CD5ABF">
        <w:rPr>
          <w:rFonts w:ascii="Trebuchet MS" w:hAnsi="Trebuchet MS"/>
          <w:lang w:val="id-ID"/>
        </w:rPr>
        <w:t>ib</w:t>
      </w:r>
      <w:r w:rsidRPr="00CD5ABF">
        <w:rPr>
          <w:rFonts w:ascii="Trebuchet MS" w:hAnsi="Trebuchet MS"/>
          <w:lang w:val="nb-NO"/>
        </w:rPr>
        <w:t>erikan setelah memenuhi syarat sebagai berikut:</w:t>
      </w:r>
    </w:p>
    <w:p w14:paraId="12809702" w14:textId="77777777" w:rsidR="00D274C2" w:rsidRPr="00CD5ABF" w:rsidRDefault="00D274C2" w:rsidP="00D274C2">
      <w:pPr>
        <w:numPr>
          <w:ilvl w:val="1"/>
          <w:numId w:val="8"/>
        </w:numPr>
        <w:tabs>
          <w:tab w:val="clear" w:pos="180"/>
        </w:tabs>
        <w:ind w:left="1440"/>
        <w:rPr>
          <w:rFonts w:ascii="Trebuchet MS" w:hAnsi="Trebuchet MS"/>
          <w:lang w:val="nb-NO"/>
        </w:rPr>
      </w:pPr>
      <w:r w:rsidRPr="00CD5ABF">
        <w:rPr>
          <w:rFonts w:ascii="Trebuchet MS" w:hAnsi="Trebuchet MS"/>
          <w:lang w:val="nb-NO"/>
        </w:rPr>
        <w:t>memiliki  pengalaman kerja sebagai pendidik sekurang-kurangnya 2 (dua) tahun;</w:t>
      </w:r>
    </w:p>
    <w:p w14:paraId="6A2DE52A" w14:textId="77777777" w:rsidR="00D274C2" w:rsidRPr="00CD5ABF" w:rsidRDefault="00D274C2" w:rsidP="00D274C2">
      <w:pPr>
        <w:numPr>
          <w:ilvl w:val="1"/>
          <w:numId w:val="8"/>
        </w:numPr>
        <w:tabs>
          <w:tab w:val="clear" w:pos="180"/>
        </w:tabs>
        <w:ind w:left="1440"/>
        <w:rPr>
          <w:rFonts w:ascii="Trebuchet MS" w:hAnsi="Trebuchet MS"/>
          <w:lang w:val="nb-NO"/>
        </w:rPr>
      </w:pPr>
      <w:r w:rsidRPr="00CD5ABF">
        <w:rPr>
          <w:rFonts w:ascii="Trebuchet MS" w:hAnsi="Trebuchet MS"/>
          <w:lang w:val="nb-NO"/>
        </w:rPr>
        <w:t>memiliki jabatan akademik sekurang-kurangnya asisten ahli; dan</w:t>
      </w:r>
    </w:p>
    <w:p w14:paraId="7DBD7A5C" w14:textId="77777777" w:rsidR="00D274C2" w:rsidRPr="00CD5ABF" w:rsidRDefault="00D274C2" w:rsidP="00D274C2">
      <w:pPr>
        <w:numPr>
          <w:ilvl w:val="1"/>
          <w:numId w:val="8"/>
        </w:numPr>
        <w:tabs>
          <w:tab w:val="clear" w:pos="180"/>
        </w:tabs>
        <w:ind w:left="1440"/>
        <w:rPr>
          <w:rFonts w:ascii="Trebuchet MS" w:hAnsi="Trebuchet MS"/>
          <w:lang w:val="nb-NO"/>
        </w:rPr>
      </w:pPr>
      <w:r w:rsidRPr="00CD5ABF">
        <w:rPr>
          <w:rFonts w:ascii="Trebuchet MS" w:hAnsi="Trebuchet MS"/>
          <w:lang w:val="nb-NO"/>
        </w:rPr>
        <w:t>lulus sertifikasi yang dilakukan oleh perguruan tinggi yang menyelenggarakan program pengadaan tenaga kependidikan pada perguruan tinggi yang ditetapkan oleh pemerintah.</w:t>
      </w:r>
    </w:p>
    <w:p w14:paraId="690C1028" w14:textId="77777777" w:rsidR="00D274C2" w:rsidRPr="00CD5ABF" w:rsidRDefault="00D274C2" w:rsidP="00D274C2">
      <w:pPr>
        <w:numPr>
          <w:ilvl w:val="0"/>
          <w:numId w:val="8"/>
        </w:numPr>
        <w:tabs>
          <w:tab w:val="clear" w:pos="180"/>
        </w:tabs>
        <w:ind w:left="1080" w:hanging="540"/>
        <w:rPr>
          <w:rFonts w:ascii="Trebuchet MS" w:hAnsi="Trebuchet MS"/>
          <w:lang w:val="nb-NO"/>
        </w:rPr>
      </w:pPr>
      <w:r w:rsidRPr="00CD5ABF">
        <w:rPr>
          <w:rFonts w:ascii="Trebuchet MS" w:hAnsi="Trebuchet MS"/>
          <w:lang w:val="nb-NO"/>
        </w:rPr>
        <w:t>Pemerintah menetapkan perguruan tinggi yang terakreditasi untuk menyelenggarakan program pengadaan tenaga kependidikan sesuai dengan kebutuhan.</w:t>
      </w:r>
    </w:p>
    <w:p w14:paraId="0ED4CEBD" w14:textId="77777777" w:rsidR="00D274C2" w:rsidRPr="00CD5ABF" w:rsidRDefault="00D274C2" w:rsidP="00D274C2">
      <w:pPr>
        <w:numPr>
          <w:ilvl w:val="0"/>
          <w:numId w:val="8"/>
        </w:numPr>
        <w:tabs>
          <w:tab w:val="clear" w:pos="180"/>
        </w:tabs>
        <w:ind w:left="1080" w:hanging="540"/>
        <w:rPr>
          <w:rFonts w:ascii="Trebuchet MS" w:hAnsi="Trebuchet MS"/>
          <w:lang w:val="nb-NO"/>
        </w:rPr>
      </w:pPr>
      <w:r w:rsidRPr="00CD5ABF">
        <w:rPr>
          <w:rFonts w:ascii="Trebuchet MS" w:hAnsi="Trebuchet MS"/>
          <w:lang w:val="nb-NO"/>
        </w:rPr>
        <w:t>Ketentuan lebih lanjut mengenai sertifikat pendidik untuk dosen sebagaimana dimaksud pada ayat (1) dan penetapan perguruan tinggi yang terakreditasi sebagaimana dimaksud pada ayat (2) diatur dengan Peraturan Pemerintah.</w:t>
      </w:r>
    </w:p>
    <w:p w14:paraId="150BD3F9" w14:textId="77777777" w:rsidR="00D274C2" w:rsidRPr="00CD5ABF" w:rsidRDefault="00D274C2" w:rsidP="00D274C2">
      <w:pPr>
        <w:jc w:val="left"/>
        <w:rPr>
          <w:rFonts w:ascii="Trebuchet MS" w:hAnsi="Trebuchet MS"/>
          <w:lang w:val="nb-NO"/>
        </w:rPr>
      </w:pPr>
    </w:p>
    <w:p w14:paraId="01CFAA7D" w14:textId="77777777" w:rsidR="00D274C2" w:rsidRPr="00CD5ABF" w:rsidRDefault="00D274C2" w:rsidP="00D274C2">
      <w:pPr>
        <w:rPr>
          <w:rFonts w:ascii="Trebuchet MS" w:hAnsi="Trebuchet MS"/>
          <w:lang w:val="nb-NO"/>
        </w:rPr>
      </w:pPr>
      <w:r w:rsidRPr="00CD5ABF">
        <w:rPr>
          <w:rFonts w:ascii="Trebuchet MS" w:hAnsi="Trebuchet MS"/>
          <w:lang w:val="nb-NO"/>
        </w:rPr>
        <w:t>Selanjutnya, Peraturan Pemerintah Republik Indonesia Nomor 19 Tahun 2005 tentang Standar Nasional Pendidikan yang berkaitan dengan akreditasi adalah sebagai berikut.</w:t>
      </w:r>
    </w:p>
    <w:p w14:paraId="16CC2546" w14:textId="77777777" w:rsidR="00D274C2" w:rsidRPr="00CD5ABF" w:rsidRDefault="00D274C2" w:rsidP="00D274C2">
      <w:pPr>
        <w:rPr>
          <w:rFonts w:ascii="Trebuchet MS" w:hAnsi="Trebuchet MS"/>
          <w:lang w:val="nb-NO"/>
        </w:rPr>
      </w:pPr>
    </w:p>
    <w:p w14:paraId="30BEBA30" w14:textId="77777777" w:rsidR="00D274C2" w:rsidRPr="00CD5ABF" w:rsidRDefault="00D274C2" w:rsidP="00D274C2">
      <w:pPr>
        <w:jc w:val="center"/>
        <w:rPr>
          <w:rFonts w:ascii="Trebuchet MS" w:hAnsi="Trebuchet MS"/>
        </w:rPr>
      </w:pPr>
      <w:r w:rsidRPr="00CD5ABF">
        <w:rPr>
          <w:rFonts w:ascii="Trebuchet MS" w:hAnsi="Trebuchet MS"/>
        </w:rPr>
        <w:t>Pasal 86</w:t>
      </w:r>
    </w:p>
    <w:p w14:paraId="1FF9800F" w14:textId="77777777" w:rsidR="00D274C2" w:rsidRPr="00CD5ABF" w:rsidRDefault="00D274C2" w:rsidP="00D274C2">
      <w:pPr>
        <w:jc w:val="center"/>
        <w:rPr>
          <w:rFonts w:ascii="Trebuchet MS" w:hAnsi="Trebuchet MS"/>
        </w:rPr>
      </w:pPr>
    </w:p>
    <w:p w14:paraId="41B270E7" w14:textId="77777777" w:rsidR="00D274C2" w:rsidRPr="00CD5ABF" w:rsidRDefault="00D274C2" w:rsidP="00D274C2">
      <w:pPr>
        <w:numPr>
          <w:ilvl w:val="0"/>
          <w:numId w:val="4"/>
        </w:numPr>
        <w:tabs>
          <w:tab w:val="clear" w:pos="732"/>
        </w:tabs>
        <w:ind w:left="1080" w:hanging="540"/>
        <w:rPr>
          <w:rFonts w:ascii="Trebuchet MS" w:hAnsi="Trebuchet MS"/>
        </w:rPr>
      </w:pPr>
      <w:r w:rsidRPr="00CD5ABF">
        <w:rPr>
          <w:rFonts w:ascii="Trebuchet MS" w:hAnsi="Trebuchet MS"/>
        </w:rPr>
        <w:t>Pemerintah melakukan akreditasi pada setiap jenjang dan satuan pendidikan untuk menentukan kelayakan program dan/atau satuan pendidikan.</w:t>
      </w:r>
    </w:p>
    <w:p w14:paraId="75A22342" w14:textId="77777777" w:rsidR="00D274C2" w:rsidRPr="00CD5ABF" w:rsidRDefault="00D274C2" w:rsidP="00D274C2">
      <w:pPr>
        <w:numPr>
          <w:ilvl w:val="0"/>
          <w:numId w:val="4"/>
        </w:numPr>
        <w:tabs>
          <w:tab w:val="clear" w:pos="732"/>
        </w:tabs>
        <w:ind w:left="1080" w:hanging="540"/>
        <w:rPr>
          <w:rFonts w:ascii="Trebuchet MS" w:hAnsi="Trebuchet MS"/>
        </w:rPr>
      </w:pPr>
      <w:r w:rsidRPr="00CD5ABF">
        <w:rPr>
          <w:rFonts w:ascii="Trebuchet MS" w:hAnsi="Trebuchet MS"/>
        </w:rPr>
        <w:lastRenderedPageBreak/>
        <w:t>Kewenangan akreditasi sebagaimana dimaksud pada ayat (1) dapat pula dilakukan oleh lembaga mandiri yang d</w:t>
      </w:r>
      <w:r w:rsidRPr="00CD5ABF">
        <w:rPr>
          <w:rFonts w:ascii="Trebuchet MS" w:hAnsi="Trebuchet MS"/>
          <w:lang w:val="id-ID"/>
        </w:rPr>
        <w:t>ib</w:t>
      </w:r>
      <w:r w:rsidRPr="00CD5ABF">
        <w:rPr>
          <w:rFonts w:ascii="Trebuchet MS" w:hAnsi="Trebuchet MS"/>
        </w:rPr>
        <w:t>eri kewenangan oleh Pemerintah untuk melakukan akreditasi.</w:t>
      </w:r>
    </w:p>
    <w:p w14:paraId="682F96E8" w14:textId="77777777" w:rsidR="00D274C2" w:rsidRPr="00CD5ABF" w:rsidRDefault="00D274C2" w:rsidP="00D274C2">
      <w:pPr>
        <w:numPr>
          <w:ilvl w:val="0"/>
          <w:numId w:val="4"/>
        </w:numPr>
        <w:tabs>
          <w:tab w:val="clear" w:pos="732"/>
        </w:tabs>
        <w:ind w:left="1080" w:hanging="540"/>
        <w:rPr>
          <w:rFonts w:ascii="Trebuchet MS" w:hAnsi="Trebuchet MS"/>
        </w:rPr>
      </w:pPr>
      <w:r w:rsidRPr="00CD5ABF">
        <w:rPr>
          <w:rFonts w:ascii="Trebuchet MS" w:hAnsi="Trebuchet MS"/>
        </w:rPr>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14:paraId="04BD2CE8" w14:textId="77777777" w:rsidR="00D274C2" w:rsidRPr="00CD5ABF" w:rsidRDefault="00D274C2" w:rsidP="00D274C2">
      <w:pPr>
        <w:rPr>
          <w:rFonts w:ascii="Trebuchet MS" w:hAnsi="Trebuchet MS"/>
        </w:rPr>
      </w:pPr>
    </w:p>
    <w:p w14:paraId="687085F6" w14:textId="77777777" w:rsidR="00D274C2" w:rsidRPr="00CD5ABF" w:rsidRDefault="00D274C2" w:rsidP="00D274C2">
      <w:pPr>
        <w:rPr>
          <w:rFonts w:ascii="Trebuchet MS" w:hAnsi="Trebuchet MS"/>
        </w:rPr>
      </w:pPr>
    </w:p>
    <w:p w14:paraId="3FD02BB9" w14:textId="77777777" w:rsidR="00D274C2" w:rsidRPr="00CD5ABF" w:rsidRDefault="00D274C2" w:rsidP="00D274C2">
      <w:pPr>
        <w:jc w:val="center"/>
        <w:rPr>
          <w:rFonts w:ascii="Trebuchet MS" w:hAnsi="Trebuchet MS"/>
        </w:rPr>
      </w:pPr>
      <w:r w:rsidRPr="00CD5ABF">
        <w:rPr>
          <w:rFonts w:ascii="Trebuchet MS" w:hAnsi="Trebuchet MS"/>
        </w:rPr>
        <w:t>Pasal 87</w:t>
      </w:r>
    </w:p>
    <w:p w14:paraId="302A2DA0" w14:textId="77777777" w:rsidR="00D274C2" w:rsidRPr="00CD5ABF" w:rsidRDefault="00D274C2" w:rsidP="00D274C2">
      <w:pPr>
        <w:jc w:val="center"/>
        <w:rPr>
          <w:rFonts w:ascii="Trebuchet MS" w:hAnsi="Trebuchet MS"/>
        </w:rPr>
      </w:pPr>
    </w:p>
    <w:p w14:paraId="5D252FA9" w14:textId="77777777" w:rsidR="00D274C2" w:rsidRPr="00CD5ABF" w:rsidRDefault="00D274C2" w:rsidP="00D274C2">
      <w:pPr>
        <w:numPr>
          <w:ilvl w:val="0"/>
          <w:numId w:val="5"/>
        </w:numPr>
        <w:tabs>
          <w:tab w:val="clear" w:pos="732"/>
        </w:tabs>
        <w:ind w:left="1080" w:hanging="540"/>
        <w:jc w:val="left"/>
        <w:rPr>
          <w:rFonts w:ascii="Trebuchet MS" w:hAnsi="Trebuchet MS"/>
        </w:rPr>
      </w:pPr>
      <w:r w:rsidRPr="00CD5ABF">
        <w:rPr>
          <w:rFonts w:ascii="Trebuchet MS" w:hAnsi="Trebuchet MS"/>
        </w:rPr>
        <w:t>Akreditasi oleh Pemerintah sebagaimana dimaksud dalam Pasal 86 ayat (1) dilakukan oleh :</w:t>
      </w:r>
    </w:p>
    <w:p w14:paraId="76A24CBE" w14:textId="77777777" w:rsidR="00D274C2" w:rsidRPr="00CD5ABF" w:rsidRDefault="00D274C2" w:rsidP="00D274C2">
      <w:pPr>
        <w:numPr>
          <w:ilvl w:val="2"/>
          <w:numId w:val="3"/>
        </w:numPr>
        <w:tabs>
          <w:tab w:val="clear" w:pos="3510"/>
        </w:tabs>
        <w:ind w:left="1440" w:hanging="360"/>
        <w:jc w:val="left"/>
        <w:rPr>
          <w:rFonts w:ascii="Trebuchet MS" w:hAnsi="Trebuchet MS"/>
        </w:rPr>
      </w:pPr>
      <w:r w:rsidRPr="00CD5ABF">
        <w:rPr>
          <w:rFonts w:ascii="Trebuchet MS" w:hAnsi="Trebuchet MS"/>
        </w:rPr>
        <w:t>Badan Akreditasi Nasional Sekolah/Madrasah (BAN-S/M) terhadap program dan/atau satuan pendidikan pendidikan jalur formal pada jenjang pendidikan dasar dan menengah;</w:t>
      </w:r>
    </w:p>
    <w:p w14:paraId="4B6719DF" w14:textId="77777777" w:rsidR="00D274C2" w:rsidRPr="00CD5ABF" w:rsidRDefault="00D274C2" w:rsidP="00D274C2">
      <w:pPr>
        <w:numPr>
          <w:ilvl w:val="2"/>
          <w:numId w:val="3"/>
        </w:numPr>
        <w:tabs>
          <w:tab w:val="clear" w:pos="3510"/>
        </w:tabs>
        <w:ind w:left="1440" w:hanging="360"/>
        <w:rPr>
          <w:rFonts w:ascii="Trebuchet MS" w:hAnsi="Trebuchet MS"/>
        </w:rPr>
      </w:pPr>
      <w:r w:rsidRPr="00CD5ABF">
        <w:rPr>
          <w:rFonts w:ascii="Trebuchet MS" w:hAnsi="Trebuchet MS"/>
        </w:rPr>
        <w:t>Badan Akreditasi Nasional Perguruan Tinggi (BAN-PT) terhadap program dan/atau satuan pendidian jenjang pendidikan Tinggi; dan,</w:t>
      </w:r>
    </w:p>
    <w:p w14:paraId="4D585BCC" w14:textId="77777777" w:rsidR="00D274C2" w:rsidRPr="00CD5ABF" w:rsidRDefault="00D274C2" w:rsidP="00D274C2">
      <w:pPr>
        <w:numPr>
          <w:ilvl w:val="2"/>
          <w:numId w:val="3"/>
        </w:numPr>
        <w:tabs>
          <w:tab w:val="clear" w:pos="3510"/>
        </w:tabs>
        <w:ind w:left="1440" w:hanging="360"/>
        <w:rPr>
          <w:rFonts w:ascii="Trebuchet MS" w:hAnsi="Trebuchet MS"/>
          <w:lang w:val="nb-NO"/>
        </w:rPr>
      </w:pPr>
      <w:r w:rsidRPr="00CD5ABF">
        <w:rPr>
          <w:rFonts w:ascii="Trebuchet MS" w:hAnsi="Trebuchet MS"/>
          <w:lang w:val="nb-NO"/>
        </w:rPr>
        <w:t>Badan Akreditasi Nasional Pendidikan Non Formal (BAN-PNF) terhadap program dan/atau satuan pendidikan jalur nonformal.</w:t>
      </w:r>
    </w:p>
    <w:p w14:paraId="51C68E81" w14:textId="77777777" w:rsidR="00D274C2" w:rsidRPr="00CD5ABF" w:rsidRDefault="00D274C2" w:rsidP="00D274C2">
      <w:pPr>
        <w:numPr>
          <w:ilvl w:val="0"/>
          <w:numId w:val="5"/>
        </w:numPr>
        <w:tabs>
          <w:tab w:val="clear" w:pos="732"/>
          <w:tab w:val="left" w:pos="1080"/>
          <w:tab w:val="left" w:pos="3420"/>
        </w:tabs>
        <w:ind w:left="1080" w:hanging="540"/>
        <w:rPr>
          <w:rFonts w:ascii="Trebuchet MS" w:hAnsi="Trebuchet MS"/>
          <w:lang w:val="nb-NO"/>
        </w:rPr>
      </w:pPr>
      <w:r w:rsidRPr="00CD5ABF">
        <w:rPr>
          <w:rFonts w:ascii="Trebuchet MS" w:hAnsi="Trebuchet MS"/>
          <w:lang w:val="nb-NO"/>
        </w:rPr>
        <w:t>Dalam melaksanakan akreditasi sebagaimana dimaksud pada ayat (1), BAN-S/M d</w:t>
      </w:r>
      <w:r w:rsidRPr="00CD5ABF">
        <w:rPr>
          <w:rFonts w:ascii="Trebuchet MS" w:hAnsi="Trebuchet MS"/>
          <w:lang w:val="id-ID"/>
        </w:rPr>
        <w:t>ib</w:t>
      </w:r>
      <w:r w:rsidRPr="00CD5ABF">
        <w:rPr>
          <w:rFonts w:ascii="Trebuchet MS" w:hAnsi="Trebuchet MS"/>
          <w:lang w:val="nb-NO"/>
        </w:rPr>
        <w:t>antu oleh badan akreditasi provinsi yang d</w:t>
      </w:r>
      <w:r w:rsidRPr="00CD5ABF">
        <w:rPr>
          <w:rFonts w:ascii="Trebuchet MS" w:hAnsi="Trebuchet MS"/>
          <w:lang w:val="id-ID"/>
        </w:rPr>
        <w:t>ib</w:t>
      </w:r>
      <w:r w:rsidRPr="00CD5ABF">
        <w:rPr>
          <w:rFonts w:ascii="Trebuchet MS" w:hAnsi="Trebuchet MS"/>
          <w:lang w:val="nb-NO"/>
        </w:rPr>
        <w:t>entuk oleh Gubernur.</w:t>
      </w:r>
    </w:p>
    <w:p w14:paraId="4955CC32" w14:textId="77777777" w:rsidR="00D274C2" w:rsidRPr="00CD5ABF" w:rsidRDefault="00D274C2" w:rsidP="00D274C2">
      <w:pPr>
        <w:numPr>
          <w:ilvl w:val="0"/>
          <w:numId w:val="5"/>
        </w:numPr>
        <w:tabs>
          <w:tab w:val="clear" w:pos="732"/>
          <w:tab w:val="left" w:pos="1080"/>
          <w:tab w:val="left" w:pos="3420"/>
        </w:tabs>
        <w:ind w:left="1080" w:hanging="540"/>
        <w:rPr>
          <w:rFonts w:ascii="Trebuchet MS" w:hAnsi="Trebuchet MS"/>
          <w:lang w:val="nb-NO"/>
        </w:rPr>
      </w:pPr>
      <w:r w:rsidRPr="00CD5ABF">
        <w:rPr>
          <w:rFonts w:ascii="Trebuchet MS" w:hAnsi="Trebuchet MS"/>
          <w:lang w:val="nb-NO"/>
        </w:rPr>
        <w:t>Badan akreditasi sebagaimana dimaksud pada ayat (1) berada di bawah dan bertanggung jawab kepada Menteri.</w:t>
      </w:r>
    </w:p>
    <w:p w14:paraId="7B877220" w14:textId="77777777" w:rsidR="00D274C2" w:rsidRPr="00CD5ABF" w:rsidRDefault="00D274C2" w:rsidP="00D274C2">
      <w:pPr>
        <w:numPr>
          <w:ilvl w:val="0"/>
          <w:numId w:val="5"/>
        </w:numPr>
        <w:tabs>
          <w:tab w:val="clear" w:pos="732"/>
          <w:tab w:val="left" w:pos="1080"/>
          <w:tab w:val="left" w:pos="3420"/>
        </w:tabs>
        <w:ind w:left="1080" w:hanging="540"/>
        <w:rPr>
          <w:rFonts w:ascii="Trebuchet MS" w:hAnsi="Trebuchet MS"/>
          <w:lang w:val="nb-NO"/>
        </w:rPr>
      </w:pPr>
      <w:r w:rsidRPr="00CD5ABF">
        <w:rPr>
          <w:rFonts w:ascii="Trebuchet MS" w:hAnsi="Trebuchet MS"/>
          <w:lang w:val="nb-NO"/>
        </w:rPr>
        <w:t>Dalam melaksanakan tugas dan fungsinya badan akreditasi sebagaimana dimaksud pada ayat (1) bersifat mandiri.</w:t>
      </w:r>
    </w:p>
    <w:p w14:paraId="16323F45" w14:textId="77777777" w:rsidR="00D274C2" w:rsidRPr="00CD5ABF" w:rsidRDefault="00D274C2" w:rsidP="00D274C2">
      <w:pPr>
        <w:numPr>
          <w:ilvl w:val="0"/>
          <w:numId w:val="5"/>
        </w:numPr>
        <w:tabs>
          <w:tab w:val="clear" w:pos="732"/>
          <w:tab w:val="left" w:pos="1080"/>
          <w:tab w:val="left" w:pos="3420"/>
        </w:tabs>
        <w:ind w:left="1080" w:hanging="540"/>
        <w:rPr>
          <w:rFonts w:ascii="Trebuchet MS" w:hAnsi="Trebuchet MS"/>
          <w:lang w:val="nb-NO"/>
        </w:rPr>
      </w:pPr>
      <w:r w:rsidRPr="00CD5ABF">
        <w:rPr>
          <w:rFonts w:ascii="Trebuchet MS" w:hAnsi="Trebuchet MS"/>
          <w:lang w:val="nb-NO"/>
        </w:rPr>
        <w:t>Ketentuan mengenai badan akreditasi sebagaimana dimaksud pada ayat (2) diatur lebih lanjut dengan Peraturan Menteri.</w:t>
      </w:r>
    </w:p>
    <w:p w14:paraId="20B20778" w14:textId="77777777" w:rsidR="00D274C2" w:rsidRPr="00CD5ABF" w:rsidRDefault="00D274C2" w:rsidP="00D274C2">
      <w:pPr>
        <w:tabs>
          <w:tab w:val="left" w:pos="1080"/>
          <w:tab w:val="left" w:pos="3420"/>
        </w:tabs>
        <w:jc w:val="left"/>
        <w:rPr>
          <w:rFonts w:ascii="Trebuchet MS" w:hAnsi="Trebuchet MS"/>
          <w:lang w:val="nb-NO"/>
        </w:rPr>
      </w:pPr>
    </w:p>
    <w:p w14:paraId="68D5526B" w14:textId="77777777" w:rsidR="00D274C2" w:rsidRPr="00CD5ABF" w:rsidRDefault="00D274C2" w:rsidP="00D274C2">
      <w:pPr>
        <w:jc w:val="center"/>
        <w:rPr>
          <w:rFonts w:ascii="Trebuchet MS" w:hAnsi="Trebuchet MS"/>
        </w:rPr>
      </w:pPr>
      <w:r w:rsidRPr="00CD5ABF">
        <w:rPr>
          <w:rFonts w:ascii="Trebuchet MS" w:hAnsi="Trebuchet MS"/>
        </w:rPr>
        <w:t>Pasal 88</w:t>
      </w:r>
    </w:p>
    <w:p w14:paraId="5AC7CC2E" w14:textId="77777777" w:rsidR="00D274C2" w:rsidRPr="00CD5ABF" w:rsidRDefault="00D274C2" w:rsidP="00D274C2">
      <w:pPr>
        <w:jc w:val="center"/>
        <w:rPr>
          <w:rFonts w:ascii="Trebuchet MS" w:hAnsi="Trebuchet MS"/>
        </w:rPr>
      </w:pPr>
    </w:p>
    <w:p w14:paraId="3DF0DD79" w14:textId="77777777" w:rsidR="00D274C2" w:rsidRPr="00CD5ABF" w:rsidRDefault="00D274C2" w:rsidP="00D274C2">
      <w:pPr>
        <w:numPr>
          <w:ilvl w:val="0"/>
          <w:numId w:val="6"/>
        </w:numPr>
        <w:tabs>
          <w:tab w:val="clear" w:pos="720"/>
        </w:tabs>
        <w:ind w:left="1080" w:hanging="540"/>
        <w:rPr>
          <w:rFonts w:ascii="Trebuchet MS" w:hAnsi="Trebuchet MS"/>
        </w:rPr>
      </w:pPr>
      <w:r w:rsidRPr="00CD5ABF">
        <w:rPr>
          <w:rFonts w:ascii="Trebuchet MS" w:hAnsi="Trebuchet MS"/>
        </w:rPr>
        <w:t>Lembaga mandiri sebagaimana dimaksud dalam Pasal 86 ayat (2) dapat melakukan fungsinya setelah mendapat pengakuan dari Menteri.</w:t>
      </w:r>
    </w:p>
    <w:p w14:paraId="5C6D3FD9" w14:textId="77777777" w:rsidR="00D274C2" w:rsidRPr="00CD5ABF" w:rsidRDefault="00D274C2" w:rsidP="00D274C2">
      <w:pPr>
        <w:numPr>
          <w:ilvl w:val="0"/>
          <w:numId w:val="6"/>
        </w:numPr>
        <w:tabs>
          <w:tab w:val="clear" w:pos="720"/>
        </w:tabs>
        <w:ind w:left="1080" w:hanging="540"/>
        <w:rPr>
          <w:rFonts w:ascii="Trebuchet MS" w:hAnsi="Trebuchet MS"/>
        </w:rPr>
      </w:pPr>
      <w:r w:rsidRPr="00CD5ABF">
        <w:rPr>
          <w:rFonts w:ascii="Trebuchet MS" w:hAnsi="Trebuchet MS"/>
        </w:rPr>
        <w:t>Untuk memperoleh pengakuan sebagaimana dimaksud pada ayat (1) lembaga mandiri waj</w:t>
      </w:r>
      <w:r w:rsidRPr="00CD5ABF">
        <w:rPr>
          <w:rFonts w:ascii="Trebuchet MS" w:hAnsi="Trebuchet MS"/>
          <w:lang w:val="id-ID"/>
        </w:rPr>
        <w:t>ib</w:t>
      </w:r>
      <w:r w:rsidRPr="00CD5ABF">
        <w:rPr>
          <w:rFonts w:ascii="Trebuchet MS" w:hAnsi="Trebuchet MS"/>
        </w:rPr>
        <w:t xml:space="preserve"> memenuhi persyaratan sekurang-kurangnya:</w:t>
      </w:r>
    </w:p>
    <w:p w14:paraId="66376051" w14:textId="77777777" w:rsidR="00D274C2" w:rsidRPr="00CD5ABF" w:rsidRDefault="00D274C2" w:rsidP="00D274C2">
      <w:pPr>
        <w:ind w:left="1080"/>
        <w:jc w:val="left"/>
        <w:rPr>
          <w:rFonts w:ascii="Trebuchet MS" w:hAnsi="Trebuchet MS"/>
        </w:rPr>
      </w:pPr>
      <w:r w:rsidRPr="00CD5ABF">
        <w:rPr>
          <w:rFonts w:ascii="Trebuchet MS" w:hAnsi="Trebuchet MS"/>
        </w:rPr>
        <w:t>a.   berbadan hukum Indonesia yang bersifat nirlaba.</w:t>
      </w:r>
    </w:p>
    <w:p w14:paraId="7576E042" w14:textId="77777777" w:rsidR="00D274C2" w:rsidRPr="00CD5ABF" w:rsidRDefault="00D274C2" w:rsidP="00D274C2">
      <w:pPr>
        <w:ind w:left="1080"/>
        <w:jc w:val="left"/>
        <w:rPr>
          <w:rFonts w:ascii="Trebuchet MS" w:hAnsi="Trebuchet MS"/>
        </w:rPr>
      </w:pPr>
      <w:r w:rsidRPr="00CD5ABF">
        <w:rPr>
          <w:rFonts w:ascii="Trebuchet MS" w:hAnsi="Trebuchet MS"/>
        </w:rPr>
        <w:t>b.   memiliki tenaga ahli yang berpengalaman di bidang evaluasi pendidikan.</w:t>
      </w:r>
    </w:p>
    <w:p w14:paraId="6C864633" w14:textId="77777777" w:rsidR="00D274C2" w:rsidRPr="00CD5ABF" w:rsidRDefault="00D274C2" w:rsidP="00D274C2">
      <w:pPr>
        <w:numPr>
          <w:ilvl w:val="0"/>
          <w:numId w:val="6"/>
        </w:numPr>
        <w:tabs>
          <w:tab w:val="clear" w:pos="720"/>
        </w:tabs>
        <w:ind w:left="1080" w:hanging="540"/>
        <w:rPr>
          <w:rFonts w:ascii="Trebuchet MS" w:hAnsi="Trebuchet MS"/>
          <w:lang w:val="nb-NO"/>
        </w:rPr>
      </w:pPr>
      <w:r w:rsidRPr="00CD5ABF">
        <w:rPr>
          <w:rFonts w:ascii="Trebuchet MS" w:hAnsi="Trebuchet MS"/>
          <w:lang w:val="nb-NO"/>
        </w:rPr>
        <w:t>Ketentuan lebih lanjut mengenai lembaga mandiri sebagaimana dimaksud pada ayat (1) dan (2) diatur dengan Peraturan Menteri.</w:t>
      </w:r>
    </w:p>
    <w:p w14:paraId="7640070A" w14:textId="77777777" w:rsidR="00D274C2" w:rsidRPr="00CD5ABF" w:rsidRDefault="00D274C2" w:rsidP="00D274C2">
      <w:pPr>
        <w:rPr>
          <w:rFonts w:ascii="Trebuchet MS" w:hAnsi="Trebuchet MS"/>
        </w:rPr>
      </w:pPr>
    </w:p>
    <w:p w14:paraId="115AF5DC" w14:textId="77777777" w:rsidR="00D274C2" w:rsidRPr="00CD5ABF" w:rsidRDefault="00D274C2" w:rsidP="00D274C2">
      <w:pPr>
        <w:rPr>
          <w:rFonts w:ascii="Trebuchet MS" w:hAnsi="Trebuchet MS"/>
        </w:rPr>
      </w:pPr>
    </w:p>
    <w:p w14:paraId="6996A9B3" w14:textId="77777777" w:rsidR="00D274C2" w:rsidRPr="00CD5ABF" w:rsidRDefault="00D8075B" w:rsidP="00D274C2">
      <w:r w:rsidRPr="00CD5ABF">
        <w:t>Pasal-pasal dalam Undang-Undang Nomor 12 Tahun 2012 tentang Pendidikan Tinggi yang berkenaan dengan sistem akreditasi perguruan tinggi  adalah sebagai berikut.</w:t>
      </w:r>
    </w:p>
    <w:p w14:paraId="53F91B62" w14:textId="77777777" w:rsidR="00D274C2" w:rsidRPr="00CD5ABF" w:rsidRDefault="00D8075B" w:rsidP="00D274C2">
      <w:pPr>
        <w:jc w:val="center"/>
      </w:pPr>
      <w:r w:rsidRPr="00CD5ABF">
        <w:t>Pasal 26</w:t>
      </w:r>
    </w:p>
    <w:p w14:paraId="169C52E6" w14:textId="77777777" w:rsidR="00D274C2" w:rsidRPr="00CD5ABF" w:rsidRDefault="00D8075B" w:rsidP="00D274C2">
      <w:pPr>
        <w:autoSpaceDE w:val="0"/>
        <w:autoSpaceDN w:val="0"/>
        <w:adjustRightInd w:val="0"/>
        <w:ind w:left="1080" w:hanging="360"/>
        <w:rPr>
          <w:lang w:bidi="th-TH"/>
        </w:rPr>
      </w:pPr>
      <w:r w:rsidRPr="00CD5ABF">
        <w:rPr>
          <w:lang w:bidi="th-TH"/>
        </w:rPr>
        <w:t>(1) Gelar akademik diberikan oleh Perguruan Tinggi yang menyelenggarakan   pendidikan akademik.</w:t>
      </w:r>
    </w:p>
    <w:p w14:paraId="0625024C" w14:textId="77777777" w:rsidR="00D274C2" w:rsidRPr="00CD5ABF" w:rsidRDefault="00D8075B" w:rsidP="00D274C2">
      <w:pPr>
        <w:autoSpaceDE w:val="0"/>
        <w:autoSpaceDN w:val="0"/>
        <w:adjustRightInd w:val="0"/>
        <w:ind w:left="1080" w:hanging="360"/>
        <w:rPr>
          <w:lang w:val="sv-SE" w:bidi="th-TH"/>
        </w:rPr>
      </w:pPr>
      <w:r w:rsidRPr="00CD5ABF">
        <w:rPr>
          <w:lang w:val="sv-SE" w:bidi="th-TH"/>
        </w:rPr>
        <w:lastRenderedPageBreak/>
        <w:t>(2) Gelar akademik terdiri atas:</w:t>
      </w:r>
    </w:p>
    <w:p w14:paraId="54D5CEB0" w14:textId="77777777" w:rsidR="00D274C2" w:rsidRPr="00CD5ABF" w:rsidRDefault="00D8075B" w:rsidP="00D274C2">
      <w:pPr>
        <w:autoSpaceDE w:val="0"/>
        <w:autoSpaceDN w:val="0"/>
        <w:adjustRightInd w:val="0"/>
        <w:ind w:left="360" w:firstLine="720"/>
        <w:rPr>
          <w:lang w:val="sv-SE" w:bidi="th-TH"/>
        </w:rPr>
      </w:pPr>
      <w:r w:rsidRPr="00CD5ABF">
        <w:rPr>
          <w:lang w:val="sv-SE" w:bidi="th-TH"/>
        </w:rPr>
        <w:t>a. sarjana;</w:t>
      </w:r>
    </w:p>
    <w:p w14:paraId="29670ECE" w14:textId="77777777" w:rsidR="00D274C2" w:rsidRPr="00CD5ABF" w:rsidRDefault="00D8075B" w:rsidP="00D274C2">
      <w:pPr>
        <w:autoSpaceDE w:val="0"/>
        <w:autoSpaceDN w:val="0"/>
        <w:adjustRightInd w:val="0"/>
        <w:ind w:left="360" w:firstLine="720"/>
        <w:rPr>
          <w:lang w:val="nl-NL" w:bidi="th-TH"/>
        </w:rPr>
      </w:pPr>
      <w:r w:rsidRPr="00CD5ABF">
        <w:rPr>
          <w:lang w:val="nl-NL" w:bidi="th-TH"/>
        </w:rPr>
        <w:t>b. magister; dan</w:t>
      </w:r>
    </w:p>
    <w:p w14:paraId="71AFB8A5" w14:textId="77777777" w:rsidR="00D274C2" w:rsidRPr="00CD5ABF" w:rsidRDefault="00D8075B" w:rsidP="00D274C2">
      <w:pPr>
        <w:autoSpaceDE w:val="0"/>
        <w:autoSpaceDN w:val="0"/>
        <w:adjustRightInd w:val="0"/>
        <w:ind w:left="360" w:firstLine="720"/>
        <w:rPr>
          <w:lang w:val="nl-NL" w:bidi="th-TH"/>
        </w:rPr>
      </w:pPr>
      <w:r w:rsidRPr="00CD5ABF">
        <w:rPr>
          <w:lang w:val="nl-NL" w:bidi="th-TH"/>
        </w:rPr>
        <w:t>c. doktor.</w:t>
      </w:r>
    </w:p>
    <w:p w14:paraId="7D4B7A8A" w14:textId="77777777" w:rsidR="00D274C2" w:rsidRPr="00CD5ABF" w:rsidRDefault="00D8075B" w:rsidP="00D274C2">
      <w:pPr>
        <w:autoSpaceDE w:val="0"/>
        <w:autoSpaceDN w:val="0"/>
        <w:adjustRightInd w:val="0"/>
        <w:ind w:left="1080" w:hanging="360"/>
        <w:rPr>
          <w:lang w:val="nl-NL" w:bidi="th-TH"/>
        </w:rPr>
      </w:pPr>
      <w:r w:rsidRPr="00CD5ABF">
        <w:rPr>
          <w:lang w:val="nl-NL" w:bidi="th-TH"/>
        </w:rPr>
        <w:t>(3)</w:t>
      </w:r>
      <w:r w:rsidRPr="00CD5ABF">
        <w:rPr>
          <w:lang w:val="nl-NL" w:bidi="th-TH"/>
        </w:rPr>
        <w:tab/>
        <w:t>Gelar profesi diberikan oleh Perguruan Tinggi yang menyelenggarakan pendidikan profesi.</w:t>
      </w:r>
    </w:p>
    <w:p w14:paraId="53A8EFDA" w14:textId="77777777" w:rsidR="00D274C2" w:rsidRPr="00CD5ABF" w:rsidRDefault="00D8075B" w:rsidP="00D274C2">
      <w:pPr>
        <w:tabs>
          <w:tab w:val="left" w:pos="720"/>
        </w:tabs>
        <w:autoSpaceDE w:val="0"/>
        <w:autoSpaceDN w:val="0"/>
        <w:adjustRightInd w:val="0"/>
        <w:ind w:left="1080" w:hanging="360"/>
        <w:rPr>
          <w:lang w:bidi="th-TH"/>
        </w:rPr>
      </w:pPr>
      <w:r w:rsidRPr="00CD5ABF">
        <w:rPr>
          <w:lang w:val="nl-NL" w:bidi="th-TH"/>
        </w:rPr>
        <w:t>(4)</w:t>
      </w:r>
      <w:r w:rsidRPr="00CD5ABF">
        <w:rPr>
          <w:lang w:val="id-ID" w:bidi="th-TH"/>
        </w:rPr>
        <w:tab/>
      </w:r>
      <w:r w:rsidRPr="00CD5ABF">
        <w:rPr>
          <w:lang w:val="nl-NL" w:bidi="th-TH"/>
        </w:rPr>
        <w:t>Gelar profesi sebagaimana dimaksud pada ayat (5) ditetapkan oleh Perguruan Tinggi bersama dengan Kementerian, Kementerian lain, LPNK dan/atau organisasi profesi yang bertanggung jawab terhadap mutu layanan profesi.</w:t>
      </w:r>
    </w:p>
    <w:p w14:paraId="13065172" w14:textId="77777777" w:rsidR="00D274C2" w:rsidRPr="00CD5ABF" w:rsidRDefault="00D8075B" w:rsidP="00D274C2">
      <w:pPr>
        <w:autoSpaceDE w:val="0"/>
        <w:autoSpaceDN w:val="0"/>
        <w:adjustRightInd w:val="0"/>
        <w:ind w:left="1080" w:hanging="360"/>
        <w:rPr>
          <w:lang w:val="nl-NL" w:bidi="th-TH"/>
        </w:rPr>
      </w:pPr>
      <w:r w:rsidRPr="00CD5ABF">
        <w:rPr>
          <w:lang w:val="nl-NL" w:bidi="th-TH"/>
        </w:rPr>
        <w:t>(5) Gelar profesi terdiri atas:</w:t>
      </w:r>
    </w:p>
    <w:p w14:paraId="746F2E52" w14:textId="77777777" w:rsidR="00D274C2" w:rsidRPr="00CD5ABF" w:rsidRDefault="00D8075B" w:rsidP="00D274C2">
      <w:pPr>
        <w:autoSpaceDE w:val="0"/>
        <w:autoSpaceDN w:val="0"/>
        <w:adjustRightInd w:val="0"/>
        <w:ind w:left="360" w:firstLine="720"/>
        <w:rPr>
          <w:lang w:val="nb-NO" w:bidi="th-TH"/>
        </w:rPr>
      </w:pPr>
      <w:r w:rsidRPr="00CD5ABF">
        <w:rPr>
          <w:lang w:val="nb-NO" w:bidi="th-TH"/>
        </w:rPr>
        <w:t>a. profesi; dan</w:t>
      </w:r>
    </w:p>
    <w:p w14:paraId="6850EA8F" w14:textId="77777777" w:rsidR="00D274C2" w:rsidRPr="00CD5ABF" w:rsidRDefault="00D8075B" w:rsidP="00D274C2">
      <w:pPr>
        <w:ind w:left="360" w:firstLine="720"/>
        <w:rPr>
          <w:lang w:val="nb-NO" w:bidi="th-TH"/>
        </w:rPr>
      </w:pPr>
      <w:r w:rsidRPr="00CD5ABF">
        <w:rPr>
          <w:lang w:val="nb-NO" w:bidi="th-TH"/>
        </w:rPr>
        <w:t>b. spesialis.</w:t>
      </w:r>
    </w:p>
    <w:p w14:paraId="03436A03" w14:textId="77777777" w:rsidR="00D274C2" w:rsidRPr="00CD5ABF" w:rsidRDefault="00D274C2" w:rsidP="00D274C2">
      <w:pPr>
        <w:ind w:left="720" w:firstLine="720"/>
        <w:rPr>
          <w:lang w:val="nb-NO" w:bidi="th-TH"/>
        </w:rPr>
      </w:pPr>
    </w:p>
    <w:p w14:paraId="4C46A472" w14:textId="77777777" w:rsidR="00D274C2" w:rsidRPr="00CD5ABF" w:rsidRDefault="00D8075B" w:rsidP="00D274C2">
      <w:pPr>
        <w:autoSpaceDE w:val="0"/>
        <w:autoSpaceDN w:val="0"/>
        <w:adjustRightInd w:val="0"/>
        <w:jc w:val="center"/>
        <w:rPr>
          <w:lang w:val="nb-NO" w:bidi="th-TH"/>
        </w:rPr>
      </w:pPr>
      <w:r w:rsidRPr="00CD5ABF">
        <w:rPr>
          <w:lang w:val="nb-NO" w:bidi="th-TH"/>
        </w:rPr>
        <w:t>Pasal 28</w:t>
      </w:r>
    </w:p>
    <w:p w14:paraId="4D1F7B76" w14:textId="77777777" w:rsidR="00D274C2" w:rsidRPr="00CD5ABF" w:rsidRDefault="00D8075B" w:rsidP="00D274C2">
      <w:pPr>
        <w:autoSpaceDE w:val="0"/>
        <w:autoSpaceDN w:val="0"/>
        <w:adjustRightInd w:val="0"/>
        <w:ind w:left="1080" w:hanging="360"/>
        <w:rPr>
          <w:lang w:val="nb-NO" w:bidi="th-TH"/>
        </w:rPr>
      </w:pPr>
      <w:r w:rsidRPr="00CD5ABF">
        <w:rPr>
          <w:lang w:val="nb-NO" w:bidi="th-TH"/>
        </w:rPr>
        <w:t>(1)</w:t>
      </w:r>
      <w:r w:rsidRPr="00CD5ABF">
        <w:rPr>
          <w:lang w:val="nb-NO" w:bidi="th-TH"/>
        </w:rPr>
        <w:tab/>
        <w:t>Gelar akademik, gelar vokasi, atau gelar profesi hanya digunakan oleh lulusan dari Perguruan Tinggi yang dinyatakan berhak memberikan gelar akademik, gelar vokasi, atau gelar profesi.</w:t>
      </w:r>
    </w:p>
    <w:p w14:paraId="4BD04ABD" w14:textId="77777777" w:rsidR="00D274C2" w:rsidRPr="00CD5ABF" w:rsidRDefault="00D8075B" w:rsidP="00D274C2">
      <w:pPr>
        <w:autoSpaceDE w:val="0"/>
        <w:autoSpaceDN w:val="0"/>
        <w:adjustRightInd w:val="0"/>
        <w:ind w:left="1080" w:hanging="360"/>
        <w:rPr>
          <w:lang w:val="nb-NO" w:bidi="th-TH"/>
        </w:rPr>
      </w:pPr>
      <w:r w:rsidRPr="00CD5ABF">
        <w:rPr>
          <w:lang w:val="nb-NO" w:bidi="th-TH"/>
        </w:rPr>
        <w:t>(2)</w:t>
      </w:r>
      <w:r w:rsidRPr="00CD5ABF">
        <w:rPr>
          <w:lang w:val="nb-NO" w:bidi="th-TH"/>
        </w:rPr>
        <w:tab/>
        <w:t>Gelar akademik, gelar vokasi, atau gelar profesi hanya dibenarkan dalam bentuk dan inisial atau singkatan yang diterima dari Perguruan Tinggi.</w:t>
      </w:r>
    </w:p>
    <w:p w14:paraId="10D00B95" w14:textId="77777777" w:rsidR="00D274C2" w:rsidRPr="00CD5ABF" w:rsidRDefault="00D8075B" w:rsidP="00D274C2">
      <w:pPr>
        <w:autoSpaceDE w:val="0"/>
        <w:autoSpaceDN w:val="0"/>
        <w:adjustRightInd w:val="0"/>
        <w:ind w:left="1080" w:hanging="360"/>
        <w:rPr>
          <w:lang w:val="nb-NO" w:bidi="th-TH"/>
        </w:rPr>
      </w:pPr>
      <w:r w:rsidRPr="00CD5ABF">
        <w:rPr>
          <w:lang w:val="nb-NO" w:bidi="th-TH"/>
        </w:rPr>
        <w:t>(3)</w:t>
      </w:r>
      <w:r w:rsidRPr="00CD5ABF">
        <w:rPr>
          <w:lang w:val="nb-NO" w:bidi="th-TH"/>
        </w:rPr>
        <w:tab/>
        <w:t>Gelar akademik dan gelar vokasi dinyatakan tidak sah dan dicabut oleh Menteri apabila dikeluarkan oleh:</w:t>
      </w:r>
    </w:p>
    <w:p w14:paraId="1858FB38" w14:textId="77777777" w:rsidR="00D274C2" w:rsidRPr="00CD5ABF" w:rsidRDefault="00D8075B" w:rsidP="00D274C2">
      <w:pPr>
        <w:autoSpaceDE w:val="0"/>
        <w:autoSpaceDN w:val="0"/>
        <w:adjustRightInd w:val="0"/>
        <w:ind w:left="1440" w:hanging="360"/>
        <w:rPr>
          <w:lang w:val="nb-NO" w:bidi="th-TH"/>
        </w:rPr>
      </w:pPr>
      <w:r w:rsidRPr="00CD5ABF">
        <w:rPr>
          <w:lang w:val="nb-NO" w:bidi="th-TH"/>
        </w:rPr>
        <w:t>a. Perguruan Tinggi dan/atau Program Studi yang tidak terakreditasi; dan/atau</w:t>
      </w:r>
    </w:p>
    <w:p w14:paraId="28AA4DA4" w14:textId="77777777" w:rsidR="00D274C2" w:rsidRPr="00CD5ABF" w:rsidRDefault="00D8075B" w:rsidP="00D274C2">
      <w:pPr>
        <w:autoSpaceDE w:val="0"/>
        <w:autoSpaceDN w:val="0"/>
        <w:adjustRightInd w:val="0"/>
        <w:ind w:left="1440" w:hanging="360"/>
        <w:rPr>
          <w:lang w:val="nb-NO" w:bidi="th-TH"/>
        </w:rPr>
      </w:pPr>
      <w:r w:rsidRPr="00CD5ABF">
        <w:rPr>
          <w:lang w:val="nb-NO" w:bidi="th-TH"/>
        </w:rPr>
        <w:t xml:space="preserve">b. </w:t>
      </w:r>
      <w:r w:rsidRPr="00CD5ABF">
        <w:rPr>
          <w:lang w:val="nb-NO" w:bidi="th-TH"/>
        </w:rPr>
        <w:tab/>
        <w:t>Perseorangan, organisasi, atau penyelenggara Pendidikan Tinggi yang tanpa hak mengeluarkan gelar akademik dan gelar vokasi.</w:t>
      </w:r>
    </w:p>
    <w:p w14:paraId="28714C32" w14:textId="77777777" w:rsidR="00D274C2" w:rsidRPr="00CD5ABF" w:rsidRDefault="00D8075B" w:rsidP="00D274C2">
      <w:pPr>
        <w:autoSpaceDE w:val="0"/>
        <w:autoSpaceDN w:val="0"/>
        <w:adjustRightInd w:val="0"/>
        <w:ind w:left="1080" w:hanging="360"/>
        <w:rPr>
          <w:lang w:val="sv-SE" w:bidi="th-TH"/>
        </w:rPr>
      </w:pPr>
      <w:r w:rsidRPr="00CD5ABF">
        <w:rPr>
          <w:lang w:val="sv-SE" w:bidi="th-TH"/>
        </w:rPr>
        <w:t>(4)</w:t>
      </w:r>
      <w:r w:rsidRPr="00CD5ABF">
        <w:rPr>
          <w:lang w:val="sv-SE" w:bidi="th-TH"/>
        </w:rPr>
        <w:tab/>
        <w:t xml:space="preserve">Gelar profesi dinyatakan tidak sah dan dicabut oleh Menteri apabila dikeluarkan oleh: </w:t>
      </w:r>
    </w:p>
    <w:p w14:paraId="1D84D5CF" w14:textId="77777777" w:rsidR="00D274C2" w:rsidRPr="00CD5ABF" w:rsidRDefault="00D8075B" w:rsidP="00D274C2">
      <w:pPr>
        <w:autoSpaceDE w:val="0"/>
        <w:autoSpaceDN w:val="0"/>
        <w:adjustRightInd w:val="0"/>
        <w:ind w:left="1440" w:hanging="360"/>
        <w:rPr>
          <w:lang w:val="sv-SE" w:bidi="th-TH"/>
        </w:rPr>
      </w:pPr>
      <w:r w:rsidRPr="00CD5ABF">
        <w:rPr>
          <w:lang w:val="sv-SE" w:bidi="th-TH"/>
        </w:rPr>
        <w:t>a. Perguruan Tinggi dan/atau Program Studi yang tidak terakreditasi; dan/atau</w:t>
      </w:r>
    </w:p>
    <w:p w14:paraId="0C0B3028" w14:textId="77777777" w:rsidR="00D274C2" w:rsidRPr="00CD5ABF" w:rsidRDefault="00D8075B" w:rsidP="00D274C2">
      <w:pPr>
        <w:autoSpaceDE w:val="0"/>
        <w:autoSpaceDN w:val="0"/>
        <w:adjustRightInd w:val="0"/>
        <w:ind w:left="1440" w:hanging="360"/>
        <w:rPr>
          <w:lang w:val="sv-SE" w:bidi="th-TH"/>
        </w:rPr>
      </w:pPr>
      <w:r w:rsidRPr="00CD5ABF">
        <w:rPr>
          <w:lang w:val="sv-SE" w:bidi="th-TH"/>
        </w:rPr>
        <w:t>b.</w:t>
      </w:r>
      <w:r w:rsidRPr="00CD5ABF">
        <w:rPr>
          <w:lang w:val="sv-SE" w:bidi="th-TH"/>
        </w:rPr>
        <w:tab/>
        <w:t>Perseorangan, organisasi, atau lembaga lain yang tanpa hak mengeluarkan gelar profesi.</w:t>
      </w:r>
    </w:p>
    <w:p w14:paraId="24432CB9" w14:textId="77777777" w:rsidR="00D274C2" w:rsidRPr="00CD5ABF" w:rsidRDefault="00D8075B" w:rsidP="00D274C2">
      <w:pPr>
        <w:autoSpaceDE w:val="0"/>
        <w:autoSpaceDN w:val="0"/>
        <w:adjustRightInd w:val="0"/>
        <w:ind w:left="1080" w:hanging="360"/>
        <w:rPr>
          <w:lang w:val="sv-SE" w:bidi="th-TH"/>
        </w:rPr>
      </w:pPr>
      <w:r w:rsidRPr="00CD5ABF">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14:paraId="401785E8" w14:textId="77777777" w:rsidR="00D274C2" w:rsidRPr="00CD5ABF" w:rsidRDefault="00D8075B" w:rsidP="00D274C2">
      <w:pPr>
        <w:autoSpaceDE w:val="0"/>
        <w:autoSpaceDN w:val="0"/>
        <w:adjustRightInd w:val="0"/>
        <w:ind w:left="1080" w:hanging="360"/>
        <w:rPr>
          <w:lang w:val="sv-SE" w:bidi="th-TH"/>
        </w:rPr>
      </w:pPr>
      <w:r w:rsidRPr="00CD5ABF">
        <w:rPr>
          <w:lang w:val="sv-SE" w:bidi="th-TH"/>
        </w:rPr>
        <w:t>(6)</w:t>
      </w:r>
      <w:r w:rsidRPr="00CD5ABF">
        <w:rPr>
          <w:lang w:val="sv-SE" w:bidi="th-TH"/>
        </w:rPr>
        <w:tab/>
        <w:t>Perseorangan, organisasi, atau penyelenggara Pendidikan Tinggi yang tanpa hak dilarang memberikan gelar akademik, gelar vokasi, atau gelar profesi.</w:t>
      </w:r>
    </w:p>
    <w:p w14:paraId="6178E0CF" w14:textId="77777777" w:rsidR="00D274C2" w:rsidRPr="00CD5ABF" w:rsidRDefault="00D8075B" w:rsidP="00D274C2">
      <w:pPr>
        <w:autoSpaceDE w:val="0"/>
        <w:autoSpaceDN w:val="0"/>
        <w:adjustRightInd w:val="0"/>
        <w:ind w:left="1080" w:hanging="360"/>
        <w:rPr>
          <w:lang w:val="sv-SE" w:bidi="th-TH"/>
        </w:rPr>
      </w:pPr>
      <w:r w:rsidRPr="00CD5ABF">
        <w:rPr>
          <w:lang w:val="sv-SE" w:bidi="th-TH"/>
        </w:rPr>
        <w:t>(7)</w:t>
      </w:r>
      <w:r w:rsidRPr="00CD5ABF">
        <w:rPr>
          <w:lang w:val="sv-SE" w:bidi="th-TH"/>
        </w:rPr>
        <w:tab/>
        <w:t>Perseorangan yang tanpa hak dilarang menggunakan gelar akademik, gelar vokasi, dan/atau gelar profesi.</w:t>
      </w:r>
    </w:p>
    <w:p w14:paraId="755542A2" w14:textId="77777777" w:rsidR="00D274C2" w:rsidRPr="00CD5ABF" w:rsidRDefault="00D274C2" w:rsidP="00D274C2">
      <w:pPr>
        <w:autoSpaceDE w:val="0"/>
        <w:autoSpaceDN w:val="0"/>
        <w:adjustRightInd w:val="0"/>
        <w:ind w:left="1080" w:hanging="360"/>
        <w:rPr>
          <w:lang w:val="sv-SE" w:bidi="th-TH"/>
        </w:rPr>
      </w:pPr>
    </w:p>
    <w:p w14:paraId="62EA2E18" w14:textId="77777777" w:rsidR="00D274C2" w:rsidRPr="00CD5ABF" w:rsidRDefault="00D8075B" w:rsidP="00D274C2">
      <w:pPr>
        <w:autoSpaceDE w:val="0"/>
        <w:autoSpaceDN w:val="0"/>
        <w:adjustRightInd w:val="0"/>
        <w:jc w:val="center"/>
        <w:rPr>
          <w:lang w:val="sv-SE" w:bidi="th-TH"/>
        </w:rPr>
      </w:pPr>
      <w:r w:rsidRPr="00CD5ABF">
        <w:rPr>
          <w:lang w:val="sv-SE" w:bidi="th-TH"/>
        </w:rPr>
        <w:t>Pasal 29</w:t>
      </w:r>
    </w:p>
    <w:p w14:paraId="4CF748A0" w14:textId="77777777" w:rsidR="00D274C2" w:rsidRPr="00CD5ABF" w:rsidRDefault="00D8075B" w:rsidP="00D274C2">
      <w:pPr>
        <w:tabs>
          <w:tab w:val="left" w:pos="1080"/>
          <w:tab w:val="left" w:pos="1134"/>
        </w:tabs>
        <w:ind w:left="1080" w:hanging="360"/>
        <w:rPr>
          <w:lang w:val="sv-SE"/>
        </w:rPr>
      </w:pPr>
      <w:r w:rsidRPr="00CD5ABF">
        <w:rPr>
          <w:lang w:val="sv-SE"/>
        </w:rPr>
        <w:t>(1)</w:t>
      </w:r>
      <w:r w:rsidRPr="00CD5ABF">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45AA1045" w14:textId="77777777" w:rsidR="00D274C2" w:rsidRPr="00CD5ABF" w:rsidRDefault="00D8075B" w:rsidP="00D274C2">
      <w:pPr>
        <w:tabs>
          <w:tab w:val="left" w:pos="1080"/>
          <w:tab w:val="left" w:pos="1134"/>
        </w:tabs>
        <w:autoSpaceDE w:val="0"/>
        <w:autoSpaceDN w:val="0"/>
        <w:adjustRightInd w:val="0"/>
        <w:ind w:left="1080" w:hanging="360"/>
        <w:rPr>
          <w:lang w:val="sv-SE" w:bidi="th-TH"/>
        </w:rPr>
      </w:pPr>
      <w:r w:rsidRPr="00CD5ABF">
        <w:rPr>
          <w:lang w:val="sv-SE" w:bidi="th-TH"/>
        </w:rPr>
        <w:lastRenderedPageBreak/>
        <w:t>(2)</w:t>
      </w:r>
      <w:r w:rsidRPr="00CD5ABF">
        <w:rPr>
          <w:lang w:val="sv-SE" w:bidi="th-TH"/>
        </w:rPr>
        <w:tab/>
        <w:t>Kerangka Kualifikasi Nasional sebagaimana dimaksud pada ayat (1) menjadi acuan pokok dalam penetapan kompetensi lulusan pendidikan akademik, pendidikan vokasi, dan pendidikan profesi.</w:t>
      </w:r>
    </w:p>
    <w:p w14:paraId="283F015B" w14:textId="77777777" w:rsidR="00D274C2" w:rsidRPr="00CD5ABF" w:rsidRDefault="00D8075B" w:rsidP="00D274C2">
      <w:pPr>
        <w:tabs>
          <w:tab w:val="left" w:pos="1080"/>
          <w:tab w:val="left" w:pos="1134"/>
        </w:tabs>
        <w:autoSpaceDE w:val="0"/>
        <w:autoSpaceDN w:val="0"/>
        <w:adjustRightInd w:val="0"/>
        <w:ind w:left="1080" w:hanging="360"/>
        <w:rPr>
          <w:lang w:val="sv-SE" w:bidi="th-TH"/>
        </w:rPr>
      </w:pPr>
      <w:r w:rsidRPr="00CD5ABF">
        <w:rPr>
          <w:lang w:val="sv-SE" w:bidi="th-TH"/>
        </w:rPr>
        <w:t>(3)</w:t>
      </w:r>
      <w:r w:rsidRPr="00CD5ABF">
        <w:rPr>
          <w:lang w:val="sv-SE" w:bidi="th-TH"/>
        </w:rPr>
        <w:tab/>
        <w:t>Penetapan kompetensi lulusan sebagaimana dimaksud pada ayat (2) ditetapkan oleh Menteri.</w:t>
      </w:r>
    </w:p>
    <w:p w14:paraId="1423D52E" w14:textId="77777777" w:rsidR="00D274C2" w:rsidRPr="00CD5ABF" w:rsidRDefault="00D274C2" w:rsidP="00D274C2">
      <w:pPr>
        <w:rPr>
          <w:lang w:val="sv-SE"/>
        </w:rPr>
      </w:pPr>
    </w:p>
    <w:p w14:paraId="3DB60660" w14:textId="77777777" w:rsidR="00D274C2" w:rsidRPr="00CD5ABF" w:rsidRDefault="00D274C2" w:rsidP="00D274C2">
      <w:pPr>
        <w:rPr>
          <w:lang w:val="sv-SE"/>
        </w:rPr>
      </w:pPr>
    </w:p>
    <w:p w14:paraId="0B1F615A" w14:textId="77777777" w:rsidR="00D274C2" w:rsidRPr="00CD5ABF" w:rsidRDefault="00D8075B" w:rsidP="00D274C2">
      <w:pPr>
        <w:autoSpaceDE w:val="0"/>
        <w:autoSpaceDN w:val="0"/>
        <w:adjustRightInd w:val="0"/>
        <w:jc w:val="center"/>
        <w:rPr>
          <w:lang w:val="sv-SE" w:bidi="th-TH"/>
        </w:rPr>
      </w:pPr>
      <w:r w:rsidRPr="00CD5ABF">
        <w:rPr>
          <w:lang w:val="sv-SE" w:bidi="th-TH"/>
        </w:rPr>
        <w:t>Pasal 42</w:t>
      </w:r>
    </w:p>
    <w:p w14:paraId="4DE67051" w14:textId="77777777" w:rsidR="00D274C2" w:rsidRPr="00CD5ABF" w:rsidRDefault="00D8075B" w:rsidP="00D274C2">
      <w:pPr>
        <w:autoSpaceDE w:val="0"/>
        <w:autoSpaceDN w:val="0"/>
        <w:adjustRightInd w:val="0"/>
        <w:ind w:left="1080" w:hanging="360"/>
        <w:rPr>
          <w:lang w:val="sv-SE" w:bidi="th-TH"/>
        </w:rPr>
      </w:pPr>
      <w:r w:rsidRPr="00CD5ABF">
        <w:rPr>
          <w:lang w:val="sv-SE" w:bidi="th-TH"/>
        </w:rPr>
        <w:t>(1)</w:t>
      </w:r>
      <w:r w:rsidRPr="00CD5ABF">
        <w:rPr>
          <w:lang w:val="sv-SE" w:bidi="th-TH"/>
        </w:rPr>
        <w:tab/>
        <w:t>Ijazah diberikan kepada lulusan pendidikan akademik dan pendidikan vokasi sebagai pengakuan terhadap prestasi belajar dan/atau penyelesaian suatu program studi terakreditasi yang diselenggarakan oleh Perguruan Tinggi.</w:t>
      </w:r>
    </w:p>
    <w:p w14:paraId="1C6FBD3A" w14:textId="77777777" w:rsidR="00D274C2" w:rsidRPr="00CD5ABF" w:rsidRDefault="00D8075B" w:rsidP="00D274C2">
      <w:pPr>
        <w:autoSpaceDE w:val="0"/>
        <w:autoSpaceDN w:val="0"/>
        <w:adjustRightInd w:val="0"/>
        <w:ind w:left="1080" w:hanging="360"/>
        <w:rPr>
          <w:lang w:val="sv-SE" w:bidi="th-TH"/>
        </w:rPr>
      </w:pPr>
      <w:r w:rsidRPr="00CD5ABF">
        <w:rPr>
          <w:lang w:val="sv-SE" w:bidi="th-TH"/>
        </w:rPr>
        <w:t>(2)</w:t>
      </w:r>
      <w:r w:rsidRPr="00CD5ABF">
        <w:rPr>
          <w:lang w:val="sv-SE" w:bidi="th-TH"/>
        </w:rPr>
        <w:tab/>
        <w:t>Ijazah sebagaimana dimaksud pada ayat (1) diterbitkan oleh Perguruan Tinggi yang memuat Program Studi dan gelar yang berhak dipakai oleh lulusan Pendidikan Tinggi.</w:t>
      </w:r>
    </w:p>
    <w:p w14:paraId="05BB1FD5" w14:textId="77777777" w:rsidR="00D274C2" w:rsidRPr="00CD5ABF" w:rsidRDefault="00D8075B" w:rsidP="00D274C2">
      <w:pPr>
        <w:autoSpaceDE w:val="0"/>
        <w:autoSpaceDN w:val="0"/>
        <w:adjustRightInd w:val="0"/>
        <w:ind w:left="1080" w:hanging="360"/>
        <w:rPr>
          <w:lang w:val="sv-SE" w:bidi="th-TH"/>
        </w:rPr>
      </w:pPr>
      <w:r w:rsidRPr="00CD5ABF">
        <w:rPr>
          <w:lang w:val="sv-SE" w:bidi="th-TH"/>
        </w:rPr>
        <w:t>(3)</w:t>
      </w:r>
      <w:r w:rsidRPr="00CD5ABF">
        <w:rPr>
          <w:lang w:val="sv-SE" w:bidi="th-TH"/>
        </w:rPr>
        <w:tab/>
        <w:t>Lulusan Pendidikan Tinggi yang menggunakan karya ilmiah untuk memperoleh ijazah dan gelar, yang terbukti merupakan hasil jiplakan atau plagiat, ijazahnya dinyatakan tidak sah dan gelarnya dicabut oleh Perguruan Tinggi.</w:t>
      </w:r>
    </w:p>
    <w:p w14:paraId="76C0E5F9" w14:textId="77777777" w:rsidR="00D274C2" w:rsidRPr="00CD5ABF" w:rsidRDefault="00D8075B" w:rsidP="00D274C2">
      <w:pPr>
        <w:autoSpaceDE w:val="0"/>
        <w:autoSpaceDN w:val="0"/>
        <w:adjustRightInd w:val="0"/>
        <w:ind w:left="1080" w:hanging="360"/>
        <w:rPr>
          <w:lang w:val="sv-SE" w:bidi="th-TH"/>
        </w:rPr>
      </w:pPr>
      <w:r w:rsidRPr="00CD5ABF">
        <w:rPr>
          <w:lang w:val="sv-SE" w:bidi="th-TH"/>
        </w:rPr>
        <w:t>(4)</w:t>
      </w:r>
      <w:r w:rsidRPr="00CD5ABF">
        <w:rPr>
          <w:lang w:val="sv-SE" w:bidi="th-TH"/>
        </w:rPr>
        <w:tab/>
        <w:t>Perseorangan, organisasi, atau penyelenggara Pendidikan Tinggi yang tanpa hak dilarang memberikan ijazah.</w:t>
      </w:r>
    </w:p>
    <w:p w14:paraId="6143791E" w14:textId="77777777" w:rsidR="00D274C2" w:rsidRPr="00CD5ABF" w:rsidRDefault="00D274C2" w:rsidP="00D274C2">
      <w:pPr>
        <w:autoSpaceDE w:val="0"/>
        <w:autoSpaceDN w:val="0"/>
        <w:adjustRightInd w:val="0"/>
        <w:ind w:left="900" w:hanging="360"/>
        <w:rPr>
          <w:lang w:val="sv-SE" w:bidi="th-TH"/>
        </w:rPr>
      </w:pPr>
    </w:p>
    <w:p w14:paraId="748A50E2" w14:textId="77777777" w:rsidR="00D274C2" w:rsidRPr="00CD5ABF" w:rsidRDefault="00D8075B" w:rsidP="00D274C2">
      <w:pPr>
        <w:autoSpaceDE w:val="0"/>
        <w:autoSpaceDN w:val="0"/>
        <w:adjustRightInd w:val="0"/>
        <w:jc w:val="center"/>
        <w:rPr>
          <w:lang w:val="sv-SE" w:bidi="th-TH"/>
        </w:rPr>
      </w:pPr>
      <w:r w:rsidRPr="00CD5ABF">
        <w:rPr>
          <w:lang w:val="sv-SE" w:bidi="th-TH"/>
        </w:rPr>
        <w:t>Pasal 43</w:t>
      </w:r>
    </w:p>
    <w:p w14:paraId="794DD7E6" w14:textId="77777777" w:rsidR="00D274C2" w:rsidRPr="00CD5ABF" w:rsidRDefault="00D8075B" w:rsidP="00D274C2">
      <w:pPr>
        <w:autoSpaceDE w:val="0"/>
        <w:autoSpaceDN w:val="0"/>
        <w:adjustRightInd w:val="0"/>
        <w:ind w:left="1080" w:hanging="360"/>
        <w:rPr>
          <w:lang w:val="sv-SE" w:bidi="th-TH"/>
        </w:rPr>
      </w:pPr>
      <w:r w:rsidRPr="00CD5ABF">
        <w:rPr>
          <w:lang w:val="sv-SE" w:bidi="th-TH"/>
        </w:rPr>
        <w:t>(1)</w:t>
      </w:r>
      <w:r w:rsidRPr="00CD5ABF">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3A607EAD" w14:textId="77777777" w:rsidR="00D274C2" w:rsidRPr="00CD5ABF" w:rsidRDefault="00D8075B" w:rsidP="00D274C2">
      <w:pPr>
        <w:autoSpaceDE w:val="0"/>
        <w:autoSpaceDN w:val="0"/>
        <w:adjustRightInd w:val="0"/>
        <w:ind w:left="1080" w:hanging="360"/>
        <w:rPr>
          <w:lang w:val="sv-SE" w:bidi="th-TH"/>
        </w:rPr>
      </w:pPr>
      <w:r w:rsidRPr="00CD5ABF">
        <w:rPr>
          <w:lang w:val="sv-SE" w:bidi="th-TH"/>
        </w:rPr>
        <w:t>(2)</w:t>
      </w:r>
      <w:r w:rsidRPr="00CD5ABF">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22E890E2" w14:textId="77777777" w:rsidR="00D274C2" w:rsidRPr="00CD5ABF" w:rsidRDefault="00D8075B" w:rsidP="00D274C2">
      <w:pPr>
        <w:autoSpaceDE w:val="0"/>
        <w:autoSpaceDN w:val="0"/>
        <w:adjustRightInd w:val="0"/>
        <w:ind w:left="1080" w:hanging="360"/>
        <w:rPr>
          <w:lang w:val="sv-SE" w:bidi="th-TH"/>
        </w:rPr>
      </w:pPr>
      <w:r w:rsidRPr="00CD5ABF">
        <w:rPr>
          <w:lang w:val="sv-SE" w:bidi="th-TH"/>
        </w:rPr>
        <w:t>(3)</w:t>
      </w:r>
      <w:r w:rsidRPr="00CD5ABF">
        <w:rPr>
          <w:lang w:val="sv-SE" w:bidi="th-TH"/>
        </w:rPr>
        <w:tab/>
        <w:t>Perseorangan, organisasi, atau penyelenggara Pendidikan Tinggi yang tanpa hak dilarang memberikan sertifikat profesi.</w:t>
      </w:r>
    </w:p>
    <w:p w14:paraId="4F0B065E" w14:textId="77777777" w:rsidR="00D274C2" w:rsidRPr="00CD5ABF" w:rsidRDefault="00D8075B" w:rsidP="00D274C2">
      <w:pPr>
        <w:autoSpaceDE w:val="0"/>
        <w:autoSpaceDN w:val="0"/>
        <w:adjustRightInd w:val="0"/>
        <w:ind w:left="1080" w:hanging="360"/>
        <w:rPr>
          <w:lang w:val="sv-SE" w:bidi="th-TH"/>
        </w:rPr>
      </w:pPr>
      <w:r w:rsidRPr="00CD5ABF">
        <w:rPr>
          <w:lang w:val="sv-SE" w:bidi="th-TH"/>
        </w:rPr>
        <w:t>(4)</w:t>
      </w:r>
      <w:r w:rsidRPr="00CD5ABF">
        <w:rPr>
          <w:lang w:val="sv-SE" w:bidi="th-TH"/>
        </w:rPr>
        <w:tab/>
        <w:t>Ketentuan lebih lanjut mengenai sertifikat profesi sebagaimana dimaksud pada ayat (1) diatur dalam Peraturan Pemerintah.</w:t>
      </w:r>
    </w:p>
    <w:p w14:paraId="75001CF0" w14:textId="77777777" w:rsidR="00D274C2" w:rsidRPr="00CD5ABF" w:rsidRDefault="00D274C2" w:rsidP="00D274C2">
      <w:pPr>
        <w:autoSpaceDE w:val="0"/>
        <w:autoSpaceDN w:val="0"/>
        <w:adjustRightInd w:val="0"/>
        <w:ind w:left="900" w:hanging="360"/>
        <w:rPr>
          <w:lang w:val="sv-SE" w:bidi="th-TH"/>
        </w:rPr>
      </w:pPr>
    </w:p>
    <w:p w14:paraId="20630665" w14:textId="77777777" w:rsidR="00D274C2" w:rsidRPr="00CD5ABF" w:rsidRDefault="00D8075B" w:rsidP="00D274C2">
      <w:pPr>
        <w:autoSpaceDE w:val="0"/>
        <w:autoSpaceDN w:val="0"/>
        <w:adjustRightInd w:val="0"/>
        <w:ind w:left="900" w:hanging="360"/>
        <w:jc w:val="center"/>
        <w:rPr>
          <w:lang w:val="sv-SE" w:bidi="th-TH"/>
        </w:rPr>
      </w:pPr>
      <w:r w:rsidRPr="00CD5ABF">
        <w:rPr>
          <w:lang w:val="sv-SE" w:bidi="th-TH"/>
        </w:rPr>
        <w:t>Pasal 44</w:t>
      </w:r>
    </w:p>
    <w:p w14:paraId="11F9170D" w14:textId="77777777" w:rsidR="00D274C2" w:rsidRPr="00CD5ABF" w:rsidRDefault="00D8075B" w:rsidP="00D274C2">
      <w:pPr>
        <w:autoSpaceDE w:val="0"/>
        <w:autoSpaceDN w:val="0"/>
        <w:adjustRightInd w:val="0"/>
        <w:ind w:left="1080" w:hanging="360"/>
        <w:rPr>
          <w:lang w:val="sv-SE" w:bidi="th-TH"/>
        </w:rPr>
      </w:pPr>
      <w:r w:rsidRPr="00CD5ABF">
        <w:rPr>
          <w:lang w:val="sv-SE" w:bidi="th-TH"/>
        </w:rPr>
        <w:t>(1)</w:t>
      </w:r>
      <w:r w:rsidRPr="00CD5ABF">
        <w:rPr>
          <w:lang w:val="sv-SE" w:bidi="th-TH"/>
        </w:rPr>
        <w:tab/>
        <w:t>Sertifikat kompetensi merupakan pengakuan kompetensi atas prestasi lulusan yang sesuai dengan keahlian dalam cabang ilmunya dan/atau memiliki prestasi di luar program studinya.</w:t>
      </w:r>
    </w:p>
    <w:p w14:paraId="1BF616B5" w14:textId="77777777" w:rsidR="00D274C2" w:rsidRPr="00CD5ABF" w:rsidRDefault="00D8075B" w:rsidP="00D274C2">
      <w:pPr>
        <w:autoSpaceDE w:val="0"/>
        <w:autoSpaceDN w:val="0"/>
        <w:adjustRightInd w:val="0"/>
        <w:ind w:left="1080" w:hanging="360"/>
        <w:rPr>
          <w:lang w:val="sv-SE" w:bidi="th-TH"/>
        </w:rPr>
      </w:pPr>
      <w:r w:rsidRPr="00CD5ABF">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14:paraId="4AD1CE15" w14:textId="77777777" w:rsidR="00D274C2" w:rsidRPr="00CD5ABF" w:rsidRDefault="00D8075B" w:rsidP="00D274C2">
      <w:pPr>
        <w:autoSpaceDE w:val="0"/>
        <w:autoSpaceDN w:val="0"/>
        <w:adjustRightInd w:val="0"/>
        <w:ind w:left="1080" w:hanging="360"/>
        <w:rPr>
          <w:lang w:val="sv-SE" w:bidi="th-TH"/>
        </w:rPr>
      </w:pPr>
      <w:r w:rsidRPr="00CD5ABF">
        <w:rPr>
          <w:lang w:val="sv-SE" w:bidi="th-TH"/>
        </w:rPr>
        <w:t>(3)</w:t>
      </w:r>
      <w:r w:rsidRPr="00CD5ABF">
        <w:rPr>
          <w:lang w:val="sv-SE" w:bidi="th-TH"/>
        </w:rPr>
        <w:tab/>
        <w:t>Sertifikat kompetensi sebagaimana dimaksud pada ayat (2) dapat digunakan sebagai syarat untuk memperoleh pekerjaan tertentu.</w:t>
      </w:r>
    </w:p>
    <w:p w14:paraId="6DDBDB89" w14:textId="77777777" w:rsidR="00D274C2" w:rsidRPr="00CD5ABF" w:rsidRDefault="00D8075B" w:rsidP="00D274C2">
      <w:pPr>
        <w:autoSpaceDE w:val="0"/>
        <w:autoSpaceDN w:val="0"/>
        <w:adjustRightInd w:val="0"/>
        <w:ind w:left="1080" w:hanging="360"/>
        <w:jc w:val="left"/>
        <w:rPr>
          <w:lang w:val="sv-SE" w:bidi="th-TH"/>
        </w:rPr>
      </w:pPr>
      <w:r w:rsidRPr="00CD5ABF">
        <w:rPr>
          <w:lang w:val="sv-SE" w:bidi="th-TH"/>
        </w:rPr>
        <w:lastRenderedPageBreak/>
        <w:t>(4) Perseorangan, organisasi, atau penyelenggara Pendidikan Tinggi yang tanpa hak dilarang memberikan sertifikat kompetensi.</w:t>
      </w:r>
    </w:p>
    <w:p w14:paraId="268203CB" w14:textId="77777777" w:rsidR="00D274C2" w:rsidRPr="00CD5ABF" w:rsidRDefault="00D8075B" w:rsidP="00D274C2">
      <w:pPr>
        <w:ind w:left="1080" w:hanging="360"/>
        <w:rPr>
          <w:lang w:val="sv-SE" w:bidi="th-TH"/>
        </w:rPr>
      </w:pPr>
      <w:r w:rsidRPr="00CD5ABF">
        <w:rPr>
          <w:lang w:val="sv-SE" w:bidi="th-TH"/>
        </w:rPr>
        <w:t>(5)</w:t>
      </w:r>
      <w:r w:rsidRPr="00CD5ABF">
        <w:rPr>
          <w:lang w:val="sv-SE" w:bidi="th-TH"/>
        </w:rPr>
        <w:tab/>
        <w:t>Ketentuan lebih lanjut mengenai sertifikat kompetensi diatur dalam Peraturan Menteri.</w:t>
      </w:r>
    </w:p>
    <w:p w14:paraId="64D8414F" w14:textId="77777777" w:rsidR="00C73E11" w:rsidRPr="00CD5ABF" w:rsidRDefault="00C73E11">
      <w:pPr>
        <w:rPr>
          <w:lang w:val="sv-SE"/>
        </w:rPr>
      </w:pPr>
    </w:p>
    <w:p w14:paraId="574E673D" w14:textId="77777777" w:rsidR="00D274C2" w:rsidRPr="00CD5ABF" w:rsidRDefault="00D274C2" w:rsidP="00D274C2">
      <w:pPr>
        <w:jc w:val="center"/>
        <w:rPr>
          <w:lang w:val="sv-SE"/>
        </w:rPr>
      </w:pPr>
    </w:p>
    <w:p w14:paraId="75DB6C71" w14:textId="77777777" w:rsidR="00D274C2" w:rsidRPr="00CD5ABF" w:rsidRDefault="00D8075B" w:rsidP="00D274C2">
      <w:pPr>
        <w:jc w:val="center"/>
        <w:rPr>
          <w:lang w:val="sv-SE"/>
        </w:rPr>
      </w:pPr>
      <w:r w:rsidRPr="00CD5ABF">
        <w:rPr>
          <w:lang w:val="sv-SE"/>
        </w:rPr>
        <w:t>Pasal 55</w:t>
      </w:r>
    </w:p>
    <w:p w14:paraId="7DDC30B8" w14:textId="77777777" w:rsidR="00D274C2" w:rsidRPr="00CD5ABF" w:rsidRDefault="00D8075B" w:rsidP="00D274C2">
      <w:pPr>
        <w:autoSpaceDE w:val="0"/>
        <w:autoSpaceDN w:val="0"/>
        <w:adjustRightInd w:val="0"/>
        <w:ind w:left="1080" w:hanging="360"/>
        <w:rPr>
          <w:lang w:val="sv-SE" w:bidi="th-TH"/>
        </w:rPr>
      </w:pPr>
      <w:r w:rsidRPr="00CD5ABF">
        <w:rPr>
          <w:lang w:val="sv-SE" w:bidi="th-TH"/>
        </w:rPr>
        <w:t>(1) Akreditasi merupakan kegiatan penilaian sesuai dengan kriteria yang telah ditetapkan berdasarkan Standar Nasional Pendidikan Tinggi.</w:t>
      </w:r>
    </w:p>
    <w:p w14:paraId="034604D9" w14:textId="77777777" w:rsidR="00D274C2" w:rsidRPr="00CD5ABF" w:rsidRDefault="00D8075B" w:rsidP="00D274C2">
      <w:pPr>
        <w:autoSpaceDE w:val="0"/>
        <w:autoSpaceDN w:val="0"/>
        <w:adjustRightInd w:val="0"/>
        <w:ind w:left="1080" w:hanging="360"/>
        <w:rPr>
          <w:lang w:val="sv-SE" w:bidi="th-TH"/>
        </w:rPr>
      </w:pPr>
      <w:r w:rsidRPr="00CD5ABF">
        <w:rPr>
          <w:lang w:val="sv-SE" w:bidi="th-TH"/>
        </w:rPr>
        <w:t>(2)</w:t>
      </w:r>
      <w:r w:rsidRPr="00CD5ABF">
        <w:rPr>
          <w:lang w:val="sv-SE" w:bidi="th-TH"/>
        </w:rPr>
        <w:tab/>
        <w:t>Akreditasi sebagaimana dimaksud pada ayat (1) dilakukan untuk menentukan kelayakan Program Studi dan Perguruan Tinggi atas dasar kriteria yang mengacu pada Standar Nasional Pendidikan Tinggi.</w:t>
      </w:r>
    </w:p>
    <w:p w14:paraId="3034B201" w14:textId="77777777" w:rsidR="00D274C2" w:rsidRPr="00CD5ABF" w:rsidRDefault="00D8075B" w:rsidP="00D274C2">
      <w:pPr>
        <w:autoSpaceDE w:val="0"/>
        <w:autoSpaceDN w:val="0"/>
        <w:adjustRightInd w:val="0"/>
        <w:ind w:left="1080" w:hanging="360"/>
        <w:rPr>
          <w:lang w:val="sv-SE" w:bidi="th-TH"/>
        </w:rPr>
      </w:pPr>
      <w:r w:rsidRPr="00CD5ABF">
        <w:rPr>
          <w:lang w:val="sv-SE" w:bidi="th-TH"/>
        </w:rPr>
        <w:t>(3)</w:t>
      </w:r>
      <w:r w:rsidRPr="00CD5ABF">
        <w:rPr>
          <w:lang w:val="sv-SE" w:bidi="th-TH"/>
        </w:rPr>
        <w:tab/>
        <w:t>Pemerintah membentuk Badan Akreditasi Nasional Perguruan Tinggi untuk mengembangkan sistem akreditasi.</w:t>
      </w:r>
    </w:p>
    <w:p w14:paraId="709D9A8B" w14:textId="77777777" w:rsidR="00D274C2" w:rsidRPr="00CD5ABF" w:rsidRDefault="00D8075B" w:rsidP="00D274C2">
      <w:pPr>
        <w:autoSpaceDE w:val="0"/>
        <w:autoSpaceDN w:val="0"/>
        <w:adjustRightInd w:val="0"/>
        <w:ind w:left="1080" w:hanging="360"/>
        <w:rPr>
          <w:lang w:val="sv-SE" w:bidi="th-TH"/>
        </w:rPr>
      </w:pPr>
      <w:r w:rsidRPr="00CD5ABF">
        <w:rPr>
          <w:lang w:val="sv-SE" w:bidi="th-TH"/>
        </w:rPr>
        <w:t>(4)</w:t>
      </w:r>
      <w:r w:rsidRPr="00CD5ABF">
        <w:rPr>
          <w:lang w:val="sv-SE" w:bidi="th-TH"/>
        </w:rPr>
        <w:tab/>
        <w:t>Akreditasi Perguruan Tinggi dilakukan oleh Badan Akreditasi Nasional Perguruan Tinggi.</w:t>
      </w:r>
    </w:p>
    <w:p w14:paraId="693EB098" w14:textId="77777777" w:rsidR="00D274C2" w:rsidRPr="00CD5ABF" w:rsidRDefault="00D8075B" w:rsidP="00D274C2">
      <w:pPr>
        <w:autoSpaceDE w:val="0"/>
        <w:autoSpaceDN w:val="0"/>
        <w:adjustRightInd w:val="0"/>
        <w:ind w:left="1080" w:hanging="360"/>
        <w:rPr>
          <w:lang w:val="sv-SE" w:bidi="th-TH"/>
        </w:rPr>
      </w:pPr>
      <w:r w:rsidRPr="00CD5ABF">
        <w:rPr>
          <w:lang w:val="sv-SE" w:bidi="th-TH"/>
        </w:rPr>
        <w:t>(5)</w:t>
      </w:r>
      <w:r w:rsidRPr="00CD5ABF">
        <w:rPr>
          <w:lang w:val="sv-SE" w:bidi="th-TH"/>
        </w:rPr>
        <w:tab/>
        <w:t>Akreditasi Program Studi sebagai bentuk akuntabilitas publik dilakukan oleh lembaga akreditasi mandiri.</w:t>
      </w:r>
    </w:p>
    <w:p w14:paraId="250998DA" w14:textId="77777777" w:rsidR="00D274C2" w:rsidRPr="00CD5ABF" w:rsidRDefault="00D8075B" w:rsidP="00D274C2">
      <w:pPr>
        <w:autoSpaceDE w:val="0"/>
        <w:autoSpaceDN w:val="0"/>
        <w:adjustRightInd w:val="0"/>
        <w:ind w:left="1080" w:hanging="360"/>
        <w:rPr>
          <w:lang w:val="sv-SE" w:bidi="th-TH"/>
        </w:rPr>
      </w:pPr>
      <w:r w:rsidRPr="00CD5ABF">
        <w:rPr>
          <w:lang w:val="sv-SE" w:bidi="th-TH"/>
        </w:rPr>
        <w:t>(6)</w:t>
      </w:r>
      <w:r w:rsidRPr="00CD5ABF">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14:paraId="7C39B0AB" w14:textId="77777777" w:rsidR="00D274C2" w:rsidRPr="00CD5ABF" w:rsidRDefault="00D8075B" w:rsidP="00D274C2">
      <w:pPr>
        <w:autoSpaceDE w:val="0"/>
        <w:autoSpaceDN w:val="0"/>
        <w:adjustRightInd w:val="0"/>
        <w:ind w:left="1080" w:hanging="360"/>
        <w:rPr>
          <w:lang w:val="sv-SE" w:bidi="th-TH"/>
        </w:rPr>
      </w:pPr>
      <w:r w:rsidRPr="00CD5ABF">
        <w:rPr>
          <w:lang w:val="sv-SE" w:bidi="th-TH"/>
        </w:rPr>
        <w:t>(7)</w:t>
      </w:r>
      <w:r w:rsidRPr="00CD5ABF">
        <w:rPr>
          <w:lang w:val="sv-SE" w:bidi="th-TH"/>
        </w:rPr>
        <w:tab/>
        <w:t>Lembaga akreditasi mandiri sebagaimana dimaksud pada ayat (6) dibentuk berdasarkan rumpun ilmu dan/atau cabang ilmu serta dapat berdasarkan kewilayahan.</w:t>
      </w:r>
    </w:p>
    <w:p w14:paraId="4C3B8948" w14:textId="77777777" w:rsidR="00D274C2" w:rsidRPr="00CD5ABF" w:rsidRDefault="00D8075B" w:rsidP="00D274C2">
      <w:pPr>
        <w:autoSpaceDE w:val="0"/>
        <w:autoSpaceDN w:val="0"/>
        <w:adjustRightInd w:val="0"/>
        <w:ind w:left="1080" w:hanging="360"/>
        <w:rPr>
          <w:lang w:val="sv-SE" w:bidi="th-TH"/>
        </w:rPr>
      </w:pPr>
      <w:r w:rsidRPr="00CD5ABF">
        <w:rPr>
          <w:lang w:val="sv-SE" w:bidi="th-TH"/>
        </w:rPr>
        <w:t>(8)</w:t>
      </w:r>
      <w:r w:rsidRPr="00CD5ABF">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230E5E0F" w14:textId="77777777" w:rsidR="0081437B" w:rsidRPr="00CD5ABF" w:rsidRDefault="0081437B"/>
    <w:p w14:paraId="793B2330" w14:textId="77777777" w:rsidR="001F27C9" w:rsidRPr="00CD5ABF" w:rsidRDefault="001F27C9"/>
    <w:p w14:paraId="6CC1DC0D" w14:textId="77777777" w:rsidR="00D274C2" w:rsidRPr="00CD5ABF" w:rsidRDefault="00D274C2"/>
    <w:p w14:paraId="6423C30D" w14:textId="77777777" w:rsidR="00D274C2" w:rsidRPr="00CD5ABF" w:rsidRDefault="00D274C2"/>
    <w:p w14:paraId="4AFEABF4" w14:textId="77777777" w:rsidR="00D274C2" w:rsidRPr="00CD5ABF" w:rsidRDefault="00D274C2"/>
    <w:p w14:paraId="27178E80" w14:textId="77777777" w:rsidR="00D274C2" w:rsidRPr="00CD5ABF" w:rsidRDefault="00D274C2"/>
    <w:p w14:paraId="4DC29CB1" w14:textId="77777777" w:rsidR="00D274C2" w:rsidRPr="00CD5ABF" w:rsidRDefault="00D274C2"/>
    <w:p w14:paraId="3E02041F" w14:textId="77777777" w:rsidR="00D274C2" w:rsidRPr="00CD5ABF" w:rsidRDefault="00D274C2"/>
    <w:p w14:paraId="6E650096" w14:textId="77777777" w:rsidR="00D274C2" w:rsidRPr="00CD5ABF" w:rsidRDefault="00D274C2"/>
    <w:p w14:paraId="33D466D7" w14:textId="77777777" w:rsidR="00D274C2" w:rsidRPr="00CD5ABF" w:rsidRDefault="00D274C2"/>
    <w:p w14:paraId="767A12C1" w14:textId="77777777" w:rsidR="00D274C2" w:rsidRPr="00CD5ABF" w:rsidRDefault="00D274C2"/>
    <w:p w14:paraId="442E6F59" w14:textId="77777777" w:rsidR="00D274C2" w:rsidRPr="00CD5ABF" w:rsidRDefault="00D274C2"/>
    <w:p w14:paraId="44727F46" w14:textId="77777777" w:rsidR="00D274C2" w:rsidRPr="00CD5ABF" w:rsidRDefault="00D274C2"/>
    <w:p w14:paraId="77898761" w14:textId="77777777" w:rsidR="00D274C2" w:rsidRPr="00CD5ABF" w:rsidRDefault="00D274C2"/>
    <w:p w14:paraId="721B841A" w14:textId="77777777" w:rsidR="00D274C2" w:rsidRPr="00CD5ABF" w:rsidRDefault="00D274C2"/>
    <w:p w14:paraId="24A7E0FE" w14:textId="77777777" w:rsidR="00D274C2" w:rsidRPr="00CD5ABF" w:rsidRDefault="00D274C2"/>
    <w:p w14:paraId="576F3A60" w14:textId="77777777" w:rsidR="00D274C2" w:rsidRPr="00CD5ABF" w:rsidRDefault="00D274C2"/>
    <w:p w14:paraId="611F675D" w14:textId="77777777" w:rsidR="00D274C2" w:rsidRPr="00CD5ABF" w:rsidRDefault="00D274C2"/>
    <w:p w14:paraId="0CCD499C" w14:textId="77777777" w:rsidR="00D274C2" w:rsidRPr="00CD5ABF" w:rsidRDefault="00D274C2"/>
    <w:p w14:paraId="3A8D8B96" w14:textId="77777777" w:rsidR="00D274C2" w:rsidRPr="00CD5ABF" w:rsidRDefault="00D274C2"/>
    <w:p w14:paraId="6330CFE2" w14:textId="77777777" w:rsidR="00FA3D30" w:rsidRPr="00CD5ABF" w:rsidRDefault="00440CD4" w:rsidP="00440CD4">
      <w:pPr>
        <w:pStyle w:val="TOC2"/>
      </w:pPr>
      <w:r w:rsidRPr="00CD5ABF">
        <w:lastRenderedPageBreak/>
        <w:t xml:space="preserve">1.4 </w:t>
      </w:r>
      <w:r w:rsidR="00D8075B" w:rsidRPr="00CD5ABF">
        <w:t>Landasan Filosofis Profesi Dokter Spesialis Bedah</w:t>
      </w:r>
    </w:p>
    <w:p w14:paraId="62A3FB7F" w14:textId="77777777" w:rsidR="00FA3D30" w:rsidRPr="00CD5ABF" w:rsidRDefault="00FA3D30" w:rsidP="00FA3D30">
      <w:pPr>
        <w:pStyle w:val="ListParagraph"/>
        <w:ind w:left="360"/>
        <w:rPr>
          <w:b/>
          <w:lang w:val="sv-SE"/>
        </w:rPr>
      </w:pPr>
    </w:p>
    <w:p w14:paraId="47F434A4" w14:textId="77777777" w:rsidR="00FA3D30" w:rsidRPr="00CD5ABF" w:rsidRDefault="00D8075B" w:rsidP="00FA3D30">
      <w:pPr>
        <w:ind w:left="426"/>
        <w:rPr>
          <w:b/>
          <w:lang w:val="sv-SE"/>
        </w:rPr>
      </w:pPr>
      <w:r w:rsidRPr="00CD5ABF">
        <w:rPr>
          <w:lang w:val="sv-SE"/>
        </w:rPr>
        <w:t>Profesi bedah merupakan suatu bidang keahlian (spesialistik) di bidang bedah dengan kompetensi yang didukung kemampuan akademik dan etika</w:t>
      </w:r>
      <w:r w:rsidR="00887CE9" w:rsidRPr="00CD5ABF">
        <w:rPr>
          <w:lang w:val="sv-SE"/>
        </w:rPr>
        <w:t>.</w:t>
      </w:r>
    </w:p>
    <w:p w14:paraId="7E945AEE" w14:textId="77777777" w:rsidR="00FA3D30" w:rsidRPr="00CD5ABF" w:rsidRDefault="00FA3D30" w:rsidP="00FA3D30">
      <w:pPr>
        <w:rPr>
          <w:b/>
          <w:lang w:val="id-ID"/>
        </w:rPr>
      </w:pPr>
    </w:p>
    <w:p w14:paraId="1C71571F" w14:textId="77777777" w:rsidR="0081437B" w:rsidRPr="00CD5ABF" w:rsidRDefault="00440CD4">
      <w:pPr>
        <w:rPr>
          <w:b/>
          <w:lang w:val="sv-SE"/>
        </w:rPr>
      </w:pPr>
      <w:r w:rsidRPr="00CD5ABF">
        <w:rPr>
          <w:b/>
        </w:rPr>
        <w:t>1.5</w:t>
      </w:r>
      <w:r w:rsidR="00D8075B" w:rsidRPr="00CD5ABF">
        <w:rPr>
          <w:b/>
          <w:lang w:val="id-ID"/>
        </w:rPr>
        <w:t xml:space="preserve">Landasan Sosiologis </w:t>
      </w:r>
      <w:r w:rsidR="00D8075B" w:rsidRPr="00CD5ABF">
        <w:rPr>
          <w:b/>
          <w:lang w:val="sv-SE"/>
        </w:rPr>
        <w:t>Profesi Dokter Spesialis Bedah</w:t>
      </w:r>
    </w:p>
    <w:p w14:paraId="43280113" w14:textId="77777777" w:rsidR="0081437B" w:rsidRPr="00CD5ABF" w:rsidRDefault="0081437B" w:rsidP="00887CE9">
      <w:pPr>
        <w:ind w:left="426"/>
        <w:rPr>
          <w:b/>
          <w:lang w:val="sv-SE"/>
        </w:rPr>
      </w:pPr>
    </w:p>
    <w:p w14:paraId="70BE144F" w14:textId="77777777" w:rsidR="00887CE9" w:rsidRPr="00CD5ABF" w:rsidRDefault="00D8075B" w:rsidP="00887CE9">
      <w:pPr>
        <w:ind w:left="426"/>
        <w:rPr>
          <w:lang w:val="sv-SE"/>
        </w:rPr>
      </w:pPr>
      <w:r w:rsidRPr="00CD5ABF">
        <w:rPr>
          <w:lang w:val="sv-SE"/>
        </w:rPr>
        <w:t xml:space="preserve">Profesi bedah merupakan suatu </w:t>
      </w:r>
      <w:r w:rsidR="00FA78CD" w:rsidRPr="00CD5ABF">
        <w:rPr>
          <w:lang w:val="sv-SE"/>
        </w:rPr>
        <w:t>kelompok</w:t>
      </w:r>
      <w:r w:rsidRPr="00CD5ABF">
        <w:rPr>
          <w:lang w:val="sv-SE"/>
        </w:rPr>
        <w:t xml:space="preserve">spesialistik di bidang bedah yang </w:t>
      </w:r>
      <w:r w:rsidR="00CA30B9" w:rsidRPr="00CD5ABF">
        <w:rPr>
          <w:lang w:val="sv-SE"/>
        </w:rPr>
        <w:t>memberikan</w:t>
      </w:r>
      <w:r w:rsidR="00FA78CD" w:rsidRPr="00CD5ABF">
        <w:rPr>
          <w:lang w:val="sv-SE"/>
        </w:rPr>
        <w:t xml:space="preserve"> pelayanan </w:t>
      </w:r>
      <w:r w:rsidR="00CA30B9" w:rsidRPr="00CD5ABF">
        <w:rPr>
          <w:lang w:val="sv-SE"/>
        </w:rPr>
        <w:t xml:space="preserve">kepada masyarakat </w:t>
      </w:r>
      <w:r w:rsidRPr="00CD5ABF">
        <w:rPr>
          <w:lang w:val="sv-SE"/>
        </w:rPr>
        <w:t>melalui upaya–upaya menurunkan angka mortalitas dan morbiditas kasus–kasus bedah</w:t>
      </w:r>
      <w:r w:rsidR="000303BE" w:rsidRPr="00CD5ABF">
        <w:rPr>
          <w:lang w:val="sv-SE"/>
        </w:rPr>
        <w:t>dan</w:t>
      </w:r>
      <w:r w:rsidRPr="00CD5ABF">
        <w:rPr>
          <w:lang w:val="sv-SE"/>
        </w:rPr>
        <w:t xml:space="preserve">meningkatkan kesejahteraan masyarakat </w:t>
      </w:r>
      <w:r w:rsidR="000303BE" w:rsidRPr="00CD5ABF">
        <w:rPr>
          <w:lang w:val="sv-SE"/>
        </w:rPr>
        <w:t>ditunjang kompetensi yang didukung kemampuan akademik dan etika</w:t>
      </w:r>
    </w:p>
    <w:p w14:paraId="471E15CE" w14:textId="77777777" w:rsidR="00FA78CD" w:rsidRPr="00CD5ABF" w:rsidRDefault="00FA78CD" w:rsidP="00FA3D30">
      <w:pPr>
        <w:rPr>
          <w:b/>
        </w:rPr>
      </w:pPr>
    </w:p>
    <w:p w14:paraId="68376A75" w14:textId="77777777" w:rsidR="0081437B" w:rsidRPr="00CD5ABF" w:rsidRDefault="00440CD4">
      <w:pPr>
        <w:rPr>
          <w:b/>
          <w:lang w:val="sv-SE"/>
        </w:rPr>
      </w:pPr>
      <w:r w:rsidRPr="00CD5ABF">
        <w:rPr>
          <w:b/>
        </w:rPr>
        <w:t>1.6</w:t>
      </w:r>
      <w:r w:rsidR="00D8075B" w:rsidRPr="00CD5ABF">
        <w:rPr>
          <w:b/>
          <w:lang w:val="id-ID"/>
        </w:rPr>
        <w:t xml:space="preserve">Upaya Peningkatan Profesionalisme dan Mutu Pendidikan </w:t>
      </w:r>
      <w:r w:rsidR="00D8075B" w:rsidRPr="00CD5ABF">
        <w:rPr>
          <w:b/>
          <w:lang w:val="sv-SE"/>
        </w:rPr>
        <w:t xml:space="preserve">Dokter Spesialis    </w:t>
      </w:r>
    </w:p>
    <w:p w14:paraId="30FBF68D" w14:textId="77777777" w:rsidR="0081437B" w:rsidRPr="00CD5ABF" w:rsidRDefault="00D8075B">
      <w:pPr>
        <w:rPr>
          <w:b/>
        </w:rPr>
      </w:pPr>
      <w:r w:rsidRPr="00CD5ABF">
        <w:rPr>
          <w:b/>
          <w:lang w:val="sv-SE"/>
        </w:rPr>
        <w:t>Bedah</w:t>
      </w:r>
    </w:p>
    <w:p w14:paraId="4D2E5637" w14:textId="77777777" w:rsidR="00FA3D30" w:rsidRPr="00CD5ABF" w:rsidRDefault="00FA3D30" w:rsidP="00FA3D30">
      <w:pPr>
        <w:ind w:left="426"/>
        <w:rPr>
          <w:b/>
          <w:lang w:val="sv-SE"/>
        </w:rPr>
      </w:pPr>
    </w:p>
    <w:p w14:paraId="05AE5167" w14:textId="77777777" w:rsidR="00FA3D30" w:rsidRPr="00CD5ABF" w:rsidRDefault="00D8075B" w:rsidP="00FA3D30">
      <w:pPr>
        <w:ind w:left="426"/>
        <w:rPr>
          <w:lang w:val="sv-SE"/>
        </w:rPr>
      </w:pPr>
      <w:r w:rsidRPr="00CD5ABF">
        <w:rPr>
          <w:lang w:val="sv-SE"/>
        </w:rPr>
        <w:t>Upaya peningkatan profesionalisme dan mutu pendidikan dilakukan dalam berbagai cara, antara lain melalui perubahan sistem belajar</w:t>
      </w:r>
      <w:r w:rsidR="000303BE" w:rsidRPr="00CD5ABF">
        <w:rPr>
          <w:lang w:val="sv-SE"/>
        </w:rPr>
        <w:t xml:space="preserve"> instruksional (</w:t>
      </w:r>
      <w:r w:rsidR="000303BE" w:rsidRPr="00CD5ABF">
        <w:rPr>
          <w:i/>
          <w:lang w:val="sv-SE"/>
        </w:rPr>
        <w:t>institution based</w:t>
      </w:r>
      <w:r w:rsidR="000303BE" w:rsidRPr="00CD5ABF">
        <w:rPr>
          <w:lang w:val="sv-SE"/>
        </w:rPr>
        <w:t>)</w:t>
      </w:r>
      <w:r w:rsidRPr="00CD5ABF">
        <w:rPr>
          <w:lang w:val="sv-SE"/>
        </w:rPr>
        <w:t xml:space="preserve"> ke dalam bentuk pendidikan berbasis modul</w:t>
      </w:r>
      <w:r w:rsidR="000303BE" w:rsidRPr="00CD5ABF">
        <w:rPr>
          <w:lang w:val="sv-SE"/>
        </w:rPr>
        <w:t xml:space="preserve"> (</w:t>
      </w:r>
      <w:r w:rsidR="000303BE" w:rsidRPr="00CD5ABF">
        <w:rPr>
          <w:i/>
          <w:lang w:val="sv-SE"/>
        </w:rPr>
        <w:t>system based</w:t>
      </w:r>
      <w:r w:rsidR="000303BE" w:rsidRPr="00CD5ABF">
        <w:rPr>
          <w:lang w:val="sv-SE"/>
        </w:rPr>
        <w:t>)</w:t>
      </w:r>
      <w:r w:rsidRPr="00CD5ABF">
        <w:rPr>
          <w:lang w:val="sv-SE"/>
        </w:rPr>
        <w:t xml:space="preserve">, penyelenggaraan kursus–kursus dasar bedah yang setara dengan kursus–kursus bertaraf internasional, penyelenggaraan sistem evaluasi sesuai standar internasional dan menjalin kerjasama dengan institusi pendidikan bedah terkemuka di internasional, </w:t>
      </w:r>
      <w:r w:rsidR="000303BE" w:rsidRPr="00CD5ABF">
        <w:rPr>
          <w:lang w:val="sv-SE"/>
        </w:rPr>
        <w:t xml:space="preserve">serta intensifikasi </w:t>
      </w:r>
      <w:r w:rsidRPr="00CD5ABF">
        <w:rPr>
          <w:lang w:val="sv-SE"/>
        </w:rPr>
        <w:t xml:space="preserve">keikutsertaan dalam kegiatan kegiatan pendidikan kedokteran berkelanjutan yang diselenggarakan oleh organisasi profesi dan </w:t>
      </w:r>
      <w:r w:rsidR="000303BE" w:rsidRPr="00CD5ABF">
        <w:rPr>
          <w:lang w:val="sv-SE"/>
        </w:rPr>
        <w:t xml:space="preserve">intensifikasipenelitian maupun </w:t>
      </w:r>
      <w:r w:rsidRPr="00CD5ABF">
        <w:rPr>
          <w:lang w:val="sv-SE"/>
        </w:rPr>
        <w:t xml:space="preserve">publikasi ilmiah. </w:t>
      </w:r>
    </w:p>
    <w:p w14:paraId="0B759298" w14:textId="77777777" w:rsidR="0081437B" w:rsidRPr="00CD5ABF" w:rsidRDefault="0081437B">
      <w:pPr>
        <w:rPr>
          <w:b/>
          <w:lang w:val="id-ID"/>
        </w:rPr>
      </w:pPr>
    </w:p>
    <w:p w14:paraId="38859135" w14:textId="77777777" w:rsidR="0081437B" w:rsidRPr="00CD5ABF" w:rsidRDefault="00440CD4">
      <w:pPr>
        <w:rPr>
          <w:b/>
          <w:lang w:val="sv-SE"/>
        </w:rPr>
      </w:pPr>
      <w:bookmarkStart w:id="6" w:name="_Toc222646027"/>
      <w:r w:rsidRPr="00CD5ABF">
        <w:rPr>
          <w:b/>
        </w:rPr>
        <w:t>1.7</w:t>
      </w:r>
      <w:r w:rsidR="00D8075B" w:rsidRPr="00CD5ABF">
        <w:rPr>
          <w:b/>
          <w:lang w:val="id-ID"/>
        </w:rPr>
        <w:t xml:space="preserve">Baku MutuProgram Studi </w:t>
      </w:r>
      <w:r w:rsidR="00D8075B" w:rsidRPr="00CD5ABF">
        <w:rPr>
          <w:b/>
          <w:lang w:val="sv-SE"/>
        </w:rPr>
        <w:t>Dokter Spesialis Bedah</w:t>
      </w:r>
    </w:p>
    <w:p w14:paraId="77207CBC" w14:textId="77777777" w:rsidR="00FA3D30" w:rsidRPr="00CD5ABF" w:rsidRDefault="00FA3D30" w:rsidP="00FA3D30">
      <w:pPr>
        <w:rPr>
          <w:b/>
        </w:rPr>
      </w:pPr>
    </w:p>
    <w:p w14:paraId="345E3A60" w14:textId="77777777" w:rsidR="00EA3B78" w:rsidRPr="00CD5ABF" w:rsidRDefault="00D8075B">
      <w:pPr>
        <w:ind w:left="426"/>
      </w:pPr>
      <w:r w:rsidRPr="00CD5ABF">
        <w:t>Program studi ilmu bedah telah menetapkan kriteria baku</w:t>
      </w:r>
      <w:r w:rsidR="00330A38" w:rsidRPr="00CD5ABF">
        <w:t xml:space="preserve">mutu </w:t>
      </w:r>
      <w:r w:rsidRPr="00CD5ABF">
        <w:t>lulusan</w:t>
      </w:r>
      <w:r w:rsidR="00330A38" w:rsidRPr="00CD5ABF">
        <w:t>, yaitu kompetensi yang didukung kemampuan akademik dan etika.Baku mutu ini diterjemahkan dengan memperhatikan beberapa indikator,</w:t>
      </w:r>
      <w:r w:rsidRPr="00CD5ABF">
        <w:t xml:space="preserve">antara lain: </w:t>
      </w:r>
    </w:p>
    <w:p w14:paraId="1DF234F1" w14:textId="77777777" w:rsidR="00C73E11" w:rsidRPr="00CD5ABF" w:rsidRDefault="00D8075B">
      <w:pPr>
        <w:pStyle w:val="ListParagraph"/>
        <w:numPr>
          <w:ilvl w:val="0"/>
          <w:numId w:val="39"/>
        </w:numPr>
        <w:jc w:val="both"/>
      </w:pPr>
      <w:r w:rsidRPr="00CD5ABF">
        <w:t>Menyelesaikan pendidikan tepat waktu</w:t>
      </w:r>
    </w:p>
    <w:p w14:paraId="6FE5C0A3" w14:textId="77777777" w:rsidR="00C73E11" w:rsidRPr="00CD5ABF" w:rsidRDefault="00D8075B">
      <w:pPr>
        <w:pStyle w:val="ListParagraph"/>
        <w:numPr>
          <w:ilvl w:val="0"/>
          <w:numId w:val="39"/>
        </w:numPr>
        <w:jc w:val="both"/>
      </w:pPr>
      <w:r w:rsidRPr="00CD5ABF">
        <w:t xml:space="preserve">Menyelesaikan </w:t>
      </w:r>
      <w:r w:rsidR="00330A38" w:rsidRPr="00CD5ABF">
        <w:t xml:space="preserve">dan menguasai </w:t>
      </w:r>
      <w:r w:rsidRPr="00CD5ABF">
        <w:t>lebih dari 80%</w:t>
      </w:r>
      <w:r w:rsidR="00330A38" w:rsidRPr="00CD5ABF">
        <w:t xml:space="preserve"> modul yang ditetapkan dalam pendidikan dokter spesialis bedah</w:t>
      </w:r>
    </w:p>
    <w:p w14:paraId="5C1C2B2B" w14:textId="77777777" w:rsidR="00330A38" w:rsidRPr="00CD5ABF" w:rsidRDefault="00330A38" w:rsidP="00330A38">
      <w:pPr>
        <w:pStyle w:val="ListParagraph"/>
        <w:numPr>
          <w:ilvl w:val="0"/>
          <w:numId w:val="39"/>
        </w:numPr>
        <w:jc w:val="both"/>
      </w:pPr>
      <w:r w:rsidRPr="00CD5ABF">
        <w:t xml:space="preserve">Mengikuti kursus–kursus </w:t>
      </w:r>
      <w:r w:rsidR="000303BE" w:rsidRPr="00CD5ABF">
        <w:t xml:space="preserve">bertaraf internasional </w:t>
      </w:r>
      <w:r w:rsidRPr="00CD5ABF">
        <w:t>yang diwajibkan oleh KIBI</w:t>
      </w:r>
    </w:p>
    <w:p w14:paraId="3FB0F77F" w14:textId="77777777" w:rsidR="00330A38" w:rsidRPr="00CD5ABF" w:rsidRDefault="00330A38" w:rsidP="00330A38">
      <w:pPr>
        <w:pStyle w:val="ListParagraph"/>
        <w:numPr>
          <w:ilvl w:val="0"/>
          <w:numId w:val="39"/>
        </w:numPr>
        <w:jc w:val="both"/>
      </w:pPr>
      <w:r w:rsidRPr="00CD5ABF">
        <w:t>Lulus dalam ujian–ujian nasional yang diselenggarakan oleh KIBI tanpa mengulang</w:t>
      </w:r>
    </w:p>
    <w:p w14:paraId="0313AC0A" w14:textId="77777777" w:rsidR="00C73E11" w:rsidRPr="00CD5ABF" w:rsidRDefault="00D8075B">
      <w:pPr>
        <w:pStyle w:val="ListParagraph"/>
        <w:numPr>
          <w:ilvl w:val="0"/>
          <w:numId w:val="39"/>
        </w:numPr>
        <w:jc w:val="both"/>
      </w:pPr>
      <w:r w:rsidRPr="00CD5ABF">
        <w:t xml:space="preserve">Menyelesaikan dua buah karya ilmiah yang diseminarkan atau dipublikasi dalam jurnal nasional dan atau internasional </w:t>
      </w:r>
    </w:p>
    <w:p w14:paraId="24BBBA80" w14:textId="77777777" w:rsidR="00330A38" w:rsidRPr="00CD5ABF" w:rsidRDefault="00330A38" w:rsidP="00330A38">
      <w:pPr>
        <w:pStyle w:val="ListParagraph"/>
        <w:numPr>
          <w:ilvl w:val="0"/>
          <w:numId w:val="39"/>
        </w:numPr>
        <w:jc w:val="both"/>
      </w:pPr>
      <w:r w:rsidRPr="00CD5ABF">
        <w:t>Mengikuti kegiatan pendidikan kegiatan berkelanjutan (pertemuan ilmiah tahunan, dsb) minimal satu kali dalam satu tahun selama masa pendidikan</w:t>
      </w:r>
    </w:p>
    <w:p w14:paraId="50EE8330" w14:textId="77777777" w:rsidR="00330A38" w:rsidRPr="00CD5ABF" w:rsidRDefault="00330A38" w:rsidP="00330A38">
      <w:pPr>
        <w:pStyle w:val="ListParagraph"/>
        <w:numPr>
          <w:ilvl w:val="0"/>
          <w:numId w:val="39"/>
        </w:numPr>
        <w:jc w:val="both"/>
      </w:pPr>
      <w:r w:rsidRPr="00CD5ABF">
        <w:t xml:space="preserve">Memiliki </w:t>
      </w:r>
      <w:r w:rsidRPr="00CD5ABF">
        <w:rPr>
          <w:i/>
        </w:rPr>
        <w:t>log book</w:t>
      </w:r>
      <w:r w:rsidRPr="00CD5ABF">
        <w:t xml:space="preserve"> dan portofolio </w:t>
      </w:r>
    </w:p>
    <w:p w14:paraId="692BAC3D" w14:textId="77777777" w:rsidR="00FA3D30" w:rsidRPr="00CD5ABF" w:rsidRDefault="00FA3D30" w:rsidP="00FA3D30"/>
    <w:p w14:paraId="4B7B9E44" w14:textId="77777777" w:rsidR="0081437B" w:rsidRPr="00CD5ABF" w:rsidRDefault="00FA3D30">
      <w:pPr>
        <w:jc w:val="left"/>
        <w:rPr>
          <w:b/>
          <w:bCs/>
          <w:iCs/>
          <w:caps/>
          <w:noProof/>
          <w:lang w:val="id-ID"/>
        </w:rPr>
      </w:pPr>
      <w:r w:rsidRPr="00CD5ABF">
        <w:rPr>
          <w:lang w:val="id-ID"/>
        </w:rPr>
        <w:br w:type="page"/>
      </w:r>
    </w:p>
    <w:p w14:paraId="60736514" w14:textId="77777777" w:rsidR="00FA3D30" w:rsidRPr="00CD5ABF" w:rsidRDefault="00FD5310" w:rsidP="00FA3D30">
      <w:pPr>
        <w:pStyle w:val="TOC1"/>
        <w:spacing w:before="0"/>
        <w:rPr>
          <w:color w:val="auto"/>
          <w:sz w:val="24"/>
          <w:szCs w:val="24"/>
        </w:rPr>
      </w:pPr>
      <w:r w:rsidRPr="00CD5ABF">
        <w:rPr>
          <w:color w:val="auto"/>
          <w:sz w:val="24"/>
          <w:szCs w:val="24"/>
          <w:lang w:val="id-ID"/>
        </w:rPr>
        <w:lastRenderedPageBreak/>
        <w:t>BAB II</w:t>
      </w:r>
    </w:p>
    <w:p w14:paraId="45F989F4" w14:textId="77777777" w:rsidR="00FA3D30" w:rsidRPr="00CD5ABF" w:rsidRDefault="00FA3D30" w:rsidP="00FA3D30"/>
    <w:p w14:paraId="112E3FBE" w14:textId="77777777" w:rsidR="00FA3D30" w:rsidRPr="00CD5ABF" w:rsidRDefault="00FD5310" w:rsidP="00FA3D30">
      <w:pPr>
        <w:pStyle w:val="TOC1"/>
        <w:spacing w:before="0"/>
        <w:rPr>
          <w:color w:val="auto"/>
          <w:sz w:val="24"/>
          <w:szCs w:val="24"/>
          <w:lang w:val="id-ID"/>
        </w:rPr>
      </w:pPr>
      <w:r w:rsidRPr="00CD5ABF">
        <w:rPr>
          <w:color w:val="auto"/>
          <w:sz w:val="24"/>
          <w:szCs w:val="24"/>
          <w:lang w:val="id-ID"/>
        </w:rPr>
        <w:t>Karakteristik, Kualifikasi, dan Kurun Waktu Penyelesaian STUDI</w:t>
      </w:r>
    </w:p>
    <w:bookmarkEnd w:id="6"/>
    <w:p w14:paraId="3650174B" w14:textId="77777777" w:rsidR="0081437B" w:rsidRPr="00CD5ABF" w:rsidRDefault="0081437B">
      <w:pPr>
        <w:rPr>
          <w:lang w:val="id-ID"/>
        </w:rPr>
      </w:pPr>
    </w:p>
    <w:p w14:paraId="399A65B9" w14:textId="77777777" w:rsidR="0081437B" w:rsidRPr="00CD5ABF" w:rsidRDefault="00FA3D30">
      <w:pPr>
        <w:rPr>
          <w:b/>
          <w:bCs/>
          <w:lang w:val="id-ID"/>
        </w:rPr>
      </w:pPr>
      <w:r w:rsidRPr="00CD5ABF">
        <w:rPr>
          <w:b/>
          <w:bCs/>
          <w:lang w:val="id-ID"/>
        </w:rPr>
        <w:t>2.1 Karakteristik</w:t>
      </w:r>
    </w:p>
    <w:p w14:paraId="733D3D00" w14:textId="77777777" w:rsidR="00FA3D30" w:rsidRPr="00CD5ABF" w:rsidRDefault="00FA3D30" w:rsidP="00FA3D30">
      <w:pPr>
        <w:ind w:left="426"/>
        <w:rPr>
          <w:b/>
        </w:rPr>
      </w:pPr>
    </w:p>
    <w:p w14:paraId="0F5A1E31" w14:textId="77777777" w:rsidR="00FA3D30" w:rsidRPr="00CD5ABF" w:rsidRDefault="00D8075B" w:rsidP="00FA3D30">
      <w:pPr>
        <w:ind w:left="426"/>
      </w:pPr>
      <w:r w:rsidRPr="00CD5ABF">
        <w:t>Program studi ilmu bedah merupakan pendidikan dokter spesialis (PPDS1) bedah umum yang merupakan gabungan bentuk pendidikan (jenjang akademik) dan pelatihan (</w:t>
      </w:r>
      <w:r w:rsidRPr="00CD5ABF">
        <w:rPr>
          <w:i/>
        </w:rPr>
        <w:t>training</w:t>
      </w:r>
      <w:r w:rsidRPr="00CD5ABF">
        <w:t>, jenjang keprofesian) yang saling terkait dan tidak dapat dipisahkan satu sama lain. Pendidikan ini terdiri dari dua tahap, yaitu pendidikan bedah dasar dan pendidikan bedah lanjut.</w:t>
      </w:r>
      <w:r w:rsidR="00437783" w:rsidRPr="00CD5ABF">
        <w:t>P</w:t>
      </w:r>
      <w:r w:rsidRPr="00CD5ABF">
        <w:t xml:space="preserve">endidikanbedah dasar </w:t>
      </w:r>
      <w:r w:rsidR="000303BE" w:rsidRPr="00CD5ABF">
        <w:t xml:space="preserve">merupakan tahap awal yang </w:t>
      </w:r>
      <w:r w:rsidRPr="00CD5ABF">
        <w:t>lebih bernuansa akademik sedangkan pendidikan bedah lanjut lebih diwarnai tugas–tugas keprofesian.</w:t>
      </w:r>
      <w:r w:rsidR="00EA3B78" w:rsidRPr="00CD5ABF">
        <w:t>Gabungan keduanya membuahkan hasil proses pendidikan yang memiliki kompetensi didukung kemampuan akademik dan etika.</w:t>
      </w:r>
    </w:p>
    <w:p w14:paraId="0F44F494" w14:textId="77777777" w:rsidR="00FA3D30" w:rsidRPr="00CD5ABF" w:rsidRDefault="00FA3D30" w:rsidP="00FA3D30">
      <w:pPr>
        <w:ind w:left="426"/>
        <w:rPr>
          <w:lang w:val="id-ID"/>
        </w:rPr>
      </w:pPr>
      <w:r w:rsidRPr="00CD5ABF">
        <w:rPr>
          <w:b/>
        </w:rPr>
        <w:t>DIISI OLEH KOLEGIUM MASING</w:t>
      </w:r>
      <w:r w:rsidR="00DF002A" w:rsidRPr="00CD5ABF">
        <w:rPr>
          <w:b/>
        </w:rPr>
        <w:t>–</w:t>
      </w:r>
      <w:r w:rsidRPr="00CD5ABF">
        <w:rPr>
          <w:b/>
        </w:rPr>
        <w:t>MASING</w:t>
      </w:r>
    </w:p>
    <w:p w14:paraId="63677CC6" w14:textId="77777777" w:rsidR="0081437B" w:rsidRPr="00CD5ABF" w:rsidRDefault="0081437B">
      <w:pPr>
        <w:rPr>
          <w:lang w:val="id-ID"/>
        </w:rPr>
      </w:pPr>
    </w:p>
    <w:p w14:paraId="142A9BD0" w14:textId="77777777" w:rsidR="0081437B" w:rsidRPr="00CD5ABF" w:rsidRDefault="0081437B">
      <w:pPr>
        <w:rPr>
          <w:lang w:val="id-ID"/>
        </w:rPr>
      </w:pPr>
    </w:p>
    <w:p w14:paraId="41A832E9" w14:textId="77777777" w:rsidR="0081437B" w:rsidRPr="00CD5ABF" w:rsidRDefault="00FA3D30">
      <w:pPr>
        <w:rPr>
          <w:b/>
          <w:bCs/>
          <w:lang w:val="id-ID"/>
        </w:rPr>
      </w:pPr>
      <w:r w:rsidRPr="00CD5ABF">
        <w:rPr>
          <w:b/>
          <w:bCs/>
          <w:lang w:val="id-ID"/>
        </w:rPr>
        <w:t>2.2 Kualifikasi</w:t>
      </w:r>
    </w:p>
    <w:p w14:paraId="6CB5DEE5" w14:textId="77777777" w:rsidR="00FA3D30" w:rsidRPr="00CD5ABF" w:rsidRDefault="00FA3D30" w:rsidP="00FA3D30">
      <w:pPr>
        <w:pStyle w:val="ListParagraph"/>
        <w:ind w:left="426"/>
        <w:rPr>
          <w:rFonts w:cs="Arial"/>
          <w:b/>
        </w:rPr>
      </w:pPr>
    </w:p>
    <w:p w14:paraId="1834F79F" w14:textId="77777777" w:rsidR="00C73E11" w:rsidRPr="00CD5ABF" w:rsidRDefault="00D8075B">
      <w:pPr>
        <w:pStyle w:val="ListParagraph"/>
        <w:ind w:left="426"/>
        <w:jc w:val="both"/>
        <w:rPr>
          <w:rFonts w:cs="Arial"/>
        </w:rPr>
      </w:pPr>
      <w:r w:rsidRPr="00CD5ABF">
        <w:rPr>
          <w:rFonts w:cs="Arial"/>
        </w:rPr>
        <w:t>Program studi ilmu bedah menerapkan sistem pendidikan yang harus dijalani oleh setiap peserta didik sebagai berikut:</w:t>
      </w:r>
    </w:p>
    <w:p w14:paraId="430C4F20" w14:textId="77777777" w:rsidR="00C73E11" w:rsidRPr="00CD5ABF" w:rsidRDefault="00C73E11">
      <w:pPr>
        <w:pStyle w:val="ListParagraph"/>
        <w:ind w:left="426"/>
        <w:jc w:val="both"/>
        <w:rPr>
          <w:rFonts w:cs="Arial"/>
        </w:rPr>
      </w:pPr>
    </w:p>
    <w:p w14:paraId="4A445996" w14:textId="77777777" w:rsidR="00C73E11" w:rsidRPr="00CD5ABF" w:rsidRDefault="00D8075B">
      <w:pPr>
        <w:pStyle w:val="ListParagraph"/>
        <w:numPr>
          <w:ilvl w:val="0"/>
          <w:numId w:val="40"/>
        </w:numPr>
        <w:jc w:val="both"/>
        <w:rPr>
          <w:rFonts w:cs="Arial"/>
        </w:rPr>
      </w:pPr>
      <w:r w:rsidRPr="00CD5ABF">
        <w:rPr>
          <w:rFonts w:cs="Arial"/>
        </w:rPr>
        <w:t>Menjalani dan menyelesaikan Pendidikan bedah dasar</w:t>
      </w:r>
      <w:r w:rsidR="00EA3B78" w:rsidRPr="00CD5ABF">
        <w:rPr>
          <w:rFonts w:cs="Arial"/>
        </w:rPr>
        <w:t xml:space="preserve"> dalam waktu lima semester:</w:t>
      </w:r>
    </w:p>
    <w:p w14:paraId="3B2DBCF7" w14:textId="77777777" w:rsidR="00C73E11" w:rsidRPr="00CD5ABF" w:rsidRDefault="00D8075B">
      <w:pPr>
        <w:pStyle w:val="ListParagraph"/>
        <w:numPr>
          <w:ilvl w:val="1"/>
          <w:numId w:val="40"/>
        </w:numPr>
        <w:ind w:left="1134"/>
        <w:jc w:val="both"/>
        <w:rPr>
          <w:rFonts w:cs="Arial"/>
        </w:rPr>
      </w:pPr>
      <w:r w:rsidRPr="00CD5ABF">
        <w:rPr>
          <w:rFonts w:cs="Arial"/>
        </w:rPr>
        <w:t xml:space="preserve">Menjalani dan menyelesaikan Materi Dasar Umum (MDU). </w:t>
      </w:r>
    </w:p>
    <w:p w14:paraId="64B711AA" w14:textId="77777777" w:rsidR="00C73E11" w:rsidRPr="00CD5ABF" w:rsidRDefault="00D8075B">
      <w:pPr>
        <w:pStyle w:val="ListParagraph"/>
        <w:numPr>
          <w:ilvl w:val="1"/>
          <w:numId w:val="40"/>
        </w:numPr>
        <w:ind w:left="1134"/>
        <w:jc w:val="both"/>
        <w:rPr>
          <w:rFonts w:cs="Arial"/>
        </w:rPr>
      </w:pPr>
      <w:r w:rsidRPr="00CD5ABF">
        <w:rPr>
          <w:rFonts w:cs="Arial"/>
        </w:rPr>
        <w:t xml:space="preserve">Menjalani dan menyelesaikan Materi Dasar Khusus (MDK). </w:t>
      </w:r>
    </w:p>
    <w:p w14:paraId="5E2DA0F7" w14:textId="77777777" w:rsidR="008D447E" w:rsidRPr="00CD5ABF" w:rsidRDefault="00D8075B">
      <w:pPr>
        <w:ind w:left="1134"/>
      </w:pPr>
      <w:r w:rsidRPr="00CD5ABF">
        <w:t>Catatan: MDU dan MDK diselenggarakan oleh fakultas kedokteran secara terintegrasi untuk seluruh program studi selama satu semester. Peserta yang telah menyelesaikan materi ini mendapatkan surat keterangan lulus dari penyelenggara.</w:t>
      </w:r>
    </w:p>
    <w:p w14:paraId="17850763" w14:textId="77777777" w:rsidR="008D447E" w:rsidRPr="00CD5ABF" w:rsidRDefault="00D8075B">
      <w:pPr>
        <w:pStyle w:val="ListParagraph"/>
        <w:numPr>
          <w:ilvl w:val="1"/>
          <w:numId w:val="40"/>
        </w:numPr>
        <w:ind w:left="1134"/>
        <w:jc w:val="both"/>
        <w:rPr>
          <w:rFonts w:cs="Arial"/>
        </w:rPr>
      </w:pPr>
      <w:r w:rsidRPr="00CD5ABF">
        <w:rPr>
          <w:rFonts w:cs="Arial"/>
        </w:rPr>
        <w:t xml:space="preserve">Menjalani dan menyelesaikan Materi Keterampilan Dasar (MKD) berupa: </w:t>
      </w:r>
    </w:p>
    <w:p w14:paraId="65792AC4" w14:textId="77777777" w:rsidR="008D447E" w:rsidRPr="00CD5ABF" w:rsidRDefault="00D8075B">
      <w:pPr>
        <w:pStyle w:val="ListParagraph"/>
        <w:numPr>
          <w:ilvl w:val="2"/>
          <w:numId w:val="40"/>
        </w:numPr>
        <w:ind w:left="1418" w:hanging="284"/>
        <w:jc w:val="both"/>
        <w:rPr>
          <w:rFonts w:cs="Arial"/>
        </w:rPr>
      </w:pPr>
      <w:r w:rsidRPr="00CD5ABF">
        <w:rPr>
          <w:rFonts w:cs="Arial"/>
        </w:rPr>
        <w:t xml:space="preserve">Tutorial bedah dasar </w:t>
      </w:r>
      <w:r w:rsidR="00EA3B78" w:rsidRPr="00CD5ABF">
        <w:rPr>
          <w:rFonts w:cs="Arial"/>
        </w:rPr>
        <w:t>selama enam minggu</w:t>
      </w:r>
      <w:r w:rsidRPr="00CD5ABF">
        <w:rPr>
          <w:rFonts w:cs="Arial"/>
        </w:rPr>
        <w:t xml:space="preserve">yang diselenggarakan oleh Program studi ilmu bedah. Peserta didik menjalani ujian tulis dalam bentuk pilihan ganda di akhir tutorial. </w:t>
      </w:r>
    </w:p>
    <w:p w14:paraId="746A9E2E" w14:textId="77777777" w:rsidR="008D447E" w:rsidRPr="00CD5ABF" w:rsidRDefault="00D8075B">
      <w:pPr>
        <w:pStyle w:val="ListParagraph"/>
        <w:numPr>
          <w:ilvl w:val="2"/>
          <w:numId w:val="40"/>
        </w:numPr>
        <w:ind w:left="1418" w:hanging="284"/>
        <w:jc w:val="both"/>
        <w:rPr>
          <w:rFonts w:cs="Arial"/>
        </w:rPr>
      </w:pPr>
      <w:r w:rsidRPr="00CD5ABF">
        <w:rPr>
          <w:rFonts w:cs="Arial"/>
        </w:rPr>
        <w:t xml:space="preserve">Bimbingan penulisan karya ilmiah </w:t>
      </w:r>
      <w:r w:rsidR="00EA3B78" w:rsidRPr="00CD5ABF">
        <w:rPr>
          <w:rFonts w:cs="Arial"/>
        </w:rPr>
        <w:t>selama dua minggu</w:t>
      </w:r>
      <w:r w:rsidRPr="00CD5ABF">
        <w:rPr>
          <w:rFonts w:cs="Arial"/>
        </w:rPr>
        <w:t xml:space="preserve">yang diselenggarakan oleh </w:t>
      </w:r>
      <w:r w:rsidR="00EA3B78" w:rsidRPr="00CD5ABF">
        <w:rPr>
          <w:rFonts w:cs="Arial"/>
        </w:rPr>
        <w:t>Program studi ilmu bedah bekerjasama dengan pakar metodologi ilmiah dari Departemen terkait atau lembaga yang diadakan khusus untuk tujuan tersebut.</w:t>
      </w:r>
    </w:p>
    <w:p w14:paraId="39434A04" w14:textId="77777777" w:rsidR="00C73E11" w:rsidRPr="00CD5ABF" w:rsidRDefault="00F04F8F">
      <w:pPr>
        <w:pStyle w:val="ListParagraph"/>
        <w:numPr>
          <w:ilvl w:val="1"/>
          <w:numId w:val="40"/>
        </w:numPr>
        <w:ind w:left="1134"/>
        <w:jc w:val="both"/>
        <w:rPr>
          <w:rFonts w:cs="Arial"/>
        </w:rPr>
      </w:pPr>
      <w:r w:rsidRPr="00CD5ABF">
        <w:rPr>
          <w:rFonts w:cs="Arial"/>
        </w:rPr>
        <w:t>Mengikuti kursus–kursus yang diselenggarakan KIBI selama dua minggu:</w:t>
      </w:r>
    </w:p>
    <w:p w14:paraId="657B464E" w14:textId="77777777" w:rsidR="008D447E" w:rsidRPr="00CD5ABF" w:rsidRDefault="00F04F8F">
      <w:pPr>
        <w:pStyle w:val="ListParagraph"/>
        <w:numPr>
          <w:ilvl w:val="2"/>
          <w:numId w:val="40"/>
        </w:numPr>
        <w:ind w:left="1418" w:hanging="284"/>
        <w:jc w:val="both"/>
        <w:rPr>
          <w:rFonts w:cs="Arial"/>
        </w:rPr>
      </w:pPr>
      <w:r w:rsidRPr="00CD5ABF">
        <w:rPr>
          <w:rFonts w:cs="Arial"/>
        </w:rPr>
        <w:t>Kursus keterampilan dasar bedah 1 (</w:t>
      </w:r>
      <w:r w:rsidR="000303BE" w:rsidRPr="00CD5ABF">
        <w:rPr>
          <w:rFonts w:cs="Arial"/>
          <w:i/>
        </w:rPr>
        <w:t>b</w:t>
      </w:r>
      <w:r w:rsidR="00D8075B" w:rsidRPr="00CD5ABF">
        <w:rPr>
          <w:rFonts w:cs="Arial"/>
          <w:i/>
        </w:rPr>
        <w:t>asic surgical skill</w:t>
      </w:r>
      <w:r w:rsidRPr="00CD5ABF">
        <w:rPr>
          <w:rFonts w:cs="Arial"/>
        </w:rPr>
        <w:t>), selama 3 hari</w:t>
      </w:r>
    </w:p>
    <w:p w14:paraId="454509C8" w14:textId="77777777" w:rsidR="008D447E" w:rsidRPr="00CD5ABF" w:rsidRDefault="00F04F8F">
      <w:pPr>
        <w:pStyle w:val="ListParagraph"/>
        <w:numPr>
          <w:ilvl w:val="2"/>
          <w:numId w:val="40"/>
        </w:numPr>
        <w:ind w:left="1418" w:hanging="284"/>
        <w:jc w:val="both"/>
        <w:rPr>
          <w:rFonts w:cs="Arial"/>
        </w:rPr>
      </w:pPr>
      <w:r w:rsidRPr="00CD5ABF">
        <w:rPr>
          <w:rFonts w:cs="Arial"/>
        </w:rPr>
        <w:t xml:space="preserve">Kursus </w:t>
      </w:r>
      <w:r w:rsidR="00D8075B" w:rsidRPr="00CD5ABF">
        <w:rPr>
          <w:rFonts w:cs="Arial"/>
          <w:i/>
        </w:rPr>
        <w:t>wound and stoma care</w:t>
      </w:r>
      <w:r w:rsidRPr="00CD5ABF">
        <w:rPr>
          <w:rFonts w:cs="Arial"/>
        </w:rPr>
        <w:t>, selama 2 hari</w:t>
      </w:r>
    </w:p>
    <w:p w14:paraId="049529A2" w14:textId="77777777" w:rsidR="008D447E" w:rsidRPr="00CD5ABF" w:rsidRDefault="00F04F8F">
      <w:pPr>
        <w:pStyle w:val="ListParagraph"/>
        <w:numPr>
          <w:ilvl w:val="2"/>
          <w:numId w:val="40"/>
        </w:numPr>
        <w:ind w:left="1418" w:hanging="284"/>
        <w:jc w:val="both"/>
        <w:rPr>
          <w:rFonts w:cs="Arial"/>
        </w:rPr>
      </w:pPr>
      <w:r w:rsidRPr="00CD5ABF">
        <w:rPr>
          <w:rFonts w:cs="Arial"/>
        </w:rPr>
        <w:t xml:space="preserve">Kursus </w:t>
      </w:r>
      <w:r w:rsidRPr="00CD5ABF">
        <w:rPr>
          <w:rFonts w:cs="Arial"/>
          <w:i/>
        </w:rPr>
        <w:t>p</w:t>
      </w:r>
      <w:r w:rsidR="00D8075B" w:rsidRPr="00CD5ABF">
        <w:rPr>
          <w:rFonts w:cs="Arial"/>
          <w:i/>
        </w:rPr>
        <w:t>erioperative and acute care surgery</w:t>
      </w:r>
      <w:r w:rsidRPr="00CD5ABF">
        <w:rPr>
          <w:rFonts w:cs="Arial"/>
        </w:rPr>
        <w:t>, selama 3 hari</w:t>
      </w:r>
    </w:p>
    <w:p w14:paraId="696AD582" w14:textId="77777777" w:rsidR="008D447E" w:rsidRPr="00CD5ABF" w:rsidRDefault="00F04F8F">
      <w:pPr>
        <w:pStyle w:val="ListParagraph"/>
        <w:numPr>
          <w:ilvl w:val="2"/>
          <w:numId w:val="40"/>
        </w:numPr>
        <w:ind w:left="1418" w:hanging="284"/>
        <w:jc w:val="both"/>
        <w:rPr>
          <w:rFonts w:cs="Arial"/>
        </w:rPr>
      </w:pPr>
      <w:r w:rsidRPr="00CD5ABF">
        <w:rPr>
          <w:rFonts w:cs="Arial"/>
        </w:rPr>
        <w:t xml:space="preserve">Kursus </w:t>
      </w:r>
      <w:r w:rsidR="00D8075B" w:rsidRPr="00CD5ABF">
        <w:rPr>
          <w:rFonts w:cs="Arial"/>
          <w:i/>
        </w:rPr>
        <w:t>definitive surgical treatment</w:t>
      </w:r>
      <w:r w:rsidRPr="00CD5ABF">
        <w:rPr>
          <w:rFonts w:cs="Arial"/>
        </w:rPr>
        <w:t xml:space="preserve">, selama </w:t>
      </w:r>
      <w:r w:rsidR="000303BE" w:rsidRPr="00CD5ABF">
        <w:rPr>
          <w:rFonts w:cs="Arial"/>
        </w:rPr>
        <w:t>2</w:t>
      </w:r>
      <w:r w:rsidRPr="00CD5ABF">
        <w:rPr>
          <w:rFonts w:cs="Arial"/>
        </w:rPr>
        <w:t xml:space="preserve"> hari</w:t>
      </w:r>
    </w:p>
    <w:p w14:paraId="428DDC21" w14:textId="77777777" w:rsidR="008D447E" w:rsidRPr="00CD5ABF" w:rsidRDefault="00F04F8F">
      <w:pPr>
        <w:pStyle w:val="ListParagraph"/>
        <w:numPr>
          <w:ilvl w:val="2"/>
          <w:numId w:val="40"/>
        </w:numPr>
        <w:ind w:left="1418" w:hanging="284"/>
        <w:jc w:val="both"/>
        <w:rPr>
          <w:rFonts w:cs="Arial"/>
        </w:rPr>
      </w:pPr>
      <w:r w:rsidRPr="00CD5ABF">
        <w:rPr>
          <w:rFonts w:cs="Arial"/>
        </w:rPr>
        <w:t>Kursus ultrasonografi bedah, selama 1 hari</w:t>
      </w:r>
    </w:p>
    <w:p w14:paraId="5742BA26" w14:textId="77777777" w:rsidR="008D447E" w:rsidRPr="00CD5ABF" w:rsidRDefault="00F04F8F">
      <w:pPr>
        <w:pStyle w:val="ListParagraph"/>
        <w:numPr>
          <w:ilvl w:val="2"/>
          <w:numId w:val="40"/>
        </w:numPr>
        <w:ind w:left="1418" w:hanging="284"/>
        <w:jc w:val="both"/>
        <w:rPr>
          <w:rFonts w:cs="Arial"/>
        </w:rPr>
      </w:pPr>
      <w:r w:rsidRPr="00CD5ABF">
        <w:rPr>
          <w:rFonts w:cs="Arial"/>
        </w:rPr>
        <w:t>Kursus keterampilan dasar bedah 2 (laparoskopi), selama 2 hari</w:t>
      </w:r>
    </w:p>
    <w:p w14:paraId="35EC2DAE" w14:textId="77777777" w:rsidR="008D447E" w:rsidRPr="00CD5ABF" w:rsidRDefault="00F04F8F">
      <w:pPr>
        <w:pStyle w:val="ListParagraph"/>
        <w:numPr>
          <w:ilvl w:val="2"/>
          <w:numId w:val="40"/>
        </w:numPr>
        <w:ind w:left="1418" w:hanging="284"/>
        <w:jc w:val="both"/>
        <w:rPr>
          <w:rFonts w:cs="Arial"/>
        </w:rPr>
      </w:pPr>
      <w:r w:rsidRPr="00CD5ABF">
        <w:rPr>
          <w:rFonts w:cs="Arial"/>
        </w:rPr>
        <w:t>Kursus endoskopi bedah, selama 1 hari</w:t>
      </w:r>
    </w:p>
    <w:p w14:paraId="40A138F0" w14:textId="77777777" w:rsidR="008D447E" w:rsidRPr="00CD5ABF" w:rsidRDefault="00F04F8F">
      <w:pPr>
        <w:pStyle w:val="ListParagraph"/>
        <w:numPr>
          <w:ilvl w:val="2"/>
          <w:numId w:val="40"/>
        </w:numPr>
        <w:ind w:left="1418" w:hanging="284"/>
        <w:jc w:val="both"/>
        <w:rPr>
          <w:rFonts w:cs="Arial"/>
        </w:rPr>
      </w:pPr>
      <w:r w:rsidRPr="00CD5ABF">
        <w:rPr>
          <w:rFonts w:cs="Arial"/>
        </w:rPr>
        <w:t>Kursus luka bakar, selama 1 hari</w:t>
      </w:r>
    </w:p>
    <w:p w14:paraId="04122908" w14:textId="77777777" w:rsidR="00C73E11" w:rsidRPr="00CD5ABF" w:rsidRDefault="00F04F8F">
      <w:pPr>
        <w:ind w:left="1134"/>
      </w:pPr>
      <w:r w:rsidRPr="00CD5ABF">
        <w:lastRenderedPageBreak/>
        <w:t xml:space="preserve">Kebijakan KIBI menetapkan kursus 1–5 dan 8 di awal pendidikan (semester kedua), sebelum peserta didik menjalani </w:t>
      </w:r>
      <w:r w:rsidR="000303BE" w:rsidRPr="00CD5ABF">
        <w:t>praktik</w:t>
      </w:r>
      <w:r w:rsidRPr="00CD5ABF">
        <w:t xml:space="preserve"> di klinik.Sedangkan kursus 6–7 diselenggarakan pada semester ke tujuh.S</w:t>
      </w:r>
      <w:r w:rsidR="000303BE" w:rsidRPr="00CD5ABF">
        <w:t>elesai mengikuti s</w:t>
      </w:r>
      <w:r w:rsidRPr="00CD5ABF">
        <w:t>etiap kursus</w:t>
      </w:r>
      <w:r w:rsidR="000303BE" w:rsidRPr="00CD5ABF">
        <w:t xml:space="preserve">peserta didik </w:t>
      </w:r>
      <w:r w:rsidRPr="00CD5ABF">
        <w:t xml:space="preserve">memperoleh sertifikat yang </w:t>
      </w:r>
      <w:r w:rsidR="000303BE" w:rsidRPr="00CD5ABF">
        <w:t xml:space="preserve">wajib </w:t>
      </w:r>
      <w:r w:rsidRPr="00CD5ABF">
        <w:t>diajukan sebagai syarat men</w:t>
      </w:r>
      <w:r w:rsidR="000303BE" w:rsidRPr="00CD5ABF">
        <w:t>g</w:t>
      </w:r>
      <w:r w:rsidRPr="00CD5ABF">
        <w:t>ikuti ujian nasional profesi bedah.</w:t>
      </w:r>
    </w:p>
    <w:p w14:paraId="47BCC337" w14:textId="77777777" w:rsidR="00C73E11" w:rsidRPr="00CD5ABF" w:rsidRDefault="00EA3B78">
      <w:pPr>
        <w:pStyle w:val="ListParagraph"/>
        <w:numPr>
          <w:ilvl w:val="1"/>
          <w:numId w:val="40"/>
        </w:numPr>
        <w:ind w:left="1134"/>
        <w:jc w:val="both"/>
        <w:rPr>
          <w:rFonts w:cs="Arial"/>
        </w:rPr>
      </w:pPr>
      <w:r w:rsidRPr="00CD5ABF">
        <w:rPr>
          <w:rFonts w:cs="Arial"/>
        </w:rPr>
        <w:t xml:space="preserve">Menjalani dan menyelesaikan Materi Keterampilan Khusus (MKK) dalam bentuk modul perioperatif yang dilaksanakan dalam </w:t>
      </w:r>
      <w:r w:rsidR="000303BE" w:rsidRPr="00CD5ABF">
        <w:rPr>
          <w:rFonts w:cs="Arial"/>
        </w:rPr>
        <w:t>pola</w:t>
      </w:r>
      <w:r w:rsidRPr="00CD5ABF">
        <w:rPr>
          <w:rFonts w:cs="Arial"/>
        </w:rPr>
        <w:t xml:space="preserve"> rotasi. Materi ini merupakan bentuk pelatihan </w:t>
      </w:r>
      <w:r w:rsidR="00F70B20" w:rsidRPr="00CD5ABF">
        <w:rPr>
          <w:rFonts w:cs="Arial"/>
        </w:rPr>
        <w:t>klinik (</w:t>
      </w:r>
      <w:r w:rsidR="00F70B20" w:rsidRPr="00CD5ABF">
        <w:rPr>
          <w:rFonts w:cs="Arial"/>
          <w:i/>
        </w:rPr>
        <w:t>training</w:t>
      </w:r>
      <w:r w:rsidR="00F70B20" w:rsidRPr="00CD5ABF">
        <w:rPr>
          <w:rFonts w:cs="Arial"/>
        </w:rPr>
        <w:t>, jenjang keprofesian)</w:t>
      </w:r>
      <w:r w:rsidRPr="00CD5ABF">
        <w:rPr>
          <w:rFonts w:cs="Arial"/>
        </w:rPr>
        <w:t>.</w:t>
      </w:r>
      <w:r w:rsidR="00F70B20" w:rsidRPr="00CD5ABF">
        <w:rPr>
          <w:rFonts w:cs="Arial"/>
        </w:rPr>
        <w:t xml:space="preserve"> Peserta didik terpapar pada pelayanan penderita</w:t>
      </w:r>
      <w:r w:rsidR="003E5186" w:rsidRPr="00CD5ABF">
        <w:rPr>
          <w:rFonts w:cs="Arial"/>
        </w:rPr>
        <w:t xml:space="preserve"> di poliklinik, ruang perawatan dan ruang operasi</w:t>
      </w:r>
      <w:r w:rsidR="006B1B10" w:rsidRPr="00CD5ABF">
        <w:rPr>
          <w:rFonts w:cs="Arial"/>
        </w:rPr>
        <w:t>.</w:t>
      </w:r>
    </w:p>
    <w:p w14:paraId="2F99EE5F" w14:textId="77777777" w:rsidR="00C73E11" w:rsidRPr="00CD5ABF" w:rsidRDefault="006B1B10">
      <w:pPr>
        <w:pStyle w:val="ListParagraph"/>
        <w:numPr>
          <w:ilvl w:val="1"/>
          <w:numId w:val="40"/>
        </w:numPr>
        <w:ind w:left="1134"/>
        <w:jc w:val="both"/>
        <w:rPr>
          <w:rFonts w:cs="Arial"/>
        </w:rPr>
      </w:pPr>
      <w:r w:rsidRPr="00CD5ABF">
        <w:rPr>
          <w:rFonts w:cs="Arial"/>
        </w:rPr>
        <w:t>Menyelesaikan satu karya ilmiah yang diseminarkan atau dipublikasi dalam jurnal nasional atau internasional.</w:t>
      </w:r>
    </w:p>
    <w:p w14:paraId="3F5A80BD" w14:textId="77777777" w:rsidR="00C73E11" w:rsidRPr="00CD5ABF" w:rsidRDefault="00F70B20">
      <w:pPr>
        <w:pStyle w:val="ListParagraph"/>
        <w:numPr>
          <w:ilvl w:val="1"/>
          <w:numId w:val="40"/>
        </w:numPr>
        <w:ind w:left="1134"/>
        <w:jc w:val="both"/>
        <w:rPr>
          <w:rFonts w:cs="Arial"/>
        </w:rPr>
      </w:pPr>
      <w:r w:rsidRPr="00CD5ABF">
        <w:rPr>
          <w:rFonts w:cs="Arial"/>
        </w:rPr>
        <w:t xml:space="preserve">Menjalani </w:t>
      </w:r>
      <w:r w:rsidR="00C12DC9" w:rsidRPr="00CD5ABF">
        <w:rPr>
          <w:rFonts w:cs="Arial"/>
        </w:rPr>
        <w:t>evaluasi</w:t>
      </w:r>
      <w:r w:rsidRPr="00CD5ABF">
        <w:rPr>
          <w:rFonts w:cs="Arial"/>
        </w:rPr>
        <w:t>:</w:t>
      </w:r>
    </w:p>
    <w:p w14:paraId="0E099E6B" w14:textId="77777777" w:rsidR="008D447E" w:rsidRPr="00CD5ABF" w:rsidRDefault="00C12DC9" w:rsidP="003E5186">
      <w:pPr>
        <w:pStyle w:val="ListParagraph"/>
        <w:numPr>
          <w:ilvl w:val="2"/>
          <w:numId w:val="40"/>
        </w:numPr>
        <w:ind w:left="1418" w:hanging="284"/>
        <w:jc w:val="both"/>
        <w:rPr>
          <w:rFonts w:cs="Arial"/>
        </w:rPr>
      </w:pPr>
      <w:r w:rsidRPr="00CD5ABF">
        <w:rPr>
          <w:rFonts w:cs="Arial"/>
        </w:rPr>
        <w:t>Menjalani evaluasi untuk tiap modul pada setiap rotasi</w:t>
      </w:r>
    </w:p>
    <w:p w14:paraId="220F147D" w14:textId="77777777" w:rsidR="00C73E11" w:rsidRPr="00CD5ABF" w:rsidRDefault="003B02A9">
      <w:pPr>
        <w:pStyle w:val="ListParagraph"/>
        <w:numPr>
          <w:ilvl w:val="0"/>
          <w:numId w:val="42"/>
        </w:numPr>
        <w:ind w:left="1843"/>
        <w:jc w:val="both"/>
      </w:pPr>
      <w:r w:rsidRPr="00CD5ABF">
        <w:t>Ujian tulis pada awal dan akhir rotasi klinik. Nilai ini dimasukkan sebagai nilai akademik yang diperhitungkan sebagai angka kredit dalam satuan semester.</w:t>
      </w:r>
    </w:p>
    <w:p w14:paraId="3791B9EE" w14:textId="77777777" w:rsidR="00C73E11" w:rsidRPr="00CD5ABF" w:rsidRDefault="00C12DC9">
      <w:pPr>
        <w:pStyle w:val="ListParagraph"/>
        <w:numPr>
          <w:ilvl w:val="0"/>
          <w:numId w:val="42"/>
        </w:numPr>
        <w:ind w:left="1843"/>
        <w:jc w:val="both"/>
      </w:pPr>
      <w:r w:rsidRPr="00CD5ABF">
        <w:t xml:space="preserve">Penilaian keterampilan menggunakan </w:t>
      </w:r>
      <w:r w:rsidR="00D8075B" w:rsidRPr="00CD5ABF">
        <w:rPr>
          <w:i/>
        </w:rPr>
        <w:t>mini–CEX</w:t>
      </w:r>
    </w:p>
    <w:p w14:paraId="6C96B3FA" w14:textId="77777777" w:rsidR="008D447E" w:rsidRPr="00CD5ABF" w:rsidRDefault="00C12DC9" w:rsidP="003E5186">
      <w:pPr>
        <w:pStyle w:val="ListParagraph"/>
        <w:numPr>
          <w:ilvl w:val="2"/>
          <w:numId w:val="40"/>
        </w:numPr>
        <w:ind w:left="1418" w:hanging="284"/>
        <w:jc w:val="both"/>
        <w:rPr>
          <w:rFonts w:cs="Arial"/>
        </w:rPr>
      </w:pPr>
      <w:r w:rsidRPr="00CD5ABF">
        <w:rPr>
          <w:rFonts w:cs="Arial"/>
        </w:rPr>
        <w:t>Menjalani ujian–ujian nasional yang diselenggarakan KIBI</w:t>
      </w:r>
    </w:p>
    <w:p w14:paraId="6C8379D3" w14:textId="77777777" w:rsidR="00C73E11" w:rsidRPr="00CD5ABF" w:rsidRDefault="003B02A9">
      <w:pPr>
        <w:pStyle w:val="ListParagraph"/>
        <w:numPr>
          <w:ilvl w:val="0"/>
          <w:numId w:val="41"/>
        </w:numPr>
        <w:ind w:left="1843" w:hanging="425"/>
        <w:jc w:val="both"/>
      </w:pPr>
      <w:r w:rsidRPr="00CD5ABF">
        <w:t>Ujian Ilmu Kedokteran Dasar. Ujian tulis dengan metode pilihan ganda.</w:t>
      </w:r>
    </w:p>
    <w:p w14:paraId="0AE5852C" w14:textId="77777777" w:rsidR="00C73E11" w:rsidRPr="00CD5ABF" w:rsidRDefault="003B02A9">
      <w:pPr>
        <w:pStyle w:val="ListParagraph"/>
        <w:numPr>
          <w:ilvl w:val="0"/>
          <w:numId w:val="41"/>
        </w:numPr>
        <w:ind w:left="1843" w:hanging="425"/>
        <w:jc w:val="both"/>
      </w:pPr>
      <w:r w:rsidRPr="00CD5ABF">
        <w:t xml:space="preserve">Ujian Keterampilan Klinik. Ujian dalam bentuk stasi klinik menerapkan sistem </w:t>
      </w:r>
      <w:r w:rsidR="00D8075B" w:rsidRPr="00CD5ABF">
        <w:rPr>
          <w:i/>
        </w:rPr>
        <w:t>Objective Structured Clinical Examination</w:t>
      </w:r>
      <w:r w:rsidRPr="00CD5ABF">
        <w:t xml:space="preserve"> (OSCE)</w:t>
      </w:r>
      <w:r w:rsidR="003E5186" w:rsidRPr="00CD5ABF">
        <w:t>.</w:t>
      </w:r>
    </w:p>
    <w:p w14:paraId="2232A3A8" w14:textId="77777777" w:rsidR="00C73E11" w:rsidRPr="00CD5ABF" w:rsidRDefault="003B02A9">
      <w:pPr>
        <w:pStyle w:val="ListParagraph"/>
        <w:numPr>
          <w:ilvl w:val="0"/>
          <w:numId w:val="41"/>
        </w:numPr>
        <w:ind w:left="1843" w:hanging="425"/>
        <w:jc w:val="both"/>
      </w:pPr>
      <w:r w:rsidRPr="00CD5ABF">
        <w:t>Ujian Kognitif Ilmu Bedah Dasar. Ujian tulis dengan metode pilihan ganda dan esai.</w:t>
      </w:r>
    </w:p>
    <w:p w14:paraId="0BBD2021" w14:textId="77777777" w:rsidR="00C73E11" w:rsidRPr="00CD5ABF" w:rsidRDefault="003B02A9">
      <w:pPr>
        <w:pStyle w:val="ListParagraph"/>
        <w:numPr>
          <w:ilvl w:val="0"/>
          <w:numId w:val="41"/>
        </w:numPr>
        <w:ind w:left="1843" w:hanging="425"/>
        <w:jc w:val="both"/>
      </w:pPr>
      <w:r w:rsidRPr="00CD5ABF">
        <w:t xml:space="preserve">Nilai ujian dan kelulusan ujian–ujian nasional ini merupakan nilai evaluasi </w:t>
      </w:r>
      <w:r w:rsidR="003E5186" w:rsidRPr="00CD5ABF">
        <w:t xml:space="preserve">efektivitas </w:t>
      </w:r>
      <w:r w:rsidRPr="00CD5ABF">
        <w:t xml:space="preserve">penyelenggaraan program; tidak menyebabkan terhambatnya peserta didik dalam </w:t>
      </w:r>
      <w:r w:rsidR="003E5186" w:rsidRPr="00CD5ABF">
        <w:t xml:space="preserve">proses </w:t>
      </w:r>
      <w:r w:rsidRPr="00CD5ABF">
        <w:t>pencapaian modul.</w:t>
      </w:r>
    </w:p>
    <w:p w14:paraId="71863906" w14:textId="77777777" w:rsidR="00C73E11" w:rsidRPr="00CD5ABF" w:rsidRDefault="00C73E11">
      <w:pPr>
        <w:ind w:left="1418"/>
      </w:pPr>
    </w:p>
    <w:p w14:paraId="45468D5F" w14:textId="77777777" w:rsidR="00C73E11" w:rsidRPr="00CD5ABF" w:rsidRDefault="00D8075B">
      <w:pPr>
        <w:pStyle w:val="ListParagraph"/>
        <w:numPr>
          <w:ilvl w:val="0"/>
          <w:numId w:val="40"/>
        </w:numPr>
        <w:jc w:val="both"/>
        <w:rPr>
          <w:rFonts w:cs="Arial"/>
        </w:rPr>
      </w:pPr>
      <w:r w:rsidRPr="00CD5ABF">
        <w:rPr>
          <w:rFonts w:cs="Arial"/>
        </w:rPr>
        <w:t xml:space="preserve">Pendidikan bedah lanjut </w:t>
      </w:r>
    </w:p>
    <w:p w14:paraId="3EAA4875" w14:textId="77777777" w:rsidR="006B1B10" w:rsidRPr="00CD5ABF" w:rsidRDefault="006B1B10" w:rsidP="006B1B10">
      <w:pPr>
        <w:pStyle w:val="ListParagraph"/>
        <w:numPr>
          <w:ilvl w:val="1"/>
          <w:numId w:val="40"/>
        </w:numPr>
        <w:ind w:left="1134"/>
        <w:jc w:val="both"/>
        <w:rPr>
          <w:rFonts w:cs="Arial"/>
        </w:rPr>
      </w:pPr>
      <w:r w:rsidRPr="00CD5ABF">
        <w:rPr>
          <w:rFonts w:cs="Arial"/>
        </w:rPr>
        <w:t>Menjalani dan menyelesaikan Materi Keterampilan Khusus (MKK) dalam bentuk modul perioperatif spesifik dan keterampilan bedah yang dilaksanakan dalam bentuk rotasi. Materi ini merupakan bentuk pelatihan klinik (</w:t>
      </w:r>
      <w:r w:rsidRPr="00CD5ABF">
        <w:rPr>
          <w:rFonts w:cs="Arial"/>
          <w:i/>
        </w:rPr>
        <w:t>training</w:t>
      </w:r>
      <w:r w:rsidRPr="00CD5ABF">
        <w:rPr>
          <w:rFonts w:cs="Arial"/>
        </w:rPr>
        <w:t>, jenjang keprofesian). Peserta didik terpapar pada pelayanan penderita:</w:t>
      </w:r>
    </w:p>
    <w:p w14:paraId="25AA8D44" w14:textId="77777777" w:rsidR="00C73E11" w:rsidRPr="00CD5ABF" w:rsidRDefault="006B1B10">
      <w:pPr>
        <w:pStyle w:val="ListParagraph"/>
        <w:numPr>
          <w:ilvl w:val="2"/>
          <w:numId w:val="40"/>
        </w:numPr>
        <w:ind w:left="1418" w:hanging="284"/>
        <w:jc w:val="both"/>
        <w:rPr>
          <w:rFonts w:cs="Arial"/>
        </w:rPr>
      </w:pPr>
      <w:r w:rsidRPr="00CD5ABF">
        <w:rPr>
          <w:rFonts w:cs="Arial"/>
        </w:rPr>
        <w:t>Tahap magang</w:t>
      </w:r>
      <w:r w:rsidR="003E5186" w:rsidRPr="00CD5ABF">
        <w:rPr>
          <w:rFonts w:cs="Arial"/>
        </w:rPr>
        <w:t>: melihat, asistensi, tindakan dalam bimbingan, tindakan instruksional</w:t>
      </w:r>
    </w:p>
    <w:p w14:paraId="1AFA3E99" w14:textId="77777777" w:rsidR="00C73E11" w:rsidRPr="00CD5ABF" w:rsidRDefault="006B1B10">
      <w:pPr>
        <w:pStyle w:val="ListParagraph"/>
        <w:numPr>
          <w:ilvl w:val="2"/>
          <w:numId w:val="40"/>
        </w:numPr>
        <w:ind w:left="1418" w:hanging="284"/>
        <w:jc w:val="both"/>
        <w:rPr>
          <w:rFonts w:cs="Arial"/>
        </w:rPr>
      </w:pPr>
      <w:r w:rsidRPr="00CD5ABF">
        <w:rPr>
          <w:rFonts w:cs="Arial"/>
        </w:rPr>
        <w:t>Tahap mandiri</w:t>
      </w:r>
      <w:r w:rsidR="003E5186" w:rsidRPr="00CD5ABF">
        <w:rPr>
          <w:rFonts w:cs="Arial"/>
        </w:rPr>
        <w:t>: melakukan tindakan sendiri</w:t>
      </w:r>
    </w:p>
    <w:p w14:paraId="0D4045B5" w14:textId="77777777" w:rsidR="00C73E11" w:rsidRPr="00CD5ABF" w:rsidRDefault="00C12DC9">
      <w:pPr>
        <w:pStyle w:val="ListParagraph"/>
        <w:numPr>
          <w:ilvl w:val="1"/>
          <w:numId w:val="40"/>
        </w:numPr>
        <w:ind w:left="1134"/>
        <w:jc w:val="both"/>
        <w:rPr>
          <w:rFonts w:cs="Arial"/>
        </w:rPr>
      </w:pPr>
      <w:r w:rsidRPr="00CD5ABF">
        <w:rPr>
          <w:rFonts w:cs="Arial"/>
        </w:rPr>
        <w:t>Menjalani evaluasi keterampilan menggunakan</w:t>
      </w:r>
      <w:r w:rsidR="003E5186" w:rsidRPr="00CD5ABF">
        <w:rPr>
          <w:rFonts w:cs="Arial"/>
        </w:rPr>
        <w:t xml:space="preserve"> sistem</w:t>
      </w:r>
      <w:r w:rsidR="00D8075B" w:rsidRPr="00CD5ABF">
        <w:rPr>
          <w:rFonts w:cs="Arial"/>
          <w:i/>
        </w:rPr>
        <w:t>mini–CEX</w:t>
      </w:r>
      <w:r w:rsidRPr="00CD5ABF">
        <w:rPr>
          <w:rFonts w:cs="Arial"/>
        </w:rPr>
        <w:t xml:space="preserve">dan </w:t>
      </w:r>
      <w:r w:rsidR="00D8075B" w:rsidRPr="00CD5ABF">
        <w:rPr>
          <w:rFonts w:cs="Arial"/>
          <w:i/>
        </w:rPr>
        <w:t xml:space="preserve">directly observed procedural skill </w:t>
      </w:r>
      <w:r w:rsidRPr="00CD5ABF">
        <w:rPr>
          <w:rFonts w:cs="Arial"/>
        </w:rPr>
        <w:t>(DOPS)</w:t>
      </w:r>
    </w:p>
    <w:p w14:paraId="75BEE739" w14:textId="77777777" w:rsidR="00C73E11" w:rsidRPr="00CD5ABF" w:rsidRDefault="006B1B10">
      <w:pPr>
        <w:pStyle w:val="ListParagraph"/>
        <w:numPr>
          <w:ilvl w:val="1"/>
          <w:numId w:val="40"/>
        </w:numPr>
        <w:ind w:left="1134"/>
        <w:jc w:val="both"/>
        <w:rPr>
          <w:rFonts w:cs="Arial"/>
        </w:rPr>
      </w:pPr>
      <w:r w:rsidRPr="00CD5ABF">
        <w:rPr>
          <w:rFonts w:cs="Arial"/>
        </w:rPr>
        <w:t>Mengajukan proposal penelitian</w:t>
      </w:r>
    </w:p>
    <w:p w14:paraId="37B977EF" w14:textId="77777777" w:rsidR="00C73E11" w:rsidRPr="00CD5ABF" w:rsidRDefault="006B1B10">
      <w:pPr>
        <w:pStyle w:val="ListParagraph"/>
        <w:numPr>
          <w:ilvl w:val="1"/>
          <w:numId w:val="40"/>
        </w:numPr>
        <w:ind w:left="1134"/>
        <w:jc w:val="both"/>
        <w:rPr>
          <w:rFonts w:cs="Arial"/>
        </w:rPr>
      </w:pPr>
      <w:r w:rsidRPr="00CD5ABF">
        <w:rPr>
          <w:rFonts w:cs="Arial"/>
        </w:rPr>
        <w:t>Menyelesaikan tugas akhir berupahasil penelitian yang diseminarkan atau dipublikasi dalam jurnal nasional atau internasional.</w:t>
      </w:r>
    </w:p>
    <w:p w14:paraId="613AD9F9" w14:textId="77777777" w:rsidR="00C73E11" w:rsidRPr="00CD5ABF" w:rsidRDefault="00C73E11">
      <w:pPr>
        <w:ind w:left="426"/>
      </w:pPr>
    </w:p>
    <w:p w14:paraId="29C9109B" w14:textId="77777777" w:rsidR="00C73E11" w:rsidRPr="00CD5ABF" w:rsidRDefault="006B1B10">
      <w:pPr>
        <w:pStyle w:val="ListParagraph"/>
        <w:numPr>
          <w:ilvl w:val="0"/>
          <w:numId w:val="40"/>
        </w:numPr>
        <w:jc w:val="both"/>
        <w:rPr>
          <w:rFonts w:cs="Arial"/>
        </w:rPr>
      </w:pPr>
      <w:r w:rsidRPr="00CD5ABF">
        <w:rPr>
          <w:rFonts w:cs="Arial"/>
        </w:rPr>
        <w:t xml:space="preserve">Menjalani </w:t>
      </w:r>
      <w:r w:rsidR="00C12DC9" w:rsidRPr="00CD5ABF">
        <w:rPr>
          <w:rFonts w:cs="Arial"/>
        </w:rPr>
        <w:t>ujian nasional profesi bedah</w:t>
      </w:r>
    </w:p>
    <w:p w14:paraId="218EDA69" w14:textId="77777777" w:rsidR="00C12DC9" w:rsidRPr="00CD5ABF" w:rsidRDefault="003E5186" w:rsidP="003E5186">
      <w:pPr>
        <w:pStyle w:val="ListParagraph"/>
        <w:ind w:left="786"/>
        <w:rPr>
          <w:rFonts w:cs="Arial"/>
        </w:rPr>
      </w:pPr>
      <w:r w:rsidRPr="00CD5ABF">
        <w:rPr>
          <w:rFonts w:cs="Arial"/>
        </w:rPr>
        <w:t>Ujian profesi bedah dilaksanakan pada akhir proses pendidikan</w:t>
      </w:r>
    </w:p>
    <w:p w14:paraId="005DA84B" w14:textId="77777777" w:rsidR="003E5186" w:rsidRPr="00CD5ABF" w:rsidRDefault="003E5186" w:rsidP="003E5186">
      <w:pPr>
        <w:pStyle w:val="ListParagraph"/>
        <w:ind w:left="786"/>
        <w:rPr>
          <w:rFonts w:cs="Arial"/>
        </w:rPr>
      </w:pPr>
      <w:r w:rsidRPr="00CD5ABF">
        <w:rPr>
          <w:rFonts w:cs="Arial"/>
        </w:rPr>
        <w:t xml:space="preserve">Peserta didik dinilai daya nalar dalam manajemen kasus–kasus bedah dan kelayakannya sebagai seorang dokter spesialis bedah  </w:t>
      </w:r>
    </w:p>
    <w:p w14:paraId="240DF6ED" w14:textId="77777777" w:rsidR="0081437B" w:rsidRPr="00CD5ABF" w:rsidRDefault="0081437B">
      <w:pPr>
        <w:pStyle w:val="ListParagraph"/>
        <w:ind w:left="1080"/>
        <w:rPr>
          <w:rFonts w:cs="Arial"/>
          <w:lang w:val="id-ID"/>
        </w:rPr>
      </w:pPr>
    </w:p>
    <w:p w14:paraId="46C6A5FC" w14:textId="77777777" w:rsidR="0081437B" w:rsidRPr="00CD5ABF" w:rsidRDefault="00FA3D30">
      <w:pPr>
        <w:rPr>
          <w:b/>
          <w:bCs/>
          <w:lang w:val="id-ID"/>
        </w:rPr>
      </w:pPr>
      <w:r w:rsidRPr="00CD5ABF">
        <w:rPr>
          <w:b/>
          <w:bCs/>
          <w:lang w:val="id-ID"/>
        </w:rPr>
        <w:t>2.3 Kurun Waktu Penyelesaian Studi</w:t>
      </w:r>
    </w:p>
    <w:p w14:paraId="4DDA8C23" w14:textId="77777777" w:rsidR="00C73E11" w:rsidRPr="00CD5ABF" w:rsidRDefault="00C73E11">
      <w:pPr>
        <w:ind w:left="426"/>
      </w:pPr>
    </w:p>
    <w:p w14:paraId="543F0184" w14:textId="77777777" w:rsidR="00C73E11" w:rsidRPr="00CD5ABF" w:rsidRDefault="00C12DC9">
      <w:pPr>
        <w:ind w:left="426"/>
      </w:pPr>
      <w:r w:rsidRPr="00CD5ABF">
        <w:t>Masa pendidikan berlangsung selama sepuluh semester dengan rincian sebagai berikut:</w:t>
      </w:r>
    </w:p>
    <w:p w14:paraId="102A06E3" w14:textId="77777777" w:rsidR="00C73E11" w:rsidRPr="00CD5ABF" w:rsidRDefault="003B02A9">
      <w:pPr>
        <w:pStyle w:val="ListParagraph"/>
        <w:numPr>
          <w:ilvl w:val="0"/>
          <w:numId w:val="44"/>
        </w:numPr>
        <w:ind w:left="851" w:hanging="425"/>
      </w:pPr>
      <w:r w:rsidRPr="00CD5ABF">
        <w:t>Pendidikan bedah dasar, lima semester</w:t>
      </w:r>
    </w:p>
    <w:p w14:paraId="3756F574" w14:textId="77777777" w:rsidR="003E5186" w:rsidRPr="00CD5ABF" w:rsidRDefault="003E5186" w:rsidP="003E5186">
      <w:pPr>
        <w:pStyle w:val="ListParagraph"/>
        <w:numPr>
          <w:ilvl w:val="0"/>
          <w:numId w:val="44"/>
        </w:numPr>
        <w:ind w:left="1276" w:hanging="425"/>
      </w:pPr>
      <w:r w:rsidRPr="00CD5ABF">
        <w:t>Satu semester di penyelenggara program studi di fakultas</w:t>
      </w:r>
    </w:p>
    <w:p w14:paraId="1E132574" w14:textId="77777777" w:rsidR="003E5186" w:rsidRPr="00CD5ABF" w:rsidRDefault="003E5186" w:rsidP="003E5186">
      <w:pPr>
        <w:pStyle w:val="ListParagraph"/>
        <w:numPr>
          <w:ilvl w:val="0"/>
          <w:numId w:val="44"/>
        </w:numPr>
        <w:ind w:left="1276" w:hanging="425"/>
      </w:pPr>
      <w:r w:rsidRPr="00CD5ABF">
        <w:t>Empat semester di program studi ilmu bedah</w:t>
      </w:r>
    </w:p>
    <w:p w14:paraId="5F90A376" w14:textId="77777777" w:rsidR="00C73E11" w:rsidRPr="00CD5ABF" w:rsidRDefault="003B02A9">
      <w:pPr>
        <w:pStyle w:val="ListParagraph"/>
        <w:numPr>
          <w:ilvl w:val="0"/>
          <w:numId w:val="44"/>
        </w:numPr>
        <w:ind w:left="851" w:hanging="425"/>
      </w:pPr>
      <w:r w:rsidRPr="00CD5ABF">
        <w:t>Pendidikan bedah lanjut, lima semester</w:t>
      </w:r>
    </w:p>
    <w:p w14:paraId="4ADBDB48" w14:textId="77777777" w:rsidR="003E5186" w:rsidRPr="00CD5ABF" w:rsidRDefault="003E5186" w:rsidP="003E5186">
      <w:pPr>
        <w:ind w:left="426"/>
      </w:pPr>
    </w:p>
    <w:p w14:paraId="6F7824D5" w14:textId="77777777" w:rsidR="00E61848" w:rsidRPr="00CD5ABF" w:rsidRDefault="003E5186" w:rsidP="003E5186">
      <w:pPr>
        <w:ind w:left="426"/>
      </w:pPr>
      <w:r w:rsidRPr="00CD5ABF">
        <w:t>Masa pendidikan berakhir bila peserta didik tidak dapat menyelesaikan pendidikan lebih dari waktu yang ditentukan</w:t>
      </w:r>
      <w:r w:rsidR="00E61848" w:rsidRPr="00CD5ABF">
        <w:t>:</w:t>
      </w:r>
    </w:p>
    <w:p w14:paraId="6F29EAC0" w14:textId="77777777" w:rsidR="00E61848" w:rsidRPr="00CD5ABF" w:rsidRDefault="00E61848" w:rsidP="00E61848">
      <w:pPr>
        <w:pStyle w:val="ListParagraph"/>
        <w:numPr>
          <w:ilvl w:val="0"/>
          <w:numId w:val="66"/>
        </w:numPr>
        <w:ind w:left="851"/>
        <w:jc w:val="both"/>
      </w:pPr>
      <w:r w:rsidRPr="00CD5ABF">
        <w:t xml:space="preserve">Masa pendidikantotal melebihi </w:t>
      </w:r>
      <w:r w:rsidR="003E5186" w:rsidRPr="00CD5ABF">
        <w:t>1</w:t>
      </w:r>
      <w:r w:rsidRPr="00CD5ABF">
        <w:t>.5 kali waktu pendidikan; mencapai 15 semester atau 7.5 tahun</w:t>
      </w:r>
    </w:p>
    <w:p w14:paraId="361FACD4" w14:textId="77777777" w:rsidR="003E5186" w:rsidRPr="00CD5ABF" w:rsidRDefault="00E61848" w:rsidP="00E61848">
      <w:pPr>
        <w:pStyle w:val="ListParagraph"/>
        <w:numPr>
          <w:ilvl w:val="0"/>
          <w:numId w:val="66"/>
        </w:numPr>
        <w:ind w:left="851"/>
        <w:jc w:val="both"/>
      </w:pPr>
      <w:r w:rsidRPr="00CD5ABF">
        <w:t>Masa pendidikan bedah dasar melebihi dari 1.5 waktu pendidikan; mencapai 7.5 semester atau 3.5 tahun</w:t>
      </w:r>
    </w:p>
    <w:p w14:paraId="78361C33" w14:textId="77777777" w:rsidR="00E61848" w:rsidRPr="00CD5ABF" w:rsidRDefault="00E61848" w:rsidP="003E5186">
      <w:pPr>
        <w:ind w:left="426"/>
      </w:pPr>
      <w:r w:rsidRPr="00CD5ABF">
        <w:t>Pendidikan berakhir bila peserta melakukan pelanggaran etik, tindakan asusila dan pelanggaran hukum saat bertugas</w:t>
      </w:r>
    </w:p>
    <w:p w14:paraId="4EE4D2E7" w14:textId="77777777" w:rsidR="0081437B" w:rsidRPr="00CD5ABF" w:rsidRDefault="00FA3D30">
      <w:pPr>
        <w:jc w:val="left"/>
        <w:rPr>
          <w:b/>
          <w:bCs/>
          <w:kern w:val="32"/>
          <w:lang w:val="id-ID"/>
        </w:rPr>
      </w:pPr>
      <w:bookmarkStart w:id="7" w:name="_Toc222646028"/>
      <w:r w:rsidRPr="00CD5ABF">
        <w:rPr>
          <w:lang w:val="id-ID"/>
        </w:rPr>
        <w:br w:type="page"/>
      </w:r>
    </w:p>
    <w:p w14:paraId="3B7BC3DB" w14:textId="77777777" w:rsidR="0081437B" w:rsidRPr="00CD5ABF" w:rsidRDefault="00FD5310">
      <w:pPr>
        <w:pStyle w:val="Heading1"/>
        <w:rPr>
          <w:sz w:val="24"/>
          <w:szCs w:val="24"/>
        </w:rPr>
      </w:pPr>
      <w:r w:rsidRPr="00CD5ABF">
        <w:rPr>
          <w:sz w:val="24"/>
          <w:szCs w:val="24"/>
          <w:lang w:val="id-ID"/>
        </w:rPr>
        <w:lastRenderedPageBreak/>
        <w:t>BAB III</w:t>
      </w:r>
    </w:p>
    <w:p w14:paraId="16157D88" w14:textId="77777777" w:rsidR="00FA3D30" w:rsidRPr="00CD5ABF" w:rsidRDefault="00FA3D30" w:rsidP="00FA3D30"/>
    <w:p w14:paraId="517D7D22" w14:textId="77777777" w:rsidR="0081437B" w:rsidRPr="00CD5ABF" w:rsidRDefault="00FD5310">
      <w:pPr>
        <w:pStyle w:val="Heading1"/>
        <w:ind w:left="900" w:right="929"/>
        <w:rPr>
          <w:sz w:val="24"/>
          <w:szCs w:val="24"/>
        </w:rPr>
      </w:pPr>
      <w:r w:rsidRPr="00CD5ABF">
        <w:rPr>
          <w:sz w:val="24"/>
          <w:szCs w:val="24"/>
          <w:lang w:val="id-ID"/>
        </w:rPr>
        <w:t xml:space="preserve">TUJUAN DAN MANFAAT AKREDITASI PROGRAM STUDI </w:t>
      </w:r>
      <w:bookmarkEnd w:id="7"/>
      <w:r w:rsidR="001F17AA" w:rsidRPr="00CD5ABF">
        <w:rPr>
          <w:sz w:val="24"/>
          <w:szCs w:val="24"/>
        </w:rPr>
        <w:t xml:space="preserve">DOKTER SPESIALIS </w:t>
      </w:r>
      <w:r w:rsidR="00D8075B" w:rsidRPr="00CD5ABF">
        <w:rPr>
          <w:sz w:val="24"/>
          <w:szCs w:val="24"/>
        </w:rPr>
        <w:t>BEDAH</w:t>
      </w:r>
    </w:p>
    <w:p w14:paraId="56365A11" w14:textId="77777777" w:rsidR="0081437B" w:rsidRPr="00CD5ABF" w:rsidRDefault="0081437B">
      <w:pPr>
        <w:rPr>
          <w:lang w:val="id-ID"/>
        </w:rPr>
      </w:pPr>
    </w:p>
    <w:p w14:paraId="7E2A1A69" w14:textId="77777777" w:rsidR="0081437B" w:rsidRPr="00CD5ABF" w:rsidRDefault="00FA3D30">
      <w:pPr>
        <w:rPr>
          <w:lang w:val="id-ID"/>
        </w:rPr>
      </w:pPr>
      <w:r w:rsidRPr="00CD5ABF">
        <w:rPr>
          <w:lang w:val="id-ID"/>
        </w:rPr>
        <w:t xml:space="preserve">Akreditasi program studi </w:t>
      </w:r>
      <w:r w:rsidRPr="00CD5ABF">
        <w:t xml:space="preserve">dokter spesialis </w:t>
      </w:r>
      <w:r w:rsidR="003B02A9" w:rsidRPr="00CD5ABF">
        <w:t>bedah</w:t>
      </w:r>
      <w:r w:rsidRPr="00CD5ABF">
        <w:rPr>
          <w:lang w:val="id-ID"/>
        </w:rPr>
        <w:t xml:space="preserve"> 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Pr="00CD5ABF">
        <w:t xml:space="preserve">dokter spesialis </w:t>
      </w:r>
      <w:r w:rsidR="003B02A9" w:rsidRPr="00CD5ABF">
        <w:t>bedah</w:t>
      </w:r>
      <w:r w:rsidRPr="00CD5ABF">
        <w:rPr>
          <w:lang w:val="id-ID"/>
        </w:rPr>
        <w:t>. Keputusan mengenai mutu didasarkan pada evaluasi dan penilaian terhadap berbagai bukti yang terkait dengan standar yang ditetapkan dan berdasarkan nalar dan pertimbangan para pakar sejawat. Bukti</w:t>
      </w:r>
      <w:r w:rsidR="00DF002A" w:rsidRPr="00CD5ABF">
        <w:rPr>
          <w:lang w:val="id-ID"/>
        </w:rPr>
        <w:t>–</w:t>
      </w:r>
      <w:r w:rsidRPr="00CD5ABF">
        <w:rPr>
          <w:lang w:val="id-ID"/>
        </w:rPr>
        <w:t xml:space="preserve">bukti yang diperlukan termasuk laporan tertulis yang disiapkan oleh program studi </w:t>
      </w:r>
      <w:r w:rsidR="00303F57" w:rsidRPr="00CD5ABF">
        <w:t xml:space="preserve">bedah </w:t>
      </w:r>
      <w:r w:rsidRPr="00CD5ABF">
        <w:rPr>
          <w:lang w:val="id-ID"/>
        </w:rPr>
        <w:t>yang diakreditasi, diverifikasi dan divalidasi melalui kunjungan atau asesmen lapangan tim asesor ke lokasi program studi</w:t>
      </w:r>
      <w:r w:rsidR="00303F57" w:rsidRPr="00CD5ABF">
        <w:t xml:space="preserve"> bedah</w:t>
      </w:r>
      <w:r w:rsidRPr="00CD5ABF">
        <w:rPr>
          <w:lang w:val="id-ID"/>
        </w:rPr>
        <w:t>.</w:t>
      </w:r>
    </w:p>
    <w:p w14:paraId="30441EFD" w14:textId="77777777" w:rsidR="0081437B" w:rsidRPr="00CD5ABF" w:rsidRDefault="0081437B">
      <w:pPr>
        <w:rPr>
          <w:lang w:val="id-ID"/>
        </w:rPr>
      </w:pPr>
    </w:p>
    <w:p w14:paraId="406598AA" w14:textId="77777777" w:rsidR="0081437B" w:rsidRPr="00CD5ABF" w:rsidRDefault="00FA3D30">
      <w:pPr>
        <w:rPr>
          <w:lang w:val="id-ID"/>
        </w:rPr>
      </w:pPr>
      <w:r w:rsidRPr="00CD5ABF">
        <w:rPr>
          <w:lang w:val="id-ID"/>
        </w:rPr>
        <w:t>BAN</w:t>
      </w:r>
      <w:r w:rsidR="00DF002A" w:rsidRPr="00CD5ABF">
        <w:rPr>
          <w:lang w:val="id-ID"/>
        </w:rPr>
        <w:t>–</w:t>
      </w:r>
      <w:r w:rsidRPr="00CD5ABF">
        <w:rPr>
          <w:lang w:val="id-ID"/>
        </w:rPr>
        <w:t xml:space="preserve">PT adalah lembaga yang memiliki kewenangan untuk </w:t>
      </w:r>
      <w:r w:rsidR="003B02A9" w:rsidRPr="00CD5ABF">
        <w:rPr>
          <w:lang w:val="id-ID"/>
        </w:rPr>
        <w:t>me</w:t>
      </w:r>
      <w:r w:rsidR="003B02A9" w:rsidRPr="00CD5ABF">
        <w:t>lakukan</w:t>
      </w:r>
      <w:r w:rsidR="003B02A9" w:rsidRPr="00CD5ABF">
        <w:rPr>
          <w:lang w:val="id-ID"/>
        </w:rPr>
        <w:t>evaluasi</w:t>
      </w:r>
      <w:r w:rsidRPr="00CD5ABF">
        <w:rPr>
          <w:lang w:val="id-ID"/>
        </w:rPr>
        <w:t xml:space="preserve"> dan menilai, serta menetapkan status dan peringkat mutu program studi berdasarkan standar mutu yang telah ditetapkan. Dengan demikian, tujuan dan manfaat akreditasi program studi adalah sebagai berikut:</w:t>
      </w:r>
    </w:p>
    <w:p w14:paraId="149E99E9" w14:textId="77777777" w:rsidR="0081437B" w:rsidRPr="00CD5ABF" w:rsidRDefault="0081437B">
      <w:pPr>
        <w:rPr>
          <w:lang w:val="id-ID"/>
        </w:rPr>
      </w:pPr>
    </w:p>
    <w:p w14:paraId="2383458E" w14:textId="77777777" w:rsidR="0081437B" w:rsidRPr="00CD5ABF" w:rsidRDefault="00FA3D30">
      <w:pPr>
        <w:numPr>
          <w:ilvl w:val="0"/>
          <w:numId w:val="1"/>
        </w:numPr>
        <w:rPr>
          <w:lang w:val="id-ID"/>
        </w:rPr>
      </w:pPr>
      <w:r w:rsidRPr="00CD5ABF">
        <w:rPr>
          <w:lang w:val="id-ID"/>
        </w:rPr>
        <w:t>Memberikan jaminan bahwa program studi yang terakreditasi telah memenuhi standar mutu yang ditetapkan oleh BAN</w:t>
      </w:r>
      <w:r w:rsidR="00DF002A" w:rsidRPr="00CD5ABF">
        <w:rPr>
          <w:lang w:val="id-ID"/>
        </w:rPr>
        <w:t>–</w:t>
      </w:r>
      <w:r w:rsidRPr="00CD5ABF">
        <w:rPr>
          <w:lang w:val="id-ID"/>
        </w:rPr>
        <w:t>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14:paraId="7E101E1E" w14:textId="77777777" w:rsidR="0081437B" w:rsidRPr="00CD5ABF" w:rsidRDefault="00FA3D30">
      <w:pPr>
        <w:numPr>
          <w:ilvl w:val="0"/>
          <w:numId w:val="1"/>
        </w:numPr>
      </w:pPr>
      <w:r w:rsidRPr="00CD5ABF">
        <w:t xml:space="preserve">Mendorong program studi untuk </w:t>
      </w:r>
      <w:r w:rsidR="00DF002A" w:rsidRPr="00CD5ABF">
        <w:t xml:space="preserve">secara </w:t>
      </w:r>
      <w:r w:rsidRPr="00CD5ABF">
        <w:t>terus menerus melakukan perbaikan dan mempertahankan mutu yang tinggi</w:t>
      </w:r>
      <w:r w:rsidRPr="00CD5ABF">
        <w:rPr>
          <w:lang w:val="id-ID"/>
        </w:rPr>
        <w:t>.</w:t>
      </w:r>
    </w:p>
    <w:p w14:paraId="4B605451" w14:textId="77777777" w:rsidR="0081437B" w:rsidRPr="00CD5ABF" w:rsidRDefault="00FA3D30">
      <w:pPr>
        <w:numPr>
          <w:ilvl w:val="0"/>
          <w:numId w:val="1"/>
        </w:numPr>
      </w:pPr>
      <w:r w:rsidRPr="00CD5ABF">
        <w:t xml:space="preserve">Hasil akreditasi </w:t>
      </w:r>
      <w:r w:rsidRPr="00CD5ABF">
        <w:rPr>
          <w:lang w:val="id-ID"/>
        </w:rPr>
        <w:t>program studi</w:t>
      </w:r>
      <w:r w:rsidRPr="00CD5ABF">
        <w:t xml:space="preserve"> dapat dimanfaatkan sebagai dasar pertimbangan dalam transfer kredit perguruan tinggi, pemberian bantuan dan alokasi dana, serta pengakuan dari badan atau instansi yang lain.</w:t>
      </w:r>
    </w:p>
    <w:p w14:paraId="498F8529" w14:textId="77777777" w:rsidR="0081437B" w:rsidRPr="00CD5ABF" w:rsidRDefault="0081437B"/>
    <w:p w14:paraId="21F458A7" w14:textId="77777777" w:rsidR="0081437B" w:rsidRPr="00CD5ABF" w:rsidRDefault="00FA3D30">
      <w:r w:rsidRPr="00CD5ABF">
        <w:t xml:space="preserve">Mutu program studi merupakan cerminan dari totalitas keadaan dan karakteristik masukan, proses, keluaran, hasil, dan dampak, atau layanan/kinerja program studi yang diukur berdasarkan sejumlah standar yang ditetapkan. Proses akreditasi program studi yang selama ini telah dilakukan baru menyentuh program pendidikan spesialis </w:t>
      </w:r>
      <w:r w:rsidR="003B02A9" w:rsidRPr="00CD5ABF">
        <w:t>bedah</w:t>
      </w:r>
      <w:r w:rsidRPr="00CD5ABF">
        <w:t xml:space="preserve">, sedangkan untuk program pendidikan profesi dokter spesialis </w:t>
      </w:r>
      <w:r w:rsidR="003B02A9" w:rsidRPr="00CD5ABF">
        <w:t>bedah</w:t>
      </w:r>
      <w:r w:rsidRPr="00CD5ABF">
        <w:t xml:space="preserve">belum dilakukan dan belum ada instrumen akreditasinya.Sementara itu dengan bertambahnya jumlah penyelenggara program studi dokter spesialis </w:t>
      </w:r>
      <w:r w:rsidR="003B02A9" w:rsidRPr="00CD5ABF">
        <w:t>bedah</w:t>
      </w:r>
      <w:r w:rsidRPr="00CD5ABF">
        <w:t xml:space="preserve">, perlu kembali diadakan penyelarasan kurikulum pendidikan dokter spesialis </w:t>
      </w:r>
      <w:r w:rsidR="003B02A9" w:rsidRPr="00CD5ABF">
        <w:t>bedah</w:t>
      </w:r>
      <w:r w:rsidRPr="00CD5ABF">
        <w:t xml:space="preserve"> dengan </w:t>
      </w:r>
      <w:r w:rsidR="003B02A9" w:rsidRPr="00CD5ABF">
        <w:t>standar</w:t>
      </w:r>
      <w:r w:rsidRPr="00CD5ABF">
        <w:t xml:space="preserve"> kompetensi dokter spesialis </w:t>
      </w:r>
      <w:r w:rsidR="003B02A9" w:rsidRPr="00CD5ABF">
        <w:t>bedah</w:t>
      </w:r>
      <w:r w:rsidRPr="00CD5ABF">
        <w:t>Indonesia.</w:t>
      </w:r>
    </w:p>
    <w:p w14:paraId="35F9C194" w14:textId="77777777" w:rsidR="0081437B" w:rsidRPr="00CD5ABF" w:rsidRDefault="0081437B">
      <w:pPr>
        <w:rPr>
          <w:lang w:val="id-ID"/>
        </w:rPr>
      </w:pPr>
    </w:p>
    <w:p w14:paraId="49842C79" w14:textId="77777777" w:rsidR="0081437B" w:rsidRPr="00CD5ABF" w:rsidRDefault="00FA3D30">
      <w:r w:rsidRPr="00CD5ABF">
        <w:rPr>
          <w:lang w:val="id-ID"/>
        </w:rPr>
        <w:t xml:space="preserve">Program Studi </w:t>
      </w:r>
      <w:r w:rsidRPr="00CD5ABF">
        <w:t xml:space="preserve">dokter spesialis </w:t>
      </w:r>
      <w:r w:rsidR="00DF002A" w:rsidRPr="00CD5ABF">
        <w:t>bedah</w:t>
      </w:r>
      <w:r w:rsidRPr="00CD5ABF">
        <w:rPr>
          <w:lang w:val="sv-SE"/>
        </w:rPr>
        <w:t>dalam melaksanakan tugas dan tanggung jawab</w:t>
      </w:r>
      <w:r w:rsidRPr="00CD5ABF">
        <w:rPr>
          <w:lang w:val="id-ID"/>
        </w:rPr>
        <w:t>nyamen</w:t>
      </w:r>
      <w:r w:rsidRPr="00CD5ABF">
        <w:rPr>
          <w:lang w:val="sv-SE"/>
        </w:rPr>
        <w:t>yelenggara</w:t>
      </w:r>
      <w:r w:rsidRPr="00CD5ABF">
        <w:rPr>
          <w:lang w:val="id-ID"/>
        </w:rPr>
        <w:t xml:space="preserve">kan </w:t>
      </w:r>
      <w:r w:rsidRPr="00CD5ABF">
        <w:rPr>
          <w:lang w:val="sv-SE"/>
        </w:rPr>
        <w:t xml:space="preserve"> proses pendidikan </w:t>
      </w:r>
      <w:r w:rsidRPr="00CD5ABF">
        <w:rPr>
          <w:lang w:val="id-ID"/>
        </w:rPr>
        <w:t xml:space="preserve">melalui jenjang pendidikan </w:t>
      </w:r>
      <w:r w:rsidRPr="00CD5ABF">
        <w:rPr>
          <w:lang w:val="sv-SE"/>
        </w:rPr>
        <w:t xml:space="preserve">spesialis  dengan masa studi </w:t>
      </w:r>
      <w:r w:rsidR="00440CD4" w:rsidRPr="00CD5ABF">
        <w:rPr>
          <w:lang w:val="sv-SE"/>
        </w:rPr>
        <w:t>10</w:t>
      </w:r>
      <w:r w:rsidRPr="00CD5ABF">
        <w:rPr>
          <w:lang w:val="sv-SE"/>
        </w:rPr>
        <w:t>semester</w:t>
      </w:r>
      <w:r w:rsidRPr="00CD5ABF">
        <w:t>.</w:t>
      </w:r>
    </w:p>
    <w:p w14:paraId="6EAAF266" w14:textId="77777777" w:rsidR="0081437B" w:rsidRPr="00CD5ABF" w:rsidRDefault="0081437B">
      <w:pPr>
        <w:ind w:right="2189"/>
      </w:pPr>
    </w:p>
    <w:p w14:paraId="2F222818" w14:textId="77777777" w:rsidR="0081437B" w:rsidRPr="00CD5ABF" w:rsidRDefault="0081437B" w:rsidP="00612790">
      <w:pPr>
        <w:pStyle w:val="Heading1"/>
        <w:sectPr w:rsidR="0081437B" w:rsidRPr="00CD5ABF" w:rsidSect="0079566D">
          <w:headerReference w:type="default" r:id="rId11"/>
          <w:pgSz w:w="11909" w:h="16834" w:code="9"/>
          <w:pgMar w:top="1701" w:right="1134" w:bottom="1134" w:left="1701" w:header="1224" w:footer="881" w:gutter="0"/>
          <w:pgNumType w:start="1"/>
          <w:cols w:space="720"/>
          <w:docGrid w:linePitch="360"/>
        </w:sectPr>
      </w:pPr>
    </w:p>
    <w:p w14:paraId="4C68F011" w14:textId="77777777" w:rsidR="0081437B" w:rsidRPr="00CD5ABF" w:rsidRDefault="00FD5310">
      <w:pPr>
        <w:pStyle w:val="Heading1"/>
        <w:rPr>
          <w:sz w:val="24"/>
          <w:szCs w:val="24"/>
          <w:lang w:val="it-IT"/>
        </w:rPr>
      </w:pPr>
      <w:bookmarkStart w:id="8" w:name="_Toc222646029"/>
      <w:r w:rsidRPr="00CD5ABF">
        <w:rPr>
          <w:sz w:val="24"/>
          <w:szCs w:val="24"/>
          <w:lang w:val="it-IT"/>
        </w:rPr>
        <w:lastRenderedPageBreak/>
        <w:t>BAB IV</w:t>
      </w:r>
    </w:p>
    <w:p w14:paraId="70CEA3B9" w14:textId="77777777" w:rsidR="00FA3D30" w:rsidRPr="00CD5ABF" w:rsidRDefault="00FA3D30" w:rsidP="00FA3D30">
      <w:pPr>
        <w:rPr>
          <w:lang w:val="it-IT"/>
        </w:rPr>
      </w:pPr>
    </w:p>
    <w:p w14:paraId="426BF175" w14:textId="77777777" w:rsidR="0081437B" w:rsidRPr="00CD5ABF" w:rsidRDefault="00234F3D">
      <w:pPr>
        <w:pStyle w:val="Heading1"/>
        <w:rPr>
          <w:sz w:val="24"/>
          <w:szCs w:val="24"/>
          <w:lang w:val="id-ID"/>
        </w:rPr>
      </w:pPr>
      <w:r w:rsidRPr="00CD5ABF">
        <w:rPr>
          <w:sz w:val="24"/>
          <w:szCs w:val="24"/>
          <w:lang w:val="it-IT"/>
        </w:rPr>
        <w:t xml:space="preserve">ASPEK PELAKSANAAN AKREDITASI </w:t>
      </w:r>
    </w:p>
    <w:p w14:paraId="421AFC15" w14:textId="77777777" w:rsidR="0081437B" w:rsidRPr="00CD5ABF" w:rsidRDefault="00FD5310">
      <w:pPr>
        <w:pStyle w:val="Heading1"/>
        <w:rPr>
          <w:sz w:val="28"/>
          <w:lang w:val="id-ID"/>
        </w:rPr>
      </w:pPr>
      <w:r w:rsidRPr="00CD5ABF">
        <w:rPr>
          <w:sz w:val="24"/>
          <w:szCs w:val="24"/>
          <w:lang w:val="it-IT"/>
        </w:rPr>
        <w:t>PROGRAM STUDI</w:t>
      </w:r>
      <w:bookmarkEnd w:id="8"/>
    </w:p>
    <w:p w14:paraId="20457EA8" w14:textId="77777777" w:rsidR="0081437B" w:rsidRPr="00CD5ABF" w:rsidRDefault="0081437B">
      <w:pPr>
        <w:pStyle w:val="Heading1"/>
        <w:jc w:val="both"/>
        <w:rPr>
          <w:bCs w:val="0"/>
          <w:lang w:val="it-IT"/>
        </w:rPr>
      </w:pPr>
    </w:p>
    <w:p w14:paraId="2518C262" w14:textId="77777777" w:rsidR="0081437B" w:rsidRPr="00CD5ABF" w:rsidRDefault="00FA3D30">
      <w:pPr>
        <w:rPr>
          <w:lang w:val="it-IT"/>
        </w:rPr>
      </w:pPr>
      <w:r w:rsidRPr="00CD5ABF">
        <w:rPr>
          <w:lang w:val="it-IT"/>
        </w:rPr>
        <w:t>Dalam melaksanakan keseluruhan proses akreditasi pogram studi terdapat beberapa aspek</w:t>
      </w:r>
      <w:r w:rsidRPr="00CD5ABF">
        <w:rPr>
          <w:lang w:val="id-ID"/>
        </w:rPr>
        <w:t xml:space="preserve"> pelaksanaan akreditasi  program studi</w:t>
      </w:r>
      <w:r w:rsidRPr="00CD5ABF">
        <w:rPr>
          <w:lang w:val="it-IT"/>
        </w:rPr>
        <w:t xml:space="preserve"> yang perlu diperhatikan oleh setiap pihak yang terkait, yaitu asesor, program studi yang diakreditasi, dan BAN</w:t>
      </w:r>
      <w:r w:rsidR="00DF002A" w:rsidRPr="00CD5ABF">
        <w:rPr>
          <w:lang w:val="it-IT"/>
        </w:rPr>
        <w:t>–</w:t>
      </w:r>
      <w:r w:rsidRPr="00CD5ABF">
        <w:rPr>
          <w:lang w:val="it-IT"/>
        </w:rPr>
        <w:t xml:space="preserve">PT. Aspek tersebut yaitu: 1) </w:t>
      </w:r>
      <w:r w:rsidRPr="00CD5ABF">
        <w:rPr>
          <w:b/>
          <w:lang w:val="it-IT"/>
        </w:rPr>
        <w:t>standar akreditasi</w:t>
      </w:r>
      <w:r w:rsidRPr="00CD5ABF">
        <w:rPr>
          <w:lang w:val="it-IT"/>
        </w:rPr>
        <w:t xml:space="preserve"> program studi yang digunakan sebagai tolok ukur dalam </w:t>
      </w:r>
      <w:r w:rsidR="003B02A9" w:rsidRPr="00CD5ABF">
        <w:rPr>
          <w:lang w:val="it-IT"/>
        </w:rPr>
        <w:t>melakukanevaluasi</w:t>
      </w:r>
      <w:r w:rsidRPr="00CD5ABF">
        <w:rPr>
          <w:lang w:val="it-IT"/>
        </w:rPr>
        <w:t xml:space="preserve"> dan menilai mutu kinerja, keadaan dan perangkat kependidikan  program studi; 2) </w:t>
      </w:r>
      <w:r w:rsidRPr="00CD5ABF">
        <w:rPr>
          <w:b/>
          <w:lang w:val="it-IT"/>
        </w:rPr>
        <w:t>prosedur akreditasi</w:t>
      </w:r>
      <w:r w:rsidRPr="00CD5ABF">
        <w:rPr>
          <w:lang w:val="it-IT"/>
        </w:rPr>
        <w:t xml:space="preserve">program studi </w:t>
      </w:r>
      <w:r w:rsidR="00DF002A" w:rsidRPr="00CD5ABF">
        <w:rPr>
          <w:lang w:val="it-IT"/>
        </w:rPr>
        <w:t xml:space="preserve">yang </w:t>
      </w:r>
      <w:r w:rsidRPr="00CD5ABF">
        <w:rPr>
          <w:lang w:val="it-IT"/>
        </w:rPr>
        <w:t>merupakan tahap dan langkah yang harus dilakukan dalam rangka akreditasi  program studi</w:t>
      </w:r>
      <w:r w:rsidRPr="00CD5ABF">
        <w:rPr>
          <w:lang w:val="id-ID"/>
        </w:rPr>
        <w:t xml:space="preserve">; </w:t>
      </w:r>
      <w:r w:rsidRPr="00CD5ABF">
        <w:rPr>
          <w:lang w:val="it-IT"/>
        </w:rPr>
        <w:t>3) i</w:t>
      </w:r>
      <w:r w:rsidRPr="00CD5ABF">
        <w:rPr>
          <w:b/>
          <w:lang w:val="it-IT"/>
        </w:rPr>
        <w:t>nstrumen akreditasi</w:t>
      </w:r>
      <w:r w:rsidRPr="00CD5ABF">
        <w:rPr>
          <w:lang w:val="it-IT"/>
        </w:rPr>
        <w:t xml:space="preserve">program studi yang digunakan untuk menyajikan data dan informasi sebagai bahan dalam </w:t>
      </w:r>
      <w:r w:rsidR="00DF002A" w:rsidRPr="00CD5ABF">
        <w:rPr>
          <w:lang w:val="it-IT"/>
        </w:rPr>
        <w:t>melakukan evaluasi</w:t>
      </w:r>
      <w:r w:rsidRPr="00CD5ABF">
        <w:rPr>
          <w:lang w:val="it-IT"/>
        </w:rPr>
        <w:t xml:space="preserve"> dan menilai mutu program stud</w:t>
      </w:r>
      <w:r w:rsidRPr="00CD5ABF">
        <w:rPr>
          <w:lang w:val="id-ID"/>
        </w:rPr>
        <w:t>i</w:t>
      </w:r>
      <w:r w:rsidRPr="00CD5ABF">
        <w:rPr>
          <w:lang w:val="it-IT"/>
        </w:rPr>
        <w:t xml:space="preserve">, disusun berdasarkan standar akreditasi yang ditetapkan; dan 4) </w:t>
      </w:r>
      <w:r w:rsidRPr="00CD5ABF">
        <w:rPr>
          <w:b/>
          <w:lang w:val="it-IT"/>
        </w:rPr>
        <w:t xml:space="preserve">kode etik </w:t>
      </w:r>
      <w:r w:rsidRPr="00CD5ABF">
        <w:rPr>
          <w:lang w:val="it-IT"/>
        </w:rPr>
        <w:t xml:space="preserve">akreditasi program studi </w:t>
      </w:r>
      <w:r w:rsidRPr="00CD5ABF">
        <w:rPr>
          <w:lang w:val="id-ID"/>
        </w:rPr>
        <w:t>merupakan aturan untuk</w:t>
      </w:r>
      <w:r w:rsidRPr="00CD5ABF">
        <w:rPr>
          <w:lang w:val="it-IT"/>
        </w:rPr>
        <w:t xml:space="preserve"> menjamin kelancaran dan obyektivitas proses dan hasil akreditasi  program studi.</w:t>
      </w:r>
    </w:p>
    <w:p w14:paraId="41E5EACA" w14:textId="77777777" w:rsidR="0081437B" w:rsidRPr="00CD5ABF" w:rsidRDefault="0081437B">
      <w:pPr>
        <w:ind w:firstLine="720"/>
        <w:rPr>
          <w:lang w:val="it-IT"/>
        </w:rPr>
      </w:pPr>
    </w:p>
    <w:p w14:paraId="2C6D2246" w14:textId="77777777" w:rsidR="0081437B" w:rsidRPr="00CD5ABF" w:rsidRDefault="00FA3D30">
      <w:pPr>
        <w:rPr>
          <w:lang w:val="it-IT"/>
        </w:rPr>
      </w:pPr>
      <w:r w:rsidRPr="00CD5ABF">
        <w:rPr>
          <w:lang w:val="it-IT"/>
        </w:rPr>
        <w:t xml:space="preserve">Bab </w:t>
      </w:r>
      <w:r w:rsidRPr="00CD5ABF">
        <w:rPr>
          <w:lang w:val="id-ID"/>
        </w:rPr>
        <w:t>IV</w:t>
      </w:r>
      <w:r w:rsidRPr="00CD5ABF">
        <w:rPr>
          <w:lang w:val="it-IT"/>
        </w:rPr>
        <w:t xml:space="preserve"> menyajikan uraian singkat mengenai keempat aspek </w:t>
      </w:r>
      <w:r w:rsidRPr="00CD5ABF">
        <w:rPr>
          <w:lang w:val="id-ID"/>
        </w:rPr>
        <w:t>pelaksanaan akreditasi.U</w:t>
      </w:r>
      <w:r w:rsidRPr="00CD5ABF">
        <w:rPr>
          <w:lang w:val="it-IT"/>
        </w:rPr>
        <w:t xml:space="preserve">raian lengkap dan rinci setiap aspek disajikan dalam Buku II yang membahas standar dan prosedur akreditasi program studi </w:t>
      </w:r>
      <w:r w:rsidRPr="00CD5ABF">
        <w:rPr>
          <w:lang w:val="id-ID"/>
        </w:rPr>
        <w:t xml:space="preserve">Dokter Spesialis </w:t>
      </w:r>
      <w:r w:rsidR="00D8075B" w:rsidRPr="00CD5ABF">
        <w:t>Bedah</w:t>
      </w:r>
      <w:r w:rsidRPr="00CD5ABF">
        <w:rPr>
          <w:lang w:val="it-IT"/>
        </w:rPr>
        <w:t>; Buku III tentang instrumen akreditasi program studi dan unit pengelola program studi dalam bentuk bor</w:t>
      </w:r>
      <w:r w:rsidRPr="00CD5ABF">
        <w:rPr>
          <w:lang w:val="id-ID"/>
        </w:rPr>
        <w:t>a</w:t>
      </w:r>
      <w:r w:rsidRPr="00CD5ABF">
        <w:rPr>
          <w:lang w:val="it-IT"/>
        </w:rPr>
        <w:t>ng</w:t>
      </w:r>
      <w:r w:rsidRPr="00CD5ABF">
        <w:rPr>
          <w:lang w:val="id-ID"/>
        </w:rPr>
        <w:t xml:space="preserve"> dan </w:t>
      </w:r>
      <w:r w:rsidRPr="00CD5ABF">
        <w:rPr>
          <w:lang w:val="it-IT"/>
        </w:rPr>
        <w:t xml:space="preserve">kode etik akreditasi </w:t>
      </w:r>
      <w:r w:rsidRPr="00CD5ABF">
        <w:rPr>
          <w:lang w:val="id-ID"/>
        </w:rPr>
        <w:t xml:space="preserve">yang </w:t>
      </w:r>
      <w:r w:rsidRPr="00CD5ABF">
        <w:rPr>
          <w:lang w:val="it-IT"/>
        </w:rPr>
        <w:t xml:space="preserve">dituangkan dalam </w:t>
      </w:r>
      <w:r w:rsidRPr="00CD5ABF">
        <w:rPr>
          <w:lang w:val="id-ID"/>
        </w:rPr>
        <w:t>B</w:t>
      </w:r>
      <w:r w:rsidRPr="00CD5ABF">
        <w:rPr>
          <w:lang w:val="it-IT"/>
        </w:rPr>
        <w:t>uku Kode Etik Akreditasi.</w:t>
      </w:r>
    </w:p>
    <w:p w14:paraId="71C89791" w14:textId="77777777" w:rsidR="0081437B" w:rsidRPr="00CD5ABF" w:rsidRDefault="0081437B">
      <w:pPr>
        <w:rPr>
          <w:lang w:val="it-IT"/>
        </w:rPr>
      </w:pPr>
    </w:p>
    <w:p w14:paraId="376B8219" w14:textId="77777777" w:rsidR="0081437B" w:rsidRPr="00CD5ABF" w:rsidRDefault="00FD5310">
      <w:pPr>
        <w:pStyle w:val="Heading2"/>
        <w:rPr>
          <w:sz w:val="24"/>
          <w:szCs w:val="24"/>
          <w:lang w:val="id-ID"/>
        </w:rPr>
      </w:pPr>
      <w:bookmarkStart w:id="9" w:name="_Toc222646030"/>
      <w:r w:rsidRPr="00CD5ABF">
        <w:rPr>
          <w:sz w:val="24"/>
          <w:szCs w:val="24"/>
          <w:lang w:val="sv-SE"/>
        </w:rPr>
        <w:t>4.</w:t>
      </w:r>
      <w:r w:rsidR="00FA3D30" w:rsidRPr="00CD5ABF">
        <w:rPr>
          <w:sz w:val="24"/>
          <w:szCs w:val="24"/>
          <w:lang w:val="id-ID"/>
        </w:rPr>
        <w:t>1</w:t>
      </w:r>
      <w:r w:rsidR="00FA3D30" w:rsidRPr="00CD5ABF">
        <w:rPr>
          <w:sz w:val="24"/>
          <w:szCs w:val="24"/>
          <w:lang w:val="sv-SE"/>
        </w:rPr>
        <w:t xml:space="preserve"> Standar Akreditasi Program </w:t>
      </w:r>
      <w:r w:rsidR="00FA3D30" w:rsidRPr="00CD5ABF">
        <w:rPr>
          <w:sz w:val="24"/>
          <w:szCs w:val="24"/>
          <w:lang w:val="id-ID"/>
        </w:rPr>
        <w:t>S</w:t>
      </w:r>
      <w:r w:rsidR="00FA3D30" w:rsidRPr="00CD5ABF">
        <w:rPr>
          <w:sz w:val="24"/>
          <w:szCs w:val="24"/>
          <w:lang w:val="sv-SE"/>
        </w:rPr>
        <w:t xml:space="preserve">tudi </w:t>
      </w:r>
      <w:bookmarkEnd w:id="9"/>
    </w:p>
    <w:p w14:paraId="326ACCA1" w14:textId="77777777" w:rsidR="0081437B" w:rsidRPr="00CD5ABF" w:rsidRDefault="0081437B">
      <w:pPr>
        <w:rPr>
          <w:lang w:val="sv-SE"/>
        </w:rPr>
      </w:pPr>
    </w:p>
    <w:p w14:paraId="46390445" w14:textId="77777777" w:rsidR="0081437B" w:rsidRPr="00CD5ABF" w:rsidRDefault="00FA3D30">
      <w:pPr>
        <w:rPr>
          <w:lang w:val="id-ID"/>
        </w:rPr>
      </w:pPr>
      <w:r w:rsidRPr="00CD5ABF">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w:t>
      </w:r>
      <w:r w:rsidR="00DF002A" w:rsidRPr="00CD5ABF">
        <w:rPr>
          <w:lang w:val="sv-SE"/>
        </w:rPr>
        <w:t>–</w:t>
      </w:r>
      <w:r w:rsidRPr="00CD5ABF">
        <w:rPr>
          <w:lang w:val="sv-SE"/>
        </w:rPr>
        <w:t>programnya; dan (4) perumusan rekomendasi perbaikan dan pembinaan mutu program studi.</w:t>
      </w:r>
    </w:p>
    <w:p w14:paraId="1465A55C" w14:textId="77777777" w:rsidR="0081437B" w:rsidRPr="00CD5ABF" w:rsidRDefault="0081437B">
      <w:pPr>
        <w:rPr>
          <w:lang w:val="id-ID"/>
        </w:rPr>
      </w:pPr>
    </w:p>
    <w:p w14:paraId="1A85692E" w14:textId="77777777" w:rsidR="0081437B" w:rsidRPr="00CD5ABF" w:rsidRDefault="00FA3D30">
      <w:pPr>
        <w:rPr>
          <w:lang w:val="sv-SE"/>
        </w:rPr>
      </w:pPr>
      <w:r w:rsidRPr="00CD5ABF">
        <w:rPr>
          <w:lang w:val="sv-SE"/>
        </w:rPr>
        <w:t xml:space="preserve">Standar akreditasi program studi </w:t>
      </w:r>
      <w:r w:rsidRPr="00CD5ABF">
        <w:t xml:space="preserve">dokter spesialis </w:t>
      </w:r>
      <w:r w:rsidR="003B02A9" w:rsidRPr="00CD5ABF">
        <w:t>bedah</w:t>
      </w:r>
      <w:r w:rsidRPr="00CD5ABF">
        <w:rPr>
          <w:lang w:val="sv-SE"/>
        </w:rPr>
        <w:t xml:space="preserve"> mencakup standar tentang komitmen program studi </w:t>
      </w:r>
      <w:r w:rsidRPr="00CD5ABF">
        <w:t xml:space="preserve">dokter spesialis dan dokter gigi spesialis </w:t>
      </w:r>
      <w:r w:rsidRPr="00CD5ABF">
        <w:rPr>
          <w:lang w:val="sv-SE"/>
        </w:rPr>
        <w:t xml:space="preserve">terhadap kapasitas institusional </w:t>
      </w:r>
      <w:r w:rsidRPr="00CD5ABF">
        <w:rPr>
          <w:i/>
          <w:lang w:val="sv-SE"/>
        </w:rPr>
        <w:t>(</w:t>
      </w:r>
      <w:r w:rsidRPr="00CD5ABF">
        <w:rPr>
          <w:i/>
          <w:iCs/>
          <w:lang w:val="sv-SE"/>
        </w:rPr>
        <w:t>institutional capacity</w:t>
      </w:r>
      <w:r w:rsidRPr="00CD5ABF">
        <w:rPr>
          <w:i/>
          <w:lang w:val="sv-SE"/>
        </w:rPr>
        <w:t xml:space="preserve">) </w:t>
      </w:r>
      <w:r w:rsidRPr="00CD5ABF">
        <w:rPr>
          <w:lang w:val="sv-SE"/>
        </w:rPr>
        <w:t>dan komitmen terhadap efektivitas program pendidikan</w:t>
      </w:r>
      <w:r w:rsidRPr="00CD5ABF">
        <w:rPr>
          <w:i/>
          <w:lang w:val="sv-SE"/>
        </w:rPr>
        <w:t>(</w:t>
      </w:r>
      <w:r w:rsidRPr="00CD5ABF">
        <w:rPr>
          <w:i/>
          <w:iCs/>
          <w:lang w:val="sv-SE"/>
        </w:rPr>
        <w:t>educational effectiveness</w:t>
      </w:r>
      <w:r w:rsidRPr="00CD5ABF">
        <w:rPr>
          <w:i/>
          <w:lang w:val="sv-SE"/>
        </w:rPr>
        <w:t>),</w:t>
      </w:r>
      <w:r w:rsidRPr="00CD5ABF">
        <w:rPr>
          <w:lang w:val="sv-SE"/>
        </w:rPr>
        <w:t xml:space="preserve"> yang dikemas dalam tujuh standar akreditasi, yaitu: </w:t>
      </w:r>
    </w:p>
    <w:p w14:paraId="0B20CA61" w14:textId="77777777" w:rsidR="0081437B" w:rsidRPr="00CD5ABF" w:rsidRDefault="0081437B">
      <w:pPr>
        <w:ind w:firstLine="720"/>
        <w:rPr>
          <w:lang w:val="sv-SE"/>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7197"/>
      </w:tblGrid>
      <w:tr w:rsidR="00CD5ABF" w:rsidRPr="00CD5ABF" w14:paraId="14A5913A" w14:textId="77777777" w:rsidTr="00DF002A">
        <w:tc>
          <w:tcPr>
            <w:tcW w:w="1559" w:type="dxa"/>
          </w:tcPr>
          <w:p w14:paraId="0400955A" w14:textId="77777777" w:rsidR="008D447E" w:rsidRPr="00CD5ABF" w:rsidRDefault="00DF002A">
            <w:pPr>
              <w:pStyle w:val="BodyTextIndent"/>
              <w:tabs>
                <w:tab w:val="left" w:pos="-3828"/>
              </w:tabs>
              <w:rPr>
                <w:b w:val="0"/>
                <w:sz w:val="24"/>
                <w:szCs w:val="24"/>
                <w:lang w:val="id-ID"/>
              </w:rPr>
            </w:pPr>
            <w:r w:rsidRPr="00CD5ABF">
              <w:rPr>
                <w:b w:val="0"/>
                <w:sz w:val="24"/>
                <w:szCs w:val="24"/>
                <w:lang w:val="id-ID"/>
              </w:rPr>
              <w:t xml:space="preserve">Standar 1.    </w:t>
            </w:r>
          </w:p>
        </w:tc>
        <w:tc>
          <w:tcPr>
            <w:tcW w:w="7197" w:type="dxa"/>
          </w:tcPr>
          <w:p w14:paraId="256E5452" w14:textId="77777777" w:rsidR="008D447E" w:rsidRPr="00CD5ABF" w:rsidRDefault="00DF002A">
            <w:pPr>
              <w:pStyle w:val="BodyTextIndent"/>
              <w:tabs>
                <w:tab w:val="left" w:pos="-3828"/>
              </w:tabs>
              <w:rPr>
                <w:b w:val="0"/>
                <w:sz w:val="24"/>
                <w:szCs w:val="24"/>
                <w:lang w:val="id-ID"/>
              </w:rPr>
            </w:pPr>
            <w:r w:rsidRPr="00CD5ABF">
              <w:rPr>
                <w:b w:val="0"/>
                <w:sz w:val="24"/>
                <w:szCs w:val="24"/>
                <w:lang w:val="id-ID"/>
              </w:rPr>
              <w:t>Visi</w:t>
            </w:r>
            <w:r w:rsidRPr="00CD5ABF">
              <w:rPr>
                <w:b w:val="0"/>
                <w:sz w:val="24"/>
                <w:szCs w:val="24"/>
                <w:lang w:val="it-IT"/>
              </w:rPr>
              <w:t>, misi, tujuan dan sasaran, serta strategipencapaian</w:t>
            </w:r>
          </w:p>
        </w:tc>
      </w:tr>
      <w:tr w:rsidR="00CD5ABF" w:rsidRPr="00CD5ABF" w14:paraId="03F09D1F" w14:textId="77777777" w:rsidTr="00DF002A">
        <w:tc>
          <w:tcPr>
            <w:tcW w:w="1559" w:type="dxa"/>
          </w:tcPr>
          <w:p w14:paraId="2EC123D4" w14:textId="77777777" w:rsidR="008D447E" w:rsidRPr="00CD5ABF" w:rsidRDefault="00DF002A">
            <w:pPr>
              <w:pStyle w:val="BodyTextIndent"/>
              <w:tabs>
                <w:tab w:val="left" w:pos="-3828"/>
              </w:tabs>
              <w:jc w:val="left"/>
              <w:rPr>
                <w:b w:val="0"/>
                <w:sz w:val="24"/>
                <w:szCs w:val="24"/>
                <w:lang w:val="id-ID"/>
              </w:rPr>
            </w:pPr>
            <w:r w:rsidRPr="00CD5ABF">
              <w:rPr>
                <w:b w:val="0"/>
                <w:sz w:val="24"/>
                <w:szCs w:val="24"/>
                <w:lang w:val="id-ID"/>
              </w:rPr>
              <w:t xml:space="preserve">Standar 2.     </w:t>
            </w:r>
          </w:p>
        </w:tc>
        <w:tc>
          <w:tcPr>
            <w:tcW w:w="7197" w:type="dxa"/>
          </w:tcPr>
          <w:p w14:paraId="428859FA" w14:textId="77777777" w:rsidR="00C73E11" w:rsidRPr="00CD5ABF" w:rsidRDefault="00DF002A">
            <w:pPr>
              <w:pStyle w:val="BodyTextIndent"/>
              <w:tabs>
                <w:tab w:val="left" w:pos="-3828"/>
              </w:tabs>
              <w:rPr>
                <w:b w:val="0"/>
                <w:sz w:val="24"/>
                <w:szCs w:val="24"/>
                <w:lang w:val="id-ID"/>
              </w:rPr>
            </w:pPr>
            <w:r w:rsidRPr="00CD5ABF">
              <w:rPr>
                <w:b w:val="0"/>
                <w:sz w:val="24"/>
                <w:szCs w:val="24"/>
                <w:lang w:val="id-ID"/>
              </w:rPr>
              <w:t xml:space="preserve">Tata pamong, kepemimpinan, sistem pengelolaan, dan penjaminan mutu </w:t>
            </w:r>
          </w:p>
        </w:tc>
      </w:tr>
      <w:tr w:rsidR="00CD5ABF" w:rsidRPr="00CD5ABF" w14:paraId="699BC8C9" w14:textId="77777777" w:rsidTr="00DF002A">
        <w:tc>
          <w:tcPr>
            <w:tcW w:w="1559" w:type="dxa"/>
          </w:tcPr>
          <w:p w14:paraId="40C864CF" w14:textId="77777777" w:rsidR="008D447E" w:rsidRPr="00CD5ABF" w:rsidRDefault="00DF002A">
            <w:pPr>
              <w:pStyle w:val="BodyTextIndent"/>
              <w:tabs>
                <w:tab w:val="left" w:pos="-3828"/>
              </w:tabs>
              <w:rPr>
                <w:b w:val="0"/>
                <w:sz w:val="24"/>
                <w:szCs w:val="24"/>
                <w:lang w:val="id-ID"/>
              </w:rPr>
            </w:pPr>
            <w:r w:rsidRPr="00CD5ABF">
              <w:rPr>
                <w:b w:val="0"/>
                <w:sz w:val="24"/>
                <w:szCs w:val="24"/>
                <w:lang w:val="id-ID"/>
              </w:rPr>
              <w:t xml:space="preserve">Standar 3.    </w:t>
            </w:r>
          </w:p>
        </w:tc>
        <w:tc>
          <w:tcPr>
            <w:tcW w:w="7197" w:type="dxa"/>
          </w:tcPr>
          <w:p w14:paraId="62D03C07" w14:textId="77777777" w:rsidR="008D447E" w:rsidRPr="00CD5ABF" w:rsidRDefault="00DF002A">
            <w:pPr>
              <w:pStyle w:val="BodyTextIndent"/>
              <w:tabs>
                <w:tab w:val="left" w:pos="-3828"/>
              </w:tabs>
              <w:rPr>
                <w:b w:val="0"/>
                <w:sz w:val="24"/>
                <w:szCs w:val="24"/>
                <w:lang w:val="id-ID"/>
              </w:rPr>
            </w:pPr>
            <w:r w:rsidRPr="00CD5ABF">
              <w:rPr>
                <w:b w:val="0"/>
                <w:sz w:val="24"/>
                <w:szCs w:val="24"/>
                <w:lang w:val="sv-SE"/>
              </w:rPr>
              <w:t>Peserta didik</w:t>
            </w:r>
            <w:r w:rsidRPr="00CD5ABF">
              <w:rPr>
                <w:b w:val="0"/>
                <w:sz w:val="24"/>
                <w:szCs w:val="24"/>
                <w:lang w:val="id-ID"/>
              </w:rPr>
              <w:t xml:space="preserve"> dan </w:t>
            </w:r>
            <w:r w:rsidRPr="00CD5ABF">
              <w:rPr>
                <w:b w:val="0"/>
                <w:sz w:val="24"/>
                <w:szCs w:val="24"/>
                <w:lang w:val="sv-SE"/>
              </w:rPr>
              <w:t>l</w:t>
            </w:r>
            <w:r w:rsidRPr="00CD5ABF">
              <w:rPr>
                <w:b w:val="0"/>
                <w:sz w:val="24"/>
                <w:szCs w:val="24"/>
                <w:lang w:val="id-ID"/>
              </w:rPr>
              <w:t>ulusan</w:t>
            </w:r>
          </w:p>
        </w:tc>
      </w:tr>
      <w:tr w:rsidR="00CD5ABF" w:rsidRPr="00CD5ABF" w14:paraId="027BF425" w14:textId="77777777" w:rsidTr="00DF002A">
        <w:tc>
          <w:tcPr>
            <w:tcW w:w="1559" w:type="dxa"/>
          </w:tcPr>
          <w:p w14:paraId="1872A49C" w14:textId="77777777" w:rsidR="008D447E" w:rsidRPr="00CD5ABF" w:rsidRDefault="00DF002A">
            <w:pPr>
              <w:pStyle w:val="BodyTextIndent"/>
              <w:tabs>
                <w:tab w:val="left" w:pos="-3828"/>
              </w:tabs>
              <w:rPr>
                <w:b w:val="0"/>
                <w:sz w:val="24"/>
                <w:szCs w:val="24"/>
                <w:lang w:val="id-ID"/>
              </w:rPr>
            </w:pPr>
            <w:r w:rsidRPr="00CD5ABF">
              <w:rPr>
                <w:b w:val="0"/>
                <w:sz w:val="24"/>
                <w:szCs w:val="24"/>
                <w:lang w:val="id-ID"/>
              </w:rPr>
              <w:t xml:space="preserve">Standar 4.    </w:t>
            </w:r>
          </w:p>
        </w:tc>
        <w:tc>
          <w:tcPr>
            <w:tcW w:w="7197" w:type="dxa"/>
          </w:tcPr>
          <w:p w14:paraId="0121A322" w14:textId="77777777" w:rsidR="008D447E" w:rsidRPr="00CD5ABF" w:rsidRDefault="00DF002A">
            <w:pPr>
              <w:pStyle w:val="BodyTextIndent"/>
              <w:tabs>
                <w:tab w:val="left" w:pos="-3828"/>
              </w:tabs>
              <w:rPr>
                <w:b w:val="0"/>
                <w:sz w:val="24"/>
                <w:szCs w:val="24"/>
                <w:lang w:val="id-ID"/>
              </w:rPr>
            </w:pPr>
            <w:r w:rsidRPr="00CD5ABF">
              <w:rPr>
                <w:b w:val="0"/>
                <w:sz w:val="24"/>
                <w:szCs w:val="24"/>
                <w:lang w:val="id-ID"/>
              </w:rPr>
              <w:t>Sumber daya manusia</w:t>
            </w:r>
          </w:p>
        </w:tc>
      </w:tr>
      <w:tr w:rsidR="00CD5ABF" w:rsidRPr="00CD5ABF" w14:paraId="04D6A72F" w14:textId="77777777" w:rsidTr="00DF002A">
        <w:tc>
          <w:tcPr>
            <w:tcW w:w="1559" w:type="dxa"/>
          </w:tcPr>
          <w:p w14:paraId="6851EA09" w14:textId="77777777" w:rsidR="008D447E" w:rsidRPr="00CD5ABF" w:rsidRDefault="00DF002A">
            <w:pPr>
              <w:pStyle w:val="BodyTextIndent"/>
              <w:tabs>
                <w:tab w:val="left" w:pos="-3828"/>
              </w:tabs>
              <w:jc w:val="left"/>
              <w:rPr>
                <w:b w:val="0"/>
                <w:sz w:val="24"/>
                <w:szCs w:val="24"/>
                <w:lang w:val="id-ID"/>
              </w:rPr>
            </w:pPr>
            <w:r w:rsidRPr="00CD5ABF">
              <w:rPr>
                <w:b w:val="0"/>
                <w:sz w:val="24"/>
                <w:szCs w:val="24"/>
                <w:lang w:val="id-ID"/>
              </w:rPr>
              <w:t xml:space="preserve">Standar 5.     </w:t>
            </w:r>
          </w:p>
        </w:tc>
        <w:tc>
          <w:tcPr>
            <w:tcW w:w="7197" w:type="dxa"/>
          </w:tcPr>
          <w:p w14:paraId="298C4242" w14:textId="77777777" w:rsidR="00C73E11" w:rsidRPr="00CD5ABF" w:rsidRDefault="00DF002A">
            <w:pPr>
              <w:pStyle w:val="BodyTextIndent"/>
              <w:tabs>
                <w:tab w:val="left" w:pos="-3828"/>
              </w:tabs>
              <w:rPr>
                <w:b w:val="0"/>
                <w:sz w:val="24"/>
                <w:szCs w:val="24"/>
                <w:lang w:val="id-ID"/>
              </w:rPr>
            </w:pPr>
            <w:r w:rsidRPr="00CD5ABF">
              <w:rPr>
                <w:b w:val="0"/>
                <w:sz w:val="24"/>
                <w:szCs w:val="24"/>
                <w:lang w:val="id-ID"/>
              </w:rPr>
              <w:t>Kurikulum, pembelajaran, dan suasana akademik</w:t>
            </w:r>
          </w:p>
        </w:tc>
      </w:tr>
      <w:tr w:rsidR="00CD5ABF" w:rsidRPr="00CD5ABF" w14:paraId="1F0F8DAC" w14:textId="77777777" w:rsidTr="00DF002A">
        <w:tc>
          <w:tcPr>
            <w:tcW w:w="1559" w:type="dxa"/>
          </w:tcPr>
          <w:p w14:paraId="39D87B4F" w14:textId="77777777" w:rsidR="008D447E" w:rsidRPr="00CD5ABF" w:rsidRDefault="00DF002A">
            <w:pPr>
              <w:pStyle w:val="BodyTextIndent"/>
              <w:tabs>
                <w:tab w:val="left" w:pos="-3828"/>
              </w:tabs>
              <w:jc w:val="left"/>
              <w:rPr>
                <w:b w:val="0"/>
                <w:sz w:val="24"/>
                <w:szCs w:val="24"/>
                <w:lang w:val="id-ID"/>
              </w:rPr>
            </w:pPr>
            <w:r w:rsidRPr="00CD5ABF">
              <w:rPr>
                <w:b w:val="0"/>
                <w:sz w:val="24"/>
                <w:szCs w:val="24"/>
                <w:lang w:val="id-ID"/>
              </w:rPr>
              <w:t xml:space="preserve">Standar 6.     </w:t>
            </w:r>
          </w:p>
        </w:tc>
        <w:tc>
          <w:tcPr>
            <w:tcW w:w="7197" w:type="dxa"/>
          </w:tcPr>
          <w:p w14:paraId="40FF593F" w14:textId="77777777" w:rsidR="00C73E11" w:rsidRPr="00CD5ABF" w:rsidRDefault="00DF002A">
            <w:pPr>
              <w:pStyle w:val="BodyTextIndent"/>
              <w:tabs>
                <w:tab w:val="left" w:pos="-3828"/>
              </w:tabs>
              <w:rPr>
                <w:b w:val="0"/>
                <w:sz w:val="24"/>
                <w:szCs w:val="24"/>
                <w:lang w:val="id-ID"/>
              </w:rPr>
            </w:pPr>
            <w:r w:rsidRPr="00CD5ABF">
              <w:rPr>
                <w:b w:val="0"/>
                <w:sz w:val="24"/>
                <w:szCs w:val="24"/>
                <w:lang w:val="sv-SE"/>
              </w:rPr>
              <w:t>Pembiayaan, sarana dan prasarana, serta sistem informasi</w:t>
            </w:r>
          </w:p>
        </w:tc>
      </w:tr>
      <w:tr w:rsidR="0045399B" w:rsidRPr="00CD5ABF" w14:paraId="69BB295D" w14:textId="77777777" w:rsidTr="00DF002A">
        <w:tc>
          <w:tcPr>
            <w:tcW w:w="1559" w:type="dxa"/>
          </w:tcPr>
          <w:p w14:paraId="32BAB369" w14:textId="77777777" w:rsidR="008D447E" w:rsidRPr="00CD5ABF" w:rsidRDefault="00DF002A">
            <w:pPr>
              <w:pStyle w:val="Heading3"/>
              <w:ind w:left="0" w:firstLine="0"/>
              <w:jc w:val="left"/>
              <w:rPr>
                <w:b w:val="0"/>
                <w:lang w:val="id-ID"/>
              </w:rPr>
            </w:pPr>
            <w:r w:rsidRPr="00CD5ABF">
              <w:rPr>
                <w:b w:val="0"/>
                <w:lang w:val="id-ID"/>
              </w:rPr>
              <w:lastRenderedPageBreak/>
              <w:t>Standar 7.</w:t>
            </w:r>
          </w:p>
        </w:tc>
        <w:tc>
          <w:tcPr>
            <w:tcW w:w="7197" w:type="dxa"/>
          </w:tcPr>
          <w:p w14:paraId="3F819843" w14:textId="77777777" w:rsidR="00C73E11" w:rsidRPr="00CD5ABF" w:rsidRDefault="00DF002A">
            <w:pPr>
              <w:pStyle w:val="Heading3"/>
              <w:ind w:left="0" w:firstLine="0"/>
              <w:rPr>
                <w:b w:val="0"/>
                <w:lang w:val="id-ID"/>
              </w:rPr>
            </w:pPr>
            <w:r w:rsidRPr="00CD5ABF">
              <w:rPr>
                <w:b w:val="0"/>
                <w:lang w:val="sv-SE"/>
              </w:rPr>
              <w:t>Penelitian</w:t>
            </w:r>
            <w:r w:rsidRPr="00CD5ABF">
              <w:rPr>
                <w:b w:val="0"/>
                <w:lang w:val="id-ID"/>
              </w:rPr>
              <w:t xml:space="preserve">, </w:t>
            </w:r>
            <w:r w:rsidRPr="00CD5ABF">
              <w:rPr>
                <w:b w:val="0"/>
                <w:lang w:val="sv-SE"/>
              </w:rPr>
              <w:t xml:space="preserve">pelayanan/pengabdian kepada masyarakat, </w:t>
            </w:r>
            <w:r w:rsidRPr="00CD5ABF">
              <w:rPr>
                <w:b w:val="0"/>
                <w:bCs w:val="0"/>
                <w:lang w:val="sv-SE"/>
              </w:rPr>
              <w:t>dan kerjasama</w:t>
            </w:r>
          </w:p>
        </w:tc>
      </w:tr>
    </w:tbl>
    <w:p w14:paraId="4C2ECB9F" w14:textId="77777777" w:rsidR="0081437B" w:rsidRPr="00CD5ABF" w:rsidRDefault="0081437B">
      <w:pPr>
        <w:pStyle w:val="Heading3"/>
        <w:ind w:left="2127" w:hanging="1418"/>
        <w:rPr>
          <w:b w:val="0"/>
          <w:lang w:val="id-ID"/>
        </w:rPr>
      </w:pPr>
    </w:p>
    <w:p w14:paraId="3A466FC0" w14:textId="77777777" w:rsidR="0081437B" w:rsidRPr="00CD5ABF" w:rsidRDefault="00FA3D30">
      <w:pPr>
        <w:rPr>
          <w:lang w:val="id-ID"/>
        </w:rPr>
      </w:pPr>
      <w:r w:rsidRPr="00CD5ABF">
        <w:rPr>
          <w:lang w:val="id-ID"/>
        </w:rPr>
        <w:t>Standar tersebut di atas diintegrasikan dengan standar pendidikan Dokter Spesialis dan Dokter Gigi Spesialis Indonesia yang terdiri dari 9 standar kompetensi Dokter Spesialis dan Dokter Gigi Spesialis Indonesia</w:t>
      </w:r>
      <w:r w:rsidRPr="00CD5ABF">
        <w:t>.</w:t>
      </w:r>
    </w:p>
    <w:p w14:paraId="3B39DC30" w14:textId="77777777" w:rsidR="0081437B" w:rsidRPr="00CD5ABF" w:rsidRDefault="0081437B">
      <w:pPr>
        <w:rPr>
          <w:lang w:val="id-ID"/>
        </w:rPr>
      </w:pPr>
    </w:p>
    <w:p w14:paraId="35C0E332" w14:textId="77777777" w:rsidR="0081437B" w:rsidRPr="00CD5ABF" w:rsidRDefault="00FA3D30">
      <w:pPr>
        <w:rPr>
          <w:noProof/>
          <w:lang w:val="id-ID"/>
        </w:rPr>
      </w:pPr>
      <w:r w:rsidRPr="00CD5ABF">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w:t>
      </w:r>
      <w:r w:rsidR="004C1C69" w:rsidRPr="00CD5ABF">
        <w:rPr>
          <w:lang w:val="id-ID"/>
        </w:rPr>
        <w:t>–</w:t>
      </w:r>
      <w:r w:rsidRPr="00CD5ABF">
        <w:rPr>
          <w:lang w:val="id-ID"/>
        </w:rPr>
        <w:t>dokumen rencana strategis atau rencana induk pengembangan yang menunjukkan dengan jelas visi, misi, tujuan dan sasaran program studi; nilai</w:t>
      </w:r>
      <w:r w:rsidR="00DF002A" w:rsidRPr="00CD5ABF">
        <w:rPr>
          <w:lang w:val="id-ID"/>
        </w:rPr>
        <w:t>–</w:t>
      </w:r>
      <w:r w:rsidRPr="00CD5ABF">
        <w:rPr>
          <w:lang w:val="id-ID"/>
        </w:rPr>
        <w:t>nilai dasar yang dianut dan berbagai aspek mengenai organisasi dan pengelolaan program studi, proses pengambilan keputusan penyelenggaraan program studi, dan sistem jaminan mutu</w:t>
      </w:r>
      <w:r w:rsidRPr="00CD5ABF">
        <w:rPr>
          <w:noProof/>
          <w:lang w:val="id-ID"/>
        </w:rPr>
        <w:t>.</w:t>
      </w:r>
    </w:p>
    <w:p w14:paraId="43D8D320" w14:textId="77777777" w:rsidR="0081437B" w:rsidRPr="00CD5ABF" w:rsidRDefault="0081437B">
      <w:pPr>
        <w:rPr>
          <w:lang w:val="id-ID"/>
        </w:rPr>
      </w:pPr>
    </w:p>
    <w:p w14:paraId="702843EB" w14:textId="77777777" w:rsidR="0081437B" w:rsidRPr="00CD5ABF" w:rsidRDefault="00FA3D30">
      <w:pPr>
        <w:rPr>
          <w:lang w:val="sv-SE"/>
        </w:rPr>
      </w:pPr>
      <w:r w:rsidRPr="00CD5ABF">
        <w:rPr>
          <w:lang w:val="sv-SE"/>
        </w:rPr>
        <w:t>Deskripsi setiap standar akreditasi itu adalah sebagai berikut.</w:t>
      </w:r>
    </w:p>
    <w:p w14:paraId="53C291A5" w14:textId="77777777" w:rsidR="0081437B" w:rsidRPr="00CD5ABF" w:rsidRDefault="0081437B">
      <w:pPr>
        <w:rPr>
          <w:lang w:val="sv-SE"/>
        </w:rPr>
      </w:pPr>
    </w:p>
    <w:p w14:paraId="6A5A49C5" w14:textId="77777777" w:rsidR="0081437B" w:rsidRPr="00CD5ABF" w:rsidRDefault="00FA3D30">
      <w:pPr>
        <w:pStyle w:val="Heading3"/>
        <w:rPr>
          <w:lang w:val="it-IT"/>
        </w:rPr>
      </w:pPr>
      <w:bookmarkStart w:id="10" w:name="_Toc206386952"/>
      <w:bookmarkStart w:id="11" w:name="_Toc222646031"/>
      <w:r w:rsidRPr="00CD5ABF">
        <w:rPr>
          <w:lang w:val="it-IT"/>
        </w:rPr>
        <w:t>Standar 1</w:t>
      </w:r>
      <w:r w:rsidRPr="00CD5ABF">
        <w:rPr>
          <w:lang w:val="id-ID"/>
        </w:rPr>
        <w:t>.</w:t>
      </w:r>
      <w:r w:rsidRPr="00CD5ABF">
        <w:rPr>
          <w:lang w:val="it-IT"/>
        </w:rPr>
        <w:t xml:space="preserve"> Visi, misi, tujuan dan sasaran, serta strategi pencapaian</w:t>
      </w:r>
    </w:p>
    <w:p w14:paraId="24CCFAD0" w14:textId="77777777" w:rsidR="0081437B" w:rsidRPr="00CD5ABF" w:rsidRDefault="0081437B">
      <w:pPr>
        <w:rPr>
          <w:lang w:val="it-IT"/>
        </w:rPr>
      </w:pPr>
    </w:p>
    <w:p w14:paraId="66BEB4C8" w14:textId="77777777" w:rsidR="0081437B" w:rsidRPr="00CD5ABF" w:rsidRDefault="00FA3D30">
      <w:pPr>
        <w:rPr>
          <w:lang w:val="id-ID"/>
        </w:rPr>
      </w:pPr>
      <w:r w:rsidRPr="00CD5ABF">
        <w:rPr>
          <w:lang w:val="id-ID"/>
        </w:rPr>
        <w:t xml:space="preserve">Standar ini adalah acuan keunggulan mutu penyelenggaraan dan strategi </w:t>
      </w:r>
      <w:r w:rsidRPr="00CD5ABF">
        <w:rPr>
          <w:lang w:val="it-IT"/>
        </w:rPr>
        <w:t xml:space="preserve">program studi </w:t>
      </w:r>
      <w:r w:rsidRPr="00CD5ABF">
        <w:rPr>
          <w:lang w:val="id-ID"/>
        </w:rPr>
        <w:t xml:space="preserve">untuk meraih </w:t>
      </w:r>
      <w:r w:rsidRPr="00CD5ABF">
        <w:rPr>
          <w:lang w:val="it-IT"/>
        </w:rPr>
        <w:t>cita</w:t>
      </w:r>
      <w:r w:rsidR="00DF002A" w:rsidRPr="00CD5ABF">
        <w:rPr>
          <w:lang w:val="it-IT"/>
        </w:rPr>
        <w:t>–</w:t>
      </w:r>
      <w:r w:rsidRPr="00CD5ABF">
        <w:rPr>
          <w:lang w:val="it-IT"/>
        </w:rPr>
        <w:t xml:space="preserve">cita di </w:t>
      </w:r>
      <w:r w:rsidRPr="00CD5ABF">
        <w:rPr>
          <w:lang w:val="id-ID"/>
        </w:rPr>
        <w:t>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w:t>
      </w:r>
      <w:r w:rsidR="00DF002A" w:rsidRPr="00CD5ABF">
        <w:rPr>
          <w:lang w:val="id-ID"/>
        </w:rPr>
        <w:t>–</w:t>
      </w:r>
      <w:r w:rsidRPr="00CD5ABF">
        <w:rPr>
          <w:lang w:val="id-ID"/>
        </w:rPr>
        <w:t xml:space="preserve">langkahnya mengikuti alur pikir (logika) yang secara akademik wajar. </w:t>
      </w:r>
    </w:p>
    <w:p w14:paraId="3D2A57D7" w14:textId="77777777" w:rsidR="0081437B" w:rsidRPr="00CD5ABF" w:rsidRDefault="0081437B">
      <w:pPr>
        <w:rPr>
          <w:lang w:val="id-ID"/>
        </w:rPr>
      </w:pPr>
    </w:p>
    <w:p w14:paraId="1C789E43" w14:textId="77777777" w:rsidR="0081437B" w:rsidRPr="00CD5ABF" w:rsidRDefault="00FA3D30">
      <w:pPr>
        <w:rPr>
          <w:lang w:val="id-ID"/>
        </w:rPr>
      </w:pPr>
      <w:r w:rsidRPr="00CD5ABF">
        <w:rPr>
          <w:lang w:val="id-ID"/>
        </w:rPr>
        <w:t>Strategi yang dirumuskan berdasarkan analisis kondisi yang komprehensif, menggunakan metode dan instrumen yang sahih dan andal, sehingga menghasilkan landasan langkah</w:t>
      </w:r>
      <w:r w:rsidR="00DF002A" w:rsidRPr="00CD5ABF">
        <w:rPr>
          <w:lang w:val="id-ID"/>
        </w:rPr>
        <w:t>–</w:t>
      </w:r>
      <w:r w:rsidRPr="00CD5ABF">
        <w:rPr>
          <w:lang w:val="id-ID"/>
        </w:rPr>
        <w:t>langkah pelaksanaan dan kinerja yang urut</w:t>
      </w:r>
      <w:r w:rsidR="00DF002A" w:rsidRPr="00CD5ABF">
        <w:rPr>
          <w:lang w:val="id-ID"/>
        </w:rPr>
        <w:t>–</w:t>
      </w:r>
      <w:r w:rsidRPr="00CD5ABF">
        <w:rPr>
          <w:lang w:val="id-ID"/>
        </w:rPr>
        <w:t>urutannya sistematis, saling berkontribusi dan berkesinambungan. Kesuksesan di salah satu sub</w:t>
      </w:r>
      <w:r w:rsidR="00DF002A" w:rsidRPr="00CD5ABF">
        <w:rPr>
          <w:lang w:val="id-ID"/>
        </w:rPr>
        <w:t>–</w:t>
      </w:r>
      <w:r w:rsidRPr="00CD5ABF">
        <w:rPr>
          <w:lang w:val="id-ID"/>
        </w:rPr>
        <w:t>sistem berkontribusi dan ditindaklanjuti oleh sub</w:t>
      </w:r>
      <w:r w:rsidR="00DF002A" w:rsidRPr="00CD5ABF">
        <w:rPr>
          <w:lang w:val="id-ID"/>
        </w:rPr>
        <w:t>–</w:t>
      </w:r>
      <w:r w:rsidRPr="00CD5ABF">
        <w:rPr>
          <w:lang w:val="id-ID"/>
        </w:rPr>
        <w:t>sistem yang seharusnya menindaklanjuti. Strategi serta keberhasilan pelaksanaannya diukur dengan ukuran</w:t>
      </w:r>
      <w:r w:rsidR="00DF002A" w:rsidRPr="00CD5ABF">
        <w:rPr>
          <w:lang w:val="id-ID"/>
        </w:rPr>
        <w:t>–</w:t>
      </w:r>
      <w:r w:rsidRPr="00CD5ABF">
        <w:rPr>
          <w:lang w:val="id-ID"/>
        </w:rPr>
        <w:t>ukuran yang mudah dipahami seluruh pemangku kepentingan, sehingga visi yang diajukan benar</w:t>
      </w:r>
      <w:r w:rsidR="00DF002A" w:rsidRPr="00CD5ABF">
        <w:rPr>
          <w:lang w:val="id-ID"/>
        </w:rPr>
        <w:t>–</w:t>
      </w:r>
      <w:r w:rsidRPr="00CD5ABF">
        <w:rPr>
          <w:lang w:val="id-ID"/>
        </w:rPr>
        <w:t>benar visi, bukan mimpi dan kiasan (</w:t>
      </w:r>
      <w:r w:rsidRPr="00CD5ABF">
        <w:rPr>
          <w:i/>
          <w:lang w:val="id-ID"/>
        </w:rPr>
        <w:t>platitude</w:t>
      </w:r>
      <w:r w:rsidRPr="00CD5ABF">
        <w:rPr>
          <w:lang w:val="id-ID"/>
        </w:rPr>
        <w:t xml:space="preserve">). </w:t>
      </w:r>
    </w:p>
    <w:p w14:paraId="5A5C2AEF" w14:textId="77777777" w:rsidR="0081437B" w:rsidRPr="00CD5ABF" w:rsidRDefault="0081437B">
      <w:pPr>
        <w:rPr>
          <w:lang w:val="id-ID"/>
        </w:rPr>
      </w:pPr>
    </w:p>
    <w:p w14:paraId="1CE7EE50" w14:textId="77777777" w:rsidR="0081437B" w:rsidRPr="00CD5ABF" w:rsidRDefault="00FA3D30">
      <w:r w:rsidRPr="00CD5ABF">
        <w:rPr>
          <w:lang w:val="id-ID"/>
        </w:rPr>
        <w:t>Keberhasilan pelaksanaan misi menjadi cerminan pe</w:t>
      </w:r>
      <w:r w:rsidRPr="00CD5ABF">
        <w:rPr>
          <w:lang w:val="fi-FI"/>
        </w:rPr>
        <w:t>r</w:t>
      </w:r>
      <w:r w:rsidRPr="00CD5ABF">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08AE4497" w14:textId="77777777" w:rsidR="0081437B" w:rsidRPr="00CD5ABF" w:rsidRDefault="0081437B"/>
    <w:p w14:paraId="2089F9F2" w14:textId="77777777" w:rsidR="0081437B" w:rsidRPr="00CD5ABF" w:rsidRDefault="0081437B"/>
    <w:p w14:paraId="68468F61" w14:textId="77777777" w:rsidR="0081437B" w:rsidRPr="00CD5ABF" w:rsidRDefault="0081437B"/>
    <w:p w14:paraId="75F76D9A" w14:textId="77777777" w:rsidR="0081437B" w:rsidRPr="00CD5ABF" w:rsidRDefault="0081437B">
      <w:pPr>
        <w:rPr>
          <w:lang w:val="id-ID"/>
        </w:rPr>
      </w:pPr>
    </w:p>
    <w:p w14:paraId="3034A655" w14:textId="77777777" w:rsidR="0081437B" w:rsidRPr="00CD5ABF" w:rsidRDefault="00FA3D30">
      <w:pPr>
        <w:pStyle w:val="Heading3"/>
        <w:ind w:left="1260" w:hanging="1260"/>
        <w:jc w:val="left"/>
        <w:rPr>
          <w:lang w:val="id-ID"/>
        </w:rPr>
      </w:pPr>
      <w:r w:rsidRPr="00CD5ABF">
        <w:rPr>
          <w:lang w:val="id-ID"/>
        </w:rPr>
        <w:lastRenderedPageBreak/>
        <w:t>Standar 2. Tata pamong, kepemimpinan, sistem pengelolaan, dan penjaminan mutu</w:t>
      </w:r>
    </w:p>
    <w:p w14:paraId="6EDDC83E" w14:textId="77777777" w:rsidR="0081437B" w:rsidRPr="00CD5ABF" w:rsidRDefault="0081437B">
      <w:pPr>
        <w:rPr>
          <w:lang w:val="id-ID"/>
        </w:rPr>
      </w:pPr>
    </w:p>
    <w:p w14:paraId="4D57E9A9" w14:textId="77777777" w:rsidR="0081437B" w:rsidRPr="00CD5ABF" w:rsidRDefault="00FA3D30">
      <w:pPr>
        <w:rPr>
          <w:noProof/>
          <w:lang w:val="id-ID"/>
        </w:rPr>
      </w:pPr>
      <w:r w:rsidRPr="00CD5ABF">
        <w:rPr>
          <w:bCs/>
          <w:lang w:val="id-ID"/>
        </w:rPr>
        <w:t xml:space="preserve">Standar ini adalah acuan keunggulan mutu tata pamong </w:t>
      </w:r>
      <w:r w:rsidRPr="00CD5ABF">
        <w:rPr>
          <w:bCs/>
          <w:i/>
          <w:lang w:val="id-ID"/>
        </w:rPr>
        <w:t>(governance)</w:t>
      </w:r>
      <w:r w:rsidRPr="00CD5ABF">
        <w:rPr>
          <w:bCs/>
          <w:lang w:val="id-ID"/>
        </w:rPr>
        <w:t xml:space="preserve">, kepemimpinan, sistem pengelolaan, dan sistem penjaminan mutu program studi  sebagai satu kesatuan yang terintegrasi yang menjadi kunci penting bagi keberhasilan  dalam </w:t>
      </w:r>
      <w:r w:rsidRPr="00CD5ABF">
        <w:rPr>
          <w:noProof/>
          <w:lang w:val="id-ID"/>
        </w:rPr>
        <w:t>mewujudkan visi, melaksanakan misi, dan mencapai tujuan yang dicita</w:t>
      </w:r>
      <w:r w:rsidR="00DF002A" w:rsidRPr="00CD5ABF">
        <w:rPr>
          <w:noProof/>
          <w:lang w:val="id-ID"/>
        </w:rPr>
        <w:t>–</w:t>
      </w:r>
      <w:r w:rsidRPr="00CD5ABF">
        <w:rPr>
          <w:noProof/>
          <w:lang w:val="id-ID"/>
        </w:rPr>
        <w:t>citakan.</w:t>
      </w:r>
    </w:p>
    <w:p w14:paraId="40ABCB0A" w14:textId="77777777" w:rsidR="0081437B" w:rsidRPr="00CD5ABF" w:rsidRDefault="0081437B">
      <w:pPr>
        <w:rPr>
          <w:noProof/>
          <w:lang w:val="id-ID"/>
        </w:rPr>
      </w:pPr>
    </w:p>
    <w:p w14:paraId="199925E3" w14:textId="77777777" w:rsidR="0081437B" w:rsidRPr="00CD5ABF" w:rsidRDefault="00FA3D30">
      <w:pPr>
        <w:rPr>
          <w:noProof/>
          <w:lang w:val="id-ID"/>
        </w:rPr>
      </w:pPr>
      <w:r w:rsidRPr="00CD5ABF">
        <w:rPr>
          <w:noProof/>
          <w:lang w:val="id-ID"/>
        </w:rPr>
        <w:t>Tata pamong adalah sistem yang menjamin penyelenggaraan program studi  dalam memenuhi prinsip</w:t>
      </w:r>
      <w:r w:rsidR="00DF002A" w:rsidRPr="00CD5ABF">
        <w:rPr>
          <w:noProof/>
          <w:lang w:val="id-ID"/>
        </w:rPr>
        <w:t>–</w:t>
      </w:r>
      <w:r w:rsidRPr="00CD5ABF">
        <w:rPr>
          <w:noProof/>
          <w:lang w:val="id-ID"/>
        </w:rPr>
        <w:t>prinsip kredibilitas, transparansi, akuntabilitas, tanggung jawab, dan keadilan. Tata pamong dikembangkan berdasarkan nilai</w:t>
      </w:r>
      <w:r w:rsidR="00DF002A" w:rsidRPr="00CD5ABF">
        <w:rPr>
          <w:noProof/>
          <w:lang w:val="id-ID"/>
        </w:rPr>
        <w:t>–</w:t>
      </w:r>
      <w:r w:rsidRPr="00CD5ABF">
        <w:rPr>
          <w:noProof/>
          <w:lang w:val="id-ID"/>
        </w:rPr>
        <w:t>nilai moral dan etika, serta norma</w:t>
      </w:r>
      <w:r w:rsidR="00DF002A" w:rsidRPr="00CD5ABF">
        <w:rPr>
          <w:noProof/>
          <w:lang w:val="id-ID"/>
        </w:rPr>
        <w:t>–</w:t>
      </w:r>
      <w:r w:rsidRPr="00CD5ABF">
        <w:rPr>
          <w:noProof/>
          <w:lang w:val="id-ID"/>
        </w:rPr>
        <w:t xml:space="preserve">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14:paraId="234F347B" w14:textId="77777777" w:rsidR="0081437B" w:rsidRPr="00CD5ABF" w:rsidRDefault="0081437B">
      <w:pPr>
        <w:autoSpaceDE w:val="0"/>
        <w:autoSpaceDN w:val="0"/>
        <w:adjustRightInd w:val="0"/>
        <w:rPr>
          <w:lang w:val="id-ID"/>
        </w:rPr>
      </w:pPr>
    </w:p>
    <w:p w14:paraId="309D234F" w14:textId="77777777" w:rsidR="0081437B" w:rsidRPr="00CD5ABF" w:rsidRDefault="00FA3D30">
      <w:pPr>
        <w:autoSpaceDE w:val="0"/>
        <w:autoSpaceDN w:val="0"/>
        <w:adjustRightInd w:val="0"/>
        <w:rPr>
          <w:lang w:val="id-ID"/>
        </w:rPr>
      </w:pPr>
      <w:r w:rsidRPr="00CD5ABF">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w:t>
      </w:r>
      <w:r w:rsidR="00DF002A" w:rsidRPr="00CD5ABF">
        <w:rPr>
          <w:lang w:val="id-ID"/>
        </w:rPr>
        <w:t>–</w:t>
      </w:r>
      <w:r w:rsidRPr="00CD5ABF">
        <w:rPr>
          <w:lang w:val="id-ID"/>
        </w:rPr>
        <w:t>undangan serta upaya</w:t>
      </w:r>
      <w:r w:rsidR="00DF002A" w:rsidRPr="00CD5ABF">
        <w:rPr>
          <w:lang w:val="id-ID"/>
        </w:rPr>
        <w:t>–</w:t>
      </w:r>
      <w:r w:rsidRPr="00CD5ABF">
        <w:rPr>
          <w:lang w:val="id-ID"/>
        </w:rPr>
        <w:t>upaya untuk meningkatkan kinerja organisasi. Termasuk di dalamnya langkah</w:t>
      </w:r>
      <w:r w:rsidR="00DF002A" w:rsidRPr="00CD5ABF">
        <w:rPr>
          <w:lang w:val="id-ID"/>
        </w:rPr>
        <w:t>–</w:t>
      </w:r>
      <w:r w:rsidRPr="00CD5ABF">
        <w:rPr>
          <w:lang w:val="id-ID"/>
        </w:rPr>
        <w:t>langkah yang harus diambil untuk meminimalkan akibat dari kelemahan mutu produk dan untuk meningkatkan mutu secara berkelanjutan.</w:t>
      </w:r>
    </w:p>
    <w:p w14:paraId="17605243" w14:textId="77777777" w:rsidR="0081437B" w:rsidRPr="00CD5ABF" w:rsidRDefault="0081437B">
      <w:pPr>
        <w:autoSpaceDE w:val="0"/>
        <w:autoSpaceDN w:val="0"/>
        <w:adjustRightInd w:val="0"/>
        <w:rPr>
          <w:lang w:val="id-ID"/>
        </w:rPr>
      </w:pPr>
    </w:p>
    <w:p w14:paraId="65408F88" w14:textId="77777777" w:rsidR="0081437B" w:rsidRPr="00CD5ABF" w:rsidRDefault="00FA3D30">
      <w:pPr>
        <w:autoSpaceDE w:val="0"/>
        <w:autoSpaceDN w:val="0"/>
        <w:adjustRightInd w:val="0"/>
        <w:rPr>
          <w:lang w:val="id-ID"/>
        </w:rPr>
      </w:pPr>
      <w:r w:rsidRPr="00CD5ABF">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CD5ABF">
        <w:rPr>
          <w:bCs/>
          <w:lang w:val="id-ID"/>
        </w:rPr>
        <w:t xml:space="preserve">Sistem penjaminan mutu harus mencerminkan pelaksanaan </w:t>
      </w:r>
      <w:r w:rsidRPr="00CD5ABF">
        <w:rPr>
          <w:bCs/>
          <w:i/>
          <w:lang w:val="id-ID"/>
        </w:rPr>
        <w:t>continuous quality improvement</w:t>
      </w:r>
      <w:r w:rsidRPr="00CD5ABF">
        <w:rPr>
          <w:bCs/>
          <w:lang w:val="id-ID"/>
        </w:rPr>
        <w:t xml:space="preserve"> pada semua rangkaian sistem manajemen mutu (</w:t>
      </w:r>
      <w:r w:rsidRPr="00CD5ABF">
        <w:rPr>
          <w:bCs/>
          <w:i/>
          <w:iCs/>
          <w:lang w:val="id-ID"/>
        </w:rPr>
        <w:t>quality management system)</w:t>
      </w:r>
      <w:r w:rsidRPr="00CD5ABF">
        <w:rPr>
          <w:bCs/>
          <w:lang w:val="id-ID"/>
        </w:rPr>
        <w:t xml:space="preserve"> dalam rangka memenuhi kepuasan pelanggan (</w:t>
      </w:r>
      <w:r w:rsidRPr="00CD5ABF">
        <w:rPr>
          <w:bCs/>
          <w:i/>
          <w:lang w:val="id-ID"/>
        </w:rPr>
        <w:t>customer satisfaction</w:t>
      </w:r>
      <w:r w:rsidRPr="00CD5ABF">
        <w:rPr>
          <w:bCs/>
          <w:lang w:val="id-ID"/>
        </w:rPr>
        <w:t xml:space="preserve">). </w:t>
      </w:r>
    </w:p>
    <w:p w14:paraId="78CF4146" w14:textId="77777777" w:rsidR="0081437B" w:rsidRPr="00CD5ABF" w:rsidRDefault="0081437B">
      <w:pPr>
        <w:ind w:left="540"/>
        <w:rPr>
          <w:lang w:val="id-ID"/>
        </w:rPr>
      </w:pPr>
    </w:p>
    <w:p w14:paraId="420817B6" w14:textId="77777777" w:rsidR="0081437B" w:rsidRPr="00CD5ABF" w:rsidRDefault="00FA3D30">
      <w:pPr>
        <w:pStyle w:val="Heading3"/>
        <w:rPr>
          <w:lang w:val="id-ID"/>
        </w:rPr>
      </w:pPr>
      <w:r w:rsidRPr="00CD5ABF">
        <w:rPr>
          <w:lang w:val="id-ID"/>
        </w:rPr>
        <w:t xml:space="preserve">Standar 3. </w:t>
      </w:r>
      <w:r w:rsidR="003B02A9" w:rsidRPr="00CD5ABF">
        <w:t>Peserta didik</w:t>
      </w:r>
      <w:r w:rsidRPr="00CD5ABF">
        <w:rPr>
          <w:lang w:val="id-ID"/>
        </w:rPr>
        <w:t>dan lulusan</w:t>
      </w:r>
    </w:p>
    <w:p w14:paraId="4B826F91" w14:textId="77777777" w:rsidR="0081437B" w:rsidRPr="00CD5ABF" w:rsidRDefault="0081437B">
      <w:pPr>
        <w:widowControl w:val="0"/>
        <w:autoSpaceDE w:val="0"/>
        <w:autoSpaceDN w:val="0"/>
        <w:adjustRightInd w:val="0"/>
        <w:rPr>
          <w:lang w:val="id-ID"/>
        </w:rPr>
      </w:pPr>
    </w:p>
    <w:p w14:paraId="65FEEE55" w14:textId="77777777" w:rsidR="0081437B" w:rsidRPr="00CD5ABF" w:rsidRDefault="00FA3D30">
      <w:pPr>
        <w:widowControl w:val="0"/>
        <w:autoSpaceDE w:val="0"/>
        <w:autoSpaceDN w:val="0"/>
        <w:adjustRightInd w:val="0"/>
        <w:rPr>
          <w:lang w:val="id-ID"/>
        </w:rPr>
      </w:pPr>
      <w:r w:rsidRPr="00CD5ABF">
        <w:rPr>
          <w:lang w:val="id-ID"/>
        </w:rPr>
        <w:t xml:space="preserve">Standar ini merupakan acuan keunggulan mutu </w:t>
      </w:r>
      <w:r w:rsidR="00D8075B" w:rsidRPr="00CD5ABF">
        <w:t>peserta didik</w:t>
      </w:r>
      <w:r w:rsidRPr="00CD5ABF">
        <w:rPr>
          <w:lang w:val="id-ID"/>
        </w:rPr>
        <w:t>dan lulusan yang terkait erat dengan mutu calon mahasiswa. Program studi harus memiliki sistem seleksi yang andal, akuntabel, transparan, dapat dipertanggungjawabkan, dan adil kepada seluruh pemangku kepentingan (</w:t>
      </w:r>
      <w:r w:rsidRPr="00CD5ABF">
        <w:rPr>
          <w:i/>
          <w:lang w:val="id-ID"/>
        </w:rPr>
        <w:t>stakeholders</w:t>
      </w:r>
      <w:r w:rsidRPr="00CD5ABF">
        <w:rPr>
          <w:lang w:val="id-ID"/>
        </w:rPr>
        <w:t xml:space="preserve">).  </w:t>
      </w:r>
    </w:p>
    <w:p w14:paraId="000A18DC" w14:textId="77777777" w:rsidR="0081437B" w:rsidRPr="00CD5ABF" w:rsidRDefault="0081437B">
      <w:pPr>
        <w:widowControl w:val="0"/>
        <w:autoSpaceDE w:val="0"/>
        <w:autoSpaceDN w:val="0"/>
        <w:adjustRightInd w:val="0"/>
        <w:rPr>
          <w:lang w:val="id-ID"/>
        </w:rPr>
      </w:pPr>
    </w:p>
    <w:p w14:paraId="1E686B91" w14:textId="77777777" w:rsidR="0081437B" w:rsidRPr="00CD5ABF" w:rsidRDefault="00FA3D30">
      <w:pPr>
        <w:widowControl w:val="0"/>
        <w:autoSpaceDE w:val="0"/>
        <w:autoSpaceDN w:val="0"/>
        <w:adjustRightInd w:val="0"/>
        <w:rPr>
          <w:noProof/>
          <w:lang w:val="id-ID"/>
        </w:rPr>
      </w:pPr>
      <w:r w:rsidRPr="00CD5ABF">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w:t>
      </w:r>
      <w:r w:rsidR="00D8075B" w:rsidRPr="00CD5ABF">
        <w:t>peserta didik</w:t>
      </w:r>
      <w:r w:rsidRPr="00CD5ABF">
        <w:rPr>
          <w:lang w:val="id-ID"/>
        </w:rPr>
        <w:t xml:space="preserve"> untuk menjadi lulusan yang mampu bersaing. Standar ini juga mencakup bagaimana seharusnya program studi memperlakukan dan memberikan layanan prima kepada </w:t>
      </w:r>
      <w:r w:rsidR="00D8075B" w:rsidRPr="00CD5ABF">
        <w:t>peserta didik</w:t>
      </w:r>
      <w:r w:rsidRPr="00CD5ABF">
        <w:rPr>
          <w:lang w:val="id-ID"/>
        </w:rPr>
        <w:t xml:space="preserve"> dan lulusannya, termasuk di dalamnya </w:t>
      </w:r>
      <w:r w:rsidRPr="00CD5ABF">
        <w:rPr>
          <w:noProof/>
          <w:lang w:val="id-ID"/>
        </w:rPr>
        <w:t xml:space="preserve">segala sesuatu yang berkenaan dengan upaya </w:t>
      </w:r>
      <w:r w:rsidRPr="00CD5ABF">
        <w:rPr>
          <w:noProof/>
          <w:lang w:val="id-ID"/>
        </w:rPr>
        <w:lastRenderedPageBreak/>
        <w:t xml:space="preserve">untuk memperoleh </w:t>
      </w:r>
      <w:r w:rsidR="004C1C69" w:rsidRPr="00CD5ABF">
        <w:t>peserta didik</w:t>
      </w:r>
      <w:r w:rsidRPr="00CD5ABF">
        <w:rPr>
          <w:noProof/>
          <w:lang w:val="id-ID"/>
        </w:rPr>
        <w:t xml:space="preserve"> yang bermutu tinggi melalui sistem dan program rekrutmen, seleksi, pemberian layanan akademik/fisik/sosial</w:t>
      </w:r>
      <w:r w:rsidR="00DF002A" w:rsidRPr="00CD5ABF">
        <w:rPr>
          <w:noProof/>
          <w:lang w:val="id-ID"/>
        </w:rPr>
        <w:t>–</w:t>
      </w:r>
      <w:r w:rsidRPr="00CD5ABF">
        <w:rPr>
          <w:noProof/>
          <w:lang w:val="id-ID"/>
        </w:rPr>
        <w:t xml:space="preserve">pribadi, </w:t>
      </w:r>
      <w:r w:rsidR="004C1C69" w:rsidRPr="00CD5ABF">
        <w:rPr>
          <w:noProof/>
        </w:rPr>
        <w:t>pemantauan</w:t>
      </w:r>
      <w:r w:rsidRPr="00CD5ABF">
        <w:rPr>
          <w:noProof/>
          <w:lang w:val="id-ID"/>
        </w:rPr>
        <w:t>dan evaluasi keberhasilan mahasiswa (</w:t>
      </w:r>
      <w:r w:rsidRPr="00CD5ABF">
        <w:rPr>
          <w:i/>
          <w:noProof/>
          <w:lang w:val="id-ID"/>
        </w:rPr>
        <w:t>outcome</w:t>
      </w:r>
      <w:r w:rsidRPr="00CD5ABF">
        <w:rPr>
          <w:noProof/>
          <w:lang w:val="id-ID"/>
        </w:rPr>
        <w:t xml:space="preserve">) dalam menempuh, penelaahan kebutuhan dan kepuasan </w:t>
      </w:r>
      <w:r w:rsidR="004C1C69" w:rsidRPr="00CD5ABF">
        <w:t>peserta didik</w:t>
      </w:r>
      <w:r w:rsidRPr="00CD5ABF">
        <w:rPr>
          <w:noProof/>
          <w:lang w:val="id-ID"/>
        </w:rPr>
        <w:t xml:space="preserve"> serta pemangku kepentingan. Dengan demikian mampu menghasilkan lulusan yang bermutu tinggi, dan memiliki kompetensi yang sesuai dengan kebutuhan dan tuntutan pemangku kepentingan.</w:t>
      </w:r>
    </w:p>
    <w:p w14:paraId="26F363A2" w14:textId="77777777" w:rsidR="0081437B" w:rsidRPr="00CD5ABF" w:rsidRDefault="0081437B">
      <w:pPr>
        <w:widowControl w:val="0"/>
        <w:autoSpaceDE w:val="0"/>
        <w:autoSpaceDN w:val="0"/>
        <w:adjustRightInd w:val="0"/>
        <w:rPr>
          <w:noProof/>
          <w:lang w:val="id-ID"/>
        </w:rPr>
      </w:pPr>
    </w:p>
    <w:p w14:paraId="624209AD" w14:textId="77777777" w:rsidR="0081437B" w:rsidRPr="00CD5ABF" w:rsidRDefault="004C1C69">
      <w:pPr>
        <w:widowControl w:val="0"/>
        <w:autoSpaceDE w:val="0"/>
        <w:autoSpaceDN w:val="0"/>
        <w:adjustRightInd w:val="0"/>
        <w:rPr>
          <w:noProof/>
          <w:lang w:val="id-ID"/>
        </w:rPr>
      </w:pPr>
      <w:r w:rsidRPr="00CD5ABF">
        <w:t>Peserta didik</w:t>
      </w:r>
      <w:r w:rsidR="00FA3D30" w:rsidRPr="00CD5ABF">
        <w:rPr>
          <w:noProof/>
          <w:lang w:val="id-ID"/>
        </w:rPr>
        <w:t xml:space="preserve"> adalah kelompok pemangku kepentingan internal yang harus mendapatkan manfaat, dan sekaligus sebagai pelaku proses pembentukan nilai tambah dalam penyelenggaraan kegiatan/program akademik dan profesi yang bermutu tinggi. </w:t>
      </w:r>
      <w:r w:rsidRPr="00CD5ABF">
        <w:t>Peserta didik</w:t>
      </w:r>
      <w:r w:rsidR="00FA3D30" w:rsidRPr="00CD5ABF">
        <w:rPr>
          <w:noProof/>
          <w:lang w:val="id-ID"/>
        </w:rPr>
        <w:t xml:space="preserve">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w:t>
      </w:r>
      <w:r w:rsidRPr="00CD5ABF">
        <w:t>Peserta didik</w:t>
      </w:r>
      <w:r w:rsidR="00FA3D30" w:rsidRPr="00CD5ABF">
        <w:rPr>
          <w:noProof/>
          <w:lang w:val="id-ID"/>
        </w:rPr>
        <w:t xml:space="preserve"> perlu memiliki nilai</w:t>
      </w:r>
      <w:r w:rsidR="00DF002A" w:rsidRPr="00CD5ABF">
        <w:rPr>
          <w:noProof/>
          <w:lang w:val="id-ID"/>
        </w:rPr>
        <w:t>–</w:t>
      </w:r>
      <w:r w:rsidR="00FA3D30" w:rsidRPr="00CD5ABF">
        <w:rPr>
          <w:noProof/>
          <w:lang w:val="id-ID"/>
        </w:rPr>
        <w:t>nilai profesionalisme, kemampuan adaptif, kreatif dan inovatif dalam mempersiapkan diri memasuki dunia profesi dan atau dunia kerja.</w:t>
      </w:r>
    </w:p>
    <w:p w14:paraId="1A7A2B29" w14:textId="77777777" w:rsidR="0081437B" w:rsidRPr="00CD5ABF" w:rsidRDefault="0081437B">
      <w:pPr>
        <w:rPr>
          <w:bCs/>
          <w:iCs/>
          <w:lang w:val="id-ID"/>
        </w:rPr>
      </w:pPr>
    </w:p>
    <w:p w14:paraId="5BD67A4B" w14:textId="77777777" w:rsidR="0081437B" w:rsidRPr="00CD5ABF" w:rsidRDefault="00FA3D30">
      <w:pPr>
        <w:rPr>
          <w:lang w:val="id-ID"/>
        </w:rPr>
      </w:pPr>
      <w:r w:rsidRPr="00CD5ABF">
        <w:rPr>
          <w:bCs/>
          <w:iCs/>
          <w:lang w:val="id-ID"/>
        </w:rPr>
        <w:t xml:space="preserve">Lulusan adalah status yang dicapai </w:t>
      </w:r>
      <w:r w:rsidR="004C1C69" w:rsidRPr="00CD5ABF">
        <w:t>peserta didik</w:t>
      </w:r>
      <w:r w:rsidRPr="00CD5ABF">
        <w:rPr>
          <w:bCs/>
          <w:iCs/>
          <w:lang w:val="id-ID"/>
        </w:rPr>
        <w:t xml:space="preserve">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CD5ABF">
        <w:rPr>
          <w:bCs/>
          <w:i/>
          <w:iCs/>
          <w:lang w:val="id-ID"/>
        </w:rPr>
        <w:t>hard skills</w:t>
      </w:r>
      <w:r w:rsidRPr="00CD5ABF">
        <w:rPr>
          <w:bCs/>
          <w:iCs/>
          <w:lang w:val="id-ID"/>
        </w:rPr>
        <w:t xml:space="preserve"> dan </w:t>
      </w:r>
      <w:r w:rsidRPr="00CD5ABF">
        <w:rPr>
          <w:bCs/>
          <w:i/>
          <w:iCs/>
          <w:lang w:val="id-ID"/>
        </w:rPr>
        <w:t>soft skills</w:t>
      </w:r>
      <w:r w:rsidRPr="00CD5ABF">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CD5ABF">
        <w:rPr>
          <w:bCs/>
          <w:i/>
          <w:iCs/>
          <w:lang w:val="id-ID"/>
        </w:rPr>
        <w:t>human capital</w:t>
      </w:r>
      <w:r w:rsidRPr="00CD5ABF">
        <w:rPr>
          <w:bCs/>
          <w:iCs/>
          <w:lang w:val="id-ID"/>
        </w:rPr>
        <w:t xml:space="preserve"> bagi program studi yang bersangkutan. </w:t>
      </w:r>
    </w:p>
    <w:p w14:paraId="4E1E6424" w14:textId="77777777" w:rsidR="0081437B" w:rsidRPr="00CD5ABF" w:rsidRDefault="0081437B">
      <w:pPr>
        <w:rPr>
          <w:lang w:val="id-ID"/>
        </w:rPr>
      </w:pPr>
    </w:p>
    <w:p w14:paraId="7EF48B32" w14:textId="77777777" w:rsidR="0081437B" w:rsidRPr="00CD5ABF" w:rsidRDefault="00FA3D30">
      <w:pPr>
        <w:pStyle w:val="Heading3"/>
        <w:rPr>
          <w:lang w:val="id-ID"/>
        </w:rPr>
      </w:pPr>
      <w:r w:rsidRPr="00CD5ABF">
        <w:rPr>
          <w:lang w:val="id-ID"/>
        </w:rPr>
        <w:t>Standar 4. Sumber daya manusia</w:t>
      </w:r>
    </w:p>
    <w:p w14:paraId="068D005E" w14:textId="77777777" w:rsidR="0081437B" w:rsidRPr="00CD5ABF" w:rsidRDefault="0081437B">
      <w:pPr>
        <w:widowControl w:val="0"/>
        <w:autoSpaceDE w:val="0"/>
        <w:autoSpaceDN w:val="0"/>
        <w:adjustRightInd w:val="0"/>
        <w:rPr>
          <w:lang w:val="id-ID"/>
        </w:rPr>
      </w:pPr>
    </w:p>
    <w:p w14:paraId="6A53CBB8" w14:textId="77777777" w:rsidR="0081437B" w:rsidRPr="00CD5ABF" w:rsidRDefault="00FA3D30">
      <w:pPr>
        <w:widowControl w:val="0"/>
        <w:autoSpaceDE w:val="0"/>
        <w:autoSpaceDN w:val="0"/>
        <w:adjustRightInd w:val="0"/>
        <w:rPr>
          <w:noProof/>
        </w:rPr>
      </w:pPr>
      <w:r w:rsidRPr="00CD5ABF">
        <w:rPr>
          <w:lang w:val="id-ID"/>
        </w:rPr>
        <w:t>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w:t>
      </w:r>
      <w:r w:rsidR="00DF002A" w:rsidRPr="00CD5ABF">
        <w:rPr>
          <w:lang w:val="id-ID"/>
        </w:rPr>
        <w:t>–</w:t>
      </w:r>
      <w:r w:rsidRPr="00CD5ABF">
        <w:rPr>
          <w:lang w:val="id-ID"/>
        </w:rPr>
        <w:t xml:space="preserve">citakan. </w:t>
      </w:r>
      <w:r w:rsidRPr="00CD5ABF">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2BBB4D2D" w14:textId="77777777" w:rsidR="0081437B" w:rsidRPr="00CD5ABF" w:rsidRDefault="0081437B">
      <w:pPr>
        <w:widowControl w:val="0"/>
        <w:autoSpaceDE w:val="0"/>
        <w:autoSpaceDN w:val="0"/>
        <w:adjustRightInd w:val="0"/>
        <w:rPr>
          <w:noProof/>
        </w:rPr>
      </w:pPr>
    </w:p>
    <w:p w14:paraId="4B8C9070" w14:textId="77777777" w:rsidR="0081437B" w:rsidRPr="00CD5ABF" w:rsidRDefault="00FA3D30">
      <w:pPr>
        <w:rPr>
          <w:noProof/>
          <w:lang w:val="id-ID"/>
        </w:rPr>
      </w:pPr>
      <w:r w:rsidRPr="00CD5ABF">
        <w:rPr>
          <w:lang w:val="id-ID"/>
        </w:rPr>
        <w:t xml:space="preserve">Dosen adalah </w:t>
      </w:r>
      <w:r w:rsidRPr="00CD5ABF">
        <w:rPr>
          <w:noProof/>
          <w:lang w:val="id-ID"/>
        </w:rPr>
        <w:t xml:space="preserve">komponen sumber daya utama yang merupakan </w:t>
      </w:r>
      <w:r w:rsidRPr="00CD5ABF">
        <w:rPr>
          <w:lang w:val="id-ID"/>
        </w:rPr>
        <w:t xml:space="preserve">pendidik profesional dan ilmuwan dengan tugas pokok dan fungsi mempelajari, </w:t>
      </w:r>
      <w:r w:rsidR="00D8075B" w:rsidRPr="00CD5ABF">
        <w:rPr>
          <w:lang w:val="id-ID"/>
        </w:rPr>
        <w:t>me</w:t>
      </w:r>
      <w:r w:rsidR="00D8075B" w:rsidRPr="00CD5ABF">
        <w:t>lakuka</w:t>
      </w:r>
      <w:r w:rsidR="00D8075B" w:rsidRPr="00CD5ABF">
        <w:rPr>
          <w:lang w:val="id-ID"/>
        </w:rPr>
        <w:t>ntransformasi</w:t>
      </w:r>
      <w:r w:rsidRPr="00CD5ABF">
        <w:rPr>
          <w:lang w:val="id-ID"/>
        </w:rPr>
        <w:t>, mengembangkan, menyebarluaskan, dan menerapkan ilmu pengetahuan, teknologi dan seni melalui pendidikan, penelitian, dan pelayanan/pengabdian kepada masyarakat. Jumlah dan mutu d</w:t>
      </w:r>
      <w:r w:rsidRPr="00CD5ABF">
        <w:rPr>
          <w:noProof/>
          <w:lang w:val="id-ID"/>
        </w:rPr>
        <w:t xml:space="preserve">osen menentukan mutu penyelenggaraan kegiatan akademik program studi Dokter Spesialis </w:t>
      </w:r>
      <w:r w:rsidR="005D671B" w:rsidRPr="00CD5ABF">
        <w:rPr>
          <w:noProof/>
        </w:rPr>
        <w:t>Bedah</w:t>
      </w:r>
      <w:r w:rsidRPr="00CD5ABF">
        <w:rPr>
          <w:noProof/>
          <w:lang w:val="id-ID"/>
        </w:rPr>
        <w:t>.</w:t>
      </w:r>
    </w:p>
    <w:p w14:paraId="6A8DF166" w14:textId="77777777" w:rsidR="0081437B" w:rsidRPr="00CD5ABF" w:rsidRDefault="0081437B">
      <w:pPr>
        <w:rPr>
          <w:noProof/>
          <w:lang w:val="id-ID"/>
        </w:rPr>
      </w:pPr>
    </w:p>
    <w:p w14:paraId="6272D8A7" w14:textId="77777777" w:rsidR="0081437B" w:rsidRPr="00CD5ABF" w:rsidRDefault="00FA3D30">
      <w:pPr>
        <w:rPr>
          <w:lang w:val="id-ID"/>
        </w:rPr>
      </w:pPr>
      <w:r w:rsidRPr="00CD5ABF">
        <w:rPr>
          <w:noProof/>
          <w:lang w:val="id-ID"/>
        </w:rPr>
        <w:t>Program studi merencanakan dan melaksanakan program</w:t>
      </w:r>
      <w:r w:rsidR="00DF002A" w:rsidRPr="00CD5ABF">
        <w:rPr>
          <w:noProof/>
          <w:lang w:val="id-ID"/>
        </w:rPr>
        <w:t>–</w:t>
      </w:r>
      <w:r w:rsidRPr="00CD5ABF">
        <w:rPr>
          <w:noProof/>
          <w:lang w:val="id-ID"/>
        </w:rPr>
        <w:t xml:space="preserve">program peningkatan mutu dosen yang selaras dengan kebutuhan, untuk  mewujudkan visi, melaksanakan misi, dan untuk mencapai tujuan yang telah ditetapkan. </w:t>
      </w:r>
      <w:r w:rsidRPr="00CD5ABF">
        <w:rPr>
          <w:lang w:val="id-ID"/>
        </w:rPr>
        <w:t xml:space="preserve">Program studi  menjalin </w:t>
      </w:r>
      <w:r w:rsidRPr="00CD5ABF">
        <w:rPr>
          <w:lang w:val="id-ID"/>
        </w:rPr>
        <w:lastRenderedPageBreak/>
        <w:t>kerjasama dengan program studi  dan lembaga mitra kerjasama lainnya untuk memperoleh dosen tidak tetap jika dibutuhkan.</w:t>
      </w:r>
    </w:p>
    <w:p w14:paraId="6AEE6F82" w14:textId="77777777" w:rsidR="0081437B" w:rsidRPr="00CD5ABF" w:rsidRDefault="0081437B">
      <w:pPr>
        <w:rPr>
          <w:lang w:val="id-ID"/>
        </w:rPr>
      </w:pPr>
    </w:p>
    <w:p w14:paraId="5838BD32" w14:textId="77777777" w:rsidR="0081437B" w:rsidRPr="00CD5ABF" w:rsidRDefault="00FA3D30">
      <w:pPr>
        <w:rPr>
          <w:lang w:val="id-ID"/>
        </w:rPr>
      </w:pPr>
      <w:r w:rsidRPr="00CD5ABF">
        <w:rPr>
          <w:lang w:val="id-ID"/>
        </w:rPr>
        <w:t>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w:t>
      </w:r>
      <w:r w:rsidR="00DF002A" w:rsidRPr="00CD5ABF">
        <w:rPr>
          <w:lang w:val="id-ID"/>
        </w:rPr>
        <w:t>–</w:t>
      </w:r>
      <w:r w:rsidRPr="00CD5ABF">
        <w:rPr>
          <w:lang w:val="id-ID"/>
        </w:rPr>
        <w:t xml:space="preserve">program yang ada. </w:t>
      </w:r>
    </w:p>
    <w:p w14:paraId="13BF0175" w14:textId="77777777" w:rsidR="0081437B" w:rsidRPr="00CD5ABF" w:rsidRDefault="0081437B">
      <w:pPr>
        <w:rPr>
          <w:lang w:val="id-ID"/>
        </w:rPr>
      </w:pPr>
    </w:p>
    <w:p w14:paraId="21A79443" w14:textId="77777777" w:rsidR="0081437B" w:rsidRPr="00CD5ABF" w:rsidRDefault="00FA3D30">
      <w:pPr>
        <w:pStyle w:val="Heading3"/>
        <w:rPr>
          <w:lang w:val="sv-SE"/>
        </w:rPr>
      </w:pPr>
      <w:r w:rsidRPr="00CD5ABF">
        <w:rPr>
          <w:lang w:val="sv-SE"/>
        </w:rPr>
        <w:t>Standar 5</w:t>
      </w:r>
      <w:r w:rsidRPr="00CD5ABF">
        <w:rPr>
          <w:lang w:val="id-ID"/>
        </w:rPr>
        <w:t>.</w:t>
      </w:r>
      <w:r w:rsidRPr="00CD5ABF">
        <w:rPr>
          <w:lang w:val="sv-SE"/>
        </w:rPr>
        <w:t xml:space="preserve"> Kurikulum, pembelajaran, dan suasana akademik</w:t>
      </w:r>
    </w:p>
    <w:p w14:paraId="34EF8F01" w14:textId="77777777" w:rsidR="0081437B" w:rsidRPr="00CD5ABF" w:rsidRDefault="0081437B">
      <w:pPr>
        <w:rPr>
          <w:lang w:val="sv-SE"/>
        </w:rPr>
      </w:pPr>
    </w:p>
    <w:p w14:paraId="654DE9D6" w14:textId="77777777" w:rsidR="0081437B" w:rsidRPr="00CD5ABF" w:rsidRDefault="00FA3D30">
      <w:pPr>
        <w:rPr>
          <w:lang w:val="sv-SE"/>
        </w:rPr>
      </w:pPr>
      <w:r w:rsidRPr="00CD5ABF">
        <w:rPr>
          <w:lang w:val="sv-SE"/>
        </w:rPr>
        <w:t xml:space="preserve">Standar ini merupakan acuan keunggulan mutu sistem pembelajaran di program studi. Kurikulum adalah rancangan seluruh kegiatan pembelajaran </w:t>
      </w:r>
      <w:r w:rsidR="005D671B" w:rsidRPr="00CD5ABF">
        <w:t>peserta didik</w:t>
      </w:r>
      <w:r w:rsidRPr="00CD5ABF">
        <w:rPr>
          <w:lang w:val="sv-SE"/>
        </w:rPr>
        <w:t xml:space="preserve"> sebagai rujukan program studi tahap akademik maupun tahap profesi dalam merencanakan, melaksanakan, </w:t>
      </w:r>
      <w:r w:rsidR="00D8075B" w:rsidRPr="00CD5ABF">
        <w:rPr>
          <w:lang w:val="sv-SE"/>
        </w:rPr>
        <w:t>mem</w:t>
      </w:r>
      <w:r w:rsidR="00DA4CC3" w:rsidRPr="00CD5ABF">
        <w:rPr>
          <w:lang w:val="sv-SE"/>
        </w:rPr>
        <w:t>antau</w:t>
      </w:r>
      <w:r w:rsidRPr="00CD5ABF">
        <w:rPr>
          <w:lang w:val="sv-SE"/>
        </w:rPr>
        <w:t xml:space="preserve"> dan </w:t>
      </w:r>
      <w:r w:rsidR="00D8075B" w:rsidRPr="00CD5ABF">
        <w:rPr>
          <w:lang w:val="sv-SE"/>
        </w:rPr>
        <w:t>me</w:t>
      </w:r>
      <w:r w:rsidR="00DA4CC3" w:rsidRPr="00CD5ABF">
        <w:rPr>
          <w:lang w:val="sv-SE"/>
        </w:rPr>
        <w:t>lakuka</w:t>
      </w:r>
      <w:r w:rsidR="00D8075B" w:rsidRPr="00CD5ABF">
        <w:rPr>
          <w:lang w:val="sv-SE"/>
        </w:rPr>
        <w:t>nevaluasi</w:t>
      </w:r>
      <w:r w:rsidRPr="00CD5ABF">
        <w:rPr>
          <w:lang w:val="sv-SE"/>
        </w:rPr>
        <w:t xml:space="preserve"> seluruh kegiatannya untuk mencapai tujuan pendidikan dan standar kompetensi Dokter Spesialis </w:t>
      </w:r>
      <w:r w:rsidR="00DA4CC3" w:rsidRPr="00CD5ABF">
        <w:rPr>
          <w:lang w:val="sv-SE"/>
        </w:rPr>
        <w:t>Bedah</w:t>
      </w:r>
      <w:r w:rsidRPr="00CD5ABF">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w:t>
      </w:r>
      <w:r w:rsidR="00DF002A" w:rsidRPr="00CD5ABF">
        <w:rPr>
          <w:lang w:val="sv-SE"/>
        </w:rPr>
        <w:t>–</w:t>
      </w:r>
      <w:r w:rsidRPr="00CD5ABF">
        <w:rPr>
          <w:lang w:val="sv-SE"/>
        </w:rPr>
        <w:t>masing program, program studi menetapkan kurikulum dan pedoman yang mencakup struktur, tata</w:t>
      </w:r>
      <w:r w:rsidR="00DF002A" w:rsidRPr="00CD5ABF">
        <w:rPr>
          <w:lang w:val="sv-SE"/>
        </w:rPr>
        <w:t>–</w:t>
      </w:r>
      <w:r w:rsidRPr="00CD5ABF">
        <w:rPr>
          <w:lang w:val="sv-SE"/>
        </w:rPr>
        <w:t>urutan, kedalaman, keluasan, dan penyertaan komponen tertentu.</w:t>
      </w:r>
    </w:p>
    <w:p w14:paraId="791093BA" w14:textId="77777777" w:rsidR="0081437B" w:rsidRPr="00CD5ABF" w:rsidRDefault="0081437B">
      <w:pPr>
        <w:rPr>
          <w:lang w:val="sv-SE"/>
        </w:rPr>
      </w:pPr>
    </w:p>
    <w:p w14:paraId="0C00305F" w14:textId="77777777" w:rsidR="0081437B" w:rsidRPr="00CD5ABF" w:rsidRDefault="00FA3D30">
      <w:pPr>
        <w:rPr>
          <w:lang w:val="sv-SE"/>
        </w:rPr>
      </w:pPr>
      <w:r w:rsidRPr="00CD5ABF">
        <w:rPr>
          <w:lang w:val="sv-SE"/>
        </w:rPr>
        <w:t xml:space="preserve">Pembelajaran adalah pengalaman belajar yang diperoleh </w:t>
      </w:r>
      <w:r w:rsidR="00DA4CC3" w:rsidRPr="00CD5ABF">
        <w:t>peserta didik</w:t>
      </w:r>
      <w:r w:rsidRPr="00CD5ABF">
        <w:rPr>
          <w:lang w:val="sv-SE"/>
        </w:rPr>
        <w:t xml:space="preserve"> dari kegiatan belajar, seperti </w:t>
      </w:r>
      <w:r w:rsidR="00D8075B" w:rsidRPr="00CD5ABF">
        <w:rPr>
          <w:lang w:val="sv-SE"/>
        </w:rPr>
        <w:t xml:space="preserve">perkuliahan, tutorial, diskusi, lokakarya, seminar, </w:t>
      </w:r>
      <w:r w:rsidR="00D8075B" w:rsidRPr="00CD5ABF">
        <w:rPr>
          <w:strike/>
          <w:lang w:val="sv-SE"/>
        </w:rPr>
        <w:t>praktikum,</w:t>
      </w:r>
      <w:r w:rsidR="00D8075B" w:rsidRPr="00CD5ABF">
        <w:rPr>
          <w:i/>
          <w:lang w:val="sv-SE"/>
        </w:rPr>
        <w:t>bedside teaching</w:t>
      </w:r>
      <w:r w:rsidR="00D8075B" w:rsidRPr="00CD5ABF">
        <w:rPr>
          <w:lang w:val="sv-SE"/>
        </w:rPr>
        <w:t>, praktik (pelatihan) mulai dari tahap maganghingga mandiri</w:t>
      </w:r>
      <w:r w:rsidRPr="00CD5ABF">
        <w:rPr>
          <w:lang w:val="sv-SE"/>
        </w:rPr>
        <w:t>dan tugas</w:t>
      </w:r>
      <w:r w:rsidR="00DF002A" w:rsidRPr="00CD5ABF">
        <w:rPr>
          <w:lang w:val="sv-SE"/>
        </w:rPr>
        <w:t>–</w:t>
      </w:r>
      <w:r w:rsidRPr="00CD5ABF">
        <w:rPr>
          <w:lang w:val="sv-SE"/>
        </w:rPr>
        <w:t xml:space="preserve">tugas pembelajaran lainnya. Dalam pelaksanaan pembelajaran digunakan berbagai pendekatan, strategi, dan teknik, yang adekuat agar dapat mengkondisikan </w:t>
      </w:r>
      <w:r w:rsidR="00DA4CC3" w:rsidRPr="00CD5ABF">
        <w:t>peserta didik</w:t>
      </w:r>
      <w:r w:rsidRPr="00CD5ABF">
        <w:rPr>
          <w:lang w:val="sv-SE"/>
        </w:rPr>
        <w:t xml:space="preserve"> berpikir kritis, bereksplorasi, berkreasi, dan bereksperimen dengan memanfaatkan berbagai sumber belajar. Pendekatan pembelajaran yang digunakan berpusat pada </w:t>
      </w:r>
      <w:r w:rsidR="00DA4CC3" w:rsidRPr="00CD5ABF">
        <w:t>peserta didik</w:t>
      </w:r>
      <w:r w:rsidRPr="00CD5ABF">
        <w:rPr>
          <w:i/>
          <w:lang w:val="sv-SE"/>
        </w:rPr>
        <w:t>(</w:t>
      </w:r>
      <w:r w:rsidRPr="00CD5ABF">
        <w:rPr>
          <w:i/>
          <w:iCs/>
          <w:lang w:val="sv-SE"/>
        </w:rPr>
        <w:t>student</w:t>
      </w:r>
      <w:r w:rsidR="00DF002A" w:rsidRPr="00CD5ABF">
        <w:rPr>
          <w:i/>
          <w:iCs/>
          <w:lang w:val="sv-SE"/>
        </w:rPr>
        <w:t>–</w:t>
      </w:r>
      <w:r w:rsidRPr="00CD5ABF">
        <w:rPr>
          <w:i/>
          <w:iCs/>
          <w:lang w:val="sv-SE"/>
        </w:rPr>
        <w:t>centered</w:t>
      </w:r>
      <w:r w:rsidRPr="00CD5ABF">
        <w:rPr>
          <w:i/>
          <w:lang w:val="sv-SE"/>
        </w:rPr>
        <w:t>)</w:t>
      </w:r>
      <w:r w:rsidRPr="00CD5ABF">
        <w:rPr>
          <w:lang w:val="sv-SE"/>
        </w:rPr>
        <w:t xml:space="preserve"> dengan kondisi pembelajaran yang mendorong </w:t>
      </w:r>
      <w:r w:rsidR="00DA4CC3" w:rsidRPr="00CD5ABF">
        <w:t>peserta didik</w:t>
      </w:r>
      <w:r w:rsidRPr="00CD5ABF">
        <w:rPr>
          <w:lang w:val="sv-SE"/>
        </w:rPr>
        <w:t xml:space="preserve"> untuk belajar mandiri dan kelompok. </w:t>
      </w:r>
    </w:p>
    <w:p w14:paraId="7E4C7244" w14:textId="77777777" w:rsidR="0081437B" w:rsidRPr="00CD5ABF" w:rsidRDefault="0081437B">
      <w:pPr>
        <w:rPr>
          <w:lang w:val="sv-SE"/>
        </w:rPr>
      </w:pPr>
    </w:p>
    <w:p w14:paraId="55C89F07" w14:textId="77777777" w:rsidR="0081437B" w:rsidRPr="00CD5ABF" w:rsidRDefault="00FA3D30">
      <w:pPr>
        <w:rPr>
          <w:lang w:val="sv-SE"/>
        </w:rPr>
      </w:pPr>
      <w:r w:rsidRPr="00CD5ABF">
        <w:rPr>
          <w:lang w:val="sv-SE"/>
        </w:rPr>
        <w:t xml:space="preserve">Evaluasi hasil belajar adalah upaya untuk mengetahui kemampuan </w:t>
      </w:r>
      <w:r w:rsidR="00DA4CC3" w:rsidRPr="00CD5ABF">
        <w:t>peserta didik</w:t>
      </w:r>
      <w:r w:rsidRPr="00CD5ABF">
        <w:rPr>
          <w:lang w:val="sv-SE"/>
        </w:rPr>
        <w:t xml:space="preserve"> dalam mencapai tujuan pembelajaran atau pencapaian kompetensi, dan menggunakan hasilnya agar </w:t>
      </w:r>
      <w:r w:rsidR="00DA4CC3" w:rsidRPr="00CD5ABF">
        <w:t>peserta didik</w:t>
      </w:r>
      <w:r w:rsidRPr="00CD5ABF">
        <w:rPr>
          <w:lang w:val="sv-SE"/>
        </w:rPr>
        <w:t xml:space="preserve"> memperoleh hasil yang optimal. Evaluasi mencakup semua ranah belajar dan dilakukan secara objektif, transparan, dan akuntabel dengan menggunakan instrumen yang sahih dan andal, serta menggunakan penilaian acuan patokan </w:t>
      </w:r>
      <w:r w:rsidRPr="00CD5ABF">
        <w:rPr>
          <w:i/>
          <w:lang w:val="sv-SE"/>
        </w:rPr>
        <w:t>(criterion</w:t>
      </w:r>
      <w:r w:rsidR="00DF002A" w:rsidRPr="00CD5ABF">
        <w:rPr>
          <w:i/>
          <w:lang w:val="sv-SE"/>
        </w:rPr>
        <w:t>–</w:t>
      </w:r>
      <w:r w:rsidRPr="00CD5ABF">
        <w:rPr>
          <w:i/>
          <w:lang w:val="sv-SE"/>
        </w:rPr>
        <w:t>referenced evaluation)</w:t>
      </w:r>
      <w:r w:rsidRPr="00CD5ABF">
        <w:rPr>
          <w:lang w:val="sv-SE"/>
        </w:rPr>
        <w:t xml:space="preserve">. Evaluasi hasil belajar difungsikan dan didayagunakan untuk mengukur pencapaian standar kompetensi Dokter Spesialis </w:t>
      </w:r>
      <w:r w:rsidR="00DA4CC3" w:rsidRPr="00CD5ABF">
        <w:rPr>
          <w:lang w:val="sv-SE"/>
        </w:rPr>
        <w:t>Bedah</w:t>
      </w:r>
      <w:r w:rsidRPr="00CD5ABF">
        <w:rPr>
          <w:lang w:val="sv-SE"/>
        </w:rPr>
        <w:t>, kebutuhan akan remedial serta meta</w:t>
      </w:r>
      <w:r w:rsidR="00DA4CC3" w:rsidRPr="00CD5ABF">
        <w:rPr>
          <w:lang w:val="sv-SE"/>
        </w:rPr>
        <w:t>–</w:t>
      </w:r>
      <w:r w:rsidRPr="00CD5ABF">
        <w:rPr>
          <w:lang w:val="sv-SE"/>
        </w:rPr>
        <w:t xml:space="preserve">evaluasi yang memberikan masukan untuk perbaikan sistem pembelajaran.  </w:t>
      </w:r>
    </w:p>
    <w:p w14:paraId="0C89A0FE" w14:textId="77777777" w:rsidR="0081437B" w:rsidRPr="00CD5ABF" w:rsidRDefault="0081437B">
      <w:pPr>
        <w:rPr>
          <w:lang w:val="sv-SE"/>
        </w:rPr>
      </w:pPr>
    </w:p>
    <w:p w14:paraId="16F1F4C3" w14:textId="77777777" w:rsidR="0081437B" w:rsidRPr="00CD5ABF" w:rsidRDefault="00FA3D30">
      <w:pPr>
        <w:rPr>
          <w:lang w:val="sv-SE"/>
        </w:rPr>
      </w:pPr>
      <w:r w:rsidRPr="00CD5ABF">
        <w:rPr>
          <w:lang w:val="sv-SE"/>
        </w:rPr>
        <w:t xml:space="preserve">Suasana akademik adalah kondisi yang dibangun untuk menumbuhkembangkan semangat dan interaksi akademik antara </w:t>
      </w:r>
      <w:r w:rsidR="00DA4CC3" w:rsidRPr="00CD5ABF">
        <w:t>peserta didik</w:t>
      </w:r>
      <w:r w:rsidRPr="00CD5ABF">
        <w:rPr>
          <w:lang w:val="sv-SE"/>
        </w:rPr>
        <w:t xml:space="preserve">, dosen, tenaga kependidikan, pakar, dosen tamu, dan nara sumber untuk meningkatkan mutu kegiatan akademik, di dalam maupun di luar kelas. Suasana akademik yang baik ditunjukkan dengan perilaku yang mengutamakan kebenaran ilmiah, profesionalisme, kebebasan </w:t>
      </w:r>
      <w:r w:rsidRPr="00CD5ABF">
        <w:rPr>
          <w:lang w:val="sv-SE"/>
        </w:rPr>
        <w:lastRenderedPageBreak/>
        <w:t>akademik dan kebebasan mimbar akademik, serta penerapan etika akademik secara konsisten.</w:t>
      </w:r>
    </w:p>
    <w:p w14:paraId="5B479110" w14:textId="77777777" w:rsidR="00DA4CC3" w:rsidRPr="00CD5ABF" w:rsidRDefault="00DA4CC3">
      <w:pPr>
        <w:pStyle w:val="Heading3"/>
        <w:rPr>
          <w:lang w:val="sv-SE"/>
        </w:rPr>
      </w:pPr>
    </w:p>
    <w:p w14:paraId="639503CD" w14:textId="77777777" w:rsidR="0081437B" w:rsidRPr="00CD5ABF" w:rsidRDefault="00FA3D30">
      <w:pPr>
        <w:pStyle w:val="Heading3"/>
        <w:rPr>
          <w:lang w:val="id-ID"/>
        </w:rPr>
      </w:pPr>
      <w:r w:rsidRPr="00CD5ABF">
        <w:rPr>
          <w:lang w:val="sv-SE"/>
        </w:rPr>
        <w:t>Standar 6</w:t>
      </w:r>
      <w:r w:rsidRPr="00CD5ABF">
        <w:rPr>
          <w:lang w:val="id-ID"/>
        </w:rPr>
        <w:t>.</w:t>
      </w:r>
      <w:r w:rsidRPr="00CD5ABF">
        <w:rPr>
          <w:lang w:val="sv-SE"/>
        </w:rPr>
        <w:t xml:space="preserve"> Pembiayaan, sarana dan prasarana, serta sistem informasi</w:t>
      </w:r>
    </w:p>
    <w:p w14:paraId="66BFCC60" w14:textId="77777777" w:rsidR="0081437B" w:rsidRPr="00CD5ABF" w:rsidRDefault="0081437B">
      <w:pPr>
        <w:rPr>
          <w:lang w:val="sv-SE"/>
        </w:rPr>
      </w:pPr>
    </w:p>
    <w:p w14:paraId="67107735" w14:textId="77777777" w:rsidR="0081437B" w:rsidRPr="00CD5ABF" w:rsidRDefault="00FA3D30">
      <w:pPr>
        <w:rPr>
          <w:lang w:val="sv-SE"/>
        </w:rPr>
      </w:pPr>
      <w:r w:rsidRPr="00CD5ABF">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14:paraId="7DBA2183" w14:textId="77777777" w:rsidR="0081437B" w:rsidRPr="00CD5ABF" w:rsidRDefault="0081437B">
      <w:pPr>
        <w:rPr>
          <w:lang w:val="sv-SE"/>
        </w:rPr>
      </w:pPr>
    </w:p>
    <w:p w14:paraId="68A4A90E" w14:textId="77777777" w:rsidR="0081437B" w:rsidRPr="00CD5ABF" w:rsidRDefault="00FA3D30">
      <w:pPr>
        <w:rPr>
          <w:lang w:val="sv-SE"/>
        </w:rPr>
      </w:pPr>
      <w:r w:rsidRPr="00CD5ABF">
        <w:rPr>
          <w:lang w:val="sv-SE"/>
        </w:rPr>
        <w:t xml:space="preserve">Pembiayaan adalah usaha penyediaan, pengelolaan serta peningkatan mutu anggaran yang memadai untuk mendukung penyelenggaraan program akademik yang bermutu di program studi  dalam suatu lembaga nirlaba. </w:t>
      </w:r>
    </w:p>
    <w:p w14:paraId="0FF671B4" w14:textId="77777777" w:rsidR="0081437B" w:rsidRPr="00CD5ABF" w:rsidRDefault="0081437B">
      <w:pPr>
        <w:rPr>
          <w:lang w:val="sv-SE"/>
        </w:rPr>
      </w:pPr>
    </w:p>
    <w:p w14:paraId="7C74C447" w14:textId="77777777" w:rsidR="0081437B" w:rsidRPr="00CD5ABF" w:rsidRDefault="00FA3D30">
      <w:pPr>
        <w:rPr>
          <w:lang w:val="id-ID"/>
        </w:rPr>
      </w:pPr>
      <w:r w:rsidRPr="00CD5ABF">
        <w:rPr>
          <w:lang w:val="sv-SE"/>
        </w:rPr>
        <w:t xml:space="preserve">Sarana pendidikan adalah segala sesuatu yang dapat </w:t>
      </w:r>
      <w:r w:rsidRPr="00CD5ABF">
        <w:rPr>
          <w:lang w:val="id-ID"/>
        </w:rPr>
        <w:t>di</w:t>
      </w:r>
      <w:r w:rsidRPr="00CD5ABF">
        <w:rPr>
          <w:lang w:val="sv-SE"/>
        </w:rPr>
        <w:t>pindahkan</w:t>
      </w:r>
      <w:r w:rsidRPr="00CD5ABF">
        <w:rPr>
          <w:lang w:val="id-ID"/>
        </w:rPr>
        <w:t xml:space="preserve"> dan </w:t>
      </w:r>
      <w:r w:rsidRPr="00CD5ABF">
        <w:rPr>
          <w:lang w:val="sv-SE"/>
        </w:rPr>
        <w:t xml:space="preserve"> digunakan dalam penyelenggaraan proses akademik sebagai alat teknis dalam mencapai maksud, tujuan, dan sasaran pendidikan.</w:t>
      </w:r>
      <w:r w:rsidRPr="00CD5ABF">
        <w:rPr>
          <w:lang w:val="id-ID"/>
        </w:rPr>
        <w:t xml:space="preserve"> Sarana tersebut antara lain komputer, peralatan, dan perlengkapan pembelajaran di dalam kelas, alat laboratorium dan alat kantor, serta alat penunjang di lingkungan akademik lainnya.  </w:t>
      </w:r>
    </w:p>
    <w:p w14:paraId="269AD959" w14:textId="77777777" w:rsidR="0081437B" w:rsidRPr="00CD5ABF" w:rsidRDefault="0081437B">
      <w:pPr>
        <w:rPr>
          <w:lang w:val="id-ID"/>
        </w:rPr>
      </w:pPr>
    </w:p>
    <w:p w14:paraId="1D90E10F" w14:textId="77777777" w:rsidR="0081437B" w:rsidRPr="00CD5ABF" w:rsidRDefault="00FA3D30">
      <w:pPr>
        <w:rPr>
          <w:lang w:val="id-ID"/>
        </w:rPr>
      </w:pPr>
      <w:r w:rsidRPr="00CD5ABF">
        <w:rPr>
          <w:lang w:val="id-ID"/>
        </w:rPr>
        <w:t>Prasarana pendidikan adalah sumber daya penunjang dalam pelaksanaan tridharma perguruan tinggi yang pada umumnya bersifat tidak bergerak/tidak dapat dipindah</w:t>
      </w:r>
      <w:r w:rsidR="00DF002A" w:rsidRPr="00CD5ABF">
        <w:rPr>
          <w:lang w:val="id-ID"/>
        </w:rPr>
        <w:t>–</w:t>
      </w:r>
      <w:r w:rsidRPr="00CD5ABF">
        <w:rPr>
          <w:lang w:val="id-ID"/>
        </w:rPr>
        <w:t xml:space="preserve">pindahkan, antara lain bangunan dan fasilitas lainnya. Untuk pendidikan klinik prasarana yang sangat penting bagi pencapaian kompetensi adalah rumah sakit yang digunakan untuk pendidikan dan fasilitas pelayanan kesehatan </w:t>
      </w:r>
      <w:r w:rsidR="00D8075B" w:rsidRPr="00CD5ABF">
        <w:rPr>
          <w:strike/>
          <w:lang w:val="id-ID"/>
        </w:rPr>
        <w:t>lainnya,</w:t>
      </w:r>
      <w:r w:rsidRPr="00CD5ABF">
        <w:rPr>
          <w:lang w:val="id-ID"/>
        </w:rPr>
        <w:t xml:space="preserve"> seperti </w:t>
      </w:r>
      <w:r w:rsidR="00DA4CC3" w:rsidRPr="00CD5ABF">
        <w:t>ruang operasi dan poli</w:t>
      </w:r>
      <w:r w:rsidRPr="00CD5ABF">
        <w:rPr>
          <w:lang w:val="id-ID"/>
        </w:rPr>
        <w:t>klinik</w:t>
      </w:r>
      <w:r w:rsidR="00DA4CC3" w:rsidRPr="00CD5ABF">
        <w:t>.</w:t>
      </w:r>
      <w:r w:rsidRPr="00CD5ABF">
        <w:rPr>
          <w:lang w:val="id-ID"/>
        </w:rPr>
        <w:t xml:space="preserve">, </w:t>
      </w:r>
      <w:r w:rsidR="00D8075B" w:rsidRPr="00CD5ABF">
        <w:rPr>
          <w:strike/>
          <w:lang w:val="id-ID"/>
        </w:rPr>
        <w:t>puskeswan,</w:t>
      </w:r>
      <w:r w:rsidR="00D8075B" w:rsidRPr="00CD5ABF">
        <w:rPr>
          <w:lang w:val="id-ID"/>
        </w:rPr>
        <w:t xml:space="preserve"> dan </w:t>
      </w:r>
      <w:r w:rsidR="00D8075B" w:rsidRPr="00CD5ABF">
        <w:rPr>
          <w:strike/>
          <w:lang w:val="id-ID"/>
        </w:rPr>
        <w:t>tempat praktik mandiri</w:t>
      </w:r>
      <w:r w:rsidRPr="00CD5ABF">
        <w:rPr>
          <w:lang w:val="id-ID"/>
        </w:rPr>
        <w:t>.</w:t>
      </w:r>
    </w:p>
    <w:p w14:paraId="5A16B8FD" w14:textId="77777777" w:rsidR="0081437B" w:rsidRPr="00CD5ABF" w:rsidRDefault="0081437B">
      <w:pPr>
        <w:rPr>
          <w:lang w:val="id-ID"/>
        </w:rPr>
      </w:pPr>
    </w:p>
    <w:p w14:paraId="34C3B91F" w14:textId="77777777" w:rsidR="0081437B" w:rsidRPr="00CD5ABF" w:rsidRDefault="00FA3D30">
      <w:pPr>
        <w:rPr>
          <w:lang w:val="id-ID"/>
        </w:rPr>
      </w:pPr>
      <w:r w:rsidRPr="00CD5ABF">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14:paraId="53A1B3BA" w14:textId="77777777" w:rsidR="0081437B" w:rsidRPr="00CD5ABF" w:rsidRDefault="0081437B">
      <w:pPr>
        <w:rPr>
          <w:lang w:val="id-ID"/>
        </w:rPr>
      </w:pPr>
    </w:p>
    <w:p w14:paraId="7D78BBC3" w14:textId="77777777" w:rsidR="0081437B" w:rsidRPr="00CD5ABF" w:rsidRDefault="00FA3D30">
      <w:pPr>
        <w:rPr>
          <w:lang w:val="id-ID"/>
        </w:rPr>
      </w:pPr>
      <w:r w:rsidRPr="00CD5ABF">
        <w:rPr>
          <w:lang w:val="id-ID"/>
        </w:rPr>
        <w:t>Sistem pengelolaan informasi, komunikasi, dan teknologi informasi mencakup pengelolaan masukan, proses, dan keluaran informasi, dengan memanfaatkan teknologi informasi dan pengetahuan untuk mendukung penjaminan mutu pendidikan Dokter Spesialis dan Dokter Gigi Spesialis.</w:t>
      </w:r>
    </w:p>
    <w:p w14:paraId="1BC815D6" w14:textId="77777777" w:rsidR="0081437B" w:rsidRPr="00CD5ABF" w:rsidRDefault="0081437B">
      <w:pPr>
        <w:rPr>
          <w:lang w:val="id-ID"/>
        </w:rPr>
      </w:pPr>
    </w:p>
    <w:p w14:paraId="65FA7F18" w14:textId="77777777" w:rsidR="00C73E11" w:rsidRPr="00CD5ABF" w:rsidRDefault="00FA3D30">
      <w:pPr>
        <w:pStyle w:val="Heading3"/>
        <w:ind w:left="1560" w:hanging="1596"/>
        <w:rPr>
          <w:lang w:val="id-ID"/>
        </w:rPr>
      </w:pPr>
      <w:r w:rsidRPr="00CD5ABF">
        <w:rPr>
          <w:lang w:val="id-ID"/>
        </w:rPr>
        <w:t>Standar 7. Penelitian, pelayanan/pengabdian kepada masyarakat, dan kerjasama</w:t>
      </w:r>
    </w:p>
    <w:p w14:paraId="55EA9914" w14:textId="77777777" w:rsidR="0081437B" w:rsidRPr="00CD5ABF" w:rsidRDefault="0081437B">
      <w:pPr>
        <w:rPr>
          <w:b/>
          <w:lang w:val="id-ID"/>
        </w:rPr>
      </w:pPr>
    </w:p>
    <w:p w14:paraId="23FF7A8B" w14:textId="77777777" w:rsidR="0081437B" w:rsidRPr="00CD5ABF" w:rsidRDefault="00FA3D30">
      <w:pPr>
        <w:rPr>
          <w:lang w:val="id-ID"/>
        </w:rPr>
      </w:pPr>
      <w:r w:rsidRPr="00CD5ABF">
        <w:rPr>
          <w:lang w:val="id-ID"/>
        </w:rPr>
        <w:t xml:space="preserve">Standar ini adalah acuan keunggulan mutu penelitian, pelayanan/pengabdian kepada masyarakat, dan kerjasama yang diselenggarakan untuk dan terkait dengan pengembangan mutu program studi. </w:t>
      </w:r>
    </w:p>
    <w:p w14:paraId="1B0CFE04" w14:textId="77777777" w:rsidR="0081437B" w:rsidRPr="00CD5ABF" w:rsidRDefault="0081437B">
      <w:pPr>
        <w:rPr>
          <w:lang w:val="id-ID"/>
        </w:rPr>
      </w:pPr>
    </w:p>
    <w:p w14:paraId="5C7998EC" w14:textId="77777777" w:rsidR="0081437B" w:rsidRPr="00CD5ABF" w:rsidRDefault="00FA3D30">
      <w:pPr>
        <w:rPr>
          <w:lang w:val="id-ID"/>
        </w:rPr>
      </w:pPr>
      <w:r w:rsidRPr="00CD5ABF">
        <w:rPr>
          <w:lang w:val="id-ID"/>
        </w:rPr>
        <w:t xml:space="preserve">Penelitian adalah salah satu tugas pokok  yang memberikan kontribusi dan manfaat kepada proses pembelajaran, pengembangan ilmu pengetahuan, teknologi, dan seni, serta peningkatan mutu pelayanan kesehatan kepada masyarakat. Program studi </w:t>
      </w:r>
      <w:r w:rsidRPr="00CD5ABF">
        <w:rPr>
          <w:lang w:val="id-ID"/>
        </w:rPr>
        <w:lastRenderedPageBreak/>
        <w:t>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w:t>
      </w:r>
      <w:r w:rsidR="00DF002A" w:rsidRPr="00CD5ABF">
        <w:rPr>
          <w:lang w:val="id-ID"/>
        </w:rPr>
        <w:t>–</w:t>
      </w:r>
      <w:r w:rsidRPr="00CD5ABF">
        <w:rPr>
          <w:lang w:val="id-ID"/>
        </w:rPr>
        <w:t xml:space="preserve">citakan program studi. </w:t>
      </w:r>
    </w:p>
    <w:p w14:paraId="3FEC7BC9" w14:textId="77777777" w:rsidR="0081437B" w:rsidRPr="00CD5ABF" w:rsidRDefault="0081437B">
      <w:pPr>
        <w:rPr>
          <w:lang w:val="id-ID"/>
        </w:rPr>
      </w:pPr>
    </w:p>
    <w:p w14:paraId="6E55B6FE" w14:textId="77777777" w:rsidR="0081437B" w:rsidRPr="00CD5ABF" w:rsidRDefault="00FA3D30">
      <w:pPr>
        <w:rPr>
          <w:lang w:val="id-ID"/>
        </w:rPr>
      </w:pPr>
      <w:r w:rsidRPr="00CD5ABF">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14:paraId="695A1A78" w14:textId="77777777" w:rsidR="0081437B" w:rsidRPr="00CD5ABF" w:rsidRDefault="0081437B">
      <w:pPr>
        <w:rPr>
          <w:lang w:val="id-ID"/>
        </w:rPr>
      </w:pPr>
    </w:p>
    <w:p w14:paraId="40B65286" w14:textId="77777777" w:rsidR="0081437B" w:rsidRPr="00CD5ABF" w:rsidRDefault="00FA3D30">
      <w:r w:rsidRPr="00CD5ABF">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Dokter Spesialis </w:t>
      </w:r>
      <w:r w:rsidR="00D8075B" w:rsidRPr="00CD5ABF">
        <w:t>Bedah</w:t>
      </w:r>
      <w:r w:rsidRPr="00CD5ABF">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14:paraId="2D88ABDB" w14:textId="77777777" w:rsidR="0081437B" w:rsidRPr="00CD5ABF" w:rsidRDefault="0081437B"/>
    <w:p w14:paraId="6F35CDD7" w14:textId="77777777" w:rsidR="0081437B" w:rsidRPr="00CD5ABF" w:rsidRDefault="00FA3D30">
      <w:pPr>
        <w:rPr>
          <w:lang w:val="id-ID"/>
        </w:rPr>
      </w:pPr>
      <w:r w:rsidRPr="00CD5ABF">
        <w:rPr>
          <w:lang w:val="id-ID"/>
        </w:rPr>
        <w:t>Akuntabilitas pelaksanaan tridharma dan kerjasama diwujudkan dalam bentuk keefektifan pemanfaatannya untuk memberikan kepuasan pemangku kepentingan terutama peserta didik.</w:t>
      </w:r>
    </w:p>
    <w:p w14:paraId="7E26B6C6" w14:textId="77777777" w:rsidR="0081437B" w:rsidRPr="00CD5ABF" w:rsidRDefault="0081437B">
      <w:pPr>
        <w:rPr>
          <w:lang w:val="id-ID"/>
        </w:rPr>
      </w:pPr>
    </w:p>
    <w:p w14:paraId="2E3ECBEF" w14:textId="77777777" w:rsidR="0081437B" w:rsidRPr="00CD5ABF" w:rsidRDefault="00FA3D30">
      <w:pPr>
        <w:rPr>
          <w:lang w:val="id-ID"/>
        </w:rPr>
      </w:pPr>
      <w:r w:rsidRPr="00CD5ABF">
        <w:rPr>
          <w:lang w:val="id-ID"/>
        </w:rPr>
        <w:t>Penjelasan dan rincian masing</w:t>
      </w:r>
      <w:r w:rsidR="00DF002A" w:rsidRPr="00CD5ABF">
        <w:rPr>
          <w:lang w:val="id-ID"/>
        </w:rPr>
        <w:t>–</w:t>
      </w:r>
      <w:r w:rsidRPr="00CD5ABF">
        <w:rPr>
          <w:lang w:val="id-ID"/>
        </w:rPr>
        <w:t>masing standar akreditasi tersebut menjadi elemen</w:t>
      </w:r>
      <w:r w:rsidR="00DF002A" w:rsidRPr="00CD5ABF">
        <w:rPr>
          <w:lang w:val="id-ID"/>
        </w:rPr>
        <w:t>–</w:t>
      </w:r>
      <w:r w:rsidRPr="00CD5ABF">
        <w:rPr>
          <w:lang w:val="id-ID"/>
        </w:rPr>
        <w:t>elemen yang dinilai, disajikan dalam buku tersendiri, yaitu Buku II.</w:t>
      </w:r>
    </w:p>
    <w:bookmarkEnd w:id="10"/>
    <w:bookmarkEnd w:id="11"/>
    <w:p w14:paraId="3A2248FF" w14:textId="77777777" w:rsidR="0081437B" w:rsidRPr="00CD5ABF" w:rsidRDefault="0081437B">
      <w:pPr>
        <w:rPr>
          <w:lang w:val="id-ID"/>
        </w:rPr>
      </w:pPr>
    </w:p>
    <w:p w14:paraId="505728D1" w14:textId="77777777" w:rsidR="0081437B" w:rsidRPr="00CD5ABF" w:rsidRDefault="00FD5310">
      <w:pPr>
        <w:pStyle w:val="Heading2"/>
        <w:rPr>
          <w:sz w:val="24"/>
          <w:szCs w:val="24"/>
          <w:lang w:val="id-ID"/>
        </w:rPr>
      </w:pPr>
      <w:bookmarkStart w:id="12" w:name="_Toc222646038"/>
      <w:r w:rsidRPr="00CD5ABF">
        <w:rPr>
          <w:sz w:val="24"/>
          <w:szCs w:val="24"/>
          <w:lang w:val="it-IT"/>
        </w:rPr>
        <w:t xml:space="preserve">4.2 Prosedur Akreditasi </w:t>
      </w:r>
      <w:bookmarkEnd w:id="12"/>
      <w:r w:rsidR="00FA3D30" w:rsidRPr="00CD5ABF">
        <w:rPr>
          <w:sz w:val="24"/>
          <w:szCs w:val="24"/>
          <w:lang w:val="id-ID"/>
        </w:rPr>
        <w:t>Program Studi</w:t>
      </w:r>
    </w:p>
    <w:p w14:paraId="3AC5AD06" w14:textId="77777777" w:rsidR="0081437B" w:rsidRPr="00CD5ABF" w:rsidRDefault="0081437B">
      <w:pPr>
        <w:rPr>
          <w:lang w:val="id-ID"/>
        </w:rPr>
      </w:pPr>
    </w:p>
    <w:p w14:paraId="4C8B8384" w14:textId="77777777" w:rsidR="0081437B" w:rsidRPr="00CD5ABF" w:rsidRDefault="00FA3D30">
      <w:r w:rsidRPr="00CD5ABF">
        <w:rPr>
          <w:lang w:val="id-ID"/>
        </w:rPr>
        <w:t xml:space="preserve">Evaluasi dan penilaian dalam rangka akreditasi dilakukan melalui </w:t>
      </w:r>
      <w:r w:rsidRPr="00CD5ABF">
        <w:rPr>
          <w:i/>
          <w:lang w:val="id-ID"/>
        </w:rPr>
        <w:t>peer review</w:t>
      </w:r>
      <w:r w:rsidRPr="00CD5ABF">
        <w:rPr>
          <w:lang w:val="id-ID"/>
        </w:rPr>
        <w:t xml:space="preserve"> oleh tim asesor yang terdiri atas para pakar dalam berbagai bidang ilmu Dokter Spesialis </w:t>
      </w:r>
      <w:r w:rsidR="00D8075B" w:rsidRPr="00CD5ABF">
        <w:t>Bedah</w:t>
      </w:r>
      <w:r w:rsidRPr="00CD5ABF">
        <w:rPr>
          <w:lang w:val="id-ID"/>
        </w:rPr>
        <w:t>, yang memahami hakikat penyelenggaraan/ pengelolaan program studi. Semua program studi akan diakreditasi secara berkala. Akreditasi dilakukan oleh BAN</w:t>
      </w:r>
      <w:r w:rsidR="00DF002A" w:rsidRPr="00CD5ABF">
        <w:rPr>
          <w:lang w:val="id-ID"/>
        </w:rPr>
        <w:t>–</w:t>
      </w:r>
      <w:r w:rsidRPr="00CD5ABF">
        <w:rPr>
          <w:lang w:val="id-ID"/>
        </w:rPr>
        <w:t>PT terhadap program studi Dokter Spesialis dan Dokter Gigi Spesialis. Rincian prosedur akreditasi dapat dilihat pada Buku II.</w:t>
      </w:r>
    </w:p>
    <w:p w14:paraId="1F412B9B" w14:textId="77777777" w:rsidR="0081437B" w:rsidRPr="00CD5ABF" w:rsidRDefault="0081437B">
      <w:pPr>
        <w:tabs>
          <w:tab w:val="left" w:pos="1080"/>
        </w:tabs>
        <w:rPr>
          <w:lang w:val="id-ID"/>
        </w:rPr>
      </w:pPr>
    </w:p>
    <w:p w14:paraId="2232AC2E" w14:textId="77777777" w:rsidR="0081437B" w:rsidRPr="00CD5ABF" w:rsidRDefault="00FD5310">
      <w:pPr>
        <w:pStyle w:val="Heading2"/>
        <w:rPr>
          <w:sz w:val="24"/>
          <w:szCs w:val="24"/>
          <w:lang w:val="id-ID"/>
        </w:rPr>
      </w:pPr>
      <w:bookmarkStart w:id="13" w:name="_Toc222646039"/>
      <w:r w:rsidRPr="00CD5ABF">
        <w:rPr>
          <w:sz w:val="24"/>
          <w:szCs w:val="24"/>
          <w:lang w:val="id-ID"/>
        </w:rPr>
        <w:t>4.3 Instru</w:t>
      </w:r>
      <w:r w:rsidR="00FA3D30" w:rsidRPr="00CD5ABF">
        <w:rPr>
          <w:sz w:val="24"/>
          <w:szCs w:val="24"/>
          <w:lang w:val="id-ID"/>
        </w:rPr>
        <w:t xml:space="preserve">men Akreditasi Program Studi </w:t>
      </w:r>
      <w:bookmarkEnd w:id="13"/>
    </w:p>
    <w:p w14:paraId="0D043682" w14:textId="77777777" w:rsidR="0081437B" w:rsidRPr="00CD5ABF" w:rsidRDefault="0081437B">
      <w:pPr>
        <w:rPr>
          <w:lang w:val="id-ID"/>
        </w:rPr>
      </w:pPr>
    </w:p>
    <w:p w14:paraId="75ABCBE0" w14:textId="77777777" w:rsidR="0081437B" w:rsidRPr="00CD5ABF" w:rsidRDefault="00FA3D30">
      <w:pPr>
        <w:rPr>
          <w:lang w:val="id-ID"/>
        </w:rPr>
      </w:pPr>
      <w:r w:rsidRPr="00CD5ABF">
        <w:rPr>
          <w:lang w:val="id-ID"/>
        </w:rPr>
        <w:t xml:space="preserve">Instrumen yang digunakan dalam proses akreditasi program studi  dikembangkan berdasarkan standar dan parameter seperti dijelaskan dalam Sub Bab 4.1 Data, informasi dan penjelasan setiap standar dan parameter yang diminta dalam rangka </w:t>
      </w:r>
      <w:r w:rsidRPr="00CD5ABF">
        <w:rPr>
          <w:lang w:val="id-ID"/>
        </w:rPr>
        <w:lastRenderedPageBreak/>
        <w:t xml:space="preserve">akreditasi dirumuskan dan disajikan oleh program studi dalam instrumen yang berbentuk laporan evaluasi diri dan borang. </w:t>
      </w:r>
    </w:p>
    <w:p w14:paraId="5AB9487C" w14:textId="77777777" w:rsidR="0081437B" w:rsidRPr="00CD5ABF" w:rsidRDefault="0081437B">
      <w:pPr>
        <w:rPr>
          <w:lang w:val="id-ID"/>
        </w:rPr>
      </w:pPr>
    </w:p>
    <w:p w14:paraId="111E9D7C" w14:textId="77777777" w:rsidR="0081437B" w:rsidRPr="00CD5ABF" w:rsidRDefault="00FA3D30">
      <w:pPr>
        <w:rPr>
          <w:lang w:val="id-ID"/>
        </w:rPr>
      </w:pPr>
      <w:r w:rsidRPr="00CD5ABF">
        <w:rPr>
          <w:bCs/>
          <w:lang w:val="id-ID"/>
        </w:rPr>
        <w:t>Evaluasi diri</w:t>
      </w:r>
      <w:r w:rsidRPr="00CD5ABF">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14:paraId="5E8C48C1" w14:textId="77777777" w:rsidR="0081437B" w:rsidRPr="00CD5ABF" w:rsidRDefault="0081437B">
      <w:pPr>
        <w:rPr>
          <w:lang w:val="id-ID"/>
        </w:rPr>
      </w:pPr>
    </w:p>
    <w:p w14:paraId="46D0027C" w14:textId="77777777" w:rsidR="0081437B" w:rsidRPr="00CD5ABF" w:rsidRDefault="00FA3D30">
      <w:pPr>
        <w:rPr>
          <w:lang w:val="id-ID"/>
        </w:rPr>
      </w:pPr>
      <w:r w:rsidRPr="00CD5ABF">
        <w:rPr>
          <w:lang w:val="id-ID"/>
        </w:rPr>
        <w:t xml:space="preserve">Borang akreditasi adalah dokumen yang berupa borang isian program studi dan unit pengelola (Buku III), yang dirumuskan sesuai dengan petunjuk yang terdapat pada Buku IV dan digunakan untuk </w:t>
      </w:r>
      <w:r w:rsidR="00D8075B" w:rsidRPr="00CD5ABF">
        <w:rPr>
          <w:lang w:val="id-ID"/>
        </w:rPr>
        <w:t>me</w:t>
      </w:r>
      <w:r w:rsidR="00D8075B" w:rsidRPr="00CD5ABF">
        <w:t>lakuka</w:t>
      </w:r>
      <w:r w:rsidR="00D8075B" w:rsidRPr="00CD5ABF">
        <w:rPr>
          <w:lang w:val="id-ID"/>
        </w:rPr>
        <w:t>nevaluasi</w:t>
      </w:r>
      <w:r w:rsidRPr="00CD5ABF">
        <w:rPr>
          <w:lang w:val="id-ID"/>
        </w:rPr>
        <w:t xml:space="preserve">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14:paraId="34FC17E1" w14:textId="77777777" w:rsidR="0081437B" w:rsidRPr="00CD5ABF" w:rsidRDefault="0081437B">
      <w:pPr>
        <w:rPr>
          <w:lang w:val="id-ID"/>
        </w:rPr>
      </w:pPr>
    </w:p>
    <w:p w14:paraId="462CDB7E" w14:textId="77777777" w:rsidR="0081437B" w:rsidRPr="00CD5ABF" w:rsidRDefault="00FA3D30">
      <w:pPr>
        <w:rPr>
          <w:lang w:val="id-ID"/>
        </w:rPr>
      </w:pPr>
      <w:r w:rsidRPr="00CD5ABF">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14:paraId="41ED58ED" w14:textId="77777777" w:rsidR="0081437B" w:rsidRPr="00CD5ABF" w:rsidRDefault="0081437B">
      <w:pPr>
        <w:autoSpaceDE w:val="0"/>
        <w:autoSpaceDN w:val="0"/>
        <w:adjustRightInd w:val="0"/>
        <w:rPr>
          <w:lang w:val="id-ID"/>
        </w:rPr>
      </w:pPr>
    </w:p>
    <w:p w14:paraId="49794201" w14:textId="77777777" w:rsidR="0081437B" w:rsidRPr="00CD5ABF" w:rsidRDefault="00FA3D30">
      <w:pPr>
        <w:autoSpaceDE w:val="0"/>
        <w:autoSpaceDN w:val="0"/>
        <w:adjustRightInd w:val="0"/>
        <w:rPr>
          <w:b/>
          <w:bCs/>
          <w:sz w:val="32"/>
          <w:lang w:val="id-ID"/>
        </w:rPr>
      </w:pPr>
      <w:r w:rsidRPr="00CD5ABF">
        <w:rPr>
          <w:lang w:val="id-ID"/>
        </w:rPr>
        <w:t xml:space="preserve">Program studi mendeskripsikan dan menganalisis semua indikator dalam konteks keseluruhan standar akreditasi dengan memperhatikan dimensi mutu yang merupakan jabaran dari RAISE++, yaitu: </w:t>
      </w:r>
      <w:r w:rsidRPr="00CD5ABF">
        <w:rPr>
          <w:b/>
          <w:lang w:val="id-ID"/>
        </w:rPr>
        <w:t>relevansi</w:t>
      </w:r>
      <w:r w:rsidRPr="00CD5ABF">
        <w:rPr>
          <w:i/>
          <w:lang w:val="id-ID"/>
        </w:rPr>
        <w:t>(relevance)</w:t>
      </w:r>
      <w:r w:rsidRPr="00CD5ABF">
        <w:rPr>
          <w:lang w:val="id-ID"/>
        </w:rPr>
        <w:t xml:space="preserve">, </w:t>
      </w:r>
      <w:r w:rsidRPr="00CD5ABF">
        <w:rPr>
          <w:b/>
          <w:lang w:val="id-ID"/>
        </w:rPr>
        <w:t>suasana akademik</w:t>
      </w:r>
      <w:r w:rsidRPr="00CD5ABF">
        <w:rPr>
          <w:i/>
          <w:lang w:val="id-ID"/>
        </w:rPr>
        <w:t>(academic atmosphere)</w:t>
      </w:r>
      <w:r w:rsidRPr="00CD5ABF">
        <w:rPr>
          <w:lang w:val="id-ID"/>
        </w:rPr>
        <w:t xml:space="preserve">, </w:t>
      </w:r>
      <w:r w:rsidRPr="00CD5ABF">
        <w:rPr>
          <w:b/>
          <w:lang w:val="id-ID"/>
        </w:rPr>
        <w:t>pengelolaan internal dan organisasi</w:t>
      </w:r>
      <w:r w:rsidRPr="00CD5ABF">
        <w:rPr>
          <w:i/>
          <w:lang w:val="id-ID"/>
        </w:rPr>
        <w:t>(internal management and organization)</w:t>
      </w:r>
      <w:r w:rsidRPr="00CD5ABF">
        <w:rPr>
          <w:lang w:val="id-ID"/>
        </w:rPr>
        <w:t xml:space="preserve">, </w:t>
      </w:r>
      <w:r w:rsidRPr="00CD5ABF">
        <w:rPr>
          <w:b/>
          <w:lang w:val="id-ID"/>
        </w:rPr>
        <w:t>keberlanjutan</w:t>
      </w:r>
      <w:r w:rsidRPr="00CD5ABF">
        <w:rPr>
          <w:i/>
          <w:lang w:val="id-ID"/>
        </w:rPr>
        <w:t>(sustainability)</w:t>
      </w:r>
      <w:r w:rsidRPr="00CD5ABF">
        <w:rPr>
          <w:lang w:val="id-ID"/>
        </w:rPr>
        <w:t xml:space="preserve">, </w:t>
      </w:r>
      <w:r w:rsidRPr="00CD5ABF">
        <w:rPr>
          <w:b/>
          <w:lang w:val="id-ID"/>
        </w:rPr>
        <w:t>efisiensi</w:t>
      </w:r>
      <w:r w:rsidRPr="00CD5ABF">
        <w:rPr>
          <w:i/>
          <w:lang w:val="id-ID"/>
        </w:rPr>
        <w:t>(efficiency)</w:t>
      </w:r>
      <w:r w:rsidRPr="00CD5ABF">
        <w:rPr>
          <w:lang w:val="id-ID"/>
        </w:rPr>
        <w:t xml:space="preserve">, termasuk efisiensi dan produktivitas. Dimensi tambahannya adalah </w:t>
      </w:r>
      <w:r w:rsidRPr="00CD5ABF">
        <w:rPr>
          <w:b/>
          <w:lang w:val="id-ID"/>
        </w:rPr>
        <w:t>kepemimpinan</w:t>
      </w:r>
      <w:r w:rsidRPr="00CD5ABF">
        <w:rPr>
          <w:i/>
          <w:lang w:val="id-ID"/>
        </w:rPr>
        <w:t>(leadership)</w:t>
      </w:r>
      <w:r w:rsidRPr="00CD5ABF">
        <w:rPr>
          <w:lang w:val="id-ID"/>
        </w:rPr>
        <w:t xml:space="preserve">, </w:t>
      </w:r>
      <w:r w:rsidRPr="00CD5ABF">
        <w:rPr>
          <w:b/>
          <w:lang w:val="id-ID"/>
        </w:rPr>
        <w:t>pemerataan</w:t>
      </w:r>
      <w:r w:rsidRPr="00CD5ABF">
        <w:rPr>
          <w:i/>
          <w:lang w:val="id-ID"/>
        </w:rPr>
        <w:t xml:space="preserve">(equity), </w:t>
      </w:r>
      <w:r w:rsidRPr="00CD5ABF">
        <w:rPr>
          <w:lang w:val="id-ID"/>
        </w:rPr>
        <w:t xml:space="preserve">dan </w:t>
      </w:r>
      <w:r w:rsidRPr="00CD5ABF">
        <w:rPr>
          <w:b/>
          <w:lang w:val="id-ID"/>
        </w:rPr>
        <w:t>tata pamong</w:t>
      </w:r>
      <w:r w:rsidRPr="00CD5ABF">
        <w:rPr>
          <w:i/>
          <w:lang w:val="id-ID"/>
        </w:rPr>
        <w:t>(governance)</w:t>
      </w:r>
      <w:r w:rsidRPr="00CD5ABF">
        <w:rPr>
          <w:lang w:val="id-ID"/>
        </w:rPr>
        <w:t xml:space="preserve">. </w:t>
      </w:r>
    </w:p>
    <w:p w14:paraId="4BE60C42" w14:textId="77777777" w:rsidR="0081437B" w:rsidRPr="00CD5ABF" w:rsidRDefault="0081437B">
      <w:pPr>
        <w:rPr>
          <w:lang w:val="id-ID"/>
        </w:rPr>
      </w:pPr>
    </w:p>
    <w:p w14:paraId="53712F65" w14:textId="77777777" w:rsidR="0081437B" w:rsidRPr="00CD5ABF" w:rsidRDefault="00FA3D30">
      <w:pPr>
        <w:rPr>
          <w:lang w:val="id-ID"/>
        </w:rPr>
      </w:pPr>
      <w:r w:rsidRPr="00CD5ABF">
        <w:rPr>
          <w:lang w:val="id-ID"/>
        </w:rPr>
        <w:t>Penjelasan dan rincian aspek instrumen ini disajikan dalam Buku III.</w:t>
      </w:r>
    </w:p>
    <w:p w14:paraId="3834135A" w14:textId="77777777" w:rsidR="0081437B" w:rsidRPr="00CD5ABF" w:rsidRDefault="0081437B">
      <w:pPr>
        <w:rPr>
          <w:lang w:val="id-ID"/>
        </w:rPr>
      </w:pPr>
    </w:p>
    <w:p w14:paraId="40D73F7C" w14:textId="77777777" w:rsidR="0081437B" w:rsidRPr="00CD5ABF" w:rsidRDefault="00FD5310">
      <w:pPr>
        <w:pStyle w:val="Heading2"/>
        <w:rPr>
          <w:sz w:val="24"/>
          <w:szCs w:val="24"/>
          <w:lang w:val="id-ID"/>
        </w:rPr>
      </w:pPr>
      <w:bookmarkStart w:id="14" w:name="_Toc222646040"/>
      <w:r w:rsidRPr="00CD5ABF">
        <w:rPr>
          <w:sz w:val="24"/>
          <w:szCs w:val="24"/>
          <w:lang w:val="id-ID"/>
        </w:rPr>
        <w:t xml:space="preserve">4.4 Kode Etik Akreditasi Program Studi </w:t>
      </w:r>
      <w:bookmarkEnd w:id="14"/>
    </w:p>
    <w:p w14:paraId="1CAB3F15" w14:textId="77777777" w:rsidR="0081437B" w:rsidRPr="00CD5ABF" w:rsidRDefault="0081437B">
      <w:pPr>
        <w:tabs>
          <w:tab w:val="left" w:pos="720"/>
        </w:tabs>
        <w:rPr>
          <w:sz w:val="28"/>
          <w:szCs w:val="28"/>
          <w:lang w:val="id-ID"/>
        </w:rPr>
      </w:pPr>
    </w:p>
    <w:p w14:paraId="709FC398" w14:textId="77777777" w:rsidR="0081437B" w:rsidRPr="00CD5ABF" w:rsidRDefault="00FA3D30">
      <w:pPr>
        <w:tabs>
          <w:tab w:val="left" w:pos="720"/>
        </w:tabs>
        <w:rPr>
          <w:lang w:val="id-ID"/>
        </w:rPr>
      </w:pPr>
      <w:r w:rsidRPr="00CD5ABF">
        <w:rPr>
          <w:lang w:val="id-ID"/>
        </w:rPr>
        <w:t>Untuk menjaga kelancaran, objektivitas dan kejujuran dalam pelaksanaan akreditasi, BAN</w:t>
      </w:r>
      <w:r w:rsidR="00DF002A" w:rsidRPr="00CD5ABF">
        <w:rPr>
          <w:lang w:val="id-ID"/>
        </w:rPr>
        <w:t>–</w:t>
      </w:r>
      <w:r w:rsidRPr="00CD5ABF">
        <w:rPr>
          <w:lang w:val="id-ID"/>
        </w:rPr>
        <w:t>PT mengembangkan kode etik akreditasi yang perlu dipatuhi oleh semua pihak yang terlibat dalam penyelenggaraan akreditasi, yaitu asesor, program studi yang diakreditasi, dan para anggota BAN</w:t>
      </w:r>
      <w:r w:rsidR="00DF002A" w:rsidRPr="00CD5ABF">
        <w:rPr>
          <w:lang w:val="id-ID"/>
        </w:rPr>
        <w:t>–</w:t>
      </w:r>
      <w:r w:rsidRPr="00CD5ABF">
        <w:rPr>
          <w:lang w:val="id-ID"/>
        </w:rPr>
        <w:t>PT serta staf sekretariat BAN</w:t>
      </w:r>
      <w:r w:rsidR="00DF002A" w:rsidRPr="00CD5ABF">
        <w:rPr>
          <w:lang w:val="id-ID"/>
        </w:rPr>
        <w:t>–</w:t>
      </w:r>
      <w:r w:rsidRPr="00CD5ABF">
        <w:rPr>
          <w:lang w:val="id-ID"/>
        </w:rPr>
        <w:t xml:space="preserve">PT. </w:t>
      </w:r>
    </w:p>
    <w:p w14:paraId="3C1F9C8C" w14:textId="77777777" w:rsidR="0081437B" w:rsidRPr="00CD5ABF" w:rsidRDefault="0081437B">
      <w:pPr>
        <w:tabs>
          <w:tab w:val="left" w:pos="720"/>
        </w:tabs>
        <w:rPr>
          <w:lang w:val="id-ID"/>
        </w:rPr>
      </w:pPr>
    </w:p>
    <w:p w14:paraId="23C58A4B" w14:textId="77777777" w:rsidR="0081437B" w:rsidRPr="00CD5ABF" w:rsidRDefault="00FD5310">
      <w:pPr>
        <w:pStyle w:val="Heading1"/>
        <w:jc w:val="both"/>
        <w:rPr>
          <w:b w:val="0"/>
          <w:sz w:val="24"/>
          <w:szCs w:val="24"/>
          <w:lang w:val="id-ID"/>
        </w:rPr>
      </w:pPr>
      <w:r w:rsidRPr="00CD5ABF">
        <w:rPr>
          <w:b w:val="0"/>
          <w:sz w:val="24"/>
          <w:szCs w:val="24"/>
          <w:lang w:val="id-ID"/>
        </w:rPr>
        <w:t>Kode etik tersebut berisikan pernyataan dasar filosofis dan kebijakan yang melandasi penyelenggaraan akreditasi; hal</w:t>
      </w:r>
      <w:r w:rsidR="00DF002A" w:rsidRPr="00CD5ABF">
        <w:rPr>
          <w:b w:val="0"/>
          <w:sz w:val="24"/>
          <w:szCs w:val="24"/>
          <w:lang w:val="id-ID"/>
        </w:rPr>
        <w:t>–</w:t>
      </w:r>
      <w:r w:rsidRPr="00CD5ABF">
        <w:rPr>
          <w:b w:val="0"/>
          <w:sz w:val="24"/>
          <w:szCs w:val="24"/>
          <w:lang w:val="id-ID"/>
        </w:rPr>
        <w:t xml:space="preserve">hal yang harus dilakukan </w:t>
      </w:r>
      <w:r w:rsidR="00234F3D" w:rsidRPr="00CD5ABF">
        <w:rPr>
          <w:b w:val="0"/>
          <w:i/>
          <w:sz w:val="24"/>
          <w:szCs w:val="24"/>
          <w:lang w:val="id-ID"/>
        </w:rPr>
        <w:t>(the do)</w:t>
      </w:r>
      <w:r w:rsidR="001F17AA" w:rsidRPr="00CD5ABF">
        <w:rPr>
          <w:b w:val="0"/>
          <w:sz w:val="24"/>
          <w:szCs w:val="24"/>
          <w:lang w:val="id-ID"/>
        </w:rPr>
        <w:t xml:space="preserve"> dan yang tidak layak dilakukan </w:t>
      </w:r>
      <w:r w:rsidR="003A0179" w:rsidRPr="00CD5ABF">
        <w:rPr>
          <w:b w:val="0"/>
          <w:i/>
          <w:sz w:val="24"/>
          <w:szCs w:val="24"/>
          <w:lang w:val="id-ID"/>
        </w:rPr>
        <w:t>(the don’t)</w:t>
      </w:r>
      <w:r w:rsidR="00280992" w:rsidRPr="00CD5ABF">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w:t>
      </w:r>
      <w:r w:rsidR="001A3F8A" w:rsidRPr="00CD5ABF">
        <w:rPr>
          <w:b w:val="0"/>
          <w:sz w:val="24"/>
          <w:szCs w:val="24"/>
          <w:lang w:val="id-ID"/>
        </w:rPr>
        <w:t>iri.</w:t>
      </w:r>
    </w:p>
    <w:p w14:paraId="6C571425" w14:textId="77777777" w:rsidR="0081437B" w:rsidRPr="00CD5ABF" w:rsidRDefault="0081437B">
      <w:pPr>
        <w:rPr>
          <w:lang w:val="id-ID"/>
        </w:rPr>
      </w:pPr>
    </w:p>
    <w:p w14:paraId="63ACB26B" w14:textId="77777777" w:rsidR="0081437B" w:rsidRPr="00CD5ABF" w:rsidRDefault="00FA3D30">
      <w:pPr>
        <w:pStyle w:val="Heading1"/>
        <w:ind w:firstLine="720"/>
        <w:rPr>
          <w:sz w:val="24"/>
          <w:szCs w:val="24"/>
          <w:lang w:val="sv-SE"/>
        </w:rPr>
      </w:pPr>
      <w:r w:rsidRPr="00CD5ABF">
        <w:rPr>
          <w:lang w:val="id-ID"/>
        </w:rPr>
        <w:br w:type="page"/>
      </w:r>
      <w:r w:rsidR="00FD5310" w:rsidRPr="00CD5ABF">
        <w:rPr>
          <w:sz w:val="24"/>
          <w:szCs w:val="24"/>
          <w:lang w:val="sv-SE"/>
        </w:rPr>
        <w:lastRenderedPageBreak/>
        <w:t>DAFTAR ISTILAH DAN SINGKATAN</w:t>
      </w:r>
    </w:p>
    <w:p w14:paraId="7345B11F" w14:textId="77777777" w:rsidR="0081437B" w:rsidRPr="00CD5ABF" w:rsidRDefault="0081437B">
      <w:pPr>
        <w:rPr>
          <w:lang w:val="sv-SE"/>
        </w:rPr>
      </w:pPr>
    </w:p>
    <w:p w14:paraId="53A8F4F0" w14:textId="77777777" w:rsidR="0081437B" w:rsidRPr="00CD5ABF" w:rsidRDefault="0081437B">
      <w:pPr>
        <w:ind w:left="900" w:hanging="540"/>
        <w:rPr>
          <w:b/>
          <w:bCs/>
          <w:lang w:val="sv-SE"/>
        </w:rPr>
      </w:pPr>
    </w:p>
    <w:p w14:paraId="13C96CA3" w14:textId="77777777" w:rsidR="0081437B" w:rsidRPr="00CD5ABF" w:rsidRDefault="00FA3D30">
      <w:pPr>
        <w:ind w:left="900" w:hanging="540"/>
        <w:rPr>
          <w:lang w:val="sv-SE"/>
        </w:rPr>
      </w:pPr>
      <w:r w:rsidRPr="00CD5ABF">
        <w:rPr>
          <w:b/>
          <w:bCs/>
          <w:lang w:val="sv-SE"/>
        </w:rPr>
        <w:t>Akreditasi</w:t>
      </w:r>
      <w:r w:rsidRPr="00CD5ABF">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w:t>
      </w:r>
      <w:r w:rsidR="00DF002A" w:rsidRPr="00CD5ABF">
        <w:rPr>
          <w:lang w:val="sv-SE"/>
        </w:rPr>
        <w:t>–</w:t>
      </w:r>
      <w:r w:rsidRPr="00CD5ABF">
        <w:rPr>
          <w:lang w:val="sv-SE"/>
        </w:rPr>
        <w:t>programnya.</w:t>
      </w:r>
    </w:p>
    <w:p w14:paraId="31596DB3" w14:textId="77777777" w:rsidR="0081437B" w:rsidRPr="00CD5ABF" w:rsidRDefault="0081437B">
      <w:pPr>
        <w:ind w:left="900" w:hanging="540"/>
        <w:rPr>
          <w:lang w:val="sv-SE"/>
        </w:rPr>
      </w:pPr>
    </w:p>
    <w:p w14:paraId="4ED2469D" w14:textId="77777777" w:rsidR="0081437B" w:rsidRPr="00CD5ABF" w:rsidRDefault="00FA3D30">
      <w:pPr>
        <w:ind w:left="900" w:hanging="540"/>
        <w:rPr>
          <w:lang w:val="sv-SE"/>
        </w:rPr>
      </w:pPr>
      <w:r w:rsidRPr="00CD5ABF">
        <w:rPr>
          <w:b/>
          <w:bCs/>
          <w:lang w:val="sv-SE"/>
        </w:rPr>
        <w:t>Akuntabilitas</w:t>
      </w:r>
      <w:r w:rsidRPr="00CD5ABF">
        <w:rPr>
          <w:lang w:val="sv-SE"/>
        </w:rPr>
        <w:t xml:space="preserve"> adalah pertanggungjawaban suatu institusi atau program studi kepada </w:t>
      </w:r>
      <w:r w:rsidRPr="00CD5ABF">
        <w:rPr>
          <w:i/>
          <w:lang w:val="sv-SE"/>
        </w:rPr>
        <w:t>stakeholders</w:t>
      </w:r>
      <w:r w:rsidRPr="00CD5ABF">
        <w:rPr>
          <w:lang w:val="sv-SE"/>
        </w:rPr>
        <w:t xml:space="preserve">  (pihak berkepentingan) mengenai pelaksanaan tugas dan fungsi </w:t>
      </w:r>
      <w:r w:rsidRPr="00CD5ABF">
        <w:rPr>
          <w:lang w:val="id-ID"/>
        </w:rPr>
        <w:t xml:space="preserve">institusi atau </w:t>
      </w:r>
      <w:r w:rsidRPr="00CD5ABF">
        <w:rPr>
          <w:lang w:val="sv-SE"/>
        </w:rPr>
        <w:t>program studi.</w:t>
      </w:r>
    </w:p>
    <w:p w14:paraId="73EBE606" w14:textId="77777777" w:rsidR="0081437B" w:rsidRPr="00CD5ABF" w:rsidRDefault="0081437B">
      <w:pPr>
        <w:ind w:left="900" w:hanging="540"/>
        <w:rPr>
          <w:b/>
          <w:bCs/>
          <w:lang w:val="sv-SE"/>
        </w:rPr>
      </w:pPr>
    </w:p>
    <w:p w14:paraId="3BE47116" w14:textId="77777777" w:rsidR="0081437B" w:rsidRPr="00CD5ABF" w:rsidRDefault="00FA3D30">
      <w:pPr>
        <w:ind w:left="900" w:hanging="540"/>
        <w:rPr>
          <w:lang w:val="sv-SE"/>
        </w:rPr>
      </w:pPr>
      <w:r w:rsidRPr="00CD5ABF">
        <w:rPr>
          <w:b/>
          <w:bCs/>
          <w:iCs/>
          <w:lang w:val="sv-SE"/>
        </w:rPr>
        <w:t>Asesmen kecukupan</w:t>
      </w:r>
      <w:r w:rsidRPr="00CD5ABF">
        <w:rPr>
          <w:lang w:val="sv-SE"/>
        </w:rPr>
        <w:t xml:space="preserve"> adalah pengkajian </w:t>
      </w:r>
      <w:r w:rsidRPr="00CD5ABF">
        <w:rPr>
          <w:i/>
          <w:lang w:val="sv-SE"/>
        </w:rPr>
        <w:t>(review)</w:t>
      </w:r>
      <w:r w:rsidRPr="00CD5ABF">
        <w:rPr>
          <w:lang w:val="sv-SE"/>
        </w:rPr>
        <w:t>, evaluasi dan penilaian data dan informasi yang disajikan oleh program studi atau institusi perguruan tinggi di dalam laporan evaluasi</w:t>
      </w:r>
      <w:r w:rsidR="00DF002A" w:rsidRPr="00CD5ABF">
        <w:rPr>
          <w:lang w:val="sv-SE"/>
        </w:rPr>
        <w:t>–</w:t>
      </w:r>
      <w:r w:rsidRPr="00CD5ABF">
        <w:rPr>
          <w:lang w:val="sv-SE"/>
        </w:rPr>
        <w:t>diri dan borang, yang dilakukan oleh tim asesor dalam proses akreditasi, sebelum asesmen lapangan ke tempat program studi atau institusi yang diakreditasi.</w:t>
      </w:r>
    </w:p>
    <w:p w14:paraId="45D32B0A" w14:textId="77777777" w:rsidR="0081437B" w:rsidRPr="00CD5ABF" w:rsidRDefault="0081437B">
      <w:pPr>
        <w:ind w:left="900" w:hanging="540"/>
        <w:rPr>
          <w:lang w:val="sv-SE"/>
        </w:rPr>
      </w:pPr>
    </w:p>
    <w:p w14:paraId="5126F480" w14:textId="77777777" w:rsidR="0081437B" w:rsidRPr="00CD5ABF" w:rsidRDefault="00FA3D30">
      <w:pPr>
        <w:ind w:left="900" w:hanging="540"/>
        <w:rPr>
          <w:i/>
          <w:lang w:val="id-ID"/>
        </w:rPr>
      </w:pPr>
      <w:r w:rsidRPr="00CD5ABF">
        <w:rPr>
          <w:b/>
          <w:bCs/>
          <w:lang w:val="sv-SE"/>
        </w:rPr>
        <w:t xml:space="preserve">Asesmen lapangan </w:t>
      </w:r>
      <w:r w:rsidRPr="00CD5ABF">
        <w:rPr>
          <w:lang w:val="sv-SE"/>
        </w:rPr>
        <w:t>adalah telaah dan penilaian di tempat kedudukan program studi atau institusi perguruan tinggi yang dilaksanakan oleh tim asesor untuk melakukan verifikasi</w:t>
      </w:r>
      <w:r w:rsidRPr="00CD5ABF">
        <w:rPr>
          <w:lang w:val="id-ID"/>
        </w:rPr>
        <w:t>, validasi</w:t>
      </w:r>
      <w:r w:rsidRPr="00CD5ABF">
        <w:rPr>
          <w:lang w:val="sv-SE"/>
        </w:rPr>
        <w:t xml:space="preserve"> dan melengkapi data </w:t>
      </w:r>
      <w:r w:rsidRPr="00CD5ABF">
        <w:rPr>
          <w:lang w:val="id-ID"/>
        </w:rPr>
        <w:t>serta</w:t>
      </w:r>
      <w:r w:rsidRPr="00CD5ABF">
        <w:rPr>
          <w:lang w:val="sv-SE"/>
        </w:rPr>
        <w:t xml:space="preserve"> informasi yang disajikan oleh program studi atau institusi di dalam evaluasi</w:t>
      </w:r>
      <w:r w:rsidR="00DF002A" w:rsidRPr="00CD5ABF">
        <w:rPr>
          <w:lang w:val="sv-SE"/>
        </w:rPr>
        <w:t>–</w:t>
      </w:r>
      <w:r w:rsidRPr="00CD5ABF">
        <w:rPr>
          <w:lang w:val="sv-SE"/>
        </w:rPr>
        <w:t>diri dan borang yang telah dipelajari oleh tim asesor pada tahap asesmen kecukupan</w:t>
      </w:r>
      <w:r w:rsidRPr="00CD5ABF">
        <w:rPr>
          <w:i/>
          <w:lang w:val="sv-SE"/>
        </w:rPr>
        <w:t>.</w:t>
      </w:r>
    </w:p>
    <w:p w14:paraId="5E7EB27B" w14:textId="77777777" w:rsidR="0081437B" w:rsidRPr="00CD5ABF" w:rsidRDefault="0081437B">
      <w:pPr>
        <w:ind w:left="900" w:hanging="540"/>
        <w:rPr>
          <w:i/>
          <w:lang w:val="id-ID"/>
        </w:rPr>
      </w:pPr>
    </w:p>
    <w:p w14:paraId="3D920CAC" w14:textId="77777777" w:rsidR="0081437B" w:rsidRPr="00CD5ABF" w:rsidRDefault="00FA3D30">
      <w:pPr>
        <w:ind w:left="900" w:hanging="540"/>
        <w:rPr>
          <w:bCs/>
          <w:lang w:val="id-ID"/>
        </w:rPr>
      </w:pPr>
      <w:r w:rsidRPr="00CD5ABF">
        <w:rPr>
          <w:b/>
          <w:bCs/>
          <w:lang w:val="id-ID"/>
        </w:rPr>
        <w:t xml:space="preserve">Asosiasi Fakultas Dokter Spesialis dan Dokter Gigi Spesialis Indonesia (AFKHI) </w:t>
      </w:r>
      <w:r w:rsidRPr="00CD5ABF">
        <w:rPr>
          <w:bCs/>
          <w:lang w:val="id-ID"/>
        </w:rPr>
        <w:t>adalah asosiasi yang anggotanya terdiri atas para dekan fakultas Dokter Spesialis dan Dokter Gigi Spesialis dan ketua program studi Dokter Spesialis dan Dokter Gigi Spesialis se Indonesia yang merupakan jaringan kerjasama fungsional institusi pendidikan yang melaksanakan program pendidikan bidang ilmu Dokter Spesialis dan Dokter Gigi Spesialis, dan berfungsi memberikan pertimbangan dalam rangka memberdayakan dan menjamin mutu pendidikan Dokter Spesialis dan Dokter Gigi Spesialis yang diselenggarakan oleh anggotanya.</w:t>
      </w:r>
    </w:p>
    <w:p w14:paraId="26FD0338" w14:textId="77777777" w:rsidR="0081437B" w:rsidRPr="00CD5ABF" w:rsidRDefault="0081437B">
      <w:pPr>
        <w:ind w:left="900" w:hanging="540"/>
        <w:rPr>
          <w:lang w:val="id-ID"/>
        </w:rPr>
      </w:pPr>
    </w:p>
    <w:p w14:paraId="537141ED" w14:textId="77777777" w:rsidR="0081437B" w:rsidRPr="00CD5ABF" w:rsidRDefault="00FA3D30">
      <w:pPr>
        <w:ind w:left="900" w:hanging="540"/>
        <w:rPr>
          <w:lang w:val="id-ID"/>
        </w:rPr>
      </w:pPr>
      <w:r w:rsidRPr="00CD5ABF">
        <w:rPr>
          <w:b/>
          <w:lang w:val="id-ID"/>
        </w:rPr>
        <w:t>Badan Akreditasi Nasional Perguruan Tinggi (BAN</w:t>
      </w:r>
      <w:r w:rsidR="00DF002A" w:rsidRPr="00CD5ABF">
        <w:rPr>
          <w:b/>
          <w:lang w:val="id-ID"/>
        </w:rPr>
        <w:t>–</w:t>
      </w:r>
      <w:r w:rsidRPr="00CD5ABF">
        <w:rPr>
          <w:b/>
          <w:lang w:val="id-ID"/>
        </w:rPr>
        <w:t>PT)</w:t>
      </w:r>
      <w:r w:rsidRPr="00CD5ABF">
        <w:rPr>
          <w:lang w:val="id-ID"/>
        </w:rPr>
        <w:t xml:space="preserve"> adalah lembaga independen yang bertugas melaksanakan akreditasi program studi dan atau institusi perguruan tinggi.</w:t>
      </w:r>
    </w:p>
    <w:p w14:paraId="3AFAFEFC" w14:textId="77777777" w:rsidR="0081437B" w:rsidRPr="00CD5ABF" w:rsidRDefault="0081437B">
      <w:pPr>
        <w:ind w:left="900" w:hanging="540"/>
        <w:rPr>
          <w:lang w:val="id-ID"/>
        </w:rPr>
      </w:pPr>
    </w:p>
    <w:p w14:paraId="4A14D3E0" w14:textId="77777777" w:rsidR="0081437B" w:rsidRPr="00CD5ABF" w:rsidRDefault="00FA3D30">
      <w:pPr>
        <w:ind w:left="900" w:hanging="540"/>
        <w:rPr>
          <w:lang w:val="id-ID"/>
        </w:rPr>
      </w:pPr>
      <w:r w:rsidRPr="00CD5ABF">
        <w:rPr>
          <w:b/>
          <w:bCs/>
          <w:lang w:val="id-ID"/>
        </w:rPr>
        <w:t>Borang</w:t>
      </w:r>
      <w:r w:rsidRPr="00CD5ABF">
        <w:rPr>
          <w:lang w:val="id-ID"/>
        </w:rPr>
        <w:t xml:space="preserve"> adalah instrumen akreditasi yang berupa formulir yang berisikan data dan informasi yang digunakan untuk </w:t>
      </w:r>
      <w:r w:rsidR="00D8075B" w:rsidRPr="00CD5ABF">
        <w:rPr>
          <w:lang w:val="id-ID"/>
        </w:rPr>
        <w:t>me</w:t>
      </w:r>
      <w:r w:rsidR="00155885" w:rsidRPr="00CD5ABF">
        <w:t>lakuka</w:t>
      </w:r>
      <w:r w:rsidR="00D8075B" w:rsidRPr="00CD5ABF">
        <w:rPr>
          <w:lang w:val="id-ID"/>
        </w:rPr>
        <w:t>nevaluasi</w:t>
      </w:r>
      <w:r w:rsidRPr="00CD5ABF">
        <w:rPr>
          <w:lang w:val="id-ID"/>
        </w:rPr>
        <w:t xml:space="preserve"> dan menilai mutu suatu program studi.</w:t>
      </w:r>
    </w:p>
    <w:p w14:paraId="1C111969" w14:textId="77777777" w:rsidR="0081437B" w:rsidRPr="00CD5ABF" w:rsidRDefault="00FA3D30">
      <w:pPr>
        <w:ind w:left="900" w:hanging="540"/>
        <w:rPr>
          <w:bCs/>
        </w:rPr>
      </w:pPr>
      <w:r w:rsidRPr="00CD5ABF">
        <w:t>.</w:t>
      </w:r>
    </w:p>
    <w:p w14:paraId="57088D3C" w14:textId="77777777" w:rsidR="0081437B" w:rsidRPr="00CD5ABF" w:rsidRDefault="00FA3D30">
      <w:pPr>
        <w:ind w:left="900" w:hanging="540"/>
        <w:rPr>
          <w:lang w:val="id-ID"/>
        </w:rPr>
      </w:pPr>
      <w:r w:rsidRPr="00CD5ABF">
        <w:rPr>
          <w:b/>
          <w:bCs/>
          <w:lang w:val="id-ID"/>
        </w:rPr>
        <w:t>Evaluasi diri</w:t>
      </w:r>
      <w:r w:rsidRPr="00CD5ABF">
        <w:rPr>
          <w:lang w:val="id-ID"/>
        </w:rPr>
        <w:t xml:space="preserve"> adalah proses yang dilakukan oleh suatu badan atau program untuk menilai secara kritis keadaan dan kinerja diri sendiri. Hasil evaluasi</w:t>
      </w:r>
      <w:r w:rsidR="00DF002A" w:rsidRPr="00CD5ABF">
        <w:rPr>
          <w:lang w:val="id-ID"/>
        </w:rPr>
        <w:t>–</w:t>
      </w:r>
      <w:r w:rsidRPr="00CD5ABF">
        <w:rPr>
          <w:lang w:val="id-ID"/>
        </w:rPr>
        <w:t xml:space="preserve">diri digunakan untuk memperbaiki mutu kinerja dan produk institusi dan program studi. Laporan evaluasi diri merupakan bahan untuk akreditasi. </w:t>
      </w:r>
    </w:p>
    <w:p w14:paraId="7E1F2A8F" w14:textId="77777777" w:rsidR="0081437B" w:rsidRPr="00CD5ABF" w:rsidRDefault="0081437B">
      <w:pPr>
        <w:ind w:left="900" w:hanging="540"/>
        <w:rPr>
          <w:b/>
          <w:bCs/>
          <w:lang w:val="id-ID"/>
        </w:rPr>
      </w:pPr>
    </w:p>
    <w:p w14:paraId="0CB0A225" w14:textId="77777777" w:rsidR="0081437B" w:rsidRPr="00CD5ABF" w:rsidRDefault="00FA3D30">
      <w:pPr>
        <w:ind w:left="900" w:hanging="540"/>
        <w:rPr>
          <w:lang w:val="id-ID"/>
        </w:rPr>
      </w:pPr>
      <w:r w:rsidRPr="00CD5ABF">
        <w:rPr>
          <w:b/>
          <w:bCs/>
          <w:lang w:val="id-ID"/>
        </w:rPr>
        <w:lastRenderedPageBreak/>
        <w:t>Misi</w:t>
      </w:r>
      <w:r w:rsidRPr="00CD5ABF">
        <w:rPr>
          <w:lang w:val="id-ID"/>
        </w:rPr>
        <w:t xml:space="preserve"> adalah tugas dan cara kerja pokok yang harus dilaksanakan oleh suatu institusi atau program studi untuk mewujudkan visi institusi atau program studi tersebut. </w:t>
      </w:r>
    </w:p>
    <w:p w14:paraId="6F491205" w14:textId="77777777" w:rsidR="0081437B" w:rsidRPr="00CD5ABF" w:rsidRDefault="0081437B">
      <w:pPr>
        <w:ind w:left="900" w:hanging="540"/>
        <w:rPr>
          <w:lang w:val="id-ID"/>
        </w:rPr>
      </w:pPr>
    </w:p>
    <w:p w14:paraId="61454CF0" w14:textId="77777777" w:rsidR="0081437B" w:rsidRPr="00CD5ABF" w:rsidRDefault="00FA3D30">
      <w:pPr>
        <w:ind w:left="900" w:hanging="540"/>
        <w:rPr>
          <w:lang w:val="sv-SE"/>
        </w:rPr>
      </w:pPr>
      <w:r w:rsidRPr="00CD5ABF">
        <w:rPr>
          <w:b/>
          <w:bCs/>
          <w:lang w:val="sv-SE"/>
        </w:rPr>
        <w:t>Standar akreditasi</w:t>
      </w:r>
      <w:r w:rsidRPr="00CD5ABF">
        <w:rPr>
          <w:lang w:val="sv-SE"/>
        </w:rPr>
        <w:t xml:space="preserve"> adalah tolok ukur yang digunakan untuk menetapkan kelayakan dan mutu perguruan tinggi atau program studi. </w:t>
      </w:r>
    </w:p>
    <w:p w14:paraId="3AA58E98" w14:textId="77777777" w:rsidR="0081437B" w:rsidRPr="00CD5ABF" w:rsidRDefault="0081437B">
      <w:pPr>
        <w:ind w:left="900" w:hanging="540"/>
        <w:rPr>
          <w:b/>
          <w:bCs/>
          <w:lang w:val="sv-SE"/>
        </w:rPr>
      </w:pPr>
    </w:p>
    <w:p w14:paraId="7C5C3D46" w14:textId="77777777" w:rsidR="0081437B" w:rsidRPr="00CD5ABF" w:rsidRDefault="00FA3D30">
      <w:pPr>
        <w:ind w:left="900" w:hanging="540"/>
        <w:rPr>
          <w:bCs/>
          <w:lang w:val="sv-SE"/>
        </w:rPr>
      </w:pPr>
      <w:r w:rsidRPr="00CD5ABF">
        <w:rPr>
          <w:b/>
          <w:bCs/>
          <w:lang w:val="sv-SE"/>
        </w:rPr>
        <w:t xml:space="preserve">Standar kompetensi </w:t>
      </w:r>
      <w:r w:rsidRPr="00CD5ABF">
        <w:rPr>
          <w:bCs/>
          <w:lang w:val="sv-SE"/>
        </w:rPr>
        <w:t>adalah kualifikasi yang mencakup sikap, pengetahuan dan keterampilan (PP 19/2005).</w:t>
      </w:r>
    </w:p>
    <w:p w14:paraId="79A7A162" w14:textId="77777777" w:rsidR="0081437B" w:rsidRPr="00CD5ABF" w:rsidRDefault="0081437B">
      <w:pPr>
        <w:ind w:left="900" w:hanging="540"/>
        <w:rPr>
          <w:bCs/>
          <w:lang w:val="sv-SE"/>
        </w:rPr>
      </w:pPr>
    </w:p>
    <w:p w14:paraId="2EE72FA7" w14:textId="77777777" w:rsidR="0081437B" w:rsidRPr="00CD5ABF" w:rsidRDefault="00FA3D30">
      <w:pPr>
        <w:ind w:left="900" w:hanging="540"/>
        <w:rPr>
          <w:lang w:val="id-ID"/>
        </w:rPr>
      </w:pPr>
      <w:r w:rsidRPr="00CD5ABF">
        <w:rPr>
          <w:b/>
          <w:bCs/>
          <w:lang w:val="id-ID"/>
        </w:rPr>
        <w:t>Tata pamong</w:t>
      </w:r>
      <w:r w:rsidRPr="00CD5ABF">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14:paraId="761BE7AA" w14:textId="77777777" w:rsidR="0081437B" w:rsidRPr="00CD5ABF" w:rsidRDefault="0081437B">
      <w:pPr>
        <w:ind w:left="900" w:hanging="540"/>
        <w:rPr>
          <w:b/>
          <w:bCs/>
          <w:lang w:val="id-ID"/>
        </w:rPr>
      </w:pPr>
    </w:p>
    <w:p w14:paraId="27936855" w14:textId="77777777" w:rsidR="0081437B" w:rsidRPr="00CD5ABF" w:rsidRDefault="00FA3D30">
      <w:pPr>
        <w:ind w:left="900" w:hanging="540"/>
        <w:rPr>
          <w:lang w:val="id-ID"/>
        </w:rPr>
      </w:pPr>
      <w:r w:rsidRPr="00CD5ABF">
        <w:rPr>
          <w:b/>
          <w:bCs/>
          <w:lang w:val="id-ID"/>
        </w:rPr>
        <w:t>Tim asesor</w:t>
      </w:r>
      <w:r w:rsidRPr="00CD5ABF">
        <w:rPr>
          <w:lang w:val="id-ID"/>
        </w:rPr>
        <w:t xml:space="preserve"> adalah tim yang terdiri atas pakar sejawat yang diberi tugas oleh BAN</w:t>
      </w:r>
      <w:r w:rsidR="00DF002A" w:rsidRPr="00CD5ABF">
        <w:rPr>
          <w:lang w:val="id-ID"/>
        </w:rPr>
        <w:t>–</w:t>
      </w:r>
      <w:r w:rsidRPr="00CD5ABF">
        <w:rPr>
          <w:lang w:val="id-ID"/>
        </w:rPr>
        <w:t xml:space="preserve">PT atau LAM untuk melaksanakan penilaian terhadap berbagai standar akreditasi suatu perguruan tinggi atau program studi. </w:t>
      </w:r>
    </w:p>
    <w:p w14:paraId="5D165D38" w14:textId="77777777" w:rsidR="0081437B" w:rsidRPr="00CD5ABF" w:rsidRDefault="0081437B">
      <w:pPr>
        <w:ind w:left="900" w:hanging="540"/>
        <w:rPr>
          <w:b/>
          <w:bCs/>
          <w:lang w:val="id-ID"/>
        </w:rPr>
      </w:pPr>
    </w:p>
    <w:p w14:paraId="3E030D1A" w14:textId="77777777" w:rsidR="0081437B" w:rsidRPr="00CD5ABF" w:rsidRDefault="00FA3D30">
      <w:pPr>
        <w:ind w:left="900" w:hanging="540"/>
        <w:rPr>
          <w:lang w:val="id-ID"/>
        </w:rPr>
      </w:pPr>
      <w:r w:rsidRPr="00CD5ABF">
        <w:rPr>
          <w:b/>
          <w:bCs/>
          <w:lang w:val="id-ID"/>
        </w:rPr>
        <w:t>Visi</w:t>
      </w:r>
      <w:r w:rsidRPr="00CD5ABF">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14:paraId="161A7D88" w14:textId="77777777" w:rsidR="0081437B" w:rsidRPr="00CD5ABF" w:rsidRDefault="0081437B">
      <w:pPr>
        <w:ind w:left="851" w:hanging="491"/>
        <w:rPr>
          <w:b/>
          <w:bCs/>
          <w:lang w:val="id-ID"/>
        </w:rPr>
      </w:pPr>
    </w:p>
    <w:p w14:paraId="114E9124" w14:textId="77777777" w:rsidR="00FA3D30" w:rsidRPr="00CD5ABF" w:rsidRDefault="00FA3D30" w:rsidP="00FA3D30">
      <w:pPr>
        <w:rPr>
          <w:lang w:val="id-ID"/>
        </w:rPr>
      </w:pPr>
    </w:p>
    <w:p w14:paraId="0E22D78A" w14:textId="77777777" w:rsidR="0081437B" w:rsidRPr="00CD5ABF" w:rsidRDefault="00FA3D30">
      <w:pPr>
        <w:jc w:val="left"/>
        <w:rPr>
          <w:lang w:val="id-ID"/>
        </w:rPr>
      </w:pPr>
      <w:r w:rsidRPr="00CD5ABF">
        <w:rPr>
          <w:lang w:val="id-ID"/>
        </w:rPr>
        <w:br w:type="page"/>
      </w:r>
    </w:p>
    <w:p w14:paraId="69B38B38" w14:textId="77777777" w:rsidR="00333973" w:rsidRPr="00CD5ABF" w:rsidRDefault="00333973" w:rsidP="00333973">
      <w:pPr>
        <w:pStyle w:val="Heading1"/>
        <w:rPr>
          <w:sz w:val="24"/>
          <w:szCs w:val="24"/>
        </w:rPr>
      </w:pPr>
      <w:bookmarkStart w:id="15" w:name="_Toc31690894"/>
      <w:bookmarkStart w:id="16" w:name="_Toc222646042"/>
      <w:r w:rsidRPr="00CD5ABF">
        <w:rPr>
          <w:sz w:val="24"/>
          <w:szCs w:val="24"/>
        </w:rPr>
        <w:lastRenderedPageBreak/>
        <w:t xml:space="preserve">DAFTAR </w:t>
      </w:r>
      <w:bookmarkEnd w:id="15"/>
      <w:r w:rsidRPr="00CD5ABF">
        <w:rPr>
          <w:sz w:val="24"/>
          <w:szCs w:val="24"/>
        </w:rPr>
        <w:t>RUJUKAN</w:t>
      </w:r>
      <w:bookmarkEnd w:id="16"/>
    </w:p>
    <w:p w14:paraId="27F0C521" w14:textId="77777777" w:rsidR="00333973" w:rsidRPr="00CD5ABF" w:rsidRDefault="00333973" w:rsidP="00333973">
      <w:pPr>
        <w:rPr>
          <w:sz w:val="22"/>
          <w:szCs w:val="22"/>
        </w:rPr>
      </w:pPr>
    </w:p>
    <w:p w14:paraId="5AC73809" w14:textId="77777777" w:rsidR="00333973" w:rsidRPr="00CD5ABF" w:rsidRDefault="00333973" w:rsidP="00333973">
      <w:pPr>
        <w:tabs>
          <w:tab w:val="left" w:pos="4230"/>
        </w:tabs>
        <w:ind w:left="540" w:hanging="540"/>
      </w:pPr>
      <w:r w:rsidRPr="00CD5ABF">
        <w:t xml:space="preserve">Accreditation Commission for Senior Colleges and Universities. 2001. </w:t>
      </w:r>
      <w:r w:rsidRPr="00CD5ABF">
        <w:rPr>
          <w:i/>
        </w:rPr>
        <w:t>Handbook of Accreditation</w:t>
      </w:r>
      <w:r w:rsidRPr="00CD5ABF">
        <w:t>. Alameda, CA: Western Association of Schools and Colleges.</w:t>
      </w:r>
    </w:p>
    <w:p w14:paraId="27BDA230" w14:textId="77777777" w:rsidR="00333973" w:rsidRPr="00CD5ABF" w:rsidRDefault="00333973" w:rsidP="00333973">
      <w:pPr>
        <w:tabs>
          <w:tab w:val="left" w:pos="4230"/>
        </w:tabs>
        <w:ind w:left="540" w:hanging="540"/>
        <w:jc w:val="left"/>
      </w:pPr>
    </w:p>
    <w:p w14:paraId="3103DB03" w14:textId="77777777" w:rsidR="00333973" w:rsidRPr="00CD5ABF" w:rsidRDefault="00333973" w:rsidP="00333973">
      <w:pPr>
        <w:tabs>
          <w:tab w:val="left" w:pos="4230"/>
        </w:tabs>
        <w:ind w:left="540" w:hanging="540"/>
      </w:pPr>
      <w:r w:rsidRPr="00CD5ABF">
        <w:t xml:space="preserve">Ashcraft, K. and L.F. Peek. 1995. </w:t>
      </w:r>
      <w:r w:rsidRPr="00CD5ABF">
        <w:rPr>
          <w:i/>
        </w:rPr>
        <w:t>The Lecture’s Guide to Quality and Standars in Colleges and Universities</w:t>
      </w:r>
      <w:r w:rsidRPr="00CD5ABF">
        <w:t xml:space="preserve">. London: The Falmer Press. </w:t>
      </w:r>
    </w:p>
    <w:p w14:paraId="7BF5D82E" w14:textId="77777777" w:rsidR="00333973" w:rsidRPr="00CD5ABF" w:rsidRDefault="00333973" w:rsidP="00333973">
      <w:pPr>
        <w:tabs>
          <w:tab w:val="left" w:pos="4230"/>
        </w:tabs>
        <w:ind w:left="540" w:hanging="540"/>
        <w:jc w:val="left"/>
      </w:pPr>
    </w:p>
    <w:p w14:paraId="2173519A" w14:textId="77777777" w:rsidR="00333973" w:rsidRPr="00CD5ABF" w:rsidRDefault="00333973" w:rsidP="00333973">
      <w:pPr>
        <w:tabs>
          <w:tab w:val="left" w:pos="4230"/>
        </w:tabs>
        <w:ind w:left="540" w:hanging="540"/>
        <w:jc w:val="left"/>
        <w:rPr>
          <w:lang w:val="id-ID"/>
        </w:rPr>
      </w:pPr>
      <w:r w:rsidRPr="00CD5ABF">
        <w:t xml:space="preserve">Baldridge National Quality Program. 2008. </w:t>
      </w:r>
      <w:r w:rsidRPr="00CD5ABF">
        <w:rPr>
          <w:i/>
        </w:rPr>
        <w:t>Education Criteria for Performance Excellence</w:t>
      </w:r>
      <w:r w:rsidRPr="00CD5ABF">
        <w:t>. Gaithhersburg, MD: Baldridge National Quality Program.</w:t>
      </w:r>
    </w:p>
    <w:p w14:paraId="600E4235" w14:textId="77777777" w:rsidR="00333973" w:rsidRPr="00CD5ABF" w:rsidRDefault="00333973" w:rsidP="00333973">
      <w:pPr>
        <w:tabs>
          <w:tab w:val="left" w:pos="4230"/>
        </w:tabs>
        <w:ind w:left="540" w:hanging="540"/>
        <w:jc w:val="left"/>
        <w:rPr>
          <w:lang w:val="id-ID"/>
        </w:rPr>
      </w:pPr>
    </w:p>
    <w:p w14:paraId="1E0ECD1D" w14:textId="77777777" w:rsidR="00333973" w:rsidRPr="00CD5ABF" w:rsidRDefault="00333973" w:rsidP="00333973">
      <w:pPr>
        <w:tabs>
          <w:tab w:val="left" w:pos="4230"/>
        </w:tabs>
        <w:ind w:left="540" w:hanging="540"/>
      </w:pPr>
      <w:r w:rsidRPr="00CD5ABF">
        <w:t>BAN-PT. 2003.</w:t>
      </w:r>
      <w:r w:rsidRPr="00CD5ABF">
        <w:rPr>
          <w:i/>
        </w:rPr>
        <w:t>Sistem Akreditasi Pendidikan Tinggi. Naskah Akademik</w:t>
      </w:r>
      <w:r w:rsidRPr="00CD5ABF">
        <w:t>. Jakarta: BAN-PT.</w:t>
      </w:r>
    </w:p>
    <w:p w14:paraId="38DF8D8E" w14:textId="77777777" w:rsidR="00333973" w:rsidRPr="00CD5ABF" w:rsidRDefault="00333973" w:rsidP="00333973">
      <w:pPr>
        <w:tabs>
          <w:tab w:val="left" w:pos="4230"/>
        </w:tabs>
        <w:ind w:left="540" w:hanging="540"/>
        <w:jc w:val="left"/>
      </w:pPr>
    </w:p>
    <w:p w14:paraId="73464704" w14:textId="77777777" w:rsidR="00333973" w:rsidRPr="00CD5ABF" w:rsidRDefault="00333973" w:rsidP="00333973">
      <w:pPr>
        <w:tabs>
          <w:tab w:val="left" w:pos="4230"/>
        </w:tabs>
        <w:ind w:left="540" w:hanging="540"/>
      </w:pPr>
      <w:r w:rsidRPr="00CD5ABF">
        <w:t>BAN-PT. 20</w:t>
      </w:r>
      <w:r w:rsidRPr="00CD5ABF">
        <w:rPr>
          <w:lang w:val="id-ID"/>
        </w:rPr>
        <w:t>10</w:t>
      </w:r>
      <w:r w:rsidRPr="00CD5ABF">
        <w:t>.</w:t>
      </w:r>
      <w:r w:rsidRPr="00CD5ABF">
        <w:rPr>
          <w:i/>
          <w:lang w:val="id-ID"/>
        </w:rPr>
        <w:t>Pedoman Evaluasi-Diri untuk Akreditasi Program Pendidikan dan Institusi Perguruan Tinggi</w:t>
      </w:r>
      <w:r w:rsidRPr="00CD5ABF">
        <w:t>. Jakarta: BAN-PT.</w:t>
      </w:r>
    </w:p>
    <w:p w14:paraId="6A1F5AC3" w14:textId="77777777" w:rsidR="00333973" w:rsidRPr="00CD5ABF" w:rsidRDefault="00333973" w:rsidP="00333973">
      <w:pPr>
        <w:tabs>
          <w:tab w:val="left" w:pos="4230"/>
        </w:tabs>
        <w:ind w:left="540" w:hanging="540"/>
      </w:pPr>
    </w:p>
    <w:p w14:paraId="4FE9E3D9" w14:textId="77777777" w:rsidR="00333973" w:rsidRPr="00CD5ABF" w:rsidRDefault="00333973" w:rsidP="00333973">
      <w:pPr>
        <w:tabs>
          <w:tab w:val="left" w:pos="4230"/>
        </w:tabs>
        <w:ind w:left="540" w:hanging="540"/>
        <w:rPr>
          <w:lang w:val="id-ID"/>
        </w:rPr>
      </w:pPr>
      <w:r w:rsidRPr="00CD5ABF">
        <w:rPr>
          <w:lang w:val="id-ID"/>
        </w:rPr>
        <w:t>CHEA (</w:t>
      </w:r>
      <w:r w:rsidRPr="00CD5ABF">
        <w:t>Council for Higher Education Accreditation</w:t>
      </w:r>
      <w:r w:rsidRPr="00CD5ABF">
        <w:rPr>
          <w:lang w:val="id-ID"/>
        </w:rPr>
        <w:t>)</w:t>
      </w:r>
      <w:r w:rsidRPr="00CD5ABF">
        <w:t xml:space="preserve">. </w:t>
      </w:r>
      <w:r w:rsidRPr="00CD5ABF">
        <w:rPr>
          <w:lang w:val="id-ID"/>
        </w:rPr>
        <w:t xml:space="preserve">1998. </w:t>
      </w:r>
      <w:r w:rsidRPr="00CD5ABF">
        <w:rPr>
          <w:i/>
        </w:rPr>
        <w:t>Recognition of Accrediting Organizations Policy and Procedures. CHEA Document approved by the CHEA Board of Directors</w:t>
      </w:r>
      <w:r w:rsidRPr="00CD5ABF">
        <w:t>, September, 28</w:t>
      </w:r>
      <w:r w:rsidRPr="00CD5ABF">
        <w:rPr>
          <w:lang w:val="id-ID"/>
        </w:rPr>
        <w:t>.</w:t>
      </w:r>
    </w:p>
    <w:p w14:paraId="5AD6E315" w14:textId="77777777" w:rsidR="00333973" w:rsidRPr="00CD5ABF" w:rsidRDefault="00BC0650" w:rsidP="00333973">
      <w:pPr>
        <w:tabs>
          <w:tab w:val="left" w:pos="4230"/>
        </w:tabs>
        <w:ind w:left="540"/>
        <w:rPr>
          <w:lang w:val="pt-BR"/>
        </w:rPr>
      </w:pPr>
      <w:hyperlink r:id="rId12" w:anchor="11b" w:history="1">
        <w:r w:rsidR="00333973" w:rsidRPr="00CD5ABF">
          <w:rPr>
            <w:rStyle w:val="Hyperlink"/>
            <w:rFonts w:cs="Arial"/>
            <w:color w:val="auto"/>
            <w:u w:val="none"/>
            <w:lang w:val="pt-BR"/>
          </w:rPr>
          <w:t>http://www.chea.org/About/Recognition.cfm#11b</w:t>
        </w:r>
      </w:hyperlink>
      <w:r w:rsidR="00333973" w:rsidRPr="00CD5ABF">
        <w:rPr>
          <w:lang w:val="pt-BR"/>
        </w:rPr>
        <w:t xml:space="preserve"> (diakses tanggal 24 Mei 2002).</w:t>
      </w:r>
    </w:p>
    <w:p w14:paraId="00D28203" w14:textId="77777777" w:rsidR="00333973" w:rsidRPr="00CD5ABF" w:rsidRDefault="00333973" w:rsidP="00333973">
      <w:pPr>
        <w:tabs>
          <w:tab w:val="left" w:pos="4230"/>
        </w:tabs>
        <w:ind w:left="540" w:hanging="540"/>
        <w:jc w:val="left"/>
      </w:pPr>
    </w:p>
    <w:p w14:paraId="26D2575A" w14:textId="77777777" w:rsidR="00333973" w:rsidRPr="00CD5ABF" w:rsidRDefault="00333973" w:rsidP="00333973">
      <w:pPr>
        <w:tabs>
          <w:tab w:val="left" w:pos="4230"/>
        </w:tabs>
        <w:ind w:left="540" w:hanging="540"/>
      </w:pPr>
      <w:r w:rsidRPr="00CD5ABF">
        <w:t xml:space="preserve">CHEA (Council for Higher Education Accreditation). 2001. </w:t>
      </w:r>
      <w:r w:rsidRPr="00CD5ABF">
        <w:rPr>
          <w:i/>
        </w:rPr>
        <w:t>Quality Review. CHEA Almanac of External Quality Review</w:t>
      </w:r>
      <w:r w:rsidRPr="00CD5ABF">
        <w:t>. Washington, D.C.: CHEA.</w:t>
      </w:r>
    </w:p>
    <w:p w14:paraId="6E6DDC41" w14:textId="77777777" w:rsidR="00333973" w:rsidRPr="00CD5ABF" w:rsidRDefault="00333973" w:rsidP="00333973">
      <w:pPr>
        <w:tabs>
          <w:tab w:val="left" w:pos="4230"/>
        </w:tabs>
        <w:jc w:val="left"/>
        <w:rPr>
          <w:lang w:val="pt-BR"/>
        </w:rPr>
      </w:pPr>
    </w:p>
    <w:p w14:paraId="07A796AD" w14:textId="77777777" w:rsidR="00333973" w:rsidRPr="00CD5ABF" w:rsidRDefault="00333973" w:rsidP="00333973">
      <w:pPr>
        <w:tabs>
          <w:tab w:val="left" w:pos="4230"/>
        </w:tabs>
        <w:ind w:left="540" w:hanging="540"/>
      </w:pPr>
      <w:r w:rsidRPr="00CD5ABF">
        <w:rPr>
          <w:lang w:val="da-DK"/>
        </w:rPr>
        <w:t xml:space="preserve">Dochy, F.J.C. </w:t>
      </w:r>
      <w:r w:rsidRPr="00CD5ABF">
        <w:rPr>
          <w:i/>
          <w:lang w:val="da-DK"/>
        </w:rPr>
        <w:t>et al.</w:t>
      </w:r>
      <w:r w:rsidRPr="00CD5ABF">
        <w:rPr>
          <w:lang w:val="da-DK"/>
        </w:rPr>
        <w:t xml:space="preserve"> 1996. </w:t>
      </w:r>
      <w:r w:rsidRPr="00CD5ABF">
        <w:rPr>
          <w:i/>
        </w:rPr>
        <w:t>Management Information and Performance Indicators in Higher Education</w:t>
      </w:r>
      <w:r w:rsidRPr="00CD5ABF">
        <w:t>. Assen Mastricht, Nederland: Van Gorcum.</w:t>
      </w:r>
    </w:p>
    <w:p w14:paraId="434C19AE" w14:textId="77777777" w:rsidR="00333973" w:rsidRPr="00CD5ABF" w:rsidRDefault="00333973" w:rsidP="00333973">
      <w:pPr>
        <w:tabs>
          <w:tab w:val="left" w:pos="4230"/>
        </w:tabs>
        <w:ind w:left="540" w:hanging="540"/>
        <w:jc w:val="left"/>
      </w:pPr>
    </w:p>
    <w:p w14:paraId="5981EFD7" w14:textId="77777777" w:rsidR="00333973" w:rsidRPr="00CD5ABF" w:rsidRDefault="00333973" w:rsidP="00333973">
      <w:pPr>
        <w:tabs>
          <w:tab w:val="left" w:pos="4230"/>
        </w:tabs>
        <w:ind w:left="540" w:hanging="540"/>
      </w:pPr>
      <w:r w:rsidRPr="00CD5ABF">
        <w:t xml:space="preserve">HEFCE (Higher Education Funding Council for England). 2001. </w:t>
      </w:r>
      <w:r w:rsidRPr="00CD5ABF">
        <w:rPr>
          <w:i/>
        </w:rPr>
        <w:t>Quality assurance in higher education. Proposal for consultation</w:t>
      </w:r>
      <w:r w:rsidRPr="00CD5ABF">
        <w:t>.HEFCE-QAA-Universities UK-SCoP.</w:t>
      </w:r>
    </w:p>
    <w:p w14:paraId="68DAFDD2" w14:textId="77777777" w:rsidR="00333973" w:rsidRPr="00CD5ABF" w:rsidRDefault="00333973" w:rsidP="00333973">
      <w:pPr>
        <w:tabs>
          <w:tab w:val="left" w:pos="4230"/>
        </w:tabs>
        <w:ind w:left="540" w:hanging="540"/>
      </w:pPr>
    </w:p>
    <w:p w14:paraId="34483EA7" w14:textId="77777777" w:rsidR="00333973" w:rsidRPr="00CD5ABF" w:rsidRDefault="00333973" w:rsidP="00333973">
      <w:pPr>
        <w:tabs>
          <w:tab w:val="left" w:pos="4230"/>
        </w:tabs>
        <w:ind w:left="540" w:hanging="540"/>
        <w:rPr>
          <w:lang w:val="id-ID"/>
        </w:rPr>
      </w:pPr>
      <w:r w:rsidRPr="00CD5ABF">
        <w:t xml:space="preserve">Kember, D. 2000. </w:t>
      </w:r>
      <w:r w:rsidRPr="00CD5ABF">
        <w:rPr>
          <w:i/>
        </w:rPr>
        <w:t>Action learning and Action Research, Improving the Quality of Teaching and Learning</w:t>
      </w:r>
      <w:r w:rsidRPr="00CD5ABF">
        <w:t>. London: Kogan Page Limited.</w:t>
      </w:r>
    </w:p>
    <w:p w14:paraId="52984C95" w14:textId="77777777" w:rsidR="00333973" w:rsidRPr="00CD5ABF" w:rsidRDefault="00333973" w:rsidP="00333973">
      <w:pPr>
        <w:ind w:left="540" w:right="-50" w:hanging="540"/>
        <w:rPr>
          <w:lang w:val="id-ID"/>
        </w:rPr>
      </w:pPr>
    </w:p>
    <w:p w14:paraId="37BEC7A5" w14:textId="77777777" w:rsidR="00333973" w:rsidRPr="00CD5ABF" w:rsidRDefault="00333973" w:rsidP="00333973">
      <w:pPr>
        <w:ind w:left="540" w:right="-50" w:hanging="540"/>
        <w:rPr>
          <w:lang w:val="id-ID"/>
        </w:rPr>
      </w:pPr>
      <w:r w:rsidRPr="00CD5ABF">
        <w:rPr>
          <w:lang w:val="id-ID"/>
        </w:rPr>
        <w:t xml:space="preserve">Konsil Kedokteran Indonesia: Kurikulum Pendidikan dokter Spesialis </w:t>
      </w:r>
      <w:r w:rsidR="005B4006" w:rsidRPr="00CD5ABF">
        <w:rPr>
          <w:lang w:val="id-ID"/>
        </w:rPr>
        <w:t>Bedah</w:t>
      </w:r>
      <w:r w:rsidRPr="00CD5ABF">
        <w:rPr>
          <w:lang w:val="id-ID"/>
        </w:rPr>
        <w:t xml:space="preserve"> tahun 2012. Jakarta</w:t>
      </w:r>
    </w:p>
    <w:p w14:paraId="2CFDE4C7" w14:textId="77777777" w:rsidR="00333973" w:rsidRPr="00CD5ABF" w:rsidRDefault="00333973" w:rsidP="00333973">
      <w:pPr>
        <w:ind w:left="540" w:right="-50" w:hanging="540"/>
        <w:rPr>
          <w:lang w:val="id-ID"/>
        </w:rPr>
      </w:pPr>
    </w:p>
    <w:p w14:paraId="233E65FC" w14:textId="77777777" w:rsidR="00333973" w:rsidRPr="00CD5ABF" w:rsidRDefault="00333973" w:rsidP="00333973">
      <w:pPr>
        <w:ind w:left="540" w:right="-50" w:hanging="540"/>
        <w:rPr>
          <w:lang w:val="id-ID"/>
        </w:rPr>
      </w:pPr>
      <w:r w:rsidRPr="00CD5ABF">
        <w:rPr>
          <w:lang w:val="id-ID"/>
        </w:rPr>
        <w:t xml:space="preserve">Konsil Kedokteran Indonesia: Standar Pendidikan Profesi Dokter Spesialis </w:t>
      </w:r>
      <w:r w:rsidR="005B4006" w:rsidRPr="00CD5ABF">
        <w:rPr>
          <w:lang w:val="id-ID"/>
        </w:rPr>
        <w:t>Bedah</w:t>
      </w:r>
      <w:r w:rsidRPr="00CD5ABF">
        <w:rPr>
          <w:lang w:val="id-ID"/>
        </w:rPr>
        <w:t xml:space="preserve"> tahun 2008. Jakarta</w:t>
      </w:r>
    </w:p>
    <w:p w14:paraId="2BDB3729" w14:textId="77777777" w:rsidR="00333973" w:rsidRPr="00CD5ABF" w:rsidRDefault="00333973" w:rsidP="00333973">
      <w:pPr>
        <w:tabs>
          <w:tab w:val="left" w:pos="4230"/>
        </w:tabs>
        <w:ind w:left="540" w:hanging="540"/>
        <w:rPr>
          <w:lang w:val="id-ID"/>
        </w:rPr>
      </w:pPr>
    </w:p>
    <w:p w14:paraId="13DFE5BB" w14:textId="77777777" w:rsidR="00333973" w:rsidRPr="00CD5ABF" w:rsidRDefault="00333973" w:rsidP="00333973">
      <w:pPr>
        <w:tabs>
          <w:tab w:val="left" w:pos="4230"/>
        </w:tabs>
        <w:ind w:left="567" w:hanging="567"/>
      </w:pPr>
      <w:r w:rsidRPr="00CD5ABF">
        <w:t>Keputusan Menteri Pendidikan Nasional Nomor 178/U/20</w:t>
      </w:r>
      <w:r w:rsidRPr="00CD5ABF">
        <w:rPr>
          <w:lang w:val="id-ID"/>
        </w:rPr>
        <w:t>0</w:t>
      </w:r>
      <w:r w:rsidRPr="00CD5ABF">
        <w:t>1 tentang Gelar dan Lulusan Perguruan Tinggi.</w:t>
      </w:r>
    </w:p>
    <w:p w14:paraId="0F7CF581" w14:textId="77777777" w:rsidR="00333973" w:rsidRPr="00CD5ABF" w:rsidRDefault="00333973" w:rsidP="00333973">
      <w:pPr>
        <w:tabs>
          <w:tab w:val="left" w:pos="4230"/>
        </w:tabs>
        <w:ind w:left="540" w:hanging="540"/>
        <w:jc w:val="left"/>
      </w:pPr>
    </w:p>
    <w:p w14:paraId="47E2FCAD" w14:textId="77777777" w:rsidR="00333973" w:rsidRPr="00CD5ABF" w:rsidRDefault="00333973" w:rsidP="00333973">
      <w:pPr>
        <w:tabs>
          <w:tab w:val="left" w:pos="4230"/>
        </w:tabs>
        <w:ind w:left="540" w:hanging="540"/>
      </w:pPr>
      <w:r w:rsidRPr="00CD5ABF">
        <w:t xml:space="preserve">McKinnon, K.R., </w:t>
      </w:r>
      <w:r w:rsidRPr="00CD5ABF">
        <w:rPr>
          <w:lang w:val="id-ID"/>
        </w:rPr>
        <w:t xml:space="preserve">S.H. </w:t>
      </w:r>
      <w:r w:rsidRPr="00CD5ABF">
        <w:t xml:space="preserve">Walker, and </w:t>
      </w:r>
      <w:r w:rsidRPr="00CD5ABF">
        <w:rPr>
          <w:lang w:val="id-ID"/>
        </w:rPr>
        <w:t xml:space="preserve">D. </w:t>
      </w:r>
      <w:r w:rsidRPr="00CD5ABF">
        <w:t>Davis</w:t>
      </w:r>
      <w:r w:rsidRPr="00CD5ABF">
        <w:rPr>
          <w:lang w:val="id-ID"/>
        </w:rPr>
        <w:t>.</w:t>
      </w:r>
      <w:r w:rsidRPr="00CD5ABF">
        <w:t xml:space="preserve"> 2000. </w:t>
      </w:r>
      <w:r w:rsidRPr="00CD5ABF">
        <w:rPr>
          <w:i/>
        </w:rPr>
        <w:t>Benchmarking: A Manual for Australian Universities</w:t>
      </w:r>
      <w:r w:rsidRPr="00CD5ABF">
        <w:t>. Canberra: Department of Education, Training and Youth Affairs, Higher Education Division.</w:t>
      </w:r>
    </w:p>
    <w:p w14:paraId="6A045622" w14:textId="77777777" w:rsidR="00333973" w:rsidRPr="00CD5ABF" w:rsidRDefault="00333973" w:rsidP="00333973">
      <w:pPr>
        <w:tabs>
          <w:tab w:val="left" w:pos="4230"/>
        </w:tabs>
        <w:ind w:left="540" w:hanging="540"/>
      </w:pPr>
    </w:p>
    <w:p w14:paraId="436935A9" w14:textId="77777777" w:rsidR="00333973" w:rsidRPr="00CD5ABF" w:rsidRDefault="00333973" w:rsidP="00333973">
      <w:pPr>
        <w:tabs>
          <w:tab w:val="left" w:pos="4230"/>
        </w:tabs>
        <w:ind w:left="540" w:hanging="540"/>
      </w:pPr>
      <w:r w:rsidRPr="00CD5ABF">
        <w:t xml:space="preserve">National Accreditation Agency for Higher Education (BAN-PT). 2000. </w:t>
      </w:r>
      <w:r w:rsidRPr="00CD5ABF">
        <w:rPr>
          <w:i/>
        </w:rPr>
        <w:t>Guidelines for External Quality Assessment of Higher Education</w:t>
      </w:r>
      <w:r w:rsidRPr="00CD5ABF">
        <w:t>. Jakarta: Ministry of National Education (Depdiknas).</w:t>
      </w:r>
    </w:p>
    <w:p w14:paraId="363C7008" w14:textId="77777777" w:rsidR="00333973" w:rsidRPr="00CD5ABF" w:rsidRDefault="00333973" w:rsidP="00333973">
      <w:pPr>
        <w:tabs>
          <w:tab w:val="left" w:pos="4230"/>
        </w:tabs>
        <w:ind w:left="540" w:hanging="540"/>
        <w:jc w:val="left"/>
      </w:pPr>
    </w:p>
    <w:p w14:paraId="47A2C25D" w14:textId="77777777" w:rsidR="00333973" w:rsidRPr="00CD5ABF" w:rsidRDefault="00333973" w:rsidP="00333973">
      <w:pPr>
        <w:tabs>
          <w:tab w:val="left" w:pos="4230"/>
        </w:tabs>
        <w:ind w:left="540" w:hanging="540"/>
        <w:rPr>
          <w:lang w:val="id-ID"/>
        </w:rPr>
      </w:pPr>
      <w:r w:rsidRPr="00CD5ABF">
        <w:t xml:space="preserve">National Accreditation Agency for Higher Education (BAN-PT). 2000. </w:t>
      </w:r>
      <w:r w:rsidRPr="00CD5ABF">
        <w:rPr>
          <w:i/>
        </w:rPr>
        <w:t>Guidelines for Internal Quality Assessment of Higher Education</w:t>
      </w:r>
      <w:r w:rsidRPr="00CD5ABF">
        <w:t>. Jakarta: Ministry of National Education (Depdiknas).</w:t>
      </w:r>
    </w:p>
    <w:p w14:paraId="4A07535C" w14:textId="77777777" w:rsidR="00333973" w:rsidRPr="00CD5ABF" w:rsidRDefault="00333973" w:rsidP="00333973">
      <w:pPr>
        <w:tabs>
          <w:tab w:val="left" w:pos="4230"/>
        </w:tabs>
        <w:jc w:val="left"/>
      </w:pPr>
    </w:p>
    <w:p w14:paraId="1615C7A4" w14:textId="77777777" w:rsidR="00333973" w:rsidRPr="00CD5ABF" w:rsidRDefault="00333973" w:rsidP="00333973">
      <w:pPr>
        <w:rPr>
          <w:lang w:val="id-ID"/>
        </w:rPr>
      </w:pPr>
      <w:r w:rsidRPr="00CD5ABF">
        <w:t xml:space="preserve">Peraturan Pemerintah Nomor </w:t>
      </w:r>
      <w:r w:rsidRPr="00CD5ABF">
        <w:rPr>
          <w:lang w:val="id-ID"/>
        </w:rPr>
        <w:t>19</w:t>
      </w:r>
      <w:r w:rsidRPr="00CD5ABF">
        <w:t xml:space="preserve"> Tahun </w:t>
      </w:r>
      <w:r w:rsidRPr="00CD5ABF">
        <w:rPr>
          <w:lang w:val="id-ID"/>
        </w:rPr>
        <w:t>2005</w:t>
      </w:r>
      <w:r w:rsidRPr="00CD5ABF">
        <w:t xml:space="preserve"> tentang </w:t>
      </w:r>
      <w:r w:rsidRPr="00CD5ABF">
        <w:rPr>
          <w:lang w:val="id-ID"/>
        </w:rPr>
        <w:t xml:space="preserve">StandarNasional </w:t>
      </w:r>
      <w:r w:rsidRPr="00CD5ABF">
        <w:t>Pendidikan.</w:t>
      </w:r>
    </w:p>
    <w:p w14:paraId="5C98A289" w14:textId="77777777" w:rsidR="00333973" w:rsidRPr="00CD5ABF" w:rsidRDefault="00333973" w:rsidP="00333973">
      <w:pPr>
        <w:ind w:left="540" w:hanging="540"/>
        <w:rPr>
          <w:lang w:val="id-ID"/>
        </w:rPr>
      </w:pPr>
    </w:p>
    <w:p w14:paraId="66A0584E" w14:textId="77777777" w:rsidR="00333973" w:rsidRPr="00CD5ABF" w:rsidRDefault="00333973" w:rsidP="00333973">
      <w:pPr>
        <w:ind w:left="540" w:hanging="540"/>
      </w:pPr>
      <w:r w:rsidRPr="00CD5ABF">
        <w:t xml:space="preserve">Peraturan Pemerintah Nomor </w:t>
      </w:r>
      <w:r w:rsidRPr="00CD5ABF">
        <w:rPr>
          <w:lang w:val="id-ID"/>
        </w:rPr>
        <w:t>17</w:t>
      </w:r>
      <w:r w:rsidRPr="00CD5ABF">
        <w:t xml:space="preserve"> Tahun </w:t>
      </w:r>
      <w:r w:rsidRPr="00CD5ABF">
        <w:rPr>
          <w:lang w:val="id-ID"/>
        </w:rPr>
        <w:t>2010</w:t>
      </w:r>
      <w:r w:rsidRPr="00CD5ABF">
        <w:t xml:space="preserve"> tentang </w:t>
      </w:r>
      <w:r w:rsidRPr="00CD5ABF">
        <w:rPr>
          <w:lang w:val="id-ID"/>
        </w:rPr>
        <w:t>Pengelolaan dan Penyeleng</w:t>
      </w:r>
      <w:r w:rsidRPr="00CD5ABF">
        <w:t>-</w:t>
      </w:r>
      <w:r w:rsidRPr="00CD5ABF">
        <w:rPr>
          <w:lang w:val="id-ID"/>
        </w:rPr>
        <w:t xml:space="preserve">garaan </w:t>
      </w:r>
      <w:r w:rsidRPr="00CD5ABF">
        <w:t>Pendidikan.</w:t>
      </w:r>
    </w:p>
    <w:p w14:paraId="30688FD0" w14:textId="77777777" w:rsidR="00333973" w:rsidRPr="00CD5ABF" w:rsidRDefault="00333973" w:rsidP="00333973">
      <w:pPr>
        <w:ind w:left="540" w:hanging="540"/>
        <w:jc w:val="left"/>
      </w:pPr>
    </w:p>
    <w:p w14:paraId="3661F27C" w14:textId="77777777" w:rsidR="00333973" w:rsidRPr="00CD5ABF" w:rsidRDefault="00333973" w:rsidP="00333973">
      <w:pPr>
        <w:ind w:left="540" w:hanging="540"/>
        <w:rPr>
          <w:lang w:val="id-ID"/>
        </w:rPr>
      </w:pPr>
      <w:r w:rsidRPr="00CD5ABF">
        <w:t>Peraturan Pemerintah Nomor 6</w:t>
      </w:r>
      <w:r w:rsidRPr="00CD5ABF">
        <w:rPr>
          <w:lang w:val="id-ID"/>
        </w:rPr>
        <w:t>6</w:t>
      </w:r>
      <w:r w:rsidRPr="00CD5ABF">
        <w:t xml:space="preserve"> Tahun </w:t>
      </w:r>
      <w:r w:rsidRPr="00CD5ABF">
        <w:rPr>
          <w:lang w:val="id-ID"/>
        </w:rPr>
        <w:t>2010</w:t>
      </w:r>
      <w:r w:rsidRPr="00CD5ABF">
        <w:t xml:space="preserve"> tentang </w:t>
      </w:r>
      <w:r w:rsidRPr="00CD5ABF">
        <w:rPr>
          <w:lang w:val="id-ID"/>
        </w:rPr>
        <w:t>Perubahan atas PP Nomor 17 Tahun 2010</w:t>
      </w:r>
      <w:r w:rsidRPr="00CD5ABF">
        <w:t>.</w:t>
      </w:r>
    </w:p>
    <w:p w14:paraId="66A0434E" w14:textId="77777777" w:rsidR="00333973" w:rsidRPr="00CD5ABF" w:rsidRDefault="00333973" w:rsidP="00333973">
      <w:pPr>
        <w:ind w:left="540" w:hanging="540"/>
        <w:rPr>
          <w:lang w:val="id-ID"/>
        </w:rPr>
      </w:pPr>
    </w:p>
    <w:p w14:paraId="2D42F362" w14:textId="77777777" w:rsidR="00333973" w:rsidRPr="00CD5ABF" w:rsidRDefault="00333973" w:rsidP="00333973">
      <w:pPr>
        <w:ind w:left="540" w:hanging="540"/>
        <w:rPr>
          <w:lang w:val="id-ID"/>
        </w:rPr>
      </w:pPr>
      <w:r w:rsidRPr="00CD5ABF">
        <w:rPr>
          <w:lang w:val="id-ID"/>
        </w:rPr>
        <w:t>Peraturan Menteri Pendidikan dan Kebudayaan Nomor 49 Tahun 2014 tentang Standar Nasional Pendidikan.</w:t>
      </w:r>
    </w:p>
    <w:p w14:paraId="7C7FCD97" w14:textId="77777777" w:rsidR="00333973" w:rsidRPr="00CD5ABF" w:rsidRDefault="00333973" w:rsidP="00333973">
      <w:pPr>
        <w:ind w:left="540" w:hanging="540"/>
        <w:rPr>
          <w:lang w:val="id-ID"/>
        </w:rPr>
      </w:pPr>
    </w:p>
    <w:p w14:paraId="4DFF15A3" w14:textId="77777777" w:rsidR="00333973" w:rsidRPr="00CD5ABF" w:rsidRDefault="00333973" w:rsidP="00333973">
      <w:pPr>
        <w:ind w:left="540" w:hanging="540"/>
        <w:rPr>
          <w:lang w:val="id-ID"/>
        </w:rPr>
      </w:pPr>
      <w:r w:rsidRPr="00CD5ABF">
        <w:rPr>
          <w:lang w:val="id-ID"/>
        </w:rPr>
        <w:t>Peraturan Menteri Pendidikan dan Kebudayaan Nomor .... Tahun 2014 tentang Akreditasi Program Studi dan Perguruan Tinggi.</w:t>
      </w:r>
    </w:p>
    <w:p w14:paraId="4DEDEAC0" w14:textId="77777777" w:rsidR="00333973" w:rsidRPr="00CD5ABF" w:rsidRDefault="00333973" w:rsidP="00333973">
      <w:pPr>
        <w:ind w:left="540" w:hanging="540"/>
        <w:rPr>
          <w:lang w:val="id-ID"/>
        </w:rPr>
      </w:pPr>
    </w:p>
    <w:p w14:paraId="3B53AE1A" w14:textId="77777777" w:rsidR="00333973" w:rsidRPr="00CD5ABF" w:rsidRDefault="00333973" w:rsidP="00333973">
      <w:pPr>
        <w:ind w:left="540" w:hanging="540"/>
        <w:rPr>
          <w:lang w:val="id-ID"/>
        </w:rPr>
      </w:pPr>
      <w:r w:rsidRPr="00CD5ABF">
        <w:rPr>
          <w:lang w:val="id-ID"/>
        </w:rPr>
        <w:t>Peraturan Menteri Pendidikan dan Kebudayaan Nomor .... Tahun 2014 tentang Sistem Penjaminan Mutu Pendidikan Tinggi.</w:t>
      </w:r>
    </w:p>
    <w:p w14:paraId="144AF9EF" w14:textId="77777777" w:rsidR="00333973" w:rsidRPr="00CD5ABF" w:rsidRDefault="00333973" w:rsidP="00333973">
      <w:pPr>
        <w:ind w:left="540" w:hanging="540"/>
        <w:jc w:val="left"/>
      </w:pPr>
    </w:p>
    <w:p w14:paraId="1B62FB2D" w14:textId="77777777" w:rsidR="00333973" w:rsidRPr="00CD5ABF" w:rsidRDefault="00333973" w:rsidP="00333973">
      <w:pPr>
        <w:ind w:left="540" w:hanging="540"/>
      </w:pPr>
      <w:r w:rsidRPr="00CD5ABF">
        <w:t>Tadjudin.M.K. 2000.</w:t>
      </w:r>
      <w:r w:rsidRPr="00CD5ABF">
        <w:rPr>
          <w:i/>
        </w:rPr>
        <w:t>Asesmen Institusi untuk Penentuan Kelayakan Perolehan Status Lembaga yang Mengakreditasi Diri bagi Perguruan Tinggi: Dari Akreditasi program Pendidikan ke Akreditasi Lembaga Perguruan Tinggi</w:t>
      </w:r>
      <w:r w:rsidRPr="00CD5ABF">
        <w:t>. Jakarta: BAN-PT.</w:t>
      </w:r>
    </w:p>
    <w:p w14:paraId="3F4AAD69" w14:textId="77777777" w:rsidR="00333973" w:rsidRPr="00CD5ABF" w:rsidRDefault="00333973" w:rsidP="00333973">
      <w:pPr>
        <w:ind w:left="540" w:hanging="540"/>
      </w:pPr>
    </w:p>
    <w:p w14:paraId="2EEB7A99" w14:textId="77777777" w:rsidR="00333973" w:rsidRPr="00CD5ABF" w:rsidRDefault="00333973" w:rsidP="00333973">
      <w:r w:rsidRPr="00CD5ABF">
        <w:t>Undang-Undang Nomor 20 Tahun 2003 tentang Sistem Pendidikan Nasional</w:t>
      </w:r>
      <w:r w:rsidRPr="00CD5ABF">
        <w:rPr>
          <w:lang w:val="id-ID"/>
        </w:rPr>
        <w:t>.</w:t>
      </w:r>
    </w:p>
    <w:p w14:paraId="1ACB172D" w14:textId="77777777" w:rsidR="00333973" w:rsidRPr="00CD5ABF" w:rsidRDefault="00333973" w:rsidP="00333973">
      <w:pPr>
        <w:rPr>
          <w:lang w:val="id-ID"/>
        </w:rPr>
      </w:pPr>
    </w:p>
    <w:p w14:paraId="7C44D9C8" w14:textId="77777777" w:rsidR="00333973" w:rsidRPr="00CD5ABF" w:rsidRDefault="00333973" w:rsidP="00333973">
      <w:pPr>
        <w:rPr>
          <w:lang w:val="id-ID"/>
        </w:rPr>
      </w:pPr>
      <w:r w:rsidRPr="00CD5ABF">
        <w:rPr>
          <w:lang w:val="id-ID"/>
        </w:rPr>
        <w:t>Undang-Undang Nomor 14 Tahun 2005 tentang Guru dan Dosen.</w:t>
      </w:r>
    </w:p>
    <w:p w14:paraId="7863D5F3" w14:textId="77777777" w:rsidR="00333973" w:rsidRPr="00CD5ABF" w:rsidRDefault="00333973" w:rsidP="00333973">
      <w:pPr>
        <w:rPr>
          <w:lang w:val="id-ID"/>
        </w:rPr>
      </w:pPr>
    </w:p>
    <w:p w14:paraId="2913B4B4" w14:textId="77777777" w:rsidR="00333973" w:rsidRPr="00CD5ABF" w:rsidRDefault="00333973" w:rsidP="00333973">
      <w:pPr>
        <w:rPr>
          <w:lang w:val="id-ID"/>
        </w:rPr>
      </w:pPr>
      <w:r w:rsidRPr="00CD5ABF">
        <w:rPr>
          <w:lang w:val="id-ID"/>
        </w:rPr>
        <w:t>Undang-Undang Nomor 12 Tahun 2012 tentang Pendidikan Tinggi.</w:t>
      </w:r>
    </w:p>
    <w:p w14:paraId="740826BE" w14:textId="77777777" w:rsidR="00333973" w:rsidRPr="00CD5ABF" w:rsidRDefault="00333973" w:rsidP="00333973">
      <w:pPr>
        <w:rPr>
          <w:lang w:val="id-ID"/>
        </w:rPr>
      </w:pPr>
    </w:p>
    <w:p w14:paraId="77C3408E" w14:textId="77777777" w:rsidR="00333973" w:rsidRPr="00CD5ABF" w:rsidRDefault="00333973" w:rsidP="00333973">
      <w:pPr>
        <w:rPr>
          <w:lang w:val="id-ID"/>
        </w:rPr>
      </w:pPr>
      <w:r w:rsidRPr="00CD5ABF">
        <w:rPr>
          <w:lang w:val="id-ID"/>
        </w:rPr>
        <w:t>Undang-undang Nomor 29 Tahun 2004 tentang Praktik Kedokteran.</w:t>
      </w:r>
    </w:p>
    <w:p w14:paraId="18907968" w14:textId="77777777" w:rsidR="00333973" w:rsidRPr="00CD5ABF" w:rsidRDefault="00333973" w:rsidP="00333973">
      <w:pPr>
        <w:rPr>
          <w:lang w:val="id-ID"/>
        </w:rPr>
      </w:pPr>
    </w:p>
    <w:p w14:paraId="798E3AF5" w14:textId="77777777" w:rsidR="00333973" w:rsidRPr="00CD5ABF" w:rsidRDefault="00333973" w:rsidP="00333973">
      <w:pPr>
        <w:rPr>
          <w:lang w:val="id-ID"/>
        </w:rPr>
      </w:pPr>
      <w:r w:rsidRPr="00CD5ABF">
        <w:rPr>
          <w:lang w:val="id-ID"/>
        </w:rPr>
        <w:t>Undang-Undang Nomor 20 Tahun 2013 tentang Pendidikan Kedokteran.</w:t>
      </w:r>
    </w:p>
    <w:p w14:paraId="6078C156" w14:textId="77777777" w:rsidR="00333973" w:rsidRPr="00CD5ABF" w:rsidRDefault="00333973" w:rsidP="00333973">
      <w:pPr>
        <w:rPr>
          <w:lang w:val="id-ID"/>
        </w:rPr>
      </w:pPr>
    </w:p>
    <w:p w14:paraId="139DF5A8" w14:textId="77777777" w:rsidR="00333973" w:rsidRPr="00CD5ABF" w:rsidRDefault="00333973" w:rsidP="00333973">
      <w:pPr>
        <w:rPr>
          <w:lang w:val="id-ID"/>
        </w:rPr>
      </w:pPr>
      <w:r w:rsidRPr="00CD5ABF">
        <w:rPr>
          <w:lang w:val="id-ID"/>
        </w:rPr>
        <w:t>Undang-undang Nomor 36 Tahun 2009 tentang Kesehatan.</w:t>
      </w:r>
    </w:p>
    <w:p w14:paraId="2DE5F9B6" w14:textId="77777777" w:rsidR="00333973" w:rsidRPr="00CD5ABF" w:rsidRDefault="00333973" w:rsidP="00333973">
      <w:pPr>
        <w:rPr>
          <w:lang w:val="id-ID"/>
        </w:rPr>
      </w:pPr>
    </w:p>
    <w:p w14:paraId="6AA98020" w14:textId="77777777" w:rsidR="00333973" w:rsidRPr="00CD5ABF" w:rsidRDefault="00333973" w:rsidP="00333973">
      <w:pPr>
        <w:ind w:left="540" w:hanging="540"/>
        <w:rPr>
          <w:i/>
          <w:iCs/>
          <w:lang w:val="id-ID"/>
        </w:rPr>
      </w:pPr>
      <w:r w:rsidRPr="00CD5ABF">
        <w:rPr>
          <w:lang w:val="id-ID"/>
        </w:rPr>
        <w:t xml:space="preserve">WASC (Western Association of Schools and Colleges). </w:t>
      </w:r>
      <w:r w:rsidRPr="00CD5ABF">
        <w:t xml:space="preserve">2001. </w:t>
      </w:r>
      <w:r w:rsidRPr="00CD5ABF">
        <w:rPr>
          <w:i/>
        </w:rPr>
        <w:t>Handbook of Accreditation</w:t>
      </w:r>
      <w:r w:rsidRPr="00CD5ABF">
        <w:t>.  Alameda, CA</w:t>
      </w:r>
      <w:r w:rsidRPr="00CD5ABF">
        <w:rPr>
          <w:i/>
          <w:iCs/>
        </w:rPr>
        <w:t>.</w:t>
      </w:r>
    </w:p>
    <w:p w14:paraId="03A530A2" w14:textId="77777777" w:rsidR="00FE484A" w:rsidRPr="00CD5ABF" w:rsidRDefault="00FE484A">
      <w:pPr>
        <w:pStyle w:val="Heading1"/>
      </w:pPr>
    </w:p>
    <w:sectPr w:rsidR="00FE484A" w:rsidRPr="00CD5ABF"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5904D" w14:textId="77777777" w:rsidR="00BC0650" w:rsidRDefault="00BC0650">
      <w:r>
        <w:separator/>
      </w:r>
    </w:p>
  </w:endnote>
  <w:endnote w:type="continuationSeparator" w:id="0">
    <w:p w14:paraId="20BFBFE5" w14:textId="77777777" w:rsidR="00BC0650" w:rsidRDefault="00BC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40716" w14:textId="77777777" w:rsidR="008D447E" w:rsidRPr="00162C8C" w:rsidRDefault="00D8075B" w:rsidP="000337BB">
    <w:pPr>
      <w:pStyle w:val="Footer"/>
      <w:framePr w:wrap="auto" w:vAnchor="text" w:hAnchor="margin" w:xAlign="right" w:y="1"/>
      <w:rPr>
        <w:rStyle w:val="PageNumber"/>
        <w:rFonts w:cs="Arial"/>
        <w:sz w:val="16"/>
        <w:szCs w:val="16"/>
        <w:lang w:val="id-ID"/>
      </w:rPr>
    </w:pPr>
    <w:r w:rsidRPr="00162C8C">
      <w:rPr>
        <w:rStyle w:val="PageNumber"/>
        <w:rFonts w:cs="Arial"/>
        <w:sz w:val="16"/>
        <w:szCs w:val="16"/>
      </w:rPr>
      <w:fldChar w:fldCharType="begin"/>
    </w:r>
    <w:r w:rsidR="008D447E" w:rsidRPr="00162C8C">
      <w:rPr>
        <w:rStyle w:val="PageNumber"/>
        <w:rFonts w:cs="Arial"/>
        <w:sz w:val="16"/>
        <w:szCs w:val="16"/>
      </w:rPr>
      <w:instrText xml:space="preserve">PAGE  </w:instrText>
    </w:r>
    <w:r w:rsidRPr="00162C8C">
      <w:rPr>
        <w:rStyle w:val="PageNumber"/>
        <w:rFonts w:cs="Arial"/>
        <w:sz w:val="16"/>
        <w:szCs w:val="16"/>
      </w:rPr>
      <w:fldChar w:fldCharType="separate"/>
    </w:r>
    <w:r w:rsidR="00CD5ABF">
      <w:rPr>
        <w:rStyle w:val="PageNumber"/>
        <w:rFonts w:cs="Arial"/>
        <w:noProof/>
        <w:sz w:val="16"/>
        <w:szCs w:val="16"/>
      </w:rPr>
      <w:t>ii</w:t>
    </w:r>
    <w:r w:rsidRPr="00162C8C">
      <w:rPr>
        <w:rStyle w:val="PageNumber"/>
        <w:rFonts w:cs="Arial"/>
        <w:sz w:val="16"/>
        <w:szCs w:val="16"/>
      </w:rPr>
      <w:fldChar w:fldCharType="end"/>
    </w:r>
  </w:p>
  <w:p w14:paraId="0050C13F" w14:textId="0AC04064" w:rsidR="008D447E" w:rsidRPr="00B200DF" w:rsidRDefault="00B200DF">
    <w:pPr>
      <w:pStyle w:val="Footer"/>
      <w:rPr>
        <w:sz w:val="16"/>
        <w:szCs w:val="16"/>
        <w:lang w:val="id-ID"/>
      </w:rPr>
    </w:pPr>
    <w:r>
      <w:rPr>
        <w:sz w:val="16"/>
        <w:szCs w:val="16"/>
        <w:lang w:val="id-ID"/>
      </w:rPr>
      <w:t>LAM-PTKes</w:t>
    </w:r>
    <w:r w:rsidR="008D447E" w:rsidRPr="00162C8C">
      <w:rPr>
        <w:sz w:val="16"/>
        <w:szCs w:val="16"/>
        <w:lang w:val="id-ID"/>
      </w:rPr>
      <w:t>:</w:t>
    </w:r>
    <w:r w:rsidR="008D447E" w:rsidRPr="00162C8C">
      <w:rPr>
        <w:sz w:val="16"/>
        <w:szCs w:val="16"/>
        <w:lang w:val="sv-SE"/>
      </w:rPr>
      <w:t xml:space="preserve"> Naskah Akademik Akreditasi Program Studi </w:t>
    </w:r>
    <w:r w:rsidR="008D447E" w:rsidRPr="00162C8C">
      <w:rPr>
        <w:sz w:val="16"/>
        <w:szCs w:val="16"/>
      </w:rPr>
      <w:t>Dokter Spesialis dan Dokter Gigi Spesialis</w:t>
    </w:r>
    <w:r>
      <w:rPr>
        <w:sz w:val="16"/>
        <w:szCs w:val="16"/>
        <w:lang w:val="sv-SE"/>
      </w:rPr>
      <w:t>201</w:t>
    </w:r>
    <w:r>
      <w:rPr>
        <w:sz w:val="16"/>
        <w:szCs w:val="16"/>
        <w:lang w:val="id-ID"/>
      </w:rPr>
      <w:t>5</w:t>
    </w:r>
  </w:p>
  <w:p w14:paraId="351230BB" w14:textId="77777777" w:rsidR="008D447E" w:rsidRPr="00162C8C" w:rsidRDefault="008D447E">
    <w:pPr>
      <w:pStyle w:val="Footer"/>
      <w:rPr>
        <w:sz w:val="16"/>
        <w:szCs w:val="16"/>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4D5F" w14:textId="77777777" w:rsidR="00BC0650" w:rsidRDefault="00BC0650">
      <w:r>
        <w:separator/>
      </w:r>
    </w:p>
  </w:footnote>
  <w:footnote w:type="continuationSeparator" w:id="0">
    <w:p w14:paraId="332207E4" w14:textId="77777777" w:rsidR="00BC0650" w:rsidRDefault="00BC06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EC28D" w14:textId="77777777" w:rsidR="008D447E" w:rsidRPr="00536F58" w:rsidRDefault="008D447E"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0BD35181"/>
    <w:multiLevelType w:val="hybridMultilevel"/>
    <w:tmpl w:val="F49CB34E"/>
    <w:lvl w:ilvl="0" w:tplc="298436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3" w15:restartNumberingAfterBreak="0">
    <w:nsid w:val="16CE0C0A"/>
    <w:multiLevelType w:val="hybridMultilevel"/>
    <w:tmpl w:val="F7B8F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55601"/>
    <w:multiLevelType w:val="hybridMultilevel"/>
    <w:tmpl w:val="774E759E"/>
    <w:lvl w:ilvl="0" w:tplc="461AC826">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0F">
      <w:start w:val="1"/>
      <w:numFmt w:val="decimal"/>
      <w:lvlText w:val="%3."/>
      <w:lvlJc w:val="lef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19D3FAA"/>
    <w:multiLevelType w:val="hybridMultilevel"/>
    <w:tmpl w:val="218E8926"/>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56E10"/>
    <w:multiLevelType w:val="hybridMultilevel"/>
    <w:tmpl w:val="5ACC9926"/>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15:restartNumberingAfterBreak="0">
    <w:nsid w:val="257377D9"/>
    <w:multiLevelType w:val="hybridMultilevel"/>
    <w:tmpl w:val="25CA20D6"/>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262416"/>
    <w:multiLevelType w:val="hybridMultilevel"/>
    <w:tmpl w:val="54AA8D40"/>
    <w:lvl w:ilvl="0" w:tplc="298436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3262CD"/>
    <w:multiLevelType w:val="hybridMultilevel"/>
    <w:tmpl w:val="223A8B72"/>
    <w:lvl w:ilvl="0" w:tplc="298436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3"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2EE25AA5"/>
    <w:multiLevelType w:val="hybridMultilevel"/>
    <w:tmpl w:val="6EEA5FAA"/>
    <w:lvl w:ilvl="0" w:tplc="57E20BA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2FB576E4"/>
    <w:multiLevelType w:val="hybridMultilevel"/>
    <w:tmpl w:val="B4B65E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04376C"/>
    <w:multiLevelType w:val="multilevel"/>
    <w:tmpl w:val="EC02A5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067144C"/>
    <w:multiLevelType w:val="hybridMultilevel"/>
    <w:tmpl w:val="6382F856"/>
    <w:lvl w:ilvl="0" w:tplc="85EE65A6">
      <w:start w:val="5"/>
      <w:numFmt w:val="bullet"/>
      <w:lvlText w:val="-"/>
      <w:lvlJc w:val="left"/>
      <w:pPr>
        <w:ind w:left="1146" w:hanging="360"/>
      </w:pPr>
      <w:rPr>
        <w:rFonts w:ascii="Symbol" w:eastAsiaTheme="minorHAnsi" w:hAnsi="Symbol"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32290143"/>
    <w:multiLevelType w:val="hybridMultilevel"/>
    <w:tmpl w:val="0F0227D0"/>
    <w:lvl w:ilvl="0" w:tplc="57E20BA2">
      <w:start w:val="1"/>
      <w:numFmt w:val="decimal"/>
      <w:lvlText w:val="(%1)"/>
      <w:lvlJc w:val="left"/>
      <w:pPr>
        <w:ind w:left="1080" w:hanging="360"/>
      </w:pPr>
      <w:rPr>
        <w:rFonts w:hint="default"/>
      </w:rPr>
    </w:lvl>
    <w:lvl w:ilvl="1" w:tplc="DB0ACF5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1" w15:restartNumberingAfterBreak="0">
    <w:nsid w:val="36953729"/>
    <w:multiLevelType w:val="hybridMultilevel"/>
    <w:tmpl w:val="AFACC77C"/>
    <w:lvl w:ilvl="0" w:tplc="2984369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33" w15:restartNumberingAfterBreak="0">
    <w:nsid w:val="38C05F4E"/>
    <w:multiLevelType w:val="hybridMultilevel"/>
    <w:tmpl w:val="1BE6AC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35" w15:restartNumberingAfterBreak="0">
    <w:nsid w:val="3E1F79BE"/>
    <w:multiLevelType w:val="hybridMultilevel"/>
    <w:tmpl w:val="7610C96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406D6360"/>
    <w:multiLevelType w:val="hybridMultilevel"/>
    <w:tmpl w:val="61881680"/>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8"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44F05F47"/>
    <w:multiLevelType w:val="hybridMultilevel"/>
    <w:tmpl w:val="D3AE4B18"/>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942ADF"/>
    <w:multiLevelType w:val="hybridMultilevel"/>
    <w:tmpl w:val="EEBC4494"/>
    <w:lvl w:ilvl="0" w:tplc="04090017">
      <w:start w:val="1"/>
      <w:numFmt w:val="lowerLetter"/>
      <w:lvlText w:val="%1)"/>
      <w:lvlJc w:val="left"/>
      <w:pPr>
        <w:ind w:left="3306" w:hanging="360"/>
      </w:pPr>
    </w:lvl>
    <w:lvl w:ilvl="1" w:tplc="04090019" w:tentative="1">
      <w:start w:val="1"/>
      <w:numFmt w:val="lowerLetter"/>
      <w:lvlText w:val="%2."/>
      <w:lvlJc w:val="left"/>
      <w:pPr>
        <w:ind w:left="4026" w:hanging="360"/>
      </w:pPr>
    </w:lvl>
    <w:lvl w:ilvl="2" w:tplc="0409001B" w:tentative="1">
      <w:start w:val="1"/>
      <w:numFmt w:val="lowerRoman"/>
      <w:lvlText w:val="%3."/>
      <w:lvlJc w:val="right"/>
      <w:pPr>
        <w:ind w:left="4746" w:hanging="180"/>
      </w:pPr>
    </w:lvl>
    <w:lvl w:ilvl="3" w:tplc="0409000F" w:tentative="1">
      <w:start w:val="1"/>
      <w:numFmt w:val="decimal"/>
      <w:lvlText w:val="%4."/>
      <w:lvlJc w:val="left"/>
      <w:pPr>
        <w:ind w:left="5466" w:hanging="360"/>
      </w:pPr>
    </w:lvl>
    <w:lvl w:ilvl="4" w:tplc="04090019" w:tentative="1">
      <w:start w:val="1"/>
      <w:numFmt w:val="lowerLetter"/>
      <w:lvlText w:val="%5."/>
      <w:lvlJc w:val="left"/>
      <w:pPr>
        <w:ind w:left="6186" w:hanging="360"/>
      </w:pPr>
    </w:lvl>
    <w:lvl w:ilvl="5" w:tplc="0409001B" w:tentative="1">
      <w:start w:val="1"/>
      <w:numFmt w:val="lowerRoman"/>
      <w:lvlText w:val="%6."/>
      <w:lvlJc w:val="right"/>
      <w:pPr>
        <w:ind w:left="6906" w:hanging="180"/>
      </w:pPr>
    </w:lvl>
    <w:lvl w:ilvl="6" w:tplc="0409000F" w:tentative="1">
      <w:start w:val="1"/>
      <w:numFmt w:val="decimal"/>
      <w:lvlText w:val="%7."/>
      <w:lvlJc w:val="left"/>
      <w:pPr>
        <w:ind w:left="7626" w:hanging="360"/>
      </w:pPr>
    </w:lvl>
    <w:lvl w:ilvl="7" w:tplc="04090019" w:tentative="1">
      <w:start w:val="1"/>
      <w:numFmt w:val="lowerLetter"/>
      <w:lvlText w:val="%8."/>
      <w:lvlJc w:val="left"/>
      <w:pPr>
        <w:ind w:left="8346" w:hanging="360"/>
      </w:pPr>
    </w:lvl>
    <w:lvl w:ilvl="8" w:tplc="0409001B" w:tentative="1">
      <w:start w:val="1"/>
      <w:numFmt w:val="lowerRoman"/>
      <w:lvlText w:val="%9."/>
      <w:lvlJc w:val="right"/>
      <w:pPr>
        <w:ind w:left="9066" w:hanging="180"/>
      </w:pPr>
    </w:lvl>
  </w:abstractNum>
  <w:abstractNum w:abstractNumId="42" w15:restartNumberingAfterBreak="0">
    <w:nsid w:val="4AC701CC"/>
    <w:multiLevelType w:val="hybridMultilevel"/>
    <w:tmpl w:val="7E74A36C"/>
    <w:lvl w:ilvl="0" w:tplc="241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4" w15:restartNumberingAfterBreak="0">
    <w:nsid w:val="4DD70974"/>
    <w:multiLevelType w:val="hybridMultilevel"/>
    <w:tmpl w:val="8F0439DA"/>
    <w:lvl w:ilvl="0" w:tplc="85EE65A6">
      <w:start w:val="5"/>
      <w:numFmt w:val="bullet"/>
      <w:lvlText w:val="-"/>
      <w:lvlJc w:val="left"/>
      <w:pPr>
        <w:ind w:left="1146" w:hanging="360"/>
      </w:pPr>
      <w:rPr>
        <w:rFonts w:ascii="Symbol" w:eastAsiaTheme="minorHAnsi" w:hAnsi="Symbol" w:cs="Times New Roman"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5"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56EE2778"/>
    <w:multiLevelType w:val="hybridMultilevel"/>
    <w:tmpl w:val="47804DF2"/>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AFA6804"/>
    <w:multiLevelType w:val="hybridMultilevel"/>
    <w:tmpl w:val="5F8284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2879E0"/>
    <w:multiLevelType w:val="hybridMultilevel"/>
    <w:tmpl w:val="FAAC41A8"/>
    <w:lvl w:ilvl="0" w:tplc="0B6C9B2E">
      <w:start w:val="1"/>
      <w:numFmt w:val="decimal"/>
      <w:lvlText w:val="(%1)"/>
      <w:lvlJc w:val="left"/>
      <w:pPr>
        <w:tabs>
          <w:tab w:val="num" w:pos="180"/>
        </w:tabs>
        <w:ind w:left="180" w:hanging="360"/>
      </w:pPr>
      <w:rPr>
        <w:rFonts w:cs="Times New Roman" w:hint="default"/>
      </w:rPr>
    </w:lvl>
    <w:lvl w:ilvl="1" w:tplc="428ED282">
      <w:start w:val="1"/>
      <w:numFmt w:val="lowerLetter"/>
      <w:lvlText w:val="%2."/>
      <w:lvlJc w:val="left"/>
      <w:pPr>
        <w:tabs>
          <w:tab w:val="num" w:pos="180"/>
        </w:tabs>
        <w:ind w:left="180" w:hanging="360"/>
      </w:pPr>
      <w:rPr>
        <w:rFonts w:cs="Times New Roman" w:hint="default"/>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50" w15:restartNumberingAfterBreak="0">
    <w:nsid w:val="62B80796"/>
    <w:multiLevelType w:val="hybridMultilevel"/>
    <w:tmpl w:val="751669D8"/>
    <w:lvl w:ilvl="0" w:tplc="04090017">
      <w:start w:val="1"/>
      <w:numFmt w:val="lowerLetter"/>
      <w:lvlText w:val="%1)"/>
      <w:lvlJc w:val="left"/>
      <w:pPr>
        <w:ind w:left="2766" w:hanging="360"/>
      </w:pPr>
    </w:lvl>
    <w:lvl w:ilvl="1" w:tplc="04090019" w:tentative="1">
      <w:start w:val="1"/>
      <w:numFmt w:val="lowerLetter"/>
      <w:lvlText w:val="%2."/>
      <w:lvlJc w:val="left"/>
      <w:pPr>
        <w:ind w:left="3486" w:hanging="360"/>
      </w:pPr>
    </w:lvl>
    <w:lvl w:ilvl="2" w:tplc="0409001B" w:tentative="1">
      <w:start w:val="1"/>
      <w:numFmt w:val="lowerRoman"/>
      <w:lvlText w:val="%3."/>
      <w:lvlJc w:val="right"/>
      <w:pPr>
        <w:ind w:left="4206" w:hanging="180"/>
      </w:pPr>
    </w:lvl>
    <w:lvl w:ilvl="3" w:tplc="0409000F" w:tentative="1">
      <w:start w:val="1"/>
      <w:numFmt w:val="decimal"/>
      <w:lvlText w:val="%4."/>
      <w:lvlJc w:val="left"/>
      <w:pPr>
        <w:ind w:left="4926" w:hanging="360"/>
      </w:pPr>
    </w:lvl>
    <w:lvl w:ilvl="4" w:tplc="04090019" w:tentative="1">
      <w:start w:val="1"/>
      <w:numFmt w:val="lowerLetter"/>
      <w:lvlText w:val="%5."/>
      <w:lvlJc w:val="left"/>
      <w:pPr>
        <w:ind w:left="5646" w:hanging="360"/>
      </w:pPr>
    </w:lvl>
    <w:lvl w:ilvl="5" w:tplc="0409001B" w:tentative="1">
      <w:start w:val="1"/>
      <w:numFmt w:val="lowerRoman"/>
      <w:lvlText w:val="%6."/>
      <w:lvlJc w:val="right"/>
      <w:pPr>
        <w:ind w:left="6366" w:hanging="180"/>
      </w:pPr>
    </w:lvl>
    <w:lvl w:ilvl="6" w:tplc="0409000F" w:tentative="1">
      <w:start w:val="1"/>
      <w:numFmt w:val="decimal"/>
      <w:lvlText w:val="%7."/>
      <w:lvlJc w:val="left"/>
      <w:pPr>
        <w:ind w:left="7086" w:hanging="360"/>
      </w:pPr>
    </w:lvl>
    <w:lvl w:ilvl="7" w:tplc="04090019" w:tentative="1">
      <w:start w:val="1"/>
      <w:numFmt w:val="lowerLetter"/>
      <w:lvlText w:val="%8."/>
      <w:lvlJc w:val="left"/>
      <w:pPr>
        <w:ind w:left="7806" w:hanging="360"/>
      </w:pPr>
    </w:lvl>
    <w:lvl w:ilvl="8" w:tplc="0409001B" w:tentative="1">
      <w:start w:val="1"/>
      <w:numFmt w:val="lowerRoman"/>
      <w:lvlText w:val="%9."/>
      <w:lvlJc w:val="right"/>
      <w:pPr>
        <w:ind w:left="8526" w:hanging="180"/>
      </w:pPr>
    </w:lvl>
  </w:abstractNum>
  <w:abstractNum w:abstractNumId="51" w15:restartNumberingAfterBreak="0">
    <w:nsid w:val="66B153D7"/>
    <w:multiLevelType w:val="hybridMultilevel"/>
    <w:tmpl w:val="FAF2A2B8"/>
    <w:lvl w:ilvl="0" w:tplc="29843698">
      <w:start w:val="1"/>
      <w:numFmt w:val="decimal"/>
      <w:lvlText w:val="(%1)"/>
      <w:lvlJc w:val="left"/>
      <w:pPr>
        <w:ind w:left="360" w:hanging="360"/>
      </w:pPr>
      <w:rPr>
        <w:rFonts w:hint="default"/>
      </w:rPr>
    </w:lvl>
    <w:lvl w:ilvl="1" w:tplc="1944B3D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3" w15:restartNumberingAfterBreak="0">
    <w:nsid w:val="6B242404"/>
    <w:multiLevelType w:val="hybridMultilevel"/>
    <w:tmpl w:val="0B0AC0A8"/>
    <w:lvl w:ilvl="0" w:tplc="2AE4CC58">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4"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5"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6" w15:restartNumberingAfterBreak="0">
    <w:nsid w:val="6F1951DB"/>
    <w:multiLevelType w:val="hybridMultilevel"/>
    <w:tmpl w:val="E65047E8"/>
    <w:lvl w:ilvl="0" w:tplc="298436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58" w15:restartNumberingAfterBreak="0">
    <w:nsid w:val="7712451E"/>
    <w:multiLevelType w:val="hybridMultilevel"/>
    <w:tmpl w:val="ADE4787E"/>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E055158"/>
    <w:multiLevelType w:val="hybridMultilevel"/>
    <w:tmpl w:val="F1EA35AA"/>
    <w:lvl w:ilvl="0" w:tplc="241823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2"/>
  </w:num>
  <w:num w:numId="2">
    <w:abstractNumId w:val="10"/>
  </w:num>
  <w:num w:numId="3">
    <w:abstractNumId w:val="43"/>
  </w:num>
  <w:num w:numId="4">
    <w:abstractNumId w:val="15"/>
  </w:num>
  <w:num w:numId="5">
    <w:abstractNumId w:val="52"/>
  </w:num>
  <w:num w:numId="6">
    <w:abstractNumId w:val="23"/>
  </w:num>
  <w:num w:numId="7">
    <w:abstractNumId w:val="25"/>
  </w:num>
  <w:num w:numId="8">
    <w:abstractNumId w:val="49"/>
  </w:num>
  <w:num w:numId="9">
    <w:abstractNumId w:val="37"/>
  </w:num>
  <w:num w:numId="10">
    <w:abstractNumId w:val="54"/>
  </w:num>
  <w:num w:numId="11">
    <w:abstractNumId w:val="34"/>
  </w:num>
  <w:num w:numId="12">
    <w:abstractNumId w:val="55"/>
  </w:num>
  <w:num w:numId="13">
    <w:abstractNumId w:val="39"/>
  </w:num>
  <w:num w:numId="14">
    <w:abstractNumId w:val="57"/>
  </w:num>
  <w:num w:numId="15">
    <w:abstractNumId w:val="38"/>
  </w:num>
  <w:num w:numId="16">
    <w:abstractNumId w:val="46"/>
  </w:num>
  <w:num w:numId="17">
    <w:abstractNumId w:val="12"/>
  </w:num>
  <w:num w:numId="18">
    <w:abstractNumId w:val="22"/>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53"/>
  </w:num>
  <w:num w:numId="40">
    <w:abstractNumId w:val="14"/>
  </w:num>
  <w:num w:numId="41">
    <w:abstractNumId w:val="50"/>
  </w:num>
  <w:num w:numId="42">
    <w:abstractNumId w:val="41"/>
  </w:num>
  <w:num w:numId="43">
    <w:abstractNumId w:val="35"/>
  </w:num>
  <w:num w:numId="44">
    <w:abstractNumId w:val="44"/>
  </w:num>
  <w:num w:numId="45">
    <w:abstractNumId w:val="13"/>
  </w:num>
  <w:num w:numId="46">
    <w:abstractNumId w:val="51"/>
  </w:num>
  <w:num w:numId="47">
    <w:abstractNumId w:val="31"/>
  </w:num>
  <w:num w:numId="48">
    <w:abstractNumId w:val="29"/>
  </w:num>
  <w:num w:numId="49">
    <w:abstractNumId w:val="24"/>
  </w:num>
  <w:num w:numId="50">
    <w:abstractNumId w:val="42"/>
  </w:num>
  <w:num w:numId="51">
    <w:abstractNumId w:val="19"/>
  </w:num>
  <w:num w:numId="52">
    <w:abstractNumId w:val="59"/>
  </w:num>
  <w:num w:numId="53">
    <w:abstractNumId w:val="36"/>
  </w:num>
  <w:num w:numId="54">
    <w:abstractNumId w:val="47"/>
  </w:num>
  <w:num w:numId="55">
    <w:abstractNumId w:val="16"/>
  </w:num>
  <w:num w:numId="56">
    <w:abstractNumId w:val="58"/>
  </w:num>
  <w:num w:numId="57">
    <w:abstractNumId w:val="40"/>
  </w:num>
  <w:num w:numId="58">
    <w:abstractNumId w:val="17"/>
  </w:num>
  <w:num w:numId="59">
    <w:abstractNumId w:val="33"/>
  </w:num>
  <w:num w:numId="60">
    <w:abstractNumId w:val="21"/>
  </w:num>
  <w:num w:numId="61">
    <w:abstractNumId w:val="26"/>
  </w:num>
  <w:num w:numId="62">
    <w:abstractNumId w:val="48"/>
  </w:num>
  <w:num w:numId="63">
    <w:abstractNumId w:val="56"/>
  </w:num>
  <w:num w:numId="64">
    <w:abstractNumId w:val="11"/>
  </w:num>
  <w:num w:numId="65">
    <w:abstractNumId w:val="20"/>
  </w:num>
  <w:num w:numId="66">
    <w:abstractNumId w:val="28"/>
  </w:num>
  <w:num w:numId="67">
    <w:abstractNumId w:val="30"/>
  </w:num>
  <w:num w:numId="68">
    <w:abstractNumId w:val="45"/>
  </w:num>
  <w:num w:numId="69">
    <w:abstractNumId w:val="27"/>
    <w:lvlOverride w:ilvl="0">
      <w:startOverride w:val="1"/>
    </w:lvlOverride>
    <w:lvlOverride w:ilvl="1">
      <w:startOverride w:val="5"/>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hideSpellingErrors/>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4C51"/>
    <w:rsid w:val="000052E6"/>
    <w:rsid w:val="0001060C"/>
    <w:rsid w:val="000114C9"/>
    <w:rsid w:val="00011FB1"/>
    <w:rsid w:val="00013C04"/>
    <w:rsid w:val="000147DB"/>
    <w:rsid w:val="00015BE6"/>
    <w:rsid w:val="00015FEC"/>
    <w:rsid w:val="000207DF"/>
    <w:rsid w:val="00023390"/>
    <w:rsid w:val="000234DE"/>
    <w:rsid w:val="00024EBE"/>
    <w:rsid w:val="000303BE"/>
    <w:rsid w:val="00032486"/>
    <w:rsid w:val="000326F5"/>
    <w:rsid w:val="000337BB"/>
    <w:rsid w:val="0003563C"/>
    <w:rsid w:val="00035B61"/>
    <w:rsid w:val="0004031B"/>
    <w:rsid w:val="00041288"/>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2877"/>
    <w:rsid w:val="000F7B80"/>
    <w:rsid w:val="000F7F90"/>
    <w:rsid w:val="00103941"/>
    <w:rsid w:val="00104FCA"/>
    <w:rsid w:val="00107BDA"/>
    <w:rsid w:val="00107F00"/>
    <w:rsid w:val="001123DB"/>
    <w:rsid w:val="00113C75"/>
    <w:rsid w:val="0011507F"/>
    <w:rsid w:val="00115244"/>
    <w:rsid w:val="00120A45"/>
    <w:rsid w:val="001217A0"/>
    <w:rsid w:val="00123F03"/>
    <w:rsid w:val="00131CA2"/>
    <w:rsid w:val="001340BB"/>
    <w:rsid w:val="001359C6"/>
    <w:rsid w:val="00141FC1"/>
    <w:rsid w:val="00144067"/>
    <w:rsid w:val="0014684B"/>
    <w:rsid w:val="00154CAD"/>
    <w:rsid w:val="00154D5B"/>
    <w:rsid w:val="00155885"/>
    <w:rsid w:val="0015728C"/>
    <w:rsid w:val="001615A5"/>
    <w:rsid w:val="00162C8C"/>
    <w:rsid w:val="001635C9"/>
    <w:rsid w:val="00163D69"/>
    <w:rsid w:val="001645BD"/>
    <w:rsid w:val="00164CBE"/>
    <w:rsid w:val="00170263"/>
    <w:rsid w:val="00172577"/>
    <w:rsid w:val="00173B73"/>
    <w:rsid w:val="001818E5"/>
    <w:rsid w:val="00181BCF"/>
    <w:rsid w:val="00190F9B"/>
    <w:rsid w:val="001930A4"/>
    <w:rsid w:val="00193DF6"/>
    <w:rsid w:val="00194465"/>
    <w:rsid w:val="00194792"/>
    <w:rsid w:val="00194C6F"/>
    <w:rsid w:val="00197285"/>
    <w:rsid w:val="001A3F8A"/>
    <w:rsid w:val="001A4FCA"/>
    <w:rsid w:val="001B19A8"/>
    <w:rsid w:val="001B6D35"/>
    <w:rsid w:val="001C116B"/>
    <w:rsid w:val="001C1C4D"/>
    <w:rsid w:val="001C2C9C"/>
    <w:rsid w:val="001C6D06"/>
    <w:rsid w:val="001D64A2"/>
    <w:rsid w:val="001E00D3"/>
    <w:rsid w:val="001E0DF6"/>
    <w:rsid w:val="001E19FC"/>
    <w:rsid w:val="001E2DFF"/>
    <w:rsid w:val="001E32C6"/>
    <w:rsid w:val="001E53B2"/>
    <w:rsid w:val="001E5CC3"/>
    <w:rsid w:val="001E6725"/>
    <w:rsid w:val="001E78D4"/>
    <w:rsid w:val="001F17AA"/>
    <w:rsid w:val="001F27C9"/>
    <w:rsid w:val="001F31AF"/>
    <w:rsid w:val="001F33AB"/>
    <w:rsid w:val="001F5F7B"/>
    <w:rsid w:val="0020442F"/>
    <w:rsid w:val="00204CC2"/>
    <w:rsid w:val="00216B51"/>
    <w:rsid w:val="0022150D"/>
    <w:rsid w:val="00221884"/>
    <w:rsid w:val="002233FC"/>
    <w:rsid w:val="0022739E"/>
    <w:rsid w:val="0023191B"/>
    <w:rsid w:val="0023212C"/>
    <w:rsid w:val="002326B6"/>
    <w:rsid w:val="00232ADE"/>
    <w:rsid w:val="002330B8"/>
    <w:rsid w:val="00234F3D"/>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992"/>
    <w:rsid w:val="00280DDB"/>
    <w:rsid w:val="00280FC5"/>
    <w:rsid w:val="002852E0"/>
    <w:rsid w:val="00287A09"/>
    <w:rsid w:val="00296E3F"/>
    <w:rsid w:val="00297498"/>
    <w:rsid w:val="002A13B9"/>
    <w:rsid w:val="002A42BA"/>
    <w:rsid w:val="002A448A"/>
    <w:rsid w:val="002A5AA9"/>
    <w:rsid w:val="002B079D"/>
    <w:rsid w:val="002B2C05"/>
    <w:rsid w:val="002B34F8"/>
    <w:rsid w:val="002B40D3"/>
    <w:rsid w:val="002B754A"/>
    <w:rsid w:val="002C198E"/>
    <w:rsid w:val="002C6831"/>
    <w:rsid w:val="002C6BD1"/>
    <w:rsid w:val="002C73D1"/>
    <w:rsid w:val="002D3293"/>
    <w:rsid w:val="002D4DE0"/>
    <w:rsid w:val="002D66AC"/>
    <w:rsid w:val="002E0012"/>
    <w:rsid w:val="002E0C58"/>
    <w:rsid w:val="002E5E4E"/>
    <w:rsid w:val="002E6520"/>
    <w:rsid w:val="002E6B49"/>
    <w:rsid w:val="002F2E6C"/>
    <w:rsid w:val="002F4316"/>
    <w:rsid w:val="002F5403"/>
    <w:rsid w:val="002F6C13"/>
    <w:rsid w:val="002F7205"/>
    <w:rsid w:val="0030155F"/>
    <w:rsid w:val="00302050"/>
    <w:rsid w:val="00303F57"/>
    <w:rsid w:val="00304910"/>
    <w:rsid w:val="00312FDA"/>
    <w:rsid w:val="00313444"/>
    <w:rsid w:val="003237BF"/>
    <w:rsid w:val="00323A2D"/>
    <w:rsid w:val="00323D41"/>
    <w:rsid w:val="003242D8"/>
    <w:rsid w:val="003243F1"/>
    <w:rsid w:val="0032503A"/>
    <w:rsid w:val="00325764"/>
    <w:rsid w:val="00326988"/>
    <w:rsid w:val="00330A38"/>
    <w:rsid w:val="00333682"/>
    <w:rsid w:val="00333973"/>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5572"/>
    <w:rsid w:val="00397BDC"/>
    <w:rsid w:val="003A0179"/>
    <w:rsid w:val="003A0C28"/>
    <w:rsid w:val="003A1A7E"/>
    <w:rsid w:val="003A2A46"/>
    <w:rsid w:val="003A4DDA"/>
    <w:rsid w:val="003A57B3"/>
    <w:rsid w:val="003A5F2B"/>
    <w:rsid w:val="003A652A"/>
    <w:rsid w:val="003A75B1"/>
    <w:rsid w:val="003A7818"/>
    <w:rsid w:val="003B02A9"/>
    <w:rsid w:val="003B04FE"/>
    <w:rsid w:val="003B45AD"/>
    <w:rsid w:val="003C029B"/>
    <w:rsid w:val="003C3F1D"/>
    <w:rsid w:val="003C6702"/>
    <w:rsid w:val="003D0DB8"/>
    <w:rsid w:val="003D3812"/>
    <w:rsid w:val="003D793A"/>
    <w:rsid w:val="003E28F7"/>
    <w:rsid w:val="003E31AD"/>
    <w:rsid w:val="003E3D14"/>
    <w:rsid w:val="003E5186"/>
    <w:rsid w:val="003E65B3"/>
    <w:rsid w:val="003E68E3"/>
    <w:rsid w:val="003E7C06"/>
    <w:rsid w:val="003F4F61"/>
    <w:rsid w:val="003F59C7"/>
    <w:rsid w:val="003F71FD"/>
    <w:rsid w:val="00401D0A"/>
    <w:rsid w:val="00402B4D"/>
    <w:rsid w:val="00404724"/>
    <w:rsid w:val="00404727"/>
    <w:rsid w:val="00404CB6"/>
    <w:rsid w:val="004057D4"/>
    <w:rsid w:val="00405CEC"/>
    <w:rsid w:val="00415724"/>
    <w:rsid w:val="00416DEF"/>
    <w:rsid w:val="00421331"/>
    <w:rsid w:val="0042155B"/>
    <w:rsid w:val="00421955"/>
    <w:rsid w:val="0042540A"/>
    <w:rsid w:val="004269F5"/>
    <w:rsid w:val="00426B36"/>
    <w:rsid w:val="004270D2"/>
    <w:rsid w:val="00430B7A"/>
    <w:rsid w:val="00433333"/>
    <w:rsid w:val="004346BF"/>
    <w:rsid w:val="00434BD5"/>
    <w:rsid w:val="00436353"/>
    <w:rsid w:val="00437783"/>
    <w:rsid w:val="00437E7A"/>
    <w:rsid w:val="00440CD4"/>
    <w:rsid w:val="00443AD5"/>
    <w:rsid w:val="00444289"/>
    <w:rsid w:val="00444D92"/>
    <w:rsid w:val="00445BD3"/>
    <w:rsid w:val="0044627F"/>
    <w:rsid w:val="00446447"/>
    <w:rsid w:val="0045399B"/>
    <w:rsid w:val="00453CBB"/>
    <w:rsid w:val="00455989"/>
    <w:rsid w:val="004572A8"/>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9A5"/>
    <w:rsid w:val="004B3D6C"/>
    <w:rsid w:val="004B531C"/>
    <w:rsid w:val="004B5940"/>
    <w:rsid w:val="004B5A9A"/>
    <w:rsid w:val="004B6A8A"/>
    <w:rsid w:val="004C1C69"/>
    <w:rsid w:val="004C21D1"/>
    <w:rsid w:val="004C36ED"/>
    <w:rsid w:val="004C398E"/>
    <w:rsid w:val="004C46D7"/>
    <w:rsid w:val="004C6038"/>
    <w:rsid w:val="004C6955"/>
    <w:rsid w:val="004D1521"/>
    <w:rsid w:val="004D2D7F"/>
    <w:rsid w:val="004D3D4C"/>
    <w:rsid w:val="004D4AAD"/>
    <w:rsid w:val="004E3683"/>
    <w:rsid w:val="004E7CFB"/>
    <w:rsid w:val="004E7FDE"/>
    <w:rsid w:val="004F483A"/>
    <w:rsid w:val="004F5626"/>
    <w:rsid w:val="005014ED"/>
    <w:rsid w:val="005022D1"/>
    <w:rsid w:val="0050237A"/>
    <w:rsid w:val="0050331D"/>
    <w:rsid w:val="0050375E"/>
    <w:rsid w:val="0050531A"/>
    <w:rsid w:val="0050589F"/>
    <w:rsid w:val="00505DD0"/>
    <w:rsid w:val="00512C98"/>
    <w:rsid w:val="005151C4"/>
    <w:rsid w:val="00516C76"/>
    <w:rsid w:val="00517A65"/>
    <w:rsid w:val="00520CD7"/>
    <w:rsid w:val="005215BF"/>
    <w:rsid w:val="00525821"/>
    <w:rsid w:val="005270CC"/>
    <w:rsid w:val="00532D5F"/>
    <w:rsid w:val="00536F58"/>
    <w:rsid w:val="00536FE0"/>
    <w:rsid w:val="00537EEA"/>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36D5"/>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4006"/>
    <w:rsid w:val="005B5372"/>
    <w:rsid w:val="005B72CC"/>
    <w:rsid w:val="005B7ABB"/>
    <w:rsid w:val="005C4B0A"/>
    <w:rsid w:val="005C5157"/>
    <w:rsid w:val="005C6804"/>
    <w:rsid w:val="005D671B"/>
    <w:rsid w:val="005E09B4"/>
    <w:rsid w:val="005E25EA"/>
    <w:rsid w:val="005E5A09"/>
    <w:rsid w:val="005E6693"/>
    <w:rsid w:val="005E6835"/>
    <w:rsid w:val="005E78EE"/>
    <w:rsid w:val="005F026C"/>
    <w:rsid w:val="005F1EC9"/>
    <w:rsid w:val="005F70A7"/>
    <w:rsid w:val="00601552"/>
    <w:rsid w:val="006026FE"/>
    <w:rsid w:val="00602880"/>
    <w:rsid w:val="00602DF6"/>
    <w:rsid w:val="00604AB7"/>
    <w:rsid w:val="006062A4"/>
    <w:rsid w:val="00606DC3"/>
    <w:rsid w:val="00607A22"/>
    <w:rsid w:val="00610634"/>
    <w:rsid w:val="00612790"/>
    <w:rsid w:val="00613E68"/>
    <w:rsid w:val="00614669"/>
    <w:rsid w:val="00615928"/>
    <w:rsid w:val="0061743B"/>
    <w:rsid w:val="00621D52"/>
    <w:rsid w:val="00623808"/>
    <w:rsid w:val="00623D6B"/>
    <w:rsid w:val="0062548B"/>
    <w:rsid w:val="00625591"/>
    <w:rsid w:val="00626B0E"/>
    <w:rsid w:val="006276F9"/>
    <w:rsid w:val="006300F3"/>
    <w:rsid w:val="0063329F"/>
    <w:rsid w:val="00634967"/>
    <w:rsid w:val="0063704D"/>
    <w:rsid w:val="00642F61"/>
    <w:rsid w:val="00643CE1"/>
    <w:rsid w:val="00645E07"/>
    <w:rsid w:val="00646095"/>
    <w:rsid w:val="00646156"/>
    <w:rsid w:val="00646AAF"/>
    <w:rsid w:val="00653F3F"/>
    <w:rsid w:val="00654063"/>
    <w:rsid w:val="0065571A"/>
    <w:rsid w:val="00656405"/>
    <w:rsid w:val="00660CD7"/>
    <w:rsid w:val="00663E5C"/>
    <w:rsid w:val="00665FC3"/>
    <w:rsid w:val="00666027"/>
    <w:rsid w:val="00671087"/>
    <w:rsid w:val="00671521"/>
    <w:rsid w:val="006737F7"/>
    <w:rsid w:val="00673D20"/>
    <w:rsid w:val="0067613D"/>
    <w:rsid w:val="006802C4"/>
    <w:rsid w:val="00683ED7"/>
    <w:rsid w:val="006855FB"/>
    <w:rsid w:val="00686D9A"/>
    <w:rsid w:val="00687ADA"/>
    <w:rsid w:val="00690BB3"/>
    <w:rsid w:val="00691A3A"/>
    <w:rsid w:val="00692434"/>
    <w:rsid w:val="006A1349"/>
    <w:rsid w:val="006A2DE2"/>
    <w:rsid w:val="006A4CFE"/>
    <w:rsid w:val="006A5C14"/>
    <w:rsid w:val="006A786E"/>
    <w:rsid w:val="006B1694"/>
    <w:rsid w:val="006B1B10"/>
    <w:rsid w:val="006B29B3"/>
    <w:rsid w:val="006B41E6"/>
    <w:rsid w:val="006B6137"/>
    <w:rsid w:val="006B6CD3"/>
    <w:rsid w:val="006B74CC"/>
    <w:rsid w:val="006C05C7"/>
    <w:rsid w:val="006C1B5B"/>
    <w:rsid w:val="006C266E"/>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264E5"/>
    <w:rsid w:val="00734307"/>
    <w:rsid w:val="0073475A"/>
    <w:rsid w:val="00740219"/>
    <w:rsid w:val="00742480"/>
    <w:rsid w:val="0074349F"/>
    <w:rsid w:val="00743649"/>
    <w:rsid w:val="00744387"/>
    <w:rsid w:val="007444D5"/>
    <w:rsid w:val="0074799E"/>
    <w:rsid w:val="00747AB7"/>
    <w:rsid w:val="00754436"/>
    <w:rsid w:val="00756AE5"/>
    <w:rsid w:val="00756BF4"/>
    <w:rsid w:val="00762A08"/>
    <w:rsid w:val="00766C70"/>
    <w:rsid w:val="00767881"/>
    <w:rsid w:val="007769DD"/>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5DA4"/>
    <w:rsid w:val="00836002"/>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87CE9"/>
    <w:rsid w:val="008971A3"/>
    <w:rsid w:val="008A3481"/>
    <w:rsid w:val="008A35C2"/>
    <w:rsid w:val="008A3B34"/>
    <w:rsid w:val="008A52B0"/>
    <w:rsid w:val="008A5DDB"/>
    <w:rsid w:val="008A6144"/>
    <w:rsid w:val="008B2645"/>
    <w:rsid w:val="008C0BCC"/>
    <w:rsid w:val="008C5BDD"/>
    <w:rsid w:val="008C7E5D"/>
    <w:rsid w:val="008D05EF"/>
    <w:rsid w:val="008D1350"/>
    <w:rsid w:val="008D14FE"/>
    <w:rsid w:val="008D1BF3"/>
    <w:rsid w:val="008D447E"/>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4706E"/>
    <w:rsid w:val="0095106B"/>
    <w:rsid w:val="00951EB0"/>
    <w:rsid w:val="009521CF"/>
    <w:rsid w:val="00952D71"/>
    <w:rsid w:val="009538FE"/>
    <w:rsid w:val="00953DA3"/>
    <w:rsid w:val="00957A67"/>
    <w:rsid w:val="0096029E"/>
    <w:rsid w:val="00960553"/>
    <w:rsid w:val="00963FE7"/>
    <w:rsid w:val="00964EBF"/>
    <w:rsid w:val="00967DCF"/>
    <w:rsid w:val="0097087A"/>
    <w:rsid w:val="00970DC0"/>
    <w:rsid w:val="0097272D"/>
    <w:rsid w:val="00973BEE"/>
    <w:rsid w:val="0097423A"/>
    <w:rsid w:val="00976B8D"/>
    <w:rsid w:val="00982BDF"/>
    <w:rsid w:val="00982FA2"/>
    <w:rsid w:val="009831AF"/>
    <w:rsid w:val="0098515E"/>
    <w:rsid w:val="009876C2"/>
    <w:rsid w:val="00992370"/>
    <w:rsid w:val="009940D1"/>
    <w:rsid w:val="009A5127"/>
    <w:rsid w:val="009A66F7"/>
    <w:rsid w:val="009A7B91"/>
    <w:rsid w:val="009B1511"/>
    <w:rsid w:val="009B4192"/>
    <w:rsid w:val="009B6DD6"/>
    <w:rsid w:val="009C575C"/>
    <w:rsid w:val="009D52F1"/>
    <w:rsid w:val="009D72FD"/>
    <w:rsid w:val="009E2615"/>
    <w:rsid w:val="009E261E"/>
    <w:rsid w:val="009E640A"/>
    <w:rsid w:val="009F0597"/>
    <w:rsid w:val="009F1E92"/>
    <w:rsid w:val="009F209C"/>
    <w:rsid w:val="009F4B16"/>
    <w:rsid w:val="00A007D2"/>
    <w:rsid w:val="00A014BF"/>
    <w:rsid w:val="00A025EE"/>
    <w:rsid w:val="00A04060"/>
    <w:rsid w:val="00A05A59"/>
    <w:rsid w:val="00A06D49"/>
    <w:rsid w:val="00A13677"/>
    <w:rsid w:val="00A14B36"/>
    <w:rsid w:val="00A1516D"/>
    <w:rsid w:val="00A173B2"/>
    <w:rsid w:val="00A20045"/>
    <w:rsid w:val="00A2124A"/>
    <w:rsid w:val="00A2434A"/>
    <w:rsid w:val="00A253EC"/>
    <w:rsid w:val="00A26536"/>
    <w:rsid w:val="00A30A75"/>
    <w:rsid w:val="00A31808"/>
    <w:rsid w:val="00A3430C"/>
    <w:rsid w:val="00A34C43"/>
    <w:rsid w:val="00A35903"/>
    <w:rsid w:val="00A35D1B"/>
    <w:rsid w:val="00A368F5"/>
    <w:rsid w:val="00A374BE"/>
    <w:rsid w:val="00A40A59"/>
    <w:rsid w:val="00A41CF3"/>
    <w:rsid w:val="00A421C7"/>
    <w:rsid w:val="00A42B14"/>
    <w:rsid w:val="00A45123"/>
    <w:rsid w:val="00A468C6"/>
    <w:rsid w:val="00A47295"/>
    <w:rsid w:val="00A47393"/>
    <w:rsid w:val="00A5106B"/>
    <w:rsid w:val="00A52813"/>
    <w:rsid w:val="00A566CF"/>
    <w:rsid w:val="00A6176D"/>
    <w:rsid w:val="00A670FF"/>
    <w:rsid w:val="00A7178C"/>
    <w:rsid w:val="00A72153"/>
    <w:rsid w:val="00A72F0F"/>
    <w:rsid w:val="00A74F1C"/>
    <w:rsid w:val="00A76578"/>
    <w:rsid w:val="00A77847"/>
    <w:rsid w:val="00A81D97"/>
    <w:rsid w:val="00A828A1"/>
    <w:rsid w:val="00A82C9A"/>
    <w:rsid w:val="00A82EB6"/>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E6F37"/>
    <w:rsid w:val="00AF1AD3"/>
    <w:rsid w:val="00AF2512"/>
    <w:rsid w:val="00AF39EA"/>
    <w:rsid w:val="00AF4736"/>
    <w:rsid w:val="00AF6265"/>
    <w:rsid w:val="00B00E12"/>
    <w:rsid w:val="00B01D2E"/>
    <w:rsid w:val="00B028E4"/>
    <w:rsid w:val="00B02F4C"/>
    <w:rsid w:val="00B04460"/>
    <w:rsid w:val="00B04B8D"/>
    <w:rsid w:val="00B056A9"/>
    <w:rsid w:val="00B05771"/>
    <w:rsid w:val="00B06770"/>
    <w:rsid w:val="00B06DBE"/>
    <w:rsid w:val="00B11676"/>
    <w:rsid w:val="00B16EAF"/>
    <w:rsid w:val="00B200DF"/>
    <w:rsid w:val="00B211A0"/>
    <w:rsid w:val="00B21E89"/>
    <w:rsid w:val="00B240F8"/>
    <w:rsid w:val="00B25591"/>
    <w:rsid w:val="00B25C2A"/>
    <w:rsid w:val="00B25E05"/>
    <w:rsid w:val="00B31253"/>
    <w:rsid w:val="00B3142D"/>
    <w:rsid w:val="00B31746"/>
    <w:rsid w:val="00B408EB"/>
    <w:rsid w:val="00B419E8"/>
    <w:rsid w:val="00B421F7"/>
    <w:rsid w:val="00B42EE4"/>
    <w:rsid w:val="00B44955"/>
    <w:rsid w:val="00B46F43"/>
    <w:rsid w:val="00B47066"/>
    <w:rsid w:val="00B50A56"/>
    <w:rsid w:val="00B56868"/>
    <w:rsid w:val="00B60DBF"/>
    <w:rsid w:val="00B623EB"/>
    <w:rsid w:val="00B641E7"/>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0650"/>
    <w:rsid w:val="00BC20CF"/>
    <w:rsid w:val="00BC2197"/>
    <w:rsid w:val="00BC3F52"/>
    <w:rsid w:val="00BC7AE7"/>
    <w:rsid w:val="00BD0033"/>
    <w:rsid w:val="00BD0456"/>
    <w:rsid w:val="00BD3AE5"/>
    <w:rsid w:val="00BD468D"/>
    <w:rsid w:val="00BD7E07"/>
    <w:rsid w:val="00BE020E"/>
    <w:rsid w:val="00BE7245"/>
    <w:rsid w:val="00BE7A76"/>
    <w:rsid w:val="00BF5B04"/>
    <w:rsid w:val="00C00164"/>
    <w:rsid w:val="00C00916"/>
    <w:rsid w:val="00C04BFD"/>
    <w:rsid w:val="00C0564F"/>
    <w:rsid w:val="00C12DC9"/>
    <w:rsid w:val="00C138A4"/>
    <w:rsid w:val="00C2006C"/>
    <w:rsid w:val="00C205DA"/>
    <w:rsid w:val="00C21854"/>
    <w:rsid w:val="00C22A32"/>
    <w:rsid w:val="00C238FE"/>
    <w:rsid w:val="00C23E95"/>
    <w:rsid w:val="00C24097"/>
    <w:rsid w:val="00C24F89"/>
    <w:rsid w:val="00C25CFB"/>
    <w:rsid w:val="00C3046E"/>
    <w:rsid w:val="00C31B18"/>
    <w:rsid w:val="00C335F5"/>
    <w:rsid w:val="00C35017"/>
    <w:rsid w:val="00C354BB"/>
    <w:rsid w:val="00C36B00"/>
    <w:rsid w:val="00C37CD7"/>
    <w:rsid w:val="00C40B3C"/>
    <w:rsid w:val="00C42D08"/>
    <w:rsid w:val="00C510B5"/>
    <w:rsid w:val="00C51243"/>
    <w:rsid w:val="00C51698"/>
    <w:rsid w:val="00C51D0A"/>
    <w:rsid w:val="00C56E38"/>
    <w:rsid w:val="00C60490"/>
    <w:rsid w:val="00C60FA0"/>
    <w:rsid w:val="00C616BC"/>
    <w:rsid w:val="00C62635"/>
    <w:rsid w:val="00C6361E"/>
    <w:rsid w:val="00C722CF"/>
    <w:rsid w:val="00C73E11"/>
    <w:rsid w:val="00C748E9"/>
    <w:rsid w:val="00C752B9"/>
    <w:rsid w:val="00C80D20"/>
    <w:rsid w:val="00C84FD7"/>
    <w:rsid w:val="00C863C7"/>
    <w:rsid w:val="00C90F38"/>
    <w:rsid w:val="00C93170"/>
    <w:rsid w:val="00C953B0"/>
    <w:rsid w:val="00C95EE4"/>
    <w:rsid w:val="00C96922"/>
    <w:rsid w:val="00C9769E"/>
    <w:rsid w:val="00CA10A6"/>
    <w:rsid w:val="00CA1B3D"/>
    <w:rsid w:val="00CA229F"/>
    <w:rsid w:val="00CA2EA7"/>
    <w:rsid w:val="00CA30B9"/>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5ABF"/>
    <w:rsid w:val="00CD6625"/>
    <w:rsid w:val="00CD6E43"/>
    <w:rsid w:val="00CD79E7"/>
    <w:rsid w:val="00CE1CE5"/>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460F"/>
    <w:rsid w:val="00D168DC"/>
    <w:rsid w:val="00D17643"/>
    <w:rsid w:val="00D17945"/>
    <w:rsid w:val="00D17CB4"/>
    <w:rsid w:val="00D20BAE"/>
    <w:rsid w:val="00D21342"/>
    <w:rsid w:val="00D23E7F"/>
    <w:rsid w:val="00D274C2"/>
    <w:rsid w:val="00D3094E"/>
    <w:rsid w:val="00D33501"/>
    <w:rsid w:val="00D37076"/>
    <w:rsid w:val="00D375C4"/>
    <w:rsid w:val="00D40499"/>
    <w:rsid w:val="00D405CA"/>
    <w:rsid w:val="00D43688"/>
    <w:rsid w:val="00D44CD5"/>
    <w:rsid w:val="00D44E51"/>
    <w:rsid w:val="00D450AE"/>
    <w:rsid w:val="00D450F3"/>
    <w:rsid w:val="00D47AFB"/>
    <w:rsid w:val="00D51FFC"/>
    <w:rsid w:val="00D524BD"/>
    <w:rsid w:val="00D52B03"/>
    <w:rsid w:val="00D53111"/>
    <w:rsid w:val="00D53583"/>
    <w:rsid w:val="00D53A1E"/>
    <w:rsid w:val="00D54021"/>
    <w:rsid w:val="00D542DC"/>
    <w:rsid w:val="00D546F1"/>
    <w:rsid w:val="00D57F2E"/>
    <w:rsid w:val="00D6308D"/>
    <w:rsid w:val="00D67006"/>
    <w:rsid w:val="00D724F4"/>
    <w:rsid w:val="00D73687"/>
    <w:rsid w:val="00D74580"/>
    <w:rsid w:val="00D76F1F"/>
    <w:rsid w:val="00D80401"/>
    <w:rsid w:val="00D8075B"/>
    <w:rsid w:val="00D82B4D"/>
    <w:rsid w:val="00D84C8F"/>
    <w:rsid w:val="00D86C84"/>
    <w:rsid w:val="00D8750B"/>
    <w:rsid w:val="00D87735"/>
    <w:rsid w:val="00D920FF"/>
    <w:rsid w:val="00D93D9B"/>
    <w:rsid w:val="00D946EF"/>
    <w:rsid w:val="00D94772"/>
    <w:rsid w:val="00D97584"/>
    <w:rsid w:val="00D976EF"/>
    <w:rsid w:val="00DA075B"/>
    <w:rsid w:val="00DA0C1A"/>
    <w:rsid w:val="00DA0FA8"/>
    <w:rsid w:val="00DA4CC3"/>
    <w:rsid w:val="00DA6393"/>
    <w:rsid w:val="00DA65E2"/>
    <w:rsid w:val="00DA6C21"/>
    <w:rsid w:val="00DB015A"/>
    <w:rsid w:val="00DB0D60"/>
    <w:rsid w:val="00DB4C12"/>
    <w:rsid w:val="00DB73FC"/>
    <w:rsid w:val="00DB77D1"/>
    <w:rsid w:val="00DB7A75"/>
    <w:rsid w:val="00DC12D9"/>
    <w:rsid w:val="00DC2027"/>
    <w:rsid w:val="00DC3ED9"/>
    <w:rsid w:val="00DC480B"/>
    <w:rsid w:val="00DD1618"/>
    <w:rsid w:val="00DD176A"/>
    <w:rsid w:val="00DD37B5"/>
    <w:rsid w:val="00DD6138"/>
    <w:rsid w:val="00DE3393"/>
    <w:rsid w:val="00DE4DEB"/>
    <w:rsid w:val="00DE51A2"/>
    <w:rsid w:val="00DE636E"/>
    <w:rsid w:val="00DF002A"/>
    <w:rsid w:val="00DF22AA"/>
    <w:rsid w:val="00DF795F"/>
    <w:rsid w:val="00DF7E6C"/>
    <w:rsid w:val="00E01DDB"/>
    <w:rsid w:val="00E044A0"/>
    <w:rsid w:val="00E052C2"/>
    <w:rsid w:val="00E139C8"/>
    <w:rsid w:val="00E150D9"/>
    <w:rsid w:val="00E15298"/>
    <w:rsid w:val="00E1675F"/>
    <w:rsid w:val="00E16A7C"/>
    <w:rsid w:val="00E20944"/>
    <w:rsid w:val="00E30617"/>
    <w:rsid w:val="00E30C9E"/>
    <w:rsid w:val="00E35D50"/>
    <w:rsid w:val="00E402B5"/>
    <w:rsid w:val="00E413DC"/>
    <w:rsid w:val="00E42ED5"/>
    <w:rsid w:val="00E4595B"/>
    <w:rsid w:val="00E51966"/>
    <w:rsid w:val="00E52E12"/>
    <w:rsid w:val="00E53490"/>
    <w:rsid w:val="00E53D59"/>
    <w:rsid w:val="00E55218"/>
    <w:rsid w:val="00E55BBC"/>
    <w:rsid w:val="00E57A24"/>
    <w:rsid w:val="00E60188"/>
    <w:rsid w:val="00E61848"/>
    <w:rsid w:val="00E62028"/>
    <w:rsid w:val="00E6335D"/>
    <w:rsid w:val="00E63F3E"/>
    <w:rsid w:val="00E64274"/>
    <w:rsid w:val="00E66382"/>
    <w:rsid w:val="00E67B7D"/>
    <w:rsid w:val="00E70E37"/>
    <w:rsid w:val="00E70EF5"/>
    <w:rsid w:val="00E70EF8"/>
    <w:rsid w:val="00E715B8"/>
    <w:rsid w:val="00E74085"/>
    <w:rsid w:val="00E74169"/>
    <w:rsid w:val="00E80055"/>
    <w:rsid w:val="00E804C5"/>
    <w:rsid w:val="00E80563"/>
    <w:rsid w:val="00E80E40"/>
    <w:rsid w:val="00E8349F"/>
    <w:rsid w:val="00E85BA2"/>
    <w:rsid w:val="00E919B3"/>
    <w:rsid w:val="00E94983"/>
    <w:rsid w:val="00EA10BA"/>
    <w:rsid w:val="00EA2DEB"/>
    <w:rsid w:val="00EA3B78"/>
    <w:rsid w:val="00EA47C6"/>
    <w:rsid w:val="00EB118E"/>
    <w:rsid w:val="00EB3A6A"/>
    <w:rsid w:val="00EB68B3"/>
    <w:rsid w:val="00EB6C74"/>
    <w:rsid w:val="00EC12E8"/>
    <w:rsid w:val="00EC458C"/>
    <w:rsid w:val="00EC5CC4"/>
    <w:rsid w:val="00EC699A"/>
    <w:rsid w:val="00EC6B53"/>
    <w:rsid w:val="00EC6DDB"/>
    <w:rsid w:val="00EC72D1"/>
    <w:rsid w:val="00EC77D8"/>
    <w:rsid w:val="00EC790B"/>
    <w:rsid w:val="00EC7C66"/>
    <w:rsid w:val="00ED2AF0"/>
    <w:rsid w:val="00ED7343"/>
    <w:rsid w:val="00EE33BE"/>
    <w:rsid w:val="00EE551E"/>
    <w:rsid w:val="00EF090E"/>
    <w:rsid w:val="00EF0FD2"/>
    <w:rsid w:val="00EF1A56"/>
    <w:rsid w:val="00EF2429"/>
    <w:rsid w:val="00EF26B6"/>
    <w:rsid w:val="00EF32D3"/>
    <w:rsid w:val="00F03C63"/>
    <w:rsid w:val="00F04F8F"/>
    <w:rsid w:val="00F06885"/>
    <w:rsid w:val="00F10363"/>
    <w:rsid w:val="00F105AA"/>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0B20"/>
    <w:rsid w:val="00F7182B"/>
    <w:rsid w:val="00F73660"/>
    <w:rsid w:val="00F736E1"/>
    <w:rsid w:val="00F73EA6"/>
    <w:rsid w:val="00F7762A"/>
    <w:rsid w:val="00F80DE9"/>
    <w:rsid w:val="00F818CE"/>
    <w:rsid w:val="00F832BF"/>
    <w:rsid w:val="00F8412E"/>
    <w:rsid w:val="00F90D9F"/>
    <w:rsid w:val="00F925C3"/>
    <w:rsid w:val="00F93CB0"/>
    <w:rsid w:val="00F96F21"/>
    <w:rsid w:val="00F973C4"/>
    <w:rsid w:val="00FA240F"/>
    <w:rsid w:val="00FA2579"/>
    <w:rsid w:val="00FA3D30"/>
    <w:rsid w:val="00FA78CD"/>
    <w:rsid w:val="00FB43A1"/>
    <w:rsid w:val="00FB4FA9"/>
    <w:rsid w:val="00FB6165"/>
    <w:rsid w:val="00FC08E3"/>
    <w:rsid w:val="00FC2CE7"/>
    <w:rsid w:val="00FC359B"/>
    <w:rsid w:val="00FC3A31"/>
    <w:rsid w:val="00FC427C"/>
    <w:rsid w:val="00FC50FC"/>
    <w:rsid w:val="00FC6338"/>
    <w:rsid w:val="00FD226A"/>
    <w:rsid w:val="00FD2B95"/>
    <w:rsid w:val="00FD303E"/>
    <w:rsid w:val="00FD3729"/>
    <w:rsid w:val="00FD431F"/>
    <w:rsid w:val="00FD442F"/>
    <w:rsid w:val="00FD4AC8"/>
    <w:rsid w:val="00FD5310"/>
    <w:rsid w:val="00FD64D9"/>
    <w:rsid w:val="00FD66C7"/>
    <w:rsid w:val="00FD70E0"/>
    <w:rsid w:val="00FD7EDC"/>
    <w:rsid w:val="00FE484A"/>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37B2AA"/>
  <w15:docId w15:val="{EA036A31-6084-484F-ADD8-6DB7B434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440CD4"/>
    <w:pPr>
      <w:tabs>
        <w:tab w:val="right" w:leader="underscore" w:pos="9019"/>
      </w:tabs>
    </w:pPr>
    <w:rPr>
      <w:b/>
      <w:bCs/>
      <w:iCs/>
      <w:noProof/>
      <w:lang w:val="sv-SE"/>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D274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9544D-6023-4C00-A878-E8B4F9059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9412</Words>
  <Characters>53649</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2016-06-20T05:54:00Z</dcterms:created>
  <dcterms:modified xsi:type="dcterms:W3CDTF">2016-06-23T10:22:00Z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