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3AEC" w:rsidRPr="000C6FB4" w:rsidRDefault="00793AEC" w:rsidP="00F66C1F">
      <w:pPr>
        <w:pStyle w:val="Title"/>
        <w:ind w:left="4320" w:firstLine="720"/>
        <w:rPr>
          <w:rFonts w:ascii="Times New Roman" w:hAnsi="Times New Roman" w:cs="Times New Roman"/>
          <w:color w:val="000000" w:themeColor="text1"/>
          <w:sz w:val="22"/>
          <w:szCs w:val="22"/>
        </w:rPr>
      </w:pPr>
    </w:p>
    <w:p w:rsidR="00F66C1F" w:rsidRPr="000C6FB4" w:rsidRDefault="00F66C1F" w:rsidP="00F66C1F">
      <w:pPr>
        <w:jc w:val="center"/>
        <w:rPr>
          <w:rFonts w:ascii="Times New Roman" w:hAnsi="Times New Roman"/>
          <w:color w:val="000000" w:themeColor="text1"/>
          <w:sz w:val="22"/>
          <w:szCs w:val="22"/>
        </w:rPr>
      </w:pPr>
    </w:p>
    <w:p w:rsidR="00F66C1F" w:rsidRPr="000C6FB4" w:rsidRDefault="00F66C1F" w:rsidP="00F66C1F">
      <w:pPr>
        <w:jc w:val="center"/>
        <w:rPr>
          <w:rFonts w:ascii="Times New Roman" w:hAnsi="Times New Roman"/>
          <w:color w:val="000000" w:themeColor="text1"/>
          <w:sz w:val="22"/>
          <w:szCs w:val="22"/>
        </w:rPr>
      </w:pPr>
    </w:p>
    <w:p w:rsidR="00F66C1F" w:rsidRPr="000C6FB4" w:rsidRDefault="00F66C1F" w:rsidP="00F66C1F">
      <w:pPr>
        <w:jc w:val="center"/>
        <w:rPr>
          <w:rFonts w:ascii="Times New Roman" w:hAnsi="Times New Roman"/>
          <w:color w:val="000000" w:themeColor="text1"/>
          <w:sz w:val="22"/>
          <w:szCs w:val="22"/>
        </w:rPr>
      </w:pPr>
    </w:p>
    <w:p w:rsidR="009752FB" w:rsidRPr="000C6FB4" w:rsidRDefault="00BA710C" w:rsidP="00F66C1F">
      <w:pPr>
        <w:jc w:val="center"/>
        <w:rPr>
          <w:rFonts w:ascii="Times New Roman" w:hAnsi="Times New Roman"/>
          <w:color w:val="000000" w:themeColor="text1"/>
          <w:sz w:val="36"/>
          <w:szCs w:val="22"/>
        </w:rPr>
      </w:pPr>
      <w:r w:rsidRPr="000C6FB4">
        <w:rPr>
          <w:rFonts w:ascii="Times New Roman" w:hAnsi="Times New Roman"/>
          <w:color w:val="000000" w:themeColor="text1"/>
          <w:sz w:val="36"/>
          <w:szCs w:val="22"/>
        </w:rPr>
        <w:t>LAMPTKES</w:t>
      </w:r>
    </w:p>
    <w:p w:rsidR="009752FB" w:rsidRPr="000C6FB4" w:rsidRDefault="009752FB" w:rsidP="00F66C1F">
      <w:pPr>
        <w:jc w:val="center"/>
        <w:rPr>
          <w:rFonts w:ascii="Times New Roman" w:hAnsi="Times New Roman"/>
          <w:color w:val="000000" w:themeColor="text1"/>
          <w:sz w:val="22"/>
          <w:szCs w:val="22"/>
        </w:rPr>
      </w:pPr>
    </w:p>
    <w:p w:rsidR="009752FB" w:rsidRPr="000C6FB4" w:rsidRDefault="00522995" w:rsidP="005424B6">
      <w:pPr>
        <w:ind w:right="-50"/>
        <w:jc w:val="center"/>
        <w:rPr>
          <w:rFonts w:ascii="Times New Roman" w:hAnsi="Times New Roman"/>
          <w:color w:val="000000" w:themeColor="text1"/>
          <w:sz w:val="22"/>
          <w:szCs w:val="22"/>
          <w:lang w:val="it-IT"/>
        </w:rPr>
      </w:pPr>
      <w:r w:rsidRPr="000C6FB4">
        <w:rPr>
          <w:rFonts w:ascii="Times New Roman" w:hAnsi="Times New Roman"/>
          <w:noProof/>
          <w:color w:val="000000" w:themeColor="text1"/>
          <w:sz w:val="22"/>
          <w:szCs w:val="22"/>
        </w:rPr>
        <w:drawing>
          <wp:inline distT="0" distB="0" distL="0" distR="0" wp14:anchorId="3FB890DE" wp14:editId="269A60ED">
            <wp:extent cx="1306195" cy="1294130"/>
            <wp:effectExtent l="0" t="0" r="8255" b="1270"/>
            <wp:docPr id="1" name="Picture 1" descr="logo-lam-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lam-2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06195" cy="1294130"/>
                    </a:xfrm>
                    <a:prstGeom prst="rect">
                      <a:avLst/>
                    </a:prstGeom>
                    <a:noFill/>
                    <a:ln>
                      <a:noFill/>
                    </a:ln>
                  </pic:spPr>
                </pic:pic>
              </a:graphicData>
            </a:graphic>
          </wp:inline>
        </w:drawing>
      </w:r>
    </w:p>
    <w:p w:rsidR="009752FB" w:rsidRPr="000C6FB4" w:rsidRDefault="009752FB" w:rsidP="005424B6">
      <w:pPr>
        <w:ind w:right="-50"/>
        <w:jc w:val="center"/>
        <w:rPr>
          <w:rFonts w:ascii="Times New Roman" w:hAnsi="Times New Roman"/>
          <w:color w:val="000000" w:themeColor="text1"/>
          <w:sz w:val="22"/>
          <w:szCs w:val="22"/>
          <w:lang w:val="it-IT"/>
        </w:rPr>
      </w:pPr>
    </w:p>
    <w:p w:rsidR="00376348" w:rsidRPr="000C6FB4" w:rsidRDefault="005424B6" w:rsidP="005424B6">
      <w:pPr>
        <w:ind w:right="-50"/>
        <w:jc w:val="center"/>
        <w:rPr>
          <w:rFonts w:ascii="Times New Roman" w:hAnsi="Times New Roman"/>
          <w:color w:val="000000" w:themeColor="text1"/>
          <w:sz w:val="22"/>
          <w:szCs w:val="22"/>
        </w:rPr>
      </w:pPr>
      <w:bookmarkStart w:id="0" w:name="_GoBack"/>
      <w:bookmarkEnd w:id="0"/>
      <w:r w:rsidRPr="000C6FB4">
        <w:rPr>
          <w:rFonts w:ascii="Times New Roman" w:hAnsi="Times New Roman"/>
          <w:color w:val="000000" w:themeColor="text1"/>
          <w:sz w:val="22"/>
          <w:szCs w:val="22"/>
          <w:lang w:val="it-IT"/>
        </w:rPr>
        <w:t>AKREDITASI PROGRAM</w:t>
      </w:r>
      <w:r w:rsidRPr="000C6FB4">
        <w:rPr>
          <w:rFonts w:ascii="Times New Roman" w:hAnsi="Times New Roman"/>
          <w:color w:val="000000" w:themeColor="text1"/>
          <w:sz w:val="22"/>
          <w:szCs w:val="22"/>
          <w:lang w:val="id-ID"/>
        </w:rPr>
        <w:t xml:space="preserve"> </w:t>
      </w:r>
      <w:r w:rsidR="00376348" w:rsidRPr="000C6FB4">
        <w:rPr>
          <w:rFonts w:ascii="Times New Roman" w:hAnsi="Times New Roman"/>
          <w:color w:val="000000" w:themeColor="text1"/>
          <w:sz w:val="22"/>
          <w:szCs w:val="22"/>
        </w:rPr>
        <w:t>STUDI</w:t>
      </w:r>
      <w:r w:rsidRPr="000C6FB4">
        <w:rPr>
          <w:rFonts w:ascii="Times New Roman" w:hAnsi="Times New Roman"/>
          <w:color w:val="000000" w:themeColor="text1"/>
          <w:sz w:val="22"/>
          <w:szCs w:val="22"/>
          <w:lang w:val="id-ID"/>
        </w:rPr>
        <w:t xml:space="preserve"> </w:t>
      </w:r>
    </w:p>
    <w:p w:rsidR="005424B6" w:rsidRPr="000C6FB4" w:rsidRDefault="005424B6" w:rsidP="005424B6">
      <w:pPr>
        <w:ind w:right="-50"/>
        <w:jc w:val="center"/>
        <w:rPr>
          <w:rFonts w:ascii="Times New Roman" w:hAnsi="Times New Roman"/>
          <w:b w:val="0"/>
          <w:color w:val="000000" w:themeColor="text1"/>
          <w:sz w:val="22"/>
          <w:szCs w:val="22"/>
          <w:lang w:val="id-ID"/>
        </w:rPr>
      </w:pPr>
      <w:r w:rsidRPr="000C6FB4">
        <w:rPr>
          <w:rFonts w:ascii="Times New Roman" w:hAnsi="Times New Roman"/>
          <w:color w:val="000000" w:themeColor="text1"/>
          <w:sz w:val="22"/>
          <w:szCs w:val="22"/>
          <w:lang w:val="id-ID"/>
        </w:rPr>
        <w:t xml:space="preserve">DOKTER SPESIALIS </w:t>
      </w:r>
      <w:r w:rsidR="00D80692" w:rsidRPr="000C6FB4">
        <w:rPr>
          <w:rFonts w:ascii="Times New Roman" w:hAnsi="Times New Roman"/>
          <w:color w:val="000000" w:themeColor="text1"/>
          <w:sz w:val="22"/>
          <w:szCs w:val="22"/>
          <w:lang w:val="id-ID"/>
        </w:rPr>
        <w:t>ANDROLOGI</w:t>
      </w:r>
    </w:p>
    <w:p w:rsidR="00F66C1F" w:rsidRPr="000C6FB4" w:rsidRDefault="00F66C1F" w:rsidP="00F66C1F">
      <w:pPr>
        <w:jc w:val="center"/>
        <w:rPr>
          <w:rFonts w:ascii="Times New Roman" w:hAnsi="Times New Roman"/>
          <w:b w:val="0"/>
          <w:color w:val="000000" w:themeColor="text1"/>
          <w:sz w:val="22"/>
          <w:szCs w:val="22"/>
          <w:lang w:val="it-IT"/>
        </w:rPr>
      </w:pPr>
    </w:p>
    <w:p w:rsidR="00F66C1F" w:rsidRPr="000C6FB4" w:rsidRDefault="00F66C1F" w:rsidP="00F66C1F">
      <w:pPr>
        <w:jc w:val="center"/>
        <w:rPr>
          <w:rFonts w:ascii="Times New Roman" w:hAnsi="Times New Roman"/>
          <w:b w:val="0"/>
          <w:color w:val="000000" w:themeColor="text1"/>
          <w:sz w:val="22"/>
          <w:szCs w:val="22"/>
        </w:rPr>
      </w:pPr>
    </w:p>
    <w:p w:rsidR="00FD35AC" w:rsidRPr="000C6FB4" w:rsidRDefault="00FD35AC" w:rsidP="00F66C1F">
      <w:pPr>
        <w:jc w:val="center"/>
        <w:rPr>
          <w:rFonts w:ascii="Times New Roman" w:hAnsi="Times New Roman"/>
          <w:bCs/>
          <w:color w:val="000000" w:themeColor="text1"/>
          <w:sz w:val="22"/>
          <w:szCs w:val="22"/>
          <w:lang w:val="sv-SE"/>
        </w:rPr>
      </w:pPr>
      <w:r w:rsidRPr="000C6FB4">
        <w:rPr>
          <w:rFonts w:ascii="Times New Roman" w:hAnsi="Times New Roman"/>
          <w:bCs/>
          <w:color w:val="000000" w:themeColor="text1"/>
          <w:sz w:val="22"/>
          <w:szCs w:val="22"/>
          <w:lang w:val="sv-SE"/>
        </w:rPr>
        <w:t>BUKU VI</w:t>
      </w:r>
    </w:p>
    <w:p w:rsidR="00FD35AC" w:rsidRPr="000C6FB4" w:rsidRDefault="00FD35AC" w:rsidP="00F66C1F">
      <w:pPr>
        <w:jc w:val="center"/>
        <w:rPr>
          <w:rFonts w:ascii="Times New Roman" w:hAnsi="Times New Roman"/>
          <w:bCs/>
          <w:color w:val="000000" w:themeColor="text1"/>
          <w:sz w:val="22"/>
          <w:szCs w:val="22"/>
          <w:lang w:val="sv-SE"/>
        </w:rPr>
      </w:pPr>
      <w:r w:rsidRPr="000C6FB4">
        <w:rPr>
          <w:rFonts w:ascii="Times New Roman" w:hAnsi="Times New Roman"/>
          <w:bCs/>
          <w:color w:val="000000" w:themeColor="text1"/>
          <w:sz w:val="22"/>
          <w:szCs w:val="22"/>
          <w:lang w:val="sv-SE"/>
        </w:rPr>
        <w:t xml:space="preserve">MATRIKS PENILAIAN </w:t>
      </w:r>
      <w:r w:rsidR="00C215ED" w:rsidRPr="000C6FB4">
        <w:rPr>
          <w:rFonts w:ascii="Times New Roman" w:hAnsi="Times New Roman"/>
          <w:bCs/>
          <w:color w:val="000000" w:themeColor="text1"/>
          <w:sz w:val="22"/>
          <w:szCs w:val="22"/>
          <w:lang w:val="sv-SE"/>
        </w:rPr>
        <w:t>INSTRUMEN AKREDITASI</w:t>
      </w:r>
    </w:p>
    <w:p w:rsidR="00FD35AC" w:rsidRPr="000C6FB4" w:rsidRDefault="00FD35AC" w:rsidP="00F66C1F">
      <w:pPr>
        <w:jc w:val="center"/>
        <w:rPr>
          <w:rFonts w:ascii="Times New Roman" w:hAnsi="Times New Roman"/>
          <w:b w:val="0"/>
          <w:color w:val="000000" w:themeColor="text1"/>
          <w:sz w:val="22"/>
          <w:szCs w:val="22"/>
          <w:lang w:val="id-ID"/>
        </w:rPr>
      </w:pPr>
    </w:p>
    <w:p w:rsidR="00416FDA" w:rsidRPr="000C6FB4" w:rsidRDefault="00416FDA" w:rsidP="00F66C1F">
      <w:pPr>
        <w:jc w:val="center"/>
        <w:rPr>
          <w:rFonts w:ascii="Times New Roman" w:hAnsi="Times New Roman"/>
          <w:color w:val="000000" w:themeColor="text1"/>
          <w:sz w:val="22"/>
          <w:szCs w:val="22"/>
          <w:lang w:val="fi-FI"/>
        </w:rPr>
      </w:pPr>
    </w:p>
    <w:p w:rsidR="00FD35AC" w:rsidRPr="000C6FB4" w:rsidRDefault="00BA710C" w:rsidP="00F66C1F">
      <w:pPr>
        <w:jc w:val="center"/>
        <w:rPr>
          <w:rFonts w:ascii="Times New Roman" w:hAnsi="Times New Roman"/>
          <w:color w:val="000000" w:themeColor="text1"/>
          <w:sz w:val="22"/>
          <w:szCs w:val="22"/>
          <w:lang w:val="fi-FI"/>
        </w:rPr>
      </w:pPr>
      <w:r w:rsidRPr="000C6FB4">
        <w:rPr>
          <w:rFonts w:ascii="Times New Roman" w:hAnsi="Times New Roman"/>
          <w:color w:val="000000" w:themeColor="text1"/>
          <w:sz w:val="22"/>
          <w:szCs w:val="22"/>
          <w:lang w:val="fi-FI"/>
        </w:rPr>
        <w:t>LEMBAGA AKREDITASI MANDIRI PENDIDIKAN TINGGI KESEHATAN</w:t>
      </w:r>
    </w:p>
    <w:p w:rsidR="00FD35AC" w:rsidRPr="000C6FB4" w:rsidRDefault="00FD35AC" w:rsidP="00F66C1F">
      <w:pPr>
        <w:jc w:val="center"/>
        <w:rPr>
          <w:rFonts w:ascii="Times New Roman" w:hAnsi="Times New Roman"/>
          <w:b w:val="0"/>
          <w:bCs/>
          <w:color w:val="000000" w:themeColor="text1"/>
          <w:sz w:val="22"/>
          <w:szCs w:val="22"/>
        </w:rPr>
      </w:pPr>
      <w:r w:rsidRPr="000C6FB4">
        <w:rPr>
          <w:rFonts w:ascii="Times New Roman" w:hAnsi="Times New Roman"/>
          <w:color w:val="000000" w:themeColor="text1"/>
          <w:sz w:val="22"/>
          <w:szCs w:val="22"/>
          <w:lang w:val="fi-FI"/>
        </w:rPr>
        <w:t xml:space="preserve">JAKARTA </w:t>
      </w:r>
      <w:r w:rsidR="00BA710C" w:rsidRPr="000C6FB4">
        <w:rPr>
          <w:rFonts w:ascii="Times New Roman" w:hAnsi="Times New Roman"/>
          <w:color w:val="000000" w:themeColor="text1"/>
          <w:sz w:val="22"/>
          <w:szCs w:val="22"/>
          <w:lang w:val="fi-FI"/>
        </w:rPr>
        <w:t>2015</w:t>
      </w:r>
    </w:p>
    <w:p w:rsidR="005854EE" w:rsidRPr="000C6FB4" w:rsidRDefault="005854EE" w:rsidP="00F66C1F">
      <w:pPr>
        <w:jc w:val="both"/>
        <w:rPr>
          <w:rFonts w:ascii="Times New Roman" w:hAnsi="Times New Roman"/>
          <w:b w:val="0"/>
          <w:bCs/>
          <w:color w:val="000000" w:themeColor="text1"/>
          <w:sz w:val="22"/>
          <w:szCs w:val="22"/>
          <w:lang w:val="fi-FI"/>
        </w:rPr>
        <w:sectPr w:rsidR="005854EE" w:rsidRPr="000C6FB4" w:rsidSect="0013211A">
          <w:footerReference w:type="even" r:id="rId10"/>
          <w:footerReference w:type="default" r:id="rId11"/>
          <w:footerReference w:type="first" r:id="rId12"/>
          <w:pgSz w:w="16840" w:h="11907" w:orient="landscape" w:code="9"/>
          <w:pgMar w:top="720" w:right="720" w:bottom="720" w:left="720" w:header="720" w:footer="720" w:gutter="0"/>
          <w:pgNumType w:fmt="lowerRoman" w:start="1"/>
          <w:cols w:space="720"/>
          <w:titlePg/>
          <w:docGrid w:linePitch="360"/>
        </w:sectPr>
      </w:pPr>
    </w:p>
    <w:p w:rsidR="007B5E59" w:rsidRPr="000C6FB4" w:rsidRDefault="007B5E59" w:rsidP="00F66C1F">
      <w:pPr>
        <w:pStyle w:val="Heading1"/>
        <w:rPr>
          <w:rFonts w:ascii="Times New Roman" w:hAnsi="Times New Roman"/>
          <w:color w:val="000000" w:themeColor="text1"/>
          <w:sz w:val="22"/>
          <w:szCs w:val="22"/>
          <w:lang w:val="fi-FI"/>
        </w:rPr>
      </w:pPr>
      <w:r w:rsidRPr="000C6FB4">
        <w:rPr>
          <w:rFonts w:ascii="Times New Roman" w:hAnsi="Times New Roman"/>
          <w:color w:val="000000" w:themeColor="text1"/>
          <w:sz w:val="22"/>
          <w:szCs w:val="22"/>
          <w:lang w:val="fi-FI"/>
        </w:rPr>
        <w:lastRenderedPageBreak/>
        <w:t>Cara Penilaian</w:t>
      </w:r>
    </w:p>
    <w:p w:rsidR="007B5E59" w:rsidRPr="000C6FB4" w:rsidRDefault="007B5E59" w:rsidP="00F66C1F">
      <w:pPr>
        <w:ind w:left="1080"/>
        <w:rPr>
          <w:rFonts w:ascii="Times New Roman" w:hAnsi="Times New Roman"/>
          <w:color w:val="000000" w:themeColor="text1"/>
          <w:sz w:val="22"/>
          <w:szCs w:val="22"/>
          <w:lang w:val="fi-FI"/>
        </w:rPr>
      </w:pPr>
    </w:p>
    <w:p w:rsidR="007B5E59" w:rsidRPr="000C6FB4" w:rsidRDefault="007B5E59" w:rsidP="00376348">
      <w:pPr>
        <w:numPr>
          <w:ilvl w:val="0"/>
          <w:numId w:val="9"/>
        </w:numPr>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fi-FI"/>
        </w:rPr>
        <w:t xml:space="preserve"> Setiap standar dan atau elemen dalam instrumen akreditasi dinilai secara kualitatif, kuantitatif, maupun semi kuantitatif dengan menggunakan </w:t>
      </w:r>
      <w:r w:rsidRPr="000C6FB4">
        <w:rPr>
          <w:rFonts w:ascii="Times New Roman" w:hAnsi="Times New Roman"/>
          <w:b w:val="0"/>
          <w:i/>
          <w:iCs/>
          <w:color w:val="000000" w:themeColor="text1"/>
          <w:sz w:val="22"/>
          <w:szCs w:val="22"/>
          <w:lang w:val="fi-FI"/>
        </w:rPr>
        <w:t>quality grade descriptor</w:t>
      </w:r>
      <w:r w:rsidRPr="000C6FB4">
        <w:rPr>
          <w:rFonts w:ascii="Times New Roman" w:hAnsi="Times New Roman"/>
          <w:b w:val="0"/>
          <w:color w:val="000000" w:themeColor="text1"/>
          <w:sz w:val="22"/>
          <w:szCs w:val="22"/>
          <w:lang w:val="fi-FI"/>
        </w:rPr>
        <w:t xml:space="preserve"> sebagai berikut: </w:t>
      </w:r>
      <w:r w:rsidRPr="000C6FB4">
        <w:rPr>
          <w:rFonts w:ascii="Times New Roman" w:hAnsi="Times New Roman"/>
          <w:b w:val="0"/>
          <w:bCs/>
          <w:color w:val="000000" w:themeColor="text1"/>
          <w:sz w:val="22"/>
          <w:szCs w:val="22"/>
          <w:lang w:val="fi-FI"/>
        </w:rPr>
        <w:t>Sangat Baik, Baik, Cukup, Kurang, dan Sangat Kurang.</w:t>
      </w:r>
      <w:r w:rsidRPr="000C6FB4">
        <w:rPr>
          <w:rFonts w:ascii="Times New Roman" w:hAnsi="Times New Roman"/>
          <w:b w:val="0"/>
          <w:color w:val="000000" w:themeColor="text1"/>
          <w:sz w:val="22"/>
          <w:szCs w:val="22"/>
          <w:lang w:val="fi-FI"/>
        </w:rPr>
        <w:t xml:space="preserve"> Untuk menetapkan peringkat akreditasi, hasil penilaian kualitatif tersebut dikuantifikasikan sebagai berikut.</w:t>
      </w:r>
    </w:p>
    <w:p w:rsidR="007B5E59" w:rsidRPr="000C6FB4" w:rsidRDefault="007B5E59" w:rsidP="00376348">
      <w:pPr>
        <w:numPr>
          <w:ilvl w:val="0"/>
          <w:numId w:val="8"/>
        </w:numPr>
        <w:rPr>
          <w:rFonts w:ascii="Times New Roman" w:hAnsi="Times New Roman"/>
          <w:b w:val="0"/>
          <w:color w:val="000000" w:themeColor="text1"/>
          <w:sz w:val="22"/>
          <w:szCs w:val="22"/>
          <w:lang w:val="nb-NO"/>
        </w:rPr>
      </w:pPr>
      <w:r w:rsidRPr="000C6FB4">
        <w:rPr>
          <w:rFonts w:ascii="Times New Roman" w:hAnsi="Times New Roman"/>
          <w:b w:val="0"/>
          <w:bCs/>
          <w:color w:val="000000" w:themeColor="text1"/>
          <w:sz w:val="22"/>
          <w:szCs w:val="22"/>
          <w:lang w:val="nb-NO"/>
        </w:rPr>
        <w:t>Skor 4 (Sangat Baik),</w:t>
      </w:r>
      <w:r w:rsidRPr="000C6FB4">
        <w:rPr>
          <w:rFonts w:ascii="Times New Roman" w:hAnsi="Times New Roman"/>
          <w:b w:val="0"/>
          <w:color w:val="000000" w:themeColor="text1"/>
          <w:sz w:val="22"/>
          <w:szCs w:val="22"/>
          <w:lang w:val="nb-NO"/>
        </w:rPr>
        <w:t xml:space="preserve"> jika semua kinerja mutu setiap standar atau elemen yang diukur </w:t>
      </w:r>
      <w:r w:rsidRPr="000C6FB4">
        <w:rPr>
          <w:rFonts w:ascii="Times New Roman" w:hAnsi="Times New Roman"/>
          <w:b w:val="0"/>
          <w:color w:val="000000" w:themeColor="text1"/>
          <w:sz w:val="22"/>
          <w:szCs w:val="22"/>
          <w:u w:val="single"/>
          <w:lang w:val="nb-NO"/>
        </w:rPr>
        <w:t>sangat baik</w:t>
      </w:r>
      <w:r w:rsidRPr="000C6FB4">
        <w:rPr>
          <w:rFonts w:ascii="Times New Roman" w:hAnsi="Times New Roman"/>
          <w:b w:val="0"/>
          <w:color w:val="000000" w:themeColor="text1"/>
          <w:sz w:val="22"/>
          <w:szCs w:val="22"/>
          <w:lang w:val="nb-NO"/>
        </w:rPr>
        <w:t>.</w:t>
      </w:r>
    </w:p>
    <w:p w:rsidR="007B5E59" w:rsidRPr="000C6FB4" w:rsidRDefault="007B5E59" w:rsidP="00376348">
      <w:pPr>
        <w:numPr>
          <w:ilvl w:val="0"/>
          <w:numId w:val="8"/>
        </w:numPr>
        <w:rPr>
          <w:rFonts w:ascii="Times New Roman" w:hAnsi="Times New Roman"/>
          <w:b w:val="0"/>
          <w:color w:val="000000" w:themeColor="text1"/>
          <w:sz w:val="22"/>
          <w:szCs w:val="22"/>
          <w:lang w:val="nb-NO"/>
        </w:rPr>
      </w:pPr>
      <w:r w:rsidRPr="000C6FB4">
        <w:rPr>
          <w:rFonts w:ascii="Times New Roman" w:hAnsi="Times New Roman"/>
          <w:b w:val="0"/>
          <w:bCs/>
          <w:color w:val="000000" w:themeColor="text1"/>
          <w:sz w:val="22"/>
          <w:szCs w:val="22"/>
          <w:lang w:val="nb-NO"/>
        </w:rPr>
        <w:t>Skor 3 (Baik)</w:t>
      </w:r>
      <w:r w:rsidRPr="000C6FB4">
        <w:rPr>
          <w:rFonts w:ascii="Times New Roman" w:hAnsi="Times New Roman"/>
          <w:b w:val="0"/>
          <w:color w:val="000000" w:themeColor="text1"/>
          <w:sz w:val="22"/>
          <w:szCs w:val="22"/>
          <w:lang w:val="nb-NO"/>
        </w:rPr>
        <w:t xml:space="preserve">, jika semua kinerja mutu setiap standar atau elemen yang diukur </w:t>
      </w:r>
      <w:r w:rsidRPr="000C6FB4">
        <w:rPr>
          <w:rFonts w:ascii="Times New Roman" w:hAnsi="Times New Roman"/>
          <w:b w:val="0"/>
          <w:color w:val="000000" w:themeColor="text1"/>
          <w:sz w:val="22"/>
          <w:szCs w:val="22"/>
          <w:u w:val="single"/>
          <w:lang w:val="nb-NO"/>
        </w:rPr>
        <w:t>baik</w:t>
      </w:r>
      <w:r w:rsidRPr="000C6FB4">
        <w:rPr>
          <w:rFonts w:ascii="Times New Roman" w:hAnsi="Times New Roman"/>
          <w:b w:val="0"/>
          <w:color w:val="000000" w:themeColor="text1"/>
          <w:sz w:val="22"/>
          <w:szCs w:val="22"/>
          <w:lang w:val="nb-NO"/>
        </w:rPr>
        <w:t xml:space="preserve"> dan tidak ada kekurangan yang berarti.</w:t>
      </w:r>
    </w:p>
    <w:p w:rsidR="007B5E59" w:rsidRPr="000C6FB4" w:rsidRDefault="007B5E59" w:rsidP="00376348">
      <w:pPr>
        <w:numPr>
          <w:ilvl w:val="0"/>
          <w:numId w:val="8"/>
        </w:numPr>
        <w:rPr>
          <w:rFonts w:ascii="Times New Roman" w:hAnsi="Times New Roman"/>
          <w:b w:val="0"/>
          <w:color w:val="000000" w:themeColor="text1"/>
          <w:sz w:val="22"/>
          <w:szCs w:val="22"/>
          <w:lang w:val="nb-NO"/>
        </w:rPr>
      </w:pPr>
      <w:r w:rsidRPr="000C6FB4">
        <w:rPr>
          <w:rFonts w:ascii="Times New Roman" w:hAnsi="Times New Roman"/>
          <w:b w:val="0"/>
          <w:bCs/>
          <w:color w:val="000000" w:themeColor="text1"/>
          <w:sz w:val="22"/>
          <w:szCs w:val="22"/>
          <w:lang w:val="nb-NO"/>
        </w:rPr>
        <w:t>Skor 2 (Cukup)</w:t>
      </w:r>
      <w:r w:rsidRPr="000C6FB4">
        <w:rPr>
          <w:rFonts w:ascii="Times New Roman" w:hAnsi="Times New Roman"/>
          <w:b w:val="0"/>
          <w:color w:val="000000" w:themeColor="text1"/>
          <w:sz w:val="22"/>
          <w:szCs w:val="22"/>
          <w:lang w:val="nb-NO"/>
        </w:rPr>
        <w:t xml:space="preserve">, jika semua kinerja mutu setiap standar atau elemen yang diukur </w:t>
      </w:r>
      <w:r w:rsidRPr="000C6FB4">
        <w:rPr>
          <w:rFonts w:ascii="Times New Roman" w:hAnsi="Times New Roman"/>
          <w:b w:val="0"/>
          <w:color w:val="000000" w:themeColor="text1"/>
          <w:sz w:val="22"/>
          <w:szCs w:val="22"/>
          <w:u w:val="single"/>
          <w:lang w:val="nb-NO"/>
        </w:rPr>
        <w:t>cukup</w:t>
      </w:r>
      <w:r w:rsidRPr="000C6FB4">
        <w:rPr>
          <w:rFonts w:ascii="Times New Roman" w:hAnsi="Times New Roman"/>
          <w:b w:val="0"/>
          <w:color w:val="000000" w:themeColor="text1"/>
          <w:sz w:val="22"/>
          <w:szCs w:val="22"/>
          <w:lang w:val="nb-NO"/>
        </w:rPr>
        <w:t xml:space="preserve">, namun tidak ada yang menonjol; </w:t>
      </w:r>
    </w:p>
    <w:p w:rsidR="007B5E59" w:rsidRPr="000C6FB4" w:rsidRDefault="007B5E59" w:rsidP="00376348">
      <w:pPr>
        <w:numPr>
          <w:ilvl w:val="0"/>
          <w:numId w:val="8"/>
        </w:numPr>
        <w:rPr>
          <w:rFonts w:ascii="Times New Roman" w:hAnsi="Times New Roman"/>
          <w:b w:val="0"/>
          <w:color w:val="000000" w:themeColor="text1"/>
          <w:sz w:val="22"/>
          <w:szCs w:val="22"/>
          <w:lang w:val="nb-NO"/>
        </w:rPr>
      </w:pPr>
      <w:r w:rsidRPr="000C6FB4">
        <w:rPr>
          <w:rFonts w:ascii="Times New Roman" w:hAnsi="Times New Roman"/>
          <w:b w:val="0"/>
          <w:bCs/>
          <w:color w:val="000000" w:themeColor="text1"/>
          <w:sz w:val="22"/>
          <w:szCs w:val="22"/>
          <w:lang w:val="nb-NO"/>
        </w:rPr>
        <w:t>Skor 1 (Kurang)</w:t>
      </w:r>
      <w:r w:rsidRPr="000C6FB4">
        <w:rPr>
          <w:rFonts w:ascii="Times New Roman" w:hAnsi="Times New Roman"/>
          <w:b w:val="0"/>
          <w:color w:val="000000" w:themeColor="text1"/>
          <w:sz w:val="22"/>
          <w:szCs w:val="22"/>
          <w:lang w:val="nb-NO"/>
        </w:rPr>
        <w:t xml:space="preserve">, jika semua kinerja mutu setiap standar atau elemen yang diukur </w:t>
      </w:r>
      <w:r w:rsidRPr="000C6FB4">
        <w:rPr>
          <w:rFonts w:ascii="Times New Roman" w:hAnsi="Times New Roman"/>
          <w:b w:val="0"/>
          <w:color w:val="000000" w:themeColor="text1"/>
          <w:sz w:val="22"/>
          <w:szCs w:val="22"/>
          <w:u w:val="single"/>
          <w:lang w:val="nb-NO"/>
        </w:rPr>
        <w:t>kurang</w:t>
      </w:r>
      <w:r w:rsidRPr="000C6FB4">
        <w:rPr>
          <w:rFonts w:ascii="Times New Roman" w:hAnsi="Times New Roman"/>
          <w:b w:val="0"/>
          <w:color w:val="000000" w:themeColor="text1"/>
          <w:sz w:val="22"/>
          <w:szCs w:val="22"/>
          <w:lang w:val="nb-NO"/>
        </w:rPr>
        <w:t>.</w:t>
      </w:r>
    </w:p>
    <w:p w:rsidR="007B5E59" w:rsidRPr="000C6FB4" w:rsidRDefault="007B5E59" w:rsidP="00376348">
      <w:pPr>
        <w:numPr>
          <w:ilvl w:val="0"/>
          <w:numId w:val="8"/>
        </w:numPr>
        <w:rPr>
          <w:rFonts w:ascii="Times New Roman" w:hAnsi="Times New Roman"/>
          <w:b w:val="0"/>
          <w:color w:val="000000" w:themeColor="text1"/>
          <w:sz w:val="22"/>
          <w:szCs w:val="22"/>
          <w:lang w:val="nb-NO"/>
        </w:rPr>
      </w:pPr>
      <w:r w:rsidRPr="000C6FB4">
        <w:rPr>
          <w:rFonts w:ascii="Times New Roman" w:hAnsi="Times New Roman"/>
          <w:b w:val="0"/>
          <w:bCs/>
          <w:color w:val="000000" w:themeColor="text1"/>
          <w:sz w:val="22"/>
          <w:szCs w:val="22"/>
          <w:lang w:val="nb-NO"/>
        </w:rPr>
        <w:t xml:space="preserve">Skor 0 (Sangat Kurang), </w:t>
      </w:r>
      <w:r w:rsidRPr="000C6FB4">
        <w:rPr>
          <w:rFonts w:ascii="Times New Roman" w:hAnsi="Times New Roman"/>
          <w:b w:val="0"/>
          <w:color w:val="000000" w:themeColor="text1"/>
          <w:sz w:val="22"/>
          <w:szCs w:val="22"/>
          <w:lang w:val="nb-NO"/>
        </w:rPr>
        <w:t xml:space="preserve">jika semua kinerja mutu setiap standar atau elemen yang diukur </w:t>
      </w:r>
      <w:r w:rsidRPr="000C6FB4">
        <w:rPr>
          <w:rFonts w:ascii="Times New Roman" w:hAnsi="Times New Roman"/>
          <w:b w:val="0"/>
          <w:color w:val="000000" w:themeColor="text1"/>
          <w:sz w:val="22"/>
          <w:szCs w:val="22"/>
          <w:u w:val="single"/>
          <w:lang w:val="nb-NO"/>
        </w:rPr>
        <w:t xml:space="preserve">sangat kurang </w:t>
      </w:r>
      <w:r w:rsidRPr="000C6FB4">
        <w:rPr>
          <w:rFonts w:ascii="Times New Roman" w:hAnsi="Times New Roman"/>
          <w:b w:val="0"/>
          <w:color w:val="000000" w:themeColor="text1"/>
          <w:sz w:val="22"/>
          <w:szCs w:val="22"/>
          <w:lang w:val="nb-NO"/>
        </w:rPr>
        <w:t>atau</w:t>
      </w:r>
      <w:r w:rsidRPr="000C6FB4">
        <w:rPr>
          <w:rFonts w:ascii="Times New Roman" w:hAnsi="Times New Roman"/>
          <w:b w:val="0"/>
          <w:color w:val="000000" w:themeColor="text1"/>
          <w:sz w:val="22"/>
          <w:szCs w:val="22"/>
          <w:u w:val="single"/>
          <w:lang w:val="nb-NO"/>
        </w:rPr>
        <w:t xml:space="preserve"> tidak ada</w:t>
      </w:r>
      <w:r w:rsidRPr="000C6FB4">
        <w:rPr>
          <w:rFonts w:ascii="Times New Roman" w:hAnsi="Times New Roman"/>
          <w:b w:val="0"/>
          <w:color w:val="000000" w:themeColor="text1"/>
          <w:sz w:val="22"/>
          <w:szCs w:val="22"/>
          <w:lang w:val="nb-NO"/>
        </w:rPr>
        <w:t>.</w:t>
      </w:r>
    </w:p>
    <w:p w:rsidR="007B5E59" w:rsidRPr="000C6FB4" w:rsidRDefault="007B5E59" w:rsidP="00F66C1F">
      <w:pPr>
        <w:ind w:left="1440"/>
        <w:rPr>
          <w:rFonts w:ascii="Times New Roman" w:hAnsi="Times New Roman"/>
          <w:color w:val="000000" w:themeColor="text1"/>
          <w:sz w:val="22"/>
          <w:szCs w:val="22"/>
          <w:lang w:val="fi-FI"/>
        </w:rPr>
      </w:pPr>
    </w:p>
    <w:p w:rsidR="007B5E59" w:rsidRPr="000C6FB4" w:rsidRDefault="007B5E59" w:rsidP="00376348">
      <w:pPr>
        <w:numPr>
          <w:ilvl w:val="0"/>
          <w:numId w:val="9"/>
        </w:numPr>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fi-FI"/>
        </w:rPr>
        <w:t>Penilaian yang bersifat kuantitatif hasilnya seharusnya benar dan sama untuk semua asesor yang menilai elemen penilaian tersebut, sepanjang data yang digunakan valid.</w:t>
      </w:r>
    </w:p>
    <w:p w:rsidR="007B5E59" w:rsidRPr="000C6FB4" w:rsidRDefault="007B5E59" w:rsidP="00F66C1F">
      <w:pPr>
        <w:ind w:left="720"/>
        <w:rPr>
          <w:rFonts w:ascii="Times New Roman" w:hAnsi="Times New Roman"/>
          <w:b w:val="0"/>
          <w:color w:val="000000" w:themeColor="text1"/>
          <w:sz w:val="22"/>
          <w:szCs w:val="22"/>
          <w:lang w:val="fi-FI"/>
        </w:rPr>
      </w:pPr>
    </w:p>
    <w:p w:rsidR="007B5E59" w:rsidRPr="000C6FB4" w:rsidRDefault="007B5E59" w:rsidP="00376348">
      <w:pPr>
        <w:numPr>
          <w:ilvl w:val="0"/>
          <w:numId w:val="9"/>
        </w:numPr>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fi-FI"/>
        </w:rPr>
        <w:t xml:space="preserve">Untuk penilaian kualitatif, asesor diharapkan menggunakan </w:t>
      </w:r>
      <w:r w:rsidRPr="000C6FB4">
        <w:rPr>
          <w:rFonts w:ascii="Times New Roman" w:hAnsi="Times New Roman"/>
          <w:b w:val="0"/>
          <w:i/>
          <w:color w:val="000000" w:themeColor="text1"/>
          <w:sz w:val="22"/>
          <w:szCs w:val="22"/>
          <w:lang w:val="fi-FI"/>
        </w:rPr>
        <w:t>expert judgment</w:t>
      </w:r>
      <w:r w:rsidRPr="000C6FB4">
        <w:rPr>
          <w:rFonts w:ascii="Times New Roman" w:hAnsi="Times New Roman"/>
          <w:b w:val="0"/>
          <w:color w:val="000000" w:themeColor="text1"/>
          <w:sz w:val="22"/>
          <w:szCs w:val="22"/>
          <w:lang w:val="fi-FI"/>
        </w:rPr>
        <w:t>.</w:t>
      </w:r>
    </w:p>
    <w:p w:rsidR="007B5E59" w:rsidRPr="000C6FB4" w:rsidRDefault="007B5E59" w:rsidP="00F66C1F">
      <w:pPr>
        <w:ind w:left="720"/>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fi-FI"/>
        </w:rPr>
        <w:t>Harkat deskriptor untuk suatu peringkat ada kalanya tidak mencakup semua kemungkinan yang ada. Harkat deskriptor disusun secara berjenjang sehingga peringkat suatu harkat deskriptor yang tidak dicakup dalam matriks penilaian tidak dapat melebihi peringkat  untuk harkat deskriptor yang lebih baik yang ada dalam matriks penilaian.</w:t>
      </w:r>
    </w:p>
    <w:p w:rsidR="00F744D8" w:rsidRPr="000C6FB4" w:rsidRDefault="00F744D8">
      <w:pPr>
        <w:rPr>
          <w:rFonts w:ascii="Times New Roman" w:hAnsi="Times New Roman"/>
          <w:color w:val="000000" w:themeColor="text1"/>
          <w:sz w:val="22"/>
          <w:szCs w:val="22"/>
          <w:lang w:val="nb-NO"/>
        </w:rPr>
      </w:pPr>
      <w:r w:rsidRPr="000C6FB4">
        <w:rPr>
          <w:rFonts w:ascii="Times New Roman" w:hAnsi="Times New Roman"/>
          <w:color w:val="000000" w:themeColor="text1"/>
          <w:sz w:val="22"/>
          <w:szCs w:val="22"/>
          <w:lang w:val="nb-NO"/>
        </w:rPr>
        <w:br w:type="page"/>
      </w:r>
    </w:p>
    <w:p w:rsidR="005561A7" w:rsidRPr="000C6FB4" w:rsidRDefault="005561A7" w:rsidP="00F66C1F">
      <w:pPr>
        <w:tabs>
          <w:tab w:val="left" w:pos="0"/>
        </w:tabs>
        <w:jc w:val="center"/>
        <w:rPr>
          <w:rFonts w:ascii="Times New Roman" w:hAnsi="Times New Roman"/>
          <w:color w:val="000000" w:themeColor="text1"/>
          <w:sz w:val="22"/>
          <w:szCs w:val="22"/>
          <w:lang w:val="id-ID"/>
        </w:rPr>
      </w:pPr>
      <w:r w:rsidRPr="000C6FB4">
        <w:rPr>
          <w:rFonts w:ascii="Times New Roman" w:hAnsi="Times New Roman"/>
          <w:color w:val="000000" w:themeColor="text1"/>
          <w:sz w:val="22"/>
          <w:szCs w:val="22"/>
          <w:lang w:val="nb-NO"/>
        </w:rPr>
        <w:lastRenderedPageBreak/>
        <w:t xml:space="preserve">DAFTAR ISI </w:t>
      </w:r>
    </w:p>
    <w:p w:rsidR="005561A7" w:rsidRPr="000C6FB4" w:rsidRDefault="005561A7" w:rsidP="009752FB">
      <w:pPr>
        <w:tabs>
          <w:tab w:val="left" w:pos="2910"/>
        </w:tabs>
        <w:ind w:left="1620" w:hanging="1620"/>
        <w:rPr>
          <w:rFonts w:ascii="Times New Roman" w:hAnsi="Times New Roman"/>
          <w:bCs/>
          <w:caps/>
          <w:color w:val="000000" w:themeColor="text1"/>
          <w:sz w:val="22"/>
          <w:szCs w:val="22"/>
          <w:lang w:val="id-ID"/>
        </w:rPr>
      </w:pPr>
      <w:r w:rsidRPr="000C6FB4">
        <w:rPr>
          <w:rFonts w:ascii="Times New Roman" w:hAnsi="Times New Roman"/>
          <w:bCs/>
          <w:caps/>
          <w:color w:val="000000" w:themeColor="text1"/>
          <w:sz w:val="22"/>
          <w:szCs w:val="22"/>
          <w:lang w:val="pt-BR"/>
        </w:rPr>
        <w:t xml:space="preserve">BAGIAN a.  MatrikS penilaian BORANG  program studi </w:t>
      </w:r>
      <w:r w:rsidR="00677B75" w:rsidRPr="000C6FB4">
        <w:rPr>
          <w:rFonts w:ascii="Times New Roman" w:hAnsi="Times New Roman"/>
          <w:bCs/>
          <w:caps/>
          <w:color w:val="000000" w:themeColor="text1"/>
          <w:sz w:val="22"/>
          <w:szCs w:val="22"/>
        </w:rPr>
        <w:t xml:space="preserve">DOKTER SPESIALIS </w:t>
      </w:r>
      <w:r w:rsidR="00F744D8" w:rsidRPr="000C6FB4">
        <w:rPr>
          <w:rFonts w:ascii="Times New Roman" w:hAnsi="Times New Roman"/>
          <w:bCs/>
          <w:caps/>
          <w:color w:val="000000" w:themeColor="text1"/>
          <w:sz w:val="22"/>
          <w:szCs w:val="22"/>
        </w:rPr>
        <w:t xml:space="preserve">ANDROLOGI </w:t>
      </w:r>
    </w:p>
    <w:tbl>
      <w:tblPr>
        <w:tblW w:w="13968" w:type="dxa"/>
        <w:tblLook w:val="04A0" w:firstRow="1" w:lastRow="0" w:firstColumn="1" w:lastColumn="0" w:noHBand="0" w:noVBand="1"/>
      </w:tblPr>
      <w:tblGrid>
        <w:gridCol w:w="1458"/>
        <w:gridCol w:w="11340"/>
        <w:gridCol w:w="1170"/>
      </w:tblGrid>
      <w:tr w:rsidR="000C6FB4" w:rsidRPr="000C6FB4" w:rsidTr="00DA48AA">
        <w:tc>
          <w:tcPr>
            <w:tcW w:w="1458" w:type="dxa"/>
          </w:tcPr>
          <w:p w:rsidR="005561A7" w:rsidRPr="000C6FB4" w:rsidRDefault="005561A7" w:rsidP="00F66C1F">
            <w:pPr>
              <w:tabs>
                <w:tab w:val="left" w:pos="0"/>
              </w:tabs>
              <w:jc w:val="both"/>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STANDAR 1</w:t>
            </w:r>
          </w:p>
        </w:tc>
        <w:tc>
          <w:tcPr>
            <w:tcW w:w="11340" w:type="dxa"/>
          </w:tcPr>
          <w:p w:rsidR="005561A7" w:rsidRPr="000C6FB4" w:rsidRDefault="005561A7" w:rsidP="00F66C1F">
            <w:pPr>
              <w:tabs>
                <w:tab w:val="left" w:pos="0"/>
              </w:tabs>
              <w:jc w:val="both"/>
              <w:rPr>
                <w:rFonts w:ascii="Times New Roman" w:hAnsi="Times New Roman"/>
                <w:b w:val="0"/>
                <w:color w:val="000000" w:themeColor="text1"/>
                <w:sz w:val="22"/>
                <w:szCs w:val="22"/>
                <w:lang w:val="nb-NO"/>
              </w:rPr>
            </w:pPr>
            <w:r w:rsidRPr="000C6FB4">
              <w:rPr>
                <w:rFonts w:ascii="Times New Roman" w:hAnsi="Times New Roman"/>
                <w:b w:val="0"/>
                <w:color w:val="000000" w:themeColor="text1"/>
                <w:sz w:val="22"/>
                <w:szCs w:val="22"/>
                <w:lang w:val="nb-NO"/>
              </w:rPr>
              <w:t>VISI, MISI, TUJUAN DAN SASARAN, SERTA STRATEGI PENCAPAIAN</w:t>
            </w:r>
          </w:p>
          <w:p w:rsidR="005561A7" w:rsidRPr="000C6FB4" w:rsidRDefault="005561A7" w:rsidP="00F66C1F">
            <w:pPr>
              <w:tabs>
                <w:tab w:val="left" w:pos="0"/>
              </w:tabs>
              <w:jc w:val="both"/>
              <w:rPr>
                <w:rFonts w:ascii="Times New Roman" w:hAnsi="Times New Roman"/>
                <w:b w:val="0"/>
                <w:color w:val="000000" w:themeColor="text1"/>
                <w:sz w:val="22"/>
                <w:szCs w:val="22"/>
                <w:lang w:val="nb-NO"/>
              </w:rPr>
            </w:pPr>
          </w:p>
        </w:tc>
        <w:tc>
          <w:tcPr>
            <w:tcW w:w="1170" w:type="dxa"/>
          </w:tcPr>
          <w:p w:rsidR="005561A7" w:rsidRPr="000C6FB4" w:rsidRDefault="005561A7" w:rsidP="00F66C1F">
            <w:pPr>
              <w:tabs>
                <w:tab w:val="left" w:pos="0"/>
              </w:tabs>
              <w:jc w:val="right"/>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1</w:t>
            </w:r>
          </w:p>
        </w:tc>
      </w:tr>
      <w:tr w:rsidR="000C6FB4" w:rsidRPr="000C6FB4" w:rsidTr="00DA48AA">
        <w:tc>
          <w:tcPr>
            <w:tcW w:w="1458" w:type="dxa"/>
          </w:tcPr>
          <w:p w:rsidR="005561A7" w:rsidRPr="000C6FB4" w:rsidRDefault="005561A7" w:rsidP="00F66C1F">
            <w:pPr>
              <w:tabs>
                <w:tab w:val="left" w:pos="0"/>
              </w:tabs>
              <w:jc w:val="both"/>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STANDAR 2</w:t>
            </w:r>
          </w:p>
        </w:tc>
        <w:tc>
          <w:tcPr>
            <w:tcW w:w="11340" w:type="dxa"/>
          </w:tcPr>
          <w:p w:rsidR="005561A7" w:rsidRPr="000C6FB4" w:rsidRDefault="005561A7" w:rsidP="00F66C1F">
            <w:pPr>
              <w:tabs>
                <w:tab w:val="left" w:pos="0"/>
              </w:tabs>
              <w:jc w:val="both"/>
              <w:rPr>
                <w:rFonts w:ascii="Times New Roman" w:hAnsi="Times New Roman"/>
                <w:b w:val="0"/>
                <w:color w:val="000000" w:themeColor="text1"/>
                <w:sz w:val="22"/>
                <w:szCs w:val="22"/>
                <w:lang w:val="nb-NO"/>
              </w:rPr>
            </w:pPr>
            <w:r w:rsidRPr="000C6FB4">
              <w:rPr>
                <w:rFonts w:ascii="Times New Roman" w:hAnsi="Times New Roman"/>
                <w:b w:val="0"/>
                <w:color w:val="000000" w:themeColor="text1"/>
                <w:sz w:val="22"/>
                <w:szCs w:val="22"/>
                <w:lang w:val="nb-NO"/>
              </w:rPr>
              <w:t>TATA PAMONG, KEPEMIMPINAN, SISTEM PENGELOLAAN, DAN PENJAMINAN MUTU</w:t>
            </w:r>
          </w:p>
          <w:p w:rsidR="005561A7" w:rsidRPr="000C6FB4" w:rsidRDefault="005561A7" w:rsidP="00F66C1F">
            <w:pPr>
              <w:tabs>
                <w:tab w:val="left" w:pos="0"/>
              </w:tabs>
              <w:jc w:val="both"/>
              <w:rPr>
                <w:rFonts w:ascii="Times New Roman" w:hAnsi="Times New Roman"/>
                <w:b w:val="0"/>
                <w:color w:val="000000" w:themeColor="text1"/>
                <w:sz w:val="22"/>
                <w:szCs w:val="22"/>
                <w:lang w:val="nb-NO"/>
              </w:rPr>
            </w:pPr>
          </w:p>
        </w:tc>
        <w:tc>
          <w:tcPr>
            <w:tcW w:w="1170" w:type="dxa"/>
          </w:tcPr>
          <w:p w:rsidR="005561A7" w:rsidRPr="000C6FB4" w:rsidRDefault="005561A7" w:rsidP="00F66C1F">
            <w:pPr>
              <w:tabs>
                <w:tab w:val="left" w:pos="0"/>
              </w:tabs>
              <w:jc w:val="right"/>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2</w:t>
            </w:r>
          </w:p>
        </w:tc>
      </w:tr>
      <w:tr w:rsidR="000C6FB4" w:rsidRPr="000C6FB4" w:rsidTr="00DA48AA">
        <w:tc>
          <w:tcPr>
            <w:tcW w:w="1458" w:type="dxa"/>
          </w:tcPr>
          <w:p w:rsidR="005561A7" w:rsidRPr="000C6FB4" w:rsidRDefault="005561A7" w:rsidP="00F66C1F">
            <w:pPr>
              <w:tabs>
                <w:tab w:val="left" w:pos="0"/>
              </w:tabs>
              <w:jc w:val="both"/>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STANDAR 3</w:t>
            </w:r>
          </w:p>
        </w:tc>
        <w:tc>
          <w:tcPr>
            <w:tcW w:w="11340" w:type="dxa"/>
          </w:tcPr>
          <w:p w:rsidR="005561A7" w:rsidRPr="000C6FB4" w:rsidRDefault="006966B7" w:rsidP="00F66C1F">
            <w:pPr>
              <w:tabs>
                <w:tab w:val="left" w:pos="0"/>
              </w:tabs>
              <w:jc w:val="both"/>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 xml:space="preserve">PESERTA </w:t>
            </w:r>
            <w:r w:rsidR="0092349A" w:rsidRPr="000C6FB4">
              <w:rPr>
                <w:rFonts w:ascii="Times New Roman" w:hAnsi="Times New Roman"/>
                <w:b w:val="0"/>
                <w:color w:val="000000" w:themeColor="text1"/>
                <w:sz w:val="22"/>
                <w:szCs w:val="22"/>
              </w:rPr>
              <w:t>DIDIK</w:t>
            </w:r>
            <w:r w:rsidR="005561A7" w:rsidRPr="000C6FB4">
              <w:rPr>
                <w:rFonts w:ascii="Times New Roman" w:hAnsi="Times New Roman"/>
                <w:b w:val="0"/>
                <w:color w:val="000000" w:themeColor="text1"/>
                <w:sz w:val="22"/>
                <w:szCs w:val="22"/>
              </w:rPr>
              <w:t xml:space="preserve"> DAN LULUSAN</w:t>
            </w:r>
          </w:p>
          <w:p w:rsidR="005561A7" w:rsidRPr="000C6FB4" w:rsidRDefault="005561A7" w:rsidP="00F66C1F">
            <w:pPr>
              <w:tabs>
                <w:tab w:val="left" w:pos="0"/>
              </w:tabs>
              <w:jc w:val="both"/>
              <w:rPr>
                <w:rFonts w:ascii="Times New Roman" w:hAnsi="Times New Roman"/>
                <w:b w:val="0"/>
                <w:color w:val="000000" w:themeColor="text1"/>
                <w:sz w:val="22"/>
                <w:szCs w:val="22"/>
              </w:rPr>
            </w:pPr>
          </w:p>
        </w:tc>
        <w:tc>
          <w:tcPr>
            <w:tcW w:w="1170" w:type="dxa"/>
          </w:tcPr>
          <w:p w:rsidR="005561A7" w:rsidRPr="000C6FB4" w:rsidRDefault="00331964" w:rsidP="00F66C1F">
            <w:pPr>
              <w:tabs>
                <w:tab w:val="left" w:pos="0"/>
              </w:tabs>
              <w:jc w:val="right"/>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5</w:t>
            </w:r>
          </w:p>
        </w:tc>
      </w:tr>
      <w:tr w:rsidR="000C6FB4" w:rsidRPr="000C6FB4" w:rsidTr="00DA48AA">
        <w:tc>
          <w:tcPr>
            <w:tcW w:w="1458" w:type="dxa"/>
          </w:tcPr>
          <w:p w:rsidR="005561A7" w:rsidRPr="000C6FB4" w:rsidRDefault="005561A7" w:rsidP="00F66C1F">
            <w:pPr>
              <w:tabs>
                <w:tab w:val="left" w:pos="0"/>
              </w:tabs>
              <w:jc w:val="both"/>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STANDAR 4</w:t>
            </w:r>
          </w:p>
        </w:tc>
        <w:tc>
          <w:tcPr>
            <w:tcW w:w="11340" w:type="dxa"/>
          </w:tcPr>
          <w:p w:rsidR="005561A7" w:rsidRPr="000C6FB4" w:rsidRDefault="005561A7" w:rsidP="00F66C1F">
            <w:pPr>
              <w:tabs>
                <w:tab w:val="left" w:pos="0"/>
              </w:tabs>
              <w:jc w:val="both"/>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SUMBER DAYA MANUSIA</w:t>
            </w:r>
          </w:p>
          <w:p w:rsidR="005561A7" w:rsidRPr="000C6FB4" w:rsidRDefault="005561A7" w:rsidP="00F66C1F">
            <w:pPr>
              <w:tabs>
                <w:tab w:val="left" w:pos="0"/>
              </w:tabs>
              <w:jc w:val="both"/>
              <w:rPr>
                <w:rFonts w:ascii="Times New Roman" w:hAnsi="Times New Roman"/>
                <w:b w:val="0"/>
                <w:color w:val="000000" w:themeColor="text1"/>
                <w:sz w:val="22"/>
                <w:szCs w:val="22"/>
              </w:rPr>
            </w:pPr>
          </w:p>
        </w:tc>
        <w:tc>
          <w:tcPr>
            <w:tcW w:w="1170" w:type="dxa"/>
          </w:tcPr>
          <w:p w:rsidR="005561A7" w:rsidRPr="000C6FB4" w:rsidRDefault="005561A7" w:rsidP="00F66C1F">
            <w:pPr>
              <w:tabs>
                <w:tab w:val="left" w:pos="0"/>
              </w:tabs>
              <w:jc w:val="right"/>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1</w:t>
            </w:r>
            <w:r w:rsidR="00C24EF9" w:rsidRPr="000C6FB4">
              <w:rPr>
                <w:rFonts w:ascii="Times New Roman" w:hAnsi="Times New Roman"/>
                <w:b w:val="0"/>
                <w:color w:val="000000" w:themeColor="text1"/>
                <w:sz w:val="22"/>
                <w:szCs w:val="22"/>
              </w:rPr>
              <w:t>0</w:t>
            </w:r>
          </w:p>
        </w:tc>
      </w:tr>
      <w:tr w:rsidR="000C6FB4" w:rsidRPr="000C6FB4" w:rsidTr="00DA48AA">
        <w:tc>
          <w:tcPr>
            <w:tcW w:w="1458" w:type="dxa"/>
          </w:tcPr>
          <w:p w:rsidR="005561A7" w:rsidRPr="000C6FB4" w:rsidRDefault="005561A7" w:rsidP="00F66C1F">
            <w:pPr>
              <w:tabs>
                <w:tab w:val="left" w:pos="0"/>
              </w:tabs>
              <w:jc w:val="both"/>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STANDAR 5</w:t>
            </w:r>
          </w:p>
        </w:tc>
        <w:tc>
          <w:tcPr>
            <w:tcW w:w="11340" w:type="dxa"/>
          </w:tcPr>
          <w:p w:rsidR="005561A7" w:rsidRPr="000C6FB4" w:rsidRDefault="005561A7" w:rsidP="00F66C1F">
            <w:pPr>
              <w:tabs>
                <w:tab w:val="left" w:pos="0"/>
              </w:tabs>
              <w:jc w:val="both"/>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KURIKULUM, PEMBELAJARAN, DAN SUASANA AKADEMIK</w:t>
            </w:r>
          </w:p>
          <w:p w:rsidR="005561A7" w:rsidRPr="000C6FB4" w:rsidRDefault="005561A7" w:rsidP="00F66C1F">
            <w:pPr>
              <w:tabs>
                <w:tab w:val="left" w:pos="0"/>
              </w:tabs>
              <w:jc w:val="both"/>
              <w:rPr>
                <w:rFonts w:ascii="Times New Roman" w:hAnsi="Times New Roman"/>
                <w:b w:val="0"/>
                <w:color w:val="000000" w:themeColor="text1"/>
                <w:sz w:val="22"/>
                <w:szCs w:val="22"/>
              </w:rPr>
            </w:pPr>
          </w:p>
        </w:tc>
        <w:tc>
          <w:tcPr>
            <w:tcW w:w="1170" w:type="dxa"/>
          </w:tcPr>
          <w:p w:rsidR="005561A7" w:rsidRPr="000C6FB4" w:rsidRDefault="005561A7" w:rsidP="00F66C1F">
            <w:pPr>
              <w:tabs>
                <w:tab w:val="left" w:pos="0"/>
              </w:tabs>
              <w:jc w:val="right"/>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1</w:t>
            </w:r>
            <w:r w:rsidR="00C24EF9" w:rsidRPr="000C6FB4">
              <w:rPr>
                <w:rFonts w:ascii="Times New Roman" w:hAnsi="Times New Roman"/>
                <w:b w:val="0"/>
                <w:color w:val="000000" w:themeColor="text1"/>
                <w:sz w:val="22"/>
                <w:szCs w:val="22"/>
              </w:rPr>
              <w:t>9</w:t>
            </w:r>
          </w:p>
        </w:tc>
      </w:tr>
      <w:tr w:rsidR="000C6FB4" w:rsidRPr="000C6FB4" w:rsidTr="00DA48AA">
        <w:tc>
          <w:tcPr>
            <w:tcW w:w="1458" w:type="dxa"/>
          </w:tcPr>
          <w:p w:rsidR="005561A7" w:rsidRPr="000C6FB4" w:rsidRDefault="005561A7" w:rsidP="00F66C1F">
            <w:pPr>
              <w:tabs>
                <w:tab w:val="left" w:pos="0"/>
              </w:tabs>
              <w:jc w:val="both"/>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STANDAR 6</w:t>
            </w:r>
          </w:p>
        </w:tc>
        <w:tc>
          <w:tcPr>
            <w:tcW w:w="11340" w:type="dxa"/>
          </w:tcPr>
          <w:p w:rsidR="005561A7" w:rsidRPr="000C6FB4" w:rsidRDefault="005561A7" w:rsidP="00F66C1F">
            <w:pPr>
              <w:tabs>
                <w:tab w:val="left" w:pos="0"/>
              </w:tabs>
              <w:jc w:val="both"/>
              <w:rPr>
                <w:rFonts w:ascii="Times New Roman" w:hAnsi="Times New Roman"/>
                <w:b w:val="0"/>
                <w:color w:val="000000" w:themeColor="text1"/>
                <w:sz w:val="22"/>
                <w:szCs w:val="22"/>
                <w:lang w:val="nb-NO"/>
              </w:rPr>
            </w:pPr>
            <w:r w:rsidRPr="000C6FB4">
              <w:rPr>
                <w:rFonts w:ascii="Times New Roman" w:hAnsi="Times New Roman"/>
                <w:b w:val="0"/>
                <w:color w:val="000000" w:themeColor="text1"/>
                <w:sz w:val="22"/>
                <w:szCs w:val="22"/>
                <w:lang w:val="nb-NO"/>
              </w:rPr>
              <w:t>PEMBIAYAAN, SARANA DAN PRASARANA, SERTA SISTEM INFORMASI</w:t>
            </w:r>
          </w:p>
          <w:p w:rsidR="005561A7" w:rsidRPr="000C6FB4" w:rsidRDefault="005561A7" w:rsidP="00F66C1F">
            <w:pPr>
              <w:tabs>
                <w:tab w:val="left" w:pos="0"/>
              </w:tabs>
              <w:jc w:val="both"/>
              <w:rPr>
                <w:rFonts w:ascii="Times New Roman" w:hAnsi="Times New Roman"/>
                <w:b w:val="0"/>
                <w:color w:val="000000" w:themeColor="text1"/>
                <w:sz w:val="22"/>
                <w:szCs w:val="22"/>
                <w:lang w:val="nb-NO"/>
              </w:rPr>
            </w:pPr>
          </w:p>
        </w:tc>
        <w:tc>
          <w:tcPr>
            <w:tcW w:w="1170" w:type="dxa"/>
          </w:tcPr>
          <w:p w:rsidR="005561A7" w:rsidRPr="000C6FB4" w:rsidRDefault="00C24EF9" w:rsidP="00F66C1F">
            <w:pPr>
              <w:tabs>
                <w:tab w:val="left" w:pos="0"/>
              </w:tabs>
              <w:jc w:val="right"/>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26</w:t>
            </w:r>
          </w:p>
        </w:tc>
      </w:tr>
      <w:tr w:rsidR="000C6FB4" w:rsidRPr="000C6FB4" w:rsidTr="00DA48AA">
        <w:tc>
          <w:tcPr>
            <w:tcW w:w="1458" w:type="dxa"/>
          </w:tcPr>
          <w:p w:rsidR="005561A7" w:rsidRPr="000C6FB4" w:rsidRDefault="005561A7" w:rsidP="00F66C1F">
            <w:pPr>
              <w:tabs>
                <w:tab w:val="left" w:pos="0"/>
              </w:tabs>
              <w:jc w:val="both"/>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STANDAR 7</w:t>
            </w:r>
          </w:p>
        </w:tc>
        <w:tc>
          <w:tcPr>
            <w:tcW w:w="11340" w:type="dxa"/>
          </w:tcPr>
          <w:p w:rsidR="005561A7" w:rsidRPr="000C6FB4" w:rsidRDefault="002A555F" w:rsidP="00F66C1F">
            <w:pPr>
              <w:tabs>
                <w:tab w:val="left" w:pos="0"/>
              </w:tabs>
              <w:jc w:val="both"/>
              <w:rPr>
                <w:rFonts w:ascii="Times New Roman" w:hAnsi="Times New Roman"/>
                <w:b w:val="0"/>
                <w:color w:val="000000" w:themeColor="text1"/>
                <w:sz w:val="22"/>
                <w:szCs w:val="22"/>
                <w:lang w:val="nb-NO"/>
              </w:rPr>
            </w:pPr>
            <w:r w:rsidRPr="000C6FB4">
              <w:rPr>
                <w:rFonts w:ascii="Times New Roman" w:hAnsi="Times New Roman"/>
                <w:b w:val="0"/>
                <w:color w:val="000000" w:themeColor="text1"/>
                <w:sz w:val="22"/>
                <w:szCs w:val="22"/>
                <w:lang w:val="nb-NO"/>
              </w:rPr>
              <w:t xml:space="preserve">PENELITIAN, </w:t>
            </w:r>
            <w:r w:rsidR="005561A7" w:rsidRPr="000C6FB4">
              <w:rPr>
                <w:rFonts w:ascii="Times New Roman" w:hAnsi="Times New Roman"/>
                <w:b w:val="0"/>
                <w:color w:val="000000" w:themeColor="text1"/>
                <w:sz w:val="22"/>
                <w:szCs w:val="22"/>
                <w:lang w:val="nb-NO"/>
              </w:rPr>
              <w:t>PENGABDIAN KEPADA MASYARAKAT, DAN KERJASAMA</w:t>
            </w:r>
          </w:p>
        </w:tc>
        <w:tc>
          <w:tcPr>
            <w:tcW w:w="1170" w:type="dxa"/>
          </w:tcPr>
          <w:p w:rsidR="005561A7" w:rsidRPr="000C6FB4" w:rsidRDefault="005561A7" w:rsidP="00F66C1F">
            <w:pPr>
              <w:tabs>
                <w:tab w:val="left" w:pos="0"/>
              </w:tabs>
              <w:jc w:val="right"/>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rPr>
              <w:t>3</w:t>
            </w:r>
            <w:r w:rsidR="00331964" w:rsidRPr="000C6FB4">
              <w:rPr>
                <w:rFonts w:ascii="Times New Roman" w:hAnsi="Times New Roman"/>
                <w:b w:val="0"/>
                <w:color w:val="000000" w:themeColor="text1"/>
                <w:sz w:val="22"/>
                <w:szCs w:val="22"/>
                <w:lang w:val="id-ID"/>
              </w:rPr>
              <w:t>6</w:t>
            </w:r>
          </w:p>
        </w:tc>
      </w:tr>
    </w:tbl>
    <w:p w:rsidR="005561A7" w:rsidRPr="000C6FB4" w:rsidRDefault="005561A7" w:rsidP="00F66C1F">
      <w:pPr>
        <w:tabs>
          <w:tab w:val="left" w:pos="0"/>
        </w:tabs>
        <w:jc w:val="both"/>
        <w:rPr>
          <w:rFonts w:ascii="Times New Roman" w:hAnsi="Times New Roman"/>
          <w:color w:val="000000" w:themeColor="text1"/>
          <w:sz w:val="22"/>
          <w:szCs w:val="22"/>
        </w:rPr>
      </w:pPr>
      <w:r w:rsidRPr="000C6FB4">
        <w:rPr>
          <w:rFonts w:ascii="Times New Roman" w:hAnsi="Times New Roman"/>
          <w:color w:val="000000" w:themeColor="text1"/>
          <w:sz w:val="22"/>
          <w:szCs w:val="22"/>
        </w:rPr>
        <w:tab/>
      </w:r>
    </w:p>
    <w:p w:rsidR="005561A7" w:rsidRPr="000C6FB4" w:rsidRDefault="005561A7" w:rsidP="00F66C1F">
      <w:pPr>
        <w:tabs>
          <w:tab w:val="left" w:pos="2910"/>
        </w:tabs>
        <w:ind w:left="1560" w:hanging="1560"/>
        <w:rPr>
          <w:rFonts w:ascii="Times New Roman" w:hAnsi="Times New Roman"/>
          <w:bCs/>
          <w:caps/>
          <w:color w:val="000000" w:themeColor="text1"/>
          <w:sz w:val="22"/>
          <w:szCs w:val="22"/>
          <w:lang w:val="id-ID"/>
        </w:rPr>
      </w:pPr>
      <w:r w:rsidRPr="000C6FB4">
        <w:rPr>
          <w:rFonts w:ascii="Times New Roman" w:hAnsi="Times New Roman"/>
          <w:bCs/>
          <w:caps/>
          <w:color w:val="000000" w:themeColor="text1"/>
          <w:sz w:val="22"/>
          <w:szCs w:val="22"/>
          <w:lang w:val="pt-BR"/>
        </w:rPr>
        <w:t xml:space="preserve">bagian B.  </w:t>
      </w:r>
      <w:r w:rsidR="00462D0E" w:rsidRPr="000C6FB4">
        <w:rPr>
          <w:rFonts w:ascii="Times New Roman" w:hAnsi="Times New Roman"/>
          <w:bCs/>
          <w:caps/>
          <w:color w:val="000000" w:themeColor="text1"/>
          <w:sz w:val="22"/>
          <w:szCs w:val="22"/>
          <w:lang w:val="pt-BR"/>
        </w:rPr>
        <w:t xml:space="preserve">MatrikS penilaian BORANG  </w:t>
      </w:r>
      <w:r w:rsidR="009752FB" w:rsidRPr="000C6FB4">
        <w:rPr>
          <w:rFonts w:ascii="Times New Roman" w:hAnsi="Times New Roman"/>
          <w:bCs/>
          <w:caps/>
          <w:color w:val="000000" w:themeColor="text1"/>
          <w:sz w:val="22"/>
          <w:szCs w:val="22"/>
          <w:lang w:val="pt-BR"/>
        </w:rPr>
        <w:t xml:space="preserve">UNIT PENGELOLA </w:t>
      </w:r>
      <w:r w:rsidR="00462D0E" w:rsidRPr="000C6FB4">
        <w:rPr>
          <w:rFonts w:ascii="Times New Roman" w:hAnsi="Times New Roman"/>
          <w:bCs/>
          <w:caps/>
          <w:color w:val="000000" w:themeColor="text1"/>
          <w:sz w:val="22"/>
          <w:szCs w:val="22"/>
          <w:lang w:val="pt-BR"/>
        </w:rPr>
        <w:t xml:space="preserve">program studi </w:t>
      </w:r>
    </w:p>
    <w:tbl>
      <w:tblPr>
        <w:tblW w:w="13968" w:type="dxa"/>
        <w:tblLook w:val="04A0" w:firstRow="1" w:lastRow="0" w:firstColumn="1" w:lastColumn="0" w:noHBand="0" w:noVBand="1"/>
      </w:tblPr>
      <w:tblGrid>
        <w:gridCol w:w="1458"/>
        <w:gridCol w:w="11340"/>
        <w:gridCol w:w="1170"/>
      </w:tblGrid>
      <w:tr w:rsidR="000C6FB4" w:rsidRPr="000C6FB4" w:rsidTr="00DA48AA">
        <w:tc>
          <w:tcPr>
            <w:tcW w:w="1458" w:type="dxa"/>
          </w:tcPr>
          <w:p w:rsidR="005561A7" w:rsidRPr="000C6FB4" w:rsidRDefault="005561A7" w:rsidP="00F66C1F">
            <w:pPr>
              <w:tabs>
                <w:tab w:val="left" w:pos="0"/>
              </w:tabs>
              <w:jc w:val="both"/>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STANDAR 1</w:t>
            </w:r>
          </w:p>
        </w:tc>
        <w:tc>
          <w:tcPr>
            <w:tcW w:w="11340" w:type="dxa"/>
          </w:tcPr>
          <w:p w:rsidR="005561A7" w:rsidRPr="000C6FB4" w:rsidRDefault="005561A7" w:rsidP="00F66C1F">
            <w:pPr>
              <w:tabs>
                <w:tab w:val="left" w:pos="0"/>
              </w:tabs>
              <w:jc w:val="both"/>
              <w:rPr>
                <w:rFonts w:ascii="Times New Roman" w:hAnsi="Times New Roman"/>
                <w:b w:val="0"/>
                <w:color w:val="000000" w:themeColor="text1"/>
                <w:sz w:val="22"/>
                <w:szCs w:val="22"/>
                <w:lang w:val="nb-NO"/>
              </w:rPr>
            </w:pPr>
            <w:r w:rsidRPr="000C6FB4">
              <w:rPr>
                <w:rFonts w:ascii="Times New Roman" w:hAnsi="Times New Roman"/>
                <w:b w:val="0"/>
                <w:color w:val="000000" w:themeColor="text1"/>
                <w:sz w:val="22"/>
                <w:szCs w:val="22"/>
                <w:lang w:val="nb-NO"/>
              </w:rPr>
              <w:t>VISI, MISI, TUJUAN DAN SASARAN, SERTA STRATEGI PENCAPAIAN</w:t>
            </w:r>
          </w:p>
          <w:p w:rsidR="005561A7" w:rsidRPr="000C6FB4" w:rsidRDefault="005561A7" w:rsidP="00F66C1F">
            <w:pPr>
              <w:tabs>
                <w:tab w:val="left" w:pos="0"/>
              </w:tabs>
              <w:jc w:val="both"/>
              <w:rPr>
                <w:rFonts w:ascii="Times New Roman" w:hAnsi="Times New Roman"/>
                <w:b w:val="0"/>
                <w:color w:val="000000" w:themeColor="text1"/>
                <w:sz w:val="22"/>
                <w:szCs w:val="22"/>
                <w:lang w:val="nb-NO"/>
              </w:rPr>
            </w:pPr>
          </w:p>
        </w:tc>
        <w:tc>
          <w:tcPr>
            <w:tcW w:w="1170" w:type="dxa"/>
          </w:tcPr>
          <w:p w:rsidR="005561A7" w:rsidRPr="000C6FB4" w:rsidRDefault="00C24EF9" w:rsidP="00F66C1F">
            <w:pPr>
              <w:tabs>
                <w:tab w:val="left" w:pos="0"/>
              </w:tabs>
              <w:jc w:val="right"/>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rPr>
              <w:t>4</w:t>
            </w:r>
            <w:r w:rsidR="00331964" w:rsidRPr="000C6FB4">
              <w:rPr>
                <w:rFonts w:ascii="Times New Roman" w:hAnsi="Times New Roman"/>
                <w:b w:val="0"/>
                <w:color w:val="000000" w:themeColor="text1"/>
                <w:sz w:val="22"/>
                <w:szCs w:val="22"/>
                <w:lang w:val="id-ID"/>
              </w:rPr>
              <w:t>3</w:t>
            </w:r>
          </w:p>
        </w:tc>
      </w:tr>
      <w:tr w:rsidR="000C6FB4" w:rsidRPr="000C6FB4" w:rsidTr="00DA48AA">
        <w:tc>
          <w:tcPr>
            <w:tcW w:w="1458" w:type="dxa"/>
          </w:tcPr>
          <w:p w:rsidR="005561A7" w:rsidRPr="000C6FB4" w:rsidRDefault="005561A7" w:rsidP="00F66C1F">
            <w:pPr>
              <w:tabs>
                <w:tab w:val="left" w:pos="0"/>
              </w:tabs>
              <w:jc w:val="both"/>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STANDAR 2</w:t>
            </w:r>
          </w:p>
        </w:tc>
        <w:tc>
          <w:tcPr>
            <w:tcW w:w="11340" w:type="dxa"/>
          </w:tcPr>
          <w:p w:rsidR="005561A7" w:rsidRPr="000C6FB4" w:rsidRDefault="005561A7" w:rsidP="00F66C1F">
            <w:pPr>
              <w:tabs>
                <w:tab w:val="left" w:pos="0"/>
              </w:tabs>
              <w:jc w:val="both"/>
              <w:rPr>
                <w:rFonts w:ascii="Times New Roman" w:hAnsi="Times New Roman"/>
                <w:b w:val="0"/>
                <w:color w:val="000000" w:themeColor="text1"/>
                <w:sz w:val="22"/>
                <w:szCs w:val="22"/>
                <w:lang w:val="nb-NO"/>
              </w:rPr>
            </w:pPr>
            <w:r w:rsidRPr="000C6FB4">
              <w:rPr>
                <w:rFonts w:ascii="Times New Roman" w:hAnsi="Times New Roman"/>
                <w:b w:val="0"/>
                <w:color w:val="000000" w:themeColor="text1"/>
                <w:sz w:val="22"/>
                <w:szCs w:val="22"/>
                <w:lang w:val="nb-NO"/>
              </w:rPr>
              <w:t>TATA PAMONG, KEPEMIMPINAN, SISTEM PENGELOLAAN, DAN PENJAMINAN MUTU</w:t>
            </w:r>
          </w:p>
          <w:p w:rsidR="005561A7" w:rsidRPr="000C6FB4" w:rsidRDefault="005561A7" w:rsidP="00F66C1F">
            <w:pPr>
              <w:tabs>
                <w:tab w:val="left" w:pos="0"/>
              </w:tabs>
              <w:jc w:val="both"/>
              <w:rPr>
                <w:rFonts w:ascii="Times New Roman" w:hAnsi="Times New Roman"/>
                <w:b w:val="0"/>
                <w:color w:val="000000" w:themeColor="text1"/>
                <w:sz w:val="22"/>
                <w:szCs w:val="22"/>
                <w:lang w:val="nb-NO"/>
              </w:rPr>
            </w:pPr>
          </w:p>
        </w:tc>
        <w:tc>
          <w:tcPr>
            <w:tcW w:w="1170" w:type="dxa"/>
          </w:tcPr>
          <w:p w:rsidR="005561A7" w:rsidRPr="000C6FB4" w:rsidRDefault="00C24EF9" w:rsidP="00F66C1F">
            <w:pPr>
              <w:tabs>
                <w:tab w:val="left" w:pos="0"/>
              </w:tabs>
              <w:jc w:val="right"/>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rPr>
              <w:t>4</w:t>
            </w:r>
            <w:r w:rsidR="00331964" w:rsidRPr="000C6FB4">
              <w:rPr>
                <w:rFonts w:ascii="Times New Roman" w:hAnsi="Times New Roman"/>
                <w:b w:val="0"/>
                <w:color w:val="000000" w:themeColor="text1"/>
                <w:sz w:val="22"/>
                <w:szCs w:val="22"/>
                <w:lang w:val="id-ID"/>
              </w:rPr>
              <w:t>4</w:t>
            </w:r>
          </w:p>
        </w:tc>
      </w:tr>
      <w:tr w:rsidR="000C6FB4" w:rsidRPr="000C6FB4" w:rsidTr="00DA48AA">
        <w:tc>
          <w:tcPr>
            <w:tcW w:w="1458" w:type="dxa"/>
          </w:tcPr>
          <w:p w:rsidR="005561A7" w:rsidRPr="000C6FB4" w:rsidRDefault="005561A7" w:rsidP="00F66C1F">
            <w:pPr>
              <w:tabs>
                <w:tab w:val="left" w:pos="0"/>
              </w:tabs>
              <w:jc w:val="both"/>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STANDAR 3</w:t>
            </w:r>
          </w:p>
        </w:tc>
        <w:tc>
          <w:tcPr>
            <w:tcW w:w="11340" w:type="dxa"/>
          </w:tcPr>
          <w:p w:rsidR="005561A7" w:rsidRPr="000C6FB4" w:rsidRDefault="006966B7" w:rsidP="00F66C1F">
            <w:pPr>
              <w:tabs>
                <w:tab w:val="left" w:pos="0"/>
              </w:tabs>
              <w:jc w:val="both"/>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 xml:space="preserve">PESERTA </w:t>
            </w:r>
            <w:r w:rsidR="0092349A" w:rsidRPr="000C6FB4">
              <w:rPr>
                <w:rFonts w:ascii="Times New Roman" w:hAnsi="Times New Roman"/>
                <w:b w:val="0"/>
                <w:color w:val="000000" w:themeColor="text1"/>
                <w:sz w:val="22"/>
                <w:szCs w:val="22"/>
              </w:rPr>
              <w:t>DIDIK</w:t>
            </w:r>
            <w:r w:rsidR="005561A7" w:rsidRPr="000C6FB4">
              <w:rPr>
                <w:rFonts w:ascii="Times New Roman" w:hAnsi="Times New Roman"/>
                <w:b w:val="0"/>
                <w:color w:val="000000" w:themeColor="text1"/>
                <w:sz w:val="22"/>
                <w:szCs w:val="22"/>
              </w:rPr>
              <w:t xml:space="preserve"> DAN LULUSAN</w:t>
            </w:r>
          </w:p>
          <w:p w:rsidR="005561A7" w:rsidRPr="000C6FB4" w:rsidRDefault="005561A7" w:rsidP="00F66C1F">
            <w:pPr>
              <w:tabs>
                <w:tab w:val="left" w:pos="0"/>
              </w:tabs>
              <w:jc w:val="both"/>
              <w:rPr>
                <w:rFonts w:ascii="Times New Roman" w:hAnsi="Times New Roman"/>
                <w:b w:val="0"/>
                <w:color w:val="000000" w:themeColor="text1"/>
                <w:sz w:val="22"/>
                <w:szCs w:val="22"/>
              </w:rPr>
            </w:pPr>
          </w:p>
        </w:tc>
        <w:tc>
          <w:tcPr>
            <w:tcW w:w="1170" w:type="dxa"/>
          </w:tcPr>
          <w:p w:rsidR="005561A7" w:rsidRPr="000C6FB4" w:rsidRDefault="00C24EF9" w:rsidP="00F66C1F">
            <w:pPr>
              <w:tabs>
                <w:tab w:val="left" w:pos="0"/>
              </w:tabs>
              <w:jc w:val="right"/>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rPr>
              <w:t>4</w:t>
            </w:r>
            <w:r w:rsidR="00331964" w:rsidRPr="000C6FB4">
              <w:rPr>
                <w:rFonts w:ascii="Times New Roman" w:hAnsi="Times New Roman"/>
                <w:b w:val="0"/>
                <w:color w:val="000000" w:themeColor="text1"/>
                <w:sz w:val="22"/>
                <w:szCs w:val="22"/>
                <w:lang w:val="id-ID"/>
              </w:rPr>
              <w:t>6</w:t>
            </w:r>
          </w:p>
        </w:tc>
      </w:tr>
      <w:tr w:rsidR="000C6FB4" w:rsidRPr="000C6FB4" w:rsidTr="00DA48AA">
        <w:tc>
          <w:tcPr>
            <w:tcW w:w="1458" w:type="dxa"/>
          </w:tcPr>
          <w:p w:rsidR="005561A7" w:rsidRPr="000C6FB4" w:rsidRDefault="005561A7" w:rsidP="00F66C1F">
            <w:pPr>
              <w:tabs>
                <w:tab w:val="left" w:pos="0"/>
              </w:tabs>
              <w:jc w:val="both"/>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STANDAR 4</w:t>
            </w:r>
          </w:p>
        </w:tc>
        <w:tc>
          <w:tcPr>
            <w:tcW w:w="11340" w:type="dxa"/>
          </w:tcPr>
          <w:p w:rsidR="005561A7" w:rsidRPr="000C6FB4" w:rsidRDefault="005561A7" w:rsidP="00F66C1F">
            <w:pPr>
              <w:tabs>
                <w:tab w:val="left" w:pos="0"/>
              </w:tabs>
              <w:jc w:val="both"/>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SUMBER DAYA MANUSIA</w:t>
            </w:r>
          </w:p>
          <w:p w:rsidR="005561A7" w:rsidRPr="000C6FB4" w:rsidRDefault="005561A7" w:rsidP="00F66C1F">
            <w:pPr>
              <w:tabs>
                <w:tab w:val="left" w:pos="0"/>
              </w:tabs>
              <w:jc w:val="both"/>
              <w:rPr>
                <w:rFonts w:ascii="Times New Roman" w:hAnsi="Times New Roman"/>
                <w:b w:val="0"/>
                <w:color w:val="000000" w:themeColor="text1"/>
                <w:sz w:val="22"/>
                <w:szCs w:val="22"/>
              </w:rPr>
            </w:pPr>
          </w:p>
        </w:tc>
        <w:tc>
          <w:tcPr>
            <w:tcW w:w="1170" w:type="dxa"/>
          </w:tcPr>
          <w:p w:rsidR="005561A7" w:rsidRPr="000C6FB4" w:rsidRDefault="00C24EF9" w:rsidP="00F66C1F">
            <w:pPr>
              <w:tabs>
                <w:tab w:val="left" w:pos="0"/>
              </w:tabs>
              <w:jc w:val="right"/>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49</w:t>
            </w:r>
          </w:p>
        </w:tc>
      </w:tr>
      <w:tr w:rsidR="000C6FB4" w:rsidRPr="000C6FB4" w:rsidTr="00DA48AA">
        <w:tc>
          <w:tcPr>
            <w:tcW w:w="1458" w:type="dxa"/>
          </w:tcPr>
          <w:p w:rsidR="005561A7" w:rsidRPr="000C6FB4" w:rsidRDefault="005561A7" w:rsidP="00F66C1F">
            <w:pPr>
              <w:tabs>
                <w:tab w:val="left" w:pos="0"/>
              </w:tabs>
              <w:jc w:val="both"/>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STANDAR 5</w:t>
            </w:r>
          </w:p>
        </w:tc>
        <w:tc>
          <w:tcPr>
            <w:tcW w:w="11340" w:type="dxa"/>
          </w:tcPr>
          <w:p w:rsidR="005561A7" w:rsidRPr="000C6FB4" w:rsidRDefault="005561A7" w:rsidP="00F66C1F">
            <w:pPr>
              <w:tabs>
                <w:tab w:val="left" w:pos="0"/>
              </w:tabs>
              <w:jc w:val="both"/>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KURIKULUM, PEMBELAJARAN, DAN SUASANA AKADEMIK</w:t>
            </w:r>
          </w:p>
          <w:p w:rsidR="005561A7" w:rsidRPr="000C6FB4" w:rsidRDefault="005561A7" w:rsidP="00F66C1F">
            <w:pPr>
              <w:tabs>
                <w:tab w:val="left" w:pos="0"/>
              </w:tabs>
              <w:jc w:val="both"/>
              <w:rPr>
                <w:rFonts w:ascii="Times New Roman" w:hAnsi="Times New Roman"/>
                <w:b w:val="0"/>
                <w:color w:val="000000" w:themeColor="text1"/>
                <w:sz w:val="22"/>
                <w:szCs w:val="22"/>
              </w:rPr>
            </w:pPr>
          </w:p>
        </w:tc>
        <w:tc>
          <w:tcPr>
            <w:tcW w:w="1170" w:type="dxa"/>
          </w:tcPr>
          <w:p w:rsidR="005561A7" w:rsidRPr="000C6FB4" w:rsidRDefault="00C24EF9" w:rsidP="00F66C1F">
            <w:pPr>
              <w:tabs>
                <w:tab w:val="left" w:pos="0"/>
              </w:tabs>
              <w:jc w:val="right"/>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54</w:t>
            </w:r>
          </w:p>
        </w:tc>
      </w:tr>
      <w:tr w:rsidR="000C6FB4" w:rsidRPr="000C6FB4" w:rsidTr="00DA48AA">
        <w:tc>
          <w:tcPr>
            <w:tcW w:w="1458" w:type="dxa"/>
          </w:tcPr>
          <w:p w:rsidR="005561A7" w:rsidRPr="000C6FB4" w:rsidRDefault="005561A7" w:rsidP="00F66C1F">
            <w:pPr>
              <w:tabs>
                <w:tab w:val="left" w:pos="0"/>
              </w:tabs>
              <w:jc w:val="both"/>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STANDAR 6</w:t>
            </w:r>
          </w:p>
        </w:tc>
        <w:tc>
          <w:tcPr>
            <w:tcW w:w="11340" w:type="dxa"/>
          </w:tcPr>
          <w:p w:rsidR="005561A7" w:rsidRPr="000C6FB4" w:rsidRDefault="005561A7" w:rsidP="00F66C1F">
            <w:pPr>
              <w:tabs>
                <w:tab w:val="left" w:pos="0"/>
              </w:tabs>
              <w:jc w:val="both"/>
              <w:rPr>
                <w:rFonts w:ascii="Times New Roman" w:hAnsi="Times New Roman"/>
                <w:b w:val="0"/>
                <w:color w:val="000000" w:themeColor="text1"/>
                <w:sz w:val="22"/>
                <w:szCs w:val="22"/>
                <w:lang w:val="nb-NO"/>
              </w:rPr>
            </w:pPr>
            <w:r w:rsidRPr="000C6FB4">
              <w:rPr>
                <w:rFonts w:ascii="Times New Roman" w:hAnsi="Times New Roman"/>
                <w:b w:val="0"/>
                <w:color w:val="000000" w:themeColor="text1"/>
                <w:sz w:val="22"/>
                <w:szCs w:val="22"/>
                <w:lang w:val="nb-NO"/>
              </w:rPr>
              <w:t>PEMBIAYAAN, SARANA DAN PRASARANA, SERTA SISTEM INFORMASI</w:t>
            </w:r>
          </w:p>
          <w:p w:rsidR="005561A7" w:rsidRPr="000C6FB4" w:rsidRDefault="005561A7" w:rsidP="00F66C1F">
            <w:pPr>
              <w:tabs>
                <w:tab w:val="left" w:pos="0"/>
              </w:tabs>
              <w:jc w:val="both"/>
              <w:rPr>
                <w:rFonts w:ascii="Times New Roman" w:hAnsi="Times New Roman"/>
                <w:b w:val="0"/>
                <w:color w:val="000000" w:themeColor="text1"/>
                <w:sz w:val="22"/>
                <w:szCs w:val="22"/>
                <w:lang w:val="nb-NO"/>
              </w:rPr>
            </w:pPr>
          </w:p>
        </w:tc>
        <w:tc>
          <w:tcPr>
            <w:tcW w:w="1170" w:type="dxa"/>
          </w:tcPr>
          <w:p w:rsidR="005561A7" w:rsidRPr="000C6FB4" w:rsidRDefault="00C24EF9" w:rsidP="00F66C1F">
            <w:pPr>
              <w:tabs>
                <w:tab w:val="left" w:pos="0"/>
              </w:tabs>
              <w:jc w:val="right"/>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56</w:t>
            </w:r>
          </w:p>
        </w:tc>
      </w:tr>
      <w:tr w:rsidR="000C6FB4" w:rsidRPr="000C6FB4" w:rsidTr="00DA48AA">
        <w:tc>
          <w:tcPr>
            <w:tcW w:w="1458" w:type="dxa"/>
          </w:tcPr>
          <w:p w:rsidR="005561A7" w:rsidRPr="000C6FB4" w:rsidRDefault="005561A7" w:rsidP="00F66C1F">
            <w:pPr>
              <w:tabs>
                <w:tab w:val="left" w:pos="0"/>
              </w:tabs>
              <w:jc w:val="both"/>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STANDAR 7</w:t>
            </w:r>
          </w:p>
        </w:tc>
        <w:tc>
          <w:tcPr>
            <w:tcW w:w="11340" w:type="dxa"/>
          </w:tcPr>
          <w:p w:rsidR="005561A7" w:rsidRPr="000C6FB4" w:rsidRDefault="002A555F" w:rsidP="00F66C1F">
            <w:pPr>
              <w:tabs>
                <w:tab w:val="left" w:pos="0"/>
              </w:tabs>
              <w:jc w:val="both"/>
              <w:rPr>
                <w:rFonts w:ascii="Times New Roman" w:hAnsi="Times New Roman"/>
                <w:b w:val="0"/>
                <w:color w:val="000000" w:themeColor="text1"/>
                <w:sz w:val="22"/>
                <w:szCs w:val="22"/>
                <w:lang w:val="nb-NO"/>
              </w:rPr>
            </w:pPr>
            <w:r w:rsidRPr="000C6FB4">
              <w:rPr>
                <w:rFonts w:ascii="Times New Roman" w:hAnsi="Times New Roman"/>
                <w:b w:val="0"/>
                <w:color w:val="000000" w:themeColor="text1"/>
                <w:sz w:val="22"/>
                <w:szCs w:val="22"/>
                <w:lang w:val="nb-NO"/>
              </w:rPr>
              <w:t xml:space="preserve">PENELITIAN, </w:t>
            </w:r>
            <w:r w:rsidR="005561A7" w:rsidRPr="000C6FB4">
              <w:rPr>
                <w:rFonts w:ascii="Times New Roman" w:hAnsi="Times New Roman"/>
                <w:b w:val="0"/>
                <w:color w:val="000000" w:themeColor="text1"/>
                <w:sz w:val="22"/>
                <w:szCs w:val="22"/>
                <w:lang w:val="nb-NO"/>
              </w:rPr>
              <w:t>PENGABDIAN KEPADA MASYARAKAT, DAN KERJASAMA</w:t>
            </w:r>
          </w:p>
        </w:tc>
        <w:tc>
          <w:tcPr>
            <w:tcW w:w="1170" w:type="dxa"/>
          </w:tcPr>
          <w:p w:rsidR="005561A7" w:rsidRPr="000C6FB4" w:rsidRDefault="00C24EF9" w:rsidP="00F66C1F">
            <w:pPr>
              <w:tabs>
                <w:tab w:val="left" w:pos="0"/>
              </w:tabs>
              <w:jc w:val="right"/>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rPr>
              <w:t>6</w:t>
            </w:r>
            <w:r w:rsidR="00331964" w:rsidRPr="000C6FB4">
              <w:rPr>
                <w:rFonts w:ascii="Times New Roman" w:hAnsi="Times New Roman"/>
                <w:b w:val="0"/>
                <w:color w:val="000000" w:themeColor="text1"/>
                <w:sz w:val="22"/>
                <w:szCs w:val="22"/>
                <w:lang w:val="id-ID"/>
              </w:rPr>
              <w:t>0</w:t>
            </w:r>
          </w:p>
        </w:tc>
      </w:tr>
    </w:tbl>
    <w:p w:rsidR="005854EE" w:rsidRPr="000C6FB4" w:rsidRDefault="005561A7" w:rsidP="00F66C1F">
      <w:pPr>
        <w:tabs>
          <w:tab w:val="left" w:pos="0"/>
        </w:tabs>
        <w:jc w:val="both"/>
        <w:rPr>
          <w:rFonts w:ascii="Times New Roman" w:hAnsi="Times New Roman"/>
          <w:color w:val="000000" w:themeColor="text1"/>
          <w:sz w:val="22"/>
          <w:szCs w:val="22"/>
        </w:rPr>
      </w:pPr>
      <w:r w:rsidRPr="000C6FB4">
        <w:rPr>
          <w:rFonts w:ascii="Times New Roman" w:hAnsi="Times New Roman"/>
          <w:color w:val="000000" w:themeColor="text1"/>
          <w:sz w:val="22"/>
          <w:szCs w:val="22"/>
        </w:rPr>
        <w:tab/>
      </w:r>
      <w:r w:rsidR="005854EE" w:rsidRPr="000C6FB4">
        <w:rPr>
          <w:rFonts w:ascii="Times New Roman" w:hAnsi="Times New Roman"/>
          <w:color w:val="000000" w:themeColor="text1"/>
          <w:sz w:val="22"/>
          <w:szCs w:val="22"/>
        </w:rPr>
        <w:tab/>
      </w:r>
    </w:p>
    <w:p w:rsidR="005854EE" w:rsidRPr="000C6FB4" w:rsidRDefault="00BE56DB" w:rsidP="009752FB">
      <w:pPr>
        <w:rPr>
          <w:rFonts w:ascii="Times New Roman" w:hAnsi="Times New Roman"/>
          <w:color w:val="000000" w:themeColor="text1"/>
          <w:sz w:val="22"/>
          <w:szCs w:val="22"/>
          <w:lang w:val="id-ID"/>
        </w:rPr>
        <w:sectPr w:rsidR="005854EE" w:rsidRPr="000C6FB4" w:rsidSect="002A3250">
          <w:headerReference w:type="default" r:id="rId13"/>
          <w:footerReference w:type="default" r:id="rId14"/>
          <w:pgSz w:w="16834" w:h="11909" w:orient="landscape" w:code="9"/>
          <w:pgMar w:top="1440" w:right="1440" w:bottom="1440" w:left="1440" w:header="1225" w:footer="1133" w:gutter="0"/>
          <w:pgNumType w:fmt="lowerRoman" w:start="1"/>
          <w:cols w:space="720"/>
        </w:sectPr>
      </w:pPr>
      <w:r w:rsidRPr="000C6FB4">
        <w:rPr>
          <w:rFonts w:ascii="Times New Roman" w:hAnsi="Times New Roman"/>
          <w:bCs/>
          <w:caps/>
          <w:color w:val="000000" w:themeColor="text1"/>
          <w:sz w:val="22"/>
          <w:szCs w:val="22"/>
          <w:lang w:val="pt-BR"/>
        </w:rPr>
        <w:t>BAGIAN C</w:t>
      </w:r>
      <w:r w:rsidR="00331964" w:rsidRPr="000C6FB4">
        <w:rPr>
          <w:rFonts w:ascii="Times New Roman" w:hAnsi="Times New Roman"/>
          <w:bCs/>
          <w:caps/>
          <w:color w:val="000000" w:themeColor="text1"/>
          <w:sz w:val="22"/>
          <w:szCs w:val="22"/>
          <w:lang w:val="id-ID"/>
        </w:rPr>
        <w:t xml:space="preserve">.  </w:t>
      </w:r>
      <w:r w:rsidR="00462D0E" w:rsidRPr="000C6FB4">
        <w:rPr>
          <w:rFonts w:ascii="Times New Roman" w:hAnsi="Times New Roman"/>
          <w:bCs/>
          <w:caps/>
          <w:color w:val="000000" w:themeColor="text1"/>
          <w:sz w:val="22"/>
          <w:szCs w:val="22"/>
          <w:lang w:val="pt-BR"/>
        </w:rPr>
        <w:t xml:space="preserve">MatrikS penilaian </w:t>
      </w:r>
      <w:r w:rsidR="009752FB" w:rsidRPr="000C6FB4">
        <w:rPr>
          <w:rFonts w:ascii="Times New Roman" w:hAnsi="Times New Roman"/>
          <w:bCs/>
          <w:caps/>
          <w:color w:val="000000" w:themeColor="text1"/>
          <w:sz w:val="22"/>
          <w:szCs w:val="22"/>
          <w:lang w:val="pt-BR"/>
        </w:rPr>
        <w:t>EVALUASI DIRI PROGRAM STUDI</w:t>
      </w:r>
    </w:p>
    <w:p w:rsidR="00F66C1F" w:rsidRPr="000C6FB4" w:rsidRDefault="002433F1" w:rsidP="00F66C1F">
      <w:pPr>
        <w:pStyle w:val="Heading1"/>
        <w:ind w:left="-90"/>
        <w:jc w:val="center"/>
        <w:rPr>
          <w:rFonts w:ascii="Times New Roman" w:hAnsi="Times New Roman"/>
          <w:caps/>
          <w:color w:val="000000" w:themeColor="text1"/>
          <w:sz w:val="22"/>
          <w:szCs w:val="22"/>
          <w:lang w:val="fi-FI"/>
        </w:rPr>
      </w:pPr>
      <w:bookmarkStart w:id="1" w:name="_Toc122838023"/>
      <w:r w:rsidRPr="000C6FB4">
        <w:rPr>
          <w:rFonts w:ascii="Times New Roman" w:hAnsi="Times New Roman"/>
          <w:caps/>
          <w:color w:val="000000" w:themeColor="text1"/>
          <w:sz w:val="22"/>
          <w:szCs w:val="22"/>
          <w:lang w:val="fi-FI"/>
        </w:rPr>
        <w:lastRenderedPageBreak/>
        <w:t>Standar 1</w:t>
      </w:r>
      <w:bookmarkEnd w:id="1"/>
    </w:p>
    <w:p w:rsidR="00DC496C" w:rsidRPr="000C6FB4" w:rsidRDefault="0067051D" w:rsidP="00F66C1F">
      <w:pPr>
        <w:pStyle w:val="Heading1"/>
        <w:ind w:left="-90"/>
        <w:jc w:val="center"/>
        <w:rPr>
          <w:rFonts w:ascii="Times New Roman" w:hAnsi="Times New Roman"/>
          <w:caps/>
          <w:color w:val="000000" w:themeColor="text1"/>
          <w:sz w:val="22"/>
          <w:szCs w:val="22"/>
          <w:lang w:val="fi-FI"/>
        </w:rPr>
      </w:pPr>
      <w:r w:rsidRPr="000C6FB4">
        <w:rPr>
          <w:rFonts w:ascii="Times New Roman" w:hAnsi="Times New Roman"/>
          <w:caps/>
          <w:color w:val="000000" w:themeColor="text1"/>
          <w:sz w:val="22"/>
          <w:szCs w:val="22"/>
          <w:lang w:val="fi-FI"/>
        </w:rPr>
        <w:t>Visi, Misi, Tujuan dan Sasaran, serta strategi PENCAPAIAN</w:t>
      </w:r>
    </w:p>
    <w:p w:rsidR="005854EE" w:rsidRPr="000C6FB4" w:rsidRDefault="005854EE" w:rsidP="00F66C1F">
      <w:pPr>
        <w:rPr>
          <w:rFonts w:ascii="Times New Roman" w:hAnsi="Times New Roman"/>
          <w:bCs/>
          <w:color w:val="000000" w:themeColor="text1"/>
          <w:sz w:val="22"/>
          <w:szCs w:val="22"/>
          <w:lang w:val="fi-FI"/>
        </w:rPr>
      </w:pPr>
    </w:p>
    <w:tbl>
      <w:tblPr>
        <w:tblW w:w="1562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84"/>
        <w:gridCol w:w="2126"/>
        <w:gridCol w:w="2127"/>
        <w:gridCol w:w="2033"/>
        <w:gridCol w:w="1977"/>
        <w:gridCol w:w="1320"/>
      </w:tblGrid>
      <w:tr w:rsidR="000C6FB4" w:rsidRPr="000C6FB4" w:rsidTr="00F66C1F">
        <w:trPr>
          <w:cantSplit/>
          <w:tblHeader/>
        </w:trPr>
        <w:tc>
          <w:tcPr>
            <w:tcW w:w="3060" w:type="dxa"/>
            <w:vMerge w:val="restart"/>
            <w:tcBorders>
              <w:top w:val="single" w:sz="4" w:space="0" w:color="auto"/>
              <w:left w:val="single" w:sz="4" w:space="0" w:color="auto"/>
              <w:right w:val="single" w:sz="4" w:space="0" w:color="auto"/>
            </w:tcBorders>
          </w:tcPr>
          <w:p w:rsidR="00F91947" w:rsidRPr="000C6FB4" w:rsidRDefault="00F91947" w:rsidP="00F66C1F">
            <w:pPr>
              <w:ind w:right="-108"/>
              <w:jc w:val="center"/>
              <w:rPr>
                <w:rFonts w:ascii="Times New Roman" w:hAnsi="Times New Roman"/>
                <w:color w:val="000000" w:themeColor="text1"/>
                <w:sz w:val="22"/>
                <w:szCs w:val="22"/>
                <w:lang w:val="id-ID"/>
              </w:rPr>
            </w:pPr>
          </w:p>
          <w:p w:rsidR="00F91947" w:rsidRPr="000C6FB4" w:rsidRDefault="00F91947" w:rsidP="00F66C1F">
            <w:pPr>
              <w:ind w:right="-108"/>
              <w:jc w:val="center"/>
              <w:rPr>
                <w:rFonts w:ascii="Times New Roman" w:hAnsi="Times New Roman"/>
                <w:color w:val="000000" w:themeColor="text1"/>
                <w:sz w:val="22"/>
                <w:szCs w:val="22"/>
                <w:lang w:val="id-ID"/>
              </w:rPr>
            </w:pPr>
            <w:r w:rsidRPr="000C6FB4">
              <w:rPr>
                <w:rFonts w:ascii="Times New Roman" w:hAnsi="Times New Roman"/>
                <w:color w:val="000000" w:themeColor="text1"/>
                <w:sz w:val="22"/>
                <w:szCs w:val="22"/>
                <w:lang w:val="id-ID"/>
              </w:rPr>
              <w:t>ELEMEN PENILAIAN</w:t>
            </w:r>
          </w:p>
        </w:tc>
        <w:tc>
          <w:tcPr>
            <w:tcW w:w="2984" w:type="dxa"/>
            <w:vMerge w:val="restart"/>
            <w:tcBorders>
              <w:top w:val="single" w:sz="4" w:space="0" w:color="auto"/>
              <w:left w:val="single" w:sz="4" w:space="0" w:color="auto"/>
              <w:right w:val="single" w:sz="4" w:space="0" w:color="auto"/>
            </w:tcBorders>
            <w:shd w:val="clear" w:color="auto" w:fill="auto"/>
            <w:vAlign w:val="center"/>
          </w:tcPr>
          <w:p w:rsidR="00F91947" w:rsidRPr="000C6FB4" w:rsidRDefault="00F91947" w:rsidP="00F66C1F">
            <w:pPr>
              <w:ind w:right="-108"/>
              <w:jc w:val="center"/>
              <w:rPr>
                <w:rFonts w:ascii="Times New Roman" w:hAnsi="Times New Roman"/>
                <w:color w:val="000000" w:themeColor="text1"/>
                <w:sz w:val="22"/>
                <w:szCs w:val="22"/>
                <w:lang w:val="id-ID"/>
              </w:rPr>
            </w:pPr>
            <w:r w:rsidRPr="000C6FB4">
              <w:rPr>
                <w:rFonts w:ascii="Times New Roman" w:hAnsi="Times New Roman"/>
                <w:color w:val="000000" w:themeColor="text1"/>
                <w:sz w:val="22"/>
                <w:szCs w:val="22"/>
                <w:lang w:val="id-ID"/>
              </w:rPr>
              <w:t>DESKRIPTOR</w:t>
            </w:r>
          </w:p>
        </w:tc>
        <w:tc>
          <w:tcPr>
            <w:tcW w:w="9583" w:type="dxa"/>
            <w:gridSpan w:val="5"/>
            <w:tcBorders>
              <w:top w:val="single" w:sz="4" w:space="0" w:color="auto"/>
              <w:left w:val="nil"/>
            </w:tcBorders>
            <w:shd w:val="clear" w:color="auto" w:fill="auto"/>
          </w:tcPr>
          <w:p w:rsidR="00F91947" w:rsidRPr="000C6FB4" w:rsidRDefault="00F91947" w:rsidP="00F66C1F">
            <w:pPr>
              <w:ind w:right="-108"/>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HARKAT DAN PERINGKAT</w:t>
            </w:r>
          </w:p>
        </w:tc>
      </w:tr>
      <w:tr w:rsidR="000C6FB4" w:rsidRPr="000C6FB4" w:rsidTr="00F66C1F">
        <w:trPr>
          <w:cantSplit/>
          <w:tblHeader/>
        </w:trPr>
        <w:tc>
          <w:tcPr>
            <w:tcW w:w="3060" w:type="dxa"/>
            <w:vMerge/>
            <w:tcBorders>
              <w:left w:val="single" w:sz="4" w:space="0" w:color="auto"/>
              <w:right w:val="single" w:sz="4" w:space="0" w:color="auto"/>
            </w:tcBorders>
          </w:tcPr>
          <w:p w:rsidR="00F91947" w:rsidRPr="000C6FB4" w:rsidRDefault="00F91947" w:rsidP="00F66C1F">
            <w:pPr>
              <w:ind w:right="-108"/>
              <w:jc w:val="center"/>
              <w:rPr>
                <w:rFonts w:ascii="Times New Roman" w:hAnsi="Times New Roman"/>
                <w:color w:val="000000" w:themeColor="text1"/>
                <w:sz w:val="22"/>
                <w:szCs w:val="22"/>
              </w:rPr>
            </w:pPr>
          </w:p>
        </w:tc>
        <w:tc>
          <w:tcPr>
            <w:tcW w:w="2984" w:type="dxa"/>
            <w:vMerge/>
            <w:tcBorders>
              <w:left w:val="single" w:sz="4" w:space="0" w:color="auto"/>
              <w:bottom w:val="single" w:sz="4" w:space="0" w:color="auto"/>
              <w:right w:val="single" w:sz="4" w:space="0" w:color="auto"/>
            </w:tcBorders>
            <w:shd w:val="clear" w:color="auto" w:fill="auto"/>
          </w:tcPr>
          <w:p w:rsidR="00F91947" w:rsidRPr="000C6FB4" w:rsidRDefault="00F91947" w:rsidP="00F66C1F">
            <w:pPr>
              <w:ind w:right="-108"/>
              <w:jc w:val="center"/>
              <w:rPr>
                <w:rFonts w:ascii="Times New Roman" w:hAnsi="Times New Roman"/>
                <w:color w:val="000000" w:themeColor="text1"/>
                <w:sz w:val="22"/>
                <w:szCs w:val="22"/>
              </w:rPr>
            </w:pPr>
          </w:p>
        </w:tc>
        <w:tc>
          <w:tcPr>
            <w:tcW w:w="2126" w:type="dxa"/>
            <w:tcBorders>
              <w:left w:val="single" w:sz="4" w:space="0" w:color="auto"/>
              <w:bottom w:val="single" w:sz="4" w:space="0" w:color="auto"/>
            </w:tcBorders>
            <w:shd w:val="clear" w:color="auto" w:fill="auto"/>
            <w:vAlign w:val="center"/>
          </w:tcPr>
          <w:p w:rsidR="00F91947" w:rsidRPr="000C6FB4" w:rsidRDefault="00F91947" w:rsidP="00F66C1F">
            <w:pPr>
              <w:ind w:right="-108"/>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SANGAT BAIK</w:t>
            </w:r>
          </w:p>
        </w:tc>
        <w:tc>
          <w:tcPr>
            <w:tcW w:w="2127" w:type="dxa"/>
            <w:tcBorders>
              <w:bottom w:val="single" w:sz="4" w:space="0" w:color="auto"/>
            </w:tcBorders>
            <w:shd w:val="clear" w:color="auto" w:fill="auto"/>
            <w:vAlign w:val="center"/>
          </w:tcPr>
          <w:p w:rsidR="00F91947" w:rsidRPr="000C6FB4" w:rsidRDefault="00F91947" w:rsidP="00F66C1F">
            <w:pPr>
              <w:ind w:right="-108"/>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BAIK</w:t>
            </w:r>
          </w:p>
        </w:tc>
        <w:tc>
          <w:tcPr>
            <w:tcW w:w="2033" w:type="dxa"/>
            <w:tcBorders>
              <w:bottom w:val="single" w:sz="4" w:space="0" w:color="auto"/>
            </w:tcBorders>
            <w:shd w:val="clear" w:color="auto" w:fill="auto"/>
            <w:vAlign w:val="center"/>
          </w:tcPr>
          <w:p w:rsidR="00F91947" w:rsidRPr="000C6FB4" w:rsidRDefault="00F91947" w:rsidP="00F66C1F">
            <w:pPr>
              <w:ind w:right="-108"/>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CUKUP</w:t>
            </w:r>
          </w:p>
        </w:tc>
        <w:tc>
          <w:tcPr>
            <w:tcW w:w="1977" w:type="dxa"/>
            <w:tcBorders>
              <w:bottom w:val="single" w:sz="4" w:space="0" w:color="auto"/>
            </w:tcBorders>
            <w:shd w:val="clear" w:color="auto" w:fill="auto"/>
            <w:vAlign w:val="center"/>
          </w:tcPr>
          <w:p w:rsidR="00F91947" w:rsidRPr="000C6FB4" w:rsidRDefault="00F91947" w:rsidP="00F66C1F">
            <w:pPr>
              <w:ind w:right="-108"/>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KURANG</w:t>
            </w:r>
          </w:p>
        </w:tc>
        <w:tc>
          <w:tcPr>
            <w:tcW w:w="1320" w:type="dxa"/>
            <w:tcBorders>
              <w:bottom w:val="single" w:sz="4" w:space="0" w:color="auto"/>
            </w:tcBorders>
            <w:shd w:val="clear" w:color="auto" w:fill="auto"/>
            <w:vAlign w:val="center"/>
          </w:tcPr>
          <w:p w:rsidR="00F91947" w:rsidRPr="000C6FB4" w:rsidRDefault="00F91947" w:rsidP="00F66C1F">
            <w:pPr>
              <w:ind w:right="-108"/>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SANGAT KURANG</w:t>
            </w:r>
          </w:p>
        </w:tc>
      </w:tr>
      <w:tr w:rsidR="000C6FB4" w:rsidRPr="000C6FB4" w:rsidTr="00F66C1F">
        <w:trPr>
          <w:cantSplit/>
          <w:trHeight w:val="70"/>
          <w:tblHeader/>
        </w:trPr>
        <w:tc>
          <w:tcPr>
            <w:tcW w:w="3060" w:type="dxa"/>
            <w:vMerge/>
            <w:tcBorders>
              <w:left w:val="single" w:sz="4" w:space="0" w:color="auto"/>
              <w:bottom w:val="single" w:sz="4" w:space="0" w:color="auto"/>
              <w:right w:val="single" w:sz="4" w:space="0" w:color="auto"/>
            </w:tcBorders>
          </w:tcPr>
          <w:p w:rsidR="00F91947" w:rsidRPr="000C6FB4" w:rsidRDefault="00F91947" w:rsidP="00F66C1F">
            <w:pPr>
              <w:ind w:right="-108"/>
              <w:jc w:val="center"/>
              <w:rPr>
                <w:rFonts w:ascii="Times New Roman" w:hAnsi="Times New Roman"/>
                <w:color w:val="000000" w:themeColor="text1"/>
                <w:sz w:val="22"/>
                <w:szCs w:val="22"/>
              </w:rPr>
            </w:pPr>
          </w:p>
        </w:tc>
        <w:tc>
          <w:tcPr>
            <w:tcW w:w="2984" w:type="dxa"/>
            <w:vMerge/>
            <w:tcBorders>
              <w:top w:val="single" w:sz="4" w:space="0" w:color="auto"/>
              <w:left w:val="single" w:sz="4" w:space="0" w:color="auto"/>
              <w:bottom w:val="single" w:sz="4" w:space="0" w:color="auto"/>
              <w:right w:val="single" w:sz="4" w:space="0" w:color="auto"/>
            </w:tcBorders>
            <w:shd w:val="clear" w:color="auto" w:fill="auto"/>
          </w:tcPr>
          <w:p w:rsidR="00F91947" w:rsidRPr="000C6FB4" w:rsidRDefault="00F91947" w:rsidP="00F66C1F">
            <w:pPr>
              <w:ind w:right="-108"/>
              <w:jc w:val="center"/>
              <w:rPr>
                <w:rFonts w:ascii="Times New Roman" w:hAnsi="Times New Roman"/>
                <w:color w:val="000000" w:themeColor="text1"/>
                <w:sz w:val="22"/>
                <w:szCs w:val="22"/>
              </w:rPr>
            </w:pPr>
          </w:p>
        </w:tc>
        <w:tc>
          <w:tcPr>
            <w:tcW w:w="2126" w:type="dxa"/>
            <w:tcBorders>
              <w:top w:val="single" w:sz="4" w:space="0" w:color="auto"/>
              <w:left w:val="single" w:sz="4" w:space="0" w:color="auto"/>
              <w:bottom w:val="single" w:sz="4" w:space="0" w:color="auto"/>
            </w:tcBorders>
            <w:shd w:val="clear" w:color="auto" w:fill="auto"/>
          </w:tcPr>
          <w:p w:rsidR="00F91947" w:rsidRPr="000C6FB4" w:rsidRDefault="00F91947" w:rsidP="00F66C1F">
            <w:pPr>
              <w:ind w:right="-108"/>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4</w:t>
            </w:r>
          </w:p>
        </w:tc>
        <w:tc>
          <w:tcPr>
            <w:tcW w:w="2127" w:type="dxa"/>
            <w:tcBorders>
              <w:top w:val="single" w:sz="4" w:space="0" w:color="auto"/>
              <w:bottom w:val="single" w:sz="4" w:space="0" w:color="auto"/>
            </w:tcBorders>
            <w:shd w:val="clear" w:color="auto" w:fill="auto"/>
          </w:tcPr>
          <w:p w:rsidR="00F91947" w:rsidRPr="000C6FB4" w:rsidRDefault="00F91947" w:rsidP="00F66C1F">
            <w:pPr>
              <w:ind w:right="-108"/>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3</w:t>
            </w:r>
          </w:p>
        </w:tc>
        <w:tc>
          <w:tcPr>
            <w:tcW w:w="2033" w:type="dxa"/>
            <w:tcBorders>
              <w:top w:val="single" w:sz="4" w:space="0" w:color="auto"/>
              <w:bottom w:val="single" w:sz="4" w:space="0" w:color="auto"/>
            </w:tcBorders>
            <w:shd w:val="clear" w:color="auto" w:fill="auto"/>
          </w:tcPr>
          <w:p w:rsidR="00F91947" w:rsidRPr="000C6FB4" w:rsidRDefault="00F91947" w:rsidP="00F66C1F">
            <w:pPr>
              <w:ind w:right="-108"/>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2</w:t>
            </w:r>
          </w:p>
        </w:tc>
        <w:tc>
          <w:tcPr>
            <w:tcW w:w="1977" w:type="dxa"/>
            <w:tcBorders>
              <w:top w:val="single" w:sz="4" w:space="0" w:color="auto"/>
              <w:bottom w:val="single" w:sz="4" w:space="0" w:color="auto"/>
            </w:tcBorders>
            <w:shd w:val="clear" w:color="auto" w:fill="auto"/>
          </w:tcPr>
          <w:p w:rsidR="00F91947" w:rsidRPr="000C6FB4" w:rsidRDefault="00F91947" w:rsidP="00F66C1F">
            <w:pPr>
              <w:ind w:right="-108"/>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1</w:t>
            </w:r>
          </w:p>
        </w:tc>
        <w:tc>
          <w:tcPr>
            <w:tcW w:w="1320" w:type="dxa"/>
            <w:tcBorders>
              <w:top w:val="single" w:sz="4" w:space="0" w:color="auto"/>
              <w:bottom w:val="single" w:sz="4" w:space="0" w:color="auto"/>
            </w:tcBorders>
            <w:shd w:val="clear" w:color="auto" w:fill="auto"/>
          </w:tcPr>
          <w:p w:rsidR="00F91947" w:rsidRPr="000C6FB4" w:rsidRDefault="00F91947" w:rsidP="00F66C1F">
            <w:pPr>
              <w:ind w:right="-108"/>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0</w:t>
            </w:r>
          </w:p>
        </w:tc>
      </w:tr>
      <w:tr w:rsidR="000C6FB4" w:rsidRPr="000C6FB4" w:rsidTr="00F66C1F">
        <w:trPr>
          <w:trHeight w:val="745"/>
        </w:trPr>
        <w:tc>
          <w:tcPr>
            <w:tcW w:w="3060" w:type="dxa"/>
            <w:tcBorders>
              <w:top w:val="single" w:sz="4" w:space="0" w:color="auto"/>
              <w:left w:val="single" w:sz="4" w:space="0" w:color="auto"/>
              <w:bottom w:val="nil"/>
              <w:right w:val="single" w:sz="4" w:space="0" w:color="auto"/>
            </w:tcBorders>
          </w:tcPr>
          <w:p w:rsidR="009752FB" w:rsidRPr="000C6FB4" w:rsidRDefault="009752FB" w:rsidP="00F66C1F">
            <w:pPr>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fi-FI"/>
              </w:rPr>
              <w:t>1.1 Kejelasan dan kerealistikan</w:t>
            </w:r>
            <w:r w:rsidRPr="000C6FB4">
              <w:rPr>
                <w:rFonts w:ascii="Times New Roman" w:hAnsi="Times New Roman"/>
                <w:b w:val="0"/>
                <w:color w:val="000000" w:themeColor="text1"/>
                <w:sz w:val="22"/>
                <w:szCs w:val="22"/>
                <w:lang w:val="id-ID"/>
              </w:rPr>
              <w:t xml:space="preserve"> </w:t>
            </w:r>
            <w:r w:rsidRPr="000C6FB4">
              <w:rPr>
                <w:rFonts w:ascii="Times New Roman" w:hAnsi="Times New Roman"/>
                <w:b w:val="0"/>
                <w:color w:val="000000" w:themeColor="text1"/>
                <w:sz w:val="22"/>
                <w:szCs w:val="22"/>
                <w:lang w:val="fi-FI"/>
              </w:rPr>
              <w:t>visi, misi, tujuan, dan sasaran, serta strategi pencapaian sasaran program studi</w:t>
            </w:r>
            <w:r w:rsidR="000753F5" w:rsidRPr="000C6FB4">
              <w:rPr>
                <w:rFonts w:ascii="Times New Roman" w:hAnsi="Times New Roman"/>
                <w:b w:val="0"/>
                <w:color w:val="000000" w:themeColor="text1"/>
                <w:sz w:val="22"/>
                <w:szCs w:val="22"/>
                <w:lang w:val="fi-FI"/>
              </w:rPr>
              <w:t>.</w:t>
            </w:r>
          </w:p>
        </w:tc>
        <w:tc>
          <w:tcPr>
            <w:tcW w:w="2984" w:type="dxa"/>
            <w:tcBorders>
              <w:top w:val="single" w:sz="4" w:space="0" w:color="auto"/>
              <w:left w:val="single" w:sz="4" w:space="0" w:color="auto"/>
              <w:bottom w:val="single" w:sz="4" w:space="0" w:color="auto"/>
              <w:right w:val="single" w:sz="4" w:space="0" w:color="auto"/>
            </w:tcBorders>
          </w:tcPr>
          <w:p w:rsidR="009752FB" w:rsidRPr="000C6FB4" w:rsidRDefault="009752FB" w:rsidP="00F66C1F">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 xml:space="preserve">1.1.1 </w:t>
            </w:r>
            <w:r w:rsidR="00EB21C1" w:rsidRPr="000C6FB4">
              <w:rPr>
                <w:rFonts w:ascii="Times New Roman" w:hAnsi="Times New Roman"/>
                <w:b w:val="0"/>
                <w:color w:val="000000" w:themeColor="text1"/>
                <w:sz w:val="22"/>
                <w:szCs w:val="22"/>
                <w:lang w:val="fi-FI"/>
              </w:rPr>
              <w:t>Kejelasan, kerealistikan, dan keterkaitan antar visi, misi, tujuan,  sasaran program studi, dan pemangku kepentingan yang terlibat.</w:t>
            </w:r>
          </w:p>
        </w:tc>
        <w:tc>
          <w:tcPr>
            <w:tcW w:w="2126" w:type="dxa"/>
            <w:tcBorders>
              <w:top w:val="single" w:sz="4" w:space="0" w:color="auto"/>
              <w:left w:val="single" w:sz="4" w:space="0" w:color="auto"/>
              <w:bottom w:val="single" w:sz="4" w:space="0" w:color="auto"/>
              <w:right w:val="single" w:sz="4" w:space="0" w:color="auto"/>
            </w:tcBorders>
          </w:tcPr>
          <w:p w:rsidR="009752FB" w:rsidRPr="000C6FB4" w:rsidRDefault="009752FB" w:rsidP="002C0506">
            <w:pPr>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fi-FI"/>
              </w:rPr>
              <w:t>Memiliki visi, misi, tujuan, dan sasaran yang:</w:t>
            </w:r>
          </w:p>
          <w:p w:rsidR="009752FB" w:rsidRPr="000C6FB4" w:rsidRDefault="009752FB" w:rsidP="009752FB">
            <w:pPr>
              <w:numPr>
                <w:ilvl w:val="0"/>
                <w:numId w:val="27"/>
              </w:numPr>
              <w:ind w:left="328"/>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fi-FI"/>
              </w:rPr>
              <w:t>Sangat jelas.</w:t>
            </w:r>
          </w:p>
          <w:p w:rsidR="009752FB" w:rsidRPr="000C6FB4" w:rsidRDefault="009752FB" w:rsidP="009752FB">
            <w:pPr>
              <w:numPr>
                <w:ilvl w:val="0"/>
                <w:numId w:val="27"/>
              </w:numPr>
              <w:ind w:left="328"/>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fi-FI"/>
              </w:rPr>
              <w:t>Sangat realistik.</w:t>
            </w:r>
          </w:p>
          <w:p w:rsidR="009752FB" w:rsidRPr="000C6FB4" w:rsidRDefault="009752FB" w:rsidP="009752FB">
            <w:pPr>
              <w:numPr>
                <w:ilvl w:val="0"/>
                <w:numId w:val="27"/>
              </w:numPr>
              <w:ind w:left="328"/>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fi-FI"/>
              </w:rPr>
              <w:t>Saling terkait satu sama lain.</w:t>
            </w:r>
          </w:p>
          <w:p w:rsidR="009752FB" w:rsidRPr="000C6FB4" w:rsidRDefault="009752FB" w:rsidP="009752FB">
            <w:pPr>
              <w:numPr>
                <w:ilvl w:val="0"/>
                <w:numId w:val="27"/>
              </w:numPr>
              <w:ind w:left="328"/>
              <w:rPr>
                <w:rFonts w:ascii="Times New Roman" w:hAnsi="Times New Roman"/>
                <w:b w:val="0"/>
                <w:color w:val="000000" w:themeColor="text1"/>
                <w:sz w:val="22"/>
                <w:szCs w:val="22"/>
                <w:lang w:val="nl-NL"/>
              </w:rPr>
            </w:pPr>
            <w:r w:rsidRPr="000C6FB4">
              <w:rPr>
                <w:rFonts w:ascii="Times New Roman" w:hAnsi="Times New Roman"/>
                <w:b w:val="0"/>
                <w:color w:val="000000" w:themeColor="text1"/>
                <w:sz w:val="22"/>
                <w:szCs w:val="22"/>
                <w:lang w:val="nl-NL"/>
              </w:rPr>
              <w:t>Melibatkan dosen, mahasiswa, tenaga kependidikan, alumni dan masyarakat.</w:t>
            </w:r>
          </w:p>
        </w:tc>
        <w:tc>
          <w:tcPr>
            <w:tcW w:w="2127" w:type="dxa"/>
            <w:tcBorders>
              <w:top w:val="single" w:sz="4" w:space="0" w:color="auto"/>
              <w:left w:val="single" w:sz="4" w:space="0" w:color="auto"/>
              <w:bottom w:val="single" w:sz="4" w:space="0" w:color="auto"/>
              <w:right w:val="single" w:sz="4" w:space="0" w:color="auto"/>
            </w:tcBorders>
          </w:tcPr>
          <w:p w:rsidR="009752FB" w:rsidRPr="000C6FB4" w:rsidRDefault="009752FB" w:rsidP="002C0506">
            <w:pPr>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fi-FI"/>
              </w:rPr>
              <w:t>Memiliki visi, misi, tujuan, dan sasaran yang:</w:t>
            </w:r>
          </w:p>
          <w:p w:rsidR="009752FB" w:rsidRPr="000C6FB4" w:rsidRDefault="009752FB" w:rsidP="009752FB">
            <w:pPr>
              <w:numPr>
                <w:ilvl w:val="0"/>
                <w:numId w:val="28"/>
              </w:numPr>
              <w:ind w:left="362"/>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fi-FI"/>
              </w:rPr>
              <w:t>Jelas.</w:t>
            </w:r>
          </w:p>
          <w:p w:rsidR="009752FB" w:rsidRPr="000C6FB4" w:rsidRDefault="009752FB" w:rsidP="009752FB">
            <w:pPr>
              <w:numPr>
                <w:ilvl w:val="0"/>
                <w:numId w:val="28"/>
              </w:numPr>
              <w:ind w:left="362"/>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fi-FI"/>
              </w:rPr>
              <w:t>Realistik.</w:t>
            </w:r>
          </w:p>
          <w:p w:rsidR="009752FB" w:rsidRPr="000C6FB4" w:rsidRDefault="009752FB" w:rsidP="009752FB">
            <w:pPr>
              <w:numPr>
                <w:ilvl w:val="0"/>
                <w:numId w:val="28"/>
              </w:numPr>
              <w:ind w:left="362"/>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fi-FI"/>
              </w:rPr>
              <w:t>Saling terkait satu sama lain.</w:t>
            </w:r>
          </w:p>
          <w:p w:rsidR="009752FB" w:rsidRPr="000C6FB4" w:rsidRDefault="009752FB" w:rsidP="009752FB">
            <w:pPr>
              <w:numPr>
                <w:ilvl w:val="0"/>
                <w:numId w:val="28"/>
              </w:numPr>
              <w:ind w:left="362"/>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fi-FI"/>
              </w:rPr>
              <w:t>Melibatkan dosen, mahasiswa, tenaga kependidikan dan alumni.</w:t>
            </w:r>
          </w:p>
        </w:tc>
        <w:tc>
          <w:tcPr>
            <w:tcW w:w="2033" w:type="dxa"/>
            <w:tcBorders>
              <w:top w:val="single" w:sz="4" w:space="0" w:color="auto"/>
              <w:left w:val="single" w:sz="4" w:space="0" w:color="auto"/>
              <w:bottom w:val="single" w:sz="4" w:space="0" w:color="auto"/>
            </w:tcBorders>
          </w:tcPr>
          <w:p w:rsidR="009752FB" w:rsidRPr="000C6FB4" w:rsidRDefault="009752FB" w:rsidP="002C0506">
            <w:pPr>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fi-FI"/>
              </w:rPr>
              <w:t>Memiliki visi, misi, tujuan, dan sasaran yang:</w:t>
            </w:r>
          </w:p>
          <w:p w:rsidR="009752FB" w:rsidRPr="000C6FB4" w:rsidRDefault="009752FB" w:rsidP="009752FB">
            <w:pPr>
              <w:numPr>
                <w:ilvl w:val="0"/>
                <w:numId w:val="29"/>
              </w:numPr>
              <w:ind w:left="395"/>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fi-FI"/>
              </w:rPr>
              <w:t>Cukup jelas.</w:t>
            </w:r>
          </w:p>
          <w:p w:rsidR="009752FB" w:rsidRPr="000C6FB4" w:rsidRDefault="009752FB" w:rsidP="009752FB">
            <w:pPr>
              <w:numPr>
                <w:ilvl w:val="0"/>
                <w:numId w:val="29"/>
              </w:numPr>
              <w:ind w:left="395"/>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fi-FI"/>
              </w:rPr>
              <w:t>Cukup realistik.</w:t>
            </w:r>
          </w:p>
          <w:p w:rsidR="009752FB" w:rsidRPr="000C6FB4" w:rsidRDefault="009752FB" w:rsidP="009752FB">
            <w:pPr>
              <w:numPr>
                <w:ilvl w:val="0"/>
                <w:numId w:val="29"/>
              </w:numPr>
              <w:ind w:left="395"/>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fi-FI"/>
              </w:rPr>
              <w:t>Kurang terkait satu sama lain.</w:t>
            </w:r>
          </w:p>
          <w:p w:rsidR="009752FB" w:rsidRPr="000C6FB4" w:rsidRDefault="009752FB" w:rsidP="009752FB">
            <w:pPr>
              <w:numPr>
                <w:ilvl w:val="0"/>
                <w:numId w:val="29"/>
              </w:numPr>
              <w:ind w:left="395"/>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fi-FI"/>
              </w:rPr>
              <w:t>Melibatkan dosen, mahasiswa dan tenaga kependidikan.</w:t>
            </w:r>
          </w:p>
        </w:tc>
        <w:tc>
          <w:tcPr>
            <w:tcW w:w="1977" w:type="dxa"/>
            <w:tcBorders>
              <w:top w:val="single" w:sz="4" w:space="0" w:color="auto"/>
            </w:tcBorders>
            <w:shd w:val="clear" w:color="auto" w:fill="auto"/>
          </w:tcPr>
          <w:p w:rsidR="009752FB" w:rsidRPr="000C6FB4" w:rsidRDefault="009752FB" w:rsidP="002C0506">
            <w:pPr>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fi-FI"/>
              </w:rPr>
              <w:t>Memiliki visi, misi, tujuan, dan sasaran yang:</w:t>
            </w:r>
          </w:p>
          <w:p w:rsidR="009752FB" w:rsidRPr="000C6FB4" w:rsidRDefault="009752FB" w:rsidP="009752FB">
            <w:pPr>
              <w:numPr>
                <w:ilvl w:val="0"/>
                <w:numId w:val="30"/>
              </w:numPr>
              <w:ind w:left="339"/>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fi-FI"/>
              </w:rPr>
              <w:t>Tidak jelas.</w:t>
            </w:r>
          </w:p>
          <w:p w:rsidR="009752FB" w:rsidRPr="000C6FB4" w:rsidRDefault="009752FB" w:rsidP="009752FB">
            <w:pPr>
              <w:numPr>
                <w:ilvl w:val="0"/>
                <w:numId w:val="30"/>
              </w:numPr>
              <w:ind w:left="339"/>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fi-FI"/>
              </w:rPr>
              <w:t>Tidak realistik.</w:t>
            </w:r>
          </w:p>
          <w:p w:rsidR="009752FB" w:rsidRPr="000C6FB4" w:rsidRDefault="009752FB" w:rsidP="009752FB">
            <w:pPr>
              <w:numPr>
                <w:ilvl w:val="0"/>
                <w:numId w:val="30"/>
              </w:numPr>
              <w:ind w:left="339"/>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fi-FI"/>
              </w:rPr>
              <w:t>Tidak terkait satu sama lain.</w:t>
            </w:r>
          </w:p>
          <w:p w:rsidR="009752FB" w:rsidRPr="000C6FB4" w:rsidRDefault="009752FB" w:rsidP="009752FB">
            <w:pPr>
              <w:numPr>
                <w:ilvl w:val="0"/>
                <w:numId w:val="30"/>
              </w:numPr>
              <w:ind w:left="339"/>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fi-FI"/>
              </w:rPr>
              <w:t>Hanya melibatkan unsur pimpinan atau yayasan.</w:t>
            </w:r>
          </w:p>
        </w:tc>
        <w:tc>
          <w:tcPr>
            <w:tcW w:w="1320" w:type="dxa"/>
            <w:tcBorders>
              <w:top w:val="single" w:sz="4" w:space="0" w:color="auto"/>
            </w:tcBorders>
            <w:shd w:val="clear" w:color="auto" w:fill="auto"/>
          </w:tcPr>
          <w:p w:rsidR="009752FB" w:rsidRPr="000C6FB4" w:rsidRDefault="009752FB" w:rsidP="002C0506">
            <w:pPr>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rPr>
              <w:t>Tidak ada skor 0.</w:t>
            </w:r>
          </w:p>
        </w:tc>
      </w:tr>
      <w:tr w:rsidR="000C6FB4" w:rsidRPr="000C6FB4" w:rsidTr="00F66C1F">
        <w:trPr>
          <w:trHeight w:val="745"/>
        </w:trPr>
        <w:tc>
          <w:tcPr>
            <w:tcW w:w="3060" w:type="dxa"/>
            <w:tcBorders>
              <w:top w:val="nil"/>
              <w:left w:val="single" w:sz="4" w:space="0" w:color="auto"/>
              <w:right w:val="single" w:sz="4" w:space="0" w:color="auto"/>
            </w:tcBorders>
          </w:tcPr>
          <w:p w:rsidR="006E6839" w:rsidRPr="000C6FB4" w:rsidRDefault="006E6839" w:rsidP="00F66C1F">
            <w:pPr>
              <w:ind w:right="-108"/>
              <w:rPr>
                <w:rFonts w:ascii="Times New Roman" w:hAnsi="Times New Roman"/>
                <w:color w:val="000000" w:themeColor="text1"/>
                <w:sz w:val="22"/>
                <w:szCs w:val="22"/>
                <w:lang w:val="sv-SE"/>
              </w:rPr>
            </w:pPr>
          </w:p>
        </w:tc>
        <w:tc>
          <w:tcPr>
            <w:tcW w:w="2984" w:type="dxa"/>
            <w:tcBorders>
              <w:top w:val="single" w:sz="4" w:space="0" w:color="auto"/>
              <w:left w:val="single" w:sz="4" w:space="0" w:color="auto"/>
              <w:bottom w:val="single" w:sz="4" w:space="0" w:color="auto"/>
              <w:right w:val="single" w:sz="4" w:space="0" w:color="auto"/>
            </w:tcBorders>
          </w:tcPr>
          <w:p w:rsidR="006E6839" w:rsidRPr="000C6FB4" w:rsidRDefault="00A301BC" w:rsidP="00F66C1F">
            <w:pPr>
              <w:pStyle w:val="BodyTextIndent"/>
              <w:ind w:left="0" w:right="-108" w:firstLine="0"/>
              <w:rPr>
                <w:rFonts w:ascii="Times New Roman" w:hAnsi="Times New Roman"/>
                <w:b w:val="0"/>
                <w:color w:val="000000" w:themeColor="text1"/>
                <w:sz w:val="22"/>
                <w:szCs w:val="22"/>
              </w:rPr>
            </w:pPr>
            <w:r w:rsidRPr="000C6FB4">
              <w:rPr>
                <w:rFonts w:ascii="Times New Roman" w:hAnsi="Times New Roman"/>
                <w:b w:val="0"/>
                <w:bCs/>
                <w:color w:val="000000" w:themeColor="text1"/>
                <w:sz w:val="22"/>
                <w:szCs w:val="22"/>
                <w:lang w:val="sv-SE"/>
              </w:rPr>
              <w:t>1.1.2</w:t>
            </w:r>
            <w:r w:rsidR="003E7732" w:rsidRPr="000C6FB4">
              <w:rPr>
                <w:rFonts w:ascii="Times New Roman" w:hAnsi="Times New Roman"/>
                <w:b w:val="0"/>
                <w:bCs/>
                <w:color w:val="000000" w:themeColor="text1"/>
                <w:sz w:val="22"/>
                <w:szCs w:val="22"/>
                <w:lang w:val="sv-SE"/>
              </w:rPr>
              <w:t xml:space="preserve"> </w:t>
            </w:r>
            <w:r w:rsidR="006E6839" w:rsidRPr="000C6FB4">
              <w:rPr>
                <w:rFonts w:ascii="Times New Roman" w:hAnsi="Times New Roman"/>
                <w:b w:val="0"/>
                <w:color w:val="000000" w:themeColor="text1"/>
                <w:sz w:val="22"/>
                <w:szCs w:val="22"/>
                <w:lang w:val="id-ID"/>
              </w:rPr>
              <w:t xml:space="preserve">Strategi pencapaian sasaran </w:t>
            </w:r>
            <w:r w:rsidR="00160770" w:rsidRPr="000C6FB4">
              <w:rPr>
                <w:rFonts w:ascii="Times New Roman" w:hAnsi="Times New Roman"/>
                <w:b w:val="0"/>
                <w:color w:val="000000" w:themeColor="text1"/>
                <w:sz w:val="22"/>
                <w:szCs w:val="22"/>
              </w:rPr>
              <w:t>yang didasarkan at</w:t>
            </w:r>
            <w:r w:rsidR="00B10A86" w:rsidRPr="000C6FB4">
              <w:rPr>
                <w:rFonts w:ascii="Times New Roman" w:hAnsi="Times New Roman"/>
                <w:b w:val="0"/>
                <w:color w:val="000000" w:themeColor="text1"/>
                <w:sz w:val="22"/>
                <w:szCs w:val="22"/>
              </w:rPr>
              <w:t>as evaluasi-d</w:t>
            </w:r>
            <w:r w:rsidR="00537FCB" w:rsidRPr="000C6FB4">
              <w:rPr>
                <w:rFonts w:ascii="Times New Roman" w:hAnsi="Times New Roman"/>
                <w:b w:val="0"/>
                <w:color w:val="000000" w:themeColor="text1"/>
                <w:sz w:val="22"/>
                <w:szCs w:val="22"/>
              </w:rPr>
              <w:t>iri dan keterlaksanaannya</w:t>
            </w:r>
            <w:r w:rsidR="00160770" w:rsidRPr="000C6FB4">
              <w:rPr>
                <w:rFonts w:ascii="Times New Roman" w:hAnsi="Times New Roman"/>
                <w:b w:val="0"/>
                <w:color w:val="000000" w:themeColor="text1"/>
                <w:sz w:val="22"/>
                <w:szCs w:val="22"/>
              </w:rPr>
              <w:t>.</w:t>
            </w:r>
          </w:p>
          <w:p w:rsidR="00772148" w:rsidRPr="000C6FB4" w:rsidRDefault="00772148" w:rsidP="00F66C1F">
            <w:pPr>
              <w:pStyle w:val="BodyTextIndent"/>
              <w:ind w:left="0" w:right="-108" w:firstLine="0"/>
              <w:rPr>
                <w:rFonts w:ascii="Times New Roman" w:hAnsi="Times New Roman"/>
                <w:color w:val="000000" w:themeColor="text1"/>
                <w:sz w:val="22"/>
                <w:szCs w:val="22"/>
              </w:rPr>
            </w:pPr>
          </w:p>
          <w:p w:rsidR="004970DC" w:rsidRPr="000C6FB4" w:rsidRDefault="00772148" w:rsidP="00F66C1F">
            <w:pPr>
              <w:pStyle w:val="BodyTextIndent"/>
              <w:ind w:left="0" w:right="-108" w:firstLine="0"/>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Mampu laksana adalah kesesuaian antara sasaran (yang terukur) dengan kapasitas sumber daya untuk pencapaiannya.</w:t>
            </w:r>
          </w:p>
        </w:tc>
        <w:tc>
          <w:tcPr>
            <w:tcW w:w="2126" w:type="dxa"/>
            <w:tcBorders>
              <w:top w:val="single" w:sz="4" w:space="0" w:color="auto"/>
              <w:left w:val="single" w:sz="4" w:space="0" w:color="auto"/>
              <w:bottom w:val="single" w:sz="4" w:space="0" w:color="auto"/>
              <w:right w:val="single" w:sz="4" w:space="0" w:color="auto"/>
            </w:tcBorders>
          </w:tcPr>
          <w:p w:rsidR="00160770" w:rsidRPr="000C6FB4" w:rsidRDefault="00160770" w:rsidP="00F66C1F">
            <w:pPr>
              <w:pStyle w:val="BodyTextIndent"/>
              <w:ind w:left="0" w:right="-108" w:firstLine="0"/>
              <w:rPr>
                <w:rFonts w:ascii="Times New Roman" w:hAnsi="Times New Roman"/>
                <w:b w:val="0"/>
                <w:bCs/>
                <w:color w:val="000000" w:themeColor="text1"/>
                <w:sz w:val="22"/>
                <w:szCs w:val="22"/>
                <w:lang w:val="sv-SE"/>
              </w:rPr>
            </w:pPr>
            <w:r w:rsidRPr="000C6FB4">
              <w:rPr>
                <w:rFonts w:ascii="Times New Roman" w:hAnsi="Times New Roman"/>
                <w:b w:val="0"/>
                <w:bCs/>
                <w:color w:val="000000" w:themeColor="text1"/>
                <w:sz w:val="22"/>
                <w:szCs w:val="22"/>
                <w:lang w:val="sv-SE"/>
              </w:rPr>
              <w:t>Strategi pencapaian did</w:t>
            </w:r>
            <w:r w:rsidR="00950D38" w:rsidRPr="000C6FB4">
              <w:rPr>
                <w:rFonts w:ascii="Times New Roman" w:hAnsi="Times New Roman"/>
                <w:b w:val="0"/>
                <w:bCs/>
                <w:color w:val="000000" w:themeColor="text1"/>
                <w:sz w:val="22"/>
                <w:szCs w:val="22"/>
                <w:lang w:val="sv-SE"/>
              </w:rPr>
              <w:t xml:space="preserve">asarkan pada hasil </w:t>
            </w:r>
            <w:r w:rsidR="00B10A86" w:rsidRPr="000C6FB4">
              <w:rPr>
                <w:rFonts w:ascii="Times New Roman" w:hAnsi="Times New Roman"/>
                <w:b w:val="0"/>
                <w:color w:val="000000" w:themeColor="text1"/>
                <w:sz w:val="22"/>
                <w:szCs w:val="22"/>
              </w:rPr>
              <w:t>evaluasi-diri</w:t>
            </w:r>
            <w:r w:rsidR="00950D38" w:rsidRPr="000C6FB4">
              <w:rPr>
                <w:rFonts w:ascii="Times New Roman" w:hAnsi="Times New Roman"/>
                <w:b w:val="0"/>
                <w:bCs/>
                <w:color w:val="000000" w:themeColor="text1"/>
                <w:sz w:val="22"/>
                <w:szCs w:val="22"/>
                <w:lang w:val="sv-SE"/>
              </w:rPr>
              <w:t>, serta mampu laksana.</w:t>
            </w:r>
          </w:p>
          <w:p w:rsidR="006E6839" w:rsidRPr="000C6FB4" w:rsidRDefault="006E6839" w:rsidP="00F66C1F">
            <w:pPr>
              <w:pStyle w:val="BodyTextIndent"/>
              <w:ind w:left="342" w:right="-108" w:hanging="342"/>
              <w:rPr>
                <w:rFonts w:ascii="Times New Roman" w:hAnsi="Times New Roman"/>
                <w:b w:val="0"/>
                <w:bCs/>
                <w:color w:val="000000" w:themeColor="text1"/>
                <w:sz w:val="22"/>
                <w:szCs w:val="22"/>
                <w:lang w:val="sv-SE"/>
              </w:rPr>
            </w:pPr>
          </w:p>
        </w:tc>
        <w:tc>
          <w:tcPr>
            <w:tcW w:w="2127" w:type="dxa"/>
            <w:tcBorders>
              <w:top w:val="single" w:sz="4" w:space="0" w:color="auto"/>
              <w:left w:val="single" w:sz="4" w:space="0" w:color="auto"/>
              <w:bottom w:val="single" w:sz="4" w:space="0" w:color="auto"/>
              <w:right w:val="single" w:sz="4" w:space="0" w:color="auto"/>
            </w:tcBorders>
          </w:tcPr>
          <w:p w:rsidR="00950D38" w:rsidRPr="000C6FB4" w:rsidRDefault="00950D38" w:rsidP="00F66C1F">
            <w:pPr>
              <w:pStyle w:val="BodyTextIndent"/>
              <w:ind w:left="0" w:right="-108" w:firstLine="0"/>
              <w:rPr>
                <w:rFonts w:ascii="Times New Roman" w:hAnsi="Times New Roman"/>
                <w:b w:val="0"/>
                <w:bCs/>
                <w:color w:val="000000" w:themeColor="text1"/>
                <w:sz w:val="22"/>
                <w:szCs w:val="22"/>
                <w:lang w:val="sv-SE"/>
              </w:rPr>
            </w:pPr>
            <w:r w:rsidRPr="000C6FB4">
              <w:rPr>
                <w:rFonts w:ascii="Times New Roman" w:hAnsi="Times New Roman"/>
                <w:b w:val="0"/>
                <w:bCs/>
                <w:color w:val="000000" w:themeColor="text1"/>
                <w:sz w:val="22"/>
                <w:szCs w:val="22"/>
                <w:lang w:val="sv-SE"/>
              </w:rPr>
              <w:t xml:space="preserve">Strategi pencapaian didasarkan pada hasil </w:t>
            </w:r>
            <w:r w:rsidR="00B10A86" w:rsidRPr="000C6FB4">
              <w:rPr>
                <w:rFonts w:ascii="Times New Roman" w:hAnsi="Times New Roman"/>
                <w:b w:val="0"/>
                <w:color w:val="000000" w:themeColor="text1"/>
                <w:sz w:val="22"/>
                <w:szCs w:val="22"/>
              </w:rPr>
              <w:t>evaluasi-diri</w:t>
            </w:r>
            <w:r w:rsidR="009752FB" w:rsidRPr="000C6FB4">
              <w:rPr>
                <w:rFonts w:ascii="Times New Roman" w:hAnsi="Times New Roman"/>
                <w:b w:val="0"/>
                <w:color w:val="000000" w:themeColor="text1"/>
                <w:sz w:val="22"/>
                <w:szCs w:val="22"/>
              </w:rPr>
              <w:t xml:space="preserve"> </w:t>
            </w:r>
            <w:r w:rsidRPr="000C6FB4">
              <w:rPr>
                <w:rFonts w:ascii="Times New Roman" w:hAnsi="Times New Roman"/>
                <w:b w:val="0"/>
                <w:bCs/>
                <w:color w:val="000000" w:themeColor="text1"/>
                <w:sz w:val="22"/>
                <w:szCs w:val="22"/>
                <w:lang w:val="sv-SE"/>
              </w:rPr>
              <w:t>dan sebagian besar mampu laksana.</w:t>
            </w:r>
          </w:p>
          <w:p w:rsidR="006E6839" w:rsidRPr="000C6FB4" w:rsidRDefault="006E6839" w:rsidP="00F66C1F">
            <w:pPr>
              <w:pStyle w:val="BodyTextIndent"/>
              <w:ind w:left="0" w:right="-108" w:firstLine="0"/>
              <w:rPr>
                <w:rFonts w:ascii="Times New Roman" w:hAnsi="Times New Roman"/>
                <w:b w:val="0"/>
                <w:bCs/>
                <w:color w:val="000000" w:themeColor="text1"/>
                <w:sz w:val="22"/>
                <w:szCs w:val="22"/>
                <w:lang w:val="sv-SE"/>
              </w:rPr>
            </w:pPr>
          </w:p>
        </w:tc>
        <w:tc>
          <w:tcPr>
            <w:tcW w:w="2033" w:type="dxa"/>
            <w:tcBorders>
              <w:top w:val="single" w:sz="4" w:space="0" w:color="auto"/>
              <w:left w:val="single" w:sz="4" w:space="0" w:color="auto"/>
              <w:bottom w:val="single" w:sz="4" w:space="0" w:color="auto"/>
            </w:tcBorders>
          </w:tcPr>
          <w:p w:rsidR="00950D38" w:rsidRPr="000C6FB4" w:rsidRDefault="00950D38" w:rsidP="00F66C1F">
            <w:pPr>
              <w:pStyle w:val="BodyTextIndent"/>
              <w:ind w:left="0" w:right="-108" w:firstLine="0"/>
              <w:rPr>
                <w:rFonts w:ascii="Times New Roman" w:hAnsi="Times New Roman"/>
                <w:b w:val="0"/>
                <w:bCs/>
                <w:color w:val="000000" w:themeColor="text1"/>
                <w:sz w:val="22"/>
                <w:szCs w:val="22"/>
                <w:lang w:val="sv-SE"/>
              </w:rPr>
            </w:pPr>
            <w:r w:rsidRPr="000C6FB4">
              <w:rPr>
                <w:rFonts w:ascii="Times New Roman" w:hAnsi="Times New Roman"/>
                <w:b w:val="0"/>
                <w:bCs/>
                <w:color w:val="000000" w:themeColor="text1"/>
                <w:sz w:val="22"/>
                <w:szCs w:val="22"/>
                <w:lang w:val="sv-SE"/>
              </w:rPr>
              <w:t xml:space="preserve">Strategi pencapaian didasarkan pada hasil </w:t>
            </w:r>
            <w:r w:rsidR="00B10A86" w:rsidRPr="000C6FB4">
              <w:rPr>
                <w:rFonts w:ascii="Times New Roman" w:hAnsi="Times New Roman"/>
                <w:b w:val="0"/>
                <w:color w:val="000000" w:themeColor="text1"/>
                <w:sz w:val="22"/>
                <w:szCs w:val="22"/>
              </w:rPr>
              <w:t>evaluasi-diri</w:t>
            </w:r>
            <w:r w:rsidR="009752FB" w:rsidRPr="000C6FB4">
              <w:rPr>
                <w:rFonts w:ascii="Times New Roman" w:hAnsi="Times New Roman"/>
                <w:b w:val="0"/>
                <w:color w:val="000000" w:themeColor="text1"/>
                <w:sz w:val="22"/>
                <w:szCs w:val="22"/>
              </w:rPr>
              <w:t xml:space="preserve"> </w:t>
            </w:r>
            <w:r w:rsidRPr="000C6FB4">
              <w:rPr>
                <w:rFonts w:ascii="Times New Roman" w:hAnsi="Times New Roman"/>
                <w:b w:val="0"/>
                <w:bCs/>
                <w:color w:val="000000" w:themeColor="text1"/>
                <w:sz w:val="22"/>
                <w:szCs w:val="22"/>
                <w:lang w:val="sv-SE"/>
              </w:rPr>
              <w:t>dan sebagian  mampu laksana.</w:t>
            </w:r>
          </w:p>
          <w:p w:rsidR="006E6839" w:rsidRPr="000C6FB4" w:rsidRDefault="006E6839" w:rsidP="00F66C1F">
            <w:pPr>
              <w:pStyle w:val="BodyTextIndent"/>
              <w:ind w:left="305" w:right="-108" w:hanging="305"/>
              <w:rPr>
                <w:rFonts w:ascii="Times New Roman" w:hAnsi="Times New Roman"/>
                <w:b w:val="0"/>
                <w:bCs/>
                <w:color w:val="000000" w:themeColor="text1"/>
                <w:sz w:val="22"/>
                <w:szCs w:val="22"/>
                <w:lang w:val="sv-SE"/>
              </w:rPr>
            </w:pPr>
          </w:p>
        </w:tc>
        <w:tc>
          <w:tcPr>
            <w:tcW w:w="1977" w:type="dxa"/>
            <w:tcBorders>
              <w:top w:val="single" w:sz="4" w:space="0" w:color="auto"/>
            </w:tcBorders>
            <w:shd w:val="clear" w:color="auto" w:fill="auto"/>
          </w:tcPr>
          <w:p w:rsidR="00950D38" w:rsidRPr="000C6FB4" w:rsidRDefault="00950D38" w:rsidP="00F66C1F">
            <w:pPr>
              <w:pStyle w:val="BodyTextIndent"/>
              <w:ind w:left="0" w:right="-108" w:firstLine="0"/>
              <w:rPr>
                <w:rFonts w:ascii="Times New Roman" w:hAnsi="Times New Roman"/>
                <w:b w:val="0"/>
                <w:bCs/>
                <w:color w:val="000000" w:themeColor="text1"/>
                <w:sz w:val="22"/>
                <w:szCs w:val="22"/>
                <w:lang w:val="sv-SE"/>
              </w:rPr>
            </w:pPr>
            <w:r w:rsidRPr="000C6FB4">
              <w:rPr>
                <w:rFonts w:ascii="Times New Roman" w:hAnsi="Times New Roman"/>
                <w:b w:val="0"/>
                <w:bCs/>
                <w:color w:val="000000" w:themeColor="text1"/>
                <w:sz w:val="22"/>
                <w:szCs w:val="22"/>
                <w:lang w:val="sv-SE"/>
              </w:rPr>
              <w:t xml:space="preserve">Strategi pencapaian didasarkan pada hasil </w:t>
            </w:r>
            <w:r w:rsidR="00B10A86" w:rsidRPr="000C6FB4">
              <w:rPr>
                <w:rFonts w:ascii="Times New Roman" w:hAnsi="Times New Roman"/>
                <w:b w:val="0"/>
                <w:color w:val="000000" w:themeColor="text1"/>
                <w:sz w:val="22"/>
                <w:szCs w:val="22"/>
              </w:rPr>
              <w:t>evaluasi-diri</w:t>
            </w:r>
            <w:r w:rsidR="009752FB" w:rsidRPr="000C6FB4">
              <w:rPr>
                <w:rFonts w:ascii="Times New Roman" w:hAnsi="Times New Roman"/>
                <w:b w:val="0"/>
                <w:color w:val="000000" w:themeColor="text1"/>
                <w:sz w:val="22"/>
                <w:szCs w:val="22"/>
              </w:rPr>
              <w:t xml:space="preserve"> </w:t>
            </w:r>
            <w:r w:rsidRPr="000C6FB4">
              <w:rPr>
                <w:rFonts w:ascii="Times New Roman" w:hAnsi="Times New Roman"/>
                <w:b w:val="0"/>
                <w:bCs/>
                <w:color w:val="000000" w:themeColor="text1"/>
                <w:sz w:val="22"/>
                <w:szCs w:val="22"/>
                <w:lang w:val="sv-SE"/>
              </w:rPr>
              <w:t>dan tidak mampu laksana.</w:t>
            </w:r>
          </w:p>
          <w:p w:rsidR="006E6839" w:rsidRPr="000C6FB4" w:rsidRDefault="006E6839" w:rsidP="00F66C1F">
            <w:pPr>
              <w:pStyle w:val="BodyTextIndent"/>
              <w:ind w:left="0" w:right="-108" w:firstLine="0"/>
              <w:rPr>
                <w:rFonts w:ascii="Times New Roman" w:hAnsi="Times New Roman"/>
                <w:b w:val="0"/>
                <w:bCs/>
                <w:color w:val="000000" w:themeColor="text1"/>
                <w:sz w:val="22"/>
                <w:szCs w:val="22"/>
                <w:lang w:val="sv-SE"/>
              </w:rPr>
            </w:pPr>
          </w:p>
        </w:tc>
        <w:tc>
          <w:tcPr>
            <w:tcW w:w="1320" w:type="dxa"/>
            <w:tcBorders>
              <w:top w:val="single" w:sz="4" w:space="0" w:color="auto"/>
            </w:tcBorders>
            <w:shd w:val="clear" w:color="auto" w:fill="auto"/>
          </w:tcPr>
          <w:p w:rsidR="006E6839" w:rsidRPr="000C6FB4" w:rsidRDefault="003E7732" w:rsidP="00F66C1F">
            <w:pPr>
              <w:pStyle w:val="BodyTextIndent"/>
              <w:ind w:left="0" w:right="-108" w:firstLine="0"/>
              <w:jc w:val="center"/>
              <w:rPr>
                <w:rFonts w:ascii="Times New Roman" w:hAnsi="Times New Roman"/>
                <w:b w:val="0"/>
                <w:bCs/>
                <w:color w:val="000000" w:themeColor="text1"/>
                <w:sz w:val="22"/>
                <w:szCs w:val="22"/>
                <w:lang w:val="sv-SE"/>
              </w:rPr>
            </w:pPr>
            <w:r w:rsidRPr="000C6FB4">
              <w:rPr>
                <w:rFonts w:ascii="Times New Roman" w:hAnsi="Times New Roman"/>
                <w:b w:val="0"/>
                <w:color w:val="000000" w:themeColor="text1"/>
                <w:sz w:val="22"/>
                <w:szCs w:val="22"/>
                <w:lang w:val="fi-FI"/>
              </w:rPr>
              <w:t>Tidak ada skor 0.</w:t>
            </w:r>
          </w:p>
        </w:tc>
      </w:tr>
      <w:tr w:rsidR="006E6839" w:rsidRPr="000C6FB4" w:rsidTr="00F66C1F">
        <w:trPr>
          <w:trHeight w:val="745"/>
        </w:trPr>
        <w:tc>
          <w:tcPr>
            <w:tcW w:w="3060" w:type="dxa"/>
            <w:tcBorders>
              <w:top w:val="single" w:sz="4" w:space="0" w:color="auto"/>
              <w:left w:val="single" w:sz="4" w:space="0" w:color="auto"/>
              <w:right w:val="single" w:sz="4" w:space="0" w:color="auto"/>
            </w:tcBorders>
          </w:tcPr>
          <w:p w:rsidR="006E6839" w:rsidRPr="000C6FB4" w:rsidRDefault="006E6839" w:rsidP="00F66C1F">
            <w:pPr>
              <w:ind w:left="-18" w:firstLine="18"/>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fi-FI"/>
              </w:rPr>
              <w:t xml:space="preserve">1.2  Pemahaman  visi, misi, tujuan, dan sasaran </w:t>
            </w:r>
            <w:r w:rsidR="00772148" w:rsidRPr="000C6FB4">
              <w:rPr>
                <w:rFonts w:ascii="Times New Roman" w:hAnsi="Times New Roman"/>
                <w:b w:val="0"/>
                <w:color w:val="000000" w:themeColor="text1"/>
                <w:sz w:val="22"/>
                <w:szCs w:val="22"/>
                <w:lang w:val="fi-FI"/>
              </w:rPr>
              <w:t>program s</w:t>
            </w:r>
            <w:r w:rsidRPr="000C6FB4">
              <w:rPr>
                <w:rFonts w:ascii="Times New Roman" w:hAnsi="Times New Roman"/>
                <w:b w:val="0"/>
                <w:color w:val="000000" w:themeColor="text1"/>
                <w:sz w:val="22"/>
                <w:szCs w:val="22"/>
                <w:lang w:val="fi-FI"/>
              </w:rPr>
              <w:t>tudi oleh seluruh pemangku kepentingan internal (</w:t>
            </w:r>
            <w:r w:rsidRPr="000C6FB4">
              <w:rPr>
                <w:rFonts w:ascii="Times New Roman" w:hAnsi="Times New Roman"/>
                <w:b w:val="0"/>
                <w:i/>
                <w:color w:val="000000" w:themeColor="text1"/>
                <w:sz w:val="22"/>
                <w:szCs w:val="22"/>
                <w:lang w:val="fi-FI"/>
              </w:rPr>
              <w:t>internal</w:t>
            </w:r>
            <w:r w:rsidR="009752FB" w:rsidRPr="000C6FB4">
              <w:rPr>
                <w:rFonts w:ascii="Times New Roman" w:hAnsi="Times New Roman"/>
                <w:b w:val="0"/>
                <w:i/>
                <w:color w:val="000000" w:themeColor="text1"/>
                <w:sz w:val="22"/>
                <w:szCs w:val="22"/>
                <w:lang w:val="fi-FI"/>
              </w:rPr>
              <w:t xml:space="preserve"> </w:t>
            </w:r>
            <w:r w:rsidRPr="000C6FB4">
              <w:rPr>
                <w:rFonts w:ascii="Times New Roman" w:hAnsi="Times New Roman"/>
                <w:b w:val="0"/>
                <w:i/>
                <w:color w:val="000000" w:themeColor="text1"/>
                <w:sz w:val="22"/>
                <w:szCs w:val="22"/>
                <w:lang w:val="fi-FI"/>
              </w:rPr>
              <w:t>stakeholders</w:t>
            </w:r>
            <w:r w:rsidRPr="000C6FB4">
              <w:rPr>
                <w:rFonts w:ascii="Times New Roman" w:hAnsi="Times New Roman"/>
                <w:b w:val="0"/>
                <w:color w:val="000000" w:themeColor="text1"/>
                <w:sz w:val="22"/>
                <w:szCs w:val="22"/>
                <w:lang w:val="fi-FI"/>
              </w:rPr>
              <w:t xml:space="preserve">): sivitas </w:t>
            </w:r>
            <w:r w:rsidRPr="000C6FB4">
              <w:rPr>
                <w:rFonts w:ascii="Times New Roman" w:hAnsi="Times New Roman"/>
                <w:b w:val="0"/>
                <w:color w:val="000000" w:themeColor="text1"/>
                <w:sz w:val="22"/>
                <w:szCs w:val="22"/>
                <w:lang w:val="fi-FI"/>
              </w:rPr>
              <w:lastRenderedPageBreak/>
              <w:t xml:space="preserve">akademika (dosen dan </w:t>
            </w:r>
            <w:r w:rsidR="006966B7" w:rsidRPr="000C6FB4">
              <w:rPr>
                <w:rFonts w:ascii="Times New Roman" w:hAnsi="Times New Roman"/>
                <w:b w:val="0"/>
                <w:color w:val="000000" w:themeColor="text1"/>
                <w:sz w:val="22"/>
                <w:szCs w:val="22"/>
                <w:lang w:val="fi-FI"/>
              </w:rPr>
              <w:t xml:space="preserve">peserta </w:t>
            </w:r>
            <w:r w:rsidR="0092349A" w:rsidRPr="000C6FB4">
              <w:rPr>
                <w:rFonts w:ascii="Times New Roman" w:hAnsi="Times New Roman"/>
                <w:b w:val="0"/>
                <w:color w:val="000000" w:themeColor="text1"/>
                <w:sz w:val="22"/>
                <w:szCs w:val="22"/>
                <w:lang w:val="fi-FI"/>
              </w:rPr>
              <w:t>didik</w:t>
            </w:r>
            <w:r w:rsidRPr="000C6FB4">
              <w:rPr>
                <w:rFonts w:ascii="Times New Roman" w:hAnsi="Times New Roman"/>
                <w:b w:val="0"/>
                <w:color w:val="000000" w:themeColor="text1"/>
                <w:sz w:val="22"/>
                <w:szCs w:val="22"/>
                <w:lang w:val="fi-FI"/>
              </w:rPr>
              <w:t xml:space="preserve">) dan </w:t>
            </w:r>
            <w:r w:rsidR="00812266" w:rsidRPr="000C6FB4">
              <w:rPr>
                <w:rFonts w:ascii="Times New Roman" w:hAnsi="Times New Roman"/>
                <w:b w:val="0"/>
                <w:color w:val="000000" w:themeColor="text1"/>
                <w:sz w:val="22"/>
                <w:szCs w:val="22"/>
                <w:lang w:val="fi-FI"/>
              </w:rPr>
              <w:t>tenaga kependidikan</w:t>
            </w:r>
            <w:r w:rsidRPr="000C6FB4">
              <w:rPr>
                <w:rFonts w:ascii="Times New Roman" w:hAnsi="Times New Roman"/>
                <w:b w:val="0"/>
                <w:color w:val="000000" w:themeColor="text1"/>
                <w:sz w:val="22"/>
                <w:szCs w:val="22"/>
                <w:lang w:val="fi-FI"/>
              </w:rPr>
              <w:t>.</w:t>
            </w:r>
          </w:p>
        </w:tc>
        <w:tc>
          <w:tcPr>
            <w:tcW w:w="2984" w:type="dxa"/>
            <w:tcBorders>
              <w:top w:val="single" w:sz="4" w:space="0" w:color="auto"/>
              <w:left w:val="single" w:sz="4" w:space="0" w:color="auto"/>
              <w:bottom w:val="single" w:sz="4" w:space="0" w:color="auto"/>
              <w:right w:val="single" w:sz="4" w:space="0" w:color="auto"/>
            </w:tcBorders>
          </w:tcPr>
          <w:p w:rsidR="006E6839" w:rsidRPr="000C6FB4" w:rsidRDefault="006E6839" w:rsidP="00F66C1F">
            <w:pPr>
              <w:ind w:left="-18" w:firstLine="18"/>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lastRenderedPageBreak/>
              <w:t xml:space="preserve">1.2  </w:t>
            </w:r>
            <w:r w:rsidR="0039591B" w:rsidRPr="000C6FB4">
              <w:rPr>
                <w:rFonts w:ascii="Times New Roman" w:hAnsi="Times New Roman"/>
                <w:b w:val="0"/>
                <w:color w:val="000000" w:themeColor="text1"/>
                <w:sz w:val="22"/>
                <w:szCs w:val="22"/>
              </w:rPr>
              <w:t>Tingkat pemahaman sivitas ak</w:t>
            </w:r>
            <w:r w:rsidR="00944EBA" w:rsidRPr="000C6FB4">
              <w:rPr>
                <w:rFonts w:ascii="Times New Roman" w:hAnsi="Times New Roman"/>
                <w:b w:val="0"/>
                <w:color w:val="000000" w:themeColor="text1"/>
                <w:sz w:val="22"/>
                <w:szCs w:val="22"/>
              </w:rPr>
              <w:t xml:space="preserve">ademika (dosen dan </w:t>
            </w:r>
            <w:r w:rsidR="006966B7" w:rsidRPr="000C6FB4">
              <w:rPr>
                <w:rFonts w:ascii="Times New Roman" w:hAnsi="Times New Roman"/>
                <w:b w:val="0"/>
                <w:color w:val="000000" w:themeColor="text1"/>
                <w:sz w:val="22"/>
                <w:szCs w:val="22"/>
              </w:rPr>
              <w:t xml:space="preserve">peserta </w:t>
            </w:r>
            <w:r w:rsidR="0092349A" w:rsidRPr="000C6FB4">
              <w:rPr>
                <w:rFonts w:ascii="Times New Roman" w:hAnsi="Times New Roman"/>
                <w:b w:val="0"/>
                <w:color w:val="000000" w:themeColor="text1"/>
                <w:sz w:val="22"/>
                <w:szCs w:val="22"/>
              </w:rPr>
              <w:t>didik</w:t>
            </w:r>
            <w:r w:rsidR="00944EBA" w:rsidRPr="000C6FB4">
              <w:rPr>
                <w:rFonts w:ascii="Times New Roman" w:hAnsi="Times New Roman"/>
                <w:b w:val="0"/>
                <w:color w:val="000000" w:themeColor="text1"/>
                <w:sz w:val="22"/>
                <w:szCs w:val="22"/>
              </w:rPr>
              <w:t xml:space="preserve">) dan tenaga kependidikan terhadap visi, misi, tujuan, dan sasaran </w:t>
            </w:r>
            <w:r w:rsidR="00944EBA" w:rsidRPr="000C6FB4">
              <w:rPr>
                <w:rFonts w:ascii="Times New Roman" w:hAnsi="Times New Roman"/>
                <w:b w:val="0"/>
                <w:color w:val="000000" w:themeColor="text1"/>
                <w:sz w:val="22"/>
                <w:szCs w:val="22"/>
              </w:rPr>
              <w:lastRenderedPageBreak/>
              <w:t>program studi.</w:t>
            </w:r>
          </w:p>
        </w:tc>
        <w:tc>
          <w:tcPr>
            <w:tcW w:w="2126" w:type="dxa"/>
            <w:tcBorders>
              <w:top w:val="single" w:sz="4" w:space="0" w:color="auto"/>
              <w:left w:val="single" w:sz="4" w:space="0" w:color="auto"/>
              <w:bottom w:val="single" w:sz="4" w:space="0" w:color="auto"/>
              <w:right w:val="single" w:sz="4" w:space="0" w:color="auto"/>
            </w:tcBorders>
          </w:tcPr>
          <w:p w:rsidR="006E6839" w:rsidRPr="000C6FB4" w:rsidRDefault="00BE73C5" w:rsidP="00F66C1F">
            <w:pPr>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fi-FI"/>
              </w:rPr>
              <w:lastRenderedPageBreak/>
              <w:t xml:space="preserve">Dipahami dengan baik oleh seluruh sivitas akademika  dan tenaga kependidikan. </w:t>
            </w:r>
          </w:p>
        </w:tc>
        <w:tc>
          <w:tcPr>
            <w:tcW w:w="2127" w:type="dxa"/>
            <w:tcBorders>
              <w:top w:val="single" w:sz="4" w:space="0" w:color="auto"/>
              <w:left w:val="single" w:sz="4" w:space="0" w:color="auto"/>
              <w:bottom w:val="single" w:sz="4" w:space="0" w:color="auto"/>
              <w:right w:val="single" w:sz="4" w:space="0" w:color="auto"/>
            </w:tcBorders>
          </w:tcPr>
          <w:p w:rsidR="006E6839" w:rsidRPr="000C6FB4" w:rsidRDefault="006E6839" w:rsidP="00F66C1F">
            <w:pPr>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fi-FI"/>
              </w:rPr>
              <w:t>Dipahami dengan baik oleh sebagian</w:t>
            </w:r>
            <w:r w:rsidR="009752FB" w:rsidRPr="000C6FB4">
              <w:rPr>
                <w:rFonts w:ascii="Times New Roman" w:hAnsi="Times New Roman"/>
                <w:b w:val="0"/>
                <w:color w:val="000000" w:themeColor="text1"/>
                <w:sz w:val="22"/>
                <w:szCs w:val="22"/>
                <w:lang w:val="fi-FI"/>
              </w:rPr>
              <w:t xml:space="preserve"> besar </w:t>
            </w:r>
            <w:r w:rsidRPr="000C6FB4">
              <w:rPr>
                <w:rFonts w:ascii="Times New Roman" w:hAnsi="Times New Roman"/>
                <w:b w:val="0"/>
                <w:color w:val="000000" w:themeColor="text1"/>
                <w:sz w:val="22"/>
                <w:szCs w:val="22"/>
                <w:lang w:val="fi-FI"/>
              </w:rPr>
              <w:t xml:space="preserve">sivitas akademika dan </w:t>
            </w:r>
            <w:r w:rsidR="00812266" w:rsidRPr="000C6FB4">
              <w:rPr>
                <w:rFonts w:ascii="Times New Roman" w:hAnsi="Times New Roman"/>
                <w:b w:val="0"/>
                <w:color w:val="000000" w:themeColor="text1"/>
                <w:sz w:val="22"/>
                <w:szCs w:val="22"/>
                <w:lang w:val="fi-FI"/>
              </w:rPr>
              <w:t>tenaga kependidikan</w:t>
            </w:r>
            <w:r w:rsidRPr="000C6FB4">
              <w:rPr>
                <w:rFonts w:ascii="Times New Roman" w:hAnsi="Times New Roman"/>
                <w:b w:val="0"/>
                <w:color w:val="000000" w:themeColor="text1"/>
                <w:sz w:val="22"/>
                <w:szCs w:val="22"/>
                <w:lang w:val="fi-FI"/>
              </w:rPr>
              <w:t>.</w:t>
            </w:r>
          </w:p>
        </w:tc>
        <w:tc>
          <w:tcPr>
            <w:tcW w:w="2033" w:type="dxa"/>
            <w:tcBorders>
              <w:top w:val="single" w:sz="4" w:space="0" w:color="auto"/>
              <w:left w:val="single" w:sz="4" w:space="0" w:color="auto"/>
              <w:bottom w:val="single" w:sz="4" w:space="0" w:color="auto"/>
            </w:tcBorders>
          </w:tcPr>
          <w:p w:rsidR="006E6839" w:rsidRPr="000C6FB4" w:rsidRDefault="009752FB" w:rsidP="009752FB">
            <w:pPr>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fi-FI"/>
              </w:rPr>
              <w:t>Dipahami dengan baik oleh sebagian sivitas akademika dan tenaga kependidikan.</w:t>
            </w:r>
          </w:p>
        </w:tc>
        <w:tc>
          <w:tcPr>
            <w:tcW w:w="1977" w:type="dxa"/>
            <w:tcBorders>
              <w:top w:val="single" w:sz="4" w:space="0" w:color="auto"/>
            </w:tcBorders>
            <w:shd w:val="clear" w:color="auto" w:fill="auto"/>
          </w:tcPr>
          <w:p w:rsidR="006E6839" w:rsidRPr="000C6FB4" w:rsidRDefault="008F221B" w:rsidP="00F66C1F">
            <w:pPr>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fi-FI"/>
              </w:rPr>
              <w:t xml:space="preserve">Tidak dipahami oleh </w:t>
            </w:r>
            <w:r w:rsidR="006E6839" w:rsidRPr="000C6FB4">
              <w:rPr>
                <w:rFonts w:ascii="Times New Roman" w:hAnsi="Times New Roman"/>
                <w:b w:val="0"/>
                <w:color w:val="000000" w:themeColor="text1"/>
                <w:sz w:val="22"/>
                <w:szCs w:val="22"/>
                <w:lang w:val="fi-FI"/>
              </w:rPr>
              <w:t xml:space="preserve">sivitas akademika dan </w:t>
            </w:r>
            <w:r w:rsidR="00812266" w:rsidRPr="000C6FB4">
              <w:rPr>
                <w:rFonts w:ascii="Times New Roman" w:hAnsi="Times New Roman"/>
                <w:b w:val="0"/>
                <w:color w:val="000000" w:themeColor="text1"/>
                <w:sz w:val="22"/>
                <w:szCs w:val="22"/>
                <w:lang w:val="fi-FI"/>
              </w:rPr>
              <w:t>tenaga kependidikan</w:t>
            </w:r>
            <w:r w:rsidR="006E6839" w:rsidRPr="000C6FB4">
              <w:rPr>
                <w:rFonts w:ascii="Times New Roman" w:hAnsi="Times New Roman"/>
                <w:b w:val="0"/>
                <w:color w:val="000000" w:themeColor="text1"/>
                <w:sz w:val="22"/>
                <w:szCs w:val="22"/>
                <w:lang w:val="fi-FI"/>
              </w:rPr>
              <w:t>.</w:t>
            </w:r>
          </w:p>
        </w:tc>
        <w:tc>
          <w:tcPr>
            <w:tcW w:w="1320" w:type="dxa"/>
            <w:tcBorders>
              <w:top w:val="single" w:sz="4" w:space="0" w:color="auto"/>
            </w:tcBorders>
            <w:shd w:val="clear" w:color="auto" w:fill="auto"/>
          </w:tcPr>
          <w:p w:rsidR="006E6839" w:rsidRPr="000C6FB4" w:rsidRDefault="003E7732" w:rsidP="00F66C1F">
            <w:pPr>
              <w:jc w:val="center"/>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fi-FI"/>
              </w:rPr>
              <w:t>Tidak ada skor 0.</w:t>
            </w:r>
          </w:p>
        </w:tc>
      </w:tr>
    </w:tbl>
    <w:p w:rsidR="00936072" w:rsidRPr="000C6FB4" w:rsidRDefault="00936072" w:rsidP="00F66C1F">
      <w:pPr>
        <w:tabs>
          <w:tab w:val="left" w:pos="2910"/>
        </w:tabs>
        <w:rPr>
          <w:rFonts w:ascii="Times New Roman" w:hAnsi="Times New Roman"/>
          <w:color w:val="000000" w:themeColor="text1"/>
          <w:sz w:val="22"/>
          <w:szCs w:val="22"/>
          <w:lang w:val="sv-SE"/>
        </w:rPr>
      </w:pPr>
    </w:p>
    <w:p w:rsidR="007D23D3" w:rsidRPr="000C6FB4" w:rsidRDefault="007D23D3" w:rsidP="00F66C1F">
      <w:pPr>
        <w:tabs>
          <w:tab w:val="left" w:pos="2910"/>
        </w:tabs>
        <w:rPr>
          <w:rFonts w:ascii="Times New Roman" w:hAnsi="Times New Roman"/>
          <w:bCs/>
          <w:caps/>
          <w:color w:val="000000" w:themeColor="text1"/>
          <w:sz w:val="22"/>
          <w:szCs w:val="22"/>
          <w:lang w:val="sv-SE"/>
        </w:rPr>
      </w:pPr>
      <w:bookmarkStart w:id="2" w:name="_Toc122838029"/>
    </w:p>
    <w:p w:rsidR="003A6C3E" w:rsidRPr="000C6FB4" w:rsidRDefault="003A6C3E">
      <w:pPr>
        <w:rPr>
          <w:rFonts w:ascii="Times New Roman" w:hAnsi="Times New Roman"/>
          <w:bCs/>
          <w:caps/>
          <w:color w:val="000000" w:themeColor="text1"/>
          <w:sz w:val="22"/>
          <w:szCs w:val="22"/>
          <w:lang w:val="sv-SE"/>
        </w:rPr>
      </w:pPr>
      <w:r w:rsidRPr="000C6FB4">
        <w:rPr>
          <w:rFonts w:ascii="Times New Roman" w:hAnsi="Times New Roman"/>
          <w:bCs/>
          <w:caps/>
          <w:color w:val="000000" w:themeColor="text1"/>
          <w:sz w:val="22"/>
          <w:szCs w:val="22"/>
          <w:lang w:val="sv-SE"/>
        </w:rPr>
        <w:br w:type="page"/>
      </w:r>
    </w:p>
    <w:p w:rsidR="00F66C1F" w:rsidRPr="000C6FB4" w:rsidRDefault="00F66C1F" w:rsidP="00F66C1F">
      <w:pPr>
        <w:tabs>
          <w:tab w:val="left" w:pos="2910"/>
        </w:tabs>
        <w:jc w:val="center"/>
        <w:rPr>
          <w:rFonts w:ascii="Times New Roman" w:hAnsi="Times New Roman"/>
          <w:bCs/>
          <w:caps/>
          <w:color w:val="000000" w:themeColor="text1"/>
          <w:sz w:val="22"/>
          <w:szCs w:val="22"/>
          <w:lang w:val="sv-SE"/>
        </w:rPr>
      </w:pPr>
      <w:r w:rsidRPr="000C6FB4">
        <w:rPr>
          <w:rFonts w:ascii="Times New Roman" w:hAnsi="Times New Roman"/>
          <w:bCs/>
          <w:caps/>
          <w:color w:val="000000" w:themeColor="text1"/>
          <w:sz w:val="22"/>
          <w:szCs w:val="22"/>
          <w:lang w:val="sv-SE"/>
        </w:rPr>
        <w:lastRenderedPageBreak/>
        <w:t>Standar 2</w:t>
      </w:r>
    </w:p>
    <w:p w:rsidR="00936072" w:rsidRPr="000C6FB4" w:rsidRDefault="00936072" w:rsidP="00F66C1F">
      <w:pPr>
        <w:tabs>
          <w:tab w:val="left" w:pos="2910"/>
        </w:tabs>
        <w:jc w:val="center"/>
        <w:rPr>
          <w:rFonts w:ascii="Times New Roman" w:hAnsi="Times New Roman"/>
          <w:bCs/>
          <w:caps/>
          <w:color w:val="000000" w:themeColor="text1"/>
          <w:sz w:val="22"/>
          <w:szCs w:val="22"/>
          <w:lang w:val="sv-SE"/>
        </w:rPr>
      </w:pPr>
      <w:r w:rsidRPr="000C6FB4">
        <w:rPr>
          <w:rFonts w:ascii="Times New Roman" w:hAnsi="Times New Roman"/>
          <w:bCs/>
          <w:caps/>
          <w:color w:val="000000" w:themeColor="text1"/>
          <w:sz w:val="22"/>
          <w:szCs w:val="22"/>
          <w:lang w:val="sv-SE"/>
        </w:rPr>
        <w:t>Tata Pamong</w:t>
      </w:r>
      <w:bookmarkEnd w:id="2"/>
      <w:r w:rsidRPr="000C6FB4">
        <w:rPr>
          <w:rFonts w:ascii="Times New Roman" w:hAnsi="Times New Roman"/>
          <w:bCs/>
          <w:caps/>
          <w:color w:val="000000" w:themeColor="text1"/>
          <w:sz w:val="22"/>
          <w:szCs w:val="22"/>
          <w:lang w:val="sv-SE"/>
        </w:rPr>
        <w:t xml:space="preserve">, </w:t>
      </w:r>
      <w:r w:rsidR="0067051D" w:rsidRPr="000C6FB4">
        <w:rPr>
          <w:rFonts w:ascii="Times New Roman" w:hAnsi="Times New Roman"/>
          <w:bCs/>
          <w:caps/>
          <w:color w:val="000000" w:themeColor="text1"/>
          <w:sz w:val="22"/>
          <w:szCs w:val="22"/>
          <w:lang w:val="id-ID"/>
        </w:rPr>
        <w:t xml:space="preserve">KEPEMIMPINAN, </w:t>
      </w:r>
      <w:r w:rsidRPr="000C6FB4">
        <w:rPr>
          <w:rFonts w:ascii="Times New Roman" w:hAnsi="Times New Roman"/>
          <w:bCs/>
          <w:caps/>
          <w:color w:val="000000" w:themeColor="text1"/>
          <w:sz w:val="22"/>
          <w:szCs w:val="22"/>
          <w:lang w:val="sv-SE"/>
        </w:rPr>
        <w:t>Sistem Pengelolaan, DAN PENJAMINAN MUTU</w:t>
      </w:r>
    </w:p>
    <w:p w:rsidR="001A11DB" w:rsidRPr="000C6FB4" w:rsidRDefault="001A11DB" w:rsidP="00F66C1F">
      <w:pPr>
        <w:tabs>
          <w:tab w:val="left" w:pos="2910"/>
        </w:tabs>
        <w:rPr>
          <w:rFonts w:ascii="Times New Roman" w:hAnsi="Times New Roman"/>
          <w:bCs/>
          <w:caps/>
          <w:color w:val="000000" w:themeColor="text1"/>
          <w:sz w:val="22"/>
          <w:szCs w:val="22"/>
          <w:lang w:val="sv-SE"/>
        </w:rPr>
      </w:pPr>
    </w:p>
    <w:tbl>
      <w:tblPr>
        <w:tblW w:w="1575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84"/>
        <w:gridCol w:w="2126"/>
        <w:gridCol w:w="2126"/>
        <w:gridCol w:w="2034"/>
        <w:gridCol w:w="1649"/>
        <w:gridCol w:w="1771"/>
      </w:tblGrid>
      <w:tr w:rsidR="000C6FB4" w:rsidRPr="000C6FB4" w:rsidTr="00F66C1F">
        <w:trPr>
          <w:cantSplit/>
          <w:tblHeader/>
        </w:trPr>
        <w:tc>
          <w:tcPr>
            <w:tcW w:w="3060" w:type="dxa"/>
            <w:vMerge w:val="restart"/>
            <w:tcBorders>
              <w:top w:val="single" w:sz="4" w:space="0" w:color="auto"/>
              <w:left w:val="single" w:sz="4" w:space="0" w:color="auto"/>
              <w:right w:val="single" w:sz="4" w:space="0" w:color="auto"/>
            </w:tcBorders>
          </w:tcPr>
          <w:p w:rsidR="001A11DB" w:rsidRPr="000C6FB4" w:rsidRDefault="001A11DB" w:rsidP="00F66C1F">
            <w:pPr>
              <w:ind w:right="-108"/>
              <w:jc w:val="center"/>
              <w:rPr>
                <w:rFonts w:ascii="Times New Roman" w:hAnsi="Times New Roman"/>
                <w:color w:val="000000" w:themeColor="text1"/>
                <w:sz w:val="22"/>
                <w:szCs w:val="22"/>
                <w:lang w:val="id-ID"/>
              </w:rPr>
            </w:pPr>
          </w:p>
          <w:p w:rsidR="001A11DB" w:rsidRPr="000C6FB4" w:rsidRDefault="001A11DB" w:rsidP="00F66C1F">
            <w:pPr>
              <w:ind w:right="-108"/>
              <w:jc w:val="center"/>
              <w:rPr>
                <w:rFonts w:ascii="Times New Roman" w:hAnsi="Times New Roman"/>
                <w:color w:val="000000" w:themeColor="text1"/>
                <w:sz w:val="22"/>
                <w:szCs w:val="22"/>
                <w:lang w:val="id-ID"/>
              </w:rPr>
            </w:pPr>
            <w:r w:rsidRPr="000C6FB4">
              <w:rPr>
                <w:rFonts w:ascii="Times New Roman" w:hAnsi="Times New Roman"/>
                <w:color w:val="000000" w:themeColor="text1"/>
                <w:sz w:val="22"/>
                <w:szCs w:val="22"/>
                <w:lang w:val="id-ID"/>
              </w:rPr>
              <w:t>ELEMEN PENILAIAN</w:t>
            </w:r>
          </w:p>
        </w:tc>
        <w:tc>
          <w:tcPr>
            <w:tcW w:w="2984" w:type="dxa"/>
            <w:vMerge w:val="restart"/>
            <w:tcBorders>
              <w:top w:val="single" w:sz="4" w:space="0" w:color="auto"/>
              <w:left w:val="single" w:sz="4" w:space="0" w:color="auto"/>
              <w:right w:val="single" w:sz="4" w:space="0" w:color="auto"/>
            </w:tcBorders>
            <w:shd w:val="clear" w:color="auto" w:fill="auto"/>
            <w:vAlign w:val="center"/>
          </w:tcPr>
          <w:p w:rsidR="001A11DB" w:rsidRPr="000C6FB4" w:rsidRDefault="001A11DB" w:rsidP="00F66C1F">
            <w:pPr>
              <w:ind w:right="-108"/>
              <w:jc w:val="center"/>
              <w:rPr>
                <w:rFonts w:ascii="Times New Roman" w:hAnsi="Times New Roman"/>
                <w:color w:val="000000" w:themeColor="text1"/>
                <w:sz w:val="22"/>
                <w:szCs w:val="22"/>
                <w:lang w:val="id-ID"/>
              </w:rPr>
            </w:pPr>
            <w:r w:rsidRPr="000C6FB4">
              <w:rPr>
                <w:rFonts w:ascii="Times New Roman" w:hAnsi="Times New Roman"/>
                <w:color w:val="000000" w:themeColor="text1"/>
                <w:sz w:val="22"/>
                <w:szCs w:val="22"/>
                <w:lang w:val="id-ID"/>
              </w:rPr>
              <w:t>DESKRIPTOR</w:t>
            </w:r>
          </w:p>
        </w:tc>
        <w:tc>
          <w:tcPr>
            <w:tcW w:w="9706" w:type="dxa"/>
            <w:gridSpan w:val="5"/>
            <w:tcBorders>
              <w:top w:val="single" w:sz="4" w:space="0" w:color="auto"/>
              <w:left w:val="nil"/>
            </w:tcBorders>
            <w:shd w:val="clear" w:color="auto" w:fill="auto"/>
          </w:tcPr>
          <w:p w:rsidR="001A11DB" w:rsidRPr="000C6FB4" w:rsidRDefault="001A11DB" w:rsidP="00F66C1F">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HARKAT DAN PERINGKAT</w:t>
            </w:r>
          </w:p>
        </w:tc>
      </w:tr>
      <w:tr w:rsidR="000C6FB4" w:rsidRPr="000C6FB4" w:rsidTr="00F66C1F">
        <w:trPr>
          <w:cantSplit/>
          <w:tblHeader/>
        </w:trPr>
        <w:tc>
          <w:tcPr>
            <w:tcW w:w="3060" w:type="dxa"/>
            <w:vMerge/>
            <w:tcBorders>
              <w:left w:val="single" w:sz="4" w:space="0" w:color="auto"/>
              <w:right w:val="single" w:sz="4" w:space="0" w:color="auto"/>
            </w:tcBorders>
          </w:tcPr>
          <w:p w:rsidR="001A11DB" w:rsidRPr="000C6FB4" w:rsidRDefault="001A11DB" w:rsidP="00F66C1F">
            <w:pPr>
              <w:jc w:val="center"/>
              <w:rPr>
                <w:rFonts w:ascii="Times New Roman" w:hAnsi="Times New Roman"/>
                <w:color w:val="000000" w:themeColor="text1"/>
                <w:sz w:val="22"/>
                <w:szCs w:val="22"/>
              </w:rPr>
            </w:pPr>
          </w:p>
        </w:tc>
        <w:tc>
          <w:tcPr>
            <w:tcW w:w="2984" w:type="dxa"/>
            <w:vMerge/>
            <w:tcBorders>
              <w:left w:val="single" w:sz="4" w:space="0" w:color="auto"/>
              <w:bottom w:val="single" w:sz="4" w:space="0" w:color="auto"/>
              <w:right w:val="single" w:sz="4" w:space="0" w:color="auto"/>
            </w:tcBorders>
            <w:shd w:val="clear" w:color="auto" w:fill="auto"/>
          </w:tcPr>
          <w:p w:rsidR="001A11DB" w:rsidRPr="000C6FB4" w:rsidRDefault="001A11DB" w:rsidP="00F66C1F">
            <w:pPr>
              <w:jc w:val="center"/>
              <w:rPr>
                <w:rFonts w:ascii="Times New Roman" w:hAnsi="Times New Roman"/>
                <w:color w:val="000000" w:themeColor="text1"/>
                <w:sz w:val="22"/>
                <w:szCs w:val="22"/>
              </w:rPr>
            </w:pPr>
          </w:p>
        </w:tc>
        <w:tc>
          <w:tcPr>
            <w:tcW w:w="2126" w:type="dxa"/>
            <w:tcBorders>
              <w:left w:val="single" w:sz="4" w:space="0" w:color="auto"/>
              <w:bottom w:val="single" w:sz="4" w:space="0" w:color="auto"/>
            </w:tcBorders>
            <w:shd w:val="clear" w:color="auto" w:fill="auto"/>
            <w:vAlign w:val="center"/>
          </w:tcPr>
          <w:p w:rsidR="001A11DB" w:rsidRPr="000C6FB4" w:rsidRDefault="001A11DB" w:rsidP="00F66C1F">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SANGAT BAIK</w:t>
            </w:r>
          </w:p>
        </w:tc>
        <w:tc>
          <w:tcPr>
            <w:tcW w:w="2126" w:type="dxa"/>
            <w:tcBorders>
              <w:bottom w:val="single" w:sz="4" w:space="0" w:color="auto"/>
            </w:tcBorders>
            <w:shd w:val="clear" w:color="auto" w:fill="auto"/>
            <w:vAlign w:val="center"/>
          </w:tcPr>
          <w:p w:rsidR="001A11DB" w:rsidRPr="000C6FB4" w:rsidRDefault="001A11DB" w:rsidP="00F66C1F">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BAIK</w:t>
            </w:r>
          </w:p>
        </w:tc>
        <w:tc>
          <w:tcPr>
            <w:tcW w:w="2034" w:type="dxa"/>
            <w:tcBorders>
              <w:bottom w:val="single" w:sz="4" w:space="0" w:color="auto"/>
            </w:tcBorders>
            <w:shd w:val="clear" w:color="auto" w:fill="auto"/>
            <w:vAlign w:val="center"/>
          </w:tcPr>
          <w:p w:rsidR="001A11DB" w:rsidRPr="000C6FB4" w:rsidRDefault="001A11DB" w:rsidP="00F66C1F">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CUKUP</w:t>
            </w:r>
          </w:p>
        </w:tc>
        <w:tc>
          <w:tcPr>
            <w:tcW w:w="1649" w:type="dxa"/>
            <w:tcBorders>
              <w:bottom w:val="single" w:sz="4" w:space="0" w:color="auto"/>
            </w:tcBorders>
            <w:shd w:val="clear" w:color="auto" w:fill="auto"/>
            <w:vAlign w:val="center"/>
          </w:tcPr>
          <w:p w:rsidR="001A11DB" w:rsidRPr="000C6FB4" w:rsidRDefault="001A11DB" w:rsidP="00F66C1F">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KURANG</w:t>
            </w:r>
          </w:p>
        </w:tc>
        <w:tc>
          <w:tcPr>
            <w:tcW w:w="1771" w:type="dxa"/>
            <w:tcBorders>
              <w:bottom w:val="single" w:sz="4" w:space="0" w:color="auto"/>
            </w:tcBorders>
            <w:shd w:val="clear" w:color="auto" w:fill="auto"/>
            <w:vAlign w:val="center"/>
          </w:tcPr>
          <w:p w:rsidR="001A11DB" w:rsidRPr="000C6FB4" w:rsidRDefault="001A11DB" w:rsidP="00F66C1F">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SANGAT KURANG</w:t>
            </w:r>
          </w:p>
        </w:tc>
      </w:tr>
      <w:tr w:rsidR="000C6FB4" w:rsidRPr="000C6FB4" w:rsidTr="00F66C1F">
        <w:trPr>
          <w:cantSplit/>
          <w:tblHeader/>
        </w:trPr>
        <w:tc>
          <w:tcPr>
            <w:tcW w:w="3060" w:type="dxa"/>
            <w:vMerge/>
            <w:tcBorders>
              <w:left w:val="single" w:sz="4" w:space="0" w:color="auto"/>
              <w:bottom w:val="single" w:sz="4" w:space="0" w:color="auto"/>
              <w:right w:val="single" w:sz="4" w:space="0" w:color="auto"/>
            </w:tcBorders>
          </w:tcPr>
          <w:p w:rsidR="001A11DB" w:rsidRPr="000C6FB4" w:rsidRDefault="001A11DB" w:rsidP="00F66C1F">
            <w:pPr>
              <w:jc w:val="center"/>
              <w:rPr>
                <w:rFonts w:ascii="Times New Roman" w:hAnsi="Times New Roman"/>
                <w:color w:val="000000" w:themeColor="text1"/>
                <w:sz w:val="22"/>
                <w:szCs w:val="22"/>
              </w:rPr>
            </w:pPr>
          </w:p>
        </w:tc>
        <w:tc>
          <w:tcPr>
            <w:tcW w:w="2984" w:type="dxa"/>
            <w:vMerge/>
            <w:tcBorders>
              <w:top w:val="single" w:sz="4" w:space="0" w:color="auto"/>
              <w:left w:val="single" w:sz="4" w:space="0" w:color="auto"/>
              <w:bottom w:val="single" w:sz="4" w:space="0" w:color="auto"/>
              <w:right w:val="single" w:sz="4" w:space="0" w:color="auto"/>
            </w:tcBorders>
            <w:shd w:val="clear" w:color="auto" w:fill="auto"/>
          </w:tcPr>
          <w:p w:rsidR="001A11DB" w:rsidRPr="000C6FB4" w:rsidRDefault="001A11DB" w:rsidP="00F66C1F">
            <w:pPr>
              <w:jc w:val="center"/>
              <w:rPr>
                <w:rFonts w:ascii="Times New Roman" w:hAnsi="Times New Roman"/>
                <w:color w:val="000000" w:themeColor="text1"/>
                <w:sz w:val="22"/>
                <w:szCs w:val="22"/>
              </w:rPr>
            </w:pPr>
          </w:p>
        </w:tc>
        <w:tc>
          <w:tcPr>
            <w:tcW w:w="2126" w:type="dxa"/>
            <w:tcBorders>
              <w:top w:val="single" w:sz="4" w:space="0" w:color="auto"/>
              <w:left w:val="single" w:sz="4" w:space="0" w:color="auto"/>
              <w:bottom w:val="single" w:sz="4" w:space="0" w:color="auto"/>
            </w:tcBorders>
            <w:shd w:val="clear" w:color="auto" w:fill="auto"/>
          </w:tcPr>
          <w:p w:rsidR="001A11DB" w:rsidRPr="000C6FB4" w:rsidRDefault="001A11DB" w:rsidP="00F66C1F">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4</w:t>
            </w:r>
          </w:p>
        </w:tc>
        <w:tc>
          <w:tcPr>
            <w:tcW w:w="2126" w:type="dxa"/>
            <w:tcBorders>
              <w:top w:val="single" w:sz="4" w:space="0" w:color="auto"/>
              <w:bottom w:val="single" w:sz="4" w:space="0" w:color="auto"/>
            </w:tcBorders>
            <w:shd w:val="clear" w:color="auto" w:fill="auto"/>
          </w:tcPr>
          <w:p w:rsidR="001A11DB" w:rsidRPr="000C6FB4" w:rsidRDefault="001A11DB" w:rsidP="00F66C1F">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3</w:t>
            </w:r>
          </w:p>
        </w:tc>
        <w:tc>
          <w:tcPr>
            <w:tcW w:w="2034" w:type="dxa"/>
            <w:tcBorders>
              <w:top w:val="single" w:sz="4" w:space="0" w:color="auto"/>
              <w:bottom w:val="single" w:sz="4" w:space="0" w:color="auto"/>
            </w:tcBorders>
            <w:shd w:val="clear" w:color="auto" w:fill="auto"/>
          </w:tcPr>
          <w:p w:rsidR="001A11DB" w:rsidRPr="000C6FB4" w:rsidRDefault="001A11DB" w:rsidP="00F66C1F">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2</w:t>
            </w:r>
          </w:p>
        </w:tc>
        <w:tc>
          <w:tcPr>
            <w:tcW w:w="1649" w:type="dxa"/>
            <w:tcBorders>
              <w:top w:val="single" w:sz="4" w:space="0" w:color="auto"/>
              <w:bottom w:val="single" w:sz="4" w:space="0" w:color="auto"/>
            </w:tcBorders>
            <w:shd w:val="clear" w:color="auto" w:fill="auto"/>
          </w:tcPr>
          <w:p w:rsidR="001A11DB" w:rsidRPr="000C6FB4" w:rsidRDefault="001A11DB" w:rsidP="00F66C1F">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1</w:t>
            </w:r>
          </w:p>
        </w:tc>
        <w:tc>
          <w:tcPr>
            <w:tcW w:w="1771" w:type="dxa"/>
            <w:tcBorders>
              <w:top w:val="single" w:sz="4" w:space="0" w:color="auto"/>
              <w:bottom w:val="single" w:sz="4" w:space="0" w:color="auto"/>
            </w:tcBorders>
            <w:shd w:val="clear" w:color="auto" w:fill="auto"/>
          </w:tcPr>
          <w:p w:rsidR="001A11DB" w:rsidRPr="000C6FB4" w:rsidRDefault="001A11DB" w:rsidP="00F66C1F">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0</w:t>
            </w:r>
          </w:p>
        </w:tc>
      </w:tr>
      <w:tr w:rsidR="000C6FB4" w:rsidRPr="000C6FB4" w:rsidTr="00F66C1F">
        <w:trPr>
          <w:trHeight w:val="484"/>
        </w:trPr>
        <w:tc>
          <w:tcPr>
            <w:tcW w:w="3060" w:type="dxa"/>
            <w:tcBorders>
              <w:top w:val="single" w:sz="4" w:space="0" w:color="auto"/>
              <w:left w:val="single" w:sz="4" w:space="0" w:color="auto"/>
              <w:bottom w:val="single" w:sz="4" w:space="0" w:color="auto"/>
              <w:right w:val="single" w:sz="4" w:space="0" w:color="auto"/>
            </w:tcBorders>
          </w:tcPr>
          <w:p w:rsidR="00944EBA" w:rsidRPr="000C6FB4" w:rsidRDefault="00ED2444" w:rsidP="00F66C1F">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sv-SE"/>
              </w:rPr>
              <w:t xml:space="preserve">2.1  Tata </w:t>
            </w:r>
            <w:r w:rsidR="000753F5" w:rsidRPr="000C6FB4">
              <w:rPr>
                <w:rFonts w:ascii="Times New Roman" w:hAnsi="Times New Roman"/>
                <w:b w:val="0"/>
                <w:color w:val="000000" w:themeColor="text1"/>
                <w:sz w:val="22"/>
                <w:szCs w:val="22"/>
                <w:lang w:val="sv-SE"/>
              </w:rPr>
              <w:t>pamong.</w:t>
            </w:r>
          </w:p>
          <w:p w:rsidR="00ED2444" w:rsidRPr="000C6FB4" w:rsidRDefault="00ED2444" w:rsidP="00F66C1F">
            <w:pPr>
              <w:ind w:left="424"/>
              <w:rPr>
                <w:rFonts w:ascii="Times New Roman" w:hAnsi="Times New Roman"/>
                <w:b w:val="0"/>
                <w:color w:val="000000" w:themeColor="text1"/>
                <w:sz w:val="22"/>
                <w:szCs w:val="22"/>
              </w:rPr>
            </w:pPr>
          </w:p>
        </w:tc>
        <w:tc>
          <w:tcPr>
            <w:tcW w:w="2984" w:type="dxa"/>
            <w:tcBorders>
              <w:top w:val="single" w:sz="4" w:space="0" w:color="auto"/>
              <w:left w:val="single" w:sz="4" w:space="0" w:color="auto"/>
              <w:bottom w:val="single" w:sz="4" w:space="0" w:color="auto"/>
              <w:right w:val="single" w:sz="4" w:space="0" w:color="auto"/>
            </w:tcBorders>
          </w:tcPr>
          <w:p w:rsidR="00ED2444" w:rsidRPr="000C6FB4" w:rsidRDefault="003E7732" w:rsidP="00F66C1F">
            <w:pPr>
              <w:autoSpaceDE w:val="0"/>
              <w:autoSpaceDN w:val="0"/>
              <w:adjustRightInd w:val="0"/>
              <w:ind w:left="-18" w:firstLine="24"/>
              <w:rPr>
                <w:rFonts w:ascii="Times New Roman" w:hAnsi="Times New Roman"/>
                <w:b w:val="0"/>
                <w:bCs/>
                <w:color w:val="000000" w:themeColor="text1"/>
                <w:sz w:val="22"/>
                <w:szCs w:val="22"/>
              </w:rPr>
            </w:pPr>
            <w:r w:rsidRPr="000C6FB4">
              <w:rPr>
                <w:rFonts w:ascii="Times New Roman" w:hAnsi="Times New Roman"/>
                <w:b w:val="0"/>
                <w:noProof/>
                <w:color w:val="000000" w:themeColor="text1"/>
                <w:sz w:val="22"/>
                <w:szCs w:val="22"/>
              </w:rPr>
              <w:t xml:space="preserve">2.1 </w:t>
            </w:r>
            <w:r w:rsidR="00E20DC0" w:rsidRPr="000C6FB4">
              <w:rPr>
                <w:rFonts w:ascii="Times New Roman" w:hAnsi="Times New Roman"/>
                <w:b w:val="0"/>
                <w:noProof/>
                <w:color w:val="000000" w:themeColor="text1"/>
                <w:sz w:val="22"/>
                <w:szCs w:val="22"/>
              </w:rPr>
              <w:t>Tata pamong</w:t>
            </w:r>
            <w:r w:rsidR="00ED2444" w:rsidRPr="000C6FB4">
              <w:rPr>
                <w:rFonts w:ascii="Times New Roman" w:hAnsi="Times New Roman"/>
                <w:b w:val="0"/>
                <w:noProof/>
                <w:color w:val="000000" w:themeColor="text1"/>
                <w:sz w:val="22"/>
                <w:szCs w:val="22"/>
              </w:rPr>
              <w:t xml:space="preserve"> menjamin terwujudnya visi, terlaksanakannya misi, tercapainya tujuan, berhasilnya strategi </w:t>
            </w:r>
            <w:r w:rsidR="00DD46D3" w:rsidRPr="000C6FB4">
              <w:rPr>
                <w:rFonts w:ascii="Times New Roman" w:hAnsi="Times New Roman"/>
                <w:b w:val="0"/>
                <w:noProof/>
                <w:color w:val="000000" w:themeColor="text1"/>
                <w:sz w:val="22"/>
                <w:szCs w:val="22"/>
              </w:rPr>
              <w:t xml:space="preserve">yang digunakan secara </w:t>
            </w:r>
            <w:r w:rsidR="00457763" w:rsidRPr="000C6FB4">
              <w:rPr>
                <w:rFonts w:ascii="Times New Roman" w:hAnsi="Times New Roman"/>
                <w:b w:val="0"/>
                <w:noProof/>
                <w:color w:val="000000" w:themeColor="text1"/>
                <w:sz w:val="22"/>
                <w:szCs w:val="22"/>
              </w:rPr>
              <w:t xml:space="preserve">kredibel, </w:t>
            </w:r>
            <w:r w:rsidR="00ED2444" w:rsidRPr="000C6FB4">
              <w:rPr>
                <w:rFonts w:ascii="Times New Roman" w:hAnsi="Times New Roman"/>
                <w:b w:val="0"/>
                <w:noProof/>
                <w:color w:val="000000" w:themeColor="text1"/>
                <w:sz w:val="22"/>
                <w:szCs w:val="22"/>
              </w:rPr>
              <w:t>transparan, akuntabel, bertanggung jawab,</w:t>
            </w:r>
            <w:r w:rsidR="00E20DC0" w:rsidRPr="000C6FB4">
              <w:rPr>
                <w:rFonts w:ascii="Times New Roman" w:hAnsi="Times New Roman"/>
                <w:b w:val="0"/>
                <w:noProof/>
                <w:color w:val="000000" w:themeColor="text1"/>
                <w:sz w:val="22"/>
                <w:szCs w:val="22"/>
              </w:rPr>
              <w:t xml:space="preserve"> </w:t>
            </w:r>
            <w:r w:rsidR="00ED2444" w:rsidRPr="000C6FB4">
              <w:rPr>
                <w:rFonts w:ascii="Times New Roman" w:hAnsi="Times New Roman"/>
                <w:b w:val="0"/>
                <w:noProof/>
                <w:color w:val="000000" w:themeColor="text1"/>
                <w:sz w:val="22"/>
                <w:szCs w:val="22"/>
              </w:rPr>
              <w:t>dan adil</w:t>
            </w:r>
            <w:r w:rsidR="00831344" w:rsidRPr="000C6FB4">
              <w:rPr>
                <w:rFonts w:ascii="Times New Roman" w:hAnsi="Times New Roman"/>
                <w:b w:val="0"/>
                <w:noProof/>
                <w:color w:val="000000" w:themeColor="text1"/>
                <w:sz w:val="22"/>
                <w:szCs w:val="22"/>
              </w:rPr>
              <w:t>, yang didukung</w:t>
            </w:r>
            <w:r w:rsidR="00831344" w:rsidRPr="000C6FB4">
              <w:rPr>
                <w:rFonts w:ascii="Times New Roman" w:hAnsi="Times New Roman"/>
                <w:b w:val="0"/>
                <w:color w:val="000000" w:themeColor="text1"/>
                <w:sz w:val="22"/>
                <w:szCs w:val="22"/>
              </w:rPr>
              <w:t xml:space="preserve"> dokumen, data dan informasi yang sahih dan andal.</w:t>
            </w:r>
          </w:p>
        </w:tc>
        <w:tc>
          <w:tcPr>
            <w:tcW w:w="2126" w:type="dxa"/>
            <w:tcBorders>
              <w:top w:val="single" w:sz="4" w:space="0" w:color="auto"/>
              <w:left w:val="single" w:sz="4" w:space="0" w:color="auto"/>
              <w:bottom w:val="single" w:sz="4" w:space="0" w:color="auto"/>
              <w:right w:val="single" w:sz="4" w:space="0" w:color="auto"/>
            </w:tcBorders>
          </w:tcPr>
          <w:p w:rsidR="001E6B5B" w:rsidRPr="000C6FB4" w:rsidRDefault="001E6B5B" w:rsidP="00F66C1F">
            <w:pPr>
              <w:ind w:left="20"/>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Adanya dokumen</w:t>
            </w:r>
            <w:r w:rsidR="00233E9C" w:rsidRPr="000C6FB4">
              <w:rPr>
                <w:rFonts w:ascii="Times New Roman" w:hAnsi="Times New Roman"/>
                <w:b w:val="0"/>
                <w:color w:val="000000" w:themeColor="text1"/>
                <w:sz w:val="22"/>
                <w:szCs w:val="22"/>
              </w:rPr>
              <w:t xml:space="preserve"> </w:t>
            </w:r>
            <w:r w:rsidR="00831344" w:rsidRPr="000C6FB4">
              <w:rPr>
                <w:rFonts w:ascii="Times New Roman" w:hAnsi="Times New Roman"/>
                <w:b w:val="0"/>
                <w:color w:val="000000" w:themeColor="text1"/>
                <w:sz w:val="22"/>
                <w:szCs w:val="22"/>
              </w:rPr>
              <w:t>yang lengkap tentang</w:t>
            </w:r>
            <w:r w:rsidRPr="000C6FB4">
              <w:rPr>
                <w:rFonts w:ascii="Times New Roman" w:hAnsi="Times New Roman"/>
                <w:b w:val="0"/>
                <w:color w:val="000000" w:themeColor="text1"/>
                <w:sz w:val="22"/>
                <w:szCs w:val="22"/>
              </w:rPr>
              <w:t>, data dan informasi yang sahih dan andal bahwa seluruh unsur tata pamong menjamin penyelenggaraan program studi yang</w:t>
            </w:r>
            <w:r w:rsidRPr="000C6FB4">
              <w:rPr>
                <w:rFonts w:ascii="Times New Roman" w:hAnsi="Times New Roman"/>
                <w:b w:val="0"/>
                <w:color w:val="000000" w:themeColor="text1"/>
                <w:sz w:val="22"/>
                <w:szCs w:val="22"/>
                <w:lang w:val="id-ID"/>
              </w:rPr>
              <w:t xml:space="preserve"> memenuhi semua aspek berikut</w:t>
            </w:r>
            <w:r w:rsidRPr="000C6FB4">
              <w:rPr>
                <w:rFonts w:ascii="Times New Roman" w:hAnsi="Times New Roman"/>
                <w:b w:val="0"/>
                <w:color w:val="000000" w:themeColor="text1"/>
                <w:sz w:val="22"/>
                <w:szCs w:val="22"/>
              </w:rPr>
              <w:t xml:space="preserve">: </w:t>
            </w:r>
          </w:p>
          <w:p w:rsidR="00457763" w:rsidRPr="000C6FB4" w:rsidRDefault="00457763" w:rsidP="00376348">
            <w:pPr>
              <w:numPr>
                <w:ilvl w:val="0"/>
                <w:numId w:val="1"/>
              </w:numPr>
              <w:tabs>
                <w:tab w:val="clear" w:pos="720"/>
              </w:tabs>
              <w:ind w:left="354"/>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Kredibel</w:t>
            </w:r>
          </w:p>
          <w:p w:rsidR="001E6B5B" w:rsidRPr="000C6FB4" w:rsidRDefault="001E6B5B" w:rsidP="00376348">
            <w:pPr>
              <w:numPr>
                <w:ilvl w:val="0"/>
                <w:numId w:val="1"/>
              </w:numPr>
              <w:tabs>
                <w:tab w:val="clear" w:pos="720"/>
              </w:tabs>
              <w:ind w:left="354"/>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transparan</w:t>
            </w:r>
          </w:p>
          <w:p w:rsidR="001E6B5B" w:rsidRPr="000C6FB4" w:rsidRDefault="001E6B5B" w:rsidP="00376348">
            <w:pPr>
              <w:numPr>
                <w:ilvl w:val="0"/>
                <w:numId w:val="1"/>
              </w:numPr>
              <w:tabs>
                <w:tab w:val="clear" w:pos="720"/>
              </w:tabs>
              <w:ind w:left="354"/>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akuntabel</w:t>
            </w:r>
          </w:p>
          <w:p w:rsidR="001E6B5B" w:rsidRPr="000C6FB4" w:rsidRDefault="001E6B5B" w:rsidP="00376348">
            <w:pPr>
              <w:numPr>
                <w:ilvl w:val="0"/>
                <w:numId w:val="1"/>
              </w:numPr>
              <w:tabs>
                <w:tab w:val="clear" w:pos="720"/>
              </w:tabs>
              <w:ind w:left="354"/>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bertanggung jawab</w:t>
            </w:r>
          </w:p>
          <w:p w:rsidR="00ED2444" w:rsidRPr="000C6FB4" w:rsidRDefault="001E6B5B" w:rsidP="00376348">
            <w:pPr>
              <w:numPr>
                <w:ilvl w:val="0"/>
                <w:numId w:val="1"/>
              </w:numPr>
              <w:tabs>
                <w:tab w:val="clear" w:pos="720"/>
              </w:tabs>
              <w:ind w:left="354"/>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adil</w:t>
            </w:r>
          </w:p>
        </w:tc>
        <w:tc>
          <w:tcPr>
            <w:tcW w:w="2126" w:type="dxa"/>
            <w:tcBorders>
              <w:top w:val="single" w:sz="4" w:space="0" w:color="auto"/>
              <w:left w:val="single" w:sz="4" w:space="0" w:color="auto"/>
              <w:bottom w:val="single" w:sz="4" w:space="0" w:color="auto"/>
              <w:right w:val="single" w:sz="4" w:space="0" w:color="auto"/>
            </w:tcBorders>
          </w:tcPr>
          <w:p w:rsidR="00ED2444" w:rsidRPr="000C6FB4" w:rsidRDefault="00ED2444" w:rsidP="00F66C1F">
            <w:pPr>
              <w:ind w:left="20"/>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 xml:space="preserve">Adanya dokumen, data dan informasi yang sahih dan andal bahwa seluruh unsur </w:t>
            </w:r>
            <w:r w:rsidR="001569F8" w:rsidRPr="000C6FB4">
              <w:rPr>
                <w:rFonts w:ascii="Times New Roman" w:hAnsi="Times New Roman"/>
                <w:b w:val="0"/>
                <w:color w:val="000000" w:themeColor="text1"/>
                <w:sz w:val="22"/>
                <w:szCs w:val="22"/>
              </w:rPr>
              <w:t>tata pamong</w:t>
            </w:r>
            <w:r w:rsidRPr="000C6FB4">
              <w:rPr>
                <w:rFonts w:ascii="Times New Roman" w:hAnsi="Times New Roman"/>
                <w:b w:val="0"/>
                <w:color w:val="000000" w:themeColor="text1"/>
                <w:sz w:val="22"/>
                <w:szCs w:val="22"/>
              </w:rPr>
              <w:t xml:space="preserve"> menjamin penyelenggaraan program studi yang</w:t>
            </w:r>
            <w:r w:rsidR="001E6B5B" w:rsidRPr="000C6FB4">
              <w:rPr>
                <w:rFonts w:ascii="Times New Roman" w:hAnsi="Times New Roman"/>
                <w:b w:val="0"/>
                <w:color w:val="000000" w:themeColor="text1"/>
                <w:sz w:val="22"/>
                <w:szCs w:val="22"/>
                <w:lang w:val="id-ID"/>
              </w:rPr>
              <w:t xml:space="preserve"> memenuhi 4 </w:t>
            </w:r>
            <w:r w:rsidR="009752FB" w:rsidRPr="000C6FB4">
              <w:rPr>
                <w:rFonts w:ascii="Times New Roman" w:hAnsi="Times New Roman"/>
                <w:b w:val="0"/>
                <w:color w:val="000000" w:themeColor="text1"/>
                <w:sz w:val="22"/>
                <w:szCs w:val="22"/>
              </w:rPr>
              <w:t xml:space="preserve">dari 5 </w:t>
            </w:r>
            <w:r w:rsidR="001E6B5B" w:rsidRPr="000C6FB4">
              <w:rPr>
                <w:rFonts w:ascii="Times New Roman" w:hAnsi="Times New Roman"/>
                <w:b w:val="0"/>
                <w:color w:val="000000" w:themeColor="text1"/>
                <w:sz w:val="22"/>
                <w:szCs w:val="22"/>
                <w:lang w:val="id-ID"/>
              </w:rPr>
              <w:t>aspek berikut</w:t>
            </w:r>
            <w:r w:rsidRPr="000C6FB4">
              <w:rPr>
                <w:rFonts w:ascii="Times New Roman" w:hAnsi="Times New Roman"/>
                <w:b w:val="0"/>
                <w:color w:val="000000" w:themeColor="text1"/>
                <w:sz w:val="22"/>
                <w:szCs w:val="22"/>
              </w:rPr>
              <w:t xml:space="preserve">: </w:t>
            </w:r>
          </w:p>
          <w:p w:rsidR="00457763" w:rsidRPr="000C6FB4" w:rsidRDefault="00457763" w:rsidP="00376348">
            <w:pPr>
              <w:numPr>
                <w:ilvl w:val="0"/>
                <w:numId w:val="11"/>
              </w:numPr>
              <w:ind w:left="362"/>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Kredibel</w:t>
            </w:r>
          </w:p>
          <w:p w:rsidR="00457763" w:rsidRPr="000C6FB4" w:rsidRDefault="00457763" w:rsidP="00376348">
            <w:pPr>
              <w:numPr>
                <w:ilvl w:val="0"/>
                <w:numId w:val="11"/>
              </w:numPr>
              <w:ind w:left="362"/>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transparan</w:t>
            </w:r>
          </w:p>
          <w:p w:rsidR="00457763" w:rsidRPr="000C6FB4" w:rsidRDefault="00457763" w:rsidP="00376348">
            <w:pPr>
              <w:numPr>
                <w:ilvl w:val="0"/>
                <w:numId w:val="11"/>
              </w:numPr>
              <w:ind w:left="362"/>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akuntabel</w:t>
            </w:r>
          </w:p>
          <w:p w:rsidR="00457763" w:rsidRPr="000C6FB4" w:rsidRDefault="00457763" w:rsidP="00376348">
            <w:pPr>
              <w:numPr>
                <w:ilvl w:val="0"/>
                <w:numId w:val="11"/>
              </w:numPr>
              <w:ind w:left="362"/>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bertanggung jawab</w:t>
            </w:r>
          </w:p>
          <w:p w:rsidR="00ED2444" w:rsidRPr="000C6FB4" w:rsidRDefault="00457763" w:rsidP="00376348">
            <w:pPr>
              <w:pStyle w:val="ListParagraph"/>
              <w:numPr>
                <w:ilvl w:val="0"/>
                <w:numId w:val="11"/>
              </w:numPr>
              <w:ind w:left="362"/>
              <w:rPr>
                <w:color w:val="000000" w:themeColor="text1"/>
                <w:sz w:val="22"/>
                <w:szCs w:val="22"/>
              </w:rPr>
            </w:pPr>
            <w:r w:rsidRPr="000C6FB4">
              <w:rPr>
                <w:color w:val="000000" w:themeColor="text1"/>
                <w:sz w:val="22"/>
                <w:szCs w:val="22"/>
              </w:rPr>
              <w:t>adil</w:t>
            </w:r>
          </w:p>
        </w:tc>
        <w:tc>
          <w:tcPr>
            <w:tcW w:w="2034" w:type="dxa"/>
            <w:tcBorders>
              <w:top w:val="single" w:sz="4" w:space="0" w:color="auto"/>
              <w:left w:val="single" w:sz="4" w:space="0" w:color="auto"/>
              <w:bottom w:val="single" w:sz="4" w:space="0" w:color="auto"/>
            </w:tcBorders>
          </w:tcPr>
          <w:p w:rsidR="00ED2444" w:rsidRPr="000C6FB4" w:rsidRDefault="00ED2444" w:rsidP="00F66C1F">
            <w:pPr>
              <w:ind w:left="43"/>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 xml:space="preserve">Adanya dokumen, data dan informasi yang sahih dan andal bahwa seluruh unsur </w:t>
            </w:r>
            <w:r w:rsidR="001569F8" w:rsidRPr="000C6FB4">
              <w:rPr>
                <w:rFonts w:ascii="Times New Roman" w:hAnsi="Times New Roman"/>
                <w:b w:val="0"/>
                <w:color w:val="000000" w:themeColor="text1"/>
                <w:sz w:val="22"/>
                <w:szCs w:val="22"/>
              </w:rPr>
              <w:t>tata pamong</w:t>
            </w:r>
            <w:r w:rsidRPr="000C6FB4">
              <w:rPr>
                <w:rFonts w:ascii="Times New Roman" w:hAnsi="Times New Roman"/>
                <w:b w:val="0"/>
                <w:color w:val="000000" w:themeColor="text1"/>
                <w:sz w:val="22"/>
                <w:szCs w:val="22"/>
              </w:rPr>
              <w:t xml:space="preserve"> menjamin penyelenggaraan program studi yang memenuhi 3 </w:t>
            </w:r>
            <w:r w:rsidR="009752FB" w:rsidRPr="000C6FB4">
              <w:rPr>
                <w:rFonts w:ascii="Times New Roman" w:hAnsi="Times New Roman"/>
                <w:b w:val="0"/>
                <w:color w:val="000000" w:themeColor="text1"/>
                <w:sz w:val="22"/>
                <w:szCs w:val="22"/>
              </w:rPr>
              <w:t xml:space="preserve">dari 5 </w:t>
            </w:r>
            <w:r w:rsidRPr="000C6FB4">
              <w:rPr>
                <w:rFonts w:ascii="Times New Roman" w:hAnsi="Times New Roman"/>
                <w:b w:val="0"/>
                <w:color w:val="000000" w:themeColor="text1"/>
                <w:sz w:val="22"/>
                <w:szCs w:val="22"/>
              </w:rPr>
              <w:t>aspek berikut :</w:t>
            </w:r>
          </w:p>
          <w:p w:rsidR="00457763" w:rsidRPr="000C6FB4" w:rsidRDefault="00457763" w:rsidP="00376348">
            <w:pPr>
              <w:numPr>
                <w:ilvl w:val="0"/>
                <w:numId w:val="4"/>
              </w:num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Kredibel</w:t>
            </w:r>
          </w:p>
          <w:p w:rsidR="00457763" w:rsidRPr="000C6FB4" w:rsidRDefault="00457763" w:rsidP="00376348">
            <w:pPr>
              <w:numPr>
                <w:ilvl w:val="0"/>
                <w:numId w:val="4"/>
              </w:num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transparan</w:t>
            </w:r>
          </w:p>
          <w:p w:rsidR="00457763" w:rsidRPr="000C6FB4" w:rsidRDefault="00457763" w:rsidP="00376348">
            <w:pPr>
              <w:numPr>
                <w:ilvl w:val="0"/>
                <w:numId w:val="4"/>
              </w:num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akuntabel</w:t>
            </w:r>
          </w:p>
          <w:p w:rsidR="00457763" w:rsidRPr="000C6FB4" w:rsidRDefault="00457763" w:rsidP="00376348">
            <w:pPr>
              <w:numPr>
                <w:ilvl w:val="0"/>
                <w:numId w:val="4"/>
              </w:num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bertanggung jawab</w:t>
            </w:r>
          </w:p>
          <w:p w:rsidR="00ED2444" w:rsidRPr="000C6FB4" w:rsidRDefault="00457763" w:rsidP="00376348">
            <w:pPr>
              <w:numPr>
                <w:ilvl w:val="0"/>
                <w:numId w:val="4"/>
              </w:num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adil</w:t>
            </w:r>
          </w:p>
        </w:tc>
        <w:tc>
          <w:tcPr>
            <w:tcW w:w="1649" w:type="dxa"/>
            <w:tcBorders>
              <w:top w:val="single" w:sz="4" w:space="0" w:color="auto"/>
              <w:bottom w:val="single" w:sz="4" w:space="0" w:color="auto"/>
            </w:tcBorders>
            <w:shd w:val="clear" w:color="auto" w:fill="auto"/>
          </w:tcPr>
          <w:p w:rsidR="00ED2444" w:rsidRPr="000C6FB4" w:rsidRDefault="00ED2444" w:rsidP="00F66C1F">
            <w:pPr>
              <w:ind w:left="43"/>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 xml:space="preserve">Adanya dokumen, data dan informasi yang sahih dan andal bahwa seluruh unsur </w:t>
            </w:r>
            <w:r w:rsidR="001569F8" w:rsidRPr="000C6FB4">
              <w:rPr>
                <w:rFonts w:ascii="Times New Roman" w:hAnsi="Times New Roman"/>
                <w:b w:val="0"/>
                <w:color w:val="000000" w:themeColor="text1"/>
                <w:sz w:val="22"/>
                <w:szCs w:val="22"/>
              </w:rPr>
              <w:t>tata pamong</w:t>
            </w:r>
            <w:r w:rsidRPr="000C6FB4">
              <w:rPr>
                <w:rFonts w:ascii="Times New Roman" w:hAnsi="Times New Roman"/>
                <w:b w:val="0"/>
                <w:color w:val="000000" w:themeColor="text1"/>
                <w:sz w:val="22"/>
                <w:szCs w:val="22"/>
              </w:rPr>
              <w:t xml:space="preserve"> menjamin penyelenggaraan program studi yang memenuhi 1-2 </w:t>
            </w:r>
            <w:r w:rsidR="009752FB" w:rsidRPr="000C6FB4">
              <w:rPr>
                <w:rFonts w:ascii="Times New Roman" w:hAnsi="Times New Roman"/>
                <w:b w:val="0"/>
                <w:color w:val="000000" w:themeColor="text1"/>
                <w:sz w:val="22"/>
                <w:szCs w:val="22"/>
              </w:rPr>
              <w:t xml:space="preserve">dari 5 </w:t>
            </w:r>
            <w:r w:rsidRPr="000C6FB4">
              <w:rPr>
                <w:rFonts w:ascii="Times New Roman" w:hAnsi="Times New Roman"/>
                <w:b w:val="0"/>
                <w:color w:val="000000" w:themeColor="text1"/>
                <w:sz w:val="22"/>
                <w:szCs w:val="22"/>
              </w:rPr>
              <w:t>aspek berikut :</w:t>
            </w:r>
          </w:p>
          <w:p w:rsidR="00457763" w:rsidRPr="000C6FB4" w:rsidRDefault="00457763" w:rsidP="00376348">
            <w:pPr>
              <w:numPr>
                <w:ilvl w:val="0"/>
                <w:numId w:val="2"/>
              </w:numPr>
              <w:tabs>
                <w:tab w:val="clear" w:pos="720"/>
              </w:tabs>
              <w:ind w:left="342"/>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Kredibel</w:t>
            </w:r>
          </w:p>
          <w:p w:rsidR="00457763" w:rsidRPr="000C6FB4" w:rsidRDefault="00457763" w:rsidP="00376348">
            <w:pPr>
              <w:numPr>
                <w:ilvl w:val="0"/>
                <w:numId w:val="2"/>
              </w:numPr>
              <w:tabs>
                <w:tab w:val="clear" w:pos="720"/>
              </w:tabs>
              <w:ind w:left="342"/>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transparan</w:t>
            </w:r>
          </w:p>
          <w:p w:rsidR="00457763" w:rsidRPr="000C6FB4" w:rsidRDefault="00457763" w:rsidP="00376348">
            <w:pPr>
              <w:numPr>
                <w:ilvl w:val="0"/>
                <w:numId w:val="2"/>
              </w:numPr>
              <w:tabs>
                <w:tab w:val="clear" w:pos="720"/>
              </w:tabs>
              <w:ind w:left="342"/>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akuntabel</w:t>
            </w:r>
          </w:p>
          <w:p w:rsidR="00457763" w:rsidRPr="000C6FB4" w:rsidRDefault="00457763" w:rsidP="00376348">
            <w:pPr>
              <w:numPr>
                <w:ilvl w:val="0"/>
                <w:numId w:val="2"/>
              </w:numPr>
              <w:tabs>
                <w:tab w:val="clear" w:pos="720"/>
              </w:tabs>
              <w:ind w:left="342"/>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bertang</w:t>
            </w:r>
            <w:r w:rsidR="009752FB" w:rsidRPr="000C6FB4">
              <w:rPr>
                <w:rFonts w:ascii="Times New Roman" w:hAnsi="Times New Roman"/>
                <w:b w:val="0"/>
                <w:color w:val="000000" w:themeColor="text1"/>
                <w:sz w:val="22"/>
                <w:szCs w:val="22"/>
              </w:rPr>
              <w:t>-</w:t>
            </w:r>
            <w:r w:rsidRPr="000C6FB4">
              <w:rPr>
                <w:rFonts w:ascii="Times New Roman" w:hAnsi="Times New Roman"/>
                <w:b w:val="0"/>
                <w:color w:val="000000" w:themeColor="text1"/>
                <w:sz w:val="22"/>
                <w:szCs w:val="22"/>
              </w:rPr>
              <w:t>gung jawab</w:t>
            </w:r>
          </w:p>
          <w:p w:rsidR="00ED2444" w:rsidRPr="000C6FB4" w:rsidRDefault="00457763" w:rsidP="00376348">
            <w:pPr>
              <w:numPr>
                <w:ilvl w:val="0"/>
                <w:numId w:val="2"/>
              </w:numPr>
              <w:tabs>
                <w:tab w:val="clear" w:pos="720"/>
              </w:tabs>
              <w:ind w:left="342"/>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adil</w:t>
            </w:r>
          </w:p>
        </w:tc>
        <w:tc>
          <w:tcPr>
            <w:tcW w:w="1771" w:type="dxa"/>
            <w:tcBorders>
              <w:top w:val="single" w:sz="4" w:space="0" w:color="auto"/>
              <w:bottom w:val="single" w:sz="4" w:space="0" w:color="auto"/>
            </w:tcBorders>
            <w:shd w:val="clear" w:color="auto" w:fill="auto"/>
          </w:tcPr>
          <w:p w:rsidR="00ED2444" w:rsidRPr="000C6FB4" w:rsidRDefault="00ED2444" w:rsidP="00F66C1F">
            <w:pPr>
              <w:ind w:left="43"/>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 xml:space="preserve">Tidak ada dokumen, data atau informasi yang sahih dan andal bahwa seluruh unsur </w:t>
            </w:r>
            <w:r w:rsidR="001569F8" w:rsidRPr="000C6FB4">
              <w:rPr>
                <w:rFonts w:ascii="Times New Roman" w:hAnsi="Times New Roman"/>
                <w:b w:val="0"/>
                <w:color w:val="000000" w:themeColor="text1"/>
                <w:sz w:val="22"/>
                <w:szCs w:val="22"/>
              </w:rPr>
              <w:t>tata pamong</w:t>
            </w:r>
            <w:r w:rsidRPr="000C6FB4">
              <w:rPr>
                <w:rFonts w:ascii="Times New Roman" w:hAnsi="Times New Roman"/>
                <w:b w:val="0"/>
                <w:color w:val="000000" w:themeColor="text1"/>
                <w:sz w:val="22"/>
                <w:szCs w:val="22"/>
              </w:rPr>
              <w:t xml:space="preserve"> menjamin penyelengga</w:t>
            </w:r>
            <w:r w:rsidR="009752FB" w:rsidRPr="000C6FB4">
              <w:rPr>
                <w:rFonts w:ascii="Times New Roman" w:hAnsi="Times New Roman"/>
                <w:b w:val="0"/>
                <w:color w:val="000000" w:themeColor="text1"/>
                <w:sz w:val="22"/>
                <w:szCs w:val="22"/>
              </w:rPr>
              <w:t>-</w:t>
            </w:r>
            <w:r w:rsidRPr="000C6FB4">
              <w:rPr>
                <w:rFonts w:ascii="Times New Roman" w:hAnsi="Times New Roman"/>
                <w:b w:val="0"/>
                <w:color w:val="000000" w:themeColor="text1"/>
                <w:sz w:val="22"/>
                <w:szCs w:val="22"/>
              </w:rPr>
              <w:t>raan program studi yang memenuhi aspek berikut :</w:t>
            </w:r>
          </w:p>
          <w:p w:rsidR="00457763" w:rsidRPr="000C6FB4" w:rsidRDefault="00457763" w:rsidP="00376348">
            <w:pPr>
              <w:numPr>
                <w:ilvl w:val="0"/>
                <w:numId w:val="3"/>
              </w:numPr>
              <w:tabs>
                <w:tab w:val="clear" w:pos="720"/>
              </w:tabs>
              <w:ind w:left="403"/>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Kredibel</w:t>
            </w:r>
          </w:p>
          <w:p w:rsidR="00457763" w:rsidRPr="000C6FB4" w:rsidRDefault="00457763" w:rsidP="00376348">
            <w:pPr>
              <w:numPr>
                <w:ilvl w:val="0"/>
                <w:numId w:val="3"/>
              </w:numPr>
              <w:tabs>
                <w:tab w:val="clear" w:pos="720"/>
              </w:tabs>
              <w:ind w:left="403"/>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transparan</w:t>
            </w:r>
          </w:p>
          <w:p w:rsidR="00457763" w:rsidRPr="000C6FB4" w:rsidRDefault="00457763" w:rsidP="00376348">
            <w:pPr>
              <w:numPr>
                <w:ilvl w:val="0"/>
                <w:numId w:val="3"/>
              </w:numPr>
              <w:tabs>
                <w:tab w:val="clear" w:pos="720"/>
              </w:tabs>
              <w:ind w:left="403"/>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akuntabel</w:t>
            </w:r>
          </w:p>
          <w:p w:rsidR="00457763" w:rsidRPr="000C6FB4" w:rsidRDefault="00457763" w:rsidP="00376348">
            <w:pPr>
              <w:numPr>
                <w:ilvl w:val="0"/>
                <w:numId w:val="3"/>
              </w:numPr>
              <w:tabs>
                <w:tab w:val="clear" w:pos="720"/>
              </w:tabs>
              <w:ind w:left="403"/>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bertanggung jawab</w:t>
            </w:r>
          </w:p>
          <w:p w:rsidR="00ED2444" w:rsidRPr="000C6FB4" w:rsidRDefault="00457763" w:rsidP="00376348">
            <w:pPr>
              <w:numPr>
                <w:ilvl w:val="0"/>
                <w:numId w:val="3"/>
              </w:numPr>
              <w:tabs>
                <w:tab w:val="clear" w:pos="720"/>
              </w:tabs>
              <w:ind w:left="403"/>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adil</w:t>
            </w:r>
          </w:p>
        </w:tc>
      </w:tr>
      <w:tr w:rsidR="000C6FB4" w:rsidRPr="000C6FB4" w:rsidTr="00F66C1F">
        <w:trPr>
          <w:trHeight w:val="484"/>
        </w:trPr>
        <w:tc>
          <w:tcPr>
            <w:tcW w:w="3060" w:type="dxa"/>
            <w:tcBorders>
              <w:top w:val="single" w:sz="4" w:space="0" w:color="auto"/>
              <w:left w:val="single" w:sz="4" w:space="0" w:color="auto"/>
              <w:bottom w:val="nil"/>
              <w:right w:val="single" w:sz="4" w:space="0" w:color="auto"/>
            </w:tcBorders>
          </w:tcPr>
          <w:p w:rsidR="00B878B1" w:rsidRPr="000C6FB4" w:rsidRDefault="00B878B1" w:rsidP="00F66C1F">
            <w:pPr>
              <w:autoSpaceDE w:val="0"/>
              <w:autoSpaceDN w:val="0"/>
              <w:adjustRightInd w:val="0"/>
              <w:ind w:firstLine="6"/>
              <w:rPr>
                <w:rFonts w:ascii="Times New Roman" w:hAnsi="Times New Roman"/>
                <w:b w:val="0"/>
                <w:bCs/>
                <w:color w:val="000000" w:themeColor="text1"/>
                <w:sz w:val="22"/>
                <w:szCs w:val="22"/>
              </w:rPr>
            </w:pPr>
            <w:r w:rsidRPr="000C6FB4">
              <w:rPr>
                <w:rFonts w:ascii="Times New Roman" w:hAnsi="Times New Roman"/>
                <w:b w:val="0"/>
                <w:bCs/>
                <w:color w:val="000000" w:themeColor="text1"/>
                <w:sz w:val="22"/>
                <w:szCs w:val="22"/>
              </w:rPr>
              <w:t>2.2</w:t>
            </w:r>
            <w:r w:rsidR="005922B5" w:rsidRPr="000C6FB4">
              <w:rPr>
                <w:rFonts w:ascii="Times New Roman" w:hAnsi="Times New Roman"/>
                <w:b w:val="0"/>
                <w:bCs/>
                <w:color w:val="000000" w:themeColor="text1"/>
                <w:sz w:val="22"/>
                <w:szCs w:val="22"/>
              </w:rPr>
              <w:t xml:space="preserve">  </w:t>
            </w:r>
            <w:r w:rsidRPr="000C6FB4">
              <w:rPr>
                <w:rFonts w:ascii="Times New Roman" w:hAnsi="Times New Roman"/>
                <w:b w:val="0"/>
                <w:bCs/>
                <w:color w:val="000000" w:themeColor="text1"/>
                <w:sz w:val="22"/>
                <w:szCs w:val="22"/>
              </w:rPr>
              <w:t xml:space="preserve">Kepemimpinan </w:t>
            </w:r>
            <w:r w:rsidR="005922B5" w:rsidRPr="000C6FB4">
              <w:rPr>
                <w:rFonts w:ascii="Times New Roman" w:hAnsi="Times New Roman"/>
                <w:b w:val="0"/>
                <w:bCs/>
                <w:color w:val="000000" w:themeColor="text1"/>
                <w:sz w:val="22"/>
                <w:szCs w:val="22"/>
              </w:rPr>
              <w:t>program studi</w:t>
            </w:r>
            <w:r w:rsidR="009752FB" w:rsidRPr="000C6FB4">
              <w:rPr>
                <w:rFonts w:ascii="Times New Roman" w:hAnsi="Times New Roman"/>
                <w:b w:val="0"/>
                <w:bCs/>
                <w:color w:val="000000" w:themeColor="text1"/>
                <w:sz w:val="22"/>
                <w:szCs w:val="22"/>
              </w:rPr>
              <w:t>.</w:t>
            </w:r>
          </w:p>
        </w:tc>
        <w:tc>
          <w:tcPr>
            <w:tcW w:w="2984" w:type="dxa"/>
            <w:tcBorders>
              <w:top w:val="single" w:sz="4" w:space="0" w:color="auto"/>
              <w:left w:val="single" w:sz="4" w:space="0" w:color="auto"/>
              <w:bottom w:val="single" w:sz="4" w:space="0" w:color="auto"/>
              <w:right w:val="single" w:sz="4" w:space="0" w:color="auto"/>
            </w:tcBorders>
          </w:tcPr>
          <w:p w:rsidR="00B878B1" w:rsidRPr="000C6FB4" w:rsidRDefault="00B878B1" w:rsidP="00F66C1F">
            <w:pP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sv-SE"/>
              </w:rPr>
              <w:t>2.2.1</w:t>
            </w:r>
            <w:r w:rsidR="003E7732" w:rsidRPr="000C6FB4">
              <w:rPr>
                <w:rFonts w:ascii="Times New Roman" w:hAnsi="Times New Roman"/>
                <w:b w:val="0"/>
                <w:color w:val="000000" w:themeColor="text1"/>
                <w:sz w:val="22"/>
                <w:szCs w:val="22"/>
                <w:lang w:val="sv-SE"/>
              </w:rPr>
              <w:t xml:space="preserve"> </w:t>
            </w:r>
            <w:r w:rsidRPr="000C6FB4">
              <w:rPr>
                <w:rFonts w:ascii="Times New Roman" w:hAnsi="Times New Roman"/>
                <w:b w:val="0"/>
                <w:color w:val="000000" w:themeColor="text1"/>
                <w:sz w:val="22"/>
                <w:szCs w:val="22"/>
                <w:lang w:val="id-ID"/>
              </w:rPr>
              <w:t xml:space="preserve">Tingkat pendidikan </w:t>
            </w:r>
            <w:r w:rsidRPr="000C6FB4">
              <w:rPr>
                <w:rFonts w:ascii="Times New Roman" w:hAnsi="Times New Roman"/>
                <w:b w:val="0"/>
                <w:color w:val="000000" w:themeColor="text1"/>
                <w:sz w:val="22"/>
                <w:szCs w:val="22"/>
              </w:rPr>
              <w:t>K</w:t>
            </w:r>
            <w:r w:rsidR="00C623CF" w:rsidRPr="000C6FB4">
              <w:rPr>
                <w:rFonts w:ascii="Times New Roman" w:hAnsi="Times New Roman"/>
                <w:b w:val="0"/>
                <w:color w:val="000000" w:themeColor="text1"/>
                <w:sz w:val="22"/>
                <w:szCs w:val="22"/>
                <w:lang w:val="id-ID"/>
              </w:rPr>
              <w:t>PS.</w:t>
            </w:r>
          </w:p>
          <w:p w:rsidR="00B878B1" w:rsidRPr="000C6FB4" w:rsidRDefault="00B878B1" w:rsidP="00F66C1F">
            <w:pPr>
              <w:rPr>
                <w:rFonts w:ascii="Times New Roman" w:hAnsi="Times New Roman"/>
                <w:b w:val="0"/>
                <w:color w:val="000000" w:themeColor="text1"/>
                <w:sz w:val="22"/>
                <w:szCs w:val="22"/>
              </w:rPr>
            </w:pPr>
          </w:p>
        </w:tc>
        <w:tc>
          <w:tcPr>
            <w:tcW w:w="2126" w:type="dxa"/>
            <w:tcBorders>
              <w:top w:val="single" w:sz="4" w:space="0" w:color="auto"/>
              <w:left w:val="single" w:sz="4" w:space="0" w:color="auto"/>
              <w:bottom w:val="single" w:sz="4" w:space="0" w:color="auto"/>
              <w:right w:val="single" w:sz="4" w:space="0" w:color="auto"/>
            </w:tcBorders>
          </w:tcPr>
          <w:p w:rsidR="00B878B1" w:rsidRPr="000C6FB4" w:rsidRDefault="00B878B1" w:rsidP="00AE0155">
            <w:pPr>
              <w:ind w:left="-18"/>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Pendidikan</w:t>
            </w:r>
            <w:r w:rsidR="008A427C" w:rsidRPr="000C6FB4">
              <w:rPr>
                <w:rFonts w:ascii="Times New Roman" w:hAnsi="Times New Roman"/>
                <w:b w:val="0"/>
                <w:color w:val="000000" w:themeColor="text1"/>
                <w:sz w:val="22"/>
                <w:szCs w:val="22"/>
              </w:rPr>
              <w:t xml:space="preserve"> </w:t>
            </w:r>
            <w:r w:rsidR="00457763" w:rsidRPr="000C6FB4">
              <w:rPr>
                <w:rFonts w:ascii="Times New Roman" w:hAnsi="Times New Roman"/>
                <w:b w:val="0"/>
                <w:color w:val="000000" w:themeColor="text1"/>
                <w:sz w:val="22"/>
                <w:szCs w:val="22"/>
                <w:lang w:val="id-ID"/>
              </w:rPr>
              <w:t>spesialis konsultan</w:t>
            </w:r>
            <w:r w:rsidR="008A427C" w:rsidRPr="000C6FB4">
              <w:rPr>
                <w:rFonts w:ascii="Times New Roman" w:hAnsi="Times New Roman"/>
                <w:b w:val="0"/>
                <w:color w:val="000000" w:themeColor="text1"/>
                <w:sz w:val="22"/>
                <w:szCs w:val="22"/>
              </w:rPr>
              <w:t xml:space="preserve"> </w:t>
            </w:r>
            <w:r w:rsidR="00457763" w:rsidRPr="000C6FB4">
              <w:rPr>
                <w:rFonts w:ascii="Times New Roman" w:hAnsi="Times New Roman"/>
                <w:b w:val="0"/>
                <w:color w:val="000000" w:themeColor="text1"/>
                <w:sz w:val="22"/>
                <w:szCs w:val="22"/>
              </w:rPr>
              <w:t>dan</w:t>
            </w:r>
            <w:r w:rsidRPr="000C6FB4">
              <w:rPr>
                <w:rFonts w:ascii="Times New Roman" w:hAnsi="Times New Roman"/>
                <w:b w:val="0"/>
                <w:color w:val="000000" w:themeColor="text1"/>
                <w:sz w:val="22"/>
                <w:szCs w:val="22"/>
                <w:lang w:val="id-ID"/>
              </w:rPr>
              <w:t xml:space="preserve"> S</w:t>
            </w:r>
            <w:r w:rsidR="00724F68" w:rsidRPr="000C6FB4">
              <w:rPr>
                <w:rFonts w:ascii="Times New Roman" w:hAnsi="Times New Roman"/>
                <w:b w:val="0"/>
                <w:color w:val="000000" w:themeColor="text1"/>
                <w:sz w:val="22"/>
                <w:szCs w:val="22"/>
                <w:lang w:val="id-ID"/>
              </w:rPr>
              <w:t>-</w:t>
            </w:r>
            <w:r w:rsidR="00457763" w:rsidRPr="000C6FB4">
              <w:rPr>
                <w:rFonts w:ascii="Times New Roman" w:hAnsi="Times New Roman"/>
                <w:b w:val="0"/>
                <w:color w:val="000000" w:themeColor="text1"/>
                <w:sz w:val="22"/>
                <w:szCs w:val="22"/>
                <w:lang w:val="id-ID"/>
              </w:rPr>
              <w:t>3</w:t>
            </w:r>
            <w:r w:rsidRPr="000C6FB4">
              <w:rPr>
                <w:rFonts w:ascii="Times New Roman" w:hAnsi="Times New Roman"/>
                <w:b w:val="0"/>
                <w:color w:val="000000" w:themeColor="text1"/>
                <w:sz w:val="22"/>
                <w:szCs w:val="22"/>
                <w:lang w:val="id-ID"/>
              </w:rPr>
              <w:t>.</w:t>
            </w:r>
          </w:p>
        </w:tc>
        <w:tc>
          <w:tcPr>
            <w:tcW w:w="2126" w:type="dxa"/>
            <w:tcBorders>
              <w:top w:val="single" w:sz="4" w:space="0" w:color="auto"/>
              <w:left w:val="single" w:sz="4" w:space="0" w:color="auto"/>
              <w:bottom w:val="single" w:sz="4" w:space="0" w:color="auto"/>
              <w:right w:val="single" w:sz="4" w:space="0" w:color="auto"/>
            </w:tcBorders>
          </w:tcPr>
          <w:p w:rsidR="00B878B1" w:rsidRPr="000C6FB4" w:rsidRDefault="00BA710C" w:rsidP="00AE0155">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Tidak ada skor 3</w:t>
            </w:r>
          </w:p>
        </w:tc>
        <w:tc>
          <w:tcPr>
            <w:tcW w:w="2034" w:type="dxa"/>
            <w:tcBorders>
              <w:top w:val="single" w:sz="4" w:space="0" w:color="auto"/>
              <w:left w:val="single" w:sz="4" w:space="0" w:color="auto"/>
              <w:bottom w:val="single" w:sz="4" w:space="0" w:color="auto"/>
            </w:tcBorders>
          </w:tcPr>
          <w:p w:rsidR="00B878B1" w:rsidRPr="000C6FB4" w:rsidRDefault="00BA710C" w:rsidP="00AE0155">
            <w:pPr>
              <w:ind w:left="-18"/>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Pendidikan spesialis konsultan dan S-2</w:t>
            </w:r>
          </w:p>
        </w:tc>
        <w:tc>
          <w:tcPr>
            <w:tcW w:w="1649" w:type="dxa"/>
            <w:tcBorders>
              <w:top w:val="single" w:sz="4" w:space="0" w:color="auto"/>
              <w:bottom w:val="single" w:sz="4" w:space="0" w:color="auto"/>
            </w:tcBorders>
            <w:shd w:val="clear" w:color="auto" w:fill="auto"/>
          </w:tcPr>
          <w:p w:rsidR="00B878B1" w:rsidRPr="000C6FB4" w:rsidRDefault="008A427C" w:rsidP="005E4D3F">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 xml:space="preserve">Pendidikan </w:t>
            </w:r>
            <w:r w:rsidRPr="000C6FB4">
              <w:rPr>
                <w:rFonts w:ascii="Times New Roman" w:hAnsi="Times New Roman"/>
                <w:b w:val="0"/>
                <w:color w:val="000000" w:themeColor="text1"/>
                <w:sz w:val="22"/>
                <w:szCs w:val="22"/>
              </w:rPr>
              <w:t>s</w:t>
            </w:r>
            <w:r w:rsidR="00C623CF" w:rsidRPr="000C6FB4">
              <w:rPr>
                <w:rFonts w:ascii="Times New Roman" w:hAnsi="Times New Roman"/>
                <w:b w:val="0"/>
                <w:color w:val="000000" w:themeColor="text1"/>
                <w:sz w:val="22"/>
                <w:szCs w:val="22"/>
                <w:lang w:val="id-ID"/>
              </w:rPr>
              <w:t>pesialis</w:t>
            </w:r>
            <w:r w:rsidR="00BA710C" w:rsidRPr="000C6FB4">
              <w:rPr>
                <w:rFonts w:ascii="Times New Roman" w:hAnsi="Times New Roman"/>
                <w:b w:val="0"/>
                <w:color w:val="000000" w:themeColor="text1"/>
                <w:sz w:val="22"/>
                <w:szCs w:val="22"/>
              </w:rPr>
              <w:t xml:space="preserve"> dan S-2</w:t>
            </w:r>
            <w:r w:rsidR="005E4D3F" w:rsidRPr="000C6FB4">
              <w:rPr>
                <w:rFonts w:ascii="Times New Roman" w:hAnsi="Times New Roman"/>
                <w:b w:val="0"/>
                <w:color w:val="000000" w:themeColor="text1"/>
                <w:sz w:val="22"/>
                <w:szCs w:val="22"/>
              </w:rPr>
              <w:t>.</w:t>
            </w:r>
          </w:p>
        </w:tc>
        <w:tc>
          <w:tcPr>
            <w:tcW w:w="1771" w:type="dxa"/>
            <w:tcBorders>
              <w:top w:val="single" w:sz="4" w:space="0" w:color="auto"/>
              <w:bottom w:val="single" w:sz="4" w:space="0" w:color="auto"/>
            </w:tcBorders>
            <w:shd w:val="clear" w:color="auto" w:fill="auto"/>
          </w:tcPr>
          <w:p w:rsidR="00B878B1" w:rsidRPr="000C6FB4" w:rsidRDefault="003E7732" w:rsidP="00F66C1F">
            <w:pP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Tidak ada skor 0.</w:t>
            </w:r>
          </w:p>
        </w:tc>
      </w:tr>
      <w:tr w:rsidR="000C6FB4" w:rsidRPr="000C6FB4" w:rsidTr="00F66C1F">
        <w:trPr>
          <w:trHeight w:val="484"/>
        </w:trPr>
        <w:tc>
          <w:tcPr>
            <w:tcW w:w="3060" w:type="dxa"/>
            <w:tcBorders>
              <w:top w:val="nil"/>
              <w:left w:val="single" w:sz="4" w:space="0" w:color="auto"/>
              <w:bottom w:val="nil"/>
              <w:right w:val="single" w:sz="4" w:space="0" w:color="auto"/>
            </w:tcBorders>
          </w:tcPr>
          <w:p w:rsidR="003A6C3E" w:rsidRPr="000C6FB4" w:rsidRDefault="003A6C3E" w:rsidP="00F66C1F">
            <w:pPr>
              <w:rPr>
                <w:rFonts w:ascii="Times New Roman" w:hAnsi="Times New Roman"/>
                <w:b w:val="0"/>
                <w:color w:val="000000" w:themeColor="text1"/>
                <w:sz w:val="22"/>
                <w:szCs w:val="22"/>
                <w:lang w:val="id-ID"/>
              </w:rPr>
            </w:pPr>
          </w:p>
        </w:tc>
        <w:tc>
          <w:tcPr>
            <w:tcW w:w="2984" w:type="dxa"/>
            <w:tcBorders>
              <w:top w:val="single" w:sz="4" w:space="0" w:color="auto"/>
              <w:left w:val="single" w:sz="4" w:space="0" w:color="auto"/>
              <w:bottom w:val="single" w:sz="4" w:space="0" w:color="auto"/>
              <w:right w:val="single" w:sz="4" w:space="0" w:color="auto"/>
            </w:tcBorders>
          </w:tcPr>
          <w:p w:rsidR="003A6C3E" w:rsidRPr="000C6FB4" w:rsidRDefault="003A6C3E" w:rsidP="00F66C1F">
            <w:pP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sv-SE"/>
              </w:rPr>
              <w:t xml:space="preserve">2.2.2  </w:t>
            </w:r>
            <w:r w:rsidRPr="000C6FB4">
              <w:rPr>
                <w:rFonts w:ascii="Times New Roman" w:hAnsi="Times New Roman"/>
                <w:b w:val="0"/>
                <w:color w:val="000000" w:themeColor="text1"/>
                <w:sz w:val="22"/>
                <w:szCs w:val="22"/>
                <w:lang w:val="id-ID"/>
              </w:rPr>
              <w:t xml:space="preserve">Publikasi jurnal </w:t>
            </w:r>
            <w:r w:rsidRPr="000C6FB4">
              <w:rPr>
                <w:rFonts w:ascii="Times New Roman" w:hAnsi="Times New Roman"/>
                <w:b w:val="0"/>
                <w:color w:val="000000" w:themeColor="text1"/>
                <w:sz w:val="22"/>
                <w:szCs w:val="22"/>
              </w:rPr>
              <w:t>K</w:t>
            </w:r>
            <w:r w:rsidRPr="000C6FB4">
              <w:rPr>
                <w:rFonts w:ascii="Times New Roman" w:hAnsi="Times New Roman"/>
                <w:b w:val="0"/>
                <w:color w:val="000000" w:themeColor="text1"/>
                <w:sz w:val="22"/>
                <w:szCs w:val="22"/>
                <w:lang w:val="id-ID"/>
              </w:rPr>
              <w:t>PS.</w:t>
            </w:r>
          </w:p>
          <w:p w:rsidR="003A6C3E" w:rsidRPr="000C6FB4" w:rsidRDefault="003A6C3E" w:rsidP="00F66C1F">
            <w:pPr>
              <w:rPr>
                <w:rFonts w:ascii="Times New Roman" w:hAnsi="Times New Roman"/>
                <w:b w:val="0"/>
                <w:color w:val="000000" w:themeColor="text1"/>
                <w:sz w:val="22"/>
                <w:szCs w:val="22"/>
              </w:rPr>
            </w:pPr>
          </w:p>
        </w:tc>
        <w:tc>
          <w:tcPr>
            <w:tcW w:w="2126" w:type="dxa"/>
            <w:tcBorders>
              <w:top w:val="single" w:sz="4" w:space="0" w:color="auto"/>
              <w:left w:val="single" w:sz="4" w:space="0" w:color="auto"/>
              <w:bottom w:val="single" w:sz="4" w:space="0" w:color="auto"/>
              <w:right w:val="single" w:sz="4" w:space="0" w:color="auto"/>
            </w:tcBorders>
          </w:tcPr>
          <w:p w:rsidR="003A6C3E" w:rsidRPr="000C6FB4" w:rsidRDefault="003A6C3E" w:rsidP="00DF2C15">
            <w:pPr>
              <w:ind w:left="-18"/>
              <w:rPr>
                <w:rFonts w:ascii="Arial" w:hAnsi="Arial" w:cs="Arial"/>
                <w:b w:val="0"/>
                <w:color w:val="000000" w:themeColor="text1"/>
                <w:lang w:val="id-ID"/>
              </w:rPr>
            </w:pPr>
            <w:r w:rsidRPr="000C6FB4">
              <w:rPr>
                <w:rFonts w:ascii="Arial" w:hAnsi="Arial" w:cs="Arial"/>
                <w:b w:val="0"/>
                <w:color w:val="000000" w:themeColor="text1"/>
                <w:lang w:val="id-ID"/>
              </w:rPr>
              <w:t xml:space="preserve">Memiliki publikasi di jurnal internasional sebagai penulis </w:t>
            </w:r>
            <w:r w:rsidRPr="000C6FB4">
              <w:rPr>
                <w:rFonts w:ascii="Arial" w:hAnsi="Arial" w:cs="Arial"/>
                <w:b w:val="0"/>
                <w:color w:val="000000" w:themeColor="text1"/>
              </w:rPr>
              <w:t>u</w:t>
            </w:r>
            <w:r w:rsidRPr="000C6FB4">
              <w:rPr>
                <w:rFonts w:ascii="Arial" w:hAnsi="Arial" w:cs="Arial"/>
                <w:b w:val="0"/>
                <w:color w:val="000000" w:themeColor="text1"/>
                <w:lang w:val="id-ID"/>
              </w:rPr>
              <w:t>tama</w:t>
            </w:r>
            <w:r w:rsidRPr="000C6FB4">
              <w:rPr>
                <w:rFonts w:ascii="Arial" w:hAnsi="Arial" w:cs="Arial"/>
                <w:b w:val="0"/>
                <w:color w:val="000000" w:themeColor="text1"/>
              </w:rPr>
              <w:t xml:space="preserve"> atau anggota</w:t>
            </w:r>
            <w:r w:rsidRPr="000C6FB4">
              <w:rPr>
                <w:rFonts w:ascii="Arial" w:hAnsi="Arial" w:cs="Arial"/>
                <w:b w:val="0"/>
                <w:color w:val="000000" w:themeColor="text1"/>
                <w:lang w:val="id-ID"/>
              </w:rPr>
              <w:t>.</w:t>
            </w:r>
          </w:p>
        </w:tc>
        <w:tc>
          <w:tcPr>
            <w:tcW w:w="2126" w:type="dxa"/>
            <w:tcBorders>
              <w:top w:val="single" w:sz="4" w:space="0" w:color="auto"/>
              <w:left w:val="single" w:sz="4" w:space="0" w:color="auto"/>
              <w:bottom w:val="single" w:sz="4" w:space="0" w:color="auto"/>
              <w:right w:val="single" w:sz="4" w:space="0" w:color="auto"/>
            </w:tcBorders>
          </w:tcPr>
          <w:p w:rsidR="003A6C3E" w:rsidRPr="000C6FB4" w:rsidRDefault="003A6C3E" w:rsidP="00DF2C15">
            <w:pPr>
              <w:rPr>
                <w:rFonts w:ascii="Arial" w:hAnsi="Arial" w:cs="Arial"/>
                <w:b w:val="0"/>
                <w:color w:val="000000" w:themeColor="text1"/>
              </w:rPr>
            </w:pPr>
            <w:r w:rsidRPr="000C6FB4">
              <w:rPr>
                <w:rFonts w:ascii="Arial" w:hAnsi="Arial" w:cs="Arial"/>
                <w:b w:val="0"/>
                <w:color w:val="000000" w:themeColor="text1"/>
                <w:lang w:val="id-ID"/>
              </w:rPr>
              <w:t>Memiliki publikasi di jurnal nasional terakreditasi</w:t>
            </w:r>
            <w:r w:rsidRPr="000C6FB4">
              <w:rPr>
                <w:rFonts w:ascii="Arial" w:hAnsi="Arial" w:cs="Arial"/>
                <w:b w:val="0"/>
                <w:color w:val="000000" w:themeColor="text1"/>
              </w:rPr>
              <w:t xml:space="preserve"> sebagai penulis utama.</w:t>
            </w:r>
          </w:p>
        </w:tc>
        <w:tc>
          <w:tcPr>
            <w:tcW w:w="2034" w:type="dxa"/>
            <w:tcBorders>
              <w:top w:val="single" w:sz="4" w:space="0" w:color="auto"/>
              <w:left w:val="single" w:sz="4" w:space="0" w:color="auto"/>
              <w:bottom w:val="single" w:sz="4" w:space="0" w:color="auto"/>
            </w:tcBorders>
          </w:tcPr>
          <w:p w:rsidR="003A6C3E" w:rsidRPr="000C6FB4" w:rsidRDefault="003A6C3E" w:rsidP="00DF2C15">
            <w:pPr>
              <w:ind w:left="-18"/>
              <w:rPr>
                <w:rFonts w:ascii="Arial" w:hAnsi="Arial" w:cs="Arial"/>
                <w:b w:val="0"/>
                <w:color w:val="000000" w:themeColor="text1"/>
                <w:lang w:val="id-ID"/>
              </w:rPr>
            </w:pPr>
            <w:r w:rsidRPr="000C6FB4">
              <w:rPr>
                <w:rFonts w:ascii="Arial" w:hAnsi="Arial" w:cs="Arial"/>
                <w:b w:val="0"/>
                <w:color w:val="000000" w:themeColor="text1"/>
                <w:lang w:val="id-ID"/>
              </w:rPr>
              <w:t>Memiliki publikasi di jurnal nasional terakreditasi</w:t>
            </w:r>
            <w:r w:rsidRPr="000C6FB4">
              <w:rPr>
                <w:rFonts w:ascii="Arial" w:hAnsi="Arial" w:cs="Arial"/>
                <w:b w:val="0"/>
                <w:color w:val="000000" w:themeColor="text1"/>
              </w:rPr>
              <w:t xml:space="preserve"> sebagai penulis anggota.</w:t>
            </w:r>
          </w:p>
        </w:tc>
        <w:tc>
          <w:tcPr>
            <w:tcW w:w="1649" w:type="dxa"/>
            <w:tcBorders>
              <w:top w:val="single" w:sz="4" w:space="0" w:color="auto"/>
              <w:bottom w:val="single" w:sz="4" w:space="0" w:color="auto"/>
            </w:tcBorders>
            <w:shd w:val="clear" w:color="auto" w:fill="auto"/>
          </w:tcPr>
          <w:p w:rsidR="003A6C3E" w:rsidRPr="000C6FB4" w:rsidRDefault="003A6C3E" w:rsidP="00DF2C15">
            <w:pPr>
              <w:rPr>
                <w:rFonts w:ascii="Arial" w:hAnsi="Arial" w:cs="Arial"/>
                <w:b w:val="0"/>
                <w:color w:val="000000" w:themeColor="text1"/>
                <w:lang w:val="id-ID"/>
              </w:rPr>
            </w:pPr>
            <w:r w:rsidRPr="000C6FB4">
              <w:rPr>
                <w:rFonts w:ascii="Arial" w:hAnsi="Arial" w:cs="Arial"/>
                <w:b w:val="0"/>
                <w:color w:val="000000" w:themeColor="text1"/>
                <w:lang w:val="id-ID"/>
              </w:rPr>
              <w:t xml:space="preserve">Memiliki publikasi di jurnal nasional </w:t>
            </w:r>
            <w:r w:rsidRPr="000C6FB4">
              <w:rPr>
                <w:rFonts w:ascii="Arial" w:hAnsi="Arial" w:cs="Arial"/>
                <w:b w:val="0"/>
                <w:color w:val="000000" w:themeColor="text1"/>
              </w:rPr>
              <w:t xml:space="preserve">tidak </w:t>
            </w:r>
            <w:r w:rsidRPr="000C6FB4">
              <w:rPr>
                <w:rFonts w:ascii="Arial" w:hAnsi="Arial" w:cs="Arial"/>
                <w:b w:val="0"/>
                <w:color w:val="000000" w:themeColor="text1"/>
                <w:lang w:val="id-ID"/>
              </w:rPr>
              <w:t>terakreditasi.</w:t>
            </w:r>
          </w:p>
        </w:tc>
        <w:tc>
          <w:tcPr>
            <w:tcW w:w="1771" w:type="dxa"/>
            <w:tcBorders>
              <w:top w:val="single" w:sz="4" w:space="0" w:color="auto"/>
              <w:bottom w:val="single" w:sz="4" w:space="0" w:color="auto"/>
            </w:tcBorders>
            <w:shd w:val="clear" w:color="auto" w:fill="auto"/>
          </w:tcPr>
          <w:p w:rsidR="003A6C3E" w:rsidRPr="000C6FB4" w:rsidRDefault="003A6C3E" w:rsidP="00DF2C15">
            <w:pPr>
              <w:rPr>
                <w:rFonts w:ascii="Arial" w:hAnsi="Arial" w:cs="Arial"/>
                <w:b w:val="0"/>
                <w:color w:val="000000" w:themeColor="text1"/>
                <w:lang w:val="id-ID"/>
              </w:rPr>
            </w:pPr>
            <w:r w:rsidRPr="000C6FB4">
              <w:rPr>
                <w:rFonts w:ascii="Arial" w:hAnsi="Arial" w:cs="Arial"/>
                <w:b w:val="0"/>
                <w:color w:val="000000" w:themeColor="text1"/>
                <w:lang w:val="id-ID"/>
              </w:rPr>
              <w:t>Tidak ada skor 0.</w:t>
            </w:r>
          </w:p>
        </w:tc>
      </w:tr>
      <w:tr w:rsidR="000C6FB4" w:rsidRPr="000C6FB4" w:rsidTr="00F66C1F">
        <w:trPr>
          <w:trHeight w:val="484"/>
        </w:trPr>
        <w:tc>
          <w:tcPr>
            <w:tcW w:w="3060" w:type="dxa"/>
            <w:tcBorders>
              <w:top w:val="nil"/>
              <w:left w:val="single" w:sz="4" w:space="0" w:color="auto"/>
              <w:bottom w:val="nil"/>
              <w:right w:val="single" w:sz="4" w:space="0" w:color="auto"/>
            </w:tcBorders>
          </w:tcPr>
          <w:p w:rsidR="00B878B1" w:rsidRPr="000C6FB4" w:rsidRDefault="00B878B1" w:rsidP="00F66C1F">
            <w:pPr>
              <w:rPr>
                <w:rFonts w:ascii="Times New Roman" w:hAnsi="Times New Roman"/>
                <w:b w:val="0"/>
                <w:color w:val="000000" w:themeColor="text1"/>
                <w:sz w:val="22"/>
                <w:szCs w:val="22"/>
              </w:rPr>
            </w:pPr>
          </w:p>
        </w:tc>
        <w:tc>
          <w:tcPr>
            <w:tcW w:w="2984" w:type="dxa"/>
            <w:tcBorders>
              <w:top w:val="single" w:sz="4" w:space="0" w:color="auto"/>
              <w:left w:val="single" w:sz="4" w:space="0" w:color="auto"/>
              <w:bottom w:val="single" w:sz="4" w:space="0" w:color="auto"/>
              <w:right w:val="single" w:sz="4" w:space="0" w:color="auto"/>
            </w:tcBorders>
          </w:tcPr>
          <w:p w:rsidR="00B878B1" w:rsidRPr="000C6FB4" w:rsidRDefault="00B878B1" w:rsidP="00F66C1F">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2.2</w:t>
            </w:r>
            <w:r w:rsidRPr="000C6FB4">
              <w:rPr>
                <w:rFonts w:ascii="Times New Roman" w:hAnsi="Times New Roman"/>
                <w:b w:val="0"/>
                <w:color w:val="000000" w:themeColor="text1"/>
                <w:sz w:val="22"/>
                <w:szCs w:val="22"/>
                <w:lang w:val="id-ID"/>
              </w:rPr>
              <w:t>.3</w:t>
            </w:r>
            <w:r w:rsidR="003E7732" w:rsidRPr="000C6FB4">
              <w:rPr>
                <w:rFonts w:ascii="Times New Roman" w:hAnsi="Times New Roman"/>
                <w:b w:val="0"/>
                <w:color w:val="000000" w:themeColor="text1"/>
                <w:sz w:val="22"/>
                <w:szCs w:val="22"/>
              </w:rPr>
              <w:t xml:space="preserve"> </w:t>
            </w:r>
            <w:r w:rsidRPr="000C6FB4">
              <w:rPr>
                <w:rFonts w:ascii="Times New Roman" w:hAnsi="Times New Roman"/>
                <w:b w:val="0"/>
                <w:color w:val="000000" w:themeColor="text1"/>
                <w:sz w:val="22"/>
                <w:szCs w:val="22"/>
              </w:rPr>
              <w:t>Karakteristik kepemimpinan program studi yang efektif dalam hal: (1) kepemimpinan operasional, (2) kepemimpinan organisasi, dan (3) kepemimpinan publik.</w:t>
            </w:r>
          </w:p>
        </w:tc>
        <w:tc>
          <w:tcPr>
            <w:tcW w:w="2126" w:type="dxa"/>
            <w:tcBorders>
              <w:top w:val="single" w:sz="4" w:space="0" w:color="auto"/>
              <w:left w:val="single" w:sz="4" w:space="0" w:color="auto"/>
              <w:bottom w:val="single" w:sz="4" w:space="0" w:color="auto"/>
              <w:right w:val="single" w:sz="4" w:space="0" w:color="auto"/>
            </w:tcBorders>
          </w:tcPr>
          <w:p w:rsidR="00B878B1" w:rsidRPr="000C6FB4" w:rsidRDefault="00B878B1" w:rsidP="00F66C1F">
            <w:pPr>
              <w:ind w:hanging="8"/>
              <w:rPr>
                <w:rFonts w:ascii="Times New Roman" w:hAnsi="Times New Roman"/>
                <w:b w:val="0"/>
                <w:bCs/>
                <w:color w:val="000000" w:themeColor="text1"/>
                <w:sz w:val="22"/>
                <w:szCs w:val="22"/>
                <w:lang w:val="fi-FI"/>
              </w:rPr>
            </w:pPr>
            <w:r w:rsidRPr="000C6FB4">
              <w:rPr>
                <w:rFonts w:ascii="Times New Roman" w:hAnsi="Times New Roman"/>
                <w:b w:val="0"/>
                <w:bCs/>
                <w:color w:val="000000" w:themeColor="text1"/>
                <w:sz w:val="22"/>
                <w:szCs w:val="22"/>
                <w:lang w:val="fi-FI"/>
              </w:rPr>
              <w:t>Kepemimpinan program studi</w:t>
            </w:r>
            <w:r w:rsidR="008A427C" w:rsidRPr="000C6FB4">
              <w:rPr>
                <w:rFonts w:ascii="Times New Roman" w:hAnsi="Times New Roman"/>
                <w:b w:val="0"/>
                <w:bCs/>
                <w:color w:val="000000" w:themeColor="text1"/>
                <w:sz w:val="22"/>
                <w:szCs w:val="22"/>
                <w:lang w:val="fi-FI"/>
              </w:rPr>
              <w:t xml:space="preserve"> </w:t>
            </w:r>
            <w:r w:rsidRPr="000C6FB4">
              <w:rPr>
                <w:rFonts w:ascii="Times New Roman" w:hAnsi="Times New Roman"/>
                <w:b w:val="0"/>
                <w:bCs/>
                <w:color w:val="000000" w:themeColor="text1"/>
                <w:sz w:val="22"/>
                <w:szCs w:val="22"/>
                <w:lang w:val="fi-FI"/>
              </w:rPr>
              <w:t xml:space="preserve">memiliki karakteristik yang kuat dalam: </w:t>
            </w:r>
          </w:p>
          <w:p w:rsidR="00B878B1" w:rsidRPr="000C6FB4" w:rsidRDefault="00B878B1" w:rsidP="00F66C1F">
            <w:pPr>
              <w:ind w:left="252" w:hanging="260"/>
              <w:rPr>
                <w:rFonts w:ascii="Times New Roman" w:hAnsi="Times New Roman"/>
                <w:b w:val="0"/>
                <w:bCs/>
                <w:color w:val="000000" w:themeColor="text1"/>
                <w:sz w:val="22"/>
                <w:szCs w:val="22"/>
                <w:lang w:val="fi-FI"/>
              </w:rPr>
            </w:pPr>
            <w:r w:rsidRPr="000C6FB4">
              <w:rPr>
                <w:rFonts w:ascii="Times New Roman" w:hAnsi="Times New Roman"/>
                <w:b w:val="0"/>
                <w:bCs/>
                <w:color w:val="000000" w:themeColor="text1"/>
                <w:sz w:val="22"/>
                <w:szCs w:val="22"/>
                <w:lang w:val="fi-FI"/>
              </w:rPr>
              <w:t xml:space="preserve">(1) kepemimpinan operasional, </w:t>
            </w:r>
          </w:p>
          <w:p w:rsidR="00B878B1" w:rsidRPr="000C6FB4" w:rsidRDefault="00B878B1" w:rsidP="00F66C1F">
            <w:pPr>
              <w:ind w:left="252" w:hanging="260"/>
              <w:rPr>
                <w:rFonts w:ascii="Times New Roman" w:hAnsi="Times New Roman"/>
                <w:b w:val="0"/>
                <w:bCs/>
                <w:color w:val="000000" w:themeColor="text1"/>
                <w:sz w:val="22"/>
                <w:szCs w:val="22"/>
                <w:lang w:val="fi-FI"/>
              </w:rPr>
            </w:pPr>
            <w:r w:rsidRPr="000C6FB4">
              <w:rPr>
                <w:rFonts w:ascii="Times New Roman" w:hAnsi="Times New Roman"/>
                <w:b w:val="0"/>
                <w:bCs/>
                <w:color w:val="000000" w:themeColor="text1"/>
                <w:sz w:val="22"/>
                <w:szCs w:val="22"/>
                <w:lang w:val="fi-FI"/>
              </w:rPr>
              <w:t xml:space="preserve">(2) kepemimpinan organisasi, </w:t>
            </w:r>
          </w:p>
          <w:p w:rsidR="00B878B1" w:rsidRPr="000C6FB4" w:rsidRDefault="00B878B1" w:rsidP="00F66C1F">
            <w:pPr>
              <w:ind w:left="252" w:hanging="260"/>
              <w:rPr>
                <w:rFonts w:ascii="Times New Roman" w:hAnsi="Times New Roman"/>
                <w:b w:val="0"/>
                <w:color w:val="000000" w:themeColor="text1"/>
                <w:sz w:val="22"/>
                <w:szCs w:val="22"/>
                <w:lang w:val="fi-FI"/>
              </w:rPr>
            </w:pPr>
            <w:r w:rsidRPr="000C6FB4">
              <w:rPr>
                <w:rFonts w:ascii="Times New Roman" w:hAnsi="Times New Roman"/>
                <w:b w:val="0"/>
                <w:bCs/>
                <w:color w:val="000000" w:themeColor="text1"/>
                <w:sz w:val="22"/>
                <w:szCs w:val="22"/>
                <w:lang w:val="fi-FI"/>
              </w:rPr>
              <w:t>(3) kepemimpinan publ</w:t>
            </w:r>
            <w:r w:rsidRPr="000C6FB4">
              <w:rPr>
                <w:rFonts w:ascii="Times New Roman" w:hAnsi="Times New Roman"/>
                <w:b w:val="0"/>
                <w:color w:val="000000" w:themeColor="text1"/>
                <w:sz w:val="22"/>
                <w:szCs w:val="22"/>
                <w:lang w:val="fi-FI"/>
              </w:rPr>
              <w:t>ik</w:t>
            </w:r>
            <w:r w:rsidR="008A427C" w:rsidRPr="000C6FB4">
              <w:rPr>
                <w:rFonts w:ascii="Times New Roman" w:hAnsi="Times New Roman"/>
                <w:b w:val="0"/>
                <w:color w:val="000000" w:themeColor="text1"/>
                <w:sz w:val="22"/>
                <w:szCs w:val="22"/>
                <w:lang w:val="fi-FI"/>
              </w:rPr>
              <w:t>.</w:t>
            </w:r>
          </w:p>
        </w:tc>
        <w:tc>
          <w:tcPr>
            <w:tcW w:w="2126" w:type="dxa"/>
            <w:tcBorders>
              <w:top w:val="single" w:sz="4" w:space="0" w:color="auto"/>
              <w:left w:val="single" w:sz="4" w:space="0" w:color="auto"/>
              <w:bottom w:val="single" w:sz="4" w:space="0" w:color="auto"/>
              <w:right w:val="single" w:sz="4" w:space="0" w:color="auto"/>
            </w:tcBorders>
          </w:tcPr>
          <w:p w:rsidR="00B878B1" w:rsidRPr="000C6FB4" w:rsidRDefault="00B878B1" w:rsidP="00F66C1F">
            <w:pPr>
              <w:ind w:left="20"/>
              <w:rPr>
                <w:rFonts w:ascii="Times New Roman" w:hAnsi="Times New Roman"/>
                <w:b w:val="0"/>
                <w:bCs/>
                <w:color w:val="000000" w:themeColor="text1"/>
                <w:sz w:val="22"/>
                <w:szCs w:val="22"/>
                <w:lang w:val="fi-FI"/>
              </w:rPr>
            </w:pPr>
            <w:r w:rsidRPr="000C6FB4">
              <w:rPr>
                <w:rFonts w:ascii="Times New Roman" w:hAnsi="Times New Roman"/>
                <w:b w:val="0"/>
                <w:bCs/>
                <w:color w:val="000000" w:themeColor="text1"/>
                <w:sz w:val="22"/>
                <w:szCs w:val="22"/>
                <w:lang w:val="fi-FI"/>
              </w:rPr>
              <w:t>Kepemimpinan program studi</w:t>
            </w:r>
            <w:r w:rsidR="008A427C" w:rsidRPr="000C6FB4">
              <w:rPr>
                <w:rFonts w:ascii="Times New Roman" w:hAnsi="Times New Roman"/>
                <w:b w:val="0"/>
                <w:bCs/>
                <w:color w:val="000000" w:themeColor="text1"/>
                <w:sz w:val="22"/>
                <w:szCs w:val="22"/>
                <w:lang w:val="fi-FI"/>
              </w:rPr>
              <w:t xml:space="preserve"> </w:t>
            </w:r>
            <w:r w:rsidRPr="000C6FB4">
              <w:rPr>
                <w:rFonts w:ascii="Times New Roman" w:hAnsi="Times New Roman"/>
                <w:b w:val="0"/>
                <w:bCs/>
                <w:color w:val="000000" w:themeColor="text1"/>
                <w:sz w:val="22"/>
                <w:szCs w:val="22"/>
                <w:lang w:val="fi-FI"/>
              </w:rPr>
              <w:t xml:space="preserve">memiliki karakter kepemimpinan yang kuat dalam dua dari karakteristik berikut: </w:t>
            </w:r>
          </w:p>
          <w:p w:rsidR="00B878B1" w:rsidRPr="000C6FB4" w:rsidRDefault="00B878B1" w:rsidP="00F66C1F">
            <w:pPr>
              <w:ind w:left="286" w:hanging="266"/>
              <w:rPr>
                <w:rFonts w:ascii="Times New Roman" w:hAnsi="Times New Roman"/>
                <w:b w:val="0"/>
                <w:bCs/>
                <w:color w:val="000000" w:themeColor="text1"/>
                <w:sz w:val="22"/>
                <w:szCs w:val="22"/>
                <w:lang w:val="fi-FI"/>
              </w:rPr>
            </w:pPr>
            <w:r w:rsidRPr="000C6FB4">
              <w:rPr>
                <w:rFonts w:ascii="Times New Roman" w:hAnsi="Times New Roman"/>
                <w:b w:val="0"/>
                <w:bCs/>
                <w:color w:val="000000" w:themeColor="text1"/>
                <w:sz w:val="22"/>
                <w:szCs w:val="22"/>
                <w:lang w:val="fi-FI"/>
              </w:rPr>
              <w:t xml:space="preserve">(1) kepemimpinan operasional, </w:t>
            </w:r>
          </w:p>
          <w:p w:rsidR="00B878B1" w:rsidRPr="000C6FB4" w:rsidRDefault="00B878B1" w:rsidP="00F66C1F">
            <w:pPr>
              <w:ind w:left="286" w:hanging="266"/>
              <w:rPr>
                <w:rFonts w:ascii="Times New Roman" w:hAnsi="Times New Roman"/>
                <w:b w:val="0"/>
                <w:bCs/>
                <w:color w:val="000000" w:themeColor="text1"/>
                <w:sz w:val="22"/>
                <w:szCs w:val="22"/>
                <w:lang w:val="fi-FI"/>
              </w:rPr>
            </w:pPr>
            <w:r w:rsidRPr="000C6FB4">
              <w:rPr>
                <w:rFonts w:ascii="Times New Roman" w:hAnsi="Times New Roman"/>
                <w:b w:val="0"/>
                <w:bCs/>
                <w:color w:val="000000" w:themeColor="text1"/>
                <w:sz w:val="22"/>
                <w:szCs w:val="22"/>
                <w:lang w:val="fi-FI"/>
              </w:rPr>
              <w:t xml:space="preserve">(2) kepemimpinan organisasi, </w:t>
            </w:r>
          </w:p>
          <w:p w:rsidR="00B878B1" w:rsidRPr="000C6FB4" w:rsidRDefault="00B878B1" w:rsidP="00F66C1F">
            <w:pPr>
              <w:ind w:left="286" w:hanging="266"/>
              <w:rPr>
                <w:rFonts w:ascii="Times New Roman" w:hAnsi="Times New Roman"/>
                <w:b w:val="0"/>
                <w:color w:val="000000" w:themeColor="text1"/>
                <w:sz w:val="22"/>
                <w:szCs w:val="22"/>
                <w:lang w:val="fi-FI"/>
              </w:rPr>
            </w:pPr>
            <w:r w:rsidRPr="000C6FB4">
              <w:rPr>
                <w:rFonts w:ascii="Times New Roman" w:hAnsi="Times New Roman"/>
                <w:b w:val="0"/>
                <w:bCs/>
                <w:color w:val="000000" w:themeColor="text1"/>
                <w:sz w:val="22"/>
                <w:szCs w:val="22"/>
                <w:lang w:val="fi-FI"/>
              </w:rPr>
              <w:t>(3) kepemimpinan publ</w:t>
            </w:r>
            <w:r w:rsidRPr="000C6FB4">
              <w:rPr>
                <w:rFonts w:ascii="Times New Roman" w:hAnsi="Times New Roman"/>
                <w:b w:val="0"/>
                <w:color w:val="000000" w:themeColor="text1"/>
                <w:sz w:val="22"/>
                <w:szCs w:val="22"/>
                <w:lang w:val="fi-FI"/>
              </w:rPr>
              <w:t>ik</w:t>
            </w:r>
            <w:r w:rsidR="008A427C" w:rsidRPr="000C6FB4">
              <w:rPr>
                <w:rFonts w:ascii="Times New Roman" w:hAnsi="Times New Roman"/>
                <w:b w:val="0"/>
                <w:color w:val="000000" w:themeColor="text1"/>
                <w:sz w:val="22"/>
                <w:szCs w:val="22"/>
                <w:lang w:val="fi-FI"/>
              </w:rPr>
              <w:t>.</w:t>
            </w:r>
            <w:r w:rsidRPr="000C6FB4">
              <w:rPr>
                <w:rFonts w:ascii="Times New Roman" w:hAnsi="Times New Roman"/>
                <w:b w:val="0"/>
                <w:color w:val="000000" w:themeColor="text1"/>
                <w:sz w:val="22"/>
                <w:szCs w:val="22"/>
                <w:lang w:val="fi-FI"/>
              </w:rPr>
              <w:t xml:space="preserve"> </w:t>
            </w:r>
          </w:p>
        </w:tc>
        <w:tc>
          <w:tcPr>
            <w:tcW w:w="2034" w:type="dxa"/>
            <w:tcBorders>
              <w:top w:val="single" w:sz="4" w:space="0" w:color="auto"/>
              <w:left w:val="single" w:sz="4" w:space="0" w:color="auto"/>
              <w:bottom w:val="single" w:sz="4" w:space="0" w:color="auto"/>
            </w:tcBorders>
          </w:tcPr>
          <w:p w:rsidR="00B878B1" w:rsidRPr="000C6FB4" w:rsidRDefault="00B878B1" w:rsidP="00F66C1F">
            <w:pPr>
              <w:ind w:hanging="8"/>
              <w:rPr>
                <w:rFonts w:ascii="Times New Roman" w:hAnsi="Times New Roman"/>
                <w:b w:val="0"/>
                <w:bCs/>
                <w:color w:val="000000" w:themeColor="text1"/>
                <w:sz w:val="22"/>
                <w:szCs w:val="22"/>
                <w:lang w:val="fi-FI"/>
              </w:rPr>
            </w:pPr>
            <w:r w:rsidRPr="000C6FB4">
              <w:rPr>
                <w:rFonts w:ascii="Times New Roman" w:hAnsi="Times New Roman"/>
                <w:b w:val="0"/>
                <w:bCs/>
                <w:color w:val="000000" w:themeColor="text1"/>
                <w:sz w:val="22"/>
                <w:szCs w:val="22"/>
                <w:lang w:val="fi-FI"/>
              </w:rPr>
              <w:t>Kepemimpinan program studi</w:t>
            </w:r>
            <w:r w:rsidR="008A427C" w:rsidRPr="000C6FB4">
              <w:rPr>
                <w:rFonts w:ascii="Times New Roman" w:hAnsi="Times New Roman"/>
                <w:b w:val="0"/>
                <w:bCs/>
                <w:color w:val="000000" w:themeColor="text1"/>
                <w:sz w:val="22"/>
                <w:szCs w:val="22"/>
                <w:lang w:val="fi-FI"/>
              </w:rPr>
              <w:t xml:space="preserve"> </w:t>
            </w:r>
            <w:r w:rsidRPr="000C6FB4">
              <w:rPr>
                <w:rFonts w:ascii="Times New Roman" w:hAnsi="Times New Roman"/>
                <w:b w:val="0"/>
                <w:bCs/>
                <w:color w:val="000000" w:themeColor="text1"/>
                <w:sz w:val="22"/>
                <w:szCs w:val="22"/>
                <w:lang w:val="fi-FI"/>
              </w:rPr>
              <w:t xml:space="preserve">memiliki karakter kepemimpinan yang kuat dalam salah satu dari karakteristik berikut: </w:t>
            </w:r>
          </w:p>
          <w:p w:rsidR="00B878B1" w:rsidRPr="000C6FB4" w:rsidRDefault="00B878B1" w:rsidP="00F66C1F">
            <w:pPr>
              <w:ind w:left="320" w:hanging="328"/>
              <w:rPr>
                <w:rFonts w:ascii="Times New Roman" w:hAnsi="Times New Roman"/>
                <w:b w:val="0"/>
                <w:bCs/>
                <w:color w:val="000000" w:themeColor="text1"/>
                <w:sz w:val="22"/>
                <w:szCs w:val="22"/>
                <w:lang w:val="fi-FI"/>
              </w:rPr>
            </w:pPr>
            <w:r w:rsidRPr="000C6FB4">
              <w:rPr>
                <w:rFonts w:ascii="Times New Roman" w:hAnsi="Times New Roman"/>
                <w:b w:val="0"/>
                <w:bCs/>
                <w:color w:val="000000" w:themeColor="text1"/>
                <w:sz w:val="22"/>
                <w:szCs w:val="22"/>
                <w:lang w:val="fi-FI"/>
              </w:rPr>
              <w:t xml:space="preserve">(1) kepemimpinan operasional, </w:t>
            </w:r>
          </w:p>
          <w:p w:rsidR="00B878B1" w:rsidRPr="000C6FB4" w:rsidRDefault="00B878B1" w:rsidP="00F66C1F">
            <w:pPr>
              <w:ind w:left="320" w:hanging="328"/>
              <w:rPr>
                <w:rFonts w:ascii="Times New Roman" w:hAnsi="Times New Roman"/>
                <w:b w:val="0"/>
                <w:bCs/>
                <w:color w:val="000000" w:themeColor="text1"/>
                <w:sz w:val="22"/>
                <w:szCs w:val="22"/>
                <w:lang w:val="fi-FI"/>
              </w:rPr>
            </w:pPr>
            <w:r w:rsidRPr="000C6FB4">
              <w:rPr>
                <w:rFonts w:ascii="Times New Roman" w:hAnsi="Times New Roman"/>
                <w:b w:val="0"/>
                <w:bCs/>
                <w:color w:val="000000" w:themeColor="text1"/>
                <w:sz w:val="22"/>
                <w:szCs w:val="22"/>
                <w:lang w:val="fi-FI"/>
              </w:rPr>
              <w:t xml:space="preserve">(2) kepemimpinan organisasi, </w:t>
            </w:r>
          </w:p>
          <w:p w:rsidR="00B878B1" w:rsidRPr="000C6FB4" w:rsidRDefault="00B878B1" w:rsidP="00F66C1F">
            <w:pPr>
              <w:ind w:left="320" w:hanging="328"/>
              <w:rPr>
                <w:rFonts w:ascii="Times New Roman" w:hAnsi="Times New Roman"/>
                <w:b w:val="0"/>
                <w:color w:val="000000" w:themeColor="text1"/>
                <w:sz w:val="22"/>
                <w:szCs w:val="22"/>
                <w:lang w:val="fi-FI"/>
              </w:rPr>
            </w:pPr>
            <w:r w:rsidRPr="000C6FB4">
              <w:rPr>
                <w:rFonts w:ascii="Times New Roman" w:hAnsi="Times New Roman"/>
                <w:b w:val="0"/>
                <w:bCs/>
                <w:color w:val="000000" w:themeColor="text1"/>
                <w:sz w:val="22"/>
                <w:szCs w:val="22"/>
                <w:lang w:val="fi-FI"/>
              </w:rPr>
              <w:t>(3) kepemimpinan publ</w:t>
            </w:r>
            <w:r w:rsidRPr="000C6FB4">
              <w:rPr>
                <w:rFonts w:ascii="Times New Roman" w:hAnsi="Times New Roman"/>
                <w:b w:val="0"/>
                <w:color w:val="000000" w:themeColor="text1"/>
                <w:sz w:val="22"/>
                <w:szCs w:val="22"/>
                <w:lang w:val="fi-FI"/>
              </w:rPr>
              <w:t>ik</w:t>
            </w:r>
            <w:r w:rsidR="008A427C" w:rsidRPr="000C6FB4">
              <w:rPr>
                <w:rFonts w:ascii="Times New Roman" w:hAnsi="Times New Roman"/>
                <w:b w:val="0"/>
                <w:color w:val="000000" w:themeColor="text1"/>
                <w:sz w:val="22"/>
                <w:szCs w:val="22"/>
                <w:lang w:val="fi-FI"/>
              </w:rPr>
              <w:t>.</w:t>
            </w:r>
            <w:r w:rsidRPr="000C6FB4">
              <w:rPr>
                <w:rFonts w:ascii="Times New Roman" w:hAnsi="Times New Roman"/>
                <w:b w:val="0"/>
                <w:color w:val="000000" w:themeColor="text1"/>
                <w:sz w:val="22"/>
                <w:szCs w:val="22"/>
                <w:lang w:val="fi-FI"/>
              </w:rPr>
              <w:t xml:space="preserve"> </w:t>
            </w:r>
          </w:p>
        </w:tc>
        <w:tc>
          <w:tcPr>
            <w:tcW w:w="1649" w:type="dxa"/>
            <w:tcBorders>
              <w:top w:val="single" w:sz="4" w:space="0" w:color="auto"/>
              <w:bottom w:val="single" w:sz="4" w:space="0" w:color="auto"/>
            </w:tcBorders>
            <w:shd w:val="clear" w:color="auto" w:fill="auto"/>
          </w:tcPr>
          <w:p w:rsidR="00B878B1" w:rsidRPr="000C6FB4" w:rsidRDefault="00B878B1" w:rsidP="00F66C1F">
            <w:pPr>
              <w:ind w:left="20"/>
              <w:rPr>
                <w:rFonts w:ascii="Times New Roman" w:hAnsi="Times New Roman"/>
                <w:b w:val="0"/>
                <w:bCs/>
                <w:color w:val="000000" w:themeColor="text1"/>
                <w:sz w:val="22"/>
                <w:szCs w:val="22"/>
                <w:lang w:val="fi-FI"/>
              </w:rPr>
            </w:pPr>
            <w:r w:rsidRPr="000C6FB4">
              <w:rPr>
                <w:rFonts w:ascii="Times New Roman" w:hAnsi="Times New Roman"/>
                <w:b w:val="0"/>
                <w:bCs/>
                <w:color w:val="000000" w:themeColor="text1"/>
                <w:sz w:val="22"/>
                <w:szCs w:val="22"/>
                <w:lang w:val="fi-FI"/>
              </w:rPr>
              <w:t>Kepemimpinan program studi</w:t>
            </w:r>
            <w:r w:rsidR="008A427C" w:rsidRPr="000C6FB4">
              <w:rPr>
                <w:rFonts w:ascii="Times New Roman" w:hAnsi="Times New Roman"/>
                <w:b w:val="0"/>
                <w:bCs/>
                <w:color w:val="000000" w:themeColor="text1"/>
                <w:sz w:val="22"/>
                <w:szCs w:val="22"/>
                <w:lang w:val="fi-FI"/>
              </w:rPr>
              <w:t xml:space="preserve"> </w:t>
            </w:r>
            <w:r w:rsidRPr="000C6FB4">
              <w:rPr>
                <w:rFonts w:ascii="Times New Roman" w:hAnsi="Times New Roman"/>
                <w:b w:val="0"/>
                <w:bCs/>
                <w:color w:val="000000" w:themeColor="text1"/>
                <w:sz w:val="22"/>
                <w:szCs w:val="22"/>
              </w:rPr>
              <w:t xml:space="preserve">lemah dalam </w:t>
            </w:r>
            <w:r w:rsidRPr="000C6FB4">
              <w:rPr>
                <w:rFonts w:ascii="Times New Roman" w:hAnsi="Times New Roman"/>
                <w:b w:val="0"/>
                <w:bCs/>
                <w:color w:val="000000" w:themeColor="text1"/>
                <w:sz w:val="22"/>
                <w:szCs w:val="22"/>
                <w:lang w:val="fi-FI"/>
              </w:rPr>
              <w:t xml:space="preserve">karakteristik berikut: </w:t>
            </w:r>
          </w:p>
          <w:p w:rsidR="00B878B1" w:rsidRPr="000C6FB4" w:rsidRDefault="00B878B1" w:rsidP="00F66C1F">
            <w:pPr>
              <w:ind w:left="264" w:hanging="244"/>
              <w:rPr>
                <w:rFonts w:ascii="Times New Roman" w:hAnsi="Times New Roman"/>
                <w:b w:val="0"/>
                <w:bCs/>
                <w:color w:val="000000" w:themeColor="text1"/>
                <w:sz w:val="22"/>
                <w:szCs w:val="22"/>
                <w:lang w:val="fi-FI"/>
              </w:rPr>
            </w:pPr>
            <w:r w:rsidRPr="000C6FB4">
              <w:rPr>
                <w:rFonts w:ascii="Times New Roman" w:hAnsi="Times New Roman"/>
                <w:b w:val="0"/>
                <w:bCs/>
                <w:color w:val="000000" w:themeColor="text1"/>
                <w:sz w:val="22"/>
                <w:szCs w:val="22"/>
                <w:lang w:val="fi-FI"/>
              </w:rPr>
              <w:t xml:space="preserve">(1) kepemim-pinan operasional, </w:t>
            </w:r>
          </w:p>
          <w:p w:rsidR="00B878B1" w:rsidRPr="000C6FB4" w:rsidRDefault="00B878B1" w:rsidP="00F66C1F">
            <w:pPr>
              <w:ind w:left="264" w:hanging="244"/>
              <w:rPr>
                <w:rFonts w:ascii="Times New Roman" w:hAnsi="Times New Roman"/>
                <w:b w:val="0"/>
                <w:bCs/>
                <w:color w:val="000000" w:themeColor="text1"/>
                <w:sz w:val="22"/>
                <w:szCs w:val="22"/>
                <w:lang w:val="fi-FI"/>
              </w:rPr>
            </w:pPr>
            <w:r w:rsidRPr="000C6FB4">
              <w:rPr>
                <w:rFonts w:ascii="Times New Roman" w:hAnsi="Times New Roman"/>
                <w:b w:val="0"/>
                <w:bCs/>
                <w:color w:val="000000" w:themeColor="text1"/>
                <w:sz w:val="22"/>
                <w:szCs w:val="22"/>
                <w:lang w:val="fi-FI"/>
              </w:rPr>
              <w:t xml:space="preserve">(2) kepemim-pinan organisasi, </w:t>
            </w:r>
          </w:p>
          <w:p w:rsidR="00B878B1" w:rsidRPr="000C6FB4" w:rsidRDefault="00B878B1" w:rsidP="00F66C1F">
            <w:pPr>
              <w:ind w:left="354" w:hanging="334"/>
              <w:rPr>
                <w:rFonts w:ascii="Times New Roman" w:hAnsi="Times New Roman"/>
                <w:b w:val="0"/>
                <w:color w:val="000000" w:themeColor="text1"/>
                <w:sz w:val="22"/>
                <w:szCs w:val="22"/>
                <w:lang w:val="fi-FI"/>
              </w:rPr>
            </w:pPr>
            <w:r w:rsidRPr="000C6FB4">
              <w:rPr>
                <w:rFonts w:ascii="Times New Roman" w:hAnsi="Times New Roman"/>
                <w:b w:val="0"/>
                <w:bCs/>
                <w:color w:val="000000" w:themeColor="text1"/>
                <w:sz w:val="22"/>
                <w:szCs w:val="22"/>
                <w:lang w:val="fi-FI"/>
              </w:rPr>
              <w:t>(3) kepemim-pinan publ</w:t>
            </w:r>
            <w:r w:rsidRPr="000C6FB4">
              <w:rPr>
                <w:rFonts w:ascii="Times New Roman" w:hAnsi="Times New Roman"/>
                <w:b w:val="0"/>
                <w:color w:val="000000" w:themeColor="text1"/>
                <w:sz w:val="22"/>
                <w:szCs w:val="22"/>
                <w:lang w:val="fi-FI"/>
              </w:rPr>
              <w:t>ik</w:t>
            </w:r>
            <w:r w:rsidR="008A427C" w:rsidRPr="000C6FB4">
              <w:rPr>
                <w:rFonts w:ascii="Times New Roman" w:hAnsi="Times New Roman"/>
                <w:b w:val="0"/>
                <w:color w:val="000000" w:themeColor="text1"/>
                <w:sz w:val="22"/>
                <w:szCs w:val="22"/>
                <w:lang w:val="fi-FI"/>
              </w:rPr>
              <w:t>.</w:t>
            </w:r>
            <w:r w:rsidRPr="000C6FB4">
              <w:rPr>
                <w:rFonts w:ascii="Times New Roman" w:hAnsi="Times New Roman"/>
                <w:b w:val="0"/>
                <w:color w:val="000000" w:themeColor="text1"/>
                <w:sz w:val="22"/>
                <w:szCs w:val="22"/>
                <w:lang w:val="fi-FI"/>
              </w:rPr>
              <w:t xml:space="preserve"> </w:t>
            </w:r>
          </w:p>
        </w:tc>
        <w:tc>
          <w:tcPr>
            <w:tcW w:w="1771" w:type="dxa"/>
            <w:tcBorders>
              <w:top w:val="single" w:sz="4" w:space="0" w:color="auto"/>
              <w:bottom w:val="single" w:sz="4" w:space="0" w:color="auto"/>
            </w:tcBorders>
            <w:shd w:val="clear" w:color="auto" w:fill="auto"/>
          </w:tcPr>
          <w:p w:rsidR="00B878B1" w:rsidRPr="000C6FB4" w:rsidRDefault="003E7732" w:rsidP="00F66C1F">
            <w:pPr>
              <w:jc w:val="center"/>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fi-FI"/>
              </w:rPr>
              <w:t>Tidak ada skor 0.</w:t>
            </w:r>
          </w:p>
        </w:tc>
      </w:tr>
      <w:tr w:rsidR="000C6FB4" w:rsidRPr="000C6FB4" w:rsidTr="008E650C">
        <w:trPr>
          <w:trHeight w:val="484"/>
        </w:trPr>
        <w:tc>
          <w:tcPr>
            <w:tcW w:w="3060" w:type="dxa"/>
            <w:tcBorders>
              <w:top w:val="single" w:sz="4" w:space="0" w:color="auto"/>
              <w:left w:val="single" w:sz="4" w:space="0" w:color="auto"/>
              <w:bottom w:val="single" w:sz="4" w:space="0" w:color="auto"/>
              <w:right w:val="single" w:sz="4" w:space="0" w:color="auto"/>
            </w:tcBorders>
          </w:tcPr>
          <w:p w:rsidR="00B878B1" w:rsidRPr="000C6FB4" w:rsidRDefault="00B878B1" w:rsidP="00F66C1F">
            <w:pPr>
              <w:rPr>
                <w:rFonts w:ascii="Times New Roman" w:hAnsi="Times New Roman"/>
                <w:b w:val="0"/>
                <w:color w:val="000000" w:themeColor="text1"/>
                <w:sz w:val="22"/>
                <w:szCs w:val="22"/>
                <w:lang w:val="sv-SE"/>
              </w:rPr>
            </w:pPr>
            <w:r w:rsidRPr="000C6FB4">
              <w:rPr>
                <w:rFonts w:ascii="Times New Roman" w:hAnsi="Times New Roman"/>
                <w:b w:val="0"/>
                <w:color w:val="000000" w:themeColor="text1"/>
                <w:sz w:val="22"/>
                <w:szCs w:val="22"/>
              </w:rPr>
              <w:t xml:space="preserve">2.3  </w:t>
            </w:r>
            <w:r w:rsidRPr="000C6FB4">
              <w:rPr>
                <w:rFonts w:ascii="Times New Roman" w:hAnsi="Times New Roman"/>
                <w:b w:val="0"/>
                <w:color w:val="000000" w:themeColor="text1"/>
                <w:sz w:val="22"/>
                <w:szCs w:val="22"/>
                <w:lang w:val="sv-SE"/>
              </w:rPr>
              <w:t>Sistem pengelolaan</w:t>
            </w:r>
            <w:r w:rsidR="009752FB" w:rsidRPr="000C6FB4">
              <w:rPr>
                <w:rFonts w:ascii="Times New Roman" w:hAnsi="Times New Roman"/>
                <w:b w:val="0"/>
                <w:color w:val="000000" w:themeColor="text1"/>
                <w:sz w:val="22"/>
                <w:szCs w:val="22"/>
                <w:lang w:val="sv-SE"/>
              </w:rPr>
              <w:t>.</w:t>
            </w:r>
          </w:p>
          <w:p w:rsidR="00B878B1" w:rsidRPr="000C6FB4" w:rsidRDefault="00B878B1" w:rsidP="00F66C1F">
            <w:pPr>
              <w:rPr>
                <w:rFonts w:ascii="Times New Roman" w:hAnsi="Times New Roman"/>
                <w:b w:val="0"/>
                <w:color w:val="000000" w:themeColor="text1"/>
                <w:sz w:val="22"/>
                <w:szCs w:val="22"/>
              </w:rPr>
            </w:pPr>
          </w:p>
        </w:tc>
        <w:tc>
          <w:tcPr>
            <w:tcW w:w="2984" w:type="dxa"/>
            <w:tcBorders>
              <w:top w:val="single" w:sz="4" w:space="0" w:color="auto"/>
              <w:left w:val="single" w:sz="4" w:space="0" w:color="auto"/>
              <w:bottom w:val="single" w:sz="4" w:space="0" w:color="auto"/>
              <w:right w:val="single" w:sz="4" w:space="0" w:color="auto"/>
            </w:tcBorders>
          </w:tcPr>
          <w:p w:rsidR="00B878B1" w:rsidRPr="000C6FB4" w:rsidRDefault="00D87CD8" w:rsidP="009752FB">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2.3.</w:t>
            </w:r>
            <w:r w:rsidR="00B878B1" w:rsidRPr="000C6FB4">
              <w:rPr>
                <w:rFonts w:ascii="Times New Roman" w:hAnsi="Times New Roman"/>
                <w:b w:val="0"/>
                <w:color w:val="000000" w:themeColor="text1"/>
                <w:sz w:val="22"/>
                <w:szCs w:val="22"/>
                <w:lang w:val="id-ID"/>
              </w:rPr>
              <w:t xml:space="preserve">Sistem pengelolaan fungsional dan operasional </w:t>
            </w:r>
            <w:r w:rsidR="00B878B1" w:rsidRPr="000C6FB4">
              <w:rPr>
                <w:rFonts w:ascii="Times New Roman" w:hAnsi="Times New Roman"/>
                <w:b w:val="0"/>
                <w:color w:val="000000" w:themeColor="text1"/>
                <w:sz w:val="22"/>
                <w:szCs w:val="22"/>
              </w:rPr>
              <w:t>program studi</w:t>
            </w:r>
            <w:r w:rsidR="00E20DC0" w:rsidRPr="000C6FB4">
              <w:rPr>
                <w:rFonts w:ascii="Times New Roman" w:hAnsi="Times New Roman"/>
                <w:b w:val="0"/>
                <w:color w:val="000000" w:themeColor="text1"/>
                <w:sz w:val="22"/>
                <w:szCs w:val="22"/>
              </w:rPr>
              <w:t xml:space="preserve"> </w:t>
            </w:r>
            <w:r w:rsidR="00B878B1" w:rsidRPr="000C6FB4">
              <w:rPr>
                <w:rFonts w:ascii="Times New Roman" w:hAnsi="Times New Roman"/>
                <w:b w:val="0"/>
                <w:color w:val="000000" w:themeColor="text1"/>
                <w:sz w:val="22"/>
                <w:szCs w:val="22"/>
              </w:rPr>
              <w:t>mencakup:</w:t>
            </w:r>
            <w:r w:rsidR="00E20DC0" w:rsidRPr="000C6FB4">
              <w:rPr>
                <w:rFonts w:ascii="Times New Roman" w:hAnsi="Times New Roman"/>
                <w:b w:val="0"/>
                <w:color w:val="000000" w:themeColor="text1"/>
                <w:sz w:val="22"/>
                <w:szCs w:val="22"/>
              </w:rPr>
              <w:t xml:space="preserve"> </w:t>
            </w:r>
            <w:r w:rsidR="00B878B1" w:rsidRPr="000C6FB4">
              <w:rPr>
                <w:rFonts w:ascii="Times New Roman" w:hAnsi="Times New Roman"/>
                <w:b w:val="0"/>
                <w:color w:val="000000" w:themeColor="text1"/>
                <w:sz w:val="22"/>
                <w:szCs w:val="22"/>
                <w:lang w:val="nb-NO"/>
              </w:rPr>
              <w:t>perencanaan, pengorganisasian, pen</w:t>
            </w:r>
            <w:r w:rsidR="00B878B1" w:rsidRPr="000C6FB4">
              <w:rPr>
                <w:rFonts w:ascii="Times New Roman" w:hAnsi="Times New Roman"/>
                <w:b w:val="0"/>
                <w:color w:val="000000" w:themeColor="text1"/>
                <w:sz w:val="22"/>
                <w:szCs w:val="22"/>
                <w:lang w:val="id-ID"/>
              </w:rPr>
              <w:t>stafan</w:t>
            </w:r>
            <w:r w:rsidR="00B878B1" w:rsidRPr="000C6FB4">
              <w:rPr>
                <w:rFonts w:ascii="Times New Roman" w:hAnsi="Times New Roman"/>
                <w:b w:val="0"/>
                <w:color w:val="000000" w:themeColor="text1"/>
                <w:sz w:val="22"/>
                <w:szCs w:val="22"/>
                <w:lang w:val="nb-NO"/>
              </w:rPr>
              <w:t>,</w:t>
            </w:r>
            <w:r w:rsidR="009752FB" w:rsidRPr="000C6FB4">
              <w:rPr>
                <w:rFonts w:ascii="Times New Roman" w:hAnsi="Times New Roman"/>
                <w:b w:val="0"/>
                <w:color w:val="000000" w:themeColor="text1"/>
                <w:sz w:val="22"/>
                <w:szCs w:val="22"/>
                <w:lang w:val="nb-NO"/>
              </w:rPr>
              <w:t xml:space="preserve"> pengarahan, dan </w:t>
            </w:r>
            <w:r w:rsidR="00B878B1" w:rsidRPr="000C6FB4">
              <w:rPr>
                <w:rFonts w:ascii="Times New Roman" w:hAnsi="Times New Roman"/>
                <w:b w:val="0"/>
                <w:color w:val="000000" w:themeColor="text1"/>
                <w:sz w:val="22"/>
                <w:szCs w:val="22"/>
                <w:lang w:val="nb-NO"/>
              </w:rPr>
              <w:t xml:space="preserve"> pengawasan</w:t>
            </w:r>
            <w:r w:rsidR="00B878B1" w:rsidRPr="000C6FB4">
              <w:rPr>
                <w:rFonts w:ascii="Times New Roman" w:hAnsi="Times New Roman"/>
                <w:b w:val="0"/>
                <w:i/>
                <w:iCs/>
                <w:color w:val="000000" w:themeColor="text1"/>
                <w:sz w:val="22"/>
                <w:szCs w:val="22"/>
              </w:rPr>
              <w:t>,</w:t>
            </w:r>
            <w:r w:rsidR="00B878B1" w:rsidRPr="000C6FB4">
              <w:rPr>
                <w:rFonts w:ascii="Times New Roman" w:hAnsi="Times New Roman"/>
                <w:b w:val="0"/>
                <w:iCs/>
                <w:color w:val="000000" w:themeColor="text1"/>
                <w:sz w:val="22"/>
                <w:szCs w:val="22"/>
              </w:rPr>
              <w:t>serta efektivitas pelaksanaannya.</w:t>
            </w:r>
          </w:p>
        </w:tc>
        <w:tc>
          <w:tcPr>
            <w:tcW w:w="2126" w:type="dxa"/>
            <w:tcBorders>
              <w:top w:val="single" w:sz="4" w:space="0" w:color="auto"/>
              <w:left w:val="single" w:sz="4" w:space="0" w:color="auto"/>
              <w:bottom w:val="single" w:sz="4" w:space="0" w:color="auto"/>
              <w:right w:val="single" w:sz="4" w:space="0" w:color="auto"/>
            </w:tcBorders>
          </w:tcPr>
          <w:p w:rsidR="00B878B1" w:rsidRPr="000C6FB4" w:rsidRDefault="00BE73C5" w:rsidP="00F66C1F">
            <w:pPr>
              <w:ind w:left="-18"/>
              <w:rPr>
                <w:rFonts w:ascii="Times New Roman" w:hAnsi="Times New Roman"/>
                <w:b w:val="0"/>
                <w:iCs/>
                <w:color w:val="000000" w:themeColor="text1"/>
                <w:sz w:val="22"/>
                <w:szCs w:val="22"/>
              </w:rPr>
            </w:pPr>
            <w:r w:rsidRPr="000C6FB4">
              <w:rPr>
                <w:rFonts w:ascii="Times New Roman" w:hAnsi="Times New Roman"/>
                <w:b w:val="0"/>
                <w:color w:val="000000" w:themeColor="text1"/>
                <w:sz w:val="22"/>
                <w:szCs w:val="22"/>
                <w:lang w:val="id-ID"/>
              </w:rPr>
              <w:t xml:space="preserve">Sistem pengelolaan fungsional dan operasional </w:t>
            </w:r>
            <w:r w:rsidRPr="000C6FB4">
              <w:rPr>
                <w:rFonts w:ascii="Times New Roman" w:hAnsi="Times New Roman"/>
                <w:b w:val="0"/>
                <w:color w:val="000000" w:themeColor="text1"/>
                <w:sz w:val="22"/>
                <w:szCs w:val="22"/>
              </w:rPr>
              <w:t>program studi berjalan sesuai dengan SOP</w:t>
            </w:r>
            <w:r w:rsidR="004B25B0" w:rsidRPr="000C6FB4">
              <w:rPr>
                <w:rFonts w:ascii="Times New Roman" w:hAnsi="Times New Roman"/>
                <w:b w:val="0"/>
                <w:color w:val="000000" w:themeColor="text1"/>
                <w:sz w:val="22"/>
                <w:szCs w:val="22"/>
              </w:rPr>
              <w:t>/buku pedoman/katalog</w:t>
            </w:r>
            <w:r w:rsidRPr="000C6FB4">
              <w:rPr>
                <w:rFonts w:ascii="Times New Roman" w:hAnsi="Times New Roman"/>
                <w:b w:val="0"/>
                <w:color w:val="000000" w:themeColor="text1"/>
                <w:sz w:val="22"/>
                <w:szCs w:val="22"/>
              </w:rPr>
              <w:t>, yang didukung dokumen yang lengkap.</w:t>
            </w:r>
          </w:p>
          <w:p w:rsidR="00B878B1" w:rsidRPr="000C6FB4" w:rsidRDefault="00B878B1" w:rsidP="00F66C1F">
            <w:pPr>
              <w:ind w:left="-18"/>
              <w:rPr>
                <w:rFonts w:ascii="Times New Roman" w:hAnsi="Times New Roman"/>
                <w:b w:val="0"/>
                <w:iCs/>
                <w:color w:val="000000" w:themeColor="text1"/>
                <w:sz w:val="22"/>
                <w:szCs w:val="22"/>
                <w:lang w:val="id-ID"/>
              </w:rPr>
            </w:pPr>
          </w:p>
        </w:tc>
        <w:tc>
          <w:tcPr>
            <w:tcW w:w="2126" w:type="dxa"/>
            <w:tcBorders>
              <w:top w:val="single" w:sz="4" w:space="0" w:color="auto"/>
              <w:left w:val="single" w:sz="4" w:space="0" w:color="auto"/>
              <w:bottom w:val="single" w:sz="4" w:space="0" w:color="auto"/>
              <w:right w:val="single" w:sz="4" w:space="0" w:color="auto"/>
            </w:tcBorders>
          </w:tcPr>
          <w:p w:rsidR="00B878B1" w:rsidRPr="000C6FB4" w:rsidRDefault="00B878B1" w:rsidP="00F66C1F">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 xml:space="preserve">Sistem pengelolaan fungsional dan operasional </w:t>
            </w:r>
            <w:r w:rsidRPr="000C6FB4">
              <w:rPr>
                <w:rFonts w:ascii="Times New Roman" w:hAnsi="Times New Roman"/>
                <w:b w:val="0"/>
                <w:color w:val="000000" w:themeColor="text1"/>
                <w:sz w:val="22"/>
                <w:szCs w:val="22"/>
              </w:rPr>
              <w:t>program studi</w:t>
            </w:r>
            <w:r w:rsidR="00E20DC0" w:rsidRPr="000C6FB4">
              <w:rPr>
                <w:rFonts w:ascii="Times New Roman" w:hAnsi="Times New Roman"/>
                <w:b w:val="0"/>
                <w:color w:val="000000" w:themeColor="text1"/>
                <w:sz w:val="22"/>
                <w:szCs w:val="22"/>
              </w:rPr>
              <w:t xml:space="preserve"> </w:t>
            </w:r>
            <w:r w:rsidRPr="000C6FB4">
              <w:rPr>
                <w:rFonts w:ascii="Times New Roman" w:hAnsi="Times New Roman"/>
                <w:b w:val="0"/>
                <w:color w:val="000000" w:themeColor="text1"/>
                <w:sz w:val="22"/>
                <w:szCs w:val="22"/>
              </w:rPr>
              <w:t xml:space="preserve">dilakukan dengan cukup baik, sesuai dengan </w:t>
            </w:r>
            <w:r w:rsidR="004B25B0" w:rsidRPr="000C6FB4">
              <w:rPr>
                <w:rFonts w:ascii="Times New Roman" w:hAnsi="Times New Roman"/>
                <w:b w:val="0"/>
                <w:color w:val="000000" w:themeColor="text1"/>
                <w:sz w:val="22"/>
                <w:szCs w:val="22"/>
              </w:rPr>
              <w:t>SOP/buku pedoman/katalog</w:t>
            </w:r>
            <w:r w:rsidR="009752FB" w:rsidRPr="000C6FB4">
              <w:rPr>
                <w:rFonts w:ascii="Times New Roman" w:hAnsi="Times New Roman"/>
                <w:b w:val="0"/>
                <w:color w:val="000000" w:themeColor="text1"/>
                <w:sz w:val="22"/>
                <w:szCs w:val="22"/>
              </w:rPr>
              <w:t>, dan</w:t>
            </w:r>
            <w:r w:rsidRPr="000C6FB4">
              <w:rPr>
                <w:rFonts w:ascii="Times New Roman" w:hAnsi="Times New Roman"/>
                <w:b w:val="0"/>
                <w:color w:val="000000" w:themeColor="text1"/>
                <w:sz w:val="22"/>
                <w:szCs w:val="22"/>
              </w:rPr>
              <w:t xml:space="preserve"> dokumen </w:t>
            </w:r>
            <w:r w:rsidR="009752FB" w:rsidRPr="000C6FB4">
              <w:rPr>
                <w:rFonts w:ascii="Times New Roman" w:hAnsi="Times New Roman"/>
                <w:b w:val="0"/>
                <w:color w:val="000000" w:themeColor="text1"/>
                <w:sz w:val="22"/>
                <w:szCs w:val="22"/>
              </w:rPr>
              <w:t>sebagian besar</w:t>
            </w:r>
            <w:r w:rsidRPr="000C6FB4">
              <w:rPr>
                <w:rFonts w:ascii="Times New Roman" w:hAnsi="Times New Roman"/>
                <w:b w:val="0"/>
                <w:color w:val="000000" w:themeColor="text1"/>
                <w:sz w:val="22"/>
                <w:szCs w:val="22"/>
              </w:rPr>
              <w:t xml:space="preserve"> lengkap.</w:t>
            </w:r>
          </w:p>
        </w:tc>
        <w:tc>
          <w:tcPr>
            <w:tcW w:w="2034" w:type="dxa"/>
            <w:tcBorders>
              <w:top w:val="single" w:sz="4" w:space="0" w:color="auto"/>
              <w:left w:val="single" w:sz="4" w:space="0" w:color="auto"/>
              <w:bottom w:val="single" w:sz="4" w:space="0" w:color="auto"/>
            </w:tcBorders>
          </w:tcPr>
          <w:p w:rsidR="00B878B1" w:rsidRPr="000C6FB4" w:rsidRDefault="00B878B1" w:rsidP="00F66C1F">
            <w:pPr>
              <w:ind w:left="-18"/>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 xml:space="preserve">Sistem pengelolaan fungsional dan operasional </w:t>
            </w:r>
            <w:r w:rsidRPr="000C6FB4">
              <w:rPr>
                <w:rFonts w:ascii="Times New Roman" w:hAnsi="Times New Roman"/>
                <w:b w:val="0"/>
                <w:color w:val="000000" w:themeColor="text1"/>
                <w:sz w:val="22"/>
                <w:szCs w:val="22"/>
              </w:rPr>
              <w:t>program studi</w:t>
            </w:r>
            <w:r w:rsidR="00E20DC0" w:rsidRPr="000C6FB4">
              <w:rPr>
                <w:rFonts w:ascii="Times New Roman" w:hAnsi="Times New Roman"/>
                <w:b w:val="0"/>
                <w:color w:val="000000" w:themeColor="text1"/>
                <w:sz w:val="22"/>
                <w:szCs w:val="22"/>
              </w:rPr>
              <w:t xml:space="preserve"> </w:t>
            </w:r>
            <w:r w:rsidRPr="000C6FB4">
              <w:rPr>
                <w:rFonts w:ascii="Times New Roman" w:hAnsi="Times New Roman"/>
                <w:b w:val="0"/>
                <w:color w:val="000000" w:themeColor="text1"/>
                <w:sz w:val="22"/>
                <w:szCs w:val="22"/>
              </w:rPr>
              <w:t xml:space="preserve">dilakukan hanya sebagian sesuai dengan </w:t>
            </w:r>
            <w:r w:rsidR="004B25B0" w:rsidRPr="000C6FB4">
              <w:rPr>
                <w:rFonts w:ascii="Times New Roman" w:hAnsi="Times New Roman"/>
                <w:b w:val="0"/>
                <w:color w:val="000000" w:themeColor="text1"/>
                <w:sz w:val="22"/>
                <w:szCs w:val="22"/>
              </w:rPr>
              <w:t>SOP/buku pedoman/</w:t>
            </w:r>
            <w:r w:rsidR="00E20DC0" w:rsidRPr="000C6FB4">
              <w:rPr>
                <w:rFonts w:ascii="Times New Roman" w:hAnsi="Times New Roman"/>
                <w:b w:val="0"/>
                <w:color w:val="000000" w:themeColor="text1"/>
                <w:sz w:val="22"/>
                <w:szCs w:val="22"/>
              </w:rPr>
              <w:t xml:space="preserve">katalog </w:t>
            </w:r>
            <w:r w:rsidR="009752FB" w:rsidRPr="000C6FB4">
              <w:rPr>
                <w:rFonts w:ascii="Times New Roman" w:hAnsi="Times New Roman"/>
                <w:b w:val="0"/>
                <w:color w:val="000000" w:themeColor="text1"/>
                <w:sz w:val="22"/>
                <w:szCs w:val="22"/>
              </w:rPr>
              <w:t>dan dokumen sebagian</w:t>
            </w:r>
            <w:r w:rsidRPr="000C6FB4">
              <w:rPr>
                <w:rFonts w:ascii="Times New Roman" w:hAnsi="Times New Roman"/>
                <w:b w:val="0"/>
                <w:color w:val="000000" w:themeColor="text1"/>
                <w:sz w:val="22"/>
                <w:szCs w:val="22"/>
              </w:rPr>
              <w:t xml:space="preserve"> lengkap.</w:t>
            </w:r>
          </w:p>
        </w:tc>
        <w:tc>
          <w:tcPr>
            <w:tcW w:w="1649" w:type="dxa"/>
            <w:tcBorders>
              <w:top w:val="single" w:sz="4" w:space="0" w:color="auto"/>
              <w:bottom w:val="single" w:sz="4" w:space="0" w:color="auto"/>
            </w:tcBorders>
            <w:shd w:val="clear" w:color="auto" w:fill="auto"/>
          </w:tcPr>
          <w:p w:rsidR="00B878B1" w:rsidRPr="000C6FB4" w:rsidRDefault="00B878B1" w:rsidP="00F66C1F">
            <w:pPr>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id-ID"/>
              </w:rPr>
              <w:t xml:space="preserve">Sistem pengelolaan fungsional dan operasional </w:t>
            </w:r>
            <w:r w:rsidRPr="000C6FB4">
              <w:rPr>
                <w:rFonts w:ascii="Times New Roman" w:hAnsi="Times New Roman"/>
                <w:b w:val="0"/>
                <w:color w:val="000000" w:themeColor="text1"/>
                <w:sz w:val="22"/>
                <w:szCs w:val="22"/>
              </w:rPr>
              <w:t>program studi</w:t>
            </w:r>
            <w:r w:rsidR="00E20DC0" w:rsidRPr="000C6FB4">
              <w:rPr>
                <w:rFonts w:ascii="Times New Roman" w:hAnsi="Times New Roman"/>
                <w:b w:val="0"/>
                <w:color w:val="000000" w:themeColor="text1"/>
                <w:sz w:val="22"/>
                <w:szCs w:val="22"/>
              </w:rPr>
              <w:t xml:space="preserve"> </w:t>
            </w:r>
            <w:r w:rsidRPr="000C6FB4">
              <w:rPr>
                <w:rFonts w:ascii="Times New Roman" w:hAnsi="Times New Roman"/>
                <w:b w:val="0"/>
                <w:color w:val="000000" w:themeColor="text1"/>
                <w:sz w:val="22"/>
                <w:szCs w:val="22"/>
              </w:rPr>
              <w:t xml:space="preserve">dilakukan tidak sesuai dengan </w:t>
            </w:r>
            <w:r w:rsidR="004B25B0" w:rsidRPr="000C6FB4">
              <w:rPr>
                <w:rFonts w:ascii="Times New Roman" w:hAnsi="Times New Roman"/>
                <w:b w:val="0"/>
                <w:color w:val="000000" w:themeColor="text1"/>
                <w:sz w:val="22"/>
                <w:szCs w:val="22"/>
              </w:rPr>
              <w:t>SOP/buku pedoman/</w:t>
            </w:r>
            <w:r w:rsidR="00E20DC0" w:rsidRPr="000C6FB4">
              <w:rPr>
                <w:rFonts w:ascii="Times New Roman" w:hAnsi="Times New Roman"/>
                <w:b w:val="0"/>
                <w:color w:val="000000" w:themeColor="text1"/>
                <w:sz w:val="22"/>
                <w:szCs w:val="22"/>
              </w:rPr>
              <w:t xml:space="preserve"> </w:t>
            </w:r>
            <w:r w:rsidR="004B25B0" w:rsidRPr="000C6FB4">
              <w:rPr>
                <w:rFonts w:ascii="Times New Roman" w:hAnsi="Times New Roman"/>
                <w:b w:val="0"/>
                <w:color w:val="000000" w:themeColor="text1"/>
                <w:sz w:val="22"/>
                <w:szCs w:val="22"/>
              </w:rPr>
              <w:t>katalog</w:t>
            </w:r>
            <w:r w:rsidRPr="000C6FB4">
              <w:rPr>
                <w:rFonts w:ascii="Times New Roman" w:hAnsi="Times New Roman"/>
                <w:b w:val="0"/>
                <w:color w:val="000000" w:themeColor="text1"/>
                <w:sz w:val="22"/>
                <w:szCs w:val="22"/>
              </w:rPr>
              <w:t>.</w:t>
            </w:r>
          </w:p>
        </w:tc>
        <w:tc>
          <w:tcPr>
            <w:tcW w:w="1771" w:type="dxa"/>
            <w:tcBorders>
              <w:top w:val="single" w:sz="4" w:space="0" w:color="auto"/>
              <w:bottom w:val="single" w:sz="4" w:space="0" w:color="auto"/>
            </w:tcBorders>
            <w:shd w:val="clear" w:color="auto" w:fill="auto"/>
          </w:tcPr>
          <w:p w:rsidR="00B878B1" w:rsidRPr="000C6FB4" w:rsidRDefault="00B878B1" w:rsidP="00F66C1F">
            <w:pP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fi-FI"/>
              </w:rPr>
              <w:t>Tidak ada sistem pengelolaan.</w:t>
            </w:r>
          </w:p>
        </w:tc>
      </w:tr>
      <w:tr w:rsidR="000C6FB4" w:rsidRPr="000C6FB4" w:rsidTr="00F66C1F">
        <w:trPr>
          <w:trHeight w:val="484"/>
        </w:trPr>
        <w:tc>
          <w:tcPr>
            <w:tcW w:w="3060" w:type="dxa"/>
            <w:tcBorders>
              <w:top w:val="single" w:sz="4" w:space="0" w:color="auto"/>
              <w:left w:val="single" w:sz="4" w:space="0" w:color="auto"/>
              <w:bottom w:val="nil"/>
              <w:right w:val="single" w:sz="4" w:space="0" w:color="auto"/>
            </w:tcBorders>
          </w:tcPr>
          <w:p w:rsidR="00B878B1" w:rsidRPr="000C6FB4" w:rsidRDefault="00B878B1" w:rsidP="00F66C1F">
            <w:pPr>
              <w:ind w:left="-18"/>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2.4  Penjaminan mutu.</w:t>
            </w:r>
          </w:p>
          <w:p w:rsidR="00B878B1" w:rsidRPr="000C6FB4" w:rsidRDefault="00B878B1" w:rsidP="00F66C1F">
            <w:pPr>
              <w:ind w:left="266" w:hanging="284"/>
              <w:rPr>
                <w:rFonts w:ascii="Times New Roman" w:hAnsi="Times New Roman"/>
                <w:b w:val="0"/>
                <w:color w:val="000000" w:themeColor="text1"/>
                <w:sz w:val="22"/>
                <w:szCs w:val="22"/>
                <w:lang w:val="fi-FI"/>
              </w:rPr>
            </w:pPr>
          </w:p>
        </w:tc>
        <w:tc>
          <w:tcPr>
            <w:tcW w:w="2984" w:type="dxa"/>
            <w:tcBorders>
              <w:top w:val="single" w:sz="4" w:space="0" w:color="auto"/>
              <w:left w:val="single" w:sz="4" w:space="0" w:color="auto"/>
              <w:bottom w:val="single" w:sz="4" w:space="0" w:color="auto"/>
              <w:right w:val="single" w:sz="4" w:space="0" w:color="auto"/>
            </w:tcBorders>
          </w:tcPr>
          <w:p w:rsidR="00B878B1" w:rsidRPr="000C6FB4" w:rsidRDefault="00B878B1" w:rsidP="00F66C1F">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2.4  Pelaksanaan penjaminan mutu di program studi.</w:t>
            </w:r>
          </w:p>
          <w:p w:rsidR="00B878B1" w:rsidRPr="000C6FB4" w:rsidRDefault="00B878B1" w:rsidP="00F66C1F">
            <w:pPr>
              <w:rPr>
                <w:rFonts w:ascii="Times New Roman" w:hAnsi="Times New Roman"/>
                <w:b w:val="0"/>
                <w:color w:val="000000" w:themeColor="text1"/>
                <w:sz w:val="22"/>
                <w:szCs w:val="22"/>
              </w:rPr>
            </w:pPr>
          </w:p>
          <w:p w:rsidR="00B878B1" w:rsidRPr="000C6FB4" w:rsidRDefault="00B878B1" w:rsidP="008F221B">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 xml:space="preserve">Pelaksanaannya antara lain ditandai dengan adanya: </w:t>
            </w:r>
            <w:r w:rsidRPr="000C6FB4">
              <w:rPr>
                <w:rFonts w:ascii="Times New Roman" w:hAnsi="Times New Roman"/>
                <w:b w:val="0"/>
                <w:color w:val="000000" w:themeColor="text1"/>
                <w:sz w:val="22"/>
                <w:szCs w:val="22"/>
                <w:lang w:val="sv-SE"/>
              </w:rPr>
              <w:t xml:space="preserve">kebijakan, sistem, dan pelaksanaan penjaminan mutu </w:t>
            </w:r>
            <w:r w:rsidRPr="000C6FB4">
              <w:rPr>
                <w:rFonts w:ascii="Times New Roman" w:hAnsi="Times New Roman"/>
                <w:b w:val="0"/>
                <w:color w:val="000000" w:themeColor="text1"/>
                <w:sz w:val="22"/>
                <w:szCs w:val="22"/>
                <w:lang w:val="sv-SE"/>
              </w:rPr>
              <w:lastRenderedPageBreak/>
              <w:t xml:space="preserve">pada </w:t>
            </w:r>
            <w:r w:rsidRPr="000C6FB4">
              <w:rPr>
                <w:rFonts w:ascii="Times New Roman" w:hAnsi="Times New Roman"/>
                <w:b w:val="0"/>
                <w:color w:val="000000" w:themeColor="text1"/>
                <w:sz w:val="22"/>
                <w:szCs w:val="22"/>
                <w:lang w:val="id-ID"/>
              </w:rPr>
              <w:t>program studi kedokteran</w:t>
            </w:r>
            <w:r w:rsidR="008F221B" w:rsidRPr="000C6FB4">
              <w:rPr>
                <w:rFonts w:ascii="Times New Roman" w:hAnsi="Times New Roman"/>
                <w:b w:val="0"/>
                <w:color w:val="000000" w:themeColor="text1"/>
                <w:sz w:val="22"/>
                <w:szCs w:val="22"/>
              </w:rPr>
              <w:t xml:space="preserve">. </w:t>
            </w:r>
          </w:p>
        </w:tc>
        <w:tc>
          <w:tcPr>
            <w:tcW w:w="2126" w:type="dxa"/>
            <w:tcBorders>
              <w:top w:val="single" w:sz="4" w:space="0" w:color="auto"/>
              <w:left w:val="single" w:sz="4" w:space="0" w:color="auto"/>
              <w:bottom w:val="single" w:sz="4" w:space="0" w:color="auto"/>
              <w:right w:val="single" w:sz="4" w:space="0" w:color="auto"/>
            </w:tcBorders>
          </w:tcPr>
          <w:p w:rsidR="00B878B1" w:rsidRPr="000C6FB4" w:rsidRDefault="00B878B1" w:rsidP="00F66C1F">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fi-FI"/>
              </w:rPr>
              <w:lastRenderedPageBreak/>
              <w:t xml:space="preserve">Sistem penjaminan mutu berjalan sesuai dengan standar penjaminan mutu, ada  </w:t>
            </w:r>
            <w:r w:rsidRPr="000C6FB4">
              <w:rPr>
                <w:rFonts w:ascii="Times New Roman" w:hAnsi="Times New Roman"/>
                <w:b w:val="0"/>
                <w:iCs/>
                <w:color w:val="000000" w:themeColor="text1"/>
                <w:sz w:val="22"/>
                <w:szCs w:val="22"/>
                <w:lang w:val="id-ID"/>
              </w:rPr>
              <w:t>umpan balik dan tindak lanjutnya</w:t>
            </w:r>
            <w:r w:rsidRPr="000C6FB4">
              <w:rPr>
                <w:rFonts w:ascii="Times New Roman" w:hAnsi="Times New Roman"/>
                <w:b w:val="0"/>
                <w:iCs/>
                <w:color w:val="000000" w:themeColor="text1"/>
                <w:sz w:val="22"/>
                <w:szCs w:val="22"/>
              </w:rPr>
              <w:t xml:space="preserve">, </w:t>
            </w:r>
            <w:r w:rsidRPr="000C6FB4">
              <w:rPr>
                <w:rFonts w:ascii="Times New Roman" w:hAnsi="Times New Roman"/>
                <w:b w:val="0"/>
                <w:color w:val="000000" w:themeColor="text1"/>
                <w:sz w:val="22"/>
                <w:szCs w:val="22"/>
              </w:rPr>
              <w:t xml:space="preserve">yang didukung </w:t>
            </w:r>
            <w:r w:rsidRPr="000C6FB4">
              <w:rPr>
                <w:rFonts w:ascii="Times New Roman" w:hAnsi="Times New Roman"/>
                <w:b w:val="0"/>
                <w:color w:val="000000" w:themeColor="text1"/>
                <w:sz w:val="22"/>
                <w:szCs w:val="22"/>
              </w:rPr>
              <w:lastRenderedPageBreak/>
              <w:t>dokumen yang lengkap.</w:t>
            </w:r>
          </w:p>
          <w:p w:rsidR="00B878B1" w:rsidRPr="000C6FB4" w:rsidRDefault="00B878B1" w:rsidP="00F66C1F">
            <w:pPr>
              <w:rPr>
                <w:rFonts w:ascii="Times New Roman" w:hAnsi="Times New Roman"/>
                <w:b w:val="0"/>
                <w:color w:val="000000" w:themeColor="text1"/>
                <w:sz w:val="22"/>
                <w:szCs w:val="22"/>
                <w:lang w:val="id-ID"/>
              </w:rPr>
            </w:pPr>
          </w:p>
        </w:tc>
        <w:tc>
          <w:tcPr>
            <w:tcW w:w="2126" w:type="dxa"/>
            <w:tcBorders>
              <w:top w:val="single" w:sz="4" w:space="0" w:color="auto"/>
              <w:left w:val="single" w:sz="4" w:space="0" w:color="auto"/>
              <w:bottom w:val="single" w:sz="4" w:space="0" w:color="auto"/>
              <w:right w:val="single" w:sz="4" w:space="0" w:color="auto"/>
            </w:tcBorders>
          </w:tcPr>
          <w:p w:rsidR="00B878B1" w:rsidRPr="000C6FB4" w:rsidRDefault="00B878B1" w:rsidP="00F66C1F">
            <w:pP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fi-FI"/>
              </w:rPr>
              <w:lastRenderedPageBreak/>
              <w:t xml:space="preserve">Sistem penjaminan mutu berjalan sesuai dengan standar penjaminan mutu, </w:t>
            </w:r>
            <w:r w:rsidRPr="000C6FB4">
              <w:rPr>
                <w:rFonts w:ascii="Times New Roman" w:hAnsi="Times New Roman"/>
                <w:b w:val="0"/>
                <w:iCs/>
                <w:color w:val="000000" w:themeColor="text1"/>
                <w:sz w:val="22"/>
                <w:szCs w:val="22"/>
                <w:lang w:val="id-ID"/>
              </w:rPr>
              <w:t xml:space="preserve">umpan balik </w:t>
            </w:r>
            <w:r w:rsidRPr="000C6FB4">
              <w:rPr>
                <w:rFonts w:ascii="Times New Roman" w:hAnsi="Times New Roman"/>
                <w:b w:val="0"/>
                <w:iCs/>
                <w:color w:val="000000" w:themeColor="text1"/>
                <w:sz w:val="22"/>
                <w:szCs w:val="22"/>
              </w:rPr>
              <w:t>tersedia tetapi tidak ada tindak lanjut.</w:t>
            </w:r>
          </w:p>
        </w:tc>
        <w:tc>
          <w:tcPr>
            <w:tcW w:w="2034" w:type="dxa"/>
            <w:tcBorders>
              <w:top w:val="single" w:sz="4" w:space="0" w:color="auto"/>
              <w:left w:val="single" w:sz="4" w:space="0" w:color="auto"/>
              <w:bottom w:val="single" w:sz="4" w:space="0" w:color="auto"/>
            </w:tcBorders>
          </w:tcPr>
          <w:p w:rsidR="00B878B1" w:rsidRPr="000C6FB4" w:rsidRDefault="00BE73C5" w:rsidP="00F66C1F">
            <w:pP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fi-FI"/>
              </w:rPr>
              <w:t>Sistem penjaminan mutu berfungsi sebagian namun  tidak ada umpan balik dan dokumen kurang lengkap.</w:t>
            </w:r>
          </w:p>
        </w:tc>
        <w:tc>
          <w:tcPr>
            <w:tcW w:w="1649" w:type="dxa"/>
            <w:tcBorders>
              <w:top w:val="single" w:sz="4" w:space="0" w:color="auto"/>
              <w:bottom w:val="single" w:sz="4" w:space="0" w:color="auto"/>
            </w:tcBorders>
            <w:shd w:val="clear" w:color="auto" w:fill="auto"/>
          </w:tcPr>
          <w:p w:rsidR="00B878B1" w:rsidRPr="000C6FB4" w:rsidRDefault="00B878B1" w:rsidP="00F66C1F">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Ada sistem penjaminan</w:t>
            </w:r>
            <w:r w:rsidRPr="000C6FB4">
              <w:rPr>
                <w:rFonts w:ascii="Times New Roman" w:hAnsi="Times New Roman"/>
                <w:b w:val="0"/>
                <w:color w:val="000000" w:themeColor="text1"/>
                <w:sz w:val="22"/>
                <w:szCs w:val="22"/>
              </w:rPr>
              <w:t xml:space="preserve"> mutu</w:t>
            </w:r>
            <w:r w:rsidRPr="000C6FB4">
              <w:rPr>
                <w:rFonts w:ascii="Times New Roman" w:hAnsi="Times New Roman"/>
                <w:b w:val="0"/>
                <w:color w:val="000000" w:themeColor="text1"/>
                <w:sz w:val="22"/>
                <w:szCs w:val="22"/>
                <w:lang w:val="id-ID"/>
              </w:rPr>
              <w:t>, tetapi tidak berfungsi</w:t>
            </w:r>
            <w:r w:rsidRPr="000C6FB4">
              <w:rPr>
                <w:rFonts w:ascii="Times New Roman" w:hAnsi="Times New Roman"/>
                <w:b w:val="0"/>
                <w:color w:val="000000" w:themeColor="text1"/>
                <w:sz w:val="22"/>
                <w:szCs w:val="22"/>
              </w:rPr>
              <w:t>.</w:t>
            </w:r>
          </w:p>
        </w:tc>
        <w:tc>
          <w:tcPr>
            <w:tcW w:w="1771" w:type="dxa"/>
            <w:tcBorders>
              <w:top w:val="single" w:sz="4" w:space="0" w:color="auto"/>
              <w:bottom w:val="single" w:sz="4" w:space="0" w:color="auto"/>
            </w:tcBorders>
            <w:shd w:val="clear" w:color="auto" w:fill="auto"/>
          </w:tcPr>
          <w:p w:rsidR="00B878B1" w:rsidRPr="000C6FB4" w:rsidRDefault="00B878B1" w:rsidP="00F66C1F">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 xml:space="preserve">Tidak ada </w:t>
            </w:r>
            <w:r w:rsidRPr="000C6FB4">
              <w:rPr>
                <w:rFonts w:ascii="Times New Roman" w:hAnsi="Times New Roman"/>
                <w:b w:val="0"/>
                <w:color w:val="000000" w:themeColor="text1"/>
                <w:sz w:val="22"/>
                <w:szCs w:val="22"/>
                <w:lang w:val="id-ID"/>
              </w:rPr>
              <w:t>sis</w:t>
            </w:r>
            <w:r w:rsidRPr="000C6FB4">
              <w:rPr>
                <w:rFonts w:ascii="Times New Roman" w:hAnsi="Times New Roman"/>
                <w:b w:val="0"/>
                <w:color w:val="000000" w:themeColor="text1"/>
                <w:sz w:val="22"/>
                <w:szCs w:val="22"/>
              </w:rPr>
              <w:t>te</w:t>
            </w:r>
            <w:r w:rsidRPr="000C6FB4">
              <w:rPr>
                <w:rFonts w:ascii="Times New Roman" w:hAnsi="Times New Roman"/>
                <w:b w:val="0"/>
                <w:color w:val="000000" w:themeColor="text1"/>
                <w:sz w:val="22"/>
                <w:szCs w:val="22"/>
                <w:lang w:val="id-ID"/>
              </w:rPr>
              <w:t xml:space="preserve">m </w:t>
            </w:r>
            <w:r w:rsidRPr="000C6FB4">
              <w:rPr>
                <w:rFonts w:ascii="Times New Roman" w:hAnsi="Times New Roman"/>
                <w:b w:val="0"/>
                <w:color w:val="000000" w:themeColor="text1"/>
                <w:sz w:val="22"/>
                <w:szCs w:val="22"/>
              </w:rPr>
              <w:t>penjaminan mutu.</w:t>
            </w:r>
          </w:p>
        </w:tc>
      </w:tr>
      <w:tr w:rsidR="000C6FB4" w:rsidRPr="000C6FB4" w:rsidTr="00F66C1F">
        <w:trPr>
          <w:trHeight w:val="484"/>
        </w:trPr>
        <w:tc>
          <w:tcPr>
            <w:tcW w:w="3060" w:type="dxa"/>
            <w:tcBorders>
              <w:top w:val="single" w:sz="4" w:space="0" w:color="auto"/>
              <w:left w:val="single" w:sz="4" w:space="0" w:color="auto"/>
              <w:bottom w:val="single" w:sz="4" w:space="0" w:color="auto"/>
              <w:right w:val="single" w:sz="4" w:space="0" w:color="auto"/>
            </w:tcBorders>
          </w:tcPr>
          <w:p w:rsidR="00B878B1" w:rsidRPr="000C6FB4" w:rsidRDefault="00B878B1" w:rsidP="00F66C1F">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lastRenderedPageBreak/>
              <w:t>2.5  Umpan balik</w:t>
            </w:r>
            <w:r w:rsidR="000753F5" w:rsidRPr="000C6FB4">
              <w:rPr>
                <w:rFonts w:ascii="Times New Roman" w:hAnsi="Times New Roman"/>
                <w:b w:val="0"/>
                <w:color w:val="000000" w:themeColor="text1"/>
                <w:sz w:val="22"/>
                <w:szCs w:val="22"/>
              </w:rPr>
              <w:t>.</w:t>
            </w:r>
          </w:p>
        </w:tc>
        <w:tc>
          <w:tcPr>
            <w:tcW w:w="2984" w:type="dxa"/>
            <w:tcBorders>
              <w:top w:val="single" w:sz="4" w:space="0" w:color="auto"/>
              <w:left w:val="single" w:sz="4" w:space="0" w:color="auto"/>
              <w:bottom w:val="single" w:sz="4" w:space="0" w:color="auto"/>
              <w:right w:val="single" w:sz="4" w:space="0" w:color="auto"/>
            </w:tcBorders>
          </w:tcPr>
          <w:p w:rsidR="00B878B1" w:rsidRPr="000C6FB4" w:rsidRDefault="00B878B1" w:rsidP="00F66C1F">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2.5  Penjaringan umpan balik  dan tindak lanjutnya.</w:t>
            </w:r>
          </w:p>
          <w:p w:rsidR="00E20DC0" w:rsidRPr="000C6FB4" w:rsidRDefault="00E20DC0" w:rsidP="00F66C1F">
            <w:pPr>
              <w:rPr>
                <w:rFonts w:ascii="Times New Roman" w:hAnsi="Times New Roman"/>
                <w:b w:val="0"/>
                <w:color w:val="000000" w:themeColor="text1"/>
                <w:sz w:val="22"/>
                <w:szCs w:val="22"/>
              </w:rPr>
            </w:pPr>
          </w:p>
          <w:p w:rsidR="00B878B1" w:rsidRPr="000C6FB4" w:rsidRDefault="00B878B1" w:rsidP="00F66C1F">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 xml:space="preserve">Sumber umpan balik antara lain dari: (1) dosen, (2) </w:t>
            </w:r>
            <w:r w:rsidR="006966B7" w:rsidRPr="000C6FB4">
              <w:rPr>
                <w:rFonts w:ascii="Times New Roman" w:hAnsi="Times New Roman"/>
                <w:b w:val="0"/>
                <w:color w:val="000000" w:themeColor="text1"/>
                <w:sz w:val="22"/>
                <w:szCs w:val="22"/>
              </w:rPr>
              <w:t xml:space="preserve">peserta </w:t>
            </w:r>
            <w:r w:rsidR="0092349A" w:rsidRPr="000C6FB4">
              <w:rPr>
                <w:rFonts w:ascii="Times New Roman" w:hAnsi="Times New Roman"/>
                <w:b w:val="0"/>
                <w:color w:val="000000" w:themeColor="text1"/>
                <w:sz w:val="22"/>
                <w:szCs w:val="22"/>
              </w:rPr>
              <w:t>didik</w:t>
            </w:r>
            <w:r w:rsidRPr="000C6FB4">
              <w:rPr>
                <w:rFonts w:ascii="Times New Roman" w:hAnsi="Times New Roman"/>
                <w:b w:val="0"/>
                <w:color w:val="000000" w:themeColor="text1"/>
                <w:sz w:val="22"/>
                <w:szCs w:val="22"/>
              </w:rPr>
              <w:t xml:space="preserve">, (3) </w:t>
            </w:r>
            <w:r w:rsidRPr="000C6FB4">
              <w:rPr>
                <w:rFonts w:ascii="Times New Roman" w:hAnsi="Times New Roman"/>
                <w:b w:val="0"/>
                <w:color w:val="000000" w:themeColor="text1"/>
                <w:sz w:val="22"/>
                <w:szCs w:val="22"/>
                <w:lang w:val="id-ID"/>
              </w:rPr>
              <w:t xml:space="preserve">alumni, dan (4) </w:t>
            </w:r>
            <w:r w:rsidRPr="000C6FB4">
              <w:rPr>
                <w:rFonts w:ascii="Times New Roman" w:hAnsi="Times New Roman"/>
                <w:b w:val="0"/>
                <w:color w:val="000000" w:themeColor="text1"/>
                <w:sz w:val="22"/>
                <w:szCs w:val="22"/>
              </w:rPr>
              <w:t>pengguna lulusan.</w:t>
            </w:r>
          </w:p>
          <w:p w:rsidR="00B878B1" w:rsidRPr="000C6FB4" w:rsidRDefault="00B878B1" w:rsidP="00F66C1F">
            <w:pPr>
              <w:rPr>
                <w:rFonts w:ascii="Times New Roman" w:hAnsi="Times New Roman"/>
                <w:b w:val="0"/>
                <w:color w:val="000000" w:themeColor="text1"/>
                <w:sz w:val="22"/>
                <w:szCs w:val="22"/>
              </w:rPr>
            </w:pPr>
          </w:p>
          <w:p w:rsidR="00B878B1" w:rsidRPr="000C6FB4" w:rsidRDefault="00B878B1" w:rsidP="00F66C1F">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Umpan balik digunakan untuk perbaikan kurikulum, pelaksanaan proses pembelajaran, dan peningkatan kegiatan program studi.</w:t>
            </w:r>
          </w:p>
          <w:p w:rsidR="00B878B1" w:rsidRPr="000C6FB4" w:rsidRDefault="00B878B1" w:rsidP="00F66C1F">
            <w:pPr>
              <w:rPr>
                <w:rFonts w:ascii="Times New Roman" w:hAnsi="Times New Roman"/>
                <w:b w:val="0"/>
                <w:i/>
                <w:color w:val="000000" w:themeColor="text1"/>
                <w:sz w:val="22"/>
                <w:szCs w:val="22"/>
                <w:lang w:val="id-ID"/>
              </w:rPr>
            </w:pPr>
          </w:p>
        </w:tc>
        <w:tc>
          <w:tcPr>
            <w:tcW w:w="2126" w:type="dxa"/>
            <w:tcBorders>
              <w:top w:val="single" w:sz="4" w:space="0" w:color="auto"/>
              <w:left w:val="single" w:sz="4" w:space="0" w:color="auto"/>
              <w:bottom w:val="single" w:sz="4" w:space="0" w:color="auto"/>
              <w:right w:val="single" w:sz="4" w:space="0" w:color="auto"/>
            </w:tcBorders>
          </w:tcPr>
          <w:p w:rsidR="00B878B1" w:rsidRPr="000C6FB4" w:rsidRDefault="00B878B1" w:rsidP="00F66C1F">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 xml:space="preserve">Umpan balik diperoleh dari dosen, </w:t>
            </w:r>
            <w:r w:rsidR="006966B7" w:rsidRPr="000C6FB4">
              <w:rPr>
                <w:rFonts w:ascii="Times New Roman" w:hAnsi="Times New Roman"/>
                <w:b w:val="0"/>
                <w:color w:val="000000" w:themeColor="text1"/>
                <w:sz w:val="22"/>
                <w:szCs w:val="22"/>
                <w:lang w:val="id-ID"/>
              </w:rPr>
              <w:t xml:space="preserve">peserta </w:t>
            </w:r>
            <w:r w:rsidR="0092349A" w:rsidRPr="000C6FB4">
              <w:rPr>
                <w:rFonts w:ascii="Times New Roman" w:hAnsi="Times New Roman"/>
                <w:b w:val="0"/>
                <w:color w:val="000000" w:themeColor="text1"/>
                <w:sz w:val="22"/>
                <w:szCs w:val="22"/>
                <w:lang w:val="id-ID"/>
              </w:rPr>
              <w:t>didik</w:t>
            </w:r>
            <w:r w:rsidRPr="000C6FB4">
              <w:rPr>
                <w:rFonts w:ascii="Times New Roman" w:hAnsi="Times New Roman"/>
                <w:b w:val="0"/>
                <w:color w:val="000000" w:themeColor="text1"/>
                <w:sz w:val="22"/>
                <w:szCs w:val="22"/>
                <w:lang w:val="id-ID"/>
              </w:rPr>
              <w:t>, alumni, dan pengguna serta ditindaklanjuti</w:t>
            </w:r>
            <w:r w:rsidR="00625FFA" w:rsidRPr="000C6FB4">
              <w:rPr>
                <w:rFonts w:ascii="Times New Roman" w:hAnsi="Times New Roman"/>
                <w:b w:val="0"/>
                <w:color w:val="000000" w:themeColor="text1"/>
                <w:sz w:val="22"/>
                <w:szCs w:val="22"/>
              </w:rPr>
              <w:t xml:space="preserve"> </w:t>
            </w:r>
            <w:r w:rsidRPr="000C6FB4">
              <w:rPr>
                <w:rFonts w:ascii="Times New Roman" w:hAnsi="Times New Roman"/>
                <w:b w:val="0"/>
                <w:color w:val="000000" w:themeColor="text1"/>
                <w:sz w:val="22"/>
                <w:szCs w:val="22"/>
                <w:lang w:val="id-ID"/>
              </w:rPr>
              <w:t>secara berkelanjutan</w:t>
            </w:r>
            <w:r w:rsidRPr="000C6FB4">
              <w:rPr>
                <w:rFonts w:ascii="Times New Roman" w:hAnsi="Times New Roman"/>
                <w:b w:val="0"/>
                <w:color w:val="000000" w:themeColor="text1"/>
                <w:sz w:val="22"/>
                <w:szCs w:val="22"/>
              </w:rPr>
              <w:t>.</w:t>
            </w:r>
          </w:p>
        </w:tc>
        <w:tc>
          <w:tcPr>
            <w:tcW w:w="2126" w:type="dxa"/>
            <w:tcBorders>
              <w:top w:val="single" w:sz="4" w:space="0" w:color="auto"/>
              <w:left w:val="single" w:sz="4" w:space="0" w:color="auto"/>
              <w:bottom w:val="single" w:sz="4" w:space="0" w:color="auto"/>
              <w:right w:val="single" w:sz="4" w:space="0" w:color="auto"/>
            </w:tcBorders>
          </w:tcPr>
          <w:p w:rsidR="00B878B1" w:rsidRPr="000C6FB4" w:rsidRDefault="00B878B1" w:rsidP="00F66C1F">
            <w:pPr>
              <w:ind w:left="-18"/>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 xml:space="preserve">Umpan balik diperoleh dari dosen, </w:t>
            </w:r>
            <w:r w:rsidR="006966B7" w:rsidRPr="000C6FB4">
              <w:rPr>
                <w:rFonts w:ascii="Times New Roman" w:hAnsi="Times New Roman"/>
                <w:b w:val="0"/>
                <w:color w:val="000000" w:themeColor="text1"/>
                <w:sz w:val="22"/>
                <w:szCs w:val="22"/>
                <w:lang w:val="id-ID"/>
              </w:rPr>
              <w:t>peserta did</w:t>
            </w:r>
            <w:r w:rsidR="00D87CD8" w:rsidRPr="000C6FB4">
              <w:rPr>
                <w:rFonts w:ascii="Times New Roman" w:hAnsi="Times New Roman"/>
                <w:b w:val="0"/>
                <w:color w:val="000000" w:themeColor="text1"/>
                <w:sz w:val="22"/>
                <w:szCs w:val="22"/>
              </w:rPr>
              <w:t>i</w:t>
            </w:r>
            <w:r w:rsidR="006966B7" w:rsidRPr="000C6FB4">
              <w:rPr>
                <w:rFonts w:ascii="Times New Roman" w:hAnsi="Times New Roman"/>
                <w:b w:val="0"/>
                <w:color w:val="000000" w:themeColor="text1"/>
                <w:sz w:val="22"/>
                <w:szCs w:val="22"/>
                <w:lang w:val="id-ID"/>
              </w:rPr>
              <w:t>k</w:t>
            </w:r>
            <w:r w:rsidRPr="000C6FB4">
              <w:rPr>
                <w:rFonts w:ascii="Times New Roman" w:hAnsi="Times New Roman"/>
                <w:b w:val="0"/>
                <w:color w:val="000000" w:themeColor="text1"/>
                <w:sz w:val="22"/>
                <w:szCs w:val="22"/>
                <w:lang w:val="id-ID"/>
              </w:rPr>
              <w:t xml:space="preserve">, alumni, </w:t>
            </w:r>
            <w:r w:rsidR="00D87CD8" w:rsidRPr="000C6FB4">
              <w:rPr>
                <w:rFonts w:ascii="Times New Roman" w:hAnsi="Times New Roman"/>
                <w:b w:val="0"/>
                <w:color w:val="000000" w:themeColor="text1"/>
                <w:sz w:val="22"/>
                <w:szCs w:val="22"/>
                <w:lang w:val="id-ID"/>
              </w:rPr>
              <w:t xml:space="preserve">dan pengguna </w:t>
            </w:r>
            <w:r w:rsidR="00D87CD8" w:rsidRPr="000C6FB4">
              <w:rPr>
                <w:rFonts w:ascii="Times New Roman" w:hAnsi="Times New Roman"/>
                <w:b w:val="0"/>
                <w:color w:val="000000" w:themeColor="text1"/>
                <w:sz w:val="22"/>
                <w:szCs w:val="22"/>
              </w:rPr>
              <w:t>serta</w:t>
            </w:r>
            <w:r w:rsidR="00625FFA" w:rsidRPr="000C6FB4">
              <w:rPr>
                <w:rFonts w:ascii="Times New Roman" w:hAnsi="Times New Roman"/>
                <w:b w:val="0"/>
                <w:color w:val="000000" w:themeColor="text1"/>
                <w:sz w:val="22"/>
                <w:szCs w:val="22"/>
              </w:rPr>
              <w:t xml:space="preserve"> </w:t>
            </w:r>
            <w:r w:rsidRPr="000C6FB4">
              <w:rPr>
                <w:rFonts w:ascii="Times New Roman" w:hAnsi="Times New Roman"/>
                <w:b w:val="0"/>
                <w:color w:val="000000" w:themeColor="text1"/>
                <w:sz w:val="22"/>
                <w:szCs w:val="22"/>
                <w:lang w:val="id-ID"/>
              </w:rPr>
              <w:t>ditindaklanjuti secara insidental</w:t>
            </w:r>
            <w:r w:rsidRPr="000C6FB4">
              <w:rPr>
                <w:rFonts w:ascii="Times New Roman" w:hAnsi="Times New Roman"/>
                <w:b w:val="0"/>
                <w:color w:val="000000" w:themeColor="text1"/>
                <w:sz w:val="22"/>
                <w:szCs w:val="22"/>
              </w:rPr>
              <w:t>.</w:t>
            </w:r>
          </w:p>
        </w:tc>
        <w:tc>
          <w:tcPr>
            <w:tcW w:w="2034" w:type="dxa"/>
            <w:tcBorders>
              <w:top w:val="single" w:sz="4" w:space="0" w:color="auto"/>
              <w:left w:val="single" w:sz="4" w:space="0" w:color="auto"/>
              <w:bottom w:val="single" w:sz="4" w:space="0" w:color="auto"/>
            </w:tcBorders>
          </w:tcPr>
          <w:p w:rsidR="00B878B1" w:rsidRPr="000C6FB4" w:rsidRDefault="00B878B1" w:rsidP="00F66C1F">
            <w:pPr>
              <w:ind w:left="-18"/>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 xml:space="preserve">Umpan balik hanya diperoleh dari sebagian </w:t>
            </w:r>
            <w:r w:rsidR="00390A49" w:rsidRPr="000C6FB4">
              <w:rPr>
                <w:rFonts w:ascii="Times New Roman" w:hAnsi="Times New Roman"/>
                <w:b w:val="0"/>
                <w:color w:val="000000" w:themeColor="text1"/>
                <w:sz w:val="22"/>
                <w:szCs w:val="22"/>
                <w:lang w:val="id-ID"/>
              </w:rPr>
              <w:t xml:space="preserve">sumber </w:t>
            </w:r>
            <w:r w:rsidRPr="000C6FB4">
              <w:rPr>
                <w:rFonts w:ascii="Times New Roman" w:hAnsi="Times New Roman"/>
                <w:b w:val="0"/>
                <w:color w:val="000000" w:themeColor="text1"/>
                <w:sz w:val="22"/>
                <w:szCs w:val="22"/>
                <w:lang w:val="id-ID"/>
              </w:rPr>
              <w:t>dan ada tindak lanjut secara insidental</w:t>
            </w:r>
            <w:r w:rsidRPr="000C6FB4">
              <w:rPr>
                <w:rFonts w:ascii="Times New Roman" w:hAnsi="Times New Roman"/>
                <w:b w:val="0"/>
                <w:color w:val="000000" w:themeColor="text1"/>
                <w:sz w:val="22"/>
                <w:szCs w:val="22"/>
              </w:rPr>
              <w:t>.</w:t>
            </w:r>
          </w:p>
        </w:tc>
        <w:tc>
          <w:tcPr>
            <w:tcW w:w="1649" w:type="dxa"/>
            <w:tcBorders>
              <w:top w:val="single" w:sz="4" w:space="0" w:color="auto"/>
              <w:bottom w:val="single" w:sz="4" w:space="0" w:color="auto"/>
            </w:tcBorders>
            <w:shd w:val="clear" w:color="auto" w:fill="auto"/>
          </w:tcPr>
          <w:p w:rsidR="00B878B1" w:rsidRPr="000C6FB4" w:rsidRDefault="00BE73C5" w:rsidP="00F66C1F">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 xml:space="preserve">Umpan balik hanya diperoleh dari sebagian </w:t>
            </w:r>
            <w:r w:rsidR="00390A49" w:rsidRPr="000C6FB4">
              <w:rPr>
                <w:rFonts w:ascii="Times New Roman" w:hAnsi="Times New Roman"/>
                <w:b w:val="0"/>
                <w:color w:val="000000" w:themeColor="text1"/>
                <w:sz w:val="22"/>
                <w:szCs w:val="22"/>
                <w:lang w:val="id-ID"/>
              </w:rPr>
              <w:t xml:space="preserve">sumber </w:t>
            </w:r>
            <w:r w:rsidRPr="000C6FB4">
              <w:rPr>
                <w:rFonts w:ascii="Times New Roman" w:hAnsi="Times New Roman"/>
                <w:b w:val="0"/>
                <w:color w:val="000000" w:themeColor="text1"/>
                <w:sz w:val="22"/>
                <w:szCs w:val="22"/>
                <w:lang w:val="id-ID"/>
              </w:rPr>
              <w:t>dan tidak ada tindak lanjut</w:t>
            </w:r>
            <w:r w:rsidRPr="000C6FB4">
              <w:rPr>
                <w:rFonts w:ascii="Times New Roman" w:hAnsi="Times New Roman"/>
                <w:b w:val="0"/>
                <w:color w:val="000000" w:themeColor="text1"/>
                <w:sz w:val="22"/>
                <w:szCs w:val="22"/>
              </w:rPr>
              <w:t>.</w:t>
            </w:r>
          </w:p>
        </w:tc>
        <w:tc>
          <w:tcPr>
            <w:tcW w:w="1771" w:type="dxa"/>
            <w:tcBorders>
              <w:top w:val="single" w:sz="4" w:space="0" w:color="auto"/>
              <w:bottom w:val="single" w:sz="4" w:space="0" w:color="auto"/>
            </w:tcBorders>
            <w:shd w:val="clear" w:color="auto" w:fill="auto"/>
          </w:tcPr>
          <w:p w:rsidR="00B878B1" w:rsidRPr="000C6FB4" w:rsidRDefault="00B878B1" w:rsidP="00F66C1F">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Tidak ada umpan balik.</w:t>
            </w:r>
          </w:p>
        </w:tc>
      </w:tr>
      <w:tr w:rsidR="000C6FB4" w:rsidRPr="000C6FB4" w:rsidTr="00F66C1F">
        <w:trPr>
          <w:trHeight w:val="484"/>
        </w:trPr>
        <w:tc>
          <w:tcPr>
            <w:tcW w:w="3060" w:type="dxa"/>
            <w:tcBorders>
              <w:top w:val="single" w:sz="4" w:space="0" w:color="auto"/>
              <w:left w:val="single" w:sz="4" w:space="0" w:color="auto"/>
              <w:bottom w:val="single" w:sz="4" w:space="0" w:color="auto"/>
              <w:right w:val="single" w:sz="4" w:space="0" w:color="auto"/>
            </w:tcBorders>
          </w:tcPr>
          <w:p w:rsidR="00B878B1" w:rsidRPr="000C6FB4" w:rsidRDefault="00B878B1" w:rsidP="00F66C1F">
            <w:pPr>
              <w:ind w:left="-18"/>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2.6  Upaya untuk menjamin keberlanjutan program studi</w:t>
            </w:r>
            <w:r w:rsidR="000753F5" w:rsidRPr="000C6FB4">
              <w:rPr>
                <w:rFonts w:ascii="Times New Roman" w:hAnsi="Times New Roman"/>
                <w:b w:val="0"/>
                <w:color w:val="000000" w:themeColor="text1"/>
                <w:sz w:val="22"/>
                <w:szCs w:val="22"/>
              </w:rPr>
              <w:t>.</w:t>
            </w:r>
          </w:p>
        </w:tc>
        <w:tc>
          <w:tcPr>
            <w:tcW w:w="2984" w:type="dxa"/>
            <w:tcBorders>
              <w:top w:val="single" w:sz="4" w:space="0" w:color="auto"/>
              <w:left w:val="single" w:sz="4" w:space="0" w:color="auto"/>
              <w:bottom w:val="single" w:sz="4" w:space="0" w:color="auto"/>
              <w:right w:val="single" w:sz="4" w:space="0" w:color="auto"/>
            </w:tcBorders>
          </w:tcPr>
          <w:p w:rsidR="00B878B1" w:rsidRPr="000C6FB4" w:rsidRDefault="00B878B1" w:rsidP="00F66C1F">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2.6  Upaya-upaya yang telah dilakukan penyelenggara program studi untuk menjamin keberlanjutan program studi ini antara lain mencakup:</w:t>
            </w:r>
          </w:p>
          <w:p w:rsidR="00B878B1" w:rsidRPr="000C6FB4" w:rsidRDefault="00B878B1" w:rsidP="00376348">
            <w:pPr>
              <w:numPr>
                <w:ilvl w:val="0"/>
                <w:numId w:val="5"/>
              </w:num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Upaya peningkatan mutu manajemen</w:t>
            </w:r>
          </w:p>
          <w:p w:rsidR="00B878B1" w:rsidRPr="000C6FB4" w:rsidRDefault="00B878B1" w:rsidP="00376348">
            <w:pPr>
              <w:numPr>
                <w:ilvl w:val="0"/>
                <w:numId w:val="5"/>
              </w:num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fi-FI"/>
              </w:rPr>
              <w:t>Upaya untuk peningkatan mutu lulusan</w:t>
            </w:r>
          </w:p>
          <w:p w:rsidR="00B878B1" w:rsidRPr="000C6FB4" w:rsidRDefault="00B878B1" w:rsidP="00376348">
            <w:pPr>
              <w:numPr>
                <w:ilvl w:val="0"/>
                <w:numId w:val="5"/>
              </w:num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fi-FI"/>
              </w:rPr>
              <w:t xml:space="preserve">Upaya untuk </w:t>
            </w:r>
            <w:r w:rsidRPr="000C6FB4">
              <w:rPr>
                <w:rFonts w:ascii="Times New Roman" w:hAnsi="Times New Roman"/>
                <w:b w:val="0"/>
                <w:color w:val="000000" w:themeColor="text1"/>
                <w:sz w:val="22"/>
                <w:szCs w:val="22"/>
                <w:lang w:val="id-ID"/>
              </w:rPr>
              <w:t>melaksanakan</w:t>
            </w:r>
            <w:r w:rsidRPr="000C6FB4">
              <w:rPr>
                <w:rFonts w:ascii="Times New Roman" w:hAnsi="Times New Roman"/>
                <w:b w:val="0"/>
                <w:color w:val="000000" w:themeColor="text1"/>
                <w:sz w:val="22"/>
                <w:szCs w:val="22"/>
                <w:lang w:val="fi-FI"/>
              </w:rPr>
              <w:t xml:space="preserve"> dan</w:t>
            </w:r>
            <w:r w:rsidRPr="000C6FB4">
              <w:rPr>
                <w:rFonts w:ascii="Times New Roman" w:hAnsi="Times New Roman"/>
                <w:b w:val="0"/>
                <w:color w:val="000000" w:themeColor="text1"/>
                <w:sz w:val="22"/>
                <w:szCs w:val="22"/>
                <w:lang w:val="id-ID"/>
              </w:rPr>
              <w:t xml:space="preserve"> meningkatkan</w:t>
            </w:r>
            <w:r w:rsidRPr="000C6FB4">
              <w:rPr>
                <w:rFonts w:ascii="Times New Roman" w:hAnsi="Times New Roman"/>
                <w:b w:val="0"/>
                <w:color w:val="000000" w:themeColor="text1"/>
                <w:sz w:val="22"/>
                <w:szCs w:val="22"/>
                <w:lang w:val="fi-FI"/>
              </w:rPr>
              <w:t xml:space="preserve"> hasil kerjasama kemitraan</w:t>
            </w:r>
          </w:p>
          <w:p w:rsidR="00B878B1" w:rsidRPr="000C6FB4" w:rsidRDefault="00B878B1" w:rsidP="00376348">
            <w:pPr>
              <w:numPr>
                <w:ilvl w:val="0"/>
                <w:numId w:val="5"/>
              </w:num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 xml:space="preserve">Upaya dan prestasi memperoleh </w:t>
            </w:r>
            <w:r w:rsidRPr="000C6FB4">
              <w:rPr>
                <w:rFonts w:ascii="Times New Roman" w:hAnsi="Times New Roman"/>
                <w:b w:val="0"/>
                <w:color w:val="000000" w:themeColor="text1"/>
                <w:sz w:val="22"/>
                <w:szCs w:val="22"/>
              </w:rPr>
              <w:t>pen</w:t>
            </w:r>
            <w:r w:rsidRPr="000C6FB4">
              <w:rPr>
                <w:rFonts w:ascii="Times New Roman" w:hAnsi="Times New Roman"/>
                <w:b w:val="0"/>
                <w:color w:val="000000" w:themeColor="text1"/>
                <w:sz w:val="22"/>
                <w:szCs w:val="22"/>
                <w:lang w:val="id-ID"/>
              </w:rPr>
              <w:t>dana</w:t>
            </w:r>
            <w:r w:rsidRPr="000C6FB4">
              <w:rPr>
                <w:rFonts w:ascii="Times New Roman" w:hAnsi="Times New Roman"/>
                <w:b w:val="0"/>
                <w:color w:val="000000" w:themeColor="text1"/>
                <w:sz w:val="22"/>
                <w:szCs w:val="22"/>
              </w:rPr>
              <w:t>an</w:t>
            </w:r>
          </w:p>
          <w:p w:rsidR="006966B7" w:rsidRPr="000C6FB4" w:rsidRDefault="006966B7" w:rsidP="00376348">
            <w:pPr>
              <w:numPr>
                <w:ilvl w:val="0"/>
                <w:numId w:val="5"/>
              </w:num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Upaya peningkatan minat</w:t>
            </w:r>
          </w:p>
          <w:p w:rsidR="00B878B1" w:rsidRPr="000C6FB4" w:rsidRDefault="00B878B1" w:rsidP="00F66C1F">
            <w:pPr>
              <w:rPr>
                <w:rFonts w:ascii="Times New Roman" w:hAnsi="Times New Roman"/>
                <w:b w:val="0"/>
                <w:color w:val="000000" w:themeColor="text1"/>
                <w:sz w:val="22"/>
                <w:szCs w:val="22"/>
              </w:rPr>
            </w:pPr>
          </w:p>
        </w:tc>
        <w:tc>
          <w:tcPr>
            <w:tcW w:w="2126" w:type="dxa"/>
            <w:tcBorders>
              <w:top w:val="single" w:sz="4" w:space="0" w:color="auto"/>
              <w:left w:val="single" w:sz="4" w:space="0" w:color="auto"/>
              <w:bottom w:val="single" w:sz="4" w:space="0" w:color="auto"/>
              <w:right w:val="single" w:sz="4" w:space="0" w:color="auto"/>
            </w:tcBorders>
          </w:tcPr>
          <w:p w:rsidR="00B878B1" w:rsidRPr="000C6FB4" w:rsidRDefault="00BE73C5" w:rsidP="00F66C1F">
            <w:pP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Ada bukti s</w:t>
            </w:r>
            <w:r w:rsidR="00B878B1" w:rsidRPr="000C6FB4">
              <w:rPr>
                <w:rFonts w:ascii="Times New Roman" w:hAnsi="Times New Roman"/>
                <w:b w:val="0"/>
                <w:color w:val="000000" w:themeColor="text1"/>
                <w:sz w:val="22"/>
                <w:szCs w:val="22"/>
                <w:lang w:val="it-IT"/>
              </w:rPr>
              <w:t>emua u</w:t>
            </w:r>
            <w:r w:rsidR="00B878B1" w:rsidRPr="000C6FB4">
              <w:rPr>
                <w:rFonts w:ascii="Times New Roman" w:hAnsi="Times New Roman"/>
                <w:b w:val="0"/>
                <w:color w:val="000000" w:themeColor="text1"/>
                <w:sz w:val="22"/>
                <w:szCs w:val="22"/>
                <w:lang w:val="id-ID"/>
              </w:rPr>
              <w:t>paya</w:t>
            </w:r>
            <w:r w:rsidRPr="000C6FB4">
              <w:rPr>
                <w:rFonts w:ascii="Times New Roman" w:hAnsi="Times New Roman"/>
                <w:b w:val="0"/>
                <w:color w:val="000000" w:themeColor="text1"/>
                <w:sz w:val="22"/>
                <w:szCs w:val="22"/>
                <w:lang w:val="it-IT"/>
              </w:rPr>
              <w:t xml:space="preserve"> dilakukan </w:t>
            </w:r>
            <w:r w:rsidRPr="000C6FB4">
              <w:rPr>
                <w:rFonts w:ascii="Times New Roman" w:hAnsi="Times New Roman"/>
                <w:b w:val="0"/>
                <w:color w:val="000000" w:themeColor="text1"/>
                <w:sz w:val="22"/>
                <w:szCs w:val="22"/>
                <w:lang w:val="id-ID"/>
              </w:rPr>
              <w:t>berikut hasilnya</w:t>
            </w:r>
            <w:r w:rsidRPr="000C6FB4">
              <w:rPr>
                <w:rFonts w:ascii="Times New Roman" w:hAnsi="Times New Roman"/>
                <w:b w:val="0"/>
                <w:color w:val="000000" w:themeColor="text1"/>
                <w:sz w:val="22"/>
                <w:szCs w:val="22"/>
              </w:rPr>
              <w:t>.</w:t>
            </w:r>
          </w:p>
        </w:tc>
        <w:tc>
          <w:tcPr>
            <w:tcW w:w="2126" w:type="dxa"/>
            <w:tcBorders>
              <w:top w:val="single" w:sz="4" w:space="0" w:color="auto"/>
              <w:left w:val="single" w:sz="4" w:space="0" w:color="auto"/>
              <w:bottom w:val="single" w:sz="4" w:space="0" w:color="auto"/>
              <w:right w:val="single" w:sz="4" w:space="0" w:color="auto"/>
            </w:tcBorders>
          </w:tcPr>
          <w:p w:rsidR="00B878B1" w:rsidRPr="000C6FB4" w:rsidRDefault="00B878B1" w:rsidP="00F66C1F">
            <w:pPr>
              <w:ind w:left="2" w:hanging="2"/>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 xml:space="preserve">Ada bukti tiga upaya telah </w:t>
            </w:r>
            <w:r w:rsidRPr="000C6FB4">
              <w:rPr>
                <w:rFonts w:ascii="Times New Roman" w:hAnsi="Times New Roman"/>
                <w:b w:val="0"/>
                <w:color w:val="000000" w:themeColor="text1"/>
                <w:sz w:val="22"/>
                <w:szCs w:val="22"/>
                <w:lang w:val="it-IT"/>
              </w:rPr>
              <w:t>dilakukan</w:t>
            </w:r>
            <w:r w:rsidRPr="000C6FB4">
              <w:rPr>
                <w:rFonts w:ascii="Times New Roman" w:hAnsi="Times New Roman"/>
                <w:b w:val="0"/>
                <w:color w:val="000000" w:themeColor="text1"/>
                <w:sz w:val="22"/>
                <w:szCs w:val="22"/>
                <w:lang w:val="id-ID"/>
              </w:rPr>
              <w:t xml:space="preserve"> berikut hasilnya.</w:t>
            </w:r>
          </w:p>
          <w:p w:rsidR="00B878B1" w:rsidRPr="000C6FB4" w:rsidRDefault="00B878B1" w:rsidP="00F66C1F">
            <w:pPr>
              <w:ind w:left="-18"/>
              <w:rPr>
                <w:rFonts w:ascii="Times New Roman" w:hAnsi="Times New Roman"/>
                <w:b w:val="0"/>
                <w:color w:val="000000" w:themeColor="text1"/>
                <w:sz w:val="22"/>
                <w:szCs w:val="22"/>
                <w:lang w:val="fi-FI"/>
              </w:rPr>
            </w:pPr>
          </w:p>
        </w:tc>
        <w:tc>
          <w:tcPr>
            <w:tcW w:w="2034" w:type="dxa"/>
            <w:tcBorders>
              <w:top w:val="single" w:sz="4" w:space="0" w:color="auto"/>
              <w:left w:val="single" w:sz="4" w:space="0" w:color="auto"/>
              <w:bottom w:val="single" w:sz="4" w:space="0" w:color="auto"/>
            </w:tcBorders>
          </w:tcPr>
          <w:p w:rsidR="00B878B1" w:rsidRPr="000C6FB4" w:rsidRDefault="00B878B1" w:rsidP="00F66C1F">
            <w:pPr>
              <w:ind w:left="2" w:hanging="2"/>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 xml:space="preserve">Ada bukti dua upaya telah </w:t>
            </w:r>
            <w:r w:rsidRPr="000C6FB4">
              <w:rPr>
                <w:rFonts w:ascii="Times New Roman" w:hAnsi="Times New Roman"/>
                <w:b w:val="0"/>
                <w:color w:val="000000" w:themeColor="text1"/>
                <w:sz w:val="22"/>
                <w:szCs w:val="22"/>
                <w:lang w:val="it-IT"/>
              </w:rPr>
              <w:t>dilakukan</w:t>
            </w:r>
            <w:r w:rsidRPr="000C6FB4">
              <w:rPr>
                <w:rFonts w:ascii="Times New Roman" w:hAnsi="Times New Roman"/>
                <w:b w:val="0"/>
                <w:color w:val="000000" w:themeColor="text1"/>
                <w:sz w:val="22"/>
                <w:szCs w:val="22"/>
                <w:lang w:val="id-ID"/>
              </w:rPr>
              <w:t xml:space="preserve"> berikut hasilnya.</w:t>
            </w:r>
          </w:p>
          <w:p w:rsidR="00B878B1" w:rsidRPr="000C6FB4" w:rsidRDefault="00B878B1" w:rsidP="00F66C1F">
            <w:pPr>
              <w:ind w:left="-18"/>
              <w:rPr>
                <w:rFonts w:ascii="Times New Roman" w:hAnsi="Times New Roman"/>
                <w:b w:val="0"/>
                <w:color w:val="000000" w:themeColor="text1"/>
                <w:sz w:val="22"/>
                <w:szCs w:val="22"/>
                <w:lang w:val="fi-FI"/>
              </w:rPr>
            </w:pPr>
          </w:p>
        </w:tc>
        <w:tc>
          <w:tcPr>
            <w:tcW w:w="1649" w:type="dxa"/>
            <w:tcBorders>
              <w:top w:val="single" w:sz="4" w:space="0" w:color="auto"/>
              <w:bottom w:val="single" w:sz="4" w:space="0" w:color="auto"/>
            </w:tcBorders>
            <w:shd w:val="clear" w:color="auto" w:fill="auto"/>
          </w:tcPr>
          <w:p w:rsidR="00B878B1" w:rsidRPr="000C6FB4" w:rsidRDefault="00B878B1" w:rsidP="00F66C1F">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Ada bukti hanya satu upaya yang dilakukan</w:t>
            </w:r>
            <w:r w:rsidRPr="000C6FB4">
              <w:rPr>
                <w:rFonts w:ascii="Times New Roman" w:hAnsi="Times New Roman"/>
                <w:b w:val="0"/>
                <w:color w:val="000000" w:themeColor="text1"/>
                <w:sz w:val="22"/>
                <w:szCs w:val="22"/>
                <w:lang w:val="it-IT"/>
              </w:rPr>
              <w:t>.</w:t>
            </w:r>
          </w:p>
        </w:tc>
        <w:tc>
          <w:tcPr>
            <w:tcW w:w="1771" w:type="dxa"/>
            <w:tcBorders>
              <w:top w:val="single" w:sz="4" w:space="0" w:color="auto"/>
              <w:bottom w:val="single" w:sz="4" w:space="0" w:color="auto"/>
            </w:tcBorders>
            <w:shd w:val="clear" w:color="auto" w:fill="auto"/>
          </w:tcPr>
          <w:p w:rsidR="00B878B1" w:rsidRPr="000C6FB4" w:rsidRDefault="00B878B1" w:rsidP="00F66C1F">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t-IT"/>
              </w:rPr>
              <w:t>Tidak ada u</w:t>
            </w:r>
            <w:r w:rsidRPr="000C6FB4">
              <w:rPr>
                <w:rFonts w:ascii="Times New Roman" w:hAnsi="Times New Roman"/>
                <w:b w:val="0"/>
                <w:color w:val="000000" w:themeColor="text1"/>
                <w:sz w:val="22"/>
                <w:szCs w:val="22"/>
                <w:lang w:val="id-ID"/>
              </w:rPr>
              <w:t>paya</w:t>
            </w:r>
            <w:r w:rsidRPr="000C6FB4">
              <w:rPr>
                <w:rFonts w:ascii="Times New Roman" w:hAnsi="Times New Roman"/>
                <w:b w:val="0"/>
                <w:color w:val="000000" w:themeColor="text1"/>
                <w:sz w:val="22"/>
                <w:szCs w:val="22"/>
                <w:lang w:val="it-IT"/>
              </w:rPr>
              <w:t>.</w:t>
            </w:r>
          </w:p>
        </w:tc>
      </w:tr>
    </w:tbl>
    <w:p w:rsidR="00F66C1F" w:rsidRPr="000C6FB4" w:rsidRDefault="000F1619" w:rsidP="00F66C1F">
      <w:pPr>
        <w:tabs>
          <w:tab w:val="left" w:pos="2910"/>
        </w:tabs>
        <w:jc w:val="center"/>
        <w:rPr>
          <w:rFonts w:ascii="Times New Roman" w:hAnsi="Times New Roman"/>
          <w:bCs/>
          <w:caps/>
          <w:color w:val="000000" w:themeColor="text1"/>
          <w:sz w:val="22"/>
          <w:szCs w:val="22"/>
          <w:lang w:val="sv-SE"/>
        </w:rPr>
      </w:pPr>
      <w:bookmarkStart w:id="3" w:name="_Toc179984064"/>
      <w:r w:rsidRPr="000C6FB4">
        <w:rPr>
          <w:rFonts w:ascii="Times New Roman" w:hAnsi="Times New Roman"/>
          <w:bCs/>
          <w:caps/>
          <w:color w:val="000000" w:themeColor="text1"/>
          <w:sz w:val="22"/>
          <w:szCs w:val="22"/>
          <w:lang w:val="sv-SE"/>
        </w:rPr>
        <w:br w:type="page"/>
      </w:r>
      <w:r w:rsidR="00DC496C" w:rsidRPr="000C6FB4">
        <w:rPr>
          <w:rFonts w:ascii="Times New Roman" w:hAnsi="Times New Roman"/>
          <w:bCs/>
          <w:caps/>
          <w:color w:val="000000" w:themeColor="text1"/>
          <w:sz w:val="22"/>
          <w:szCs w:val="22"/>
          <w:lang w:val="sv-SE"/>
        </w:rPr>
        <w:t>STANDAR</w:t>
      </w:r>
      <w:r w:rsidR="00D96A6E" w:rsidRPr="000C6FB4">
        <w:rPr>
          <w:rFonts w:ascii="Times New Roman" w:hAnsi="Times New Roman"/>
          <w:bCs/>
          <w:caps/>
          <w:color w:val="000000" w:themeColor="text1"/>
          <w:sz w:val="22"/>
          <w:szCs w:val="22"/>
          <w:lang w:val="sv-SE"/>
        </w:rPr>
        <w:t xml:space="preserve"> </w:t>
      </w:r>
      <w:r w:rsidR="00A06994" w:rsidRPr="000C6FB4">
        <w:rPr>
          <w:rFonts w:ascii="Times New Roman" w:hAnsi="Times New Roman"/>
          <w:bCs/>
          <w:caps/>
          <w:color w:val="000000" w:themeColor="text1"/>
          <w:sz w:val="22"/>
          <w:szCs w:val="22"/>
          <w:lang w:val="sv-SE"/>
        </w:rPr>
        <w:t>3</w:t>
      </w:r>
    </w:p>
    <w:p w:rsidR="00DC496C" w:rsidRPr="000C6FB4" w:rsidRDefault="006966B7" w:rsidP="00F66C1F">
      <w:pPr>
        <w:tabs>
          <w:tab w:val="left" w:pos="2910"/>
        </w:tabs>
        <w:jc w:val="center"/>
        <w:rPr>
          <w:rFonts w:ascii="Times New Roman" w:hAnsi="Times New Roman"/>
          <w:bCs/>
          <w:caps/>
          <w:color w:val="000000" w:themeColor="text1"/>
          <w:sz w:val="22"/>
          <w:szCs w:val="22"/>
          <w:lang w:val="sv-SE"/>
        </w:rPr>
      </w:pPr>
      <w:r w:rsidRPr="000C6FB4">
        <w:rPr>
          <w:rFonts w:ascii="Times New Roman" w:hAnsi="Times New Roman"/>
          <w:bCs/>
          <w:caps/>
          <w:color w:val="000000" w:themeColor="text1"/>
          <w:sz w:val="22"/>
          <w:szCs w:val="22"/>
          <w:lang w:val="sv-SE"/>
        </w:rPr>
        <w:t xml:space="preserve">PESERTA </w:t>
      </w:r>
      <w:r w:rsidR="0092349A" w:rsidRPr="000C6FB4">
        <w:rPr>
          <w:rFonts w:ascii="Times New Roman" w:hAnsi="Times New Roman"/>
          <w:bCs/>
          <w:caps/>
          <w:color w:val="000000" w:themeColor="text1"/>
          <w:sz w:val="22"/>
          <w:szCs w:val="22"/>
          <w:lang w:val="sv-SE"/>
        </w:rPr>
        <w:t>DIDIK</w:t>
      </w:r>
      <w:bookmarkEnd w:id="3"/>
      <w:r w:rsidR="003F67C9" w:rsidRPr="000C6FB4">
        <w:rPr>
          <w:rFonts w:ascii="Times New Roman" w:hAnsi="Times New Roman"/>
          <w:bCs/>
          <w:caps/>
          <w:color w:val="000000" w:themeColor="text1"/>
          <w:sz w:val="22"/>
          <w:szCs w:val="22"/>
          <w:lang w:val="sv-SE"/>
        </w:rPr>
        <w:t xml:space="preserve"> DAN LULUSAN</w:t>
      </w:r>
    </w:p>
    <w:p w:rsidR="003841C6" w:rsidRPr="000C6FB4" w:rsidRDefault="003841C6" w:rsidP="00F66C1F">
      <w:pPr>
        <w:rPr>
          <w:rFonts w:ascii="Times New Roman" w:hAnsi="Times New Roman"/>
          <w:color w:val="000000" w:themeColor="text1"/>
          <w:sz w:val="22"/>
          <w:szCs w:val="22"/>
        </w:rPr>
      </w:pPr>
    </w:p>
    <w:tbl>
      <w:tblPr>
        <w:tblW w:w="15689"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70"/>
        <w:gridCol w:w="2126"/>
        <w:gridCol w:w="14"/>
        <w:gridCol w:w="2112"/>
        <w:gridCol w:w="14"/>
        <w:gridCol w:w="2034"/>
        <w:gridCol w:w="1710"/>
        <w:gridCol w:w="1649"/>
      </w:tblGrid>
      <w:tr w:rsidR="000C6FB4" w:rsidRPr="000C6FB4" w:rsidTr="00F66C1F">
        <w:trPr>
          <w:cantSplit/>
          <w:tblHeader/>
        </w:trPr>
        <w:tc>
          <w:tcPr>
            <w:tcW w:w="3060" w:type="dxa"/>
            <w:vMerge w:val="restart"/>
            <w:tcBorders>
              <w:top w:val="single" w:sz="4" w:space="0" w:color="auto"/>
              <w:left w:val="single" w:sz="4" w:space="0" w:color="auto"/>
              <w:right w:val="single" w:sz="4" w:space="0" w:color="auto"/>
            </w:tcBorders>
          </w:tcPr>
          <w:p w:rsidR="007D2111" w:rsidRPr="000C6FB4" w:rsidRDefault="007D2111" w:rsidP="00F66C1F">
            <w:pPr>
              <w:ind w:right="-108"/>
              <w:jc w:val="center"/>
              <w:rPr>
                <w:rFonts w:ascii="Times New Roman" w:hAnsi="Times New Roman"/>
                <w:color w:val="000000" w:themeColor="text1"/>
                <w:sz w:val="22"/>
                <w:szCs w:val="22"/>
                <w:lang w:val="id-ID"/>
              </w:rPr>
            </w:pPr>
          </w:p>
          <w:p w:rsidR="007D2111" w:rsidRPr="000C6FB4" w:rsidRDefault="007D2111" w:rsidP="00F66C1F">
            <w:pPr>
              <w:ind w:right="-108"/>
              <w:jc w:val="center"/>
              <w:rPr>
                <w:rFonts w:ascii="Times New Roman" w:hAnsi="Times New Roman"/>
                <w:color w:val="000000" w:themeColor="text1"/>
                <w:sz w:val="22"/>
                <w:szCs w:val="22"/>
                <w:lang w:val="id-ID"/>
              </w:rPr>
            </w:pPr>
            <w:r w:rsidRPr="000C6FB4">
              <w:rPr>
                <w:rFonts w:ascii="Times New Roman" w:hAnsi="Times New Roman"/>
                <w:color w:val="000000" w:themeColor="text1"/>
                <w:sz w:val="22"/>
                <w:szCs w:val="22"/>
                <w:lang w:val="id-ID"/>
              </w:rPr>
              <w:t>ELEMEN PENILAIAN</w:t>
            </w:r>
          </w:p>
        </w:tc>
        <w:tc>
          <w:tcPr>
            <w:tcW w:w="2970" w:type="dxa"/>
            <w:vMerge w:val="restart"/>
            <w:tcBorders>
              <w:top w:val="single" w:sz="4" w:space="0" w:color="auto"/>
              <w:left w:val="single" w:sz="4" w:space="0" w:color="auto"/>
              <w:right w:val="single" w:sz="4" w:space="0" w:color="auto"/>
            </w:tcBorders>
            <w:shd w:val="clear" w:color="auto" w:fill="auto"/>
            <w:vAlign w:val="center"/>
          </w:tcPr>
          <w:p w:rsidR="007D2111" w:rsidRPr="000C6FB4" w:rsidRDefault="007D2111" w:rsidP="00F66C1F">
            <w:pPr>
              <w:ind w:right="-108"/>
              <w:jc w:val="center"/>
              <w:rPr>
                <w:rFonts w:ascii="Times New Roman" w:hAnsi="Times New Roman"/>
                <w:color w:val="000000" w:themeColor="text1"/>
                <w:sz w:val="22"/>
                <w:szCs w:val="22"/>
                <w:lang w:val="id-ID"/>
              </w:rPr>
            </w:pPr>
            <w:r w:rsidRPr="000C6FB4">
              <w:rPr>
                <w:rFonts w:ascii="Times New Roman" w:hAnsi="Times New Roman"/>
                <w:color w:val="000000" w:themeColor="text1"/>
                <w:sz w:val="22"/>
                <w:szCs w:val="22"/>
                <w:lang w:val="id-ID"/>
              </w:rPr>
              <w:t>DESKRIPTOR</w:t>
            </w:r>
          </w:p>
        </w:tc>
        <w:tc>
          <w:tcPr>
            <w:tcW w:w="9659" w:type="dxa"/>
            <w:gridSpan w:val="7"/>
            <w:tcBorders>
              <w:top w:val="single" w:sz="4" w:space="0" w:color="auto"/>
              <w:left w:val="nil"/>
            </w:tcBorders>
            <w:shd w:val="clear" w:color="auto" w:fill="auto"/>
          </w:tcPr>
          <w:p w:rsidR="007D2111" w:rsidRPr="000C6FB4" w:rsidRDefault="007D2111" w:rsidP="00F66C1F">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HARKAT DAN PERINGKAT</w:t>
            </w:r>
          </w:p>
        </w:tc>
      </w:tr>
      <w:tr w:rsidR="000C6FB4" w:rsidRPr="000C6FB4" w:rsidTr="00F66C1F">
        <w:trPr>
          <w:cantSplit/>
          <w:tblHeader/>
        </w:trPr>
        <w:tc>
          <w:tcPr>
            <w:tcW w:w="3060" w:type="dxa"/>
            <w:vMerge/>
            <w:tcBorders>
              <w:left w:val="single" w:sz="4" w:space="0" w:color="auto"/>
              <w:right w:val="single" w:sz="4" w:space="0" w:color="auto"/>
            </w:tcBorders>
          </w:tcPr>
          <w:p w:rsidR="007D2111" w:rsidRPr="000C6FB4" w:rsidRDefault="007D2111" w:rsidP="00F66C1F">
            <w:pPr>
              <w:jc w:val="center"/>
              <w:rPr>
                <w:rFonts w:ascii="Times New Roman" w:hAnsi="Times New Roman"/>
                <w:color w:val="000000" w:themeColor="text1"/>
                <w:sz w:val="22"/>
                <w:szCs w:val="22"/>
              </w:rPr>
            </w:pPr>
          </w:p>
        </w:tc>
        <w:tc>
          <w:tcPr>
            <w:tcW w:w="2970" w:type="dxa"/>
            <w:vMerge/>
            <w:tcBorders>
              <w:left w:val="single" w:sz="4" w:space="0" w:color="auto"/>
              <w:bottom w:val="single" w:sz="4" w:space="0" w:color="auto"/>
              <w:right w:val="single" w:sz="4" w:space="0" w:color="auto"/>
            </w:tcBorders>
            <w:shd w:val="clear" w:color="auto" w:fill="auto"/>
          </w:tcPr>
          <w:p w:rsidR="007D2111" w:rsidRPr="000C6FB4" w:rsidRDefault="007D2111" w:rsidP="00F66C1F">
            <w:pPr>
              <w:jc w:val="center"/>
              <w:rPr>
                <w:rFonts w:ascii="Times New Roman" w:hAnsi="Times New Roman"/>
                <w:color w:val="000000" w:themeColor="text1"/>
                <w:sz w:val="22"/>
                <w:szCs w:val="22"/>
              </w:rPr>
            </w:pPr>
          </w:p>
        </w:tc>
        <w:tc>
          <w:tcPr>
            <w:tcW w:w="2140" w:type="dxa"/>
            <w:gridSpan w:val="2"/>
            <w:tcBorders>
              <w:left w:val="single" w:sz="4" w:space="0" w:color="auto"/>
              <w:bottom w:val="single" w:sz="4" w:space="0" w:color="auto"/>
            </w:tcBorders>
            <w:shd w:val="clear" w:color="auto" w:fill="auto"/>
            <w:vAlign w:val="center"/>
          </w:tcPr>
          <w:p w:rsidR="007D2111" w:rsidRPr="000C6FB4" w:rsidRDefault="007D2111" w:rsidP="00F66C1F">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SANGAT BAIK</w:t>
            </w:r>
          </w:p>
        </w:tc>
        <w:tc>
          <w:tcPr>
            <w:tcW w:w="2126" w:type="dxa"/>
            <w:gridSpan w:val="2"/>
            <w:tcBorders>
              <w:bottom w:val="single" w:sz="4" w:space="0" w:color="auto"/>
            </w:tcBorders>
            <w:shd w:val="clear" w:color="auto" w:fill="auto"/>
            <w:vAlign w:val="center"/>
          </w:tcPr>
          <w:p w:rsidR="007D2111" w:rsidRPr="000C6FB4" w:rsidRDefault="007D2111" w:rsidP="00F66C1F">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BAIK</w:t>
            </w:r>
          </w:p>
        </w:tc>
        <w:tc>
          <w:tcPr>
            <w:tcW w:w="2034" w:type="dxa"/>
            <w:tcBorders>
              <w:bottom w:val="single" w:sz="4" w:space="0" w:color="auto"/>
            </w:tcBorders>
            <w:shd w:val="clear" w:color="auto" w:fill="auto"/>
            <w:vAlign w:val="center"/>
          </w:tcPr>
          <w:p w:rsidR="007D2111" w:rsidRPr="000C6FB4" w:rsidRDefault="007D2111" w:rsidP="00F66C1F">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CUKUP</w:t>
            </w:r>
          </w:p>
        </w:tc>
        <w:tc>
          <w:tcPr>
            <w:tcW w:w="1710" w:type="dxa"/>
            <w:tcBorders>
              <w:bottom w:val="single" w:sz="4" w:space="0" w:color="auto"/>
            </w:tcBorders>
            <w:shd w:val="clear" w:color="auto" w:fill="auto"/>
            <w:vAlign w:val="center"/>
          </w:tcPr>
          <w:p w:rsidR="007D2111" w:rsidRPr="000C6FB4" w:rsidRDefault="007D2111" w:rsidP="00F66C1F">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KURANG</w:t>
            </w:r>
          </w:p>
        </w:tc>
        <w:tc>
          <w:tcPr>
            <w:tcW w:w="1649" w:type="dxa"/>
            <w:tcBorders>
              <w:bottom w:val="single" w:sz="4" w:space="0" w:color="auto"/>
            </w:tcBorders>
            <w:shd w:val="clear" w:color="auto" w:fill="auto"/>
            <w:vAlign w:val="center"/>
          </w:tcPr>
          <w:p w:rsidR="007D2111" w:rsidRPr="000C6FB4" w:rsidRDefault="007D2111" w:rsidP="00F66C1F">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SANGAT KURANG</w:t>
            </w:r>
          </w:p>
        </w:tc>
      </w:tr>
      <w:tr w:rsidR="000C6FB4" w:rsidRPr="000C6FB4" w:rsidTr="00F66C1F">
        <w:trPr>
          <w:cantSplit/>
          <w:tblHeader/>
        </w:trPr>
        <w:tc>
          <w:tcPr>
            <w:tcW w:w="3060" w:type="dxa"/>
            <w:vMerge/>
            <w:tcBorders>
              <w:left w:val="single" w:sz="4" w:space="0" w:color="auto"/>
              <w:bottom w:val="single" w:sz="4" w:space="0" w:color="auto"/>
              <w:right w:val="single" w:sz="4" w:space="0" w:color="auto"/>
            </w:tcBorders>
          </w:tcPr>
          <w:p w:rsidR="007D2111" w:rsidRPr="000C6FB4" w:rsidRDefault="007D2111" w:rsidP="00F66C1F">
            <w:pPr>
              <w:jc w:val="center"/>
              <w:rPr>
                <w:rFonts w:ascii="Times New Roman" w:hAnsi="Times New Roman"/>
                <w:color w:val="000000" w:themeColor="text1"/>
                <w:sz w:val="22"/>
                <w:szCs w:val="22"/>
              </w:rPr>
            </w:pPr>
          </w:p>
        </w:tc>
        <w:tc>
          <w:tcPr>
            <w:tcW w:w="2970" w:type="dxa"/>
            <w:vMerge/>
            <w:tcBorders>
              <w:top w:val="single" w:sz="4" w:space="0" w:color="auto"/>
              <w:left w:val="single" w:sz="4" w:space="0" w:color="auto"/>
              <w:bottom w:val="single" w:sz="4" w:space="0" w:color="auto"/>
              <w:right w:val="single" w:sz="4" w:space="0" w:color="auto"/>
            </w:tcBorders>
            <w:shd w:val="clear" w:color="auto" w:fill="auto"/>
          </w:tcPr>
          <w:p w:rsidR="007D2111" w:rsidRPr="000C6FB4" w:rsidRDefault="007D2111" w:rsidP="00F66C1F">
            <w:pPr>
              <w:jc w:val="center"/>
              <w:rPr>
                <w:rFonts w:ascii="Times New Roman" w:hAnsi="Times New Roman"/>
                <w:color w:val="000000" w:themeColor="text1"/>
                <w:sz w:val="22"/>
                <w:szCs w:val="22"/>
              </w:rPr>
            </w:pPr>
          </w:p>
        </w:tc>
        <w:tc>
          <w:tcPr>
            <w:tcW w:w="2140" w:type="dxa"/>
            <w:gridSpan w:val="2"/>
            <w:tcBorders>
              <w:top w:val="single" w:sz="4" w:space="0" w:color="auto"/>
              <w:left w:val="single" w:sz="4" w:space="0" w:color="auto"/>
              <w:bottom w:val="single" w:sz="4" w:space="0" w:color="auto"/>
            </w:tcBorders>
            <w:shd w:val="clear" w:color="auto" w:fill="auto"/>
          </w:tcPr>
          <w:p w:rsidR="007D2111" w:rsidRPr="000C6FB4" w:rsidRDefault="007D2111" w:rsidP="00F66C1F">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4</w:t>
            </w:r>
          </w:p>
        </w:tc>
        <w:tc>
          <w:tcPr>
            <w:tcW w:w="2126" w:type="dxa"/>
            <w:gridSpan w:val="2"/>
            <w:tcBorders>
              <w:top w:val="single" w:sz="4" w:space="0" w:color="auto"/>
              <w:bottom w:val="single" w:sz="4" w:space="0" w:color="auto"/>
            </w:tcBorders>
            <w:shd w:val="clear" w:color="auto" w:fill="auto"/>
          </w:tcPr>
          <w:p w:rsidR="007D2111" w:rsidRPr="000C6FB4" w:rsidRDefault="007D2111" w:rsidP="00F66C1F">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3</w:t>
            </w:r>
          </w:p>
        </w:tc>
        <w:tc>
          <w:tcPr>
            <w:tcW w:w="2034" w:type="dxa"/>
            <w:tcBorders>
              <w:top w:val="single" w:sz="4" w:space="0" w:color="auto"/>
              <w:bottom w:val="single" w:sz="4" w:space="0" w:color="auto"/>
            </w:tcBorders>
            <w:shd w:val="clear" w:color="auto" w:fill="auto"/>
          </w:tcPr>
          <w:p w:rsidR="007D2111" w:rsidRPr="000C6FB4" w:rsidRDefault="007D2111" w:rsidP="00F66C1F">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2</w:t>
            </w:r>
          </w:p>
        </w:tc>
        <w:tc>
          <w:tcPr>
            <w:tcW w:w="1710" w:type="dxa"/>
            <w:tcBorders>
              <w:top w:val="single" w:sz="4" w:space="0" w:color="auto"/>
              <w:bottom w:val="single" w:sz="4" w:space="0" w:color="auto"/>
            </w:tcBorders>
            <w:shd w:val="clear" w:color="auto" w:fill="auto"/>
          </w:tcPr>
          <w:p w:rsidR="007D2111" w:rsidRPr="000C6FB4" w:rsidRDefault="007D2111" w:rsidP="00F66C1F">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1</w:t>
            </w:r>
          </w:p>
        </w:tc>
        <w:tc>
          <w:tcPr>
            <w:tcW w:w="1649" w:type="dxa"/>
            <w:tcBorders>
              <w:top w:val="single" w:sz="4" w:space="0" w:color="auto"/>
              <w:bottom w:val="single" w:sz="4" w:space="0" w:color="auto"/>
            </w:tcBorders>
            <w:shd w:val="clear" w:color="auto" w:fill="auto"/>
          </w:tcPr>
          <w:p w:rsidR="007D2111" w:rsidRPr="000C6FB4" w:rsidRDefault="007D2111" w:rsidP="00F66C1F">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0</w:t>
            </w:r>
          </w:p>
        </w:tc>
      </w:tr>
      <w:tr w:rsidR="000C6FB4" w:rsidRPr="000C6FB4" w:rsidTr="00F66C1F">
        <w:trPr>
          <w:trHeight w:val="1332"/>
        </w:trPr>
        <w:tc>
          <w:tcPr>
            <w:tcW w:w="3060" w:type="dxa"/>
            <w:tcBorders>
              <w:top w:val="single" w:sz="4" w:space="0" w:color="auto"/>
            </w:tcBorders>
          </w:tcPr>
          <w:p w:rsidR="00546CA4" w:rsidRPr="000C6FB4" w:rsidRDefault="00546CA4" w:rsidP="00F66C1F">
            <w:pPr>
              <w:ind w:left="-18" w:firstLine="18"/>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3.1</w:t>
            </w:r>
            <w:r w:rsidR="00D96A6E" w:rsidRPr="000C6FB4">
              <w:rPr>
                <w:rFonts w:ascii="Times New Roman" w:hAnsi="Times New Roman"/>
                <w:b w:val="0"/>
                <w:color w:val="000000" w:themeColor="text1"/>
                <w:sz w:val="22"/>
                <w:szCs w:val="22"/>
              </w:rPr>
              <w:t xml:space="preserve"> </w:t>
            </w:r>
            <w:r w:rsidR="00D96A6E" w:rsidRPr="000C6FB4">
              <w:rPr>
                <w:rFonts w:ascii="Times New Roman" w:hAnsi="Times New Roman"/>
                <w:b w:val="0"/>
                <w:color w:val="000000" w:themeColor="text1"/>
                <w:sz w:val="22"/>
                <w:szCs w:val="22"/>
                <w:lang w:val="fi-FI"/>
              </w:rPr>
              <w:t>Sistem rekrutmen dan sele</w:t>
            </w:r>
            <w:r w:rsidRPr="000C6FB4">
              <w:rPr>
                <w:rFonts w:ascii="Times New Roman" w:hAnsi="Times New Roman"/>
                <w:b w:val="0"/>
                <w:color w:val="000000" w:themeColor="text1"/>
                <w:sz w:val="22"/>
                <w:szCs w:val="22"/>
                <w:lang w:val="fi-FI"/>
              </w:rPr>
              <w:t>k</w:t>
            </w:r>
            <w:r w:rsidR="00D96A6E" w:rsidRPr="000C6FB4">
              <w:rPr>
                <w:rFonts w:ascii="Times New Roman" w:hAnsi="Times New Roman"/>
                <w:b w:val="0"/>
                <w:color w:val="000000" w:themeColor="text1"/>
                <w:sz w:val="22"/>
                <w:szCs w:val="22"/>
                <w:lang w:val="fi-FI"/>
              </w:rPr>
              <w:t>s</w:t>
            </w:r>
            <w:r w:rsidRPr="000C6FB4">
              <w:rPr>
                <w:rFonts w:ascii="Times New Roman" w:hAnsi="Times New Roman"/>
                <w:b w:val="0"/>
                <w:color w:val="000000" w:themeColor="text1"/>
                <w:sz w:val="22"/>
                <w:szCs w:val="22"/>
                <w:lang w:val="fi-FI"/>
              </w:rPr>
              <w:t>i calon peserta didik baru</w:t>
            </w:r>
            <w:r w:rsidR="00D96A6E" w:rsidRPr="000C6FB4">
              <w:rPr>
                <w:rFonts w:ascii="Times New Roman" w:hAnsi="Times New Roman"/>
                <w:b w:val="0"/>
                <w:color w:val="000000" w:themeColor="text1"/>
                <w:sz w:val="22"/>
                <w:szCs w:val="22"/>
                <w:lang w:val="fi-FI"/>
              </w:rPr>
              <w:t>.</w:t>
            </w:r>
            <w:r w:rsidRPr="000C6FB4">
              <w:rPr>
                <w:rFonts w:ascii="Times New Roman" w:hAnsi="Times New Roman"/>
                <w:b w:val="0"/>
                <w:color w:val="000000" w:themeColor="text1"/>
                <w:sz w:val="22"/>
                <w:szCs w:val="22"/>
                <w:lang w:val="fi-FI"/>
              </w:rPr>
              <w:t xml:space="preserve"> </w:t>
            </w:r>
          </w:p>
        </w:tc>
        <w:tc>
          <w:tcPr>
            <w:tcW w:w="2970" w:type="dxa"/>
            <w:tcBorders>
              <w:top w:val="single" w:sz="4" w:space="0" w:color="auto"/>
              <w:bottom w:val="single" w:sz="4" w:space="0" w:color="auto"/>
            </w:tcBorders>
          </w:tcPr>
          <w:p w:rsidR="00546CA4" w:rsidRPr="000C6FB4" w:rsidRDefault="00546CA4" w:rsidP="00F66C1F">
            <w:pPr>
              <w:ind w:left="-18" w:firstLine="18"/>
              <w:rPr>
                <w:rFonts w:ascii="Times New Roman" w:hAnsi="Times New Roman"/>
                <w:b w:val="0"/>
                <w:noProof/>
                <w:color w:val="000000" w:themeColor="text1"/>
                <w:sz w:val="22"/>
                <w:szCs w:val="22"/>
              </w:rPr>
            </w:pPr>
            <w:r w:rsidRPr="000C6FB4">
              <w:rPr>
                <w:rFonts w:ascii="Times New Roman" w:hAnsi="Times New Roman"/>
                <w:b w:val="0"/>
                <w:color w:val="000000" w:themeColor="text1"/>
                <w:sz w:val="22"/>
                <w:szCs w:val="22"/>
              </w:rPr>
              <w:t xml:space="preserve">3.1  Ketersediaan dokumen  penerimaan  peserta pendidikan baru  dan konsistensi pelaksanaannya. </w:t>
            </w:r>
          </w:p>
          <w:p w:rsidR="00546CA4" w:rsidRPr="000C6FB4" w:rsidRDefault="00546CA4" w:rsidP="00F66C1F">
            <w:pPr>
              <w:ind w:left="-18" w:firstLine="18"/>
              <w:rPr>
                <w:rFonts w:ascii="Times New Roman" w:hAnsi="Times New Roman"/>
                <w:b w:val="0"/>
                <w:noProof/>
                <w:color w:val="000000" w:themeColor="text1"/>
                <w:sz w:val="22"/>
                <w:szCs w:val="22"/>
              </w:rPr>
            </w:pPr>
          </w:p>
          <w:p w:rsidR="00546CA4" w:rsidRPr="000C6FB4" w:rsidRDefault="00546CA4" w:rsidP="00F66C1F">
            <w:pPr>
              <w:ind w:left="-18" w:firstLine="18"/>
              <w:rPr>
                <w:rFonts w:ascii="Times New Roman" w:hAnsi="Times New Roman"/>
                <w:b w:val="0"/>
                <w:color w:val="000000" w:themeColor="text1"/>
                <w:sz w:val="22"/>
                <w:szCs w:val="22"/>
              </w:rPr>
            </w:pPr>
            <w:r w:rsidRPr="000C6FB4">
              <w:rPr>
                <w:rFonts w:ascii="Times New Roman" w:hAnsi="Times New Roman"/>
                <w:b w:val="0"/>
                <w:noProof/>
                <w:color w:val="000000" w:themeColor="text1"/>
                <w:sz w:val="22"/>
                <w:szCs w:val="22"/>
              </w:rPr>
              <w:t>Dokumen sistem penerimaan peserta pendidikan baru mencakup:</w:t>
            </w:r>
          </w:p>
          <w:p w:rsidR="00546CA4" w:rsidRPr="000C6FB4" w:rsidRDefault="00546CA4" w:rsidP="00376348">
            <w:pPr>
              <w:numPr>
                <w:ilvl w:val="0"/>
                <w:numId w:val="16"/>
              </w:numPr>
              <w:tabs>
                <w:tab w:val="clear" w:pos="732"/>
                <w:tab w:val="num" w:pos="252"/>
              </w:tabs>
              <w:ind w:left="252" w:hanging="270"/>
              <w:rPr>
                <w:rFonts w:ascii="Times New Roman" w:hAnsi="Times New Roman"/>
                <w:b w:val="0"/>
                <w:color w:val="000000" w:themeColor="text1"/>
                <w:sz w:val="22"/>
                <w:szCs w:val="22"/>
                <w:lang w:val="sv-SE"/>
              </w:rPr>
            </w:pPr>
            <w:r w:rsidRPr="000C6FB4">
              <w:rPr>
                <w:rFonts w:ascii="Times New Roman" w:hAnsi="Times New Roman"/>
                <w:b w:val="0"/>
                <w:color w:val="000000" w:themeColor="text1"/>
                <w:sz w:val="22"/>
                <w:szCs w:val="22"/>
                <w:lang w:val="sv-SE"/>
              </w:rPr>
              <w:t>Kebijakan penerimaan peserta pendidikan baru</w:t>
            </w:r>
          </w:p>
          <w:p w:rsidR="00546CA4" w:rsidRPr="000C6FB4" w:rsidRDefault="00546CA4" w:rsidP="00376348">
            <w:pPr>
              <w:numPr>
                <w:ilvl w:val="0"/>
                <w:numId w:val="16"/>
              </w:numPr>
              <w:tabs>
                <w:tab w:val="clear" w:pos="732"/>
                <w:tab w:val="num" w:pos="252"/>
              </w:tabs>
              <w:ind w:left="252" w:hanging="270"/>
              <w:rPr>
                <w:rFonts w:ascii="Times New Roman" w:hAnsi="Times New Roman"/>
                <w:b w:val="0"/>
                <w:color w:val="000000" w:themeColor="text1"/>
                <w:sz w:val="22"/>
                <w:szCs w:val="22"/>
                <w:lang w:val="sv-SE"/>
              </w:rPr>
            </w:pPr>
            <w:r w:rsidRPr="000C6FB4">
              <w:rPr>
                <w:rFonts w:ascii="Times New Roman" w:hAnsi="Times New Roman"/>
                <w:b w:val="0"/>
                <w:color w:val="000000" w:themeColor="text1"/>
                <w:sz w:val="22"/>
                <w:szCs w:val="22"/>
                <w:lang w:val="sv-SE"/>
              </w:rPr>
              <w:t xml:space="preserve">Kriteria penerimaan peserta pendidikan baru </w:t>
            </w:r>
          </w:p>
          <w:p w:rsidR="00546CA4" w:rsidRPr="000C6FB4" w:rsidRDefault="00546CA4" w:rsidP="00376348">
            <w:pPr>
              <w:numPr>
                <w:ilvl w:val="0"/>
                <w:numId w:val="16"/>
              </w:numPr>
              <w:tabs>
                <w:tab w:val="clear" w:pos="732"/>
                <w:tab w:val="num" w:pos="252"/>
              </w:tabs>
              <w:ind w:left="252" w:hanging="270"/>
              <w:rPr>
                <w:rFonts w:ascii="Times New Roman" w:hAnsi="Times New Roman"/>
                <w:b w:val="0"/>
                <w:color w:val="000000" w:themeColor="text1"/>
                <w:sz w:val="22"/>
                <w:szCs w:val="22"/>
                <w:lang w:val="sv-SE"/>
              </w:rPr>
            </w:pPr>
            <w:r w:rsidRPr="000C6FB4">
              <w:rPr>
                <w:rFonts w:ascii="Times New Roman" w:hAnsi="Times New Roman"/>
                <w:b w:val="0"/>
                <w:color w:val="000000" w:themeColor="text1"/>
                <w:sz w:val="22"/>
                <w:szCs w:val="22"/>
                <w:lang w:val="sv-SE"/>
              </w:rPr>
              <w:t>Prosedur penerimaan peserta pendidikan baru</w:t>
            </w:r>
          </w:p>
          <w:p w:rsidR="00546CA4" w:rsidRPr="000C6FB4" w:rsidRDefault="00546CA4" w:rsidP="00376348">
            <w:pPr>
              <w:numPr>
                <w:ilvl w:val="0"/>
                <w:numId w:val="16"/>
              </w:numPr>
              <w:tabs>
                <w:tab w:val="clear" w:pos="732"/>
                <w:tab w:val="num" w:pos="252"/>
              </w:tabs>
              <w:ind w:left="252" w:hanging="270"/>
              <w:rPr>
                <w:rFonts w:ascii="Times New Roman" w:hAnsi="Times New Roman"/>
                <w:b w:val="0"/>
                <w:color w:val="000000" w:themeColor="text1"/>
                <w:sz w:val="22"/>
                <w:szCs w:val="22"/>
                <w:lang w:val="sv-SE"/>
              </w:rPr>
            </w:pPr>
            <w:r w:rsidRPr="000C6FB4">
              <w:rPr>
                <w:rFonts w:ascii="Times New Roman" w:hAnsi="Times New Roman"/>
                <w:b w:val="0"/>
                <w:color w:val="000000" w:themeColor="text1"/>
                <w:sz w:val="22"/>
                <w:szCs w:val="22"/>
                <w:lang w:val="sv-SE"/>
              </w:rPr>
              <w:t xml:space="preserve">Instrumen penerimaan peserta pendidikan baru </w:t>
            </w:r>
          </w:p>
          <w:p w:rsidR="00546CA4" w:rsidRPr="000C6FB4" w:rsidRDefault="00546CA4" w:rsidP="00376348">
            <w:pPr>
              <w:numPr>
                <w:ilvl w:val="0"/>
                <w:numId w:val="16"/>
              </w:numPr>
              <w:tabs>
                <w:tab w:val="clear" w:pos="732"/>
                <w:tab w:val="num" w:pos="252"/>
              </w:tabs>
              <w:ind w:left="252" w:hanging="270"/>
              <w:rPr>
                <w:rFonts w:ascii="Times New Roman" w:hAnsi="Times New Roman"/>
                <w:b w:val="0"/>
                <w:color w:val="000000" w:themeColor="text1"/>
                <w:sz w:val="22"/>
                <w:szCs w:val="22"/>
                <w:lang w:val="sv-SE"/>
              </w:rPr>
            </w:pPr>
            <w:r w:rsidRPr="000C6FB4">
              <w:rPr>
                <w:rFonts w:ascii="Times New Roman" w:hAnsi="Times New Roman"/>
                <w:b w:val="0"/>
                <w:color w:val="000000" w:themeColor="text1"/>
                <w:sz w:val="22"/>
                <w:szCs w:val="22"/>
                <w:lang w:val="sv-SE"/>
              </w:rPr>
              <w:t>Sistem pengambilan keputusan</w:t>
            </w:r>
          </w:p>
        </w:tc>
        <w:tc>
          <w:tcPr>
            <w:tcW w:w="2140" w:type="dxa"/>
            <w:gridSpan w:val="2"/>
            <w:tcBorders>
              <w:top w:val="single" w:sz="4" w:space="0" w:color="auto"/>
              <w:bottom w:val="single" w:sz="4" w:space="0" w:color="auto"/>
            </w:tcBorders>
          </w:tcPr>
          <w:p w:rsidR="00546CA4" w:rsidRPr="000C6FB4" w:rsidRDefault="005E617D" w:rsidP="00F66C1F">
            <w:pPr>
              <w:rPr>
                <w:rFonts w:ascii="Times New Roman" w:hAnsi="Times New Roman"/>
                <w:b w:val="0"/>
                <w:color w:val="000000" w:themeColor="text1"/>
                <w:sz w:val="22"/>
                <w:szCs w:val="22"/>
                <w:lang w:val="sv-SE"/>
              </w:rPr>
            </w:pPr>
            <w:r w:rsidRPr="000C6FB4">
              <w:rPr>
                <w:rFonts w:ascii="Times New Roman" w:hAnsi="Times New Roman"/>
                <w:b w:val="0"/>
                <w:color w:val="000000" w:themeColor="text1"/>
                <w:sz w:val="22"/>
                <w:szCs w:val="22"/>
                <w:lang w:val="sv-SE"/>
              </w:rPr>
              <w:t xml:space="preserve">Tersedia </w:t>
            </w:r>
            <w:r w:rsidR="00546CA4" w:rsidRPr="000C6FB4">
              <w:rPr>
                <w:rFonts w:ascii="Times New Roman" w:hAnsi="Times New Roman"/>
                <w:b w:val="0"/>
                <w:color w:val="000000" w:themeColor="text1"/>
                <w:sz w:val="22"/>
                <w:szCs w:val="22"/>
                <w:lang w:val="sv-SE"/>
              </w:rPr>
              <w:t xml:space="preserve">dokumen </w:t>
            </w:r>
            <w:r w:rsidR="00546CA4" w:rsidRPr="000C6FB4">
              <w:rPr>
                <w:rFonts w:ascii="Times New Roman" w:hAnsi="Times New Roman"/>
                <w:b w:val="0"/>
                <w:color w:val="000000" w:themeColor="text1"/>
                <w:sz w:val="22"/>
                <w:szCs w:val="22"/>
              </w:rPr>
              <w:t>tentang penerimaan peserta pendidikan baru</w:t>
            </w:r>
            <w:r w:rsidR="00546CA4" w:rsidRPr="000C6FB4">
              <w:rPr>
                <w:rFonts w:ascii="Times New Roman" w:hAnsi="Times New Roman"/>
                <w:b w:val="0"/>
                <w:color w:val="000000" w:themeColor="text1"/>
                <w:sz w:val="22"/>
                <w:szCs w:val="22"/>
                <w:lang w:val="sv-SE"/>
              </w:rPr>
              <w:t xml:space="preserve"> dan dilaksanakan sangat konsisten</w:t>
            </w:r>
            <w:r w:rsidRPr="000C6FB4">
              <w:rPr>
                <w:rFonts w:ascii="Times New Roman" w:hAnsi="Times New Roman"/>
                <w:b w:val="0"/>
                <w:color w:val="000000" w:themeColor="text1"/>
                <w:sz w:val="22"/>
                <w:szCs w:val="22"/>
                <w:lang w:val="sv-SE"/>
              </w:rPr>
              <w:t>.</w:t>
            </w:r>
          </w:p>
          <w:p w:rsidR="00546CA4" w:rsidRPr="000C6FB4" w:rsidRDefault="00546CA4" w:rsidP="00F66C1F">
            <w:pPr>
              <w:rPr>
                <w:rFonts w:ascii="Times New Roman" w:hAnsi="Times New Roman"/>
                <w:b w:val="0"/>
                <w:color w:val="000000" w:themeColor="text1"/>
                <w:sz w:val="22"/>
                <w:szCs w:val="22"/>
                <w:lang w:val="sv-SE"/>
              </w:rPr>
            </w:pPr>
          </w:p>
        </w:tc>
        <w:tc>
          <w:tcPr>
            <w:tcW w:w="2126" w:type="dxa"/>
            <w:gridSpan w:val="2"/>
            <w:tcBorders>
              <w:top w:val="single" w:sz="4" w:space="0" w:color="auto"/>
              <w:bottom w:val="single" w:sz="4" w:space="0" w:color="auto"/>
            </w:tcBorders>
          </w:tcPr>
          <w:p w:rsidR="00546CA4" w:rsidRPr="000C6FB4" w:rsidRDefault="00546CA4" w:rsidP="00F66C1F">
            <w:pPr>
              <w:rPr>
                <w:rFonts w:ascii="Times New Roman" w:hAnsi="Times New Roman"/>
                <w:b w:val="0"/>
                <w:color w:val="000000" w:themeColor="text1"/>
                <w:sz w:val="22"/>
                <w:szCs w:val="22"/>
                <w:lang w:val="sv-SE"/>
              </w:rPr>
            </w:pPr>
            <w:r w:rsidRPr="000C6FB4">
              <w:rPr>
                <w:rFonts w:ascii="Times New Roman" w:hAnsi="Times New Roman"/>
                <w:b w:val="0"/>
                <w:color w:val="000000" w:themeColor="text1"/>
                <w:sz w:val="22"/>
                <w:szCs w:val="22"/>
                <w:lang w:val="sv-SE"/>
              </w:rPr>
              <w:t xml:space="preserve">Tersedia  dokumen </w:t>
            </w:r>
            <w:r w:rsidRPr="000C6FB4">
              <w:rPr>
                <w:rFonts w:ascii="Times New Roman" w:hAnsi="Times New Roman"/>
                <w:b w:val="0"/>
                <w:color w:val="000000" w:themeColor="text1"/>
                <w:sz w:val="22"/>
                <w:szCs w:val="22"/>
              </w:rPr>
              <w:t>tentang penerimaan peserta pendidikan baru</w:t>
            </w:r>
            <w:r w:rsidRPr="000C6FB4">
              <w:rPr>
                <w:rFonts w:ascii="Times New Roman" w:hAnsi="Times New Roman"/>
                <w:b w:val="0"/>
                <w:color w:val="000000" w:themeColor="text1"/>
                <w:sz w:val="22"/>
                <w:szCs w:val="22"/>
                <w:lang w:val="sv-SE"/>
              </w:rPr>
              <w:t xml:space="preserve"> dan dilaksanakan </w:t>
            </w:r>
            <w:r w:rsidR="00D96A6E" w:rsidRPr="000C6FB4">
              <w:rPr>
                <w:rFonts w:ascii="Times New Roman" w:hAnsi="Times New Roman"/>
                <w:b w:val="0"/>
                <w:color w:val="000000" w:themeColor="text1"/>
                <w:sz w:val="22"/>
                <w:szCs w:val="22"/>
                <w:lang w:val="sv-SE"/>
              </w:rPr>
              <w:t xml:space="preserve">besar </w:t>
            </w:r>
            <w:r w:rsidRPr="000C6FB4">
              <w:rPr>
                <w:rFonts w:ascii="Times New Roman" w:hAnsi="Times New Roman"/>
                <w:b w:val="0"/>
                <w:color w:val="000000" w:themeColor="text1"/>
                <w:sz w:val="22"/>
                <w:szCs w:val="22"/>
                <w:lang w:val="sv-SE"/>
              </w:rPr>
              <w:t>konsisten</w:t>
            </w:r>
            <w:r w:rsidR="005E617D" w:rsidRPr="000C6FB4">
              <w:rPr>
                <w:rFonts w:ascii="Times New Roman" w:hAnsi="Times New Roman"/>
                <w:b w:val="0"/>
                <w:color w:val="000000" w:themeColor="text1"/>
                <w:sz w:val="22"/>
                <w:szCs w:val="22"/>
                <w:lang w:val="sv-SE"/>
              </w:rPr>
              <w:t>.</w:t>
            </w:r>
          </w:p>
          <w:p w:rsidR="00546CA4" w:rsidRPr="000C6FB4" w:rsidRDefault="00546CA4" w:rsidP="00F66C1F">
            <w:pPr>
              <w:jc w:val="center"/>
              <w:rPr>
                <w:rFonts w:ascii="Times New Roman" w:hAnsi="Times New Roman"/>
                <w:b w:val="0"/>
                <w:color w:val="000000" w:themeColor="text1"/>
                <w:sz w:val="22"/>
                <w:szCs w:val="22"/>
                <w:lang w:val="sv-SE"/>
              </w:rPr>
            </w:pPr>
          </w:p>
        </w:tc>
        <w:tc>
          <w:tcPr>
            <w:tcW w:w="2034" w:type="dxa"/>
            <w:tcBorders>
              <w:top w:val="single" w:sz="4" w:space="0" w:color="auto"/>
              <w:bottom w:val="single" w:sz="4" w:space="0" w:color="auto"/>
            </w:tcBorders>
          </w:tcPr>
          <w:p w:rsidR="00546CA4" w:rsidRPr="000C6FB4" w:rsidRDefault="005E617D" w:rsidP="00F66C1F">
            <w:pPr>
              <w:rPr>
                <w:rFonts w:ascii="Times New Roman" w:hAnsi="Times New Roman"/>
                <w:b w:val="0"/>
                <w:color w:val="000000" w:themeColor="text1"/>
                <w:sz w:val="22"/>
                <w:szCs w:val="22"/>
                <w:lang w:val="sv-SE"/>
              </w:rPr>
            </w:pPr>
            <w:r w:rsidRPr="000C6FB4">
              <w:rPr>
                <w:rFonts w:ascii="Times New Roman" w:hAnsi="Times New Roman"/>
                <w:b w:val="0"/>
                <w:color w:val="000000" w:themeColor="text1"/>
                <w:sz w:val="22"/>
                <w:szCs w:val="22"/>
                <w:lang w:val="sv-SE"/>
              </w:rPr>
              <w:t xml:space="preserve">Tersedia </w:t>
            </w:r>
            <w:r w:rsidR="00546CA4" w:rsidRPr="000C6FB4">
              <w:rPr>
                <w:rFonts w:ascii="Times New Roman" w:hAnsi="Times New Roman"/>
                <w:b w:val="0"/>
                <w:color w:val="000000" w:themeColor="text1"/>
                <w:sz w:val="22"/>
                <w:szCs w:val="22"/>
                <w:lang w:val="sv-SE"/>
              </w:rPr>
              <w:t xml:space="preserve">dokumen </w:t>
            </w:r>
            <w:r w:rsidR="00546CA4" w:rsidRPr="000C6FB4">
              <w:rPr>
                <w:rFonts w:ascii="Times New Roman" w:hAnsi="Times New Roman"/>
                <w:b w:val="0"/>
                <w:color w:val="000000" w:themeColor="text1"/>
                <w:sz w:val="22"/>
                <w:szCs w:val="22"/>
              </w:rPr>
              <w:t>tentang penerimaan peserta pendidikan baru</w:t>
            </w:r>
            <w:r w:rsidR="00546CA4" w:rsidRPr="000C6FB4">
              <w:rPr>
                <w:rFonts w:ascii="Times New Roman" w:hAnsi="Times New Roman"/>
                <w:b w:val="0"/>
                <w:color w:val="000000" w:themeColor="text1"/>
                <w:sz w:val="22"/>
                <w:szCs w:val="22"/>
                <w:lang w:val="sv-SE"/>
              </w:rPr>
              <w:t xml:space="preserve"> namun dilaksanakan </w:t>
            </w:r>
            <w:r w:rsidR="00D96A6E" w:rsidRPr="000C6FB4">
              <w:rPr>
                <w:rFonts w:ascii="Times New Roman" w:hAnsi="Times New Roman"/>
                <w:b w:val="0"/>
                <w:color w:val="000000" w:themeColor="text1"/>
                <w:sz w:val="22"/>
                <w:szCs w:val="22"/>
                <w:lang w:val="sv-SE"/>
              </w:rPr>
              <w:t>sebagian</w:t>
            </w:r>
            <w:r w:rsidR="00546CA4" w:rsidRPr="000C6FB4">
              <w:rPr>
                <w:rFonts w:ascii="Times New Roman" w:hAnsi="Times New Roman"/>
                <w:b w:val="0"/>
                <w:color w:val="000000" w:themeColor="text1"/>
                <w:sz w:val="22"/>
                <w:szCs w:val="22"/>
                <w:lang w:val="sv-SE"/>
              </w:rPr>
              <w:t xml:space="preserve"> konsisten</w:t>
            </w:r>
            <w:r w:rsidRPr="000C6FB4">
              <w:rPr>
                <w:rFonts w:ascii="Times New Roman" w:hAnsi="Times New Roman"/>
                <w:b w:val="0"/>
                <w:color w:val="000000" w:themeColor="text1"/>
                <w:sz w:val="22"/>
                <w:szCs w:val="22"/>
                <w:lang w:val="sv-SE"/>
              </w:rPr>
              <w:t>.</w:t>
            </w:r>
          </w:p>
          <w:p w:rsidR="00546CA4" w:rsidRPr="000C6FB4" w:rsidRDefault="00546CA4" w:rsidP="00F66C1F">
            <w:pPr>
              <w:rPr>
                <w:rFonts w:ascii="Times New Roman" w:hAnsi="Times New Roman"/>
                <w:b w:val="0"/>
                <w:color w:val="000000" w:themeColor="text1"/>
                <w:sz w:val="22"/>
                <w:szCs w:val="22"/>
                <w:lang w:val="sv-SE"/>
              </w:rPr>
            </w:pPr>
          </w:p>
        </w:tc>
        <w:tc>
          <w:tcPr>
            <w:tcW w:w="1710" w:type="dxa"/>
            <w:shd w:val="clear" w:color="auto" w:fill="auto"/>
          </w:tcPr>
          <w:p w:rsidR="00546CA4" w:rsidRPr="000C6FB4" w:rsidRDefault="00546CA4" w:rsidP="00F66C1F">
            <w:pPr>
              <w:rPr>
                <w:rFonts w:ascii="Times New Roman" w:hAnsi="Times New Roman"/>
                <w:b w:val="0"/>
                <w:color w:val="000000" w:themeColor="text1"/>
                <w:sz w:val="22"/>
                <w:szCs w:val="22"/>
                <w:lang w:val="sv-SE"/>
              </w:rPr>
            </w:pPr>
            <w:r w:rsidRPr="000C6FB4">
              <w:rPr>
                <w:rFonts w:ascii="Times New Roman" w:hAnsi="Times New Roman"/>
                <w:b w:val="0"/>
                <w:color w:val="000000" w:themeColor="text1"/>
                <w:sz w:val="22"/>
                <w:szCs w:val="22"/>
                <w:lang w:val="sv-SE"/>
              </w:rPr>
              <w:t xml:space="preserve">Tersedia  dokumen </w:t>
            </w:r>
            <w:r w:rsidRPr="000C6FB4">
              <w:rPr>
                <w:rFonts w:ascii="Times New Roman" w:hAnsi="Times New Roman"/>
                <w:b w:val="0"/>
                <w:color w:val="000000" w:themeColor="text1"/>
                <w:sz w:val="22"/>
                <w:szCs w:val="22"/>
              </w:rPr>
              <w:t>tentang penerimaan peserta pendidikan baru</w:t>
            </w:r>
            <w:r w:rsidRPr="000C6FB4">
              <w:rPr>
                <w:rFonts w:ascii="Times New Roman" w:hAnsi="Times New Roman"/>
                <w:b w:val="0"/>
                <w:color w:val="000000" w:themeColor="text1"/>
                <w:sz w:val="22"/>
                <w:szCs w:val="22"/>
                <w:lang w:val="sv-SE"/>
              </w:rPr>
              <w:t xml:space="preserve"> namun tidak dilaksanakan secara  konsisten</w:t>
            </w:r>
            <w:r w:rsidR="005E617D" w:rsidRPr="000C6FB4">
              <w:rPr>
                <w:rFonts w:ascii="Times New Roman" w:hAnsi="Times New Roman"/>
                <w:b w:val="0"/>
                <w:color w:val="000000" w:themeColor="text1"/>
                <w:sz w:val="22"/>
                <w:szCs w:val="22"/>
                <w:lang w:val="sv-SE"/>
              </w:rPr>
              <w:t>.</w:t>
            </w:r>
          </w:p>
          <w:p w:rsidR="00546CA4" w:rsidRPr="000C6FB4" w:rsidRDefault="00546CA4" w:rsidP="00F66C1F">
            <w:pPr>
              <w:jc w:val="center"/>
              <w:rPr>
                <w:rFonts w:ascii="Times New Roman" w:hAnsi="Times New Roman"/>
                <w:b w:val="0"/>
                <w:color w:val="000000" w:themeColor="text1"/>
                <w:sz w:val="22"/>
                <w:szCs w:val="22"/>
                <w:lang w:val="sv-SE"/>
              </w:rPr>
            </w:pPr>
          </w:p>
        </w:tc>
        <w:tc>
          <w:tcPr>
            <w:tcW w:w="1649" w:type="dxa"/>
            <w:shd w:val="clear" w:color="auto" w:fill="auto"/>
          </w:tcPr>
          <w:p w:rsidR="00546CA4" w:rsidRPr="000C6FB4" w:rsidRDefault="00546CA4" w:rsidP="00F66C1F">
            <w:pPr>
              <w:rPr>
                <w:rFonts w:ascii="Times New Roman" w:hAnsi="Times New Roman"/>
                <w:b w:val="0"/>
                <w:bCs/>
                <w:color w:val="000000" w:themeColor="text1"/>
                <w:sz w:val="22"/>
                <w:szCs w:val="22"/>
                <w:lang w:val="sv-SE"/>
              </w:rPr>
            </w:pPr>
            <w:r w:rsidRPr="000C6FB4">
              <w:rPr>
                <w:rFonts w:ascii="Times New Roman" w:hAnsi="Times New Roman"/>
                <w:b w:val="0"/>
                <w:color w:val="000000" w:themeColor="text1"/>
                <w:sz w:val="22"/>
                <w:szCs w:val="22"/>
                <w:lang w:val="sv-SE"/>
              </w:rPr>
              <w:t xml:space="preserve">Tidak tersedia  dokumen </w:t>
            </w:r>
            <w:r w:rsidRPr="000C6FB4">
              <w:rPr>
                <w:rFonts w:ascii="Times New Roman" w:hAnsi="Times New Roman"/>
                <w:b w:val="0"/>
                <w:color w:val="000000" w:themeColor="text1"/>
                <w:sz w:val="22"/>
                <w:szCs w:val="22"/>
              </w:rPr>
              <w:t>tentang penerimaan peserta pendidikan baru</w:t>
            </w:r>
            <w:r w:rsidR="005E617D" w:rsidRPr="000C6FB4">
              <w:rPr>
                <w:rFonts w:ascii="Times New Roman" w:hAnsi="Times New Roman"/>
                <w:b w:val="0"/>
                <w:color w:val="000000" w:themeColor="text1"/>
                <w:sz w:val="22"/>
                <w:szCs w:val="22"/>
              </w:rPr>
              <w:t>.</w:t>
            </w:r>
          </w:p>
        </w:tc>
      </w:tr>
      <w:tr w:rsidR="000C6FB4" w:rsidRPr="000C6FB4" w:rsidTr="000753F5">
        <w:trPr>
          <w:trHeight w:val="1332"/>
        </w:trPr>
        <w:tc>
          <w:tcPr>
            <w:tcW w:w="3060" w:type="dxa"/>
            <w:tcBorders>
              <w:bottom w:val="nil"/>
            </w:tcBorders>
          </w:tcPr>
          <w:p w:rsidR="00726415" w:rsidRPr="000C6FB4" w:rsidRDefault="00726415" w:rsidP="00F66C1F">
            <w:pPr>
              <w:ind w:left="-18" w:firstLine="18"/>
              <w:rPr>
                <w:rFonts w:ascii="Times New Roman" w:hAnsi="Times New Roman"/>
                <w:b w:val="0"/>
                <w:noProof/>
                <w:color w:val="000000" w:themeColor="text1"/>
                <w:sz w:val="22"/>
                <w:szCs w:val="22"/>
              </w:rPr>
            </w:pPr>
            <w:r w:rsidRPr="000C6FB4">
              <w:rPr>
                <w:rFonts w:ascii="Times New Roman" w:hAnsi="Times New Roman"/>
                <w:b w:val="0"/>
                <w:noProof/>
                <w:color w:val="000000" w:themeColor="text1"/>
                <w:sz w:val="22"/>
                <w:szCs w:val="22"/>
              </w:rPr>
              <w:t xml:space="preserve">3.2.  Profil </w:t>
            </w:r>
            <w:r w:rsidR="00D96A6E" w:rsidRPr="000C6FB4">
              <w:rPr>
                <w:rFonts w:ascii="Times New Roman" w:hAnsi="Times New Roman"/>
                <w:b w:val="0"/>
                <w:noProof/>
                <w:color w:val="000000" w:themeColor="text1"/>
                <w:sz w:val="22"/>
                <w:szCs w:val="22"/>
              </w:rPr>
              <w:t>peserta didik dan lulusan</w:t>
            </w:r>
            <w:r w:rsidR="000753F5" w:rsidRPr="000C6FB4">
              <w:rPr>
                <w:rFonts w:ascii="Times New Roman" w:hAnsi="Times New Roman"/>
                <w:b w:val="0"/>
                <w:noProof/>
                <w:color w:val="000000" w:themeColor="text1"/>
                <w:sz w:val="22"/>
                <w:szCs w:val="22"/>
              </w:rPr>
              <w:t>.</w:t>
            </w:r>
          </w:p>
          <w:p w:rsidR="00726415" w:rsidRPr="000C6FB4" w:rsidRDefault="00726415" w:rsidP="00F66C1F">
            <w:pPr>
              <w:ind w:left="-18" w:firstLine="18"/>
              <w:rPr>
                <w:rFonts w:ascii="Times New Roman" w:hAnsi="Times New Roman"/>
                <w:b w:val="0"/>
                <w:noProof/>
                <w:color w:val="000000" w:themeColor="text1"/>
                <w:sz w:val="22"/>
                <w:szCs w:val="22"/>
              </w:rPr>
            </w:pPr>
          </w:p>
          <w:p w:rsidR="00726415" w:rsidRPr="000C6FB4" w:rsidRDefault="00726415" w:rsidP="00F66C1F">
            <w:pPr>
              <w:ind w:left="-18" w:firstLine="18"/>
              <w:rPr>
                <w:rFonts w:ascii="Times New Roman" w:hAnsi="Times New Roman"/>
                <w:b w:val="0"/>
                <w:noProof/>
                <w:color w:val="000000" w:themeColor="text1"/>
                <w:sz w:val="22"/>
                <w:szCs w:val="22"/>
              </w:rPr>
            </w:pPr>
            <w:r w:rsidRPr="000C6FB4">
              <w:rPr>
                <w:rFonts w:ascii="Times New Roman" w:hAnsi="Times New Roman"/>
                <w:b w:val="0"/>
                <w:noProof/>
                <w:color w:val="000000" w:themeColor="text1"/>
                <w:sz w:val="22"/>
                <w:szCs w:val="22"/>
              </w:rPr>
              <w:t xml:space="preserve">3.2.1 Efektivitas implementasi </w:t>
            </w:r>
            <w:r w:rsidR="00FC405F" w:rsidRPr="000C6FB4">
              <w:rPr>
                <w:rFonts w:ascii="Times New Roman" w:hAnsi="Times New Roman"/>
                <w:b w:val="0"/>
                <w:noProof/>
                <w:color w:val="000000" w:themeColor="text1"/>
                <w:sz w:val="22"/>
                <w:szCs w:val="22"/>
              </w:rPr>
              <w:t>sistem rekrutmen calon peserta didik</w:t>
            </w:r>
            <w:r w:rsidRPr="000C6FB4">
              <w:rPr>
                <w:rFonts w:ascii="Times New Roman" w:hAnsi="Times New Roman"/>
                <w:b w:val="0"/>
                <w:noProof/>
                <w:color w:val="000000" w:themeColor="text1"/>
                <w:sz w:val="22"/>
                <w:szCs w:val="22"/>
              </w:rPr>
              <w:t xml:space="preserve"> un</w:t>
            </w:r>
            <w:r w:rsidR="00FC405F" w:rsidRPr="000C6FB4">
              <w:rPr>
                <w:rFonts w:ascii="Times New Roman" w:hAnsi="Times New Roman"/>
                <w:b w:val="0"/>
                <w:noProof/>
                <w:color w:val="000000" w:themeColor="text1"/>
                <w:sz w:val="22"/>
                <w:szCs w:val="22"/>
              </w:rPr>
              <w:t>tuk menghasilkan calon peserta didik</w:t>
            </w:r>
            <w:r w:rsidRPr="000C6FB4">
              <w:rPr>
                <w:rFonts w:ascii="Times New Roman" w:hAnsi="Times New Roman"/>
                <w:b w:val="0"/>
                <w:noProof/>
                <w:color w:val="000000" w:themeColor="text1"/>
                <w:sz w:val="22"/>
                <w:szCs w:val="22"/>
              </w:rPr>
              <w:t xml:space="preserve"> yang bermutu yang diukur dari jumlah peminat, proporsi pendaftar terhadap daya tampung dan proporsi yang diterima dan yang registrasi</w:t>
            </w:r>
            <w:r w:rsidR="000753F5" w:rsidRPr="000C6FB4">
              <w:rPr>
                <w:rFonts w:ascii="Times New Roman" w:hAnsi="Times New Roman"/>
                <w:b w:val="0"/>
                <w:noProof/>
                <w:color w:val="000000" w:themeColor="text1"/>
                <w:sz w:val="22"/>
                <w:szCs w:val="22"/>
              </w:rPr>
              <w:t>.</w:t>
            </w:r>
          </w:p>
          <w:p w:rsidR="00726415" w:rsidRPr="000C6FB4" w:rsidRDefault="00726415" w:rsidP="00F66C1F">
            <w:pPr>
              <w:ind w:left="-18" w:firstLine="18"/>
              <w:rPr>
                <w:rFonts w:ascii="Times New Roman" w:hAnsi="Times New Roman"/>
                <w:b w:val="0"/>
                <w:noProof/>
                <w:color w:val="000000" w:themeColor="text1"/>
                <w:sz w:val="22"/>
                <w:szCs w:val="22"/>
              </w:rPr>
            </w:pPr>
          </w:p>
          <w:p w:rsidR="00726415" w:rsidRPr="000C6FB4" w:rsidRDefault="00FC405F" w:rsidP="00726415">
            <w:pPr>
              <w:ind w:left="-18" w:firstLine="18"/>
              <w:rPr>
                <w:rFonts w:ascii="Times New Roman" w:hAnsi="Times New Roman"/>
                <w:b w:val="0"/>
                <w:noProof/>
                <w:color w:val="000000" w:themeColor="text1"/>
                <w:sz w:val="22"/>
                <w:szCs w:val="22"/>
              </w:rPr>
            </w:pPr>
            <w:r w:rsidRPr="000C6FB4">
              <w:rPr>
                <w:rFonts w:ascii="Times New Roman" w:hAnsi="Times New Roman"/>
                <w:b w:val="0"/>
                <w:noProof/>
                <w:color w:val="000000" w:themeColor="text1"/>
                <w:sz w:val="22"/>
                <w:szCs w:val="22"/>
              </w:rPr>
              <w:t>Sistem rekrutmen peserta didik</w:t>
            </w:r>
            <w:r w:rsidR="00726415" w:rsidRPr="000C6FB4">
              <w:rPr>
                <w:rFonts w:ascii="Times New Roman" w:hAnsi="Times New Roman"/>
                <w:b w:val="0"/>
                <w:noProof/>
                <w:color w:val="000000" w:themeColor="text1"/>
                <w:sz w:val="22"/>
                <w:szCs w:val="22"/>
              </w:rPr>
              <w:t xml:space="preserve"> baru mencakup: Kebijakan rekrutmen calon </w:t>
            </w:r>
            <w:r w:rsidRPr="000C6FB4">
              <w:rPr>
                <w:rFonts w:ascii="Times New Roman" w:hAnsi="Times New Roman"/>
                <w:b w:val="0"/>
                <w:noProof/>
                <w:color w:val="000000" w:themeColor="text1"/>
                <w:sz w:val="22"/>
                <w:szCs w:val="22"/>
              </w:rPr>
              <w:t>peserta didik</w:t>
            </w:r>
            <w:r w:rsidR="00726415" w:rsidRPr="000C6FB4">
              <w:rPr>
                <w:rFonts w:ascii="Times New Roman" w:hAnsi="Times New Roman"/>
                <w:b w:val="0"/>
                <w:noProof/>
                <w:color w:val="000000" w:themeColor="text1"/>
                <w:sz w:val="22"/>
                <w:szCs w:val="22"/>
              </w:rPr>
              <w:t xml:space="preserve"> baru, kriteria seleksi </w:t>
            </w:r>
            <w:r w:rsidRPr="000C6FB4">
              <w:rPr>
                <w:rFonts w:ascii="Times New Roman" w:hAnsi="Times New Roman"/>
                <w:b w:val="0"/>
                <w:noProof/>
                <w:color w:val="000000" w:themeColor="text1"/>
                <w:sz w:val="22"/>
                <w:szCs w:val="22"/>
              </w:rPr>
              <w:t>peserta didik</w:t>
            </w:r>
            <w:r w:rsidR="00726415" w:rsidRPr="000C6FB4">
              <w:rPr>
                <w:rFonts w:ascii="Times New Roman" w:hAnsi="Times New Roman"/>
                <w:b w:val="0"/>
                <w:noProof/>
                <w:color w:val="000000" w:themeColor="text1"/>
                <w:sz w:val="22"/>
                <w:szCs w:val="22"/>
              </w:rPr>
              <w:t xml:space="preserve"> baru, sistem pengambilan keputusan, d</w:t>
            </w:r>
            <w:r w:rsidRPr="000C6FB4">
              <w:rPr>
                <w:rFonts w:ascii="Times New Roman" w:hAnsi="Times New Roman"/>
                <w:b w:val="0"/>
                <w:noProof/>
                <w:color w:val="000000" w:themeColor="text1"/>
                <w:sz w:val="22"/>
                <w:szCs w:val="22"/>
              </w:rPr>
              <w:t>an prosedur penerimaan peserta didik</w:t>
            </w:r>
            <w:r w:rsidR="00726415" w:rsidRPr="000C6FB4">
              <w:rPr>
                <w:rFonts w:ascii="Times New Roman" w:hAnsi="Times New Roman"/>
                <w:b w:val="0"/>
                <w:noProof/>
                <w:color w:val="000000" w:themeColor="text1"/>
                <w:sz w:val="22"/>
                <w:szCs w:val="22"/>
              </w:rPr>
              <w:t xml:space="preserve"> baru.</w:t>
            </w:r>
          </w:p>
          <w:p w:rsidR="00726415" w:rsidRPr="000C6FB4" w:rsidRDefault="00726415" w:rsidP="00F66C1F">
            <w:pPr>
              <w:rPr>
                <w:rFonts w:ascii="Times New Roman" w:hAnsi="Times New Roman"/>
                <w:noProof/>
                <w:color w:val="000000" w:themeColor="text1"/>
                <w:sz w:val="22"/>
                <w:szCs w:val="22"/>
              </w:rPr>
            </w:pPr>
          </w:p>
          <w:p w:rsidR="00726415" w:rsidRPr="000C6FB4" w:rsidRDefault="00726415" w:rsidP="00726415">
            <w:pPr>
              <w:rPr>
                <w:rFonts w:ascii="Times New Roman" w:hAnsi="Times New Roman"/>
                <w:b w:val="0"/>
                <w:noProof/>
                <w:color w:val="000000" w:themeColor="text1"/>
                <w:sz w:val="22"/>
                <w:szCs w:val="22"/>
              </w:rPr>
            </w:pPr>
          </w:p>
        </w:tc>
        <w:tc>
          <w:tcPr>
            <w:tcW w:w="2970" w:type="dxa"/>
            <w:tcBorders>
              <w:top w:val="single" w:sz="4" w:space="0" w:color="auto"/>
              <w:bottom w:val="single" w:sz="4" w:space="0" w:color="auto"/>
            </w:tcBorders>
          </w:tcPr>
          <w:p w:rsidR="00726415" w:rsidRPr="000C6FB4" w:rsidRDefault="00726415" w:rsidP="00F66C1F">
            <w:pPr>
              <w:ind w:left="-18" w:firstLine="18"/>
              <w:rPr>
                <w:rFonts w:ascii="Times New Roman" w:hAnsi="Times New Roman"/>
                <w:b w:val="0"/>
                <w:noProof/>
                <w:color w:val="000000" w:themeColor="text1"/>
                <w:sz w:val="22"/>
                <w:szCs w:val="22"/>
                <w:lang w:val="fi-FI"/>
              </w:rPr>
            </w:pPr>
          </w:p>
          <w:p w:rsidR="00726415" w:rsidRPr="000C6FB4" w:rsidRDefault="00726415" w:rsidP="00F66C1F">
            <w:pPr>
              <w:ind w:left="-18" w:firstLine="18"/>
              <w:rPr>
                <w:rFonts w:ascii="Times New Roman" w:hAnsi="Times New Roman"/>
                <w:b w:val="0"/>
                <w:noProof/>
                <w:color w:val="000000" w:themeColor="text1"/>
                <w:sz w:val="22"/>
                <w:szCs w:val="22"/>
                <w:lang w:val="fi-FI"/>
              </w:rPr>
            </w:pPr>
          </w:p>
          <w:p w:rsidR="00726415" w:rsidRPr="000C6FB4" w:rsidRDefault="00726415" w:rsidP="00F66C1F">
            <w:pPr>
              <w:ind w:left="-18" w:firstLine="18"/>
              <w:rPr>
                <w:rFonts w:ascii="Times New Roman" w:hAnsi="Times New Roman"/>
                <w:b w:val="0"/>
                <w:noProof/>
                <w:color w:val="000000" w:themeColor="text1"/>
                <w:sz w:val="22"/>
                <w:szCs w:val="22"/>
                <w:lang w:val="fi-FI"/>
              </w:rPr>
            </w:pPr>
          </w:p>
          <w:p w:rsidR="00726415" w:rsidRPr="000C6FB4" w:rsidRDefault="00726415" w:rsidP="00F66C1F">
            <w:pPr>
              <w:rPr>
                <w:rFonts w:ascii="Times New Roman" w:hAnsi="Times New Roman"/>
                <w:b w:val="0"/>
                <w:color w:val="000000" w:themeColor="text1"/>
                <w:sz w:val="22"/>
                <w:szCs w:val="22"/>
                <w:lang w:val="fi-FI"/>
              </w:rPr>
            </w:pPr>
            <w:r w:rsidRPr="000C6FB4">
              <w:rPr>
                <w:rFonts w:ascii="Times New Roman" w:hAnsi="Times New Roman"/>
                <w:b w:val="0"/>
                <w:noProof/>
                <w:color w:val="000000" w:themeColor="text1"/>
                <w:sz w:val="22"/>
                <w:szCs w:val="22"/>
                <w:lang w:val="fi-FI"/>
              </w:rPr>
              <w:t>3.</w:t>
            </w:r>
            <w:r w:rsidRPr="000C6FB4">
              <w:rPr>
                <w:rFonts w:ascii="Times New Roman" w:hAnsi="Times New Roman"/>
                <w:b w:val="0"/>
                <w:noProof/>
                <w:color w:val="000000" w:themeColor="text1"/>
                <w:sz w:val="22"/>
                <w:szCs w:val="22"/>
              </w:rPr>
              <w:t>2</w:t>
            </w:r>
            <w:r w:rsidRPr="000C6FB4">
              <w:rPr>
                <w:rFonts w:ascii="Times New Roman" w:hAnsi="Times New Roman"/>
                <w:b w:val="0"/>
                <w:noProof/>
                <w:color w:val="000000" w:themeColor="text1"/>
                <w:sz w:val="22"/>
                <w:szCs w:val="22"/>
                <w:lang w:val="fi-FI"/>
              </w:rPr>
              <w:t xml:space="preserve">.1.1 </w:t>
            </w:r>
            <w:r w:rsidRPr="000C6FB4">
              <w:rPr>
                <w:rFonts w:ascii="Times New Roman" w:hAnsi="Times New Roman"/>
                <w:b w:val="0"/>
                <w:color w:val="000000" w:themeColor="text1"/>
                <w:sz w:val="22"/>
                <w:szCs w:val="22"/>
                <w:lang w:val="fi-FI"/>
              </w:rPr>
              <w:t xml:space="preserve">Rasio calon peserta didik yang </w:t>
            </w:r>
            <w:r w:rsidRPr="000C6FB4">
              <w:rPr>
                <w:rFonts w:ascii="Times New Roman" w:hAnsi="Times New Roman"/>
                <w:b w:val="0"/>
                <w:color w:val="000000" w:themeColor="text1"/>
                <w:sz w:val="22"/>
                <w:szCs w:val="22"/>
                <w:lang w:val="id-ID"/>
              </w:rPr>
              <w:t xml:space="preserve">ikut </w:t>
            </w:r>
            <w:r w:rsidRPr="000C6FB4">
              <w:rPr>
                <w:rFonts w:ascii="Times New Roman" w:hAnsi="Times New Roman"/>
                <w:b w:val="0"/>
                <w:color w:val="000000" w:themeColor="text1"/>
                <w:sz w:val="22"/>
                <w:szCs w:val="22"/>
                <w:lang w:val="fi-FI"/>
              </w:rPr>
              <w:t xml:space="preserve">seleksi : </w:t>
            </w:r>
            <w:r w:rsidRPr="000C6FB4">
              <w:rPr>
                <w:rFonts w:ascii="Times New Roman" w:hAnsi="Times New Roman"/>
                <w:b w:val="0"/>
                <w:color w:val="000000" w:themeColor="text1"/>
                <w:sz w:val="22"/>
                <w:szCs w:val="22"/>
                <w:lang w:val="id-ID"/>
              </w:rPr>
              <w:t>lulus seleksi</w:t>
            </w:r>
            <w:r w:rsidRPr="000C6FB4">
              <w:rPr>
                <w:rFonts w:ascii="Times New Roman" w:hAnsi="Times New Roman"/>
                <w:b w:val="0"/>
                <w:color w:val="000000" w:themeColor="text1"/>
                <w:sz w:val="22"/>
                <w:szCs w:val="22"/>
                <w:lang w:val="fi-FI"/>
              </w:rPr>
              <w:t xml:space="preserve">. </w:t>
            </w:r>
          </w:p>
          <w:p w:rsidR="00726415" w:rsidRPr="000C6FB4" w:rsidRDefault="00726415" w:rsidP="00F66C1F">
            <w:pPr>
              <w:ind w:left="549" w:hanging="549"/>
              <w:rPr>
                <w:rFonts w:ascii="Times New Roman" w:hAnsi="Times New Roman"/>
                <w:b w:val="0"/>
                <w:noProof/>
                <w:color w:val="000000" w:themeColor="text1"/>
                <w:sz w:val="22"/>
                <w:szCs w:val="22"/>
                <w:lang w:val="fi-FI"/>
              </w:rPr>
            </w:pPr>
          </w:p>
          <w:p w:rsidR="00726415" w:rsidRPr="000C6FB4" w:rsidRDefault="00726415" w:rsidP="00F66C1F">
            <w:pPr>
              <w:ind w:left="720" w:hanging="720"/>
              <w:rPr>
                <w:rFonts w:ascii="Times New Roman" w:hAnsi="Times New Roman"/>
                <w:color w:val="000000" w:themeColor="text1"/>
                <w:position w:val="-30"/>
                <w:sz w:val="22"/>
                <w:szCs w:val="22"/>
                <w:lang w:val="sv-SE"/>
              </w:rPr>
            </w:pPr>
            <w:r w:rsidRPr="000C6FB4">
              <w:rPr>
                <w:rFonts w:ascii="Times New Roman" w:hAnsi="Times New Roman"/>
                <w:b w:val="0"/>
                <w:color w:val="000000" w:themeColor="text1"/>
                <w:sz w:val="22"/>
                <w:szCs w:val="22"/>
              </w:rPr>
              <w:t>Rasio =</w:t>
            </w:r>
            <w:r w:rsidRPr="000C6FB4">
              <w:rPr>
                <w:rFonts w:ascii="Times New Roman" w:hAnsi="Times New Roman"/>
                <w:color w:val="000000" w:themeColor="text1"/>
                <w:position w:val="-30"/>
                <w:sz w:val="22"/>
                <w:szCs w:val="22"/>
                <w:lang w:val="sv-SE"/>
              </w:rPr>
              <w:object w:dxaOrig="168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25pt;height:36.7pt" o:ole="">
                  <v:imagedata r:id="rId15" o:title=""/>
                </v:shape>
                <o:OLEObject Type="Embed" ProgID="Equation.DSMT4" ShapeID="_x0000_i1025" DrawAspect="Content" ObjectID="_1538920861" r:id="rId16"/>
              </w:object>
            </w:r>
          </w:p>
        </w:tc>
        <w:tc>
          <w:tcPr>
            <w:tcW w:w="2140" w:type="dxa"/>
            <w:gridSpan w:val="2"/>
            <w:tcBorders>
              <w:top w:val="single" w:sz="4" w:space="0" w:color="auto"/>
              <w:bottom w:val="single" w:sz="4" w:space="0" w:color="auto"/>
            </w:tcBorders>
            <w:vAlign w:val="center"/>
          </w:tcPr>
          <w:p w:rsidR="00726415" w:rsidRPr="000C6FB4" w:rsidRDefault="00726415" w:rsidP="00F66C1F">
            <w:pPr>
              <w:ind w:left="58"/>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 xml:space="preserve">Jika rasio ≥ </w:t>
            </w:r>
            <w:r w:rsidRPr="000C6FB4">
              <w:rPr>
                <w:rFonts w:ascii="Times New Roman" w:hAnsi="Times New Roman"/>
                <w:b w:val="0"/>
                <w:color w:val="000000" w:themeColor="text1"/>
                <w:sz w:val="22"/>
                <w:szCs w:val="22"/>
                <w:lang w:val="id-ID"/>
              </w:rPr>
              <w:t>3</w:t>
            </w:r>
            <w:r w:rsidRPr="000C6FB4">
              <w:rPr>
                <w:rFonts w:ascii="Times New Roman" w:hAnsi="Times New Roman"/>
                <w:b w:val="0"/>
                <w:color w:val="000000" w:themeColor="text1"/>
                <w:sz w:val="22"/>
                <w:szCs w:val="22"/>
              </w:rPr>
              <w:t xml:space="preserve">, </w:t>
            </w:r>
          </w:p>
          <w:p w:rsidR="00726415" w:rsidRPr="000C6FB4" w:rsidRDefault="00726415" w:rsidP="00F66C1F">
            <w:pPr>
              <w:ind w:left="58"/>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maka skor = 4.</w:t>
            </w:r>
          </w:p>
        </w:tc>
        <w:tc>
          <w:tcPr>
            <w:tcW w:w="4160" w:type="dxa"/>
            <w:gridSpan w:val="3"/>
            <w:tcBorders>
              <w:top w:val="single" w:sz="4" w:space="0" w:color="auto"/>
              <w:bottom w:val="single" w:sz="4" w:space="0" w:color="auto"/>
            </w:tcBorders>
            <w:vAlign w:val="center"/>
          </w:tcPr>
          <w:p w:rsidR="00726415" w:rsidRPr="000C6FB4" w:rsidRDefault="00726415" w:rsidP="00F66C1F">
            <w:pPr>
              <w:ind w:left="58"/>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 xml:space="preserve">Jika </w:t>
            </w:r>
            <w:r w:rsidRPr="000C6FB4">
              <w:rPr>
                <w:rFonts w:ascii="Times New Roman" w:hAnsi="Times New Roman"/>
                <w:b w:val="0"/>
                <w:color w:val="000000" w:themeColor="text1"/>
                <w:sz w:val="22"/>
                <w:szCs w:val="22"/>
                <w:lang w:val="id-ID"/>
              </w:rPr>
              <w:t>1</w:t>
            </w:r>
            <w:r w:rsidRPr="000C6FB4">
              <w:rPr>
                <w:rFonts w:ascii="Times New Roman" w:hAnsi="Times New Roman"/>
                <w:b w:val="0"/>
                <w:color w:val="000000" w:themeColor="text1"/>
                <w:sz w:val="22"/>
                <w:szCs w:val="22"/>
              </w:rPr>
              <w:t>&lt; rasio &lt;</w:t>
            </w:r>
            <w:r w:rsidRPr="000C6FB4">
              <w:rPr>
                <w:rFonts w:ascii="Times New Roman" w:hAnsi="Times New Roman"/>
                <w:b w:val="0"/>
                <w:color w:val="000000" w:themeColor="text1"/>
                <w:sz w:val="22"/>
                <w:szCs w:val="22"/>
                <w:lang w:val="id-ID"/>
              </w:rPr>
              <w:t>3</w:t>
            </w:r>
            <w:r w:rsidRPr="000C6FB4">
              <w:rPr>
                <w:rFonts w:ascii="Times New Roman" w:hAnsi="Times New Roman"/>
                <w:b w:val="0"/>
                <w:color w:val="000000" w:themeColor="text1"/>
                <w:sz w:val="22"/>
                <w:szCs w:val="22"/>
              </w:rPr>
              <w:t xml:space="preserve">, maka </w:t>
            </w:r>
          </w:p>
          <w:p w:rsidR="00726415" w:rsidRPr="000C6FB4" w:rsidRDefault="00726415" w:rsidP="00F66C1F">
            <w:pPr>
              <w:ind w:left="58"/>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rPr>
              <w:t>skor  =</w:t>
            </w:r>
            <w:r w:rsidRPr="000C6FB4">
              <w:rPr>
                <w:rFonts w:ascii="Times New Roman" w:hAnsi="Times New Roman"/>
                <w:b w:val="0"/>
                <w:color w:val="000000" w:themeColor="text1"/>
                <w:sz w:val="22"/>
                <w:szCs w:val="22"/>
                <w:lang w:val="id-ID"/>
              </w:rPr>
              <w:t xml:space="preserve"> 1 + rasio.</w:t>
            </w:r>
          </w:p>
        </w:tc>
        <w:tc>
          <w:tcPr>
            <w:tcW w:w="3359" w:type="dxa"/>
            <w:gridSpan w:val="2"/>
            <w:shd w:val="clear" w:color="auto" w:fill="auto"/>
            <w:vAlign w:val="center"/>
          </w:tcPr>
          <w:p w:rsidR="00726415" w:rsidRPr="000C6FB4" w:rsidRDefault="00726415" w:rsidP="00F66C1F">
            <w:pPr>
              <w:ind w:left="58"/>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 xml:space="preserve">Jika rasio ≤ </w:t>
            </w:r>
            <w:r w:rsidRPr="000C6FB4">
              <w:rPr>
                <w:rFonts w:ascii="Times New Roman" w:hAnsi="Times New Roman"/>
                <w:b w:val="0"/>
                <w:color w:val="000000" w:themeColor="text1"/>
                <w:sz w:val="22"/>
                <w:szCs w:val="22"/>
                <w:lang w:val="id-ID"/>
              </w:rPr>
              <w:t>1</w:t>
            </w:r>
            <w:r w:rsidRPr="000C6FB4">
              <w:rPr>
                <w:rFonts w:ascii="Times New Roman" w:hAnsi="Times New Roman"/>
                <w:b w:val="0"/>
                <w:color w:val="000000" w:themeColor="text1"/>
                <w:sz w:val="22"/>
                <w:szCs w:val="22"/>
              </w:rPr>
              <w:t xml:space="preserve">, maka </w:t>
            </w:r>
          </w:p>
          <w:p w:rsidR="00726415" w:rsidRPr="000C6FB4" w:rsidRDefault="00726415" w:rsidP="00F66C1F">
            <w:pPr>
              <w:ind w:left="58"/>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rPr>
              <w:t xml:space="preserve">skor  = </w:t>
            </w:r>
            <w:r w:rsidRPr="000C6FB4">
              <w:rPr>
                <w:rFonts w:ascii="Times New Roman" w:hAnsi="Times New Roman"/>
                <w:b w:val="0"/>
                <w:color w:val="000000" w:themeColor="text1"/>
                <w:sz w:val="22"/>
                <w:szCs w:val="22"/>
                <w:lang w:val="id-ID"/>
              </w:rPr>
              <w:t xml:space="preserve"> 2</w:t>
            </w:r>
          </w:p>
        </w:tc>
      </w:tr>
      <w:tr w:rsidR="000C6FB4" w:rsidRPr="000C6FB4" w:rsidTr="000753F5">
        <w:trPr>
          <w:trHeight w:val="737"/>
        </w:trPr>
        <w:tc>
          <w:tcPr>
            <w:tcW w:w="3060" w:type="dxa"/>
            <w:tcBorders>
              <w:top w:val="nil"/>
            </w:tcBorders>
          </w:tcPr>
          <w:p w:rsidR="00726415" w:rsidRPr="000C6FB4" w:rsidRDefault="00726415" w:rsidP="00F66C1F">
            <w:pPr>
              <w:tabs>
                <w:tab w:val="left" w:pos="0"/>
              </w:tabs>
              <w:rPr>
                <w:rFonts w:ascii="Times New Roman" w:hAnsi="Times New Roman"/>
                <w:noProof/>
                <w:color w:val="000000" w:themeColor="text1"/>
                <w:sz w:val="22"/>
                <w:szCs w:val="22"/>
              </w:rPr>
            </w:pPr>
          </w:p>
        </w:tc>
        <w:tc>
          <w:tcPr>
            <w:tcW w:w="2970" w:type="dxa"/>
            <w:tcBorders>
              <w:top w:val="single" w:sz="4" w:space="0" w:color="auto"/>
              <w:bottom w:val="single" w:sz="4" w:space="0" w:color="auto"/>
            </w:tcBorders>
          </w:tcPr>
          <w:p w:rsidR="00726415" w:rsidRPr="000C6FB4" w:rsidRDefault="00726415" w:rsidP="00F66C1F">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3.2.1.</w:t>
            </w:r>
            <w:r w:rsidRPr="000C6FB4">
              <w:rPr>
                <w:rFonts w:ascii="Times New Roman" w:hAnsi="Times New Roman"/>
                <w:b w:val="0"/>
                <w:color w:val="000000" w:themeColor="text1"/>
                <w:sz w:val="22"/>
                <w:szCs w:val="22"/>
                <w:lang w:val="id-ID"/>
              </w:rPr>
              <w:t>2</w:t>
            </w:r>
            <w:r w:rsidRPr="000C6FB4">
              <w:rPr>
                <w:rFonts w:ascii="Times New Roman" w:hAnsi="Times New Roman"/>
                <w:b w:val="0"/>
                <w:color w:val="000000" w:themeColor="text1"/>
                <w:sz w:val="22"/>
                <w:szCs w:val="22"/>
              </w:rPr>
              <w:t xml:space="preserve">  Rasio peserta didik baru : total peserta didik</w:t>
            </w:r>
            <w:r w:rsidR="00625FFA" w:rsidRPr="000C6FB4">
              <w:rPr>
                <w:rFonts w:ascii="Times New Roman" w:hAnsi="Times New Roman"/>
                <w:b w:val="0"/>
                <w:color w:val="000000" w:themeColor="text1"/>
                <w:sz w:val="22"/>
                <w:szCs w:val="22"/>
              </w:rPr>
              <w:t>.</w:t>
            </w:r>
          </w:p>
          <w:p w:rsidR="00726415" w:rsidRPr="000C6FB4" w:rsidRDefault="00726415" w:rsidP="00F66C1F">
            <w:pPr>
              <w:ind w:hanging="18"/>
              <w:rPr>
                <w:rFonts w:ascii="Times New Roman" w:hAnsi="Times New Roman"/>
                <w:b w:val="0"/>
                <w:color w:val="000000" w:themeColor="text1"/>
                <w:sz w:val="22"/>
                <w:szCs w:val="22"/>
              </w:rPr>
            </w:pPr>
          </w:p>
          <w:p w:rsidR="00726415" w:rsidRPr="000C6FB4" w:rsidRDefault="00726415" w:rsidP="00F66C1F">
            <w:pPr>
              <w:ind w:hanging="18"/>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Penilaian butir ini dihitung dengan cara berikut:</w:t>
            </w:r>
          </w:p>
          <w:p w:rsidR="00726415" w:rsidRPr="000C6FB4" w:rsidRDefault="0093491D" w:rsidP="00F66C1F">
            <w:pPr>
              <w:ind w:left="522" w:hanging="540"/>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c</w:t>
            </w:r>
            <w:r w:rsidR="00726415" w:rsidRPr="000C6FB4">
              <w:rPr>
                <w:rFonts w:ascii="Times New Roman" w:hAnsi="Times New Roman"/>
                <w:b w:val="0"/>
                <w:color w:val="000000" w:themeColor="text1"/>
                <w:sz w:val="22"/>
                <w:szCs w:val="22"/>
              </w:rPr>
              <w:t xml:space="preserve"> = total peserta didik baru </w:t>
            </w:r>
          </w:p>
          <w:p w:rsidR="00726415" w:rsidRPr="000C6FB4" w:rsidRDefault="0093491D" w:rsidP="00F66C1F">
            <w:pPr>
              <w:ind w:left="432" w:hanging="450"/>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d</w:t>
            </w:r>
            <w:r w:rsidR="00726415" w:rsidRPr="000C6FB4">
              <w:rPr>
                <w:rFonts w:ascii="Times New Roman" w:hAnsi="Times New Roman"/>
                <w:b w:val="0"/>
                <w:color w:val="000000" w:themeColor="text1"/>
                <w:sz w:val="22"/>
                <w:szCs w:val="22"/>
              </w:rPr>
              <w:t xml:space="preserve"> = total peserta didik </w:t>
            </w:r>
          </w:p>
          <w:p w:rsidR="00726415" w:rsidRPr="000C6FB4" w:rsidRDefault="00726415" w:rsidP="0093491D">
            <w:pPr>
              <w:ind w:left="432" w:hanging="450"/>
              <w:rPr>
                <w:rFonts w:ascii="Times New Roman" w:hAnsi="Times New Roman"/>
                <w:b w:val="0"/>
                <w:color w:val="000000" w:themeColor="text1"/>
                <w:sz w:val="22"/>
                <w:szCs w:val="22"/>
                <w:lang w:val="sv-SE"/>
              </w:rPr>
            </w:pPr>
            <w:r w:rsidRPr="000C6FB4">
              <w:rPr>
                <w:rFonts w:ascii="Times New Roman" w:hAnsi="Times New Roman"/>
                <w:b w:val="0"/>
                <w:color w:val="000000" w:themeColor="text1"/>
                <w:sz w:val="22"/>
                <w:szCs w:val="22"/>
                <w:lang w:val="sv-SE"/>
              </w:rPr>
              <w:t xml:space="preserve">RM = </w:t>
            </w:r>
            <m:oMath>
              <m:f>
                <m:fPr>
                  <m:ctrlPr>
                    <w:rPr>
                      <w:rFonts w:ascii="Cambria Math" w:hAnsi="Cambria Math"/>
                      <w:b w:val="0"/>
                      <w:color w:val="000000" w:themeColor="text1"/>
                      <w:sz w:val="22"/>
                      <w:szCs w:val="22"/>
                      <w:lang w:val="sv-SE"/>
                    </w:rPr>
                  </m:ctrlPr>
                </m:fPr>
                <m:num>
                  <m:r>
                    <m:rPr>
                      <m:sty m:val="b"/>
                    </m:rPr>
                    <w:rPr>
                      <w:rFonts w:ascii="Cambria Math" w:hAnsi="Cambria Math"/>
                      <w:color w:val="000000" w:themeColor="text1"/>
                      <w:sz w:val="22"/>
                      <w:szCs w:val="22"/>
                      <w:lang w:val="sv-SE"/>
                    </w:rPr>
                    <m:t>c</m:t>
                  </m:r>
                </m:num>
                <m:den>
                  <m:r>
                    <m:rPr>
                      <m:sty m:val="b"/>
                    </m:rPr>
                    <w:rPr>
                      <w:rFonts w:ascii="Cambria Math" w:hAnsi="Cambria Math"/>
                      <w:color w:val="000000" w:themeColor="text1"/>
                      <w:sz w:val="22"/>
                      <w:szCs w:val="22"/>
                      <w:lang w:val="sv-SE"/>
                    </w:rPr>
                    <m:t>d</m:t>
                  </m:r>
                </m:den>
              </m:f>
            </m:oMath>
          </w:p>
          <w:p w:rsidR="0093491D" w:rsidRPr="000C6FB4" w:rsidRDefault="0093491D" w:rsidP="0093491D">
            <w:pPr>
              <w:ind w:left="432" w:hanging="450"/>
              <w:rPr>
                <w:rFonts w:ascii="Times New Roman" w:hAnsi="Times New Roman"/>
                <w:b w:val="0"/>
                <w:color w:val="000000" w:themeColor="text1"/>
                <w:position w:val="-30"/>
                <w:sz w:val="22"/>
                <w:szCs w:val="22"/>
                <w:lang w:val="sv-SE"/>
              </w:rPr>
            </w:pPr>
          </w:p>
        </w:tc>
        <w:tc>
          <w:tcPr>
            <w:tcW w:w="2140" w:type="dxa"/>
            <w:gridSpan w:val="2"/>
            <w:tcBorders>
              <w:top w:val="single" w:sz="4" w:space="0" w:color="auto"/>
              <w:bottom w:val="single" w:sz="4" w:space="0" w:color="auto"/>
            </w:tcBorders>
            <w:vAlign w:val="center"/>
          </w:tcPr>
          <w:p w:rsidR="00726415" w:rsidRPr="000C6FB4" w:rsidRDefault="00D96A6E" w:rsidP="00F66C1F">
            <w:pPr>
              <w:ind w:left="92"/>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rPr>
              <w:t xml:space="preserve">Jika </w:t>
            </w:r>
            <w:r w:rsidR="00C87800" w:rsidRPr="000C6FB4">
              <w:rPr>
                <w:rFonts w:ascii="Times New Roman" w:hAnsi="Times New Roman"/>
                <w:b w:val="0"/>
                <w:color w:val="000000" w:themeColor="text1"/>
                <w:sz w:val="22"/>
                <w:szCs w:val="22"/>
              </w:rPr>
              <w:t>0.18 ≤ RM ≤</w:t>
            </w:r>
            <w:r w:rsidR="00726415" w:rsidRPr="000C6FB4">
              <w:rPr>
                <w:rFonts w:ascii="Times New Roman" w:hAnsi="Times New Roman"/>
                <w:b w:val="0"/>
                <w:color w:val="000000" w:themeColor="text1"/>
                <w:sz w:val="22"/>
                <w:szCs w:val="22"/>
              </w:rPr>
              <w:t xml:space="preserve"> 0.22, maka skor = 4.</w:t>
            </w:r>
          </w:p>
        </w:tc>
        <w:tc>
          <w:tcPr>
            <w:tcW w:w="5870" w:type="dxa"/>
            <w:gridSpan w:val="4"/>
            <w:tcBorders>
              <w:top w:val="single" w:sz="4" w:space="0" w:color="auto"/>
              <w:bottom w:val="single" w:sz="4" w:space="0" w:color="auto"/>
            </w:tcBorders>
            <w:vAlign w:val="center"/>
          </w:tcPr>
          <w:p w:rsidR="00726415" w:rsidRPr="000C6FB4" w:rsidRDefault="00726415" w:rsidP="00F66C1F">
            <w:pPr>
              <w:ind w:left="92"/>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0.08 &lt; RM &lt; 0.18, maka skor = (40 x RM) – (16/5).</w:t>
            </w:r>
          </w:p>
          <w:p w:rsidR="00726415" w:rsidRPr="000C6FB4" w:rsidRDefault="00C87800" w:rsidP="00F66C1F">
            <w:pPr>
              <w:ind w:left="92"/>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0.22 &lt;</w:t>
            </w:r>
            <w:r w:rsidR="00726415" w:rsidRPr="000C6FB4">
              <w:rPr>
                <w:rFonts w:ascii="Times New Roman" w:hAnsi="Times New Roman"/>
                <w:b w:val="0"/>
                <w:color w:val="000000" w:themeColor="text1"/>
                <w:sz w:val="22"/>
                <w:szCs w:val="22"/>
              </w:rPr>
              <w:t xml:space="preserve"> RM &lt; 0.40, maka skor = </w:t>
            </w:r>
            <w:r w:rsidR="00726415" w:rsidRPr="000C6FB4">
              <w:rPr>
                <w:rFonts w:ascii="Times New Roman" w:hAnsi="Times New Roman"/>
                <w:b w:val="0"/>
                <w:color w:val="000000" w:themeColor="text1"/>
                <w:sz w:val="22"/>
                <w:szCs w:val="22"/>
                <w:lang w:val="id-ID"/>
              </w:rPr>
              <w:t>[</w:t>
            </w:r>
            <w:r w:rsidR="00726415" w:rsidRPr="000C6FB4">
              <w:rPr>
                <w:rFonts w:ascii="Times New Roman" w:hAnsi="Times New Roman"/>
                <w:b w:val="0"/>
                <w:color w:val="000000" w:themeColor="text1"/>
                <w:sz w:val="22"/>
                <w:szCs w:val="22"/>
              </w:rPr>
              <w:t xml:space="preserve">80 – </w:t>
            </w:r>
            <w:r w:rsidR="00726415" w:rsidRPr="000C6FB4">
              <w:rPr>
                <w:rFonts w:ascii="Times New Roman" w:hAnsi="Times New Roman"/>
                <w:b w:val="0"/>
                <w:color w:val="000000" w:themeColor="text1"/>
                <w:sz w:val="22"/>
                <w:szCs w:val="22"/>
                <w:lang w:val="id-ID"/>
              </w:rPr>
              <w:t>(</w:t>
            </w:r>
            <w:r w:rsidR="00726415" w:rsidRPr="000C6FB4">
              <w:rPr>
                <w:rFonts w:ascii="Times New Roman" w:hAnsi="Times New Roman"/>
                <w:b w:val="0"/>
                <w:color w:val="000000" w:themeColor="text1"/>
                <w:sz w:val="22"/>
                <w:szCs w:val="22"/>
              </w:rPr>
              <w:t>200 x RM</w:t>
            </w:r>
            <w:r w:rsidR="00726415" w:rsidRPr="000C6FB4">
              <w:rPr>
                <w:rFonts w:ascii="Times New Roman" w:hAnsi="Times New Roman"/>
                <w:b w:val="0"/>
                <w:color w:val="000000" w:themeColor="text1"/>
                <w:sz w:val="22"/>
                <w:szCs w:val="22"/>
                <w:lang w:val="id-ID"/>
              </w:rPr>
              <w:t>)]</w:t>
            </w:r>
            <w:r w:rsidR="00726415" w:rsidRPr="000C6FB4">
              <w:rPr>
                <w:rFonts w:ascii="Times New Roman" w:hAnsi="Times New Roman"/>
                <w:b w:val="0"/>
                <w:color w:val="000000" w:themeColor="text1"/>
                <w:sz w:val="22"/>
                <w:szCs w:val="22"/>
              </w:rPr>
              <w:t>/9.</w:t>
            </w:r>
          </w:p>
        </w:tc>
        <w:tc>
          <w:tcPr>
            <w:tcW w:w="1649" w:type="dxa"/>
            <w:shd w:val="clear" w:color="auto" w:fill="auto"/>
            <w:vAlign w:val="center"/>
          </w:tcPr>
          <w:p w:rsidR="00726415" w:rsidRPr="000C6FB4" w:rsidRDefault="00726415" w:rsidP="00F66C1F">
            <w:pPr>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rPr>
              <w:t>Jika RM ≤0.08 atau RM ≥ 0.40</w:t>
            </w:r>
            <w:r w:rsidRPr="000C6FB4">
              <w:rPr>
                <w:rFonts w:ascii="Times New Roman" w:hAnsi="Times New Roman"/>
                <w:b w:val="0"/>
                <w:color w:val="000000" w:themeColor="text1"/>
                <w:sz w:val="22"/>
                <w:szCs w:val="22"/>
                <w:lang w:val="id-ID"/>
              </w:rPr>
              <w:t>, maka skor = 0.</w:t>
            </w:r>
          </w:p>
        </w:tc>
      </w:tr>
      <w:tr w:rsidR="000C6FB4" w:rsidRPr="000C6FB4" w:rsidTr="00F66C1F">
        <w:trPr>
          <w:trHeight w:val="737"/>
        </w:trPr>
        <w:tc>
          <w:tcPr>
            <w:tcW w:w="3060" w:type="dxa"/>
          </w:tcPr>
          <w:p w:rsidR="00726415" w:rsidRPr="000C6FB4" w:rsidRDefault="0093491D" w:rsidP="00726415">
            <w:pPr>
              <w:rPr>
                <w:rFonts w:ascii="Times New Roman" w:hAnsi="Times New Roman"/>
                <w:b w:val="0"/>
                <w:noProof/>
                <w:color w:val="000000" w:themeColor="text1"/>
                <w:sz w:val="22"/>
                <w:szCs w:val="22"/>
              </w:rPr>
            </w:pPr>
            <w:r w:rsidRPr="000C6FB4">
              <w:rPr>
                <w:rFonts w:ascii="Times New Roman" w:hAnsi="Times New Roman"/>
                <w:b w:val="0"/>
                <w:color w:val="000000" w:themeColor="text1"/>
                <w:sz w:val="22"/>
                <w:szCs w:val="22"/>
              </w:rPr>
              <w:t xml:space="preserve">3.2.2 </w:t>
            </w:r>
            <w:r w:rsidR="00726415" w:rsidRPr="000C6FB4">
              <w:rPr>
                <w:rFonts w:ascii="Times New Roman" w:hAnsi="Times New Roman"/>
                <w:b w:val="0"/>
                <w:color w:val="000000" w:themeColor="text1"/>
                <w:sz w:val="22"/>
                <w:szCs w:val="22"/>
              </w:rPr>
              <w:t xml:space="preserve"> </w:t>
            </w:r>
            <w:r w:rsidR="00726415" w:rsidRPr="000C6FB4">
              <w:rPr>
                <w:rFonts w:ascii="Times New Roman" w:hAnsi="Times New Roman"/>
                <w:b w:val="0"/>
                <w:color w:val="000000" w:themeColor="text1"/>
                <w:sz w:val="22"/>
                <w:szCs w:val="22"/>
                <w:lang w:val="fi-FI"/>
              </w:rPr>
              <w:t>Indeks Prestasi Kumulatif (IPK)</w:t>
            </w:r>
          </w:p>
          <w:p w:rsidR="00726415" w:rsidRPr="000C6FB4" w:rsidRDefault="00726415" w:rsidP="00F66C1F">
            <w:pPr>
              <w:tabs>
                <w:tab w:val="left" w:pos="0"/>
              </w:tabs>
              <w:rPr>
                <w:rFonts w:ascii="Times New Roman" w:hAnsi="Times New Roman"/>
                <w:b w:val="0"/>
                <w:color w:val="000000" w:themeColor="text1"/>
                <w:sz w:val="22"/>
                <w:szCs w:val="22"/>
              </w:rPr>
            </w:pPr>
          </w:p>
        </w:tc>
        <w:tc>
          <w:tcPr>
            <w:tcW w:w="2970" w:type="dxa"/>
            <w:tcBorders>
              <w:top w:val="single" w:sz="4" w:space="0" w:color="auto"/>
              <w:bottom w:val="single" w:sz="4" w:space="0" w:color="auto"/>
            </w:tcBorders>
          </w:tcPr>
          <w:p w:rsidR="00726415" w:rsidRPr="000C6FB4" w:rsidRDefault="00726415" w:rsidP="00F66C1F">
            <w:pP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3</w:t>
            </w:r>
            <w:r w:rsidR="00625FFA" w:rsidRPr="000C6FB4">
              <w:rPr>
                <w:rFonts w:ascii="Times New Roman" w:hAnsi="Times New Roman"/>
                <w:b w:val="0"/>
                <w:color w:val="000000" w:themeColor="text1"/>
                <w:sz w:val="22"/>
                <w:szCs w:val="22"/>
              </w:rPr>
              <w:t xml:space="preserve">.2.2  </w:t>
            </w:r>
            <w:r w:rsidRPr="000C6FB4">
              <w:rPr>
                <w:rFonts w:ascii="Times New Roman" w:hAnsi="Times New Roman"/>
                <w:b w:val="0"/>
                <w:color w:val="000000" w:themeColor="text1"/>
                <w:sz w:val="22"/>
                <w:szCs w:val="22"/>
                <w:lang w:val="fi-FI"/>
              </w:rPr>
              <w:t xml:space="preserve">Indeks Prestasi Kumulatif (IPK) </w:t>
            </w:r>
            <w:r w:rsidRPr="000C6FB4">
              <w:rPr>
                <w:rFonts w:ascii="Times New Roman" w:hAnsi="Times New Roman"/>
                <w:b w:val="0"/>
                <w:color w:val="000000" w:themeColor="text1"/>
                <w:sz w:val="22"/>
                <w:szCs w:val="22"/>
                <w:lang w:val="id-ID"/>
              </w:rPr>
              <w:t xml:space="preserve">lulusan selama </w:t>
            </w:r>
            <w:r w:rsidRPr="000C6FB4">
              <w:rPr>
                <w:rFonts w:ascii="Times New Roman" w:hAnsi="Times New Roman"/>
                <w:b w:val="0"/>
                <w:color w:val="000000" w:themeColor="text1"/>
                <w:sz w:val="22"/>
                <w:szCs w:val="22"/>
              </w:rPr>
              <w:t>tiga</w:t>
            </w:r>
            <w:r w:rsidRPr="000C6FB4">
              <w:rPr>
                <w:rFonts w:ascii="Times New Roman" w:hAnsi="Times New Roman"/>
                <w:b w:val="0"/>
                <w:color w:val="000000" w:themeColor="text1"/>
                <w:sz w:val="22"/>
                <w:szCs w:val="22"/>
                <w:lang w:val="id-ID"/>
              </w:rPr>
              <w:t xml:space="preserve"> tahun terakhir. </w:t>
            </w:r>
          </w:p>
          <w:p w:rsidR="00726415" w:rsidRPr="000C6FB4" w:rsidRDefault="00726415" w:rsidP="00F66C1F">
            <w:pPr>
              <w:rPr>
                <w:rFonts w:ascii="Times New Roman" w:hAnsi="Times New Roman"/>
                <w:b w:val="0"/>
                <w:color w:val="000000" w:themeColor="text1"/>
                <w:sz w:val="22"/>
                <w:szCs w:val="22"/>
                <w:lang w:val="id-ID"/>
              </w:rPr>
            </w:pPr>
          </w:p>
          <w:p w:rsidR="00726415" w:rsidRPr="000C6FB4" w:rsidRDefault="00726415" w:rsidP="00F66C1F">
            <w:pPr>
              <w:ind w:left="464" w:hanging="464"/>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N</w:t>
            </w:r>
            <w:r w:rsidRPr="000C6FB4">
              <w:rPr>
                <w:rFonts w:ascii="Times New Roman" w:hAnsi="Times New Roman"/>
                <w:b w:val="0"/>
                <w:color w:val="000000" w:themeColor="text1"/>
                <w:sz w:val="22"/>
                <w:szCs w:val="22"/>
                <w:vertAlign w:val="subscript"/>
                <w:lang w:val="id-ID"/>
              </w:rPr>
              <w:t>A</w:t>
            </w:r>
            <w:r w:rsidR="00BD484C" w:rsidRPr="000C6FB4">
              <w:rPr>
                <w:rFonts w:ascii="Times New Roman" w:hAnsi="Times New Roman"/>
                <w:b w:val="0"/>
                <w:color w:val="000000" w:themeColor="text1"/>
                <w:sz w:val="22"/>
                <w:szCs w:val="22"/>
                <w:lang w:val="id-ID"/>
              </w:rPr>
              <w:t xml:space="preserve"> = Jumlah lulusan dengan IPK </w:t>
            </w:r>
            <w:r w:rsidR="00BD484C" w:rsidRPr="000C6FB4">
              <w:rPr>
                <w:rFonts w:ascii="Times New Roman" w:hAnsi="Times New Roman"/>
                <w:b w:val="0"/>
                <w:color w:val="000000" w:themeColor="text1"/>
                <w:sz w:val="22"/>
                <w:szCs w:val="22"/>
              </w:rPr>
              <w:t>2.75</w:t>
            </w:r>
            <w:r w:rsidRPr="000C6FB4">
              <w:rPr>
                <w:rFonts w:ascii="Times New Roman" w:hAnsi="Times New Roman"/>
                <w:b w:val="0"/>
                <w:color w:val="000000" w:themeColor="text1"/>
                <w:sz w:val="22"/>
                <w:szCs w:val="22"/>
                <w:lang w:val="id-ID"/>
              </w:rPr>
              <w:t xml:space="preserve"> s.d. 3.</w:t>
            </w:r>
            <w:r w:rsidR="00C33CA5" w:rsidRPr="000C6FB4">
              <w:rPr>
                <w:rFonts w:ascii="Times New Roman" w:hAnsi="Times New Roman"/>
                <w:b w:val="0"/>
                <w:color w:val="000000" w:themeColor="text1"/>
                <w:sz w:val="22"/>
                <w:szCs w:val="22"/>
              </w:rPr>
              <w:t>00</w:t>
            </w:r>
          </w:p>
          <w:p w:rsidR="00726415" w:rsidRPr="000C6FB4" w:rsidRDefault="00726415" w:rsidP="00F66C1F">
            <w:pPr>
              <w:ind w:left="464" w:hanging="464"/>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N</w:t>
            </w:r>
            <w:r w:rsidRPr="000C6FB4">
              <w:rPr>
                <w:rFonts w:ascii="Times New Roman" w:hAnsi="Times New Roman"/>
                <w:b w:val="0"/>
                <w:color w:val="000000" w:themeColor="text1"/>
                <w:sz w:val="22"/>
                <w:szCs w:val="22"/>
                <w:vertAlign w:val="subscript"/>
                <w:lang w:val="id-ID"/>
              </w:rPr>
              <w:t>B</w:t>
            </w:r>
            <w:r w:rsidRPr="000C6FB4">
              <w:rPr>
                <w:rFonts w:ascii="Times New Roman" w:hAnsi="Times New Roman"/>
                <w:b w:val="0"/>
                <w:color w:val="000000" w:themeColor="text1"/>
                <w:sz w:val="22"/>
                <w:szCs w:val="22"/>
                <w:lang w:val="id-ID"/>
              </w:rPr>
              <w:t xml:space="preserve"> = Jumlah lulusan dengan IPK 3.</w:t>
            </w:r>
            <w:r w:rsidR="00C33CA5" w:rsidRPr="000C6FB4">
              <w:rPr>
                <w:rFonts w:ascii="Times New Roman" w:hAnsi="Times New Roman"/>
                <w:b w:val="0"/>
                <w:color w:val="000000" w:themeColor="text1"/>
                <w:sz w:val="22"/>
                <w:szCs w:val="22"/>
              </w:rPr>
              <w:t>01</w:t>
            </w:r>
            <w:r w:rsidRPr="000C6FB4">
              <w:rPr>
                <w:rFonts w:ascii="Times New Roman" w:hAnsi="Times New Roman"/>
                <w:b w:val="0"/>
                <w:color w:val="000000" w:themeColor="text1"/>
                <w:sz w:val="22"/>
                <w:szCs w:val="22"/>
                <w:lang w:val="id-ID"/>
              </w:rPr>
              <w:t xml:space="preserve"> s.d. 3.</w:t>
            </w:r>
            <w:r w:rsidR="00C33CA5" w:rsidRPr="000C6FB4">
              <w:rPr>
                <w:rFonts w:ascii="Times New Roman" w:hAnsi="Times New Roman"/>
                <w:b w:val="0"/>
                <w:color w:val="000000" w:themeColor="text1"/>
                <w:sz w:val="22"/>
                <w:szCs w:val="22"/>
              </w:rPr>
              <w:t>49</w:t>
            </w:r>
          </w:p>
          <w:p w:rsidR="00726415" w:rsidRPr="000C6FB4" w:rsidRDefault="00726415" w:rsidP="00F66C1F">
            <w:pPr>
              <w:ind w:left="464" w:hanging="464"/>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N</w:t>
            </w:r>
            <w:r w:rsidRPr="000C6FB4">
              <w:rPr>
                <w:rFonts w:ascii="Times New Roman" w:hAnsi="Times New Roman"/>
                <w:b w:val="0"/>
                <w:color w:val="000000" w:themeColor="text1"/>
                <w:sz w:val="22"/>
                <w:szCs w:val="22"/>
                <w:vertAlign w:val="subscript"/>
                <w:lang w:val="id-ID"/>
              </w:rPr>
              <w:t>C</w:t>
            </w:r>
            <w:r w:rsidRPr="000C6FB4">
              <w:rPr>
                <w:rFonts w:ascii="Times New Roman" w:hAnsi="Times New Roman"/>
                <w:b w:val="0"/>
                <w:color w:val="000000" w:themeColor="text1"/>
                <w:sz w:val="22"/>
                <w:szCs w:val="22"/>
                <w:lang w:val="id-ID"/>
              </w:rPr>
              <w:t xml:space="preserve"> = Jumlah lulusan dengan IPK ≥ 3.</w:t>
            </w:r>
            <w:r w:rsidR="00C33CA5" w:rsidRPr="000C6FB4">
              <w:rPr>
                <w:rFonts w:ascii="Times New Roman" w:hAnsi="Times New Roman"/>
                <w:b w:val="0"/>
                <w:color w:val="000000" w:themeColor="text1"/>
                <w:sz w:val="22"/>
                <w:szCs w:val="22"/>
              </w:rPr>
              <w:t>50</w:t>
            </w:r>
          </w:p>
          <w:p w:rsidR="00726415" w:rsidRPr="000C6FB4" w:rsidRDefault="00726415" w:rsidP="00F66C1F">
            <w:pPr>
              <w:ind w:left="464" w:hanging="464"/>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N = Jumlah lulusan = N</w:t>
            </w:r>
            <w:r w:rsidRPr="000C6FB4">
              <w:rPr>
                <w:rFonts w:ascii="Times New Roman" w:hAnsi="Times New Roman"/>
                <w:b w:val="0"/>
                <w:color w:val="000000" w:themeColor="text1"/>
                <w:sz w:val="22"/>
                <w:szCs w:val="22"/>
                <w:vertAlign w:val="subscript"/>
                <w:lang w:val="id-ID"/>
              </w:rPr>
              <w:t>A</w:t>
            </w:r>
            <w:r w:rsidRPr="000C6FB4">
              <w:rPr>
                <w:rFonts w:ascii="Times New Roman" w:hAnsi="Times New Roman"/>
                <w:b w:val="0"/>
                <w:color w:val="000000" w:themeColor="text1"/>
                <w:sz w:val="22"/>
                <w:szCs w:val="22"/>
                <w:lang w:val="id-ID"/>
              </w:rPr>
              <w:t xml:space="preserve"> + N</w:t>
            </w:r>
            <w:r w:rsidRPr="000C6FB4">
              <w:rPr>
                <w:rFonts w:ascii="Times New Roman" w:hAnsi="Times New Roman"/>
                <w:b w:val="0"/>
                <w:color w:val="000000" w:themeColor="text1"/>
                <w:sz w:val="22"/>
                <w:szCs w:val="22"/>
                <w:vertAlign w:val="subscript"/>
                <w:lang w:val="id-ID"/>
              </w:rPr>
              <w:t>B</w:t>
            </w:r>
            <w:r w:rsidRPr="000C6FB4">
              <w:rPr>
                <w:rFonts w:ascii="Times New Roman" w:hAnsi="Times New Roman"/>
                <w:b w:val="0"/>
                <w:color w:val="000000" w:themeColor="text1"/>
                <w:sz w:val="22"/>
                <w:szCs w:val="22"/>
                <w:lang w:val="id-ID"/>
              </w:rPr>
              <w:t xml:space="preserve"> + N</w:t>
            </w:r>
            <w:r w:rsidRPr="000C6FB4">
              <w:rPr>
                <w:rFonts w:ascii="Times New Roman" w:hAnsi="Times New Roman"/>
                <w:b w:val="0"/>
                <w:color w:val="000000" w:themeColor="text1"/>
                <w:sz w:val="22"/>
                <w:szCs w:val="22"/>
                <w:vertAlign w:val="subscript"/>
                <w:lang w:val="id-ID"/>
              </w:rPr>
              <w:t>C</w:t>
            </w:r>
          </w:p>
          <w:p w:rsidR="00726415" w:rsidRPr="000C6FB4" w:rsidRDefault="00726415" w:rsidP="00F66C1F">
            <w:pPr>
              <w:rPr>
                <w:rFonts w:ascii="Times New Roman" w:hAnsi="Times New Roman"/>
                <w:b w:val="0"/>
                <w:color w:val="000000" w:themeColor="text1"/>
                <w:sz w:val="22"/>
                <w:szCs w:val="22"/>
                <w:lang w:val="id-ID"/>
              </w:rPr>
            </w:pPr>
          </w:p>
          <w:p w:rsidR="00726415" w:rsidRPr="000C6FB4" w:rsidRDefault="00726415" w:rsidP="00726415">
            <w:pPr>
              <w:ind w:left="606" w:hanging="606"/>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S</w:t>
            </w:r>
            <w:r w:rsidRPr="000C6FB4">
              <w:rPr>
                <w:rFonts w:ascii="Times New Roman" w:hAnsi="Times New Roman"/>
                <w:b w:val="0"/>
                <w:color w:val="000000" w:themeColor="text1"/>
                <w:sz w:val="22"/>
                <w:szCs w:val="22"/>
                <w:vertAlign w:val="subscript"/>
                <w:lang w:val="id-ID"/>
              </w:rPr>
              <w:t>IPK</w:t>
            </w:r>
            <w:r w:rsidRPr="000C6FB4">
              <w:rPr>
                <w:rFonts w:ascii="Times New Roman" w:hAnsi="Times New Roman"/>
                <w:b w:val="0"/>
                <w:color w:val="000000" w:themeColor="text1"/>
                <w:sz w:val="22"/>
                <w:szCs w:val="22"/>
                <w:lang w:val="id-ID"/>
              </w:rPr>
              <w:t xml:space="preserve"> = [2 x N</w:t>
            </w:r>
            <w:r w:rsidRPr="000C6FB4">
              <w:rPr>
                <w:rFonts w:ascii="Times New Roman" w:hAnsi="Times New Roman"/>
                <w:b w:val="0"/>
                <w:color w:val="000000" w:themeColor="text1"/>
                <w:sz w:val="22"/>
                <w:szCs w:val="22"/>
                <w:vertAlign w:val="subscript"/>
                <w:lang w:val="id-ID"/>
              </w:rPr>
              <w:t>A</w:t>
            </w:r>
            <w:r w:rsidRPr="000C6FB4">
              <w:rPr>
                <w:rFonts w:ascii="Times New Roman" w:hAnsi="Times New Roman"/>
                <w:b w:val="0"/>
                <w:color w:val="000000" w:themeColor="text1"/>
                <w:sz w:val="22"/>
                <w:szCs w:val="22"/>
                <w:lang w:val="id-ID"/>
              </w:rPr>
              <w:t xml:space="preserve"> + 3 x N</w:t>
            </w:r>
            <w:r w:rsidRPr="000C6FB4">
              <w:rPr>
                <w:rFonts w:ascii="Times New Roman" w:hAnsi="Times New Roman"/>
                <w:b w:val="0"/>
                <w:color w:val="000000" w:themeColor="text1"/>
                <w:sz w:val="22"/>
                <w:szCs w:val="22"/>
                <w:vertAlign w:val="subscript"/>
                <w:lang w:val="id-ID"/>
              </w:rPr>
              <w:t>B</w:t>
            </w:r>
            <w:r w:rsidRPr="000C6FB4">
              <w:rPr>
                <w:rFonts w:ascii="Times New Roman" w:hAnsi="Times New Roman"/>
                <w:b w:val="0"/>
                <w:color w:val="000000" w:themeColor="text1"/>
                <w:sz w:val="22"/>
                <w:szCs w:val="22"/>
                <w:lang w:val="id-ID"/>
              </w:rPr>
              <w:t xml:space="preserve"> + 4 x N</w:t>
            </w:r>
            <w:r w:rsidRPr="000C6FB4">
              <w:rPr>
                <w:rFonts w:ascii="Times New Roman" w:hAnsi="Times New Roman"/>
                <w:b w:val="0"/>
                <w:color w:val="000000" w:themeColor="text1"/>
                <w:sz w:val="22"/>
                <w:szCs w:val="22"/>
                <w:vertAlign w:val="subscript"/>
                <w:lang w:val="id-ID"/>
              </w:rPr>
              <w:t>C</w:t>
            </w:r>
            <w:r w:rsidRPr="000C6FB4">
              <w:rPr>
                <w:rFonts w:ascii="Times New Roman" w:hAnsi="Times New Roman"/>
                <w:b w:val="0"/>
                <w:color w:val="000000" w:themeColor="text1"/>
                <w:sz w:val="22"/>
                <w:szCs w:val="22"/>
                <w:lang w:val="id-ID"/>
              </w:rPr>
              <w:t>]/ N</w:t>
            </w:r>
          </w:p>
        </w:tc>
        <w:tc>
          <w:tcPr>
            <w:tcW w:w="9659" w:type="dxa"/>
            <w:gridSpan w:val="7"/>
            <w:tcBorders>
              <w:top w:val="single" w:sz="4" w:space="0" w:color="auto"/>
              <w:bottom w:val="single" w:sz="4" w:space="0" w:color="auto"/>
            </w:tcBorders>
            <w:vAlign w:val="center"/>
          </w:tcPr>
          <w:p w:rsidR="00726415" w:rsidRPr="000C6FB4" w:rsidRDefault="00726415" w:rsidP="00F66C1F">
            <w:pPr>
              <w:ind w:left="41"/>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Skor = S</w:t>
            </w:r>
            <w:r w:rsidRPr="000C6FB4">
              <w:rPr>
                <w:rFonts w:ascii="Times New Roman" w:hAnsi="Times New Roman"/>
                <w:b w:val="0"/>
                <w:color w:val="000000" w:themeColor="text1"/>
                <w:sz w:val="22"/>
                <w:szCs w:val="22"/>
                <w:vertAlign w:val="subscript"/>
                <w:lang w:val="id-ID"/>
              </w:rPr>
              <w:t>IPK</w:t>
            </w:r>
          </w:p>
        </w:tc>
      </w:tr>
      <w:tr w:rsidR="000C6FB4" w:rsidRPr="000C6FB4" w:rsidTr="00F66C1F">
        <w:trPr>
          <w:trHeight w:val="912"/>
        </w:trPr>
        <w:tc>
          <w:tcPr>
            <w:tcW w:w="3060" w:type="dxa"/>
          </w:tcPr>
          <w:p w:rsidR="00726415" w:rsidRPr="000C6FB4" w:rsidRDefault="0093491D" w:rsidP="00726415">
            <w:pPr>
              <w:tabs>
                <w:tab w:val="left" w:pos="0"/>
              </w:tabs>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3.2.3</w:t>
            </w:r>
            <w:r w:rsidR="00D9486B" w:rsidRPr="000C6FB4">
              <w:rPr>
                <w:rFonts w:ascii="Times New Roman" w:hAnsi="Times New Roman"/>
                <w:b w:val="0"/>
                <w:color w:val="000000" w:themeColor="text1"/>
                <w:sz w:val="22"/>
                <w:szCs w:val="22"/>
              </w:rPr>
              <w:t xml:space="preserve">  P</w:t>
            </w:r>
            <w:r w:rsidR="00726415" w:rsidRPr="000C6FB4">
              <w:rPr>
                <w:rFonts w:ascii="Times New Roman" w:hAnsi="Times New Roman"/>
                <w:b w:val="0"/>
                <w:color w:val="000000" w:themeColor="text1"/>
                <w:sz w:val="22"/>
                <w:szCs w:val="22"/>
              </w:rPr>
              <w:t>encapaian prestasi / reputasi peserta didik</w:t>
            </w:r>
            <w:r w:rsidR="00D9486B" w:rsidRPr="000C6FB4">
              <w:rPr>
                <w:rFonts w:ascii="Times New Roman" w:hAnsi="Times New Roman"/>
                <w:b w:val="0"/>
                <w:color w:val="000000" w:themeColor="text1"/>
                <w:sz w:val="22"/>
                <w:szCs w:val="22"/>
              </w:rPr>
              <w:t>.</w:t>
            </w:r>
          </w:p>
          <w:p w:rsidR="00F66C1F" w:rsidRPr="000C6FB4" w:rsidRDefault="00F66C1F" w:rsidP="00F66C1F">
            <w:pPr>
              <w:tabs>
                <w:tab w:val="left" w:pos="0"/>
              </w:tabs>
              <w:rPr>
                <w:rFonts w:ascii="Times New Roman" w:hAnsi="Times New Roman"/>
                <w:b w:val="0"/>
                <w:color w:val="000000" w:themeColor="text1"/>
                <w:sz w:val="22"/>
                <w:szCs w:val="22"/>
              </w:rPr>
            </w:pPr>
          </w:p>
        </w:tc>
        <w:tc>
          <w:tcPr>
            <w:tcW w:w="2970" w:type="dxa"/>
            <w:tcBorders>
              <w:top w:val="single" w:sz="4" w:space="0" w:color="auto"/>
              <w:bottom w:val="single" w:sz="4" w:space="0" w:color="auto"/>
            </w:tcBorders>
          </w:tcPr>
          <w:p w:rsidR="00F66C1F" w:rsidRPr="000C6FB4" w:rsidRDefault="00F66C1F" w:rsidP="00F66C1F">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3.</w:t>
            </w:r>
            <w:r w:rsidR="0093491D" w:rsidRPr="000C6FB4">
              <w:rPr>
                <w:rFonts w:ascii="Times New Roman" w:hAnsi="Times New Roman"/>
                <w:b w:val="0"/>
                <w:color w:val="000000" w:themeColor="text1"/>
                <w:sz w:val="22"/>
                <w:szCs w:val="22"/>
              </w:rPr>
              <w:t xml:space="preserve">2.3 </w:t>
            </w:r>
            <w:r w:rsidRPr="000C6FB4">
              <w:rPr>
                <w:rFonts w:ascii="Times New Roman" w:hAnsi="Times New Roman"/>
                <w:b w:val="0"/>
                <w:color w:val="000000" w:themeColor="text1"/>
                <w:sz w:val="22"/>
                <w:szCs w:val="22"/>
              </w:rPr>
              <w:t xml:space="preserve"> </w:t>
            </w:r>
            <w:r w:rsidRPr="000C6FB4">
              <w:rPr>
                <w:rFonts w:ascii="Times New Roman" w:hAnsi="Times New Roman"/>
                <w:b w:val="0"/>
                <w:color w:val="000000" w:themeColor="text1"/>
                <w:sz w:val="22"/>
                <w:szCs w:val="22"/>
                <w:lang w:val="id-ID"/>
              </w:rPr>
              <w:t>Penghargaan atas prestasi peserta did</w:t>
            </w:r>
            <w:r w:rsidRPr="000C6FB4">
              <w:rPr>
                <w:rFonts w:ascii="Times New Roman" w:hAnsi="Times New Roman"/>
                <w:b w:val="0"/>
                <w:color w:val="000000" w:themeColor="text1"/>
                <w:sz w:val="22"/>
                <w:szCs w:val="22"/>
              </w:rPr>
              <w:t>i</w:t>
            </w:r>
            <w:r w:rsidRPr="000C6FB4">
              <w:rPr>
                <w:rFonts w:ascii="Times New Roman" w:hAnsi="Times New Roman"/>
                <w:b w:val="0"/>
                <w:color w:val="000000" w:themeColor="text1"/>
                <w:sz w:val="22"/>
                <w:szCs w:val="22"/>
                <w:lang w:val="id-ID"/>
              </w:rPr>
              <w:t>k di bidang nalar, bakat dan minat</w:t>
            </w:r>
            <w:r w:rsidRPr="000C6FB4">
              <w:rPr>
                <w:rFonts w:ascii="Times New Roman" w:hAnsi="Times New Roman"/>
                <w:b w:val="0"/>
                <w:color w:val="000000" w:themeColor="text1"/>
                <w:sz w:val="22"/>
                <w:szCs w:val="22"/>
              </w:rPr>
              <w:t xml:space="preserve"> diukur dari jenis kegiatan dan cakupannya.</w:t>
            </w:r>
          </w:p>
        </w:tc>
        <w:tc>
          <w:tcPr>
            <w:tcW w:w="2140" w:type="dxa"/>
            <w:gridSpan w:val="2"/>
            <w:tcBorders>
              <w:top w:val="single" w:sz="4" w:space="0" w:color="auto"/>
              <w:bottom w:val="single" w:sz="4" w:space="0" w:color="auto"/>
            </w:tcBorders>
          </w:tcPr>
          <w:p w:rsidR="00F66C1F" w:rsidRPr="000C6FB4" w:rsidRDefault="00F66C1F" w:rsidP="00F66C1F">
            <w:pPr>
              <w:pStyle w:val="BodyTextIndent"/>
              <w:ind w:left="0" w:firstLine="0"/>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 xml:space="preserve">Ada bukti penghargaan juara lomba ilmiah, olah raga, maupun seni tingkat internasional, nasional, </w:t>
            </w:r>
            <w:r w:rsidRPr="000C6FB4">
              <w:rPr>
                <w:rFonts w:ascii="Times New Roman" w:hAnsi="Times New Roman"/>
                <w:b w:val="0"/>
                <w:color w:val="000000" w:themeColor="text1"/>
                <w:sz w:val="22"/>
                <w:szCs w:val="22"/>
              </w:rPr>
              <w:t>wilayah</w:t>
            </w:r>
            <w:r w:rsidRPr="000C6FB4">
              <w:rPr>
                <w:rFonts w:ascii="Times New Roman" w:hAnsi="Times New Roman"/>
                <w:b w:val="0"/>
                <w:color w:val="000000" w:themeColor="text1"/>
                <w:sz w:val="22"/>
                <w:szCs w:val="22"/>
                <w:lang w:val="id-ID"/>
              </w:rPr>
              <w:t>, dan lokal PT</w:t>
            </w:r>
            <w:r w:rsidRPr="000C6FB4">
              <w:rPr>
                <w:rFonts w:ascii="Times New Roman" w:hAnsi="Times New Roman"/>
                <w:b w:val="0"/>
                <w:color w:val="000000" w:themeColor="text1"/>
                <w:sz w:val="22"/>
                <w:szCs w:val="22"/>
              </w:rPr>
              <w:t>.</w:t>
            </w:r>
          </w:p>
        </w:tc>
        <w:tc>
          <w:tcPr>
            <w:tcW w:w="2126" w:type="dxa"/>
            <w:gridSpan w:val="2"/>
            <w:tcBorders>
              <w:top w:val="single" w:sz="4" w:space="0" w:color="auto"/>
              <w:bottom w:val="single" w:sz="4" w:space="0" w:color="auto"/>
            </w:tcBorders>
          </w:tcPr>
          <w:p w:rsidR="00F66C1F" w:rsidRPr="000C6FB4" w:rsidRDefault="00F66C1F" w:rsidP="00F66C1F">
            <w:pPr>
              <w:ind w:left="176"/>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 xml:space="preserve">Ada bukti penghargaan juara lomba ilmiah, olah raga, maupun seni tingkat nasional, </w:t>
            </w:r>
            <w:r w:rsidRPr="000C6FB4">
              <w:rPr>
                <w:rFonts w:ascii="Times New Roman" w:hAnsi="Times New Roman"/>
                <w:b w:val="0"/>
                <w:color w:val="000000" w:themeColor="text1"/>
                <w:sz w:val="22"/>
                <w:szCs w:val="22"/>
              </w:rPr>
              <w:t>wilayah</w:t>
            </w:r>
            <w:r w:rsidRPr="000C6FB4">
              <w:rPr>
                <w:rFonts w:ascii="Times New Roman" w:hAnsi="Times New Roman"/>
                <w:b w:val="0"/>
                <w:color w:val="000000" w:themeColor="text1"/>
                <w:sz w:val="22"/>
                <w:szCs w:val="22"/>
                <w:lang w:val="id-ID"/>
              </w:rPr>
              <w:t>, dan lokal PT</w:t>
            </w:r>
            <w:r w:rsidRPr="000C6FB4">
              <w:rPr>
                <w:rFonts w:ascii="Times New Roman" w:hAnsi="Times New Roman"/>
                <w:b w:val="0"/>
                <w:color w:val="000000" w:themeColor="text1"/>
                <w:sz w:val="22"/>
                <w:szCs w:val="22"/>
              </w:rPr>
              <w:t>.</w:t>
            </w:r>
          </w:p>
        </w:tc>
        <w:tc>
          <w:tcPr>
            <w:tcW w:w="2034" w:type="dxa"/>
            <w:tcBorders>
              <w:top w:val="single" w:sz="4" w:space="0" w:color="auto"/>
              <w:bottom w:val="single" w:sz="4" w:space="0" w:color="auto"/>
            </w:tcBorders>
          </w:tcPr>
          <w:p w:rsidR="00F66C1F" w:rsidRPr="000C6FB4" w:rsidRDefault="00F66C1F" w:rsidP="00F66C1F">
            <w:pPr>
              <w:ind w:left="34"/>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 xml:space="preserve">Ada bukti penghargaan juara lomba ilmiah, olah raga, maupun seni tingkat </w:t>
            </w:r>
            <w:r w:rsidRPr="000C6FB4">
              <w:rPr>
                <w:rFonts w:ascii="Times New Roman" w:hAnsi="Times New Roman"/>
                <w:b w:val="0"/>
                <w:color w:val="000000" w:themeColor="text1"/>
                <w:sz w:val="22"/>
                <w:szCs w:val="22"/>
              </w:rPr>
              <w:t>wilayah</w:t>
            </w:r>
            <w:r w:rsidRPr="000C6FB4">
              <w:rPr>
                <w:rFonts w:ascii="Times New Roman" w:hAnsi="Times New Roman"/>
                <w:b w:val="0"/>
                <w:color w:val="000000" w:themeColor="text1"/>
                <w:sz w:val="22"/>
                <w:szCs w:val="22"/>
                <w:lang w:val="id-ID"/>
              </w:rPr>
              <w:t>, dan lokal PT</w:t>
            </w:r>
            <w:r w:rsidRPr="000C6FB4">
              <w:rPr>
                <w:rFonts w:ascii="Times New Roman" w:hAnsi="Times New Roman"/>
                <w:b w:val="0"/>
                <w:color w:val="000000" w:themeColor="text1"/>
                <w:sz w:val="22"/>
                <w:szCs w:val="22"/>
              </w:rPr>
              <w:t>.</w:t>
            </w:r>
          </w:p>
        </w:tc>
        <w:tc>
          <w:tcPr>
            <w:tcW w:w="1710" w:type="dxa"/>
            <w:shd w:val="clear" w:color="auto" w:fill="auto"/>
          </w:tcPr>
          <w:p w:rsidR="00F66C1F" w:rsidRPr="000C6FB4" w:rsidRDefault="00F66C1F" w:rsidP="00F66C1F">
            <w:pPr>
              <w:ind w:left="176"/>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Ada bukti penghargaan juara lomba ilmiah, olah raga, maupun seni tingkat lokal PT</w:t>
            </w:r>
            <w:r w:rsidRPr="000C6FB4">
              <w:rPr>
                <w:rFonts w:ascii="Times New Roman" w:hAnsi="Times New Roman"/>
                <w:b w:val="0"/>
                <w:color w:val="000000" w:themeColor="text1"/>
                <w:sz w:val="22"/>
                <w:szCs w:val="22"/>
              </w:rPr>
              <w:t>.</w:t>
            </w:r>
          </w:p>
        </w:tc>
        <w:tc>
          <w:tcPr>
            <w:tcW w:w="1649" w:type="dxa"/>
            <w:shd w:val="clear" w:color="auto" w:fill="auto"/>
          </w:tcPr>
          <w:p w:rsidR="00F66C1F" w:rsidRPr="000C6FB4" w:rsidRDefault="00C1311A" w:rsidP="00F66C1F">
            <w:pPr>
              <w:ind w:left="35"/>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Tidak ada skor 0.</w:t>
            </w:r>
          </w:p>
        </w:tc>
      </w:tr>
      <w:tr w:rsidR="000C6FB4" w:rsidRPr="000C6FB4" w:rsidTr="002A555F">
        <w:trPr>
          <w:trHeight w:val="912"/>
        </w:trPr>
        <w:tc>
          <w:tcPr>
            <w:tcW w:w="3060" w:type="dxa"/>
          </w:tcPr>
          <w:p w:rsidR="00BD484C" w:rsidRPr="000C6FB4" w:rsidRDefault="0093491D" w:rsidP="00726415">
            <w:pPr>
              <w:tabs>
                <w:tab w:val="left" w:pos="0"/>
              </w:tabs>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 xml:space="preserve">3.2.4 </w:t>
            </w:r>
            <w:r w:rsidR="00BD484C" w:rsidRPr="000C6FB4">
              <w:rPr>
                <w:rFonts w:ascii="Times New Roman" w:hAnsi="Times New Roman"/>
                <w:b w:val="0"/>
                <w:color w:val="000000" w:themeColor="text1"/>
                <w:sz w:val="22"/>
                <w:szCs w:val="22"/>
              </w:rPr>
              <w:t xml:space="preserve"> Lulusan </w:t>
            </w:r>
            <w:r w:rsidR="00D9486B" w:rsidRPr="000C6FB4">
              <w:rPr>
                <w:rFonts w:ascii="Times New Roman" w:hAnsi="Times New Roman"/>
                <w:b w:val="0"/>
                <w:color w:val="000000" w:themeColor="text1"/>
                <w:sz w:val="22"/>
                <w:szCs w:val="22"/>
              </w:rPr>
              <w:t>tepat waktu.</w:t>
            </w:r>
          </w:p>
          <w:p w:rsidR="00BD484C" w:rsidRPr="000C6FB4" w:rsidRDefault="00BD484C" w:rsidP="00F66C1F">
            <w:pPr>
              <w:tabs>
                <w:tab w:val="left" w:pos="0"/>
              </w:tabs>
              <w:rPr>
                <w:rFonts w:ascii="Times New Roman" w:hAnsi="Times New Roman"/>
                <w:b w:val="0"/>
                <w:color w:val="000000" w:themeColor="text1"/>
                <w:sz w:val="22"/>
                <w:szCs w:val="22"/>
              </w:rPr>
            </w:pPr>
          </w:p>
        </w:tc>
        <w:tc>
          <w:tcPr>
            <w:tcW w:w="2970" w:type="dxa"/>
            <w:tcBorders>
              <w:top w:val="single" w:sz="4" w:space="0" w:color="auto"/>
              <w:bottom w:val="single" w:sz="4" w:space="0" w:color="auto"/>
            </w:tcBorders>
          </w:tcPr>
          <w:p w:rsidR="00BD484C" w:rsidRPr="000C6FB4" w:rsidRDefault="00BD484C" w:rsidP="00F66C1F">
            <w:pPr>
              <w:ind w:left="-18" w:firstLine="18"/>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fi-FI"/>
              </w:rPr>
              <w:t>3.</w:t>
            </w:r>
            <w:r w:rsidRPr="000C6FB4">
              <w:rPr>
                <w:rFonts w:ascii="Times New Roman" w:hAnsi="Times New Roman"/>
                <w:b w:val="0"/>
                <w:color w:val="000000" w:themeColor="text1"/>
                <w:sz w:val="22"/>
                <w:szCs w:val="22"/>
              </w:rPr>
              <w:t xml:space="preserve">2.4 </w:t>
            </w:r>
            <w:r w:rsidRPr="000C6FB4">
              <w:rPr>
                <w:rFonts w:ascii="Times New Roman" w:hAnsi="Times New Roman"/>
                <w:b w:val="0"/>
                <w:color w:val="000000" w:themeColor="text1"/>
                <w:sz w:val="22"/>
                <w:szCs w:val="22"/>
                <w:lang w:val="fi-FI"/>
              </w:rPr>
              <w:t>Persentase kelulusan dokter</w:t>
            </w:r>
            <w:r w:rsidRPr="000C6FB4">
              <w:rPr>
                <w:rFonts w:ascii="Times New Roman" w:hAnsi="Times New Roman"/>
                <w:b w:val="0"/>
                <w:color w:val="000000" w:themeColor="text1"/>
                <w:sz w:val="22"/>
                <w:szCs w:val="22"/>
                <w:lang w:val="id-ID"/>
              </w:rPr>
              <w:t xml:space="preserve"> spesialis </w:t>
            </w:r>
            <w:r w:rsidRPr="000C6FB4">
              <w:rPr>
                <w:rFonts w:ascii="Times New Roman" w:hAnsi="Times New Roman"/>
                <w:b w:val="0"/>
                <w:color w:val="000000" w:themeColor="text1"/>
                <w:sz w:val="22"/>
                <w:szCs w:val="22"/>
                <w:lang w:val="fi-FI"/>
              </w:rPr>
              <w:t>tepat waktu (</w:t>
            </w:r>
            <w:r w:rsidRPr="000C6FB4">
              <w:rPr>
                <w:rFonts w:ascii="Times New Roman" w:hAnsi="Times New Roman"/>
                <w:b w:val="0"/>
                <w:color w:val="000000" w:themeColor="text1"/>
                <w:sz w:val="22"/>
                <w:szCs w:val="22"/>
              </w:rPr>
              <w:t>K</w:t>
            </w:r>
            <w:r w:rsidRPr="000C6FB4">
              <w:rPr>
                <w:rFonts w:ascii="Times New Roman" w:hAnsi="Times New Roman"/>
                <w:b w:val="0"/>
                <w:color w:val="000000" w:themeColor="text1"/>
                <w:sz w:val="22"/>
                <w:szCs w:val="22"/>
                <w:vertAlign w:val="subscript"/>
              </w:rPr>
              <w:t>TW</w:t>
            </w:r>
            <w:r w:rsidRPr="000C6FB4">
              <w:rPr>
                <w:rFonts w:ascii="Times New Roman" w:hAnsi="Times New Roman"/>
                <w:b w:val="0"/>
                <w:color w:val="000000" w:themeColor="text1"/>
                <w:sz w:val="22"/>
                <w:szCs w:val="22"/>
              </w:rPr>
              <w:t>).</w:t>
            </w:r>
          </w:p>
          <w:p w:rsidR="00BD484C" w:rsidRPr="000C6FB4" w:rsidRDefault="00BD484C" w:rsidP="00F66C1F">
            <w:pPr>
              <w:ind w:left="549" w:hanging="549"/>
              <w:rPr>
                <w:rFonts w:ascii="Times New Roman" w:hAnsi="Times New Roman"/>
                <w:b w:val="0"/>
                <w:color w:val="000000" w:themeColor="text1"/>
                <w:sz w:val="22"/>
                <w:szCs w:val="22"/>
                <w:lang w:val="fi-FI"/>
              </w:rPr>
            </w:pPr>
          </w:p>
          <w:p w:rsidR="00BD484C" w:rsidRPr="000C6FB4" w:rsidRDefault="00BD484C" w:rsidP="00F66C1F">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Perhitungan ini didasarkan pada waktu nominal untuk menyelesaikan studi mengikuti kurikulum PS di PT tersebut.</w:t>
            </w:r>
          </w:p>
          <w:p w:rsidR="00BA710C" w:rsidRPr="000C6FB4" w:rsidRDefault="00BA710C" w:rsidP="00F66C1F">
            <w:pPr>
              <w:rPr>
                <w:rFonts w:ascii="Times New Roman" w:hAnsi="Times New Roman"/>
                <w:b w:val="0"/>
                <w:color w:val="000000" w:themeColor="text1"/>
                <w:sz w:val="22"/>
                <w:szCs w:val="22"/>
              </w:rPr>
            </w:pPr>
          </w:p>
          <w:p w:rsidR="00BA710C" w:rsidRPr="000C6FB4" w:rsidRDefault="00BA710C" w:rsidP="00F66C1F">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 xml:space="preserve">Catatan : untuk peserta didik tugas belajar, dikurangi waktu tambahan </w:t>
            </w:r>
            <w:r w:rsidR="002847E3" w:rsidRPr="000C6FB4">
              <w:rPr>
                <w:rFonts w:ascii="Times New Roman" w:hAnsi="Times New Roman"/>
                <w:b w:val="0"/>
                <w:color w:val="000000" w:themeColor="text1"/>
                <w:sz w:val="22"/>
                <w:szCs w:val="22"/>
              </w:rPr>
              <w:t>pendidikan.</w:t>
            </w:r>
          </w:p>
        </w:tc>
        <w:tc>
          <w:tcPr>
            <w:tcW w:w="2140" w:type="dxa"/>
            <w:gridSpan w:val="2"/>
            <w:tcBorders>
              <w:top w:val="single" w:sz="4" w:space="0" w:color="auto"/>
              <w:bottom w:val="single" w:sz="4" w:space="0" w:color="auto"/>
            </w:tcBorders>
            <w:vAlign w:val="center"/>
          </w:tcPr>
          <w:p w:rsidR="00BD484C" w:rsidRPr="000C6FB4" w:rsidRDefault="00BD484C" w:rsidP="00F66C1F">
            <w:pPr>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rPr>
              <w:t>Jika K</w:t>
            </w:r>
            <w:r w:rsidRPr="000C6FB4">
              <w:rPr>
                <w:rFonts w:ascii="Times New Roman" w:hAnsi="Times New Roman"/>
                <w:b w:val="0"/>
                <w:color w:val="000000" w:themeColor="text1"/>
                <w:sz w:val="22"/>
                <w:szCs w:val="22"/>
                <w:vertAlign w:val="subscript"/>
              </w:rPr>
              <w:t>TW</w:t>
            </w:r>
            <w:r w:rsidR="00D9486B" w:rsidRPr="000C6FB4">
              <w:rPr>
                <w:rFonts w:ascii="Times New Roman" w:hAnsi="Times New Roman"/>
                <w:b w:val="0"/>
                <w:color w:val="000000" w:themeColor="text1"/>
                <w:sz w:val="22"/>
                <w:szCs w:val="22"/>
                <w:vertAlign w:val="subscript"/>
              </w:rPr>
              <w:t xml:space="preserve"> </w:t>
            </w:r>
            <w:r w:rsidRPr="000C6FB4">
              <w:rPr>
                <w:rFonts w:ascii="Times New Roman" w:hAnsi="Times New Roman"/>
                <w:b w:val="0"/>
                <w:color w:val="000000" w:themeColor="text1"/>
                <w:sz w:val="22"/>
                <w:szCs w:val="22"/>
              </w:rPr>
              <w:t>≥</w:t>
            </w:r>
            <w:r w:rsidRPr="000C6FB4">
              <w:rPr>
                <w:rFonts w:ascii="Times New Roman" w:hAnsi="Times New Roman"/>
                <w:b w:val="0"/>
                <w:color w:val="000000" w:themeColor="text1"/>
                <w:sz w:val="22"/>
                <w:szCs w:val="22"/>
                <w:lang w:val="id-ID"/>
              </w:rPr>
              <w:t xml:space="preserve"> 5</w:t>
            </w:r>
            <w:r w:rsidRPr="000C6FB4">
              <w:rPr>
                <w:rFonts w:ascii="Times New Roman" w:hAnsi="Times New Roman"/>
                <w:b w:val="0"/>
                <w:color w:val="000000" w:themeColor="text1"/>
                <w:sz w:val="22"/>
                <w:szCs w:val="22"/>
              </w:rPr>
              <w:t>0%, maka skor = 4.</w:t>
            </w:r>
          </w:p>
        </w:tc>
        <w:tc>
          <w:tcPr>
            <w:tcW w:w="5870" w:type="dxa"/>
            <w:gridSpan w:val="4"/>
            <w:tcBorders>
              <w:top w:val="single" w:sz="4" w:space="0" w:color="auto"/>
              <w:bottom w:val="single" w:sz="4" w:space="0" w:color="auto"/>
            </w:tcBorders>
            <w:vAlign w:val="center"/>
          </w:tcPr>
          <w:p w:rsidR="00BD484C" w:rsidRPr="000C6FB4" w:rsidRDefault="00BD484C" w:rsidP="00BD484C">
            <w:pPr>
              <w:ind w:left="176"/>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rPr>
              <w:t xml:space="preserve">Jika </w:t>
            </w:r>
            <w:r w:rsidRPr="000C6FB4">
              <w:rPr>
                <w:rFonts w:ascii="Times New Roman" w:hAnsi="Times New Roman"/>
                <w:b w:val="0"/>
                <w:color w:val="000000" w:themeColor="text1"/>
                <w:sz w:val="22"/>
                <w:szCs w:val="22"/>
                <w:lang w:val="id-ID"/>
              </w:rPr>
              <w:t>0%</w:t>
            </w:r>
            <w:r w:rsidRPr="000C6FB4">
              <w:rPr>
                <w:rFonts w:ascii="Times New Roman" w:hAnsi="Times New Roman"/>
                <w:b w:val="0"/>
                <w:color w:val="000000" w:themeColor="text1"/>
                <w:sz w:val="22"/>
                <w:szCs w:val="22"/>
              </w:rPr>
              <w:t>&lt; K</w:t>
            </w:r>
            <w:r w:rsidRPr="000C6FB4">
              <w:rPr>
                <w:rFonts w:ascii="Times New Roman" w:hAnsi="Times New Roman"/>
                <w:b w:val="0"/>
                <w:color w:val="000000" w:themeColor="text1"/>
                <w:sz w:val="22"/>
                <w:szCs w:val="22"/>
                <w:vertAlign w:val="subscript"/>
              </w:rPr>
              <w:t>TW</w:t>
            </w:r>
            <w:r w:rsidRPr="000C6FB4">
              <w:rPr>
                <w:rFonts w:ascii="Times New Roman" w:hAnsi="Times New Roman"/>
                <w:b w:val="0"/>
                <w:color w:val="000000" w:themeColor="text1"/>
                <w:sz w:val="22"/>
                <w:szCs w:val="22"/>
              </w:rPr>
              <w:t>&lt;</w:t>
            </w:r>
            <w:r w:rsidRPr="000C6FB4">
              <w:rPr>
                <w:rFonts w:ascii="Times New Roman" w:hAnsi="Times New Roman"/>
                <w:b w:val="0"/>
                <w:color w:val="000000" w:themeColor="text1"/>
                <w:sz w:val="22"/>
                <w:szCs w:val="22"/>
                <w:lang w:val="id-ID"/>
              </w:rPr>
              <w:t>5</w:t>
            </w:r>
            <w:r w:rsidRPr="000C6FB4">
              <w:rPr>
                <w:rFonts w:ascii="Times New Roman" w:hAnsi="Times New Roman"/>
                <w:b w:val="0"/>
                <w:color w:val="000000" w:themeColor="text1"/>
                <w:sz w:val="22"/>
                <w:szCs w:val="22"/>
              </w:rPr>
              <w:t xml:space="preserve">0%, maka skor = </w:t>
            </w:r>
            <w:r w:rsidRPr="000C6FB4">
              <w:rPr>
                <w:rFonts w:ascii="Times New Roman" w:hAnsi="Times New Roman"/>
                <w:b w:val="0"/>
                <w:color w:val="000000" w:themeColor="text1"/>
                <w:sz w:val="22"/>
                <w:szCs w:val="22"/>
                <w:lang w:val="id-ID"/>
              </w:rPr>
              <w:t xml:space="preserve">1 + </w:t>
            </w:r>
            <w:r w:rsidRPr="000C6FB4">
              <w:rPr>
                <w:rFonts w:ascii="Times New Roman" w:hAnsi="Times New Roman"/>
                <w:b w:val="0"/>
                <w:color w:val="000000" w:themeColor="text1"/>
                <w:sz w:val="22"/>
                <w:szCs w:val="22"/>
              </w:rPr>
              <w:t>(</w:t>
            </w:r>
            <w:r w:rsidRPr="000C6FB4">
              <w:rPr>
                <w:rFonts w:ascii="Times New Roman" w:hAnsi="Times New Roman"/>
                <w:b w:val="0"/>
                <w:color w:val="000000" w:themeColor="text1"/>
                <w:sz w:val="22"/>
                <w:szCs w:val="22"/>
                <w:lang w:val="id-ID"/>
              </w:rPr>
              <w:t>6</w:t>
            </w:r>
            <w:r w:rsidRPr="000C6FB4">
              <w:rPr>
                <w:rFonts w:ascii="Times New Roman" w:hAnsi="Times New Roman"/>
                <w:b w:val="0"/>
                <w:color w:val="000000" w:themeColor="text1"/>
                <w:sz w:val="22"/>
                <w:szCs w:val="22"/>
              </w:rPr>
              <w:t xml:space="preserve"> x K</w:t>
            </w:r>
            <w:r w:rsidRPr="000C6FB4">
              <w:rPr>
                <w:rFonts w:ascii="Times New Roman" w:hAnsi="Times New Roman"/>
                <w:b w:val="0"/>
                <w:color w:val="000000" w:themeColor="text1"/>
                <w:sz w:val="22"/>
                <w:szCs w:val="22"/>
                <w:vertAlign w:val="subscript"/>
              </w:rPr>
              <w:t>TW</w:t>
            </w:r>
            <w:r w:rsidRPr="000C6FB4">
              <w:rPr>
                <w:rFonts w:ascii="Times New Roman" w:hAnsi="Times New Roman"/>
                <w:b w:val="0"/>
                <w:color w:val="000000" w:themeColor="text1"/>
                <w:sz w:val="22"/>
                <w:szCs w:val="22"/>
              </w:rPr>
              <w:t>)</w:t>
            </w:r>
            <w:r w:rsidRPr="000C6FB4">
              <w:rPr>
                <w:rFonts w:ascii="Times New Roman" w:hAnsi="Times New Roman"/>
                <w:b w:val="0"/>
                <w:color w:val="000000" w:themeColor="text1"/>
                <w:sz w:val="22"/>
                <w:szCs w:val="22"/>
                <w:lang w:val="id-ID"/>
              </w:rPr>
              <w:t>.</w:t>
            </w:r>
          </w:p>
        </w:tc>
        <w:tc>
          <w:tcPr>
            <w:tcW w:w="1649" w:type="dxa"/>
            <w:shd w:val="clear" w:color="auto" w:fill="auto"/>
          </w:tcPr>
          <w:p w:rsidR="00BD484C" w:rsidRPr="000C6FB4" w:rsidRDefault="00BD484C" w:rsidP="00F66C1F">
            <w:pPr>
              <w:ind w:left="35"/>
              <w:rPr>
                <w:rFonts w:ascii="Times New Roman" w:hAnsi="Times New Roman"/>
                <w:b w:val="0"/>
                <w:color w:val="000000" w:themeColor="text1"/>
                <w:sz w:val="22"/>
                <w:szCs w:val="22"/>
              </w:rPr>
            </w:pPr>
          </w:p>
          <w:p w:rsidR="00BD484C" w:rsidRPr="000C6FB4" w:rsidRDefault="00BD484C" w:rsidP="00F66C1F">
            <w:pPr>
              <w:ind w:left="35"/>
              <w:rPr>
                <w:rFonts w:ascii="Times New Roman" w:hAnsi="Times New Roman"/>
                <w:b w:val="0"/>
                <w:color w:val="000000" w:themeColor="text1"/>
                <w:sz w:val="22"/>
                <w:szCs w:val="22"/>
              </w:rPr>
            </w:pPr>
          </w:p>
          <w:p w:rsidR="00BD484C" w:rsidRPr="000C6FB4" w:rsidRDefault="00BD484C" w:rsidP="00F66C1F">
            <w:pPr>
              <w:ind w:left="35"/>
              <w:rPr>
                <w:rFonts w:ascii="Times New Roman" w:hAnsi="Times New Roman"/>
                <w:b w:val="0"/>
                <w:color w:val="000000" w:themeColor="text1"/>
                <w:sz w:val="22"/>
                <w:szCs w:val="22"/>
              </w:rPr>
            </w:pPr>
          </w:p>
          <w:p w:rsidR="00BD484C" w:rsidRPr="000C6FB4" w:rsidRDefault="00BD484C" w:rsidP="00F66C1F">
            <w:pPr>
              <w:ind w:left="35"/>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rPr>
              <w:t>Jika K</w:t>
            </w:r>
            <w:r w:rsidRPr="000C6FB4">
              <w:rPr>
                <w:rFonts w:ascii="Times New Roman" w:hAnsi="Times New Roman"/>
                <w:b w:val="0"/>
                <w:color w:val="000000" w:themeColor="text1"/>
                <w:sz w:val="22"/>
                <w:szCs w:val="22"/>
                <w:vertAlign w:val="subscript"/>
              </w:rPr>
              <w:t>TW</w:t>
            </w:r>
            <w:r w:rsidR="00D9486B" w:rsidRPr="000C6FB4">
              <w:rPr>
                <w:rFonts w:ascii="Times New Roman" w:hAnsi="Times New Roman"/>
                <w:b w:val="0"/>
                <w:color w:val="000000" w:themeColor="text1"/>
                <w:sz w:val="22"/>
                <w:szCs w:val="22"/>
              </w:rPr>
              <w:t xml:space="preserve"> =</w:t>
            </w:r>
            <w:r w:rsidRPr="000C6FB4">
              <w:rPr>
                <w:rFonts w:ascii="Times New Roman" w:hAnsi="Times New Roman"/>
                <w:b w:val="0"/>
                <w:color w:val="000000" w:themeColor="text1"/>
                <w:sz w:val="22"/>
                <w:szCs w:val="22"/>
              </w:rPr>
              <w:t xml:space="preserve"> </w:t>
            </w:r>
            <w:r w:rsidRPr="000C6FB4">
              <w:rPr>
                <w:rFonts w:ascii="Times New Roman" w:hAnsi="Times New Roman"/>
                <w:b w:val="0"/>
                <w:color w:val="000000" w:themeColor="text1"/>
                <w:sz w:val="22"/>
                <w:szCs w:val="22"/>
                <w:lang w:val="id-ID"/>
              </w:rPr>
              <w:t>0%</w:t>
            </w:r>
            <w:r w:rsidRPr="000C6FB4">
              <w:rPr>
                <w:rFonts w:ascii="Times New Roman" w:hAnsi="Times New Roman"/>
                <w:b w:val="0"/>
                <w:color w:val="000000" w:themeColor="text1"/>
                <w:sz w:val="22"/>
                <w:szCs w:val="22"/>
              </w:rPr>
              <w:t>, maka skor = 0.</w:t>
            </w:r>
          </w:p>
        </w:tc>
      </w:tr>
      <w:tr w:rsidR="000C6FB4" w:rsidRPr="000C6FB4" w:rsidTr="00F41A73">
        <w:trPr>
          <w:trHeight w:val="912"/>
        </w:trPr>
        <w:tc>
          <w:tcPr>
            <w:tcW w:w="3060" w:type="dxa"/>
            <w:tcBorders>
              <w:bottom w:val="single" w:sz="4" w:space="0" w:color="auto"/>
            </w:tcBorders>
          </w:tcPr>
          <w:p w:rsidR="00F41A73" w:rsidRPr="000C6FB4" w:rsidRDefault="0093491D" w:rsidP="00F66C1F">
            <w:pPr>
              <w:tabs>
                <w:tab w:val="left" w:pos="0"/>
              </w:tabs>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 xml:space="preserve">3.2.5 </w:t>
            </w:r>
            <w:r w:rsidR="00F41A73" w:rsidRPr="000C6FB4">
              <w:rPr>
                <w:rFonts w:ascii="Times New Roman" w:hAnsi="Times New Roman"/>
                <w:b w:val="0"/>
                <w:color w:val="000000" w:themeColor="text1"/>
                <w:sz w:val="22"/>
                <w:szCs w:val="22"/>
              </w:rPr>
              <w:t xml:space="preserve"> Hasil ujian kompetensi.</w:t>
            </w:r>
          </w:p>
        </w:tc>
        <w:tc>
          <w:tcPr>
            <w:tcW w:w="2970" w:type="dxa"/>
            <w:tcBorders>
              <w:top w:val="single" w:sz="4" w:space="0" w:color="auto"/>
              <w:bottom w:val="single" w:sz="4" w:space="0" w:color="auto"/>
            </w:tcBorders>
          </w:tcPr>
          <w:p w:rsidR="00F41A73" w:rsidRPr="000C6FB4" w:rsidRDefault="00F41A73" w:rsidP="00F66C1F">
            <w:pPr>
              <w:rPr>
                <w:rFonts w:ascii="Times New Roman" w:hAnsi="Times New Roman"/>
                <w:b w:val="0"/>
                <w:i/>
                <w:color w:val="000000" w:themeColor="text1"/>
                <w:sz w:val="22"/>
                <w:szCs w:val="22"/>
              </w:rPr>
            </w:pPr>
            <w:r w:rsidRPr="000C6FB4">
              <w:rPr>
                <w:rFonts w:ascii="Times New Roman" w:hAnsi="Times New Roman"/>
                <w:b w:val="0"/>
                <w:color w:val="000000" w:themeColor="text1"/>
                <w:sz w:val="22"/>
                <w:szCs w:val="22"/>
              </w:rPr>
              <w:t xml:space="preserve">3.2.5 </w:t>
            </w:r>
            <w:r w:rsidRPr="000C6FB4">
              <w:rPr>
                <w:rFonts w:ascii="Times New Roman" w:hAnsi="Times New Roman"/>
                <w:b w:val="0"/>
                <w:color w:val="000000" w:themeColor="text1"/>
                <w:sz w:val="22"/>
                <w:szCs w:val="22"/>
                <w:shd w:val="clear" w:color="auto" w:fill="FFFFFF"/>
              </w:rPr>
              <w:t>Ujian nasional</w:t>
            </w:r>
            <w:r w:rsidRPr="000C6FB4">
              <w:rPr>
                <w:rFonts w:ascii="Times New Roman" w:hAnsi="Times New Roman"/>
                <w:b w:val="0"/>
                <w:color w:val="000000" w:themeColor="text1"/>
                <w:sz w:val="22"/>
                <w:szCs w:val="22"/>
                <w:shd w:val="clear" w:color="auto" w:fill="FFFFFF"/>
                <w:lang w:val="id-ID"/>
              </w:rPr>
              <w:t xml:space="preserve"> </w:t>
            </w:r>
            <w:r w:rsidRPr="000C6FB4">
              <w:rPr>
                <w:rFonts w:ascii="Times New Roman" w:hAnsi="Times New Roman"/>
                <w:b w:val="0"/>
                <w:color w:val="000000" w:themeColor="text1"/>
                <w:sz w:val="22"/>
                <w:szCs w:val="22"/>
                <w:lang w:val="id-ID"/>
              </w:rPr>
              <w:t xml:space="preserve">dalam tiga tahun terakhir. </w:t>
            </w:r>
            <w:r w:rsidRPr="000C6FB4">
              <w:rPr>
                <w:rFonts w:ascii="Times New Roman" w:hAnsi="Times New Roman"/>
                <w:b w:val="0"/>
                <w:color w:val="000000" w:themeColor="text1"/>
                <w:sz w:val="22"/>
                <w:szCs w:val="22"/>
              </w:rPr>
              <w:t xml:space="preserve">Persentase kelulusan </w:t>
            </w:r>
            <w:r w:rsidRPr="000C6FB4">
              <w:rPr>
                <w:rFonts w:ascii="Times New Roman" w:hAnsi="Times New Roman"/>
                <w:b w:val="0"/>
                <w:i/>
                <w:color w:val="000000" w:themeColor="text1"/>
                <w:sz w:val="22"/>
                <w:szCs w:val="22"/>
              </w:rPr>
              <w:t xml:space="preserve">first-taker </w:t>
            </w:r>
            <w:r w:rsidRPr="000C6FB4">
              <w:rPr>
                <w:rFonts w:ascii="Times New Roman" w:hAnsi="Times New Roman"/>
                <w:b w:val="0"/>
                <w:color w:val="000000" w:themeColor="text1"/>
                <w:sz w:val="22"/>
                <w:szCs w:val="22"/>
              </w:rPr>
              <w:t>(P</w:t>
            </w:r>
            <w:r w:rsidRPr="000C6FB4">
              <w:rPr>
                <w:rFonts w:ascii="Times New Roman" w:hAnsi="Times New Roman"/>
                <w:b w:val="0"/>
                <w:color w:val="000000" w:themeColor="text1"/>
                <w:sz w:val="22"/>
                <w:szCs w:val="22"/>
                <w:vertAlign w:val="subscript"/>
              </w:rPr>
              <w:t>FT</w:t>
            </w:r>
            <w:r w:rsidRPr="000C6FB4">
              <w:rPr>
                <w:rFonts w:ascii="Times New Roman" w:hAnsi="Times New Roman"/>
                <w:b w:val="0"/>
                <w:color w:val="000000" w:themeColor="text1"/>
                <w:sz w:val="22"/>
                <w:szCs w:val="22"/>
              </w:rPr>
              <w:t>).</w:t>
            </w:r>
          </w:p>
          <w:p w:rsidR="00F41A73" w:rsidRPr="000C6FB4" w:rsidRDefault="00F41A73" w:rsidP="00F66C1F">
            <w:pPr>
              <w:rPr>
                <w:rFonts w:ascii="Times New Roman" w:hAnsi="Times New Roman"/>
                <w:b w:val="0"/>
                <w:color w:val="000000" w:themeColor="text1"/>
                <w:sz w:val="22"/>
                <w:szCs w:val="22"/>
              </w:rPr>
            </w:pPr>
          </w:p>
          <w:p w:rsidR="00F41A73" w:rsidRPr="000C6FB4" w:rsidRDefault="00F41A73" w:rsidP="00726415">
            <w:pPr>
              <w:ind w:left="522" w:hanging="522"/>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P</w:t>
            </w:r>
            <w:r w:rsidRPr="000C6FB4">
              <w:rPr>
                <w:rFonts w:ascii="Times New Roman" w:hAnsi="Times New Roman"/>
                <w:b w:val="0"/>
                <w:color w:val="000000" w:themeColor="text1"/>
                <w:sz w:val="22"/>
                <w:szCs w:val="22"/>
                <w:vertAlign w:val="subscript"/>
              </w:rPr>
              <w:t>FT</w:t>
            </w:r>
            <w:r w:rsidRPr="000C6FB4">
              <w:rPr>
                <w:rFonts w:ascii="Times New Roman" w:hAnsi="Times New Roman"/>
                <w:b w:val="0"/>
                <w:color w:val="000000" w:themeColor="text1"/>
                <w:sz w:val="22"/>
                <w:szCs w:val="22"/>
              </w:rPr>
              <w:t xml:space="preserve"> =  [(b)/(a)] x 100%</w:t>
            </w:r>
          </w:p>
        </w:tc>
        <w:tc>
          <w:tcPr>
            <w:tcW w:w="2140" w:type="dxa"/>
            <w:gridSpan w:val="2"/>
            <w:tcBorders>
              <w:top w:val="single" w:sz="4" w:space="0" w:color="auto"/>
              <w:bottom w:val="single" w:sz="4" w:space="0" w:color="auto"/>
            </w:tcBorders>
            <w:vAlign w:val="center"/>
          </w:tcPr>
          <w:p w:rsidR="00F41A73" w:rsidRPr="000C6FB4" w:rsidRDefault="00F41A73" w:rsidP="00F41A73">
            <w:pPr>
              <w:keepNext/>
              <w:ind w:left="360" w:hanging="360"/>
              <w:jc w:val="center"/>
              <w:outlineLvl w:val="4"/>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P</w:t>
            </w:r>
            <w:r w:rsidRPr="000C6FB4">
              <w:rPr>
                <w:rFonts w:ascii="Times New Roman" w:hAnsi="Times New Roman"/>
                <w:b w:val="0"/>
                <w:color w:val="000000" w:themeColor="text1"/>
                <w:sz w:val="22"/>
                <w:szCs w:val="22"/>
                <w:vertAlign w:val="subscript"/>
              </w:rPr>
              <w:t xml:space="preserve">FT </w:t>
            </w:r>
            <w:r w:rsidRPr="000C6FB4">
              <w:rPr>
                <w:rFonts w:ascii="Times New Roman" w:hAnsi="Times New Roman"/>
                <w:b w:val="0"/>
                <w:color w:val="000000" w:themeColor="text1"/>
                <w:sz w:val="22"/>
                <w:szCs w:val="22"/>
              </w:rPr>
              <w:t>≥ 90%, maka skor = 4.</w:t>
            </w:r>
          </w:p>
        </w:tc>
        <w:tc>
          <w:tcPr>
            <w:tcW w:w="5870" w:type="dxa"/>
            <w:gridSpan w:val="4"/>
            <w:tcBorders>
              <w:top w:val="single" w:sz="4" w:space="0" w:color="auto"/>
              <w:bottom w:val="single" w:sz="4" w:space="0" w:color="auto"/>
            </w:tcBorders>
            <w:vAlign w:val="center"/>
          </w:tcPr>
          <w:p w:rsidR="00F41A73" w:rsidRPr="000C6FB4" w:rsidRDefault="00F41A73" w:rsidP="00F41A73">
            <w:pPr>
              <w:ind w:left="-27"/>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70% &lt; P</w:t>
            </w:r>
            <w:r w:rsidRPr="000C6FB4">
              <w:rPr>
                <w:rFonts w:ascii="Times New Roman" w:hAnsi="Times New Roman"/>
                <w:b w:val="0"/>
                <w:color w:val="000000" w:themeColor="text1"/>
                <w:sz w:val="22"/>
                <w:szCs w:val="22"/>
                <w:vertAlign w:val="subscript"/>
              </w:rPr>
              <w:t>FT</w:t>
            </w:r>
            <w:r w:rsidRPr="000C6FB4">
              <w:rPr>
                <w:rFonts w:ascii="Times New Roman" w:hAnsi="Times New Roman"/>
                <w:b w:val="0"/>
                <w:color w:val="000000" w:themeColor="text1"/>
                <w:sz w:val="22"/>
                <w:szCs w:val="22"/>
              </w:rPr>
              <w:t>&lt; 90%,</w:t>
            </w:r>
          </w:p>
          <w:p w:rsidR="00F41A73" w:rsidRPr="000C6FB4" w:rsidRDefault="00F41A73" w:rsidP="00F41A73">
            <w:pPr>
              <w:ind w:left="-27"/>
              <w:jc w:val="center"/>
              <w:rPr>
                <w:rFonts w:ascii="Times New Roman" w:hAnsi="Times New Roman"/>
                <w:b w:val="0"/>
                <w:bCs/>
                <w:color w:val="000000" w:themeColor="text1"/>
                <w:sz w:val="22"/>
                <w:szCs w:val="22"/>
                <w:lang w:val="id-ID"/>
              </w:rPr>
            </w:pPr>
            <w:r w:rsidRPr="000C6FB4">
              <w:rPr>
                <w:rFonts w:ascii="Times New Roman" w:hAnsi="Times New Roman"/>
                <w:b w:val="0"/>
                <w:color w:val="000000" w:themeColor="text1"/>
                <w:sz w:val="22"/>
                <w:szCs w:val="22"/>
              </w:rPr>
              <w:t>maka skor = (20 x P</w:t>
            </w:r>
            <w:r w:rsidRPr="000C6FB4">
              <w:rPr>
                <w:rFonts w:ascii="Times New Roman" w:hAnsi="Times New Roman"/>
                <w:b w:val="0"/>
                <w:color w:val="000000" w:themeColor="text1"/>
                <w:sz w:val="22"/>
                <w:szCs w:val="22"/>
                <w:vertAlign w:val="subscript"/>
              </w:rPr>
              <w:t>FT</w:t>
            </w:r>
            <w:r w:rsidR="007A1B03" w:rsidRPr="000C6FB4">
              <w:rPr>
                <w:rFonts w:ascii="Times New Roman" w:hAnsi="Times New Roman"/>
                <w:b w:val="0"/>
                <w:color w:val="000000" w:themeColor="text1"/>
                <w:sz w:val="22"/>
                <w:szCs w:val="22"/>
              </w:rPr>
              <w:t>)</w:t>
            </w:r>
            <w:r w:rsidRPr="000C6FB4">
              <w:rPr>
                <w:rFonts w:ascii="Times New Roman" w:hAnsi="Times New Roman"/>
                <w:b w:val="0"/>
                <w:color w:val="000000" w:themeColor="text1"/>
                <w:sz w:val="22"/>
                <w:szCs w:val="22"/>
              </w:rPr>
              <w:t xml:space="preserve"> – </w:t>
            </w:r>
            <w:r w:rsidR="001E076B" w:rsidRPr="000C6FB4">
              <w:rPr>
                <w:rFonts w:ascii="Times New Roman" w:hAnsi="Times New Roman"/>
                <w:b w:val="0"/>
                <w:color w:val="000000" w:themeColor="text1"/>
                <w:sz w:val="22"/>
                <w:szCs w:val="22"/>
              </w:rPr>
              <w:t>14.</w:t>
            </w:r>
          </w:p>
        </w:tc>
        <w:tc>
          <w:tcPr>
            <w:tcW w:w="1649" w:type="dxa"/>
            <w:shd w:val="clear" w:color="auto" w:fill="auto"/>
            <w:vAlign w:val="center"/>
          </w:tcPr>
          <w:p w:rsidR="00F41A73" w:rsidRPr="000C6FB4" w:rsidRDefault="00F41A73" w:rsidP="00F41A73">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 xml:space="preserve">Jika </w:t>
            </w:r>
            <w:r w:rsidRPr="000C6FB4">
              <w:rPr>
                <w:rFonts w:ascii="Times New Roman" w:hAnsi="Times New Roman"/>
                <w:b w:val="0"/>
                <w:color w:val="000000" w:themeColor="text1"/>
                <w:sz w:val="22"/>
                <w:szCs w:val="22"/>
              </w:rPr>
              <w:t>P</w:t>
            </w:r>
            <w:r w:rsidRPr="000C6FB4">
              <w:rPr>
                <w:rFonts w:ascii="Times New Roman" w:hAnsi="Times New Roman"/>
                <w:b w:val="0"/>
                <w:color w:val="000000" w:themeColor="text1"/>
                <w:sz w:val="22"/>
                <w:szCs w:val="22"/>
                <w:vertAlign w:val="subscript"/>
              </w:rPr>
              <w:t>FT</w:t>
            </w:r>
            <w:r w:rsidRPr="000C6FB4">
              <w:rPr>
                <w:rFonts w:ascii="Times New Roman" w:hAnsi="Times New Roman"/>
                <w:b w:val="0"/>
                <w:color w:val="000000" w:themeColor="text1"/>
                <w:sz w:val="22"/>
                <w:szCs w:val="22"/>
              </w:rPr>
              <w:t xml:space="preserve"> ≤ 70%, maka skor = 0.</w:t>
            </w:r>
          </w:p>
        </w:tc>
      </w:tr>
      <w:tr w:rsidR="000C6FB4" w:rsidRPr="000C6FB4" w:rsidTr="00F66C1F">
        <w:trPr>
          <w:trHeight w:val="912"/>
        </w:trPr>
        <w:tc>
          <w:tcPr>
            <w:tcW w:w="3060" w:type="dxa"/>
            <w:tcBorders>
              <w:top w:val="nil"/>
              <w:bottom w:val="single" w:sz="4" w:space="0" w:color="auto"/>
            </w:tcBorders>
          </w:tcPr>
          <w:p w:rsidR="00E832FA" w:rsidRPr="000C6FB4" w:rsidRDefault="0093491D" w:rsidP="00F66C1F">
            <w:pPr>
              <w:tabs>
                <w:tab w:val="left" w:pos="0"/>
              </w:tabs>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 xml:space="preserve">3.3 </w:t>
            </w:r>
            <w:r w:rsidR="00E832FA" w:rsidRPr="000C6FB4">
              <w:rPr>
                <w:rFonts w:ascii="Times New Roman" w:hAnsi="Times New Roman"/>
                <w:b w:val="0"/>
                <w:color w:val="000000" w:themeColor="text1"/>
                <w:sz w:val="22"/>
                <w:szCs w:val="22"/>
              </w:rPr>
              <w:t xml:space="preserve"> Layanan dan kegiatan </w:t>
            </w:r>
            <w:r w:rsidR="00E832FA" w:rsidRPr="000C6FB4">
              <w:rPr>
                <w:rFonts w:ascii="Times New Roman" w:hAnsi="Times New Roman"/>
                <w:b w:val="0"/>
                <w:color w:val="000000" w:themeColor="text1"/>
                <w:sz w:val="22"/>
                <w:szCs w:val="22"/>
                <w:lang w:val="id-ID"/>
              </w:rPr>
              <w:t>ke</w:t>
            </w:r>
            <w:r w:rsidR="00E832FA" w:rsidRPr="000C6FB4">
              <w:rPr>
                <w:rFonts w:ascii="Times New Roman" w:hAnsi="Times New Roman"/>
                <w:b w:val="0"/>
                <w:color w:val="000000" w:themeColor="text1"/>
                <w:sz w:val="22"/>
                <w:szCs w:val="22"/>
              </w:rPr>
              <w:t xml:space="preserve"> peserta didik</w:t>
            </w:r>
            <w:r w:rsidR="00625FFA" w:rsidRPr="000C6FB4">
              <w:rPr>
                <w:rFonts w:ascii="Times New Roman" w:hAnsi="Times New Roman"/>
                <w:b w:val="0"/>
                <w:color w:val="000000" w:themeColor="text1"/>
                <w:sz w:val="22"/>
                <w:szCs w:val="22"/>
              </w:rPr>
              <w:t>.</w:t>
            </w:r>
          </w:p>
          <w:p w:rsidR="001932A9" w:rsidRPr="000C6FB4" w:rsidRDefault="001932A9" w:rsidP="00F66C1F">
            <w:pPr>
              <w:tabs>
                <w:tab w:val="left" w:pos="0"/>
              </w:tabs>
              <w:rPr>
                <w:rFonts w:ascii="Times New Roman" w:hAnsi="Times New Roman"/>
                <w:b w:val="0"/>
                <w:color w:val="000000" w:themeColor="text1"/>
                <w:sz w:val="22"/>
                <w:szCs w:val="22"/>
                <w:lang w:val="id-ID"/>
              </w:rPr>
            </w:pPr>
          </w:p>
          <w:p w:rsidR="001932A9" w:rsidRPr="000C6FB4" w:rsidRDefault="001932A9" w:rsidP="00F66C1F">
            <w:pPr>
              <w:tabs>
                <w:tab w:val="left" w:pos="0"/>
              </w:tabs>
              <w:rPr>
                <w:rFonts w:ascii="Times New Roman" w:hAnsi="Times New Roman"/>
                <w:b w:val="0"/>
                <w:color w:val="000000" w:themeColor="text1"/>
                <w:sz w:val="22"/>
                <w:szCs w:val="22"/>
                <w:lang w:val="id-ID"/>
              </w:rPr>
            </w:pPr>
          </w:p>
          <w:p w:rsidR="001932A9" w:rsidRPr="000C6FB4" w:rsidRDefault="001932A9" w:rsidP="00F66C1F">
            <w:pPr>
              <w:tabs>
                <w:tab w:val="left" w:pos="0"/>
              </w:tabs>
              <w:rPr>
                <w:rFonts w:ascii="Times New Roman" w:hAnsi="Times New Roman"/>
                <w:b w:val="0"/>
                <w:color w:val="000000" w:themeColor="text1"/>
                <w:sz w:val="22"/>
                <w:szCs w:val="22"/>
                <w:lang w:val="id-ID"/>
              </w:rPr>
            </w:pPr>
          </w:p>
          <w:p w:rsidR="001932A9" w:rsidRPr="000C6FB4" w:rsidRDefault="001932A9" w:rsidP="00F66C1F">
            <w:pPr>
              <w:tabs>
                <w:tab w:val="left" w:pos="0"/>
              </w:tabs>
              <w:rPr>
                <w:rFonts w:ascii="Times New Roman" w:hAnsi="Times New Roman"/>
                <w:b w:val="0"/>
                <w:color w:val="000000" w:themeColor="text1"/>
                <w:sz w:val="22"/>
                <w:szCs w:val="22"/>
                <w:lang w:val="id-ID"/>
              </w:rPr>
            </w:pPr>
          </w:p>
          <w:p w:rsidR="001932A9" w:rsidRPr="000C6FB4" w:rsidRDefault="001932A9" w:rsidP="00F66C1F">
            <w:pPr>
              <w:tabs>
                <w:tab w:val="left" w:pos="0"/>
              </w:tabs>
              <w:rPr>
                <w:rFonts w:ascii="Times New Roman" w:hAnsi="Times New Roman"/>
                <w:b w:val="0"/>
                <w:color w:val="000000" w:themeColor="text1"/>
                <w:sz w:val="22"/>
                <w:szCs w:val="22"/>
              </w:rPr>
            </w:pPr>
          </w:p>
          <w:p w:rsidR="00726415" w:rsidRPr="000C6FB4" w:rsidRDefault="00726415" w:rsidP="00F66C1F">
            <w:pPr>
              <w:tabs>
                <w:tab w:val="left" w:pos="0"/>
              </w:tabs>
              <w:rPr>
                <w:rFonts w:ascii="Times New Roman" w:hAnsi="Times New Roman"/>
                <w:b w:val="0"/>
                <w:color w:val="000000" w:themeColor="text1"/>
                <w:sz w:val="22"/>
                <w:szCs w:val="22"/>
              </w:rPr>
            </w:pPr>
          </w:p>
          <w:p w:rsidR="00726415" w:rsidRPr="000C6FB4" w:rsidRDefault="00726415" w:rsidP="00F66C1F">
            <w:pPr>
              <w:tabs>
                <w:tab w:val="left" w:pos="0"/>
              </w:tabs>
              <w:rPr>
                <w:rFonts w:ascii="Times New Roman" w:hAnsi="Times New Roman"/>
                <w:b w:val="0"/>
                <w:color w:val="000000" w:themeColor="text1"/>
                <w:sz w:val="22"/>
                <w:szCs w:val="22"/>
              </w:rPr>
            </w:pPr>
          </w:p>
          <w:p w:rsidR="001932A9" w:rsidRPr="000C6FB4" w:rsidRDefault="001932A9" w:rsidP="00F66C1F">
            <w:pPr>
              <w:tabs>
                <w:tab w:val="left" w:pos="0"/>
              </w:tabs>
              <w:rPr>
                <w:rFonts w:ascii="Times New Roman" w:hAnsi="Times New Roman"/>
                <w:b w:val="0"/>
                <w:color w:val="000000" w:themeColor="text1"/>
                <w:sz w:val="22"/>
                <w:szCs w:val="22"/>
              </w:rPr>
            </w:pPr>
          </w:p>
        </w:tc>
        <w:tc>
          <w:tcPr>
            <w:tcW w:w="2970" w:type="dxa"/>
            <w:tcBorders>
              <w:top w:val="single" w:sz="4" w:space="0" w:color="auto"/>
              <w:bottom w:val="single" w:sz="4" w:space="0" w:color="auto"/>
            </w:tcBorders>
          </w:tcPr>
          <w:p w:rsidR="00E832FA" w:rsidRPr="000C6FB4" w:rsidRDefault="00E832FA" w:rsidP="00F66C1F">
            <w:pPr>
              <w:ind w:left="-18"/>
              <w:rPr>
                <w:rFonts w:ascii="Times New Roman" w:hAnsi="Times New Roman"/>
                <w:b w:val="0"/>
                <w:bCs/>
                <w:color w:val="000000" w:themeColor="text1"/>
                <w:sz w:val="22"/>
                <w:szCs w:val="22"/>
              </w:rPr>
            </w:pPr>
            <w:r w:rsidRPr="000C6FB4">
              <w:rPr>
                <w:rFonts w:ascii="Times New Roman" w:hAnsi="Times New Roman"/>
                <w:b w:val="0"/>
                <w:bCs/>
                <w:color w:val="000000" w:themeColor="text1"/>
                <w:sz w:val="22"/>
                <w:szCs w:val="22"/>
                <w:lang w:val="id-ID"/>
              </w:rPr>
              <w:t>3.</w:t>
            </w:r>
            <w:r w:rsidR="00625FFA" w:rsidRPr="000C6FB4">
              <w:rPr>
                <w:rFonts w:ascii="Times New Roman" w:hAnsi="Times New Roman"/>
                <w:b w:val="0"/>
                <w:bCs/>
                <w:color w:val="000000" w:themeColor="text1"/>
                <w:sz w:val="22"/>
                <w:szCs w:val="22"/>
              </w:rPr>
              <w:t xml:space="preserve">3 </w:t>
            </w:r>
            <w:r w:rsidRPr="000C6FB4">
              <w:rPr>
                <w:rFonts w:ascii="Times New Roman" w:hAnsi="Times New Roman"/>
                <w:b w:val="0"/>
                <w:bCs/>
                <w:color w:val="000000" w:themeColor="text1"/>
                <w:sz w:val="22"/>
                <w:szCs w:val="22"/>
              </w:rPr>
              <w:t xml:space="preserve"> Layanan program studi kepada peserta didik untuk </w:t>
            </w:r>
            <w:r w:rsidRPr="000C6FB4">
              <w:rPr>
                <w:rFonts w:ascii="Times New Roman" w:hAnsi="Times New Roman"/>
                <w:b w:val="0"/>
                <w:bCs/>
                <w:noProof/>
                <w:color w:val="000000" w:themeColor="text1"/>
                <w:sz w:val="22"/>
                <w:szCs w:val="22"/>
              </w:rPr>
              <w:t>membina dan mengembang-kan</w:t>
            </w:r>
            <w:r w:rsidR="00625FFA" w:rsidRPr="000C6FB4">
              <w:rPr>
                <w:rFonts w:ascii="Times New Roman" w:hAnsi="Times New Roman"/>
                <w:b w:val="0"/>
                <w:bCs/>
                <w:noProof/>
                <w:color w:val="000000" w:themeColor="text1"/>
                <w:sz w:val="22"/>
                <w:szCs w:val="22"/>
              </w:rPr>
              <w:t xml:space="preserve"> </w:t>
            </w:r>
            <w:r w:rsidRPr="000C6FB4">
              <w:rPr>
                <w:rFonts w:ascii="Times New Roman" w:hAnsi="Times New Roman"/>
                <w:b w:val="0"/>
                <w:bCs/>
                <w:noProof/>
                <w:color w:val="000000" w:themeColor="text1"/>
                <w:sz w:val="22"/>
                <w:szCs w:val="22"/>
              </w:rPr>
              <w:t>penalaran, minat, bakat, seni, dan kesejahteraan</w:t>
            </w:r>
            <w:r w:rsidRPr="000C6FB4">
              <w:rPr>
                <w:rFonts w:ascii="Times New Roman" w:hAnsi="Times New Roman"/>
                <w:b w:val="0"/>
                <w:bCs/>
                <w:color w:val="000000" w:themeColor="text1"/>
                <w:sz w:val="22"/>
                <w:szCs w:val="22"/>
              </w:rPr>
              <w:t>, mencakup layanan:</w:t>
            </w:r>
          </w:p>
          <w:p w:rsidR="00E832FA" w:rsidRPr="000C6FB4" w:rsidRDefault="00E832FA" w:rsidP="00376348">
            <w:pPr>
              <w:pStyle w:val="ListParagraph"/>
              <w:numPr>
                <w:ilvl w:val="0"/>
                <w:numId w:val="6"/>
              </w:numPr>
              <w:ind w:left="342"/>
              <w:rPr>
                <w:bCs/>
                <w:color w:val="000000" w:themeColor="text1"/>
                <w:sz w:val="22"/>
                <w:szCs w:val="22"/>
              </w:rPr>
            </w:pPr>
            <w:r w:rsidRPr="000C6FB4">
              <w:rPr>
                <w:bCs/>
                <w:color w:val="000000" w:themeColor="text1"/>
                <w:sz w:val="22"/>
                <w:szCs w:val="22"/>
              </w:rPr>
              <w:t>Bimbingan dan konseling</w:t>
            </w:r>
          </w:p>
          <w:p w:rsidR="00E832FA" w:rsidRPr="000C6FB4" w:rsidRDefault="00E832FA" w:rsidP="00376348">
            <w:pPr>
              <w:pStyle w:val="ListParagraph"/>
              <w:numPr>
                <w:ilvl w:val="0"/>
                <w:numId w:val="6"/>
              </w:numPr>
              <w:ind w:left="342"/>
              <w:rPr>
                <w:bCs/>
                <w:i/>
                <w:color w:val="000000" w:themeColor="text1"/>
                <w:sz w:val="22"/>
                <w:szCs w:val="22"/>
              </w:rPr>
            </w:pPr>
            <w:r w:rsidRPr="000C6FB4">
              <w:rPr>
                <w:bCs/>
                <w:color w:val="000000" w:themeColor="text1"/>
                <w:sz w:val="22"/>
                <w:szCs w:val="22"/>
              </w:rPr>
              <w:t xml:space="preserve">Pembinaan </w:t>
            </w:r>
            <w:r w:rsidRPr="000C6FB4">
              <w:rPr>
                <w:bCs/>
                <w:i/>
                <w:color w:val="000000" w:themeColor="text1"/>
                <w:sz w:val="22"/>
                <w:szCs w:val="22"/>
              </w:rPr>
              <w:t>soft skills</w:t>
            </w:r>
          </w:p>
        </w:tc>
        <w:tc>
          <w:tcPr>
            <w:tcW w:w="2140" w:type="dxa"/>
            <w:gridSpan w:val="2"/>
            <w:tcBorders>
              <w:top w:val="single" w:sz="4" w:space="0" w:color="auto"/>
              <w:bottom w:val="single" w:sz="4" w:space="0" w:color="auto"/>
            </w:tcBorders>
          </w:tcPr>
          <w:p w:rsidR="00E832FA" w:rsidRPr="000C6FB4" w:rsidRDefault="00EC6BDD" w:rsidP="00F66C1F">
            <w:pPr>
              <w:ind w:left="25"/>
              <w:rPr>
                <w:rFonts w:ascii="Times New Roman" w:hAnsi="Times New Roman"/>
                <w:b w:val="0"/>
                <w:bCs/>
                <w:color w:val="000000" w:themeColor="text1"/>
                <w:sz w:val="22"/>
                <w:szCs w:val="22"/>
                <w:lang w:val="fi-FI"/>
              </w:rPr>
            </w:pPr>
            <w:r w:rsidRPr="000C6FB4">
              <w:rPr>
                <w:rFonts w:ascii="Times New Roman" w:hAnsi="Times New Roman"/>
                <w:b w:val="0"/>
                <w:bCs/>
                <w:noProof/>
                <w:color w:val="000000" w:themeColor="text1"/>
                <w:sz w:val="22"/>
                <w:szCs w:val="22"/>
                <w:lang w:val="fi-FI"/>
              </w:rPr>
              <w:t>Ada dua jenis</w:t>
            </w:r>
            <w:r w:rsidR="00E832FA" w:rsidRPr="000C6FB4">
              <w:rPr>
                <w:rFonts w:ascii="Times New Roman" w:hAnsi="Times New Roman"/>
                <w:b w:val="0"/>
                <w:bCs/>
                <w:color w:val="000000" w:themeColor="text1"/>
                <w:sz w:val="22"/>
                <w:szCs w:val="22"/>
                <w:lang w:val="fi-FI"/>
              </w:rPr>
              <w:t xml:space="preserve"> pelayanan peserta didik</w:t>
            </w:r>
            <w:r w:rsidR="00E832FA" w:rsidRPr="000C6FB4">
              <w:rPr>
                <w:rFonts w:ascii="Times New Roman" w:hAnsi="Times New Roman"/>
                <w:b w:val="0"/>
                <w:bCs/>
                <w:color w:val="000000" w:themeColor="text1"/>
                <w:sz w:val="22"/>
                <w:szCs w:val="22"/>
                <w:lang w:val="id-ID"/>
              </w:rPr>
              <w:t xml:space="preserve"> yang dapat diakses</w:t>
            </w:r>
            <w:r w:rsidRPr="000C6FB4">
              <w:rPr>
                <w:rFonts w:ascii="Times New Roman" w:hAnsi="Times New Roman"/>
                <w:b w:val="0"/>
                <w:bCs/>
                <w:color w:val="000000" w:themeColor="text1"/>
                <w:sz w:val="22"/>
                <w:szCs w:val="22"/>
                <w:lang w:val="fi-FI"/>
              </w:rPr>
              <w:t>, dan keduanya bermutu baik.</w:t>
            </w:r>
            <w:r w:rsidR="00E832FA" w:rsidRPr="000C6FB4">
              <w:rPr>
                <w:rFonts w:ascii="Times New Roman" w:hAnsi="Times New Roman"/>
                <w:b w:val="0"/>
                <w:bCs/>
                <w:color w:val="000000" w:themeColor="text1"/>
                <w:sz w:val="22"/>
                <w:szCs w:val="22"/>
                <w:lang w:val="fi-FI"/>
              </w:rPr>
              <w:t xml:space="preserve"> </w:t>
            </w:r>
          </w:p>
        </w:tc>
        <w:tc>
          <w:tcPr>
            <w:tcW w:w="2126" w:type="dxa"/>
            <w:gridSpan w:val="2"/>
            <w:tcBorders>
              <w:top w:val="single" w:sz="4" w:space="0" w:color="auto"/>
              <w:bottom w:val="single" w:sz="4" w:space="0" w:color="auto"/>
            </w:tcBorders>
          </w:tcPr>
          <w:p w:rsidR="00E832FA" w:rsidRPr="000C6FB4" w:rsidRDefault="00E832FA" w:rsidP="00F66C1F">
            <w:pPr>
              <w:ind w:left="25"/>
              <w:rPr>
                <w:rFonts w:ascii="Times New Roman" w:hAnsi="Times New Roman"/>
                <w:b w:val="0"/>
                <w:bCs/>
                <w:color w:val="000000" w:themeColor="text1"/>
                <w:sz w:val="22"/>
                <w:szCs w:val="22"/>
                <w:lang w:val="fi-FI"/>
              </w:rPr>
            </w:pPr>
            <w:r w:rsidRPr="000C6FB4">
              <w:rPr>
                <w:rFonts w:ascii="Times New Roman" w:hAnsi="Times New Roman"/>
                <w:b w:val="0"/>
                <w:bCs/>
                <w:noProof/>
                <w:color w:val="000000" w:themeColor="text1"/>
                <w:sz w:val="22"/>
                <w:szCs w:val="22"/>
                <w:lang w:val="fi-FI"/>
              </w:rPr>
              <w:t>Ada</w:t>
            </w:r>
            <w:r w:rsidR="00625FFA" w:rsidRPr="000C6FB4">
              <w:rPr>
                <w:rFonts w:ascii="Times New Roman" w:hAnsi="Times New Roman"/>
                <w:b w:val="0"/>
                <w:bCs/>
                <w:noProof/>
                <w:color w:val="000000" w:themeColor="text1"/>
                <w:sz w:val="22"/>
                <w:szCs w:val="22"/>
                <w:lang w:val="fi-FI"/>
              </w:rPr>
              <w:t xml:space="preserve"> </w:t>
            </w:r>
            <w:r w:rsidRPr="000C6FB4">
              <w:rPr>
                <w:rFonts w:ascii="Times New Roman" w:hAnsi="Times New Roman"/>
                <w:b w:val="0"/>
                <w:bCs/>
                <w:color w:val="000000" w:themeColor="text1"/>
                <w:sz w:val="22"/>
                <w:szCs w:val="22"/>
                <w:lang w:val="id-ID"/>
              </w:rPr>
              <w:t>dua jenis</w:t>
            </w:r>
            <w:r w:rsidRPr="000C6FB4">
              <w:rPr>
                <w:rFonts w:ascii="Times New Roman" w:hAnsi="Times New Roman"/>
                <w:b w:val="0"/>
                <w:bCs/>
                <w:color w:val="000000" w:themeColor="text1"/>
                <w:sz w:val="22"/>
                <w:szCs w:val="22"/>
                <w:lang w:val="fi-FI"/>
              </w:rPr>
              <w:t xml:space="preserve"> pelayanan peserta didik</w:t>
            </w:r>
            <w:r w:rsidRPr="000C6FB4">
              <w:rPr>
                <w:rFonts w:ascii="Times New Roman" w:hAnsi="Times New Roman"/>
                <w:b w:val="0"/>
                <w:bCs/>
                <w:color w:val="000000" w:themeColor="text1"/>
                <w:sz w:val="22"/>
                <w:szCs w:val="22"/>
                <w:lang w:val="id-ID"/>
              </w:rPr>
              <w:t xml:space="preserve"> yang dapat diakses</w:t>
            </w:r>
            <w:r w:rsidR="00EC6BDD" w:rsidRPr="000C6FB4">
              <w:rPr>
                <w:rFonts w:ascii="Times New Roman" w:hAnsi="Times New Roman"/>
                <w:b w:val="0"/>
                <w:bCs/>
                <w:color w:val="000000" w:themeColor="text1"/>
                <w:sz w:val="22"/>
                <w:szCs w:val="22"/>
                <w:lang w:val="fi-FI"/>
              </w:rPr>
              <w:t>, namun hanya satu yang bermutu baik.</w:t>
            </w:r>
          </w:p>
          <w:p w:rsidR="00E832FA" w:rsidRPr="000C6FB4" w:rsidRDefault="00E832FA" w:rsidP="00F66C1F">
            <w:pPr>
              <w:keepNext/>
              <w:ind w:left="25"/>
              <w:outlineLvl w:val="4"/>
              <w:rPr>
                <w:rFonts w:ascii="Times New Roman" w:hAnsi="Times New Roman"/>
                <w:b w:val="0"/>
                <w:bCs/>
                <w:color w:val="000000" w:themeColor="text1"/>
                <w:sz w:val="22"/>
                <w:szCs w:val="22"/>
                <w:lang w:val="fi-FI"/>
              </w:rPr>
            </w:pPr>
          </w:p>
        </w:tc>
        <w:tc>
          <w:tcPr>
            <w:tcW w:w="2034" w:type="dxa"/>
            <w:tcBorders>
              <w:top w:val="single" w:sz="4" w:space="0" w:color="auto"/>
              <w:bottom w:val="single" w:sz="4" w:space="0" w:color="auto"/>
            </w:tcBorders>
          </w:tcPr>
          <w:p w:rsidR="00E832FA" w:rsidRPr="000C6FB4" w:rsidRDefault="00E832FA" w:rsidP="00F66C1F">
            <w:pPr>
              <w:ind w:left="25"/>
              <w:rPr>
                <w:rFonts w:ascii="Times New Roman" w:hAnsi="Times New Roman"/>
                <w:b w:val="0"/>
                <w:bCs/>
                <w:color w:val="000000" w:themeColor="text1"/>
                <w:sz w:val="22"/>
                <w:szCs w:val="22"/>
                <w:lang w:val="fi-FI"/>
              </w:rPr>
            </w:pPr>
            <w:r w:rsidRPr="000C6FB4">
              <w:rPr>
                <w:rFonts w:ascii="Times New Roman" w:hAnsi="Times New Roman"/>
                <w:b w:val="0"/>
                <w:bCs/>
                <w:noProof/>
                <w:color w:val="000000" w:themeColor="text1"/>
                <w:sz w:val="22"/>
                <w:szCs w:val="22"/>
                <w:lang w:val="fi-FI"/>
              </w:rPr>
              <w:t>Ada</w:t>
            </w:r>
            <w:r w:rsidR="00625FFA" w:rsidRPr="000C6FB4">
              <w:rPr>
                <w:rFonts w:ascii="Times New Roman" w:hAnsi="Times New Roman"/>
                <w:b w:val="0"/>
                <w:bCs/>
                <w:noProof/>
                <w:color w:val="000000" w:themeColor="text1"/>
                <w:sz w:val="22"/>
                <w:szCs w:val="22"/>
                <w:lang w:val="fi-FI"/>
              </w:rPr>
              <w:t xml:space="preserve"> </w:t>
            </w:r>
            <w:r w:rsidRPr="000C6FB4">
              <w:rPr>
                <w:rFonts w:ascii="Times New Roman" w:hAnsi="Times New Roman"/>
                <w:b w:val="0"/>
                <w:bCs/>
                <w:color w:val="000000" w:themeColor="text1"/>
                <w:sz w:val="22"/>
                <w:szCs w:val="22"/>
                <w:lang w:val="id-ID"/>
              </w:rPr>
              <w:t>satu jenis</w:t>
            </w:r>
            <w:r w:rsidRPr="000C6FB4">
              <w:rPr>
                <w:rFonts w:ascii="Times New Roman" w:hAnsi="Times New Roman"/>
                <w:b w:val="0"/>
                <w:bCs/>
                <w:color w:val="000000" w:themeColor="text1"/>
                <w:sz w:val="22"/>
                <w:szCs w:val="22"/>
                <w:lang w:val="fi-FI"/>
              </w:rPr>
              <w:t xml:space="preserve"> pelayanan peserta didik</w:t>
            </w:r>
            <w:r w:rsidRPr="000C6FB4">
              <w:rPr>
                <w:rFonts w:ascii="Times New Roman" w:hAnsi="Times New Roman"/>
                <w:b w:val="0"/>
                <w:bCs/>
                <w:color w:val="000000" w:themeColor="text1"/>
                <w:sz w:val="22"/>
                <w:szCs w:val="22"/>
                <w:lang w:val="id-ID"/>
              </w:rPr>
              <w:t xml:space="preserve"> yang dapat diakses</w:t>
            </w:r>
            <w:r w:rsidR="00EC6BDD" w:rsidRPr="000C6FB4">
              <w:rPr>
                <w:rFonts w:ascii="Times New Roman" w:hAnsi="Times New Roman"/>
                <w:b w:val="0"/>
                <w:bCs/>
                <w:color w:val="000000" w:themeColor="text1"/>
                <w:sz w:val="22"/>
                <w:szCs w:val="22"/>
                <w:lang w:val="fi-FI"/>
              </w:rPr>
              <w:t>, dan bermutu baik.</w:t>
            </w:r>
          </w:p>
          <w:p w:rsidR="00E832FA" w:rsidRPr="000C6FB4" w:rsidRDefault="00E832FA" w:rsidP="00F66C1F">
            <w:pPr>
              <w:rPr>
                <w:rFonts w:ascii="Times New Roman" w:hAnsi="Times New Roman"/>
                <w:b w:val="0"/>
                <w:bCs/>
                <w:color w:val="000000" w:themeColor="text1"/>
                <w:sz w:val="22"/>
                <w:szCs w:val="22"/>
                <w:lang w:val="fi-FI"/>
              </w:rPr>
            </w:pPr>
          </w:p>
        </w:tc>
        <w:tc>
          <w:tcPr>
            <w:tcW w:w="1710" w:type="dxa"/>
            <w:shd w:val="clear" w:color="auto" w:fill="auto"/>
          </w:tcPr>
          <w:p w:rsidR="00E832FA" w:rsidRPr="000C6FB4" w:rsidRDefault="00E832FA" w:rsidP="00F66C1F">
            <w:pPr>
              <w:ind w:left="-27"/>
              <w:rPr>
                <w:rFonts w:ascii="Times New Roman" w:hAnsi="Times New Roman"/>
                <w:b w:val="0"/>
                <w:bCs/>
                <w:color w:val="000000" w:themeColor="text1"/>
                <w:sz w:val="22"/>
                <w:szCs w:val="22"/>
              </w:rPr>
            </w:pPr>
            <w:r w:rsidRPr="000C6FB4">
              <w:rPr>
                <w:rFonts w:ascii="Times New Roman" w:hAnsi="Times New Roman"/>
                <w:b w:val="0"/>
                <w:bCs/>
                <w:color w:val="000000" w:themeColor="text1"/>
                <w:sz w:val="22"/>
                <w:szCs w:val="22"/>
                <w:lang w:val="id-ID"/>
              </w:rPr>
              <w:t>Tidak ada pelayanan kepada peserta did</w:t>
            </w:r>
            <w:r w:rsidRPr="000C6FB4">
              <w:rPr>
                <w:rFonts w:ascii="Times New Roman" w:hAnsi="Times New Roman"/>
                <w:b w:val="0"/>
                <w:bCs/>
                <w:color w:val="000000" w:themeColor="text1"/>
                <w:sz w:val="22"/>
                <w:szCs w:val="22"/>
              </w:rPr>
              <w:t>i</w:t>
            </w:r>
            <w:r w:rsidRPr="000C6FB4">
              <w:rPr>
                <w:rFonts w:ascii="Times New Roman" w:hAnsi="Times New Roman"/>
                <w:b w:val="0"/>
                <w:bCs/>
                <w:color w:val="000000" w:themeColor="text1"/>
                <w:sz w:val="22"/>
                <w:szCs w:val="22"/>
                <w:lang w:val="id-ID"/>
              </w:rPr>
              <w:t>k</w:t>
            </w:r>
            <w:r w:rsidR="00EC6BDD" w:rsidRPr="000C6FB4">
              <w:rPr>
                <w:rFonts w:ascii="Times New Roman" w:hAnsi="Times New Roman"/>
                <w:b w:val="0"/>
                <w:bCs/>
                <w:color w:val="000000" w:themeColor="text1"/>
                <w:sz w:val="22"/>
                <w:szCs w:val="22"/>
              </w:rPr>
              <w:t>, atau jika tersedia, mutunya kurang baik.</w:t>
            </w:r>
          </w:p>
        </w:tc>
        <w:tc>
          <w:tcPr>
            <w:tcW w:w="1649" w:type="dxa"/>
            <w:shd w:val="clear" w:color="auto" w:fill="auto"/>
          </w:tcPr>
          <w:p w:rsidR="00E832FA" w:rsidRPr="000C6FB4" w:rsidRDefault="00E832FA" w:rsidP="00F66C1F">
            <w:pP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Tidak ada skor nol.</w:t>
            </w:r>
          </w:p>
        </w:tc>
      </w:tr>
      <w:tr w:rsidR="000C6FB4" w:rsidRPr="000C6FB4" w:rsidTr="00F66C1F">
        <w:trPr>
          <w:trHeight w:val="593"/>
        </w:trPr>
        <w:tc>
          <w:tcPr>
            <w:tcW w:w="3060" w:type="dxa"/>
            <w:tcBorders>
              <w:top w:val="single" w:sz="4" w:space="0" w:color="auto"/>
            </w:tcBorders>
          </w:tcPr>
          <w:p w:rsidR="00E832FA" w:rsidRPr="000C6FB4" w:rsidRDefault="00E832FA" w:rsidP="00F66C1F">
            <w:pPr>
              <w:tabs>
                <w:tab w:val="left" w:pos="447"/>
              </w:tabs>
              <w:rPr>
                <w:rFonts w:ascii="Times New Roman" w:hAnsi="Times New Roman"/>
                <w:b w:val="0"/>
                <w:iCs/>
                <w:noProof/>
                <w:color w:val="000000" w:themeColor="text1"/>
                <w:sz w:val="22"/>
                <w:szCs w:val="22"/>
                <w:lang w:val="sv-SE"/>
              </w:rPr>
            </w:pPr>
            <w:r w:rsidRPr="000C6FB4">
              <w:rPr>
                <w:rFonts w:ascii="Times New Roman" w:hAnsi="Times New Roman"/>
                <w:b w:val="0"/>
                <w:color w:val="000000" w:themeColor="text1"/>
                <w:sz w:val="22"/>
                <w:szCs w:val="22"/>
                <w:lang w:val="sv-SE"/>
              </w:rPr>
              <w:t>3.</w:t>
            </w:r>
            <w:r w:rsidR="0093491D" w:rsidRPr="000C6FB4">
              <w:rPr>
                <w:rFonts w:ascii="Times New Roman" w:hAnsi="Times New Roman"/>
                <w:b w:val="0"/>
                <w:color w:val="000000" w:themeColor="text1"/>
                <w:sz w:val="22"/>
                <w:szCs w:val="22"/>
              </w:rPr>
              <w:t xml:space="preserve">4 </w:t>
            </w:r>
            <w:r w:rsidRPr="000C6FB4">
              <w:rPr>
                <w:rFonts w:ascii="Times New Roman" w:hAnsi="Times New Roman"/>
                <w:b w:val="0"/>
                <w:color w:val="000000" w:themeColor="text1"/>
                <w:sz w:val="22"/>
                <w:szCs w:val="22"/>
              </w:rPr>
              <w:t xml:space="preserve"> </w:t>
            </w:r>
            <w:r w:rsidRPr="000C6FB4">
              <w:rPr>
                <w:rFonts w:ascii="Times New Roman" w:hAnsi="Times New Roman"/>
                <w:b w:val="0"/>
                <w:color w:val="000000" w:themeColor="text1"/>
                <w:sz w:val="22"/>
                <w:szCs w:val="22"/>
                <w:lang w:val="sv-SE"/>
              </w:rPr>
              <w:t>Partisipasi alumni dalam mendukung pengembangan akademik dan non-akademik program studi</w:t>
            </w:r>
            <w:r w:rsidRPr="000C6FB4">
              <w:rPr>
                <w:rFonts w:ascii="Times New Roman" w:hAnsi="Times New Roman"/>
                <w:b w:val="0"/>
                <w:color w:val="000000" w:themeColor="text1"/>
                <w:sz w:val="22"/>
                <w:szCs w:val="22"/>
                <w:lang w:val="id-ID"/>
              </w:rPr>
              <w:t xml:space="preserve">. </w:t>
            </w:r>
          </w:p>
        </w:tc>
        <w:tc>
          <w:tcPr>
            <w:tcW w:w="2970" w:type="dxa"/>
            <w:tcBorders>
              <w:top w:val="single" w:sz="4" w:space="0" w:color="auto"/>
              <w:bottom w:val="single" w:sz="4" w:space="0" w:color="auto"/>
            </w:tcBorders>
          </w:tcPr>
          <w:p w:rsidR="00E832FA" w:rsidRPr="000C6FB4" w:rsidRDefault="00E832FA" w:rsidP="00F66C1F">
            <w:pPr>
              <w:ind w:left="34"/>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3.</w:t>
            </w:r>
            <w:r w:rsidRPr="000C6FB4">
              <w:rPr>
                <w:rFonts w:ascii="Times New Roman" w:hAnsi="Times New Roman"/>
                <w:b w:val="0"/>
                <w:color w:val="000000" w:themeColor="text1"/>
                <w:sz w:val="22"/>
                <w:szCs w:val="22"/>
              </w:rPr>
              <w:t>4</w:t>
            </w:r>
            <w:r w:rsidR="00625FFA" w:rsidRPr="000C6FB4">
              <w:rPr>
                <w:rFonts w:ascii="Times New Roman" w:hAnsi="Times New Roman"/>
                <w:b w:val="0"/>
                <w:color w:val="000000" w:themeColor="text1"/>
                <w:sz w:val="22"/>
                <w:szCs w:val="22"/>
              </w:rPr>
              <w:t xml:space="preserve">  </w:t>
            </w:r>
            <w:r w:rsidRPr="000C6FB4">
              <w:rPr>
                <w:rFonts w:ascii="Times New Roman" w:hAnsi="Times New Roman"/>
                <w:b w:val="0"/>
                <w:color w:val="000000" w:themeColor="text1"/>
                <w:sz w:val="22"/>
                <w:szCs w:val="22"/>
                <w:lang w:val="sv-SE"/>
              </w:rPr>
              <w:t>Partisipasi alumni dalam mendukung pengembangan akademik dan non-akademik program studi</w:t>
            </w:r>
            <w:r w:rsidRPr="000C6FB4">
              <w:rPr>
                <w:rFonts w:ascii="Times New Roman" w:hAnsi="Times New Roman"/>
                <w:b w:val="0"/>
                <w:color w:val="000000" w:themeColor="text1"/>
                <w:sz w:val="22"/>
                <w:szCs w:val="22"/>
                <w:lang w:val="id-ID"/>
              </w:rPr>
              <w:t xml:space="preserve"> dalam bentuk: </w:t>
            </w:r>
          </w:p>
          <w:p w:rsidR="00E832FA" w:rsidRPr="000C6FB4" w:rsidRDefault="00E832FA" w:rsidP="00376348">
            <w:pPr>
              <w:pStyle w:val="ListParagraph"/>
              <w:numPr>
                <w:ilvl w:val="0"/>
                <w:numId w:val="7"/>
              </w:numPr>
              <w:ind w:left="342"/>
              <w:rPr>
                <w:color w:val="000000" w:themeColor="text1"/>
                <w:sz w:val="22"/>
                <w:szCs w:val="22"/>
                <w:lang w:val="id-ID"/>
              </w:rPr>
            </w:pPr>
            <w:r w:rsidRPr="000C6FB4">
              <w:rPr>
                <w:color w:val="000000" w:themeColor="text1"/>
                <w:sz w:val="22"/>
                <w:szCs w:val="22"/>
                <w:lang w:val="id-ID"/>
              </w:rPr>
              <w:t>Sumbangan fasilitas</w:t>
            </w:r>
          </w:p>
          <w:p w:rsidR="00E832FA" w:rsidRPr="000C6FB4" w:rsidRDefault="00E832FA" w:rsidP="00376348">
            <w:pPr>
              <w:pStyle w:val="ListParagraph"/>
              <w:numPr>
                <w:ilvl w:val="0"/>
                <w:numId w:val="7"/>
              </w:numPr>
              <w:ind w:left="342"/>
              <w:rPr>
                <w:iCs/>
                <w:noProof/>
                <w:color w:val="000000" w:themeColor="text1"/>
                <w:sz w:val="22"/>
                <w:szCs w:val="22"/>
              </w:rPr>
            </w:pPr>
            <w:r w:rsidRPr="000C6FB4">
              <w:rPr>
                <w:color w:val="000000" w:themeColor="text1"/>
                <w:sz w:val="22"/>
                <w:szCs w:val="22"/>
                <w:lang w:val="id-ID"/>
              </w:rPr>
              <w:t>Keterlibatan dalam kegiatan akademik</w:t>
            </w:r>
            <w:r w:rsidRPr="000C6FB4">
              <w:rPr>
                <w:color w:val="000000" w:themeColor="text1"/>
                <w:sz w:val="22"/>
                <w:szCs w:val="22"/>
              </w:rPr>
              <w:t xml:space="preserve"> dan non-akademik</w:t>
            </w:r>
          </w:p>
          <w:p w:rsidR="00E832FA" w:rsidRPr="000C6FB4" w:rsidRDefault="00E832FA" w:rsidP="00376348">
            <w:pPr>
              <w:pStyle w:val="ListParagraph"/>
              <w:numPr>
                <w:ilvl w:val="0"/>
                <w:numId w:val="7"/>
              </w:numPr>
              <w:ind w:left="342"/>
              <w:rPr>
                <w:iCs/>
                <w:noProof/>
                <w:color w:val="000000" w:themeColor="text1"/>
                <w:sz w:val="22"/>
                <w:szCs w:val="22"/>
              </w:rPr>
            </w:pPr>
            <w:r w:rsidRPr="000C6FB4">
              <w:rPr>
                <w:color w:val="000000" w:themeColor="text1"/>
                <w:sz w:val="22"/>
                <w:szCs w:val="22"/>
                <w:lang w:val="id-ID"/>
              </w:rPr>
              <w:t>Pengembangan Pendidikan Afiliasi dan Satelit</w:t>
            </w:r>
          </w:p>
          <w:p w:rsidR="00E832FA" w:rsidRPr="000C6FB4" w:rsidRDefault="00E832FA" w:rsidP="00376348">
            <w:pPr>
              <w:pStyle w:val="ListParagraph"/>
              <w:numPr>
                <w:ilvl w:val="0"/>
                <w:numId w:val="7"/>
              </w:numPr>
              <w:ind w:left="342"/>
              <w:rPr>
                <w:iCs/>
                <w:noProof/>
                <w:color w:val="000000" w:themeColor="text1"/>
                <w:sz w:val="22"/>
                <w:szCs w:val="22"/>
              </w:rPr>
            </w:pPr>
            <w:r w:rsidRPr="000C6FB4">
              <w:rPr>
                <w:color w:val="000000" w:themeColor="text1"/>
                <w:sz w:val="22"/>
                <w:szCs w:val="22"/>
                <w:lang w:val="id-ID"/>
              </w:rPr>
              <w:t>Penyediaan fasilitas untuk kegiatan akademik</w:t>
            </w:r>
            <w:r w:rsidRPr="000C6FB4">
              <w:rPr>
                <w:color w:val="000000" w:themeColor="text1"/>
                <w:sz w:val="22"/>
                <w:szCs w:val="22"/>
              </w:rPr>
              <w:t xml:space="preserve"> dan non-akademik</w:t>
            </w:r>
          </w:p>
        </w:tc>
        <w:tc>
          <w:tcPr>
            <w:tcW w:w="2126" w:type="dxa"/>
            <w:tcBorders>
              <w:top w:val="single" w:sz="4" w:space="0" w:color="auto"/>
              <w:bottom w:val="single" w:sz="4" w:space="0" w:color="auto"/>
            </w:tcBorders>
          </w:tcPr>
          <w:p w:rsidR="00E832FA" w:rsidRPr="000C6FB4" w:rsidRDefault="00E832FA" w:rsidP="00F66C1F">
            <w:pPr>
              <w:ind w:left="58"/>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Semua bentuk partisipasi dilakukan oleh alumni</w:t>
            </w:r>
            <w:r w:rsidRPr="000C6FB4">
              <w:rPr>
                <w:rFonts w:ascii="Times New Roman" w:hAnsi="Times New Roman"/>
                <w:b w:val="0"/>
                <w:color w:val="000000" w:themeColor="text1"/>
                <w:sz w:val="22"/>
                <w:szCs w:val="22"/>
              </w:rPr>
              <w:t>.</w:t>
            </w:r>
          </w:p>
        </w:tc>
        <w:tc>
          <w:tcPr>
            <w:tcW w:w="2126" w:type="dxa"/>
            <w:gridSpan w:val="2"/>
            <w:tcBorders>
              <w:top w:val="single" w:sz="4" w:space="0" w:color="auto"/>
              <w:bottom w:val="single" w:sz="4" w:space="0" w:color="auto"/>
            </w:tcBorders>
          </w:tcPr>
          <w:p w:rsidR="00E832FA" w:rsidRPr="000C6FB4" w:rsidRDefault="0092123A" w:rsidP="00F66C1F">
            <w:pPr>
              <w:keepNext/>
              <w:ind w:left="187" w:hanging="7"/>
              <w:outlineLvl w:val="5"/>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Hanya 3</w:t>
            </w:r>
            <w:r w:rsidR="00E832FA" w:rsidRPr="000C6FB4">
              <w:rPr>
                <w:rFonts w:ascii="Times New Roman" w:hAnsi="Times New Roman"/>
                <w:b w:val="0"/>
                <w:color w:val="000000" w:themeColor="text1"/>
                <w:sz w:val="22"/>
                <w:szCs w:val="22"/>
                <w:lang w:val="id-ID"/>
              </w:rPr>
              <w:t xml:space="preserve"> bentuk partisipasi yang dilakukan oleh alumni</w:t>
            </w:r>
            <w:r w:rsidR="00E832FA" w:rsidRPr="000C6FB4">
              <w:rPr>
                <w:rFonts w:ascii="Times New Roman" w:hAnsi="Times New Roman"/>
                <w:b w:val="0"/>
                <w:color w:val="000000" w:themeColor="text1"/>
                <w:sz w:val="22"/>
                <w:szCs w:val="22"/>
              </w:rPr>
              <w:t>.</w:t>
            </w:r>
          </w:p>
        </w:tc>
        <w:tc>
          <w:tcPr>
            <w:tcW w:w="2048" w:type="dxa"/>
            <w:gridSpan w:val="2"/>
            <w:tcBorders>
              <w:top w:val="single" w:sz="4" w:space="0" w:color="auto"/>
              <w:bottom w:val="single" w:sz="4" w:space="0" w:color="auto"/>
            </w:tcBorders>
          </w:tcPr>
          <w:p w:rsidR="00E832FA" w:rsidRPr="000C6FB4" w:rsidRDefault="00E832FA" w:rsidP="00F66C1F">
            <w:pPr>
              <w:ind w:left="126"/>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Hanya 2 bentuk partisipasi yang dilakukan oleh alumni</w:t>
            </w:r>
            <w:r w:rsidRPr="000C6FB4">
              <w:rPr>
                <w:rFonts w:ascii="Times New Roman" w:hAnsi="Times New Roman"/>
                <w:b w:val="0"/>
                <w:color w:val="000000" w:themeColor="text1"/>
                <w:sz w:val="22"/>
                <w:szCs w:val="22"/>
              </w:rPr>
              <w:t>.</w:t>
            </w:r>
          </w:p>
        </w:tc>
        <w:tc>
          <w:tcPr>
            <w:tcW w:w="1710" w:type="dxa"/>
            <w:shd w:val="clear" w:color="auto" w:fill="auto"/>
          </w:tcPr>
          <w:p w:rsidR="00E832FA" w:rsidRPr="000C6FB4" w:rsidRDefault="00E832FA" w:rsidP="00F66C1F">
            <w:pPr>
              <w:ind w:left="70"/>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Hanya 1 bentuk partisipasi saja yang dilakukan oleh alumni</w:t>
            </w:r>
            <w:r w:rsidRPr="000C6FB4">
              <w:rPr>
                <w:rFonts w:ascii="Times New Roman" w:hAnsi="Times New Roman"/>
                <w:b w:val="0"/>
                <w:color w:val="000000" w:themeColor="text1"/>
                <w:sz w:val="22"/>
                <w:szCs w:val="22"/>
              </w:rPr>
              <w:t>.</w:t>
            </w:r>
          </w:p>
        </w:tc>
        <w:tc>
          <w:tcPr>
            <w:tcW w:w="1649" w:type="dxa"/>
            <w:shd w:val="clear" w:color="auto" w:fill="auto"/>
          </w:tcPr>
          <w:p w:rsidR="00E832FA" w:rsidRPr="000C6FB4" w:rsidRDefault="00E832FA" w:rsidP="00F66C1F">
            <w:pPr>
              <w:ind w:left="104"/>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Tidak ada partisipasi</w:t>
            </w:r>
            <w:r w:rsidRPr="000C6FB4">
              <w:rPr>
                <w:rFonts w:ascii="Times New Roman" w:hAnsi="Times New Roman"/>
                <w:b w:val="0"/>
                <w:color w:val="000000" w:themeColor="text1"/>
                <w:sz w:val="22"/>
                <w:szCs w:val="22"/>
              </w:rPr>
              <w:t xml:space="preserve"> alumni.</w:t>
            </w:r>
          </w:p>
        </w:tc>
      </w:tr>
    </w:tbl>
    <w:p w:rsidR="00726415" w:rsidRPr="000C6FB4" w:rsidRDefault="003B46F5" w:rsidP="00726415">
      <w:pPr>
        <w:pStyle w:val="Heading1"/>
        <w:ind w:left="-90"/>
        <w:jc w:val="center"/>
        <w:rPr>
          <w:rFonts w:ascii="Times New Roman" w:hAnsi="Times New Roman"/>
          <w:caps/>
          <w:color w:val="000000" w:themeColor="text1"/>
          <w:sz w:val="22"/>
          <w:szCs w:val="22"/>
          <w:lang w:val="fi-FI"/>
        </w:rPr>
      </w:pPr>
      <w:r w:rsidRPr="000C6FB4">
        <w:rPr>
          <w:rFonts w:ascii="Times New Roman" w:hAnsi="Times New Roman"/>
          <w:caps/>
          <w:color w:val="000000" w:themeColor="text1"/>
          <w:sz w:val="22"/>
          <w:szCs w:val="22"/>
          <w:lang w:val="fi-FI"/>
        </w:rPr>
        <w:br w:type="page"/>
      </w:r>
      <w:r w:rsidR="00CA6C68" w:rsidRPr="000C6FB4">
        <w:rPr>
          <w:rFonts w:ascii="Times New Roman" w:hAnsi="Times New Roman"/>
          <w:caps/>
          <w:color w:val="000000" w:themeColor="text1"/>
          <w:sz w:val="22"/>
          <w:szCs w:val="22"/>
          <w:lang w:val="fi-FI"/>
        </w:rPr>
        <w:t xml:space="preserve">Standar </w:t>
      </w:r>
      <w:r w:rsidR="00A06994" w:rsidRPr="000C6FB4">
        <w:rPr>
          <w:rFonts w:ascii="Times New Roman" w:hAnsi="Times New Roman"/>
          <w:caps/>
          <w:color w:val="000000" w:themeColor="text1"/>
          <w:sz w:val="22"/>
          <w:szCs w:val="22"/>
          <w:lang w:val="fi-FI"/>
        </w:rPr>
        <w:t>4</w:t>
      </w:r>
    </w:p>
    <w:p w:rsidR="00CA6C68" w:rsidRPr="000C6FB4" w:rsidRDefault="00092025" w:rsidP="00726415">
      <w:pPr>
        <w:pStyle w:val="Heading1"/>
        <w:ind w:left="-90"/>
        <w:jc w:val="center"/>
        <w:rPr>
          <w:rFonts w:ascii="Times New Roman" w:hAnsi="Times New Roman"/>
          <w:caps/>
          <w:color w:val="000000" w:themeColor="text1"/>
          <w:sz w:val="22"/>
          <w:szCs w:val="22"/>
          <w:lang w:val="fi-FI"/>
        </w:rPr>
      </w:pPr>
      <w:r w:rsidRPr="000C6FB4">
        <w:rPr>
          <w:rFonts w:ascii="Times New Roman" w:hAnsi="Times New Roman"/>
          <w:bCs w:val="0"/>
          <w:caps/>
          <w:color w:val="000000" w:themeColor="text1"/>
          <w:sz w:val="22"/>
          <w:szCs w:val="22"/>
          <w:lang w:val="sv-SE"/>
        </w:rPr>
        <w:t>Sumber Daya Manusia</w:t>
      </w:r>
    </w:p>
    <w:p w:rsidR="00CA6C68" w:rsidRPr="000C6FB4" w:rsidRDefault="00CA6C68" w:rsidP="00F66C1F">
      <w:pPr>
        <w:rPr>
          <w:rFonts w:ascii="Times New Roman" w:hAnsi="Times New Roman"/>
          <w:bCs/>
          <w:color w:val="000000" w:themeColor="text1"/>
          <w:sz w:val="22"/>
          <w:szCs w:val="22"/>
          <w:lang w:val="fi-FI"/>
        </w:rPr>
      </w:pPr>
    </w:p>
    <w:tbl>
      <w:tblPr>
        <w:tblW w:w="15822"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330"/>
        <w:gridCol w:w="2126"/>
        <w:gridCol w:w="2120"/>
        <w:gridCol w:w="6"/>
        <w:gridCol w:w="2127"/>
        <w:gridCol w:w="13"/>
        <w:gridCol w:w="1800"/>
        <w:gridCol w:w="81"/>
        <w:gridCol w:w="1701"/>
      </w:tblGrid>
      <w:tr w:rsidR="000C6FB4" w:rsidRPr="000C6FB4" w:rsidTr="00726415">
        <w:trPr>
          <w:cantSplit/>
          <w:tblHeader/>
        </w:trPr>
        <w:tc>
          <w:tcPr>
            <w:tcW w:w="2518" w:type="dxa"/>
            <w:vMerge w:val="restart"/>
            <w:tcBorders>
              <w:top w:val="single" w:sz="4" w:space="0" w:color="auto"/>
              <w:left w:val="single" w:sz="4" w:space="0" w:color="auto"/>
              <w:right w:val="single" w:sz="4" w:space="0" w:color="auto"/>
            </w:tcBorders>
          </w:tcPr>
          <w:p w:rsidR="007A1BC8" w:rsidRPr="000C6FB4" w:rsidRDefault="007A1BC8" w:rsidP="00F66C1F">
            <w:pPr>
              <w:ind w:right="-108"/>
              <w:jc w:val="center"/>
              <w:rPr>
                <w:rFonts w:ascii="Times New Roman" w:hAnsi="Times New Roman"/>
                <w:color w:val="000000" w:themeColor="text1"/>
                <w:sz w:val="22"/>
                <w:szCs w:val="22"/>
                <w:lang w:val="id-ID"/>
              </w:rPr>
            </w:pPr>
          </w:p>
          <w:p w:rsidR="007A1BC8" w:rsidRPr="000C6FB4" w:rsidRDefault="007A1BC8" w:rsidP="00F66C1F">
            <w:pPr>
              <w:ind w:right="-108"/>
              <w:jc w:val="center"/>
              <w:rPr>
                <w:rFonts w:ascii="Times New Roman" w:hAnsi="Times New Roman"/>
                <w:color w:val="000000" w:themeColor="text1"/>
                <w:sz w:val="22"/>
                <w:szCs w:val="22"/>
                <w:lang w:val="id-ID"/>
              </w:rPr>
            </w:pPr>
            <w:r w:rsidRPr="000C6FB4">
              <w:rPr>
                <w:rFonts w:ascii="Times New Roman" w:hAnsi="Times New Roman"/>
                <w:color w:val="000000" w:themeColor="text1"/>
                <w:sz w:val="22"/>
                <w:szCs w:val="22"/>
                <w:lang w:val="id-ID"/>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rsidR="007A1BC8" w:rsidRPr="000C6FB4" w:rsidRDefault="007A1BC8" w:rsidP="00F66C1F">
            <w:pPr>
              <w:ind w:right="-108"/>
              <w:jc w:val="center"/>
              <w:rPr>
                <w:rFonts w:ascii="Times New Roman" w:hAnsi="Times New Roman"/>
                <w:color w:val="000000" w:themeColor="text1"/>
                <w:sz w:val="22"/>
                <w:szCs w:val="22"/>
                <w:lang w:val="id-ID"/>
              </w:rPr>
            </w:pPr>
            <w:r w:rsidRPr="000C6FB4">
              <w:rPr>
                <w:rFonts w:ascii="Times New Roman" w:hAnsi="Times New Roman"/>
                <w:color w:val="000000" w:themeColor="text1"/>
                <w:sz w:val="22"/>
                <w:szCs w:val="22"/>
                <w:lang w:val="id-ID"/>
              </w:rPr>
              <w:t>DESKRIPTOR</w:t>
            </w:r>
          </w:p>
        </w:tc>
        <w:tc>
          <w:tcPr>
            <w:tcW w:w="9974" w:type="dxa"/>
            <w:gridSpan w:val="8"/>
            <w:tcBorders>
              <w:top w:val="single" w:sz="4" w:space="0" w:color="auto"/>
              <w:left w:val="nil"/>
            </w:tcBorders>
            <w:shd w:val="clear" w:color="auto" w:fill="auto"/>
          </w:tcPr>
          <w:p w:rsidR="007A1BC8" w:rsidRPr="000C6FB4" w:rsidRDefault="007A1BC8" w:rsidP="00F66C1F">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HARKAT DAN PERINGKAT</w:t>
            </w:r>
          </w:p>
        </w:tc>
      </w:tr>
      <w:tr w:rsidR="000C6FB4" w:rsidRPr="000C6FB4" w:rsidTr="00726415">
        <w:trPr>
          <w:cantSplit/>
          <w:tblHeader/>
        </w:trPr>
        <w:tc>
          <w:tcPr>
            <w:tcW w:w="2518" w:type="dxa"/>
            <w:vMerge/>
            <w:tcBorders>
              <w:left w:val="single" w:sz="4" w:space="0" w:color="auto"/>
              <w:right w:val="single" w:sz="4" w:space="0" w:color="auto"/>
            </w:tcBorders>
          </w:tcPr>
          <w:p w:rsidR="007A1BC8" w:rsidRPr="000C6FB4" w:rsidRDefault="007A1BC8" w:rsidP="00F66C1F">
            <w:pPr>
              <w:jc w:val="center"/>
              <w:rPr>
                <w:rFonts w:ascii="Times New Roman" w:hAnsi="Times New Roman"/>
                <w:color w:val="000000" w:themeColor="text1"/>
                <w:sz w:val="22"/>
                <w:szCs w:val="22"/>
              </w:rPr>
            </w:pPr>
          </w:p>
        </w:tc>
        <w:tc>
          <w:tcPr>
            <w:tcW w:w="3330" w:type="dxa"/>
            <w:vMerge/>
            <w:tcBorders>
              <w:left w:val="single" w:sz="4" w:space="0" w:color="auto"/>
              <w:bottom w:val="single" w:sz="4" w:space="0" w:color="auto"/>
              <w:right w:val="single" w:sz="4" w:space="0" w:color="auto"/>
            </w:tcBorders>
            <w:shd w:val="clear" w:color="auto" w:fill="auto"/>
          </w:tcPr>
          <w:p w:rsidR="007A1BC8" w:rsidRPr="000C6FB4" w:rsidRDefault="007A1BC8" w:rsidP="00F66C1F">
            <w:pPr>
              <w:jc w:val="center"/>
              <w:rPr>
                <w:rFonts w:ascii="Times New Roman" w:hAnsi="Times New Roman"/>
                <w:color w:val="000000" w:themeColor="text1"/>
                <w:sz w:val="22"/>
                <w:szCs w:val="22"/>
              </w:rPr>
            </w:pPr>
          </w:p>
        </w:tc>
        <w:tc>
          <w:tcPr>
            <w:tcW w:w="2126" w:type="dxa"/>
            <w:tcBorders>
              <w:left w:val="single" w:sz="4" w:space="0" w:color="auto"/>
              <w:bottom w:val="single" w:sz="4" w:space="0" w:color="auto"/>
            </w:tcBorders>
            <w:shd w:val="clear" w:color="auto" w:fill="auto"/>
            <w:vAlign w:val="center"/>
          </w:tcPr>
          <w:p w:rsidR="007A1BC8" w:rsidRPr="000C6FB4" w:rsidRDefault="007A1BC8" w:rsidP="00F66C1F">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SANGAT BAIK</w:t>
            </w:r>
          </w:p>
        </w:tc>
        <w:tc>
          <w:tcPr>
            <w:tcW w:w="2126" w:type="dxa"/>
            <w:gridSpan w:val="2"/>
            <w:tcBorders>
              <w:bottom w:val="single" w:sz="4" w:space="0" w:color="auto"/>
            </w:tcBorders>
            <w:shd w:val="clear" w:color="auto" w:fill="auto"/>
            <w:vAlign w:val="center"/>
          </w:tcPr>
          <w:p w:rsidR="007A1BC8" w:rsidRPr="000C6FB4" w:rsidRDefault="007A1BC8" w:rsidP="00F66C1F">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BAIK</w:t>
            </w:r>
          </w:p>
        </w:tc>
        <w:tc>
          <w:tcPr>
            <w:tcW w:w="2127" w:type="dxa"/>
            <w:tcBorders>
              <w:bottom w:val="single" w:sz="4" w:space="0" w:color="auto"/>
            </w:tcBorders>
            <w:shd w:val="clear" w:color="auto" w:fill="auto"/>
            <w:vAlign w:val="center"/>
          </w:tcPr>
          <w:p w:rsidR="007A1BC8" w:rsidRPr="000C6FB4" w:rsidRDefault="007A1BC8" w:rsidP="00F66C1F">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CUKUP</w:t>
            </w:r>
          </w:p>
        </w:tc>
        <w:tc>
          <w:tcPr>
            <w:tcW w:w="1813" w:type="dxa"/>
            <w:gridSpan w:val="2"/>
            <w:tcBorders>
              <w:bottom w:val="single" w:sz="4" w:space="0" w:color="auto"/>
            </w:tcBorders>
            <w:shd w:val="clear" w:color="auto" w:fill="auto"/>
            <w:vAlign w:val="center"/>
          </w:tcPr>
          <w:p w:rsidR="007A1BC8" w:rsidRPr="000C6FB4" w:rsidRDefault="007A1BC8" w:rsidP="00F66C1F">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KURANG</w:t>
            </w:r>
          </w:p>
        </w:tc>
        <w:tc>
          <w:tcPr>
            <w:tcW w:w="1782" w:type="dxa"/>
            <w:gridSpan w:val="2"/>
            <w:tcBorders>
              <w:bottom w:val="single" w:sz="4" w:space="0" w:color="auto"/>
            </w:tcBorders>
            <w:shd w:val="clear" w:color="auto" w:fill="auto"/>
            <w:vAlign w:val="center"/>
          </w:tcPr>
          <w:p w:rsidR="007A1BC8" w:rsidRPr="000C6FB4" w:rsidRDefault="007A1BC8" w:rsidP="00F66C1F">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SANGAT KURANG</w:t>
            </w:r>
          </w:p>
        </w:tc>
      </w:tr>
      <w:tr w:rsidR="000C6FB4" w:rsidRPr="000C6FB4" w:rsidTr="00726415">
        <w:trPr>
          <w:cantSplit/>
          <w:tblHeader/>
        </w:trPr>
        <w:tc>
          <w:tcPr>
            <w:tcW w:w="2518" w:type="dxa"/>
            <w:vMerge/>
            <w:tcBorders>
              <w:left w:val="single" w:sz="4" w:space="0" w:color="auto"/>
              <w:bottom w:val="single" w:sz="4" w:space="0" w:color="auto"/>
              <w:right w:val="single" w:sz="4" w:space="0" w:color="auto"/>
            </w:tcBorders>
          </w:tcPr>
          <w:p w:rsidR="007A1BC8" w:rsidRPr="000C6FB4" w:rsidRDefault="007A1BC8" w:rsidP="00F66C1F">
            <w:pPr>
              <w:jc w:val="center"/>
              <w:rPr>
                <w:rFonts w:ascii="Times New Roman" w:hAnsi="Times New Roman"/>
                <w:color w:val="000000" w:themeColor="text1"/>
                <w:sz w:val="22"/>
                <w:szCs w:val="22"/>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rsidR="007A1BC8" w:rsidRPr="000C6FB4" w:rsidRDefault="007A1BC8" w:rsidP="00F66C1F">
            <w:pPr>
              <w:jc w:val="center"/>
              <w:rPr>
                <w:rFonts w:ascii="Times New Roman" w:hAnsi="Times New Roman"/>
                <w:color w:val="000000" w:themeColor="text1"/>
                <w:sz w:val="22"/>
                <w:szCs w:val="22"/>
              </w:rPr>
            </w:pPr>
          </w:p>
        </w:tc>
        <w:tc>
          <w:tcPr>
            <w:tcW w:w="2126" w:type="dxa"/>
            <w:tcBorders>
              <w:top w:val="single" w:sz="4" w:space="0" w:color="auto"/>
              <w:left w:val="single" w:sz="4" w:space="0" w:color="auto"/>
              <w:bottom w:val="single" w:sz="4" w:space="0" w:color="auto"/>
            </w:tcBorders>
            <w:shd w:val="clear" w:color="auto" w:fill="auto"/>
          </w:tcPr>
          <w:p w:rsidR="007A1BC8" w:rsidRPr="000C6FB4" w:rsidRDefault="007A1BC8" w:rsidP="00F66C1F">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4</w:t>
            </w:r>
          </w:p>
        </w:tc>
        <w:tc>
          <w:tcPr>
            <w:tcW w:w="2126" w:type="dxa"/>
            <w:gridSpan w:val="2"/>
            <w:tcBorders>
              <w:top w:val="single" w:sz="4" w:space="0" w:color="auto"/>
              <w:bottom w:val="single" w:sz="4" w:space="0" w:color="auto"/>
            </w:tcBorders>
            <w:shd w:val="clear" w:color="auto" w:fill="auto"/>
          </w:tcPr>
          <w:p w:rsidR="007A1BC8" w:rsidRPr="000C6FB4" w:rsidRDefault="007A1BC8" w:rsidP="00F66C1F">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3</w:t>
            </w:r>
          </w:p>
        </w:tc>
        <w:tc>
          <w:tcPr>
            <w:tcW w:w="2127" w:type="dxa"/>
            <w:tcBorders>
              <w:top w:val="single" w:sz="4" w:space="0" w:color="auto"/>
              <w:bottom w:val="single" w:sz="4" w:space="0" w:color="auto"/>
            </w:tcBorders>
            <w:shd w:val="clear" w:color="auto" w:fill="auto"/>
          </w:tcPr>
          <w:p w:rsidR="007A1BC8" w:rsidRPr="000C6FB4" w:rsidRDefault="007A1BC8" w:rsidP="00F66C1F">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2</w:t>
            </w:r>
          </w:p>
        </w:tc>
        <w:tc>
          <w:tcPr>
            <w:tcW w:w="1813" w:type="dxa"/>
            <w:gridSpan w:val="2"/>
            <w:tcBorders>
              <w:top w:val="single" w:sz="4" w:space="0" w:color="auto"/>
              <w:bottom w:val="single" w:sz="4" w:space="0" w:color="auto"/>
            </w:tcBorders>
            <w:shd w:val="clear" w:color="auto" w:fill="auto"/>
          </w:tcPr>
          <w:p w:rsidR="007A1BC8" w:rsidRPr="000C6FB4" w:rsidRDefault="007A1BC8" w:rsidP="00F66C1F">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1</w:t>
            </w:r>
          </w:p>
        </w:tc>
        <w:tc>
          <w:tcPr>
            <w:tcW w:w="1782" w:type="dxa"/>
            <w:gridSpan w:val="2"/>
            <w:tcBorders>
              <w:top w:val="single" w:sz="4" w:space="0" w:color="auto"/>
              <w:bottom w:val="single" w:sz="4" w:space="0" w:color="auto"/>
            </w:tcBorders>
            <w:shd w:val="clear" w:color="auto" w:fill="auto"/>
          </w:tcPr>
          <w:p w:rsidR="007A1BC8" w:rsidRPr="000C6FB4" w:rsidRDefault="007A1BC8" w:rsidP="00F66C1F">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0</w:t>
            </w:r>
          </w:p>
        </w:tc>
      </w:tr>
      <w:tr w:rsidR="000C6FB4" w:rsidRPr="000C6FB4" w:rsidTr="00726415">
        <w:trPr>
          <w:trHeight w:val="1421"/>
        </w:trPr>
        <w:tc>
          <w:tcPr>
            <w:tcW w:w="2518" w:type="dxa"/>
            <w:tcBorders>
              <w:top w:val="single" w:sz="4" w:space="0" w:color="auto"/>
              <w:left w:val="single" w:sz="4" w:space="0" w:color="auto"/>
              <w:bottom w:val="single" w:sz="4" w:space="0" w:color="auto"/>
              <w:right w:val="single" w:sz="4" w:space="0" w:color="auto"/>
            </w:tcBorders>
          </w:tcPr>
          <w:p w:rsidR="008856E1" w:rsidRPr="000C6FB4" w:rsidRDefault="00F91E16" w:rsidP="00F66C1F">
            <w:pPr>
              <w:rPr>
                <w:rFonts w:ascii="Times New Roman" w:hAnsi="Times New Roman"/>
                <w:b w:val="0"/>
                <w:noProof/>
                <w:color w:val="000000" w:themeColor="text1"/>
                <w:sz w:val="22"/>
                <w:szCs w:val="22"/>
              </w:rPr>
            </w:pPr>
            <w:r w:rsidRPr="000C6FB4">
              <w:rPr>
                <w:rFonts w:ascii="Times New Roman" w:hAnsi="Times New Roman"/>
                <w:b w:val="0"/>
                <w:color w:val="000000" w:themeColor="text1"/>
                <w:sz w:val="22"/>
                <w:szCs w:val="22"/>
              </w:rPr>
              <w:t>4.1  S</w:t>
            </w:r>
            <w:r w:rsidRPr="000C6FB4">
              <w:rPr>
                <w:rFonts w:ascii="Times New Roman" w:hAnsi="Times New Roman"/>
                <w:b w:val="0"/>
                <w:color w:val="000000" w:themeColor="text1"/>
                <w:sz w:val="22"/>
                <w:szCs w:val="22"/>
                <w:lang w:val="id-ID"/>
              </w:rPr>
              <w:t xml:space="preserve">istem </w:t>
            </w:r>
            <w:r w:rsidRPr="000C6FB4">
              <w:rPr>
                <w:rFonts w:ascii="Times New Roman" w:hAnsi="Times New Roman"/>
                <w:b w:val="0"/>
                <w:color w:val="000000" w:themeColor="text1"/>
                <w:sz w:val="22"/>
                <w:szCs w:val="22"/>
              </w:rPr>
              <w:t xml:space="preserve">rekrutmen, </w:t>
            </w:r>
            <w:r w:rsidRPr="000C6FB4">
              <w:rPr>
                <w:rFonts w:ascii="Times New Roman" w:hAnsi="Times New Roman"/>
                <w:b w:val="0"/>
                <w:color w:val="000000" w:themeColor="text1"/>
                <w:sz w:val="22"/>
                <w:szCs w:val="22"/>
                <w:lang w:val="id-ID"/>
              </w:rPr>
              <w:t xml:space="preserve">penempatan, </w:t>
            </w:r>
            <w:r w:rsidRPr="000C6FB4">
              <w:rPr>
                <w:rFonts w:ascii="Times New Roman" w:hAnsi="Times New Roman"/>
                <w:b w:val="0"/>
                <w:color w:val="000000" w:themeColor="text1"/>
                <w:sz w:val="22"/>
                <w:szCs w:val="22"/>
              </w:rPr>
              <w:t xml:space="preserve">pembinaan, pengembangan </w:t>
            </w:r>
            <w:r w:rsidRPr="000C6FB4">
              <w:rPr>
                <w:rFonts w:ascii="Times New Roman" w:hAnsi="Times New Roman"/>
                <w:b w:val="0"/>
                <w:color w:val="000000" w:themeColor="text1"/>
                <w:sz w:val="22"/>
                <w:szCs w:val="22"/>
                <w:lang w:val="id-ID"/>
              </w:rPr>
              <w:t>dan pemberhentian</w:t>
            </w:r>
            <w:r w:rsidR="00625FFA" w:rsidRPr="000C6FB4">
              <w:rPr>
                <w:rFonts w:ascii="Times New Roman" w:hAnsi="Times New Roman"/>
                <w:b w:val="0"/>
                <w:color w:val="000000" w:themeColor="text1"/>
                <w:sz w:val="22"/>
                <w:szCs w:val="22"/>
              </w:rPr>
              <w:t xml:space="preserve"> </w:t>
            </w:r>
            <w:r w:rsidRPr="000C6FB4">
              <w:rPr>
                <w:rFonts w:ascii="Times New Roman" w:hAnsi="Times New Roman"/>
                <w:b w:val="0"/>
                <w:color w:val="000000" w:themeColor="text1"/>
                <w:sz w:val="22"/>
                <w:szCs w:val="22"/>
                <w:lang w:val="id-ID"/>
              </w:rPr>
              <w:t>staf</w:t>
            </w:r>
            <w:r w:rsidR="00625FFA" w:rsidRPr="000C6FB4">
              <w:rPr>
                <w:rFonts w:ascii="Times New Roman" w:hAnsi="Times New Roman"/>
                <w:b w:val="0"/>
                <w:color w:val="000000" w:themeColor="text1"/>
                <w:sz w:val="22"/>
                <w:szCs w:val="22"/>
              </w:rPr>
              <w:t>.</w:t>
            </w:r>
          </w:p>
        </w:tc>
        <w:tc>
          <w:tcPr>
            <w:tcW w:w="3330" w:type="dxa"/>
            <w:tcBorders>
              <w:top w:val="single" w:sz="4" w:space="0" w:color="auto"/>
              <w:left w:val="single" w:sz="4" w:space="0" w:color="auto"/>
              <w:bottom w:val="single" w:sz="4" w:space="0" w:color="auto"/>
              <w:right w:val="single" w:sz="4" w:space="0" w:color="auto"/>
            </w:tcBorders>
          </w:tcPr>
          <w:p w:rsidR="006904EB" w:rsidRPr="000C6FB4" w:rsidRDefault="006904EB" w:rsidP="00F66C1F">
            <w:pPr>
              <w:ind w:firstLine="33"/>
              <w:rPr>
                <w:rFonts w:ascii="Times New Roman" w:hAnsi="Times New Roman"/>
                <w:b w:val="0"/>
                <w:noProof/>
                <w:color w:val="000000" w:themeColor="text1"/>
                <w:sz w:val="22"/>
                <w:szCs w:val="22"/>
                <w:lang w:val="id-ID"/>
              </w:rPr>
            </w:pPr>
            <w:r w:rsidRPr="000C6FB4">
              <w:rPr>
                <w:rFonts w:ascii="Times New Roman" w:hAnsi="Times New Roman"/>
                <w:b w:val="0"/>
                <w:noProof/>
                <w:color w:val="000000" w:themeColor="text1"/>
                <w:sz w:val="22"/>
                <w:szCs w:val="22"/>
                <w:lang w:val="id-ID"/>
              </w:rPr>
              <w:t>4.</w:t>
            </w:r>
            <w:r w:rsidRPr="000C6FB4">
              <w:rPr>
                <w:rFonts w:ascii="Times New Roman" w:hAnsi="Times New Roman"/>
                <w:b w:val="0"/>
                <w:noProof/>
                <w:color w:val="000000" w:themeColor="text1"/>
                <w:sz w:val="22"/>
                <w:szCs w:val="22"/>
              </w:rPr>
              <w:t xml:space="preserve">1  </w:t>
            </w:r>
            <w:r w:rsidR="003976B9" w:rsidRPr="000C6FB4">
              <w:rPr>
                <w:rFonts w:ascii="Times New Roman" w:hAnsi="Times New Roman"/>
                <w:b w:val="0"/>
                <w:noProof/>
                <w:color w:val="000000" w:themeColor="text1"/>
                <w:sz w:val="22"/>
                <w:szCs w:val="22"/>
              </w:rPr>
              <w:t>Keberadaan p</w:t>
            </w:r>
            <w:r w:rsidRPr="000C6FB4">
              <w:rPr>
                <w:rFonts w:ascii="Times New Roman" w:hAnsi="Times New Roman"/>
                <w:b w:val="0"/>
                <w:noProof/>
                <w:color w:val="000000" w:themeColor="text1"/>
                <w:sz w:val="22"/>
                <w:szCs w:val="22"/>
                <w:lang w:val="id-ID"/>
              </w:rPr>
              <w:t xml:space="preserve">edoman tertulis tentang </w:t>
            </w:r>
            <w:r w:rsidRPr="000C6FB4">
              <w:rPr>
                <w:rFonts w:ascii="Times New Roman" w:hAnsi="Times New Roman"/>
                <w:b w:val="0"/>
                <w:color w:val="000000" w:themeColor="text1"/>
                <w:sz w:val="22"/>
                <w:szCs w:val="22"/>
                <w:lang w:val="id-ID"/>
              </w:rPr>
              <w:t xml:space="preserve">sistem seleksi, perekrutan, penempatan, </w:t>
            </w:r>
            <w:r w:rsidR="00534D8A" w:rsidRPr="000C6FB4">
              <w:rPr>
                <w:rFonts w:ascii="Times New Roman" w:hAnsi="Times New Roman"/>
                <w:b w:val="0"/>
                <w:color w:val="000000" w:themeColor="text1"/>
                <w:sz w:val="22"/>
                <w:szCs w:val="22"/>
                <w:lang w:val="fi-FI"/>
              </w:rPr>
              <w:t>promosi</w:t>
            </w:r>
            <w:r w:rsidRPr="000C6FB4">
              <w:rPr>
                <w:rFonts w:ascii="Times New Roman" w:hAnsi="Times New Roman"/>
                <w:b w:val="0"/>
                <w:color w:val="000000" w:themeColor="text1"/>
                <w:sz w:val="22"/>
                <w:szCs w:val="22"/>
                <w:lang w:val="id-ID"/>
              </w:rPr>
              <w:t>, retensi, dan pemberhentian</w:t>
            </w:r>
            <w:r w:rsidRPr="000C6FB4">
              <w:rPr>
                <w:rFonts w:ascii="Times New Roman" w:hAnsi="Times New Roman"/>
                <w:b w:val="0"/>
                <w:color w:val="000000" w:themeColor="text1"/>
                <w:sz w:val="22"/>
                <w:szCs w:val="22"/>
                <w:lang w:val="fi-FI"/>
              </w:rPr>
              <w:t xml:space="preserve"> dosen dan </w:t>
            </w:r>
            <w:r w:rsidRPr="000C6FB4">
              <w:rPr>
                <w:rFonts w:ascii="Times New Roman" w:hAnsi="Times New Roman"/>
                <w:b w:val="0"/>
                <w:color w:val="000000" w:themeColor="text1"/>
                <w:sz w:val="22"/>
                <w:szCs w:val="22"/>
                <w:lang w:val="id-ID"/>
              </w:rPr>
              <w:t>tenaga kependidikan</w:t>
            </w:r>
            <w:r w:rsidR="003976B9" w:rsidRPr="000C6FB4">
              <w:rPr>
                <w:rFonts w:ascii="Times New Roman" w:hAnsi="Times New Roman"/>
                <w:b w:val="0"/>
                <w:color w:val="000000" w:themeColor="text1"/>
                <w:sz w:val="22"/>
                <w:szCs w:val="22"/>
              </w:rPr>
              <w:t>, serta</w:t>
            </w:r>
            <w:r w:rsidR="00DA5659" w:rsidRPr="000C6FB4">
              <w:rPr>
                <w:rFonts w:ascii="Times New Roman" w:hAnsi="Times New Roman"/>
                <w:b w:val="0"/>
                <w:color w:val="000000" w:themeColor="text1"/>
                <w:sz w:val="22"/>
                <w:szCs w:val="22"/>
              </w:rPr>
              <w:t xml:space="preserve"> konsistensi</w:t>
            </w:r>
            <w:r w:rsidR="003976B9" w:rsidRPr="000C6FB4">
              <w:rPr>
                <w:rFonts w:ascii="Times New Roman" w:hAnsi="Times New Roman"/>
                <w:b w:val="0"/>
                <w:color w:val="000000" w:themeColor="text1"/>
                <w:sz w:val="22"/>
                <w:szCs w:val="22"/>
              </w:rPr>
              <w:t xml:space="preserve">  pelaksanaannya.</w:t>
            </w:r>
          </w:p>
        </w:tc>
        <w:tc>
          <w:tcPr>
            <w:tcW w:w="2126" w:type="dxa"/>
            <w:tcBorders>
              <w:top w:val="single" w:sz="4" w:space="0" w:color="auto"/>
              <w:left w:val="single" w:sz="4" w:space="0" w:color="auto"/>
              <w:bottom w:val="single" w:sz="4" w:space="0" w:color="auto"/>
              <w:right w:val="single" w:sz="4" w:space="0" w:color="auto"/>
            </w:tcBorders>
          </w:tcPr>
          <w:p w:rsidR="006904EB" w:rsidRPr="000C6FB4" w:rsidRDefault="006904EB" w:rsidP="00F66C1F">
            <w:pPr>
              <w:rPr>
                <w:rFonts w:ascii="Times New Roman" w:hAnsi="Times New Roman"/>
                <w:b w:val="0"/>
                <w:color w:val="000000" w:themeColor="text1"/>
                <w:sz w:val="22"/>
                <w:szCs w:val="22"/>
                <w:lang w:val="sv-SE"/>
              </w:rPr>
            </w:pPr>
            <w:r w:rsidRPr="000C6FB4">
              <w:rPr>
                <w:rFonts w:ascii="Times New Roman" w:hAnsi="Times New Roman"/>
                <w:b w:val="0"/>
                <w:color w:val="000000" w:themeColor="text1"/>
                <w:sz w:val="22"/>
                <w:szCs w:val="22"/>
                <w:lang w:val="sv-SE"/>
              </w:rPr>
              <w:t>Ada pedom</w:t>
            </w:r>
            <w:r w:rsidR="00032EBD" w:rsidRPr="000C6FB4">
              <w:rPr>
                <w:rFonts w:ascii="Times New Roman" w:hAnsi="Times New Roman"/>
                <w:b w:val="0"/>
                <w:color w:val="000000" w:themeColor="text1"/>
                <w:sz w:val="22"/>
                <w:szCs w:val="22"/>
                <w:lang w:val="sv-SE"/>
              </w:rPr>
              <w:t>an tertulis yang lengkap; dan ada bukti dilaksanakan secara konsisten</w:t>
            </w:r>
            <w:r w:rsidR="00534D8A" w:rsidRPr="000C6FB4">
              <w:rPr>
                <w:rFonts w:ascii="Times New Roman" w:hAnsi="Times New Roman"/>
                <w:b w:val="0"/>
                <w:color w:val="000000" w:themeColor="text1"/>
                <w:sz w:val="22"/>
                <w:szCs w:val="22"/>
                <w:lang w:val="sv-SE"/>
              </w:rPr>
              <w:t>.</w:t>
            </w:r>
          </w:p>
        </w:tc>
        <w:tc>
          <w:tcPr>
            <w:tcW w:w="2126" w:type="dxa"/>
            <w:gridSpan w:val="2"/>
            <w:tcBorders>
              <w:top w:val="single" w:sz="4" w:space="0" w:color="auto"/>
              <w:left w:val="single" w:sz="4" w:space="0" w:color="auto"/>
              <w:bottom w:val="single" w:sz="4" w:space="0" w:color="auto"/>
              <w:right w:val="single" w:sz="4" w:space="0" w:color="auto"/>
            </w:tcBorders>
          </w:tcPr>
          <w:p w:rsidR="006904EB" w:rsidRPr="000C6FB4" w:rsidRDefault="00AC2D9C" w:rsidP="00726415">
            <w:pPr>
              <w:keepNext/>
              <w:ind w:left="84"/>
              <w:outlineLvl w:val="5"/>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sv-SE"/>
              </w:rPr>
              <w:t>Ada pedoman tertulis yang lengkap; dan ada bukti sebagian besar dilaksanakan secara konsisten.</w:t>
            </w:r>
          </w:p>
        </w:tc>
        <w:tc>
          <w:tcPr>
            <w:tcW w:w="2127" w:type="dxa"/>
            <w:tcBorders>
              <w:top w:val="single" w:sz="4" w:space="0" w:color="auto"/>
              <w:left w:val="single" w:sz="4" w:space="0" w:color="auto"/>
              <w:bottom w:val="single" w:sz="4" w:space="0" w:color="auto"/>
            </w:tcBorders>
          </w:tcPr>
          <w:p w:rsidR="006904EB" w:rsidRPr="000C6FB4" w:rsidRDefault="00AC2D9C" w:rsidP="00F66C1F">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sv-SE"/>
              </w:rPr>
              <w:t>Ada pedoman tertulis yang lengkap; dan ada bukti sebagian dilaksanakan secara konsisten.</w:t>
            </w:r>
          </w:p>
        </w:tc>
        <w:tc>
          <w:tcPr>
            <w:tcW w:w="1813" w:type="dxa"/>
            <w:gridSpan w:val="2"/>
            <w:tcBorders>
              <w:top w:val="single" w:sz="4" w:space="0" w:color="auto"/>
            </w:tcBorders>
            <w:shd w:val="clear" w:color="auto" w:fill="auto"/>
          </w:tcPr>
          <w:p w:rsidR="006904EB" w:rsidRPr="000C6FB4" w:rsidRDefault="006904EB" w:rsidP="00F66C1F">
            <w:pPr>
              <w:rPr>
                <w:rFonts w:ascii="Times New Roman" w:hAnsi="Times New Roman"/>
                <w:b w:val="0"/>
                <w:color w:val="000000" w:themeColor="text1"/>
                <w:sz w:val="22"/>
                <w:szCs w:val="22"/>
                <w:lang w:val="sv-SE"/>
              </w:rPr>
            </w:pPr>
            <w:r w:rsidRPr="000C6FB4">
              <w:rPr>
                <w:rFonts w:ascii="Times New Roman" w:hAnsi="Times New Roman"/>
                <w:b w:val="0"/>
                <w:color w:val="000000" w:themeColor="text1"/>
                <w:sz w:val="22"/>
                <w:szCs w:val="22"/>
                <w:lang w:val="sv-SE"/>
              </w:rPr>
              <w:t>Ada pedoman tertulis</w:t>
            </w:r>
            <w:r w:rsidR="00032EBD" w:rsidRPr="000C6FB4">
              <w:rPr>
                <w:rFonts w:ascii="Times New Roman" w:hAnsi="Times New Roman"/>
                <w:b w:val="0"/>
                <w:color w:val="000000" w:themeColor="text1"/>
                <w:sz w:val="22"/>
                <w:szCs w:val="22"/>
                <w:lang w:val="sv-SE"/>
              </w:rPr>
              <w:t xml:space="preserve">, </w:t>
            </w:r>
            <w:r w:rsidRPr="000C6FB4">
              <w:rPr>
                <w:rFonts w:ascii="Times New Roman" w:hAnsi="Times New Roman"/>
                <w:b w:val="0"/>
                <w:color w:val="000000" w:themeColor="text1"/>
                <w:sz w:val="22"/>
                <w:szCs w:val="22"/>
                <w:lang w:val="sv-SE"/>
              </w:rPr>
              <w:t>tidak lengkap</w:t>
            </w:r>
            <w:r w:rsidR="00032EBD" w:rsidRPr="000C6FB4">
              <w:rPr>
                <w:rFonts w:ascii="Times New Roman" w:hAnsi="Times New Roman"/>
                <w:b w:val="0"/>
                <w:color w:val="000000" w:themeColor="text1"/>
                <w:sz w:val="22"/>
                <w:szCs w:val="22"/>
                <w:lang w:val="sv-SE"/>
              </w:rPr>
              <w:t xml:space="preserve"> dan tidak dilaksanakan</w:t>
            </w:r>
            <w:r w:rsidR="00534D8A" w:rsidRPr="000C6FB4">
              <w:rPr>
                <w:rFonts w:ascii="Times New Roman" w:hAnsi="Times New Roman"/>
                <w:b w:val="0"/>
                <w:color w:val="000000" w:themeColor="text1"/>
                <w:sz w:val="22"/>
                <w:szCs w:val="22"/>
                <w:lang w:val="sv-SE"/>
              </w:rPr>
              <w:t>.</w:t>
            </w:r>
          </w:p>
          <w:p w:rsidR="006904EB" w:rsidRPr="000C6FB4" w:rsidRDefault="006904EB" w:rsidP="00F66C1F">
            <w:pPr>
              <w:rPr>
                <w:rFonts w:ascii="Times New Roman" w:hAnsi="Times New Roman"/>
                <w:b w:val="0"/>
                <w:color w:val="000000" w:themeColor="text1"/>
                <w:sz w:val="22"/>
                <w:szCs w:val="22"/>
                <w:lang w:val="sv-SE"/>
              </w:rPr>
            </w:pPr>
          </w:p>
        </w:tc>
        <w:tc>
          <w:tcPr>
            <w:tcW w:w="1782" w:type="dxa"/>
            <w:gridSpan w:val="2"/>
            <w:tcBorders>
              <w:top w:val="single" w:sz="4" w:space="0" w:color="auto"/>
            </w:tcBorders>
            <w:shd w:val="clear" w:color="auto" w:fill="auto"/>
          </w:tcPr>
          <w:p w:rsidR="006904EB" w:rsidRPr="000C6FB4" w:rsidRDefault="006904EB" w:rsidP="00F66C1F">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Tidak ada pedoman tertulis.</w:t>
            </w:r>
          </w:p>
          <w:p w:rsidR="006904EB" w:rsidRPr="000C6FB4" w:rsidRDefault="006904EB" w:rsidP="00F66C1F">
            <w:pPr>
              <w:rPr>
                <w:rFonts w:ascii="Times New Roman" w:hAnsi="Times New Roman"/>
                <w:b w:val="0"/>
                <w:color w:val="000000" w:themeColor="text1"/>
                <w:sz w:val="22"/>
                <w:szCs w:val="22"/>
              </w:rPr>
            </w:pPr>
          </w:p>
        </w:tc>
      </w:tr>
      <w:tr w:rsidR="000C6FB4" w:rsidRPr="000C6FB4" w:rsidTr="00726415">
        <w:trPr>
          <w:trHeight w:val="412"/>
        </w:trPr>
        <w:tc>
          <w:tcPr>
            <w:tcW w:w="2518" w:type="dxa"/>
            <w:tcBorders>
              <w:top w:val="single" w:sz="4" w:space="0" w:color="auto"/>
              <w:left w:val="single" w:sz="4" w:space="0" w:color="auto"/>
              <w:bottom w:val="nil"/>
              <w:right w:val="single" w:sz="4" w:space="0" w:color="auto"/>
            </w:tcBorders>
          </w:tcPr>
          <w:p w:rsidR="00726DCA" w:rsidRPr="000C6FB4" w:rsidRDefault="00726DCA" w:rsidP="00F66C1F">
            <w:pP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rPr>
              <w:t xml:space="preserve">4.2  </w:t>
            </w:r>
            <w:r w:rsidRPr="000C6FB4">
              <w:rPr>
                <w:rFonts w:ascii="Times New Roman" w:hAnsi="Times New Roman"/>
                <w:b w:val="0"/>
                <w:color w:val="000000" w:themeColor="text1"/>
                <w:sz w:val="22"/>
                <w:szCs w:val="22"/>
                <w:lang w:val="id-ID"/>
              </w:rPr>
              <w:t>Sistem monitoring dan evaluasi, serta rekam jejak kinerja dosen dan tenaga kependidikan</w:t>
            </w:r>
          </w:p>
        </w:tc>
        <w:tc>
          <w:tcPr>
            <w:tcW w:w="3330" w:type="dxa"/>
            <w:tcBorders>
              <w:top w:val="single" w:sz="4" w:space="0" w:color="auto"/>
              <w:left w:val="single" w:sz="4" w:space="0" w:color="auto"/>
              <w:bottom w:val="single" w:sz="4" w:space="0" w:color="auto"/>
              <w:right w:val="single" w:sz="4" w:space="0" w:color="auto"/>
            </w:tcBorders>
          </w:tcPr>
          <w:p w:rsidR="00726DCA" w:rsidRPr="000C6FB4" w:rsidRDefault="00726DCA" w:rsidP="00726415">
            <w:pPr>
              <w:ind w:firstLine="33"/>
              <w:rPr>
                <w:rFonts w:ascii="Times New Roman" w:hAnsi="Times New Roman"/>
                <w:b w:val="0"/>
                <w:color w:val="000000" w:themeColor="text1"/>
                <w:sz w:val="22"/>
                <w:szCs w:val="22"/>
                <w:lang w:val="fi-FI"/>
              </w:rPr>
            </w:pPr>
            <w:r w:rsidRPr="000C6FB4">
              <w:rPr>
                <w:rFonts w:ascii="Times New Roman" w:hAnsi="Times New Roman"/>
                <w:b w:val="0"/>
                <w:noProof/>
                <w:color w:val="000000" w:themeColor="text1"/>
                <w:sz w:val="22"/>
                <w:szCs w:val="22"/>
                <w:lang w:val="id-ID"/>
              </w:rPr>
              <w:t>4.</w:t>
            </w:r>
            <w:r w:rsidRPr="000C6FB4">
              <w:rPr>
                <w:rFonts w:ascii="Times New Roman" w:hAnsi="Times New Roman"/>
                <w:b w:val="0"/>
                <w:noProof/>
                <w:color w:val="000000" w:themeColor="text1"/>
                <w:sz w:val="22"/>
                <w:szCs w:val="22"/>
              </w:rPr>
              <w:t>2</w:t>
            </w:r>
            <w:r w:rsidR="00CB411D" w:rsidRPr="000C6FB4">
              <w:rPr>
                <w:rFonts w:ascii="Times New Roman" w:hAnsi="Times New Roman"/>
                <w:b w:val="0"/>
                <w:noProof/>
                <w:color w:val="000000" w:themeColor="text1"/>
                <w:sz w:val="22"/>
                <w:szCs w:val="22"/>
              </w:rPr>
              <w:t xml:space="preserve"> </w:t>
            </w:r>
            <w:r w:rsidRPr="000C6FB4">
              <w:rPr>
                <w:rFonts w:ascii="Times New Roman" w:hAnsi="Times New Roman"/>
                <w:b w:val="0"/>
                <w:noProof/>
                <w:color w:val="000000" w:themeColor="text1"/>
                <w:sz w:val="22"/>
                <w:szCs w:val="22"/>
                <w:lang w:val="id-ID"/>
              </w:rPr>
              <w:t xml:space="preserve">Pedoman tertulis tentang </w:t>
            </w:r>
            <w:r w:rsidRPr="000C6FB4">
              <w:rPr>
                <w:rFonts w:ascii="Times New Roman" w:hAnsi="Times New Roman"/>
                <w:b w:val="0"/>
                <w:color w:val="000000" w:themeColor="text1"/>
                <w:sz w:val="22"/>
                <w:szCs w:val="22"/>
                <w:lang w:val="id-ID"/>
              </w:rPr>
              <w:t>sistem monitoring dan evaluasi, serta rekam jejak kinerja dosen dan tenaga kependidikan</w:t>
            </w:r>
            <w:r w:rsidRPr="000C6FB4">
              <w:rPr>
                <w:rFonts w:ascii="Times New Roman" w:hAnsi="Times New Roman"/>
                <w:b w:val="0"/>
                <w:color w:val="000000" w:themeColor="text1"/>
                <w:sz w:val="22"/>
                <w:szCs w:val="22"/>
                <w:lang w:val="fi-FI"/>
              </w:rPr>
              <w:t xml:space="preserve"> serta </w:t>
            </w:r>
            <w:r w:rsidR="00DA5659" w:rsidRPr="000C6FB4">
              <w:rPr>
                <w:rFonts w:ascii="Times New Roman" w:hAnsi="Times New Roman"/>
                <w:b w:val="0"/>
                <w:color w:val="000000" w:themeColor="text1"/>
                <w:sz w:val="22"/>
                <w:szCs w:val="22"/>
                <w:lang w:val="fi-FI"/>
              </w:rPr>
              <w:t xml:space="preserve">konsistensi </w:t>
            </w:r>
            <w:r w:rsidRPr="000C6FB4">
              <w:rPr>
                <w:rFonts w:ascii="Times New Roman" w:hAnsi="Times New Roman"/>
                <w:b w:val="0"/>
                <w:color w:val="000000" w:themeColor="text1"/>
                <w:sz w:val="22"/>
                <w:szCs w:val="22"/>
                <w:lang w:val="fi-FI"/>
              </w:rPr>
              <w:t>pelaksanaannya</w:t>
            </w:r>
            <w:r w:rsidR="003976B9" w:rsidRPr="000C6FB4">
              <w:rPr>
                <w:rFonts w:ascii="Times New Roman" w:hAnsi="Times New Roman"/>
                <w:b w:val="0"/>
                <w:color w:val="000000" w:themeColor="text1"/>
                <w:sz w:val="22"/>
                <w:szCs w:val="22"/>
                <w:lang w:val="fi-FI"/>
              </w:rPr>
              <w:t>.</w:t>
            </w:r>
          </w:p>
        </w:tc>
        <w:tc>
          <w:tcPr>
            <w:tcW w:w="2126" w:type="dxa"/>
            <w:tcBorders>
              <w:top w:val="single" w:sz="4" w:space="0" w:color="auto"/>
              <w:left w:val="single" w:sz="4" w:space="0" w:color="auto"/>
              <w:bottom w:val="single" w:sz="4" w:space="0" w:color="auto"/>
              <w:right w:val="single" w:sz="4" w:space="0" w:color="auto"/>
            </w:tcBorders>
          </w:tcPr>
          <w:p w:rsidR="00726DCA" w:rsidRPr="000C6FB4" w:rsidRDefault="00726DCA" w:rsidP="00F66C1F">
            <w:pPr>
              <w:rPr>
                <w:rFonts w:ascii="Times New Roman" w:hAnsi="Times New Roman"/>
                <w:b w:val="0"/>
                <w:color w:val="000000" w:themeColor="text1"/>
                <w:sz w:val="22"/>
                <w:szCs w:val="22"/>
                <w:lang w:val="sv-SE"/>
              </w:rPr>
            </w:pPr>
            <w:r w:rsidRPr="000C6FB4">
              <w:rPr>
                <w:rFonts w:ascii="Times New Roman" w:hAnsi="Times New Roman"/>
                <w:b w:val="0"/>
                <w:color w:val="000000" w:themeColor="text1"/>
                <w:sz w:val="22"/>
                <w:szCs w:val="22"/>
                <w:lang w:val="sv-SE"/>
              </w:rPr>
              <w:t>Ada pedoman tertulis yang lengkap; dan ada bukti dilaksanakan secara konsisten</w:t>
            </w:r>
            <w:r w:rsidR="00534D8A" w:rsidRPr="000C6FB4">
              <w:rPr>
                <w:rFonts w:ascii="Times New Roman" w:hAnsi="Times New Roman"/>
                <w:b w:val="0"/>
                <w:color w:val="000000" w:themeColor="text1"/>
                <w:sz w:val="22"/>
                <w:szCs w:val="22"/>
                <w:lang w:val="sv-SE"/>
              </w:rPr>
              <w:t>.</w:t>
            </w:r>
          </w:p>
        </w:tc>
        <w:tc>
          <w:tcPr>
            <w:tcW w:w="2126" w:type="dxa"/>
            <w:gridSpan w:val="2"/>
            <w:tcBorders>
              <w:top w:val="single" w:sz="4" w:space="0" w:color="auto"/>
              <w:left w:val="single" w:sz="4" w:space="0" w:color="auto"/>
              <w:bottom w:val="single" w:sz="4" w:space="0" w:color="auto"/>
              <w:right w:val="single" w:sz="4" w:space="0" w:color="auto"/>
            </w:tcBorders>
          </w:tcPr>
          <w:p w:rsidR="00726DCA" w:rsidRPr="000C6FB4" w:rsidRDefault="00726DCA" w:rsidP="002C0506">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 xml:space="preserve">Ada pedoman tertulis yang lengkap; dan ada bukti </w:t>
            </w:r>
            <w:r w:rsidR="002C0506" w:rsidRPr="000C6FB4">
              <w:rPr>
                <w:rFonts w:ascii="Times New Roman" w:hAnsi="Times New Roman"/>
                <w:b w:val="0"/>
                <w:color w:val="000000" w:themeColor="text1"/>
                <w:sz w:val="22"/>
                <w:szCs w:val="22"/>
              </w:rPr>
              <w:t xml:space="preserve">sebagian besar </w:t>
            </w:r>
            <w:r w:rsidRPr="000C6FB4">
              <w:rPr>
                <w:rFonts w:ascii="Times New Roman" w:hAnsi="Times New Roman"/>
                <w:b w:val="0"/>
                <w:color w:val="000000" w:themeColor="text1"/>
                <w:sz w:val="22"/>
                <w:szCs w:val="22"/>
              </w:rPr>
              <w:t>dilaksanakan secara konsisten</w:t>
            </w:r>
            <w:r w:rsidR="00534D8A" w:rsidRPr="000C6FB4">
              <w:rPr>
                <w:rFonts w:ascii="Times New Roman" w:hAnsi="Times New Roman"/>
                <w:b w:val="0"/>
                <w:color w:val="000000" w:themeColor="text1"/>
                <w:sz w:val="22"/>
                <w:szCs w:val="22"/>
              </w:rPr>
              <w:t>.</w:t>
            </w:r>
          </w:p>
        </w:tc>
        <w:tc>
          <w:tcPr>
            <w:tcW w:w="2127" w:type="dxa"/>
            <w:tcBorders>
              <w:top w:val="single" w:sz="4" w:space="0" w:color="auto"/>
              <w:left w:val="single" w:sz="4" w:space="0" w:color="auto"/>
              <w:bottom w:val="single" w:sz="4" w:space="0" w:color="auto"/>
            </w:tcBorders>
          </w:tcPr>
          <w:p w:rsidR="00726DCA" w:rsidRPr="000C6FB4" w:rsidRDefault="002C0506" w:rsidP="00F66C1F">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Ada pedoman tertulis yang lengkap; dan ada bukti sebagian dilaksanakan secara konsisten.</w:t>
            </w:r>
          </w:p>
        </w:tc>
        <w:tc>
          <w:tcPr>
            <w:tcW w:w="1813" w:type="dxa"/>
            <w:gridSpan w:val="2"/>
            <w:tcBorders>
              <w:top w:val="single" w:sz="4" w:space="0" w:color="auto"/>
            </w:tcBorders>
            <w:shd w:val="clear" w:color="auto" w:fill="auto"/>
          </w:tcPr>
          <w:p w:rsidR="00726DCA" w:rsidRPr="000C6FB4" w:rsidRDefault="0082259E" w:rsidP="00F66C1F">
            <w:pPr>
              <w:rPr>
                <w:rFonts w:ascii="Times New Roman" w:hAnsi="Times New Roman"/>
                <w:b w:val="0"/>
                <w:color w:val="000000" w:themeColor="text1"/>
                <w:sz w:val="22"/>
                <w:szCs w:val="22"/>
                <w:lang w:val="sv-SE"/>
              </w:rPr>
            </w:pPr>
            <w:r w:rsidRPr="000C6FB4">
              <w:rPr>
                <w:rFonts w:ascii="Times New Roman" w:hAnsi="Times New Roman"/>
                <w:b w:val="0"/>
                <w:color w:val="000000" w:themeColor="text1"/>
                <w:sz w:val="22"/>
                <w:szCs w:val="22"/>
                <w:lang w:val="sv-SE"/>
              </w:rPr>
              <w:t xml:space="preserve">Ada pedoman tertulis </w:t>
            </w:r>
            <w:r w:rsidR="00726DCA" w:rsidRPr="000C6FB4">
              <w:rPr>
                <w:rFonts w:ascii="Times New Roman" w:hAnsi="Times New Roman"/>
                <w:b w:val="0"/>
                <w:color w:val="000000" w:themeColor="text1"/>
                <w:sz w:val="22"/>
                <w:szCs w:val="22"/>
                <w:lang w:val="sv-SE"/>
              </w:rPr>
              <w:t>tidak lengkap dan tidak dilaksanakan</w:t>
            </w:r>
            <w:r w:rsidR="00534D8A" w:rsidRPr="000C6FB4">
              <w:rPr>
                <w:rFonts w:ascii="Times New Roman" w:hAnsi="Times New Roman"/>
                <w:b w:val="0"/>
                <w:color w:val="000000" w:themeColor="text1"/>
                <w:sz w:val="22"/>
                <w:szCs w:val="22"/>
                <w:lang w:val="sv-SE"/>
              </w:rPr>
              <w:t>.</w:t>
            </w:r>
          </w:p>
        </w:tc>
        <w:tc>
          <w:tcPr>
            <w:tcW w:w="1782" w:type="dxa"/>
            <w:gridSpan w:val="2"/>
            <w:tcBorders>
              <w:top w:val="single" w:sz="4" w:space="0" w:color="auto"/>
            </w:tcBorders>
            <w:shd w:val="clear" w:color="auto" w:fill="auto"/>
          </w:tcPr>
          <w:p w:rsidR="00726DCA" w:rsidRPr="000C6FB4" w:rsidRDefault="00BE73C5" w:rsidP="00F66C1F">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Tidak ada pedoman tertulis.</w:t>
            </w:r>
          </w:p>
        </w:tc>
      </w:tr>
      <w:tr w:rsidR="000C6FB4" w:rsidRPr="000C6FB4" w:rsidTr="002C0506">
        <w:trPr>
          <w:trHeight w:val="503"/>
        </w:trPr>
        <w:tc>
          <w:tcPr>
            <w:tcW w:w="2518" w:type="dxa"/>
            <w:tcBorders>
              <w:top w:val="single" w:sz="4" w:space="0" w:color="auto"/>
              <w:left w:val="single" w:sz="4" w:space="0" w:color="auto"/>
              <w:bottom w:val="nil"/>
              <w:right w:val="single" w:sz="4" w:space="0" w:color="auto"/>
            </w:tcBorders>
          </w:tcPr>
          <w:p w:rsidR="002C0506" w:rsidRPr="000C6FB4" w:rsidRDefault="002C0506" w:rsidP="002C0506">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 xml:space="preserve">4.3  dan 4.4 Dosen di RS Pendidikan (Utama, Afiliasi dan Satelit) </w:t>
            </w:r>
          </w:p>
          <w:p w:rsidR="002C0506" w:rsidRPr="000C6FB4" w:rsidRDefault="002C0506" w:rsidP="002C0506">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Keterangan: Borang 3A butir 4.3 dan 4.4</w:t>
            </w:r>
          </w:p>
          <w:p w:rsidR="00B142B2" w:rsidRPr="000C6FB4" w:rsidRDefault="00B142B2" w:rsidP="00F66C1F">
            <w:pPr>
              <w:rPr>
                <w:rFonts w:ascii="Times New Roman" w:hAnsi="Times New Roman"/>
                <w:b w:val="0"/>
                <w:color w:val="000000" w:themeColor="text1"/>
                <w:sz w:val="22"/>
                <w:szCs w:val="22"/>
              </w:rPr>
            </w:pPr>
          </w:p>
        </w:tc>
        <w:tc>
          <w:tcPr>
            <w:tcW w:w="3330" w:type="dxa"/>
            <w:tcBorders>
              <w:top w:val="single" w:sz="4" w:space="0" w:color="auto"/>
              <w:left w:val="single" w:sz="4" w:space="0" w:color="auto"/>
              <w:bottom w:val="nil"/>
              <w:right w:val="single" w:sz="4" w:space="0" w:color="auto"/>
            </w:tcBorders>
          </w:tcPr>
          <w:p w:rsidR="00B142B2" w:rsidRPr="000C6FB4" w:rsidRDefault="00B142B2" w:rsidP="00B142B2">
            <w:pPr>
              <w:tabs>
                <w:tab w:val="left" w:pos="-18"/>
              </w:tabs>
              <w:rPr>
                <w:rFonts w:ascii="Times New Roman" w:hAnsi="Times New Roman"/>
                <w:b w:val="0"/>
                <w:color w:val="000000" w:themeColor="text1"/>
                <w:sz w:val="22"/>
                <w:szCs w:val="22"/>
                <w:lang w:val="sv-SE"/>
              </w:rPr>
            </w:pPr>
            <w:r w:rsidRPr="000C6FB4">
              <w:rPr>
                <w:rFonts w:ascii="Times New Roman" w:hAnsi="Times New Roman"/>
                <w:b w:val="0"/>
                <w:color w:val="000000" w:themeColor="text1"/>
                <w:sz w:val="22"/>
                <w:szCs w:val="22"/>
                <w:lang w:val="sv-SE"/>
              </w:rPr>
              <w:t>4.</w:t>
            </w:r>
            <w:r w:rsidRPr="000C6FB4">
              <w:rPr>
                <w:rFonts w:ascii="Times New Roman" w:hAnsi="Times New Roman"/>
                <w:b w:val="0"/>
                <w:color w:val="000000" w:themeColor="text1"/>
                <w:sz w:val="22"/>
                <w:szCs w:val="22"/>
              </w:rPr>
              <w:t>3</w:t>
            </w:r>
            <w:r w:rsidR="0093491D" w:rsidRPr="000C6FB4">
              <w:rPr>
                <w:rFonts w:ascii="Times New Roman" w:hAnsi="Times New Roman"/>
                <w:b w:val="0"/>
                <w:color w:val="000000" w:themeColor="text1"/>
                <w:sz w:val="22"/>
                <w:szCs w:val="22"/>
                <w:lang w:val="sv-SE"/>
              </w:rPr>
              <w:t xml:space="preserve">.1.1 </w:t>
            </w:r>
            <w:r w:rsidRPr="000C6FB4">
              <w:rPr>
                <w:rFonts w:ascii="Times New Roman" w:hAnsi="Times New Roman"/>
                <w:b w:val="0"/>
                <w:color w:val="000000" w:themeColor="text1"/>
                <w:sz w:val="22"/>
                <w:szCs w:val="22"/>
                <w:lang w:val="sv-SE"/>
              </w:rPr>
              <w:t xml:space="preserve">  Persentase dosen di RS Pendidikan (Utama, Afiliasi dan Satelit) berpendidikan Sp</w:t>
            </w:r>
            <w:r w:rsidRPr="000C6FB4">
              <w:rPr>
                <w:rFonts w:ascii="Times New Roman" w:hAnsi="Times New Roman"/>
                <w:b w:val="0"/>
                <w:color w:val="000000" w:themeColor="text1"/>
                <w:sz w:val="22"/>
                <w:szCs w:val="22"/>
              </w:rPr>
              <w:t xml:space="preserve">.K </w:t>
            </w:r>
            <w:r w:rsidRPr="000C6FB4">
              <w:rPr>
                <w:rFonts w:ascii="Times New Roman" w:hAnsi="Times New Roman"/>
                <w:b w:val="0"/>
                <w:color w:val="000000" w:themeColor="text1"/>
                <w:sz w:val="22"/>
                <w:szCs w:val="22"/>
                <w:lang w:val="sv-SE"/>
              </w:rPr>
              <w:t xml:space="preserve"> yang bidang </w:t>
            </w:r>
            <w:r w:rsidRPr="000C6FB4">
              <w:rPr>
                <w:rFonts w:ascii="Times New Roman" w:hAnsi="Times New Roman"/>
                <w:b w:val="0"/>
                <w:color w:val="000000" w:themeColor="text1"/>
                <w:sz w:val="22"/>
                <w:szCs w:val="22"/>
                <w:lang w:val="id-ID"/>
              </w:rPr>
              <w:t xml:space="preserve">keahliannya </w:t>
            </w:r>
            <w:r w:rsidRPr="000C6FB4">
              <w:rPr>
                <w:rFonts w:ascii="Times New Roman" w:hAnsi="Times New Roman"/>
                <w:b w:val="0"/>
                <w:color w:val="000000" w:themeColor="text1"/>
                <w:sz w:val="22"/>
                <w:szCs w:val="22"/>
                <w:lang w:val="sv-SE"/>
              </w:rPr>
              <w:t xml:space="preserve">sesuai dengan </w:t>
            </w:r>
            <w:r w:rsidRPr="000C6FB4">
              <w:rPr>
                <w:rFonts w:ascii="Times New Roman" w:hAnsi="Times New Roman"/>
                <w:b w:val="0"/>
                <w:color w:val="000000" w:themeColor="text1"/>
                <w:sz w:val="22"/>
                <w:szCs w:val="22"/>
                <w:lang w:val="id-ID"/>
              </w:rPr>
              <w:t xml:space="preserve">kompetensi </w:t>
            </w:r>
            <w:r w:rsidRPr="000C6FB4">
              <w:rPr>
                <w:rFonts w:ascii="Times New Roman" w:hAnsi="Times New Roman"/>
                <w:b w:val="0"/>
                <w:color w:val="000000" w:themeColor="text1"/>
                <w:sz w:val="22"/>
                <w:szCs w:val="22"/>
                <w:lang w:val="sv-SE"/>
              </w:rPr>
              <w:t xml:space="preserve">PS. </w:t>
            </w:r>
          </w:p>
          <w:p w:rsidR="00B142B2" w:rsidRPr="000C6FB4" w:rsidRDefault="00B142B2" w:rsidP="00F66C1F">
            <w:pPr>
              <w:ind w:left="-18" w:firstLine="18"/>
              <w:rPr>
                <w:rFonts w:ascii="Times New Roman" w:hAnsi="Times New Roman"/>
                <w:b w:val="0"/>
                <w:noProof/>
                <w:color w:val="000000" w:themeColor="text1"/>
                <w:sz w:val="22"/>
                <w:szCs w:val="22"/>
                <w:lang w:val="fi-FI"/>
              </w:rPr>
            </w:pPr>
          </w:p>
        </w:tc>
        <w:tc>
          <w:tcPr>
            <w:tcW w:w="9974" w:type="dxa"/>
            <w:gridSpan w:val="8"/>
            <w:tcBorders>
              <w:top w:val="single" w:sz="4" w:space="0" w:color="auto"/>
              <w:left w:val="single" w:sz="4" w:space="0" w:color="auto"/>
              <w:bottom w:val="single" w:sz="4" w:space="0" w:color="auto"/>
            </w:tcBorders>
            <w:vAlign w:val="center"/>
          </w:tcPr>
          <w:p w:rsidR="00B142B2" w:rsidRPr="000C6FB4" w:rsidRDefault="00B142B2" w:rsidP="00F66C1F">
            <w:pPr>
              <w:ind w:left="41"/>
              <w:jc w:val="center"/>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fi-FI"/>
              </w:rPr>
              <w:t>Untuk PS yang Mempunyai Program Pendidikan Konsultan</w:t>
            </w:r>
          </w:p>
        </w:tc>
      </w:tr>
      <w:tr w:rsidR="000C6FB4" w:rsidRPr="000C6FB4" w:rsidTr="002C0506">
        <w:trPr>
          <w:trHeight w:val="503"/>
        </w:trPr>
        <w:tc>
          <w:tcPr>
            <w:tcW w:w="2518" w:type="dxa"/>
            <w:tcBorders>
              <w:top w:val="nil"/>
              <w:left w:val="single" w:sz="4" w:space="0" w:color="auto"/>
              <w:bottom w:val="nil"/>
              <w:right w:val="single" w:sz="4" w:space="0" w:color="auto"/>
            </w:tcBorders>
          </w:tcPr>
          <w:p w:rsidR="00B142B2" w:rsidRPr="000C6FB4" w:rsidRDefault="00B142B2" w:rsidP="00F66C1F">
            <w:pPr>
              <w:rPr>
                <w:rFonts w:ascii="Times New Roman" w:hAnsi="Times New Roman"/>
                <w:b w:val="0"/>
                <w:color w:val="000000" w:themeColor="text1"/>
                <w:sz w:val="22"/>
                <w:szCs w:val="22"/>
              </w:rPr>
            </w:pPr>
          </w:p>
        </w:tc>
        <w:tc>
          <w:tcPr>
            <w:tcW w:w="3330" w:type="dxa"/>
            <w:tcBorders>
              <w:top w:val="nil"/>
              <w:left w:val="single" w:sz="4" w:space="0" w:color="auto"/>
              <w:bottom w:val="single" w:sz="4" w:space="0" w:color="auto"/>
              <w:right w:val="single" w:sz="4" w:space="0" w:color="auto"/>
            </w:tcBorders>
          </w:tcPr>
          <w:p w:rsidR="00B142B2" w:rsidRPr="000C6FB4" w:rsidRDefault="00B142B2" w:rsidP="00F66C1F">
            <w:pPr>
              <w:ind w:left="-18" w:firstLine="18"/>
              <w:rPr>
                <w:rFonts w:ascii="Times New Roman" w:hAnsi="Times New Roman"/>
                <w:b w:val="0"/>
                <w:noProof/>
                <w:color w:val="000000" w:themeColor="text1"/>
                <w:sz w:val="22"/>
                <w:szCs w:val="22"/>
                <w:lang w:val="fi-FI"/>
              </w:rPr>
            </w:pPr>
            <w:r w:rsidRPr="000C6FB4">
              <w:rPr>
                <w:rFonts w:ascii="Times New Roman" w:hAnsi="Times New Roman"/>
                <w:b w:val="0"/>
                <w:noProof/>
                <w:color w:val="000000" w:themeColor="text1"/>
                <w:sz w:val="22"/>
                <w:szCs w:val="22"/>
                <w:lang w:val="fi-FI"/>
              </w:rPr>
              <w:t>PD</w:t>
            </w:r>
            <w:r w:rsidRPr="000C6FB4">
              <w:rPr>
                <w:rFonts w:ascii="Times New Roman" w:hAnsi="Times New Roman"/>
                <w:b w:val="0"/>
                <w:noProof/>
                <w:color w:val="000000" w:themeColor="text1"/>
                <w:sz w:val="22"/>
                <w:szCs w:val="22"/>
                <w:vertAlign w:val="subscript"/>
                <w:lang w:val="fi-FI"/>
              </w:rPr>
              <w:t>SPK</w:t>
            </w:r>
            <w:r w:rsidRPr="000C6FB4">
              <w:rPr>
                <w:rFonts w:ascii="Times New Roman" w:hAnsi="Times New Roman"/>
                <w:b w:val="0"/>
                <w:noProof/>
                <w:color w:val="000000" w:themeColor="text1"/>
                <w:sz w:val="22"/>
                <w:szCs w:val="22"/>
                <w:lang w:val="fi-FI"/>
              </w:rPr>
              <w:t xml:space="preserve"> = Persentase jumlah dosen berpendidikan Sp.K di RS Pendidikan terhadap (jumlah subdivisi x 2)</w:t>
            </w:r>
          </w:p>
        </w:tc>
        <w:tc>
          <w:tcPr>
            <w:tcW w:w="2126" w:type="dxa"/>
            <w:tcBorders>
              <w:top w:val="single" w:sz="4" w:space="0" w:color="auto"/>
              <w:left w:val="single" w:sz="4" w:space="0" w:color="auto"/>
              <w:bottom w:val="single" w:sz="4" w:space="0" w:color="auto"/>
              <w:right w:val="single" w:sz="4" w:space="0" w:color="auto"/>
            </w:tcBorders>
            <w:vAlign w:val="center"/>
          </w:tcPr>
          <w:p w:rsidR="00B142B2" w:rsidRPr="000C6FB4" w:rsidRDefault="00B142B2" w:rsidP="00F66C1F">
            <w:pPr>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fi-FI"/>
              </w:rPr>
              <w:t xml:space="preserve">Jika </w:t>
            </w:r>
            <w:r w:rsidRPr="000C6FB4">
              <w:rPr>
                <w:rFonts w:ascii="Times New Roman" w:hAnsi="Times New Roman"/>
                <w:b w:val="0"/>
                <w:noProof/>
                <w:color w:val="000000" w:themeColor="text1"/>
                <w:sz w:val="22"/>
                <w:szCs w:val="22"/>
                <w:lang w:val="fi-FI"/>
              </w:rPr>
              <w:t>PD</w:t>
            </w:r>
            <w:r w:rsidRPr="000C6FB4">
              <w:rPr>
                <w:rFonts w:ascii="Times New Roman" w:hAnsi="Times New Roman"/>
                <w:b w:val="0"/>
                <w:noProof/>
                <w:color w:val="000000" w:themeColor="text1"/>
                <w:sz w:val="22"/>
                <w:szCs w:val="22"/>
                <w:vertAlign w:val="subscript"/>
                <w:lang w:val="fi-FI"/>
              </w:rPr>
              <w:t>SPK</w:t>
            </w:r>
            <w:r w:rsidRPr="000C6FB4">
              <w:rPr>
                <w:rFonts w:ascii="Times New Roman" w:hAnsi="Times New Roman"/>
                <w:b w:val="0"/>
                <w:noProof/>
                <w:color w:val="000000" w:themeColor="text1"/>
                <w:sz w:val="22"/>
                <w:szCs w:val="22"/>
                <w:lang w:val="fi-FI"/>
              </w:rPr>
              <w:t xml:space="preserve"> ≥ 75%, maka skor = 4.</w:t>
            </w:r>
          </w:p>
        </w:tc>
        <w:tc>
          <w:tcPr>
            <w:tcW w:w="7848" w:type="dxa"/>
            <w:gridSpan w:val="7"/>
            <w:tcBorders>
              <w:top w:val="single" w:sz="4" w:space="0" w:color="auto"/>
              <w:left w:val="single" w:sz="4" w:space="0" w:color="auto"/>
              <w:bottom w:val="single" w:sz="4" w:space="0" w:color="auto"/>
            </w:tcBorders>
            <w:vAlign w:val="center"/>
          </w:tcPr>
          <w:p w:rsidR="00B142B2" w:rsidRPr="000C6FB4" w:rsidRDefault="00B142B2" w:rsidP="00F66C1F">
            <w:pPr>
              <w:ind w:left="41"/>
              <w:jc w:val="center"/>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fi-FI"/>
              </w:rPr>
              <w:t xml:space="preserve">Jika </w:t>
            </w:r>
            <w:r w:rsidRPr="000C6FB4">
              <w:rPr>
                <w:rFonts w:ascii="Times New Roman" w:hAnsi="Times New Roman"/>
                <w:b w:val="0"/>
                <w:noProof/>
                <w:color w:val="000000" w:themeColor="text1"/>
                <w:sz w:val="22"/>
                <w:szCs w:val="22"/>
                <w:lang w:val="fi-FI"/>
              </w:rPr>
              <w:t>PD</w:t>
            </w:r>
            <w:r w:rsidRPr="000C6FB4">
              <w:rPr>
                <w:rFonts w:ascii="Times New Roman" w:hAnsi="Times New Roman"/>
                <w:b w:val="0"/>
                <w:noProof/>
                <w:color w:val="000000" w:themeColor="text1"/>
                <w:sz w:val="22"/>
                <w:szCs w:val="22"/>
                <w:vertAlign w:val="subscript"/>
                <w:lang w:val="fi-FI"/>
              </w:rPr>
              <w:t>SPK</w:t>
            </w:r>
            <w:r w:rsidRPr="000C6FB4">
              <w:rPr>
                <w:rFonts w:ascii="Times New Roman" w:hAnsi="Times New Roman"/>
                <w:b w:val="0"/>
                <w:noProof/>
                <w:color w:val="000000" w:themeColor="text1"/>
                <w:sz w:val="22"/>
                <w:szCs w:val="22"/>
                <w:lang w:val="fi-FI"/>
              </w:rPr>
              <w:t xml:space="preserve"> &lt; 75%, maka skor = (16 x PD</w:t>
            </w:r>
            <w:r w:rsidRPr="000C6FB4">
              <w:rPr>
                <w:rFonts w:ascii="Times New Roman" w:hAnsi="Times New Roman"/>
                <w:b w:val="0"/>
                <w:noProof/>
                <w:color w:val="000000" w:themeColor="text1"/>
                <w:sz w:val="22"/>
                <w:szCs w:val="22"/>
                <w:vertAlign w:val="subscript"/>
                <w:lang w:val="fi-FI"/>
              </w:rPr>
              <w:t>SPK</w:t>
            </w:r>
            <w:r w:rsidRPr="000C6FB4">
              <w:rPr>
                <w:rFonts w:ascii="Times New Roman" w:hAnsi="Times New Roman"/>
                <w:b w:val="0"/>
                <w:noProof/>
                <w:color w:val="000000" w:themeColor="text1"/>
                <w:sz w:val="22"/>
                <w:szCs w:val="22"/>
                <w:lang w:val="fi-FI"/>
              </w:rPr>
              <w:t>)/3.</w:t>
            </w:r>
          </w:p>
        </w:tc>
      </w:tr>
      <w:tr w:rsidR="000C6FB4" w:rsidRPr="000C6FB4" w:rsidTr="002C0506">
        <w:trPr>
          <w:trHeight w:val="503"/>
        </w:trPr>
        <w:tc>
          <w:tcPr>
            <w:tcW w:w="2518" w:type="dxa"/>
            <w:tcBorders>
              <w:top w:val="nil"/>
              <w:left w:val="single" w:sz="4" w:space="0" w:color="auto"/>
              <w:bottom w:val="nil"/>
              <w:right w:val="single" w:sz="4" w:space="0" w:color="auto"/>
            </w:tcBorders>
          </w:tcPr>
          <w:p w:rsidR="00B142B2" w:rsidRPr="000C6FB4" w:rsidRDefault="00B142B2" w:rsidP="00F66C1F">
            <w:pPr>
              <w:rPr>
                <w:rFonts w:ascii="Times New Roman" w:hAnsi="Times New Roman"/>
                <w:b w:val="0"/>
                <w:color w:val="000000" w:themeColor="text1"/>
                <w:sz w:val="22"/>
                <w:szCs w:val="22"/>
              </w:rPr>
            </w:pPr>
          </w:p>
        </w:tc>
        <w:tc>
          <w:tcPr>
            <w:tcW w:w="3330" w:type="dxa"/>
            <w:tcBorders>
              <w:top w:val="single" w:sz="4" w:space="0" w:color="auto"/>
              <w:left w:val="single" w:sz="4" w:space="0" w:color="auto"/>
              <w:bottom w:val="single" w:sz="4" w:space="0" w:color="auto"/>
              <w:right w:val="single" w:sz="4" w:space="0" w:color="auto"/>
            </w:tcBorders>
          </w:tcPr>
          <w:p w:rsidR="00B142B2" w:rsidRPr="000C6FB4" w:rsidRDefault="00B142B2" w:rsidP="00F66C1F">
            <w:pPr>
              <w:ind w:left="-18" w:firstLine="18"/>
              <w:rPr>
                <w:rFonts w:ascii="Times New Roman" w:hAnsi="Times New Roman"/>
                <w:b w:val="0"/>
                <w:noProof/>
                <w:color w:val="000000" w:themeColor="text1"/>
                <w:sz w:val="22"/>
                <w:szCs w:val="22"/>
                <w:lang w:val="fi-FI"/>
              </w:rPr>
            </w:pPr>
          </w:p>
        </w:tc>
        <w:tc>
          <w:tcPr>
            <w:tcW w:w="9974" w:type="dxa"/>
            <w:gridSpan w:val="8"/>
            <w:tcBorders>
              <w:top w:val="single" w:sz="4" w:space="0" w:color="auto"/>
              <w:left w:val="single" w:sz="4" w:space="0" w:color="auto"/>
              <w:bottom w:val="single" w:sz="4" w:space="0" w:color="auto"/>
            </w:tcBorders>
            <w:vAlign w:val="center"/>
          </w:tcPr>
          <w:p w:rsidR="00B142B2" w:rsidRPr="000C6FB4" w:rsidRDefault="00B142B2" w:rsidP="00B142B2">
            <w:pPr>
              <w:ind w:left="41"/>
              <w:jc w:val="center"/>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fi-FI"/>
              </w:rPr>
              <w:t>Untuk PS yang Tidak Mempunyai Program Pendidikan Konsultan</w:t>
            </w:r>
          </w:p>
        </w:tc>
      </w:tr>
      <w:tr w:rsidR="000C6FB4" w:rsidRPr="000C6FB4" w:rsidTr="008E650C">
        <w:trPr>
          <w:trHeight w:val="503"/>
        </w:trPr>
        <w:tc>
          <w:tcPr>
            <w:tcW w:w="2518" w:type="dxa"/>
            <w:tcBorders>
              <w:top w:val="nil"/>
              <w:left w:val="single" w:sz="4" w:space="0" w:color="auto"/>
              <w:bottom w:val="nil"/>
              <w:right w:val="single" w:sz="4" w:space="0" w:color="auto"/>
            </w:tcBorders>
          </w:tcPr>
          <w:p w:rsidR="00B142B2" w:rsidRPr="000C6FB4" w:rsidRDefault="00B142B2" w:rsidP="00F66C1F">
            <w:pPr>
              <w:rPr>
                <w:rFonts w:ascii="Times New Roman" w:hAnsi="Times New Roman"/>
                <w:b w:val="0"/>
                <w:color w:val="000000" w:themeColor="text1"/>
                <w:sz w:val="22"/>
                <w:szCs w:val="22"/>
              </w:rPr>
            </w:pPr>
          </w:p>
        </w:tc>
        <w:tc>
          <w:tcPr>
            <w:tcW w:w="3330" w:type="dxa"/>
            <w:tcBorders>
              <w:top w:val="single" w:sz="4" w:space="0" w:color="auto"/>
              <w:left w:val="single" w:sz="4" w:space="0" w:color="auto"/>
              <w:bottom w:val="single" w:sz="4" w:space="0" w:color="auto"/>
              <w:right w:val="single" w:sz="4" w:space="0" w:color="auto"/>
            </w:tcBorders>
          </w:tcPr>
          <w:p w:rsidR="00B142B2" w:rsidRPr="000C6FB4" w:rsidRDefault="003A6C3E" w:rsidP="00F66C1F">
            <w:pPr>
              <w:ind w:left="-18" w:firstLine="18"/>
              <w:rPr>
                <w:rFonts w:ascii="Times New Roman" w:hAnsi="Times New Roman"/>
                <w:b w:val="0"/>
                <w:noProof/>
                <w:color w:val="000000" w:themeColor="text1"/>
                <w:sz w:val="22"/>
                <w:szCs w:val="22"/>
                <w:lang w:val="fi-FI"/>
              </w:rPr>
            </w:pPr>
            <w:r w:rsidRPr="000C6FB4">
              <w:rPr>
                <w:rFonts w:ascii="Arial" w:hAnsi="Arial" w:cs="Arial"/>
                <w:b w:val="0"/>
                <w:noProof/>
                <w:color w:val="000000" w:themeColor="text1"/>
                <w:lang w:val="fi-FI"/>
              </w:rPr>
              <w:t>PDST = Persentase jumlah dosen yang masa kerjanya/ praktek &gt; 10 tahun, terhadap jumlah seluruh dosen di RS Pendidikan.</w:t>
            </w:r>
          </w:p>
        </w:tc>
        <w:tc>
          <w:tcPr>
            <w:tcW w:w="2126" w:type="dxa"/>
            <w:tcBorders>
              <w:top w:val="single" w:sz="4" w:space="0" w:color="auto"/>
              <w:left w:val="single" w:sz="4" w:space="0" w:color="auto"/>
              <w:bottom w:val="single" w:sz="4" w:space="0" w:color="auto"/>
              <w:right w:val="single" w:sz="4" w:space="0" w:color="auto"/>
            </w:tcBorders>
            <w:vAlign w:val="center"/>
          </w:tcPr>
          <w:p w:rsidR="00B142B2" w:rsidRPr="000C6FB4" w:rsidRDefault="00B142B2" w:rsidP="0064292C">
            <w:pPr>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fi-FI"/>
              </w:rPr>
              <w:t xml:space="preserve">Jika </w:t>
            </w:r>
            <w:r w:rsidRPr="000C6FB4">
              <w:rPr>
                <w:rFonts w:ascii="Times New Roman" w:hAnsi="Times New Roman"/>
                <w:b w:val="0"/>
                <w:noProof/>
                <w:color w:val="000000" w:themeColor="text1"/>
                <w:sz w:val="22"/>
                <w:szCs w:val="22"/>
                <w:lang w:val="fi-FI"/>
              </w:rPr>
              <w:t>PD</w:t>
            </w:r>
            <w:r w:rsidRPr="000C6FB4">
              <w:rPr>
                <w:rFonts w:ascii="Times New Roman" w:hAnsi="Times New Roman"/>
                <w:b w:val="0"/>
                <w:noProof/>
                <w:color w:val="000000" w:themeColor="text1"/>
                <w:sz w:val="22"/>
                <w:szCs w:val="22"/>
                <w:vertAlign w:val="subscript"/>
                <w:lang w:val="fi-FI"/>
              </w:rPr>
              <w:t>SPK</w:t>
            </w:r>
            <w:r w:rsidRPr="000C6FB4">
              <w:rPr>
                <w:rFonts w:ascii="Times New Roman" w:hAnsi="Times New Roman"/>
                <w:b w:val="0"/>
                <w:noProof/>
                <w:color w:val="000000" w:themeColor="text1"/>
                <w:sz w:val="22"/>
                <w:szCs w:val="22"/>
                <w:lang w:val="fi-FI"/>
              </w:rPr>
              <w:t xml:space="preserve"> ≥ 75%, maka skor = 4.</w:t>
            </w:r>
          </w:p>
        </w:tc>
        <w:tc>
          <w:tcPr>
            <w:tcW w:w="7848" w:type="dxa"/>
            <w:gridSpan w:val="7"/>
            <w:tcBorders>
              <w:top w:val="single" w:sz="4" w:space="0" w:color="auto"/>
              <w:left w:val="single" w:sz="4" w:space="0" w:color="auto"/>
              <w:bottom w:val="single" w:sz="4" w:space="0" w:color="auto"/>
            </w:tcBorders>
            <w:vAlign w:val="center"/>
          </w:tcPr>
          <w:p w:rsidR="00B142B2" w:rsidRPr="000C6FB4" w:rsidRDefault="00B142B2" w:rsidP="0064292C">
            <w:pPr>
              <w:ind w:left="41"/>
              <w:jc w:val="center"/>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fi-FI"/>
              </w:rPr>
              <w:t xml:space="preserve">Jika </w:t>
            </w:r>
            <w:r w:rsidRPr="000C6FB4">
              <w:rPr>
                <w:rFonts w:ascii="Times New Roman" w:hAnsi="Times New Roman"/>
                <w:b w:val="0"/>
                <w:noProof/>
                <w:color w:val="000000" w:themeColor="text1"/>
                <w:sz w:val="22"/>
                <w:szCs w:val="22"/>
                <w:lang w:val="fi-FI"/>
              </w:rPr>
              <w:t>PD</w:t>
            </w:r>
            <w:r w:rsidRPr="000C6FB4">
              <w:rPr>
                <w:rFonts w:ascii="Times New Roman" w:hAnsi="Times New Roman"/>
                <w:b w:val="0"/>
                <w:noProof/>
                <w:color w:val="000000" w:themeColor="text1"/>
                <w:sz w:val="22"/>
                <w:szCs w:val="22"/>
                <w:vertAlign w:val="subscript"/>
                <w:lang w:val="fi-FI"/>
              </w:rPr>
              <w:t>SPK</w:t>
            </w:r>
            <w:r w:rsidRPr="000C6FB4">
              <w:rPr>
                <w:rFonts w:ascii="Times New Roman" w:hAnsi="Times New Roman"/>
                <w:b w:val="0"/>
                <w:noProof/>
                <w:color w:val="000000" w:themeColor="text1"/>
                <w:sz w:val="22"/>
                <w:szCs w:val="22"/>
                <w:lang w:val="fi-FI"/>
              </w:rPr>
              <w:t xml:space="preserve"> &lt; 75%, maka skor = (16 x PD</w:t>
            </w:r>
            <w:r w:rsidRPr="000C6FB4">
              <w:rPr>
                <w:rFonts w:ascii="Times New Roman" w:hAnsi="Times New Roman"/>
                <w:b w:val="0"/>
                <w:noProof/>
                <w:color w:val="000000" w:themeColor="text1"/>
                <w:sz w:val="22"/>
                <w:szCs w:val="22"/>
                <w:vertAlign w:val="subscript"/>
                <w:lang w:val="fi-FI"/>
              </w:rPr>
              <w:t>SPK</w:t>
            </w:r>
            <w:r w:rsidRPr="000C6FB4">
              <w:rPr>
                <w:rFonts w:ascii="Times New Roman" w:hAnsi="Times New Roman"/>
                <w:b w:val="0"/>
                <w:noProof/>
                <w:color w:val="000000" w:themeColor="text1"/>
                <w:sz w:val="22"/>
                <w:szCs w:val="22"/>
                <w:lang w:val="fi-FI"/>
              </w:rPr>
              <w:t>)/3.</w:t>
            </w:r>
          </w:p>
        </w:tc>
      </w:tr>
      <w:tr w:rsidR="000C6FB4" w:rsidRPr="000C6FB4" w:rsidTr="008E650C">
        <w:trPr>
          <w:trHeight w:val="503"/>
        </w:trPr>
        <w:tc>
          <w:tcPr>
            <w:tcW w:w="2518" w:type="dxa"/>
            <w:tcBorders>
              <w:top w:val="nil"/>
              <w:left w:val="single" w:sz="4" w:space="0" w:color="auto"/>
              <w:bottom w:val="single" w:sz="4" w:space="0" w:color="auto"/>
              <w:right w:val="single" w:sz="4" w:space="0" w:color="auto"/>
            </w:tcBorders>
          </w:tcPr>
          <w:p w:rsidR="007772AC" w:rsidRPr="000C6FB4" w:rsidRDefault="007772AC" w:rsidP="00F66C1F">
            <w:pPr>
              <w:rPr>
                <w:rFonts w:ascii="Times New Roman" w:hAnsi="Times New Roman"/>
                <w:b w:val="0"/>
                <w:color w:val="000000" w:themeColor="text1"/>
                <w:sz w:val="22"/>
                <w:szCs w:val="22"/>
              </w:rPr>
            </w:pPr>
          </w:p>
        </w:tc>
        <w:tc>
          <w:tcPr>
            <w:tcW w:w="3330" w:type="dxa"/>
            <w:tcBorders>
              <w:top w:val="single" w:sz="4" w:space="0" w:color="auto"/>
              <w:left w:val="single" w:sz="4" w:space="0" w:color="auto"/>
              <w:bottom w:val="single" w:sz="4" w:space="0" w:color="auto"/>
              <w:right w:val="single" w:sz="4" w:space="0" w:color="auto"/>
            </w:tcBorders>
          </w:tcPr>
          <w:p w:rsidR="007772AC" w:rsidRPr="000C6FB4" w:rsidRDefault="007772AC" w:rsidP="00F66C1F">
            <w:pPr>
              <w:ind w:left="-18" w:firstLine="18"/>
              <w:rPr>
                <w:rFonts w:ascii="Times New Roman" w:hAnsi="Times New Roman"/>
                <w:b w:val="0"/>
                <w:color w:val="000000" w:themeColor="text1"/>
                <w:sz w:val="22"/>
                <w:szCs w:val="22"/>
                <w:lang w:val="fi-FI"/>
              </w:rPr>
            </w:pPr>
            <w:r w:rsidRPr="000C6FB4">
              <w:rPr>
                <w:rFonts w:ascii="Times New Roman" w:hAnsi="Times New Roman"/>
                <w:b w:val="0"/>
                <w:noProof/>
                <w:color w:val="000000" w:themeColor="text1"/>
                <w:sz w:val="22"/>
                <w:szCs w:val="22"/>
                <w:lang w:val="fi-FI"/>
              </w:rPr>
              <w:t>4.</w:t>
            </w:r>
            <w:r w:rsidRPr="000C6FB4">
              <w:rPr>
                <w:rFonts w:ascii="Times New Roman" w:hAnsi="Times New Roman"/>
                <w:b w:val="0"/>
                <w:noProof/>
                <w:color w:val="000000" w:themeColor="text1"/>
                <w:sz w:val="22"/>
                <w:szCs w:val="22"/>
              </w:rPr>
              <w:t xml:space="preserve">3.1.2  </w:t>
            </w:r>
            <w:r w:rsidRPr="000C6FB4">
              <w:rPr>
                <w:rFonts w:ascii="Times New Roman" w:hAnsi="Times New Roman"/>
                <w:b w:val="0"/>
                <w:color w:val="000000" w:themeColor="text1"/>
                <w:sz w:val="22"/>
                <w:szCs w:val="22"/>
                <w:lang w:val="sv-SE"/>
              </w:rPr>
              <w:t>Dosen di RS Pendidikan (Utama, Afiliasi dan Satelit)</w:t>
            </w:r>
            <w:r w:rsidRPr="000C6FB4">
              <w:rPr>
                <w:rFonts w:ascii="Times New Roman" w:hAnsi="Times New Roman"/>
                <w:b w:val="0"/>
                <w:color w:val="000000" w:themeColor="text1"/>
                <w:sz w:val="22"/>
                <w:szCs w:val="22"/>
                <w:lang w:val="fi-FI"/>
              </w:rPr>
              <w:t xml:space="preserve"> yang memiliki jabatan akademik yang bidang </w:t>
            </w:r>
            <w:r w:rsidRPr="000C6FB4">
              <w:rPr>
                <w:rFonts w:ascii="Times New Roman" w:hAnsi="Times New Roman"/>
                <w:b w:val="0"/>
                <w:color w:val="000000" w:themeColor="text1"/>
                <w:sz w:val="22"/>
                <w:szCs w:val="22"/>
                <w:lang w:val="id-ID"/>
              </w:rPr>
              <w:t xml:space="preserve">keahliannya </w:t>
            </w:r>
            <w:r w:rsidRPr="000C6FB4">
              <w:rPr>
                <w:rFonts w:ascii="Times New Roman" w:hAnsi="Times New Roman"/>
                <w:b w:val="0"/>
                <w:color w:val="000000" w:themeColor="text1"/>
                <w:sz w:val="22"/>
                <w:szCs w:val="22"/>
                <w:lang w:val="fi-FI"/>
              </w:rPr>
              <w:t xml:space="preserve">sesuai dengan </w:t>
            </w:r>
            <w:r w:rsidRPr="000C6FB4">
              <w:rPr>
                <w:rFonts w:ascii="Times New Roman" w:hAnsi="Times New Roman"/>
                <w:b w:val="0"/>
                <w:color w:val="000000" w:themeColor="text1"/>
                <w:sz w:val="22"/>
                <w:szCs w:val="22"/>
                <w:lang w:val="id-ID"/>
              </w:rPr>
              <w:t xml:space="preserve">kompetensi </w:t>
            </w:r>
            <w:r w:rsidRPr="000C6FB4">
              <w:rPr>
                <w:rFonts w:ascii="Times New Roman" w:hAnsi="Times New Roman"/>
                <w:b w:val="0"/>
                <w:color w:val="000000" w:themeColor="text1"/>
                <w:sz w:val="22"/>
                <w:szCs w:val="22"/>
                <w:lang w:val="fi-FI"/>
              </w:rPr>
              <w:t>PS.</w:t>
            </w:r>
          </w:p>
        </w:tc>
        <w:tc>
          <w:tcPr>
            <w:tcW w:w="2126" w:type="dxa"/>
            <w:tcBorders>
              <w:top w:val="single" w:sz="4" w:space="0" w:color="auto"/>
              <w:left w:val="single" w:sz="4" w:space="0" w:color="auto"/>
              <w:bottom w:val="single" w:sz="4" w:space="0" w:color="auto"/>
              <w:right w:val="single" w:sz="4" w:space="0" w:color="auto"/>
            </w:tcBorders>
          </w:tcPr>
          <w:p w:rsidR="001E7C3A" w:rsidRPr="000C6FB4" w:rsidRDefault="007772AC" w:rsidP="002C0506">
            <w:pPr>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fi-FI"/>
              </w:rPr>
              <w:t xml:space="preserve">Jika jumlah guru besar ≥ 1, maka </w:t>
            </w:r>
          </w:p>
          <w:p w:rsidR="007772AC" w:rsidRPr="000C6FB4" w:rsidRDefault="007772AC" w:rsidP="002C0506">
            <w:pPr>
              <w:rPr>
                <w:rFonts w:ascii="Times New Roman" w:hAnsi="Times New Roman"/>
                <w:b w:val="0"/>
                <w:color w:val="000000" w:themeColor="text1"/>
                <w:sz w:val="22"/>
                <w:szCs w:val="22"/>
                <w:lang w:val="nl-NL"/>
              </w:rPr>
            </w:pPr>
            <w:r w:rsidRPr="000C6FB4">
              <w:rPr>
                <w:rFonts w:ascii="Times New Roman" w:hAnsi="Times New Roman"/>
                <w:b w:val="0"/>
                <w:color w:val="000000" w:themeColor="text1"/>
                <w:sz w:val="22"/>
                <w:szCs w:val="22"/>
                <w:lang w:val="fi-FI"/>
              </w:rPr>
              <w:t>skor = 4.</w:t>
            </w:r>
          </w:p>
          <w:p w:rsidR="007772AC" w:rsidRPr="000C6FB4" w:rsidRDefault="007772AC" w:rsidP="002C0506">
            <w:pPr>
              <w:rPr>
                <w:rFonts w:ascii="Times New Roman" w:hAnsi="Times New Roman"/>
                <w:b w:val="0"/>
                <w:color w:val="000000" w:themeColor="text1"/>
                <w:sz w:val="22"/>
                <w:szCs w:val="22"/>
                <w:lang w:val="fi-FI"/>
              </w:rPr>
            </w:pPr>
          </w:p>
        </w:tc>
        <w:tc>
          <w:tcPr>
            <w:tcW w:w="2120" w:type="dxa"/>
            <w:tcBorders>
              <w:top w:val="single" w:sz="4" w:space="0" w:color="auto"/>
              <w:left w:val="single" w:sz="4" w:space="0" w:color="auto"/>
              <w:bottom w:val="single" w:sz="4" w:space="0" w:color="auto"/>
            </w:tcBorders>
          </w:tcPr>
          <w:p w:rsidR="007772AC" w:rsidRPr="000C6FB4" w:rsidRDefault="007772AC" w:rsidP="002C0506">
            <w:pPr>
              <w:rPr>
                <w:rFonts w:ascii="Times New Roman" w:hAnsi="Times New Roman"/>
                <w:b w:val="0"/>
                <w:color w:val="000000" w:themeColor="text1"/>
                <w:sz w:val="22"/>
                <w:szCs w:val="22"/>
                <w:lang w:val="nl-NL"/>
              </w:rPr>
            </w:pPr>
            <w:r w:rsidRPr="000C6FB4">
              <w:rPr>
                <w:rFonts w:ascii="Times New Roman" w:hAnsi="Times New Roman"/>
                <w:b w:val="0"/>
                <w:color w:val="000000" w:themeColor="text1"/>
                <w:sz w:val="22"/>
                <w:szCs w:val="22"/>
                <w:lang w:val="fi-FI"/>
              </w:rPr>
              <w:t>Jika jumlah lektor kepala &gt; 1, maka skor = 3.</w:t>
            </w:r>
          </w:p>
          <w:p w:rsidR="007772AC" w:rsidRPr="000C6FB4" w:rsidRDefault="007772AC" w:rsidP="002C0506">
            <w:pPr>
              <w:ind w:left="41"/>
              <w:rPr>
                <w:rFonts w:ascii="Times New Roman" w:hAnsi="Times New Roman"/>
                <w:b w:val="0"/>
                <w:color w:val="000000" w:themeColor="text1"/>
                <w:sz w:val="22"/>
                <w:szCs w:val="22"/>
                <w:lang w:val="fi-FI"/>
              </w:rPr>
            </w:pPr>
          </w:p>
        </w:tc>
        <w:tc>
          <w:tcPr>
            <w:tcW w:w="2133" w:type="dxa"/>
            <w:gridSpan w:val="2"/>
            <w:tcBorders>
              <w:top w:val="single" w:sz="4" w:space="0" w:color="auto"/>
              <w:left w:val="single" w:sz="4" w:space="0" w:color="auto"/>
              <w:bottom w:val="single" w:sz="4" w:space="0" w:color="auto"/>
            </w:tcBorders>
          </w:tcPr>
          <w:p w:rsidR="007772AC" w:rsidRPr="000C6FB4" w:rsidRDefault="007772AC" w:rsidP="002C0506">
            <w:pPr>
              <w:rPr>
                <w:rFonts w:ascii="Times New Roman" w:hAnsi="Times New Roman"/>
                <w:b w:val="0"/>
                <w:color w:val="000000" w:themeColor="text1"/>
                <w:sz w:val="22"/>
                <w:szCs w:val="22"/>
                <w:lang w:val="nl-NL"/>
              </w:rPr>
            </w:pPr>
            <w:r w:rsidRPr="000C6FB4">
              <w:rPr>
                <w:rFonts w:ascii="Times New Roman" w:hAnsi="Times New Roman"/>
                <w:b w:val="0"/>
                <w:color w:val="000000" w:themeColor="text1"/>
                <w:sz w:val="22"/>
                <w:szCs w:val="22"/>
                <w:lang w:val="fi-FI"/>
              </w:rPr>
              <w:t>Jika jumlah lektor</w:t>
            </w:r>
            <w:r w:rsidR="00CB411D" w:rsidRPr="000C6FB4">
              <w:rPr>
                <w:rFonts w:ascii="Times New Roman" w:hAnsi="Times New Roman"/>
                <w:b w:val="0"/>
                <w:color w:val="000000" w:themeColor="text1"/>
                <w:sz w:val="22"/>
                <w:szCs w:val="22"/>
                <w:lang w:val="fi-FI"/>
              </w:rPr>
              <w:t xml:space="preserve"> </w:t>
            </w:r>
            <w:r w:rsidRPr="000C6FB4">
              <w:rPr>
                <w:rFonts w:ascii="Times New Roman" w:hAnsi="Times New Roman"/>
                <w:b w:val="0"/>
                <w:color w:val="000000" w:themeColor="text1"/>
                <w:sz w:val="22"/>
                <w:szCs w:val="22"/>
                <w:lang w:val="fi-FI"/>
              </w:rPr>
              <w:t>kepala = 1, maka skor = 2.</w:t>
            </w:r>
          </w:p>
          <w:p w:rsidR="007772AC" w:rsidRPr="000C6FB4" w:rsidRDefault="007772AC" w:rsidP="002C0506">
            <w:pPr>
              <w:ind w:left="41"/>
              <w:rPr>
                <w:rFonts w:ascii="Times New Roman" w:hAnsi="Times New Roman"/>
                <w:b w:val="0"/>
                <w:color w:val="000000" w:themeColor="text1"/>
                <w:sz w:val="22"/>
                <w:szCs w:val="22"/>
                <w:lang w:val="fi-FI"/>
              </w:rPr>
            </w:pPr>
          </w:p>
        </w:tc>
        <w:tc>
          <w:tcPr>
            <w:tcW w:w="1813" w:type="dxa"/>
            <w:gridSpan w:val="2"/>
            <w:tcBorders>
              <w:top w:val="single" w:sz="4" w:space="0" w:color="auto"/>
              <w:left w:val="single" w:sz="4" w:space="0" w:color="auto"/>
              <w:bottom w:val="single" w:sz="4" w:space="0" w:color="auto"/>
            </w:tcBorders>
          </w:tcPr>
          <w:p w:rsidR="001E7C3A" w:rsidRPr="000C6FB4" w:rsidRDefault="007772AC" w:rsidP="002C0506">
            <w:pPr>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fi-FI"/>
              </w:rPr>
              <w:t xml:space="preserve">Jika jumlah lektor  ≥ 1, maka </w:t>
            </w:r>
          </w:p>
          <w:p w:rsidR="007772AC" w:rsidRPr="000C6FB4" w:rsidRDefault="007772AC" w:rsidP="002C0506">
            <w:pPr>
              <w:rPr>
                <w:rFonts w:ascii="Times New Roman" w:hAnsi="Times New Roman"/>
                <w:b w:val="0"/>
                <w:color w:val="000000" w:themeColor="text1"/>
                <w:sz w:val="22"/>
                <w:szCs w:val="22"/>
                <w:lang w:val="nl-NL"/>
              </w:rPr>
            </w:pPr>
            <w:r w:rsidRPr="000C6FB4">
              <w:rPr>
                <w:rFonts w:ascii="Times New Roman" w:hAnsi="Times New Roman"/>
                <w:b w:val="0"/>
                <w:color w:val="000000" w:themeColor="text1"/>
                <w:sz w:val="22"/>
                <w:szCs w:val="22"/>
                <w:lang w:val="fi-FI"/>
              </w:rPr>
              <w:t>skor = 1</w:t>
            </w:r>
          </w:p>
        </w:tc>
        <w:tc>
          <w:tcPr>
            <w:tcW w:w="1782" w:type="dxa"/>
            <w:gridSpan w:val="2"/>
            <w:tcBorders>
              <w:top w:val="single" w:sz="4" w:space="0" w:color="auto"/>
              <w:left w:val="single" w:sz="4" w:space="0" w:color="auto"/>
              <w:bottom w:val="single" w:sz="4" w:space="0" w:color="auto"/>
            </w:tcBorders>
          </w:tcPr>
          <w:p w:rsidR="001E7C3A" w:rsidRPr="000C6FB4" w:rsidRDefault="007772AC" w:rsidP="002C0506">
            <w:pPr>
              <w:ind w:left="41"/>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fi-FI"/>
              </w:rPr>
              <w:t xml:space="preserve">Jika lektor tidak ada, maka </w:t>
            </w:r>
          </w:p>
          <w:p w:rsidR="007772AC" w:rsidRPr="000C6FB4" w:rsidRDefault="007772AC" w:rsidP="002C0506">
            <w:pPr>
              <w:ind w:left="41"/>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fi-FI"/>
              </w:rPr>
              <w:t>skor = 0</w:t>
            </w:r>
            <w:r w:rsidR="001E7C3A" w:rsidRPr="000C6FB4">
              <w:rPr>
                <w:rFonts w:ascii="Times New Roman" w:hAnsi="Times New Roman"/>
                <w:b w:val="0"/>
                <w:color w:val="000000" w:themeColor="text1"/>
                <w:sz w:val="22"/>
                <w:szCs w:val="22"/>
                <w:lang w:val="fi-FI"/>
              </w:rPr>
              <w:t>.</w:t>
            </w:r>
          </w:p>
        </w:tc>
      </w:tr>
      <w:tr w:rsidR="000C6FB4" w:rsidRPr="000C6FB4" w:rsidTr="008E650C">
        <w:trPr>
          <w:trHeight w:val="503"/>
        </w:trPr>
        <w:tc>
          <w:tcPr>
            <w:tcW w:w="2518" w:type="dxa"/>
            <w:tcBorders>
              <w:top w:val="single" w:sz="4" w:space="0" w:color="auto"/>
              <w:left w:val="single" w:sz="4" w:space="0" w:color="auto"/>
              <w:bottom w:val="nil"/>
              <w:right w:val="single" w:sz="4" w:space="0" w:color="auto"/>
            </w:tcBorders>
          </w:tcPr>
          <w:p w:rsidR="006735D5" w:rsidRPr="000C6FB4" w:rsidRDefault="006735D5" w:rsidP="00F66C1F">
            <w:pPr>
              <w:rPr>
                <w:rFonts w:ascii="Times New Roman" w:hAnsi="Times New Roman"/>
                <w:b w:val="0"/>
                <w:color w:val="000000" w:themeColor="text1"/>
                <w:sz w:val="22"/>
                <w:szCs w:val="22"/>
              </w:rPr>
            </w:pPr>
          </w:p>
        </w:tc>
        <w:tc>
          <w:tcPr>
            <w:tcW w:w="3330" w:type="dxa"/>
            <w:tcBorders>
              <w:top w:val="single" w:sz="4" w:space="0" w:color="auto"/>
              <w:left w:val="single" w:sz="4" w:space="0" w:color="auto"/>
              <w:bottom w:val="single" w:sz="4" w:space="0" w:color="auto"/>
              <w:right w:val="single" w:sz="4" w:space="0" w:color="auto"/>
            </w:tcBorders>
          </w:tcPr>
          <w:p w:rsidR="006735D5" w:rsidRPr="000C6FB4" w:rsidRDefault="006735D5" w:rsidP="00F66C1F">
            <w:pPr>
              <w:rPr>
                <w:rFonts w:ascii="Times New Roman" w:hAnsi="Times New Roman"/>
                <w:b w:val="0"/>
                <w:color w:val="000000" w:themeColor="text1"/>
                <w:sz w:val="22"/>
                <w:szCs w:val="22"/>
              </w:rPr>
            </w:pPr>
            <w:r w:rsidRPr="000C6FB4">
              <w:rPr>
                <w:rFonts w:ascii="Times New Roman" w:hAnsi="Times New Roman"/>
                <w:b w:val="0"/>
                <w:noProof/>
                <w:color w:val="000000" w:themeColor="text1"/>
                <w:sz w:val="22"/>
                <w:szCs w:val="22"/>
                <w:lang w:val="fi-FI"/>
              </w:rPr>
              <w:t>4.</w:t>
            </w:r>
            <w:r w:rsidRPr="000C6FB4">
              <w:rPr>
                <w:rFonts w:ascii="Times New Roman" w:hAnsi="Times New Roman"/>
                <w:b w:val="0"/>
                <w:noProof/>
                <w:color w:val="000000" w:themeColor="text1"/>
                <w:sz w:val="22"/>
                <w:szCs w:val="22"/>
              </w:rPr>
              <w:t>3</w:t>
            </w:r>
            <w:r w:rsidRPr="000C6FB4">
              <w:rPr>
                <w:rFonts w:ascii="Times New Roman" w:hAnsi="Times New Roman"/>
                <w:b w:val="0"/>
                <w:noProof/>
                <w:color w:val="000000" w:themeColor="text1"/>
                <w:sz w:val="22"/>
                <w:szCs w:val="22"/>
                <w:lang w:val="id-ID"/>
              </w:rPr>
              <w:t>.</w:t>
            </w:r>
            <w:r w:rsidRPr="000C6FB4">
              <w:rPr>
                <w:rFonts w:ascii="Times New Roman" w:hAnsi="Times New Roman"/>
                <w:b w:val="0"/>
                <w:noProof/>
                <w:color w:val="000000" w:themeColor="text1"/>
                <w:sz w:val="22"/>
                <w:szCs w:val="22"/>
                <w:lang w:val="fi-FI"/>
              </w:rPr>
              <w:t xml:space="preserve">1.3  </w:t>
            </w:r>
            <w:r w:rsidRPr="000C6FB4">
              <w:rPr>
                <w:rFonts w:ascii="Times New Roman" w:hAnsi="Times New Roman"/>
                <w:b w:val="0"/>
                <w:color w:val="000000" w:themeColor="text1"/>
                <w:sz w:val="22"/>
                <w:szCs w:val="22"/>
                <w:lang w:val="fi-FI"/>
              </w:rPr>
              <w:t xml:space="preserve">Dosen yang memiliki Sertifikat Pendidik </w:t>
            </w:r>
            <w:r w:rsidRPr="000C6FB4">
              <w:rPr>
                <w:rFonts w:ascii="Times New Roman" w:hAnsi="Times New Roman"/>
                <w:b w:val="0"/>
                <w:color w:val="000000" w:themeColor="text1"/>
                <w:sz w:val="22"/>
                <w:szCs w:val="22"/>
                <w:lang w:val="id-ID"/>
              </w:rPr>
              <w:t>(AA/Pekerti/</w:t>
            </w:r>
            <w:r w:rsidRPr="000C6FB4">
              <w:rPr>
                <w:rFonts w:ascii="Times New Roman" w:hAnsi="Times New Roman"/>
                <w:b w:val="0"/>
                <w:color w:val="000000" w:themeColor="text1"/>
                <w:sz w:val="22"/>
                <w:szCs w:val="22"/>
              </w:rPr>
              <w:t xml:space="preserve"> </w:t>
            </w:r>
            <w:r w:rsidRPr="000C6FB4">
              <w:rPr>
                <w:rFonts w:ascii="Times New Roman" w:hAnsi="Times New Roman"/>
                <w:b w:val="0"/>
                <w:color w:val="000000" w:themeColor="text1"/>
                <w:sz w:val="22"/>
                <w:szCs w:val="22"/>
                <w:lang w:val="id-ID"/>
              </w:rPr>
              <w:t>Akta V/</w:t>
            </w:r>
            <w:r w:rsidRPr="000C6FB4">
              <w:rPr>
                <w:rFonts w:ascii="Times New Roman" w:hAnsi="Times New Roman"/>
                <w:b w:val="0"/>
                <w:i/>
                <w:color w:val="000000" w:themeColor="text1"/>
                <w:sz w:val="22"/>
                <w:szCs w:val="22"/>
                <w:lang w:val="id-ID"/>
              </w:rPr>
              <w:t>Certicate in Medical Education</w:t>
            </w:r>
            <w:r w:rsidRPr="000C6FB4">
              <w:rPr>
                <w:rFonts w:ascii="Times New Roman" w:hAnsi="Times New Roman"/>
                <w:b w:val="0"/>
                <w:i/>
                <w:color w:val="000000" w:themeColor="text1"/>
                <w:sz w:val="22"/>
                <w:szCs w:val="22"/>
              </w:rPr>
              <w:t>/</w:t>
            </w:r>
            <w:r w:rsidRPr="000C6FB4">
              <w:rPr>
                <w:rFonts w:ascii="Times New Roman" w:hAnsi="Times New Roman"/>
                <w:b w:val="0"/>
                <w:color w:val="000000" w:themeColor="text1"/>
                <w:sz w:val="22"/>
                <w:szCs w:val="22"/>
              </w:rPr>
              <w:t>Sertifikat Dosen</w:t>
            </w:r>
            <w:r w:rsidRPr="000C6FB4">
              <w:rPr>
                <w:rFonts w:ascii="Times New Roman" w:hAnsi="Times New Roman"/>
                <w:b w:val="0"/>
                <w:color w:val="000000" w:themeColor="text1"/>
                <w:sz w:val="22"/>
                <w:szCs w:val="22"/>
                <w:lang w:val="id-ID"/>
              </w:rPr>
              <w:t>)</w:t>
            </w:r>
            <w:r w:rsidRPr="000C6FB4">
              <w:rPr>
                <w:rFonts w:ascii="Times New Roman" w:hAnsi="Times New Roman"/>
                <w:b w:val="0"/>
                <w:color w:val="000000" w:themeColor="text1"/>
                <w:sz w:val="22"/>
                <w:szCs w:val="22"/>
              </w:rPr>
              <w:t>.</w:t>
            </w:r>
          </w:p>
          <w:p w:rsidR="006735D5" w:rsidRPr="000C6FB4" w:rsidRDefault="006735D5" w:rsidP="00F66C1F">
            <w:pPr>
              <w:rPr>
                <w:rFonts w:ascii="Times New Roman" w:hAnsi="Times New Roman"/>
                <w:b w:val="0"/>
                <w:color w:val="000000" w:themeColor="text1"/>
                <w:sz w:val="22"/>
                <w:szCs w:val="22"/>
              </w:rPr>
            </w:pPr>
          </w:p>
          <w:p w:rsidR="006735D5" w:rsidRPr="000C6FB4" w:rsidRDefault="006735D5" w:rsidP="00F66C1F">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fi-FI"/>
              </w:rPr>
              <w:t>KD</w:t>
            </w:r>
            <w:r w:rsidRPr="000C6FB4">
              <w:rPr>
                <w:rFonts w:ascii="Times New Roman" w:hAnsi="Times New Roman"/>
                <w:b w:val="0"/>
                <w:color w:val="000000" w:themeColor="text1"/>
                <w:sz w:val="22"/>
                <w:szCs w:val="22"/>
                <w:vertAlign w:val="subscript"/>
                <w:lang w:val="id-ID"/>
              </w:rPr>
              <w:t>3</w:t>
            </w:r>
            <w:r w:rsidRPr="000C6FB4">
              <w:rPr>
                <w:rFonts w:ascii="Times New Roman" w:hAnsi="Times New Roman"/>
                <w:b w:val="0"/>
                <w:color w:val="000000" w:themeColor="text1"/>
                <w:sz w:val="22"/>
                <w:szCs w:val="22"/>
                <w:lang w:val="fi-FI"/>
              </w:rPr>
              <w:t xml:space="preserve"> = Persentase dosen yang memiliki Sertifikasi Pendidik.</w:t>
            </w:r>
          </w:p>
        </w:tc>
        <w:tc>
          <w:tcPr>
            <w:tcW w:w="2126" w:type="dxa"/>
            <w:tcBorders>
              <w:top w:val="single" w:sz="4" w:space="0" w:color="auto"/>
              <w:left w:val="single" w:sz="4" w:space="0" w:color="auto"/>
              <w:bottom w:val="single" w:sz="4" w:space="0" w:color="auto"/>
              <w:right w:val="single" w:sz="4" w:space="0" w:color="auto"/>
            </w:tcBorders>
            <w:vAlign w:val="center"/>
          </w:tcPr>
          <w:p w:rsidR="006735D5" w:rsidRPr="000C6FB4" w:rsidRDefault="006735D5" w:rsidP="00F66C1F">
            <w:pPr>
              <w:jc w:val="center"/>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fi-FI"/>
              </w:rPr>
              <w:t>Jika KD</w:t>
            </w:r>
            <w:r w:rsidRPr="000C6FB4">
              <w:rPr>
                <w:rFonts w:ascii="Times New Roman" w:hAnsi="Times New Roman"/>
                <w:b w:val="0"/>
                <w:color w:val="000000" w:themeColor="text1"/>
                <w:sz w:val="22"/>
                <w:szCs w:val="22"/>
                <w:vertAlign w:val="subscript"/>
                <w:lang w:val="id-ID"/>
              </w:rPr>
              <w:t>3</w:t>
            </w:r>
            <w:r w:rsidRPr="000C6FB4">
              <w:rPr>
                <w:rFonts w:ascii="Times New Roman" w:hAnsi="Times New Roman"/>
                <w:b w:val="0"/>
                <w:color w:val="000000" w:themeColor="text1"/>
                <w:sz w:val="22"/>
                <w:szCs w:val="22"/>
                <w:lang w:val="fi-FI"/>
              </w:rPr>
              <w:t xml:space="preserve"> ≥ </w:t>
            </w:r>
            <w:r w:rsidRPr="000C6FB4">
              <w:rPr>
                <w:rFonts w:ascii="Times New Roman" w:hAnsi="Times New Roman"/>
                <w:b w:val="0"/>
                <w:color w:val="000000" w:themeColor="text1"/>
                <w:sz w:val="22"/>
                <w:szCs w:val="22"/>
                <w:lang w:val="id-ID"/>
              </w:rPr>
              <w:t>40</w:t>
            </w:r>
            <w:r w:rsidRPr="000C6FB4">
              <w:rPr>
                <w:rFonts w:ascii="Times New Roman" w:hAnsi="Times New Roman"/>
                <w:b w:val="0"/>
                <w:color w:val="000000" w:themeColor="text1"/>
                <w:sz w:val="22"/>
                <w:szCs w:val="22"/>
                <w:lang w:val="fi-FI"/>
              </w:rPr>
              <w:t>%, maka skor = 4.</w:t>
            </w:r>
          </w:p>
        </w:tc>
        <w:tc>
          <w:tcPr>
            <w:tcW w:w="7848" w:type="dxa"/>
            <w:gridSpan w:val="7"/>
            <w:tcBorders>
              <w:top w:val="single" w:sz="4" w:space="0" w:color="auto"/>
              <w:left w:val="single" w:sz="4" w:space="0" w:color="auto"/>
              <w:bottom w:val="single" w:sz="4" w:space="0" w:color="auto"/>
            </w:tcBorders>
            <w:vAlign w:val="center"/>
          </w:tcPr>
          <w:p w:rsidR="006735D5" w:rsidRPr="000C6FB4" w:rsidRDefault="006735D5" w:rsidP="00F66C1F">
            <w:pPr>
              <w:ind w:left="41"/>
              <w:jc w:val="center"/>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fi-FI"/>
              </w:rPr>
              <w:t>Jika KD</w:t>
            </w:r>
            <w:r w:rsidRPr="000C6FB4">
              <w:rPr>
                <w:rFonts w:ascii="Times New Roman" w:hAnsi="Times New Roman"/>
                <w:b w:val="0"/>
                <w:color w:val="000000" w:themeColor="text1"/>
                <w:sz w:val="22"/>
                <w:szCs w:val="22"/>
                <w:vertAlign w:val="subscript"/>
                <w:lang w:val="id-ID"/>
              </w:rPr>
              <w:t>3</w:t>
            </w:r>
            <w:r w:rsidRPr="000C6FB4">
              <w:rPr>
                <w:rFonts w:ascii="Times New Roman" w:hAnsi="Times New Roman"/>
                <w:b w:val="0"/>
                <w:color w:val="000000" w:themeColor="text1"/>
                <w:sz w:val="22"/>
                <w:szCs w:val="22"/>
                <w:lang w:val="fi-FI"/>
              </w:rPr>
              <w:t>&lt; 40%, maka skor = 10 x KD</w:t>
            </w:r>
            <w:r w:rsidRPr="000C6FB4">
              <w:rPr>
                <w:rFonts w:ascii="Times New Roman" w:hAnsi="Times New Roman"/>
                <w:b w:val="0"/>
                <w:color w:val="000000" w:themeColor="text1"/>
                <w:sz w:val="22"/>
                <w:szCs w:val="22"/>
                <w:vertAlign w:val="subscript"/>
                <w:lang w:val="id-ID"/>
              </w:rPr>
              <w:t>3</w:t>
            </w:r>
            <w:r w:rsidRPr="000C6FB4">
              <w:rPr>
                <w:rFonts w:ascii="Times New Roman" w:hAnsi="Times New Roman"/>
                <w:b w:val="0"/>
                <w:color w:val="000000" w:themeColor="text1"/>
                <w:sz w:val="22"/>
                <w:szCs w:val="22"/>
                <w:lang w:val="fi-FI"/>
              </w:rPr>
              <w:t>.</w:t>
            </w:r>
          </w:p>
        </w:tc>
      </w:tr>
      <w:tr w:rsidR="000C6FB4" w:rsidRPr="000C6FB4" w:rsidTr="008E650C">
        <w:trPr>
          <w:trHeight w:val="503"/>
        </w:trPr>
        <w:tc>
          <w:tcPr>
            <w:tcW w:w="2518" w:type="dxa"/>
            <w:tcBorders>
              <w:top w:val="nil"/>
              <w:left w:val="single" w:sz="4" w:space="0" w:color="auto"/>
              <w:bottom w:val="nil"/>
              <w:right w:val="single" w:sz="4" w:space="0" w:color="auto"/>
            </w:tcBorders>
          </w:tcPr>
          <w:p w:rsidR="006735D5" w:rsidRPr="000C6FB4" w:rsidRDefault="006735D5" w:rsidP="00F66C1F">
            <w:pPr>
              <w:rPr>
                <w:rFonts w:ascii="Times New Roman" w:hAnsi="Times New Roman"/>
                <w:b w:val="0"/>
                <w:color w:val="000000" w:themeColor="text1"/>
                <w:sz w:val="22"/>
                <w:szCs w:val="22"/>
              </w:rPr>
            </w:pPr>
          </w:p>
        </w:tc>
        <w:tc>
          <w:tcPr>
            <w:tcW w:w="3330" w:type="dxa"/>
            <w:tcBorders>
              <w:top w:val="single" w:sz="4" w:space="0" w:color="auto"/>
              <w:left w:val="single" w:sz="4" w:space="0" w:color="auto"/>
              <w:bottom w:val="single" w:sz="4" w:space="0" w:color="auto"/>
              <w:right w:val="single" w:sz="4" w:space="0" w:color="auto"/>
            </w:tcBorders>
          </w:tcPr>
          <w:p w:rsidR="006735D5" w:rsidRPr="000C6FB4" w:rsidRDefault="006735D5" w:rsidP="00F66C1F">
            <w:pPr>
              <w:ind w:left="-18" w:firstLine="18"/>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id-ID"/>
              </w:rPr>
              <w:t>4.3.</w:t>
            </w:r>
            <w:r w:rsidRPr="000C6FB4">
              <w:rPr>
                <w:rFonts w:ascii="Times New Roman" w:hAnsi="Times New Roman"/>
                <w:b w:val="0"/>
                <w:color w:val="000000" w:themeColor="text1"/>
                <w:sz w:val="22"/>
                <w:szCs w:val="22"/>
              </w:rPr>
              <w:t xml:space="preserve">1.4  </w:t>
            </w:r>
            <w:r w:rsidRPr="000C6FB4">
              <w:rPr>
                <w:rFonts w:ascii="Times New Roman" w:hAnsi="Times New Roman"/>
                <w:b w:val="0"/>
                <w:color w:val="000000" w:themeColor="text1"/>
                <w:sz w:val="22"/>
                <w:szCs w:val="22"/>
                <w:lang w:val="fi-FI"/>
              </w:rPr>
              <w:t xml:space="preserve">Rasio peserta didik </w:t>
            </w:r>
            <w:r w:rsidRPr="000C6FB4">
              <w:rPr>
                <w:rFonts w:ascii="Times New Roman" w:hAnsi="Times New Roman"/>
                <w:b w:val="0"/>
                <w:color w:val="000000" w:themeColor="text1"/>
                <w:sz w:val="22"/>
                <w:szCs w:val="22"/>
                <w:lang w:val="id-ID"/>
              </w:rPr>
              <w:t>terhadap</w:t>
            </w:r>
            <w:r w:rsidRPr="000C6FB4">
              <w:rPr>
                <w:rFonts w:ascii="Times New Roman" w:hAnsi="Times New Roman"/>
                <w:b w:val="0"/>
                <w:color w:val="000000" w:themeColor="text1"/>
                <w:sz w:val="22"/>
                <w:szCs w:val="22"/>
                <w:lang w:val="fi-FI"/>
              </w:rPr>
              <w:t xml:space="preserve"> dosen yang bidang keahliannya sesuai dengan bidang PS (R</w:t>
            </w:r>
            <w:r w:rsidRPr="000C6FB4">
              <w:rPr>
                <w:rFonts w:ascii="Times New Roman" w:hAnsi="Times New Roman"/>
                <w:b w:val="0"/>
                <w:color w:val="000000" w:themeColor="text1"/>
                <w:sz w:val="22"/>
                <w:szCs w:val="22"/>
                <w:vertAlign w:val="subscript"/>
                <w:lang w:val="fi-FI"/>
              </w:rPr>
              <w:t>MD</w:t>
            </w:r>
            <w:r w:rsidRPr="000C6FB4">
              <w:rPr>
                <w:rFonts w:ascii="Times New Roman" w:hAnsi="Times New Roman"/>
                <w:b w:val="0"/>
                <w:color w:val="000000" w:themeColor="text1"/>
                <w:sz w:val="22"/>
                <w:szCs w:val="22"/>
                <w:lang w:val="fi-FI"/>
              </w:rPr>
              <w:t>)</w:t>
            </w:r>
          </w:p>
          <w:p w:rsidR="006735D5" w:rsidRPr="000C6FB4" w:rsidRDefault="006735D5" w:rsidP="00F66C1F">
            <w:pPr>
              <w:ind w:left="-18" w:firstLine="18"/>
              <w:rPr>
                <w:rFonts w:ascii="Times New Roman" w:hAnsi="Times New Roman"/>
                <w:b w:val="0"/>
                <w:color w:val="000000" w:themeColor="text1"/>
                <w:sz w:val="22"/>
                <w:szCs w:val="22"/>
                <w:lang w:val="id-ID"/>
              </w:rPr>
            </w:pPr>
          </w:p>
          <w:p w:rsidR="006735D5" w:rsidRPr="000C6FB4" w:rsidRDefault="006735D5" w:rsidP="00F66C1F">
            <w:pPr>
              <w:ind w:left="-18" w:firstLine="18"/>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Data total peserta didik dapat dili</w:t>
            </w:r>
            <w:r w:rsidR="00A20D4B" w:rsidRPr="000C6FB4">
              <w:rPr>
                <w:rFonts w:ascii="Times New Roman" w:hAnsi="Times New Roman"/>
                <w:b w:val="0"/>
                <w:color w:val="000000" w:themeColor="text1"/>
                <w:sz w:val="22"/>
                <w:szCs w:val="22"/>
                <w:lang w:val="id-ID"/>
              </w:rPr>
              <w:t xml:space="preserve">hat pada Tabel 3.2.1 baris S, yaitu: </w:t>
            </w:r>
            <w:r w:rsidRPr="000C6FB4">
              <w:rPr>
                <w:rFonts w:ascii="Times New Roman" w:hAnsi="Times New Roman"/>
                <w:b w:val="0"/>
                <w:color w:val="000000" w:themeColor="text1"/>
                <w:sz w:val="22"/>
                <w:szCs w:val="22"/>
                <w:lang w:val="id-ID"/>
              </w:rPr>
              <w:t>(d).</w:t>
            </w:r>
          </w:p>
          <w:p w:rsidR="006735D5" w:rsidRPr="000C6FB4" w:rsidRDefault="006735D5" w:rsidP="00F66C1F">
            <w:pPr>
              <w:ind w:left="-18" w:firstLine="18"/>
              <w:rPr>
                <w:rFonts w:ascii="Times New Roman" w:hAnsi="Times New Roman"/>
                <w:b w:val="0"/>
                <w:color w:val="000000" w:themeColor="text1"/>
                <w:sz w:val="22"/>
                <w:szCs w:val="22"/>
                <w:lang w:val="id-ID"/>
              </w:rPr>
            </w:pPr>
          </w:p>
          <w:p w:rsidR="006735D5" w:rsidRPr="000C6FB4" w:rsidRDefault="006735D5" w:rsidP="00F66C1F">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fi-FI"/>
              </w:rPr>
              <w:t>R</w:t>
            </w:r>
            <w:r w:rsidRPr="000C6FB4">
              <w:rPr>
                <w:rFonts w:ascii="Times New Roman" w:hAnsi="Times New Roman"/>
                <w:b w:val="0"/>
                <w:color w:val="000000" w:themeColor="text1"/>
                <w:sz w:val="22"/>
                <w:szCs w:val="22"/>
                <w:vertAlign w:val="subscript"/>
                <w:lang w:val="fi-FI"/>
              </w:rPr>
              <w:t>MD</w:t>
            </w:r>
            <w:r w:rsidRPr="000C6FB4">
              <w:rPr>
                <w:rFonts w:ascii="Times New Roman" w:hAnsi="Times New Roman"/>
                <w:b w:val="0"/>
                <w:color w:val="000000" w:themeColor="text1"/>
                <w:sz w:val="22"/>
                <w:szCs w:val="22"/>
                <w:lang w:val="id-ID"/>
              </w:rPr>
              <w:t xml:space="preserve"> = Rasio</w:t>
            </w:r>
            <w:r w:rsidR="00681310" w:rsidRPr="000C6FB4">
              <w:rPr>
                <w:rFonts w:ascii="Times New Roman" w:hAnsi="Times New Roman"/>
                <w:b w:val="0"/>
                <w:color w:val="000000" w:themeColor="text1"/>
                <w:sz w:val="22"/>
                <w:szCs w:val="22"/>
              </w:rPr>
              <w:t xml:space="preserve"> </w:t>
            </w:r>
            <w:r w:rsidRPr="000C6FB4">
              <w:rPr>
                <w:rFonts w:ascii="Times New Roman" w:hAnsi="Times New Roman"/>
                <w:b w:val="0"/>
                <w:color w:val="000000" w:themeColor="text1"/>
                <w:sz w:val="22"/>
                <w:szCs w:val="22"/>
                <w:lang w:val="id-ID"/>
              </w:rPr>
              <w:t>peserta didik terhadap dosen yang bidang keah</w:t>
            </w:r>
            <w:r w:rsidR="00A20D4B" w:rsidRPr="000C6FB4">
              <w:rPr>
                <w:rFonts w:ascii="Times New Roman" w:hAnsi="Times New Roman"/>
                <w:b w:val="0"/>
                <w:color w:val="000000" w:themeColor="text1"/>
                <w:sz w:val="22"/>
                <w:szCs w:val="22"/>
                <w:lang w:val="id-ID"/>
              </w:rPr>
              <w:t>liannya sesuai dengan bidang PS</w:t>
            </w:r>
            <w:r w:rsidR="00A20D4B" w:rsidRPr="000C6FB4">
              <w:rPr>
                <w:rFonts w:ascii="Times New Roman" w:hAnsi="Times New Roman"/>
                <w:b w:val="0"/>
                <w:color w:val="000000" w:themeColor="text1"/>
                <w:sz w:val="22"/>
                <w:szCs w:val="22"/>
              </w:rPr>
              <w:t>.</w:t>
            </w:r>
          </w:p>
          <w:p w:rsidR="006735D5" w:rsidRPr="000C6FB4" w:rsidRDefault="006735D5" w:rsidP="00F66C1F">
            <w:pPr>
              <w:rPr>
                <w:rFonts w:ascii="Times New Roman" w:hAnsi="Times New Roman"/>
                <w:b w:val="0"/>
                <w:color w:val="000000" w:themeColor="text1"/>
                <w:sz w:val="22"/>
                <w:szCs w:val="22"/>
                <w:lang w:val="id-ID"/>
              </w:rPr>
            </w:pPr>
          </w:p>
          <w:p w:rsidR="006735D5" w:rsidRPr="000C6FB4" w:rsidRDefault="006735D5" w:rsidP="00F66C1F">
            <w:pP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 xml:space="preserve">Catatan: Dosen dalam hal ini adalah </w:t>
            </w:r>
            <w:r w:rsidRPr="000C6FB4">
              <w:rPr>
                <w:rFonts w:ascii="Times New Roman" w:hAnsi="Times New Roman"/>
                <w:b w:val="0"/>
                <w:color w:val="000000" w:themeColor="text1"/>
                <w:sz w:val="22"/>
                <w:szCs w:val="22"/>
              </w:rPr>
              <w:t>RS Pendidikan Utama</w:t>
            </w:r>
            <w:r w:rsidRPr="000C6FB4">
              <w:rPr>
                <w:rFonts w:ascii="Times New Roman" w:hAnsi="Times New Roman"/>
                <w:b w:val="0"/>
                <w:color w:val="000000" w:themeColor="text1"/>
                <w:sz w:val="22"/>
                <w:szCs w:val="22"/>
                <w:lang w:val="id-ID"/>
              </w:rPr>
              <w:t>/</w:t>
            </w:r>
            <w:r w:rsidRPr="000C6FB4">
              <w:rPr>
                <w:rFonts w:ascii="Times New Roman" w:hAnsi="Times New Roman"/>
                <w:b w:val="0"/>
                <w:color w:val="000000" w:themeColor="text1"/>
                <w:sz w:val="22"/>
                <w:szCs w:val="22"/>
              </w:rPr>
              <w:t>RS Pendidikan Afiliasi dan Satelit</w:t>
            </w:r>
            <w:r w:rsidRPr="000C6FB4">
              <w:rPr>
                <w:rFonts w:ascii="Times New Roman" w:hAnsi="Times New Roman"/>
                <w:b w:val="0"/>
                <w:color w:val="000000" w:themeColor="text1"/>
                <w:sz w:val="22"/>
                <w:szCs w:val="22"/>
                <w:lang w:val="id-ID"/>
              </w:rPr>
              <w:t xml:space="preserve"> yang bidang keahliannya sesuai dengan bidang PS.</w:t>
            </w:r>
          </w:p>
          <w:p w:rsidR="006735D5" w:rsidRPr="000C6FB4" w:rsidRDefault="006735D5" w:rsidP="00F66C1F">
            <w:pPr>
              <w:rPr>
                <w:rFonts w:ascii="Times New Roman" w:hAnsi="Times New Roman"/>
                <w:color w:val="000000" w:themeColor="text1"/>
                <w:sz w:val="22"/>
                <w:szCs w:val="22"/>
                <w:lang w:val="id-ID"/>
              </w:rPr>
            </w:pPr>
            <w:r w:rsidRPr="000C6FB4">
              <w:rPr>
                <w:rFonts w:ascii="Times New Roman" w:hAnsi="Times New Roman"/>
                <w:b w:val="0"/>
                <w:color w:val="000000" w:themeColor="text1"/>
                <w:sz w:val="22"/>
                <w:szCs w:val="22"/>
                <w:lang w:val="id-ID"/>
              </w:rPr>
              <w:t xml:space="preserve">Data diperoleh dari Tabel 4.3.1 </w:t>
            </w:r>
          </w:p>
        </w:tc>
        <w:tc>
          <w:tcPr>
            <w:tcW w:w="2126" w:type="dxa"/>
            <w:tcBorders>
              <w:top w:val="single" w:sz="4" w:space="0" w:color="auto"/>
              <w:left w:val="single" w:sz="4" w:space="0" w:color="auto"/>
              <w:bottom w:val="single" w:sz="4" w:space="0" w:color="auto"/>
              <w:right w:val="single" w:sz="4" w:space="0" w:color="auto"/>
            </w:tcBorders>
            <w:vAlign w:val="center"/>
          </w:tcPr>
          <w:p w:rsidR="006735D5" w:rsidRPr="000C6FB4" w:rsidRDefault="006735D5" w:rsidP="00F66C1F">
            <w:pPr>
              <w:jc w:val="center"/>
              <w:rPr>
                <w:rFonts w:ascii="Times New Roman" w:hAnsi="Times New Roman"/>
                <w:b w:val="0"/>
                <w:bCs/>
                <w:color w:val="000000" w:themeColor="text1"/>
                <w:sz w:val="22"/>
                <w:szCs w:val="22"/>
                <w:lang w:val="id-ID"/>
              </w:rPr>
            </w:pPr>
            <w:r w:rsidRPr="000C6FB4">
              <w:rPr>
                <w:rFonts w:ascii="Times New Roman" w:hAnsi="Times New Roman"/>
                <w:b w:val="0"/>
                <w:bCs/>
                <w:color w:val="000000" w:themeColor="text1"/>
                <w:sz w:val="22"/>
                <w:szCs w:val="22"/>
                <w:lang w:val="id-ID"/>
              </w:rPr>
              <w:t xml:space="preserve">Jika </w:t>
            </w:r>
            <w:r w:rsidRPr="000C6FB4">
              <w:rPr>
                <w:rFonts w:ascii="Times New Roman" w:hAnsi="Times New Roman"/>
                <w:b w:val="0"/>
                <w:color w:val="000000" w:themeColor="text1"/>
                <w:sz w:val="22"/>
                <w:szCs w:val="22"/>
                <w:lang w:val="fi-FI"/>
              </w:rPr>
              <w:t>R</w:t>
            </w:r>
            <w:r w:rsidRPr="000C6FB4">
              <w:rPr>
                <w:rFonts w:ascii="Times New Roman" w:hAnsi="Times New Roman"/>
                <w:b w:val="0"/>
                <w:color w:val="000000" w:themeColor="text1"/>
                <w:sz w:val="22"/>
                <w:szCs w:val="22"/>
                <w:vertAlign w:val="subscript"/>
                <w:lang w:val="fi-FI"/>
              </w:rPr>
              <w:t>MD</w:t>
            </w:r>
            <w:r w:rsidR="002C0506" w:rsidRPr="000C6FB4">
              <w:rPr>
                <w:rFonts w:ascii="Times New Roman" w:hAnsi="Times New Roman"/>
                <w:b w:val="0"/>
                <w:color w:val="000000" w:themeColor="text1"/>
                <w:sz w:val="22"/>
                <w:szCs w:val="22"/>
                <w:vertAlign w:val="subscript"/>
                <w:lang w:val="fi-FI"/>
              </w:rPr>
              <w:t xml:space="preserve"> </w:t>
            </w:r>
            <w:r w:rsidRPr="000C6FB4">
              <w:rPr>
                <w:rFonts w:ascii="Times New Roman" w:hAnsi="Times New Roman"/>
                <w:b w:val="0"/>
                <w:bCs/>
                <w:color w:val="000000" w:themeColor="text1"/>
                <w:sz w:val="22"/>
                <w:szCs w:val="22"/>
              </w:rPr>
              <w:t xml:space="preserve">≤ </w:t>
            </w:r>
            <w:r w:rsidRPr="000C6FB4">
              <w:rPr>
                <w:rFonts w:ascii="Times New Roman" w:hAnsi="Times New Roman"/>
                <w:b w:val="0"/>
                <w:bCs/>
                <w:color w:val="000000" w:themeColor="text1"/>
                <w:sz w:val="22"/>
                <w:szCs w:val="22"/>
                <w:lang w:val="id-ID"/>
              </w:rPr>
              <w:t>3, maka skor = 4.</w:t>
            </w:r>
          </w:p>
        </w:tc>
        <w:tc>
          <w:tcPr>
            <w:tcW w:w="6066" w:type="dxa"/>
            <w:gridSpan w:val="5"/>
            <w:tcBorders>
              <w:top w:val="single" w:sz="4" w:space="0" w:color="auto"/>
              <w:left w:val="single" w:sz="4" w:space="0" w:color="auto"/>
              <w:bottom w:val="single" w:sz="4" w:space="0" w:color="auto"/>
            </w:tcBorders>
            <w:vAlign w:val="center"/>
          </w:tcPr>
          <w:p w:rsidR="006735D5" w:rsidRPr="000C6FB4" w:rsidRDefault="006735D5" w:rsidP="00F66C1F">
            <w:pPr>
              <w:jc w:val="center"/>
              <w:rPr>
                <w:rFonts w:ascii="Times New Roman" w:hAnsi="Times New Roman"/>
                <w:b w:val="0"/>
                <w:color w:val="000000" w:themeColor="text1"/>
                <w:sz w:val="22"/>
                <w:szCs w:val="22"/>
                <w:lang w:val="fi-FI"/>
              </w:rPr>
            </w:pPr>
            <w:r w:rsidRPr="000C6FB4">
              <w:rPr>
                <w:rFonts w:ascii="Times New Roman" w:hAnsi="Times New Roman"/>
                <w:b w:val="0"/>
                <w:bCs/>
                <w:color w:val="000000" w:themeColor="text1"/>
                <w:sz w:val="22"/>
                <w:szCs w:val="22"/>
                <w:lang w:val="id-ID"/>
              </w:rPr>
              <w:t>Jika 3</w:t>
            </w:r>
            <w:r w:rsidRPr="000C6FB4">
              <w:rPr>
                <w:rFonts w:ascii="Times New Roman" w:hAnsi="Times New Roman"/>
                <w:b w:val="0"/>
                <w:bCs/>
                <w:color w:val="000000" w:themeColor="text1"/>
                <w:sz w:val="22"/>
                <w:szCs w:val="22"/>
              </w:rPr>
              <w:t xml:space="preserve"> </w:t>
            </w:r>
            <w:r w:rsidRPr="000C6FB4">
              <w:rPr>
                <w:rFonts w:ascii="Times New Roman" w:hAnsi="Times New Roman"/>
                <w:b w:val="0"/>
                <w:bCs/>
                <w:color w:val="000000" w:themeColor="text1"/>
                <w:sz w:val="22"/>
                <w:szCs w:val="22"/>
                <w:lang w:val="id-ID"/>
              </w:rPr>
              <w:t>&lt;</w:t>
            </w:r>
            <w:r w:rsidRPr="000C6FB4">
              <w:rPr>
                <w:rFonts w:ascii="Times New Roman" w:hAnsi="Times New Roman"/>
                <w:b w:val="0"/>
                <w:bCs/>
                <w:color w:val="000000" w:themeColor="text1"/>
                <w:sz w:val="22"/>
                <w:szCs w:val="22"/>
              </w:rPr>
              <w:t xml:space="preserve"> </w:t>
            </w:r>
            <w:r w:rsidRPr="000C6FB4">
              <w:rPr>
                <w:rFonts w:ascii="Times New Roman" w:hAnsi="Times New Roman"/>
                <w:b w:val="0"/>
                <w:color w:val="000000" w:themeColor="text1"/>
                <w:sz w:val="22"/>
                <w:szCs w:val="22"/>
                <w:lang w:val="fi-FI"/>
              </w:rPr>
              <w:t>R</w:t>
            </w:r>
            <w:r w:rsidRPr="000C6FB4">
              <w:rPr>
                <w:rFonts w:ascii="Times New Roman" w:hAnsi="Times New Roman"/>
                <w:b w:val="0"/>
                <w:color w:val="000000" w:themeColor="text1"/>
                <w:sz w:val="22"/>
                <w:szCs w:val="22"/>
                <w:vertAlign w:val="subscript"/>
                <w:lang w:val="fi-FI"/>
              </w:rPr>
              <w:t xml:space="preserve">MD </w:t>
            </w:r>
            <w:r w:rsidR="00F03B1A" w:rsidRPr="000C6FB4">
              <w:rPr>
                <w:rFonts w:ascii="Times New Roman" w:hAnsi="Times New Roman"/>
                <w:b w:val="0"/>
                <w:bCs/>
                <w:color w:val="000000" w:themeColor="text1"/>
                <w:sz w:val="22"/>
                <w:szCs w:val="22"/>
                <w:lang w:val="id-ID"/>
              </w:rPr>
              <w:t xml:space="preserve">&lt; 10, maka skor = </w:t>
            </w:r>
            <w:r w:rsidR="00F03B1A" w:rsidRPr="000C6FB4">
              <w:rPr>
                <w:rFonts w:ascii="Times New Roman" w:hAnsi="Times New Roman"/>
                <w:b w:val="0"/>
                <w:bCs/>
                <w:color w:val="000000" w:themeColor="text1"/>
                <w:sz w:val="22"/>
                <w:szCs w:val="22"/>
              </w:rPr>
              <w:t>[</w:t>
            </w:r>
            <w:r w:rsidRPr="000C6FB4">
              <w:rPr>
                <w:rFonts w:ascii="Times New Roman" w:hAnsi="Times New Roman"/>
                <w:b w:val="0"/>
                <w:bCs/>
                <w:color w:val="000000" w:themeColor="text1"/>
                <w:sz w:val="22"/>
                <w:szCs w:val="22"/>
                <w:lang w:val="id-ID"/>
              </w:rPr>
              <w:t xml:space="preserve">40 – </w:t>
            </w:r>
            <w:r w:rsidR="00F03B1A" w:rsidRPr="000C6FB4">
              <w:rPr>
                <w:rFonts w:ascii="Times New Roman" w:hAnsi="Times New Roman"/>
                <w:b w:val="0"/>
                <w:bCs/>
                <w:color w:val="000000" w:themeColor="text1"/>
                <w:sz w:val="22"/>
                <w:szCs w:val="22"/>
              </w:rPr>
              <w:t>(</w:t>
            </w:r>
            <w:r w:rsidRPr="000C6FB4">
              <w:rPr>
                <w:rFonts w:ascii="Times New Roman" w:hAnsi="Times New Roman"/>
                <w:b w:val="0"/>
                <w:bCs/>
                <w:color w:val="000000" w:themeColor="text1"/>
                <w:sz w:val="22"/>
                <w:szCs w:val="22"/>
                <w:lang w:val="id-ID"/>
              </w:rPr>
              <w:t xml:space="preserve">4 x </w:t>
            </w:r>
            <w:r w:rsidRPr="000C6FB4">
              <w:rPr>
                <w:rFonts w:ascii="Times New Roman" w:hAnsi="Times New Roman"/>
                <w:b w:val="0"/>
                <w:color w:val="000000" w:themeColor="text1"/>
                <w:sz w:val="22"/>
                <w:szCs w:val="22"/>
                <w:lang w:val="fi-FI"/>
              </w:rPr>
              <w:t>R</w:t>
            </w:r>
            <w:r w:rsidRPr="000C6FB4">
              <w:rPr>
                <w:rFonts w:ascii="Times New Roman" w:hAnsi="Times New Roman"/>
                <w:b w:val="0"/>
                <w:color w:val="000000" w:themeColor="text1"/>
                <w:sz w:val="22"/>
                <w:szCs w:val="22"/>
                <w:vertAlign w:val="subscript"/>
                <w:lang w:val="fi-FI"/>
              </w:rPr>
              <w:t>MD</w:t>
            </w:r>
            <w:r w:rsidRPr="000C6FB4">
              <w:rPr>
                <w:rFonts w:ascii="Times New Roman" w:hAnsi="Times New Roman"/>
                <w:b w:val="0"/>
                <w:color w:val="000000" w:themeColor="text1"/>
                <w:sz w:val="22"/>
                <w:szCs w:val="22"/>
                <w:lang w:val="id-ID"/>
              </w:rPr>
              <w:t>)</w:t>
            </w:r>
            <w:r w:rsidR="00F03B1A" w:rsidRPr="000C6FB4">
              <w:rPr>
                <w:rFonts w:ascii="Times New Roman" w:hAnsi="Times New Roman"/>
                <w:b w:val="0"/>
                <w:color w:val="000000" w:themeColor="text1"/>
                <w:sz w:val="22"/>
                <w:szCs w:val="22"/>
              </w:rPr>
              <w:t>]</w:t>
            </w:r>
            <w:r w:rsidRPr="000C6FB4">
              <w:rPr>
                <w:rFonts w:ascii="Times New Roman" w:hAnsi="Times New Roman"/>
                <w:b w:val="0"/>
                <w:color w:val="000000" w:themeColor="text1"/>
                <w:sz w:val="22"/>
                <w:szCs w:val="22"/>
                <w:lang w:val="id-ID"/>
              </w:rPr>
              <w:t>/7.</w:t>
            </w:r>
          </w:p>
        </w:tc>
        <w:tc>
          <w:tcPr>
            <w:tcW w:w="1782" w:type="dxa"/>
            <w:gridSpan w:val="2"/>
            <w:tcBorders>
              <w:top w:val="single" w:sz="4" w:space="0" w:color="auto"/>
              <w:left w:val="single" w:sz="4" w:space="0" w:color="auto"/>
              <w:bottom w:val="single" w:sz="4" w:space="0" w:color="auto"/>
            </w:tcBorders>
            <w:vAlign w:val="center"/>
          </w:tcPr>
          <w:p w:rsidR="006735D5" w:rsidRPr="000C6FB4" w:rsidRDefault="006735D5" w:rsidP="00F66C1F">
            <w:pPr>
              <w:ind w:left="41"/>
              <w:jc w:val="center"/>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fi-FI"/>
              </w:rPr>
              <w:t>Jika R</w:t>
            </w:r>
            <w:r w:rsidRPr="000C6FB4">
              <w:rPr>
                <w:rFonts w:ascii="Times New Roman" w:hAnsi="Times New Roman"/>
                <w:b w:val="0"/>
                <w:color w:val="000000" w:themeColor="text1"/>
                <w:sz w:val="22"/>
                <w:szCs w:val="22"/>
                <w:vertAlign w:val="subscript"/>
                <w:lang w:val="fi-FI"/>
              </w:rPr>
              <w:t>MD</w:t>
            </w:r>
            <w:r w:rsidRPr="000C6FB4">
              <w:rPr>
                <w:rFonts w:ascii="Times New Roman" w:hAnsi="Times New Roman"/>
                <w:b w:val="0"/>
                <w:color w:val="000000" w:themeColor="text1"/>
                <w:sz w:val="22"/>
                <w:szCs w:val="22"/>
                <w:lang w:val="fi-FI"/>
              </w:rPr>
              <w:t xml:space="preserve"> ≥ 10, maka skor = 0.</w:t>
            </w:r>
          </w:p>
        </w:tc>
      </w:tr>
      <w:tr w:rsidR="000C6FB4" w:rsidRPr="000C6FB4" w:rsidTr="008E650C">
        <w:trPr>
          <w:trHeight w:val="412"/>
        </w:trPr>
        <w:tc>
          <w:tcPr>
            <w:tcW w:w="2518" w:type="dxa"/>
            <w:tcBorders>
              <w:top w:val="nil"/>
              <w:left w:val="single" w:sz="4" w:space="0" w:color="auto"/>
              <w:bottom w:val="single" w:sz="4" w:space="0" w:color="auto"/>
              <w:right w:val="single" w:sz="4" w:space="0" w:color="auto"/>
            </w:tcBorders>
          </w:tcPr>
          <w:p w:rsidR="00A54FAD" w:rsidRPr="000C6FB4" w:rsidRDefault="00A54FAD" w:rsidP="00F66C1F">
            <w:pPr>
              <w:ind w:left="290" w:hanging="290"/>
              <w:rPr>
                <w:rFonts w:ascii="Times New Roman" w:hAnsi="Times New Roman"/>
                <w:noProof/>
                <w:color w:val="000000" w:themeColor="text1"/>
                <w:sz w:val="22"/>
                <w:szCs w:val="22"/>
                <w:lang w:val="fi-FI"/>
              </w:rPr>
            </w:pPr>
          </w:p>
        </w:tc>
        <w:tc>
          <w:tcPr>
            <w:tcW w:w="3330" w:type="dxa"/>
            <w:tcBorders>
              <w:top w:val="single" w:sz="4" w:space="0" w:color="auto"/>
              <w:left w:val="single" w:sz="4" w:space="0" w:color="auto"/>
              <w:bottom w:val="single" w:sz="4" w:space="0" w:color="auto"/>
              <w:right w:val="single" w:sz="4" w:space="0" w:color="auto"/>
            </w:tcBorders>
          </w:tcPr>
          <w:p w:rsidR="00A54FAD" w:rsidRPr="000C6FB4" w:rsidRDefault="00A54FAD" w:rsidP="00F71F0E">
            <w:pPr>
              <w:rPr>
                <w:rFonts w:ascii="Times New Roman" w:hAnsi="Times New Roman"/>
                <w:b w:val="0"/>
                <w:noProof/>
                <w:color w:val="000000" w:themeColor="text1"/>
                <w:sz w:val="22"/>
                <w:szCs w:val="22"/>
                <w:lang w:val="id-ID"/>
              </w:rPr>
            </w:pPr>
            <w:r w:rsidRPr="000C6FB4">
              <w:rPr>
                <w:rFonts w:ascii="Times New Roman" w:hAnsi="Times New Roman"/>
                <w:b w:val="0"/>
                <w:noProof/>
                <w:color w:val="000000" w:themeColor="text1"/>
                <w:sz w:val="22"/>
                <w:szCs w:val="22"/>
                <w:lang w:val="id-ID"/>
              </w:rPr>
              <w:t>4.3.</w:t>
            </w:r>
            <w:r w:rsidRPr="000C6FB4">
              <w:rPr>
                <w:rFonts w:ascii="Times New Roman" w:hAnsi="Times New Roman"/>
                <w:b w:val="0"/>
                <w:noProof/>
                <w:color w:val="000000" w:themeColor="text1"/>
                <w:sz w:val="22"/>
                <w:szCs w:val="22"/>
              </w:rPr>
              <w:t>1.5</w:t>
            </w:r>
            <w:r w:rsidR="00CB411D" w:rsidRPr="000C6FB4">
              <w:rPr>
                <w:rFonts w:ascii="Times New Roman" w:hAnsi="Times New Roman"/>
                <w:b w:val="0"/>
                <w:noProof/>
                <w:color w:val="000000" w:themeColor="text1"/>
                <w:sz w:val="22"/>
                <w:szCs w:val="22"/>
              </w:rPr>
              <w:t xml:space="preserve"> </w:t>
            </w:r>
            <w:r w:rsidRPr="000C6FB4">
              <w:rPr>
                <w:rFonts w:ascii="Times New Roman" w:hAnsi="Times New Roman"/>
                <w:b w:val="0"/>
                <w:color w:val="000000" w:themeColor="text1"/>
                <w:sz w:val="22"/>
                <w:szCs w:val="22"/>
                <w:lang w:val="sv-SE"/>
              </w:rPr>
              <w:t xml:space="preserve">Dosen di RS Pendidikan (Utama, Afiliasi dan Satelit) </w:t>
            </w:r>
            <w:r w:rsidRPr="000C6FB4">
              <w:rPr>
                <w:rFonts w:ascii="Times New Roman" w:hAnsi="Times New Roman"/>
                <w:b w:val="0"/>
                <w:noProof/>
                <w:color w:val="000000" w:themeColor="text1"/>
                <w:sz w:val="22"/>
                <w:szCs w:val="22"/>
                <w:lang w:val="id-ID"/>
              </w:rPr>
              <w:t xml:space="preserve">berdasarkan jenjang pendidikan profesi, masa kerja, dan </w:t>
            </w:r>
            <w:r w:rsidRPr="000C6FB4">
              <w:rPr>
                <w:rFonts w:ascii="Times New Roman" w:hAnsi="Times New Roman"/>
                <w:b w:val="0"/>
                <w:i/>
                <w:noProof/>
                <w:color w:val="000000" w:themeColor="text1"/>
                <w:sz w:val="22"/>
                <w:szCs w:val="22"/>
                <w:lang w:val="id-ID"/>
              </w:rPr>
              <w:t>fellowship</w:t>
            </w:r>
            <w:r w:rsidRPr="000C6FB4">
              <w:rPr>
                <w:rFonts w:ascii="Times New Roman" w:hAnsi="Times New Roman"/>
                <w:b w:val="0"/>
                <w:noProof/>
                <w:color w:val="000000" w:themeColor="text1"/>
                <w:sz w:val="22"/>
                <w:szCs w:val="22"/>
                <w:lang w:val="id-ID"/>
              </w:rPr>
              <w:t>.</w:t>
            </w:r>
          </w:p>
          <w:p w:rsidR="00A54FAD" w:rsidRPr="000C6FB4" w:rsidRDefault="00A54FAD" w:rsidP="00F66C1F">
            <w:pPr>
              <w:ind w:left="437" w:hanging="437"/>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N</w:t>
            </w:r>
            <w:r w:rsidRPr="000C6FB4">
              <w:rPr>
                <w:rFonts w:ascii="Times New Roman" w:hAnsi="Times New Roman"/>
                <w:b w:val="0"/>
                <w:color w:val="000000" w:themeColor="text1"/>
                <w:sz w:val="22"/>
                <w:szCs w:val="22"/>
                <w:vertAlign w:val="subscript"/>
                <w:lang w:val="id-ID"/>
              </w:rPr>
              <w:t>A</w:t>
            </w:r>
            <w:r w:rsidRPr="000C6FB4">
              <w:rPr>
                <w:rFonts w:ascii="Times New Roman" w:hAnsi="Times New Roman"/>
                <w:b w:val="0"/>
                <w:color w:val="000000" w:themeColor="text1"/>
                <w:sz w:val="22"/>
                <w:szCs w:val="22"/>
                <w:lang w:val="id-ID"/>
              </w:rPr>
              <w:t xml:space="preserve"> = Jumlah dosen di RS Pendidikan (Utama, Afiliasi dan Satelit) Sp (&lt;5th) </w:t>
            </w:r>
          </w:p>
          <w:p w:rsidR="00A54FAD" w:rsidRPr="000C6FB4" w:rsidRDefault="00A54FAD" w:rsidP="00F66C1F">
            <w:pPr>
              <w:ind w:left="437" w:hanging="437"/>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N</w:t>
            </w:r>
            <w:r w:rsidRPr="000C6FB4">
              <w:rPr>
                <w:rFonts w:ascii="Times New Roman" w:hAnsi="Times New Roman"/>
                <w:b w:val="0"/>
                <w:color w:val="000000" w:themeColor="text1"/>
                <w:sz w:val="22"/>
                <w:szCs w:val="22"/>
                <w:vertAlign w:val="subscript"/>
                <w:lang w:val="id-ID"/>
              </w:rPr>
              <w:t>B</w:t>
            </w:r>
            <w:r w:rsidRPr="000C6FB4">
              <w:rPr>
                <w:rFonts w:ascii="Times New Roman" w:hAnsi="Times New Roman"/>
                <w:b w:val="0"/>
                <w:color w:val="000000" w:themeColor="text1"/>
                <w:sz w:val="22"/>
                <w:szCs w:val="22"/>
                <w:lang w:val="id-ID"/>
              </w:rPr>
              <w:t xml:space="preserve"> = Jumlah dosen di RS Pendidikan (Utama, Afiliasi dan Satelit) Sp (5</w:t>
            </w:r>
            <w:r w:rsidRPr="000C6FB4">
              <w:rPr>
                <w:rFonts w:ascii="Times New Roman" w:hAnsi="Times New Roman"/>
                <w:b w:val="0"/>
                <w:color w:val="000000" w:themeColor="text1"/>
                <w:sz w:val="22"/>
                <w:szCs w:val="22"/>
              </w:rPr>
              <w:t xml:space="preserve"> -10</w:t>
            </w:r>
            <w:r w:rsidRPr="000C6FB4">
              <w:rPr>
                <w:rFonts w:ascii="Times New Roman" w:hAnsi="Times New Roman"/>
                <w:b w:val="0"/>
                <w:color w:val="000000" w:themeColor="text1"/>
                <w:sz w:val="22"/>
                <w:szCs w:val="22"/>
                <w:lang w:val="id-ID"/>
              </w:rPr>
              <w:t>th)</w:t>
            </w:r>
          </w:p>
          <w:p w:rsidR="00A54FAD" w:rsidRPr="000C6FB4" w:rsidRDefault="00A54FAD" w:rsidP="00F66C1F">
            <w:pPr>
              <w:ind w:left="437" w:hanging="437"/>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N</w:t>
            </w:r>
            <w:r w:rsidRPr="000C6FB4">
              <w:rPr>
                <w:rFonts w:ascii="Times New Roman" w:hAnsi="Times New Roman"/>
                <w:b w:val="0"/>
                <w:color w:val="000000" w:themeColor="text1"/>
                <w:sz w:val="22"/>
                <w:szCs w:val="22"/>
                <w:vertAlign w:val="subscript"/>
                <w:lang w:val="id-ID"/>
              </w:rPr>
              <w:t>C</w:t>
            </w:r>
            <w:r w:rsidRPr="000C6FB4">
              <w:rPr>
                <w:rFonts w:ascii="Times New Roman" w:hAnsi="Times New Roman"/>
                <w:b w:val="0"/>
                <w:color w:val="000000" w:themeColor="text1"/>
                <w:sz w:val="22"/>
                <w:szCs w:val="22"/>
                <w:lang w:val="id-ID"/>
              </w:rPr>
              <w:t xml:space="preserve"> = Jumlah dosen di RS Pendidikan (U</w:t>
            </w:r>
            <w:r w:rsidR="001E3B93" w:rsidRPr="000C6FB4">
              <w:rPr>
                <w:rFonts w:ascii="Times New Roman" w:hAnsi="Times New Roman"/>
                <w:b w:val="0"/>
                <w:color w:val="000000" w:themeColor="text1"/>
                <w:sz w:val="22"/>
                <w:szCs w:val="22"/>
                <w:lang w:val="id-ID"/>
              </w:rPr>
              <w:t>tama, Afiliasi dan Satelit) Sp(</w:t>
            </w:r>
            <w:r w:rsidR="001E3B93" w:rsidRPr="000C6FB4">
              <w:rPr>
                <w:rFonts w:ascii="Times New Roman" w:hAnsi="Times New Roman"/>
                <w:b w:val="0"/>
                <w:color w:val="000000" w:themeColor="text1"/>
                <w:sz w:val="22"/>
                <w:szCs w:val="22"/>
              </w:rPr>
              <w:t>&gt;</w:t>
            </w:r>
            <w:r w:rsidRPr="000C6FB4">
              <w:rPr>
                <w:rFonts w:ascii="Times New Roman" w:hAnsi="Times New Roman"/>
                <w:b w:val="0"/>
                <w:color w:val="000000" w:themeColor="text1"/>
                <w:sz w:val="22"/>
                <w:szCs w:val="22"/>
              </w:rPr>
              <w:t>10</w:t>
            </w:r>
            <w:r w:rsidRPr="000C6FB4">
              <w:rPr>
                <w:rFonts w:ascii="Times New Roman" w:hAnsi="Times New Roman"/>
                <w:b w:val="0"/>
                <w:color w:val="000000" w:themeColor="text1"/>
                <w:sz w:val="22"/>
                <w:szCs w:val="22"/>
                <w:lang w:val="id-ID"/>
              </w:rPr>
              <w:t xml:space="preserve">th) </w:t>
            </w:r>
          </w:p>
          <w:p w:rsidR="00A54FAD" w:rsidRPr="000C6FB4" w:rsidRDefault="00A54FAD" w:rsidP="00F66C1F">
            <w:pPr>
              <w:ind w:left="437" w:hanging="437"/>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N</w:t>
            </w:r>
            <w:r w:rsidRPr="000C6FB4">
              <w:rPr>
                <w:rFonts w:ascii="Times New Roman" w:hAnsi="Times New Roman"/>
                <w:b w:val="0"/>
                <w:color w:val="000000" w:themeColor="text1"/>
                <w:sz w:val="22"/>
                <w:szCs w:val="22"/>
                <w:vertAlign w:val="subscript"/>
                <w:lang w:val="id-ID"/>
              </w:rPr>
              <w:t>D</w:t>
            </w:r>
            <w:r w:rsidRPr="000C6FB4">
              <w:rPr>
                <w:rFonts w:ascii="Times New Roman" w:hAnsi="Times New Roman"/>
                <w:b w:val="0"/>
                <w:color w:val="000000" w:themeColor="text1"/>
                <w:sz w:val="22"/>
                <w:szCs w:val="22"/>
                <w:lang w:val="id-ID"/>
              </w:rPr>
              <w:t xml:space="preserve"> = Jumlah dosen di RS Pendidikan (Utama, Afiliasi dan Satelit) S</w:t>
            </w:r>
            <w:r w:rsidRPr="000C6FB4">
              <w:rPr>
                <w:rFonts w:ascii="Times New Roman" w:hAnsi="Times New Roman"/>
                <w:b w:val="0"/>
                <w:color w:val="000000" w:themeColor="text1"/>
                <w:sz w:val="22"/>
                <w:szCs w:val="22"/>
              </w:rPr>
              <w:t>p.K</w:t>
            </w:r>
          </w:p>
          <w:p w:rsidR="00A54FAD" w:rsidRPr="000C6FB4" w:rsidRDefault="00A54FAD" w:rsidP="00F66C1F">
            <w:pPr>
              <w:rPr>
                <w:rFonts w:ascii="Times New Roman" w:hAnsi="Times New Roman"/>
                <w:b w:val="0"/>
                <w:noProof/>
                <w:color w:val="000000" w:themeColor="text1"/>
                <w:sz w:val="22"/>
                <w:szCs w:val="22"/>
                <w:lang w:val="id-ID"/>
              </w:rPr>
            </w:pPr>
            <w:r w:rsidRPr="000C6FB4">
              <w:rPr>
                <w:rFonts w:ascii="Times New Roman" w:hAnsi="Times New Roman"/>
                <w:b w:val="0"/>
                <w:noProof/>
                <w:color w:val="000000" w:themeColor="text1"/>
                <w:sz w:val="22"/>
                <w:szCs w:val="22"/>
                <w:lang w:val="id-ID"/>
              </w:rPr>
              <w:t>N = Jumlah dosen di RS Pendidikan (Utama, Afiliasi dan Satelit)</w:t>
            </w:r>
          </w:p>
          <w:p w:rsidR="00A54FAD" w:rsidRPr="000C6FB4" w:rsidRDefault="00A54FAD" w:rsidP="00F66C1F">
            <w:pPr>
              <w:rPr>
                <w:rFonts w:ascii="Times New Roman" w:hAnsi="Times New Roman"/>
                <w:b w:val="0"/>
                <w:noProof/>
                <w:color w:val="000000" w:themeColor="text1"/>
                <w:sz w:val="22"/>
                <w:szCs w:val="22"/>
                <w:lang w:val="id-ID"/>
              </w:rPr>
            </w:pPr>
          </w:p>
          <w:p w:rsidR="00A54FAD" w:rsidRPr="000C6FB4" w:rsidRDefault="00A54FAD" w:rsidP="00726415">
            <w:pPr>
              <w:ind w:left="720" w:hanging="720"/>
              <w:rPr>
                <w:rFonts w:ascii="Times New Roman" w:hAnsi="Times New Roman"/>
                <w:b w:val="0"/>
                <w:noProof/>
                <w:color w:val="000000" w:themeColor="text1"/>
                <w:sz w:val="22"/>
                <w:szCs w:val="22"/>
              </w:rPr>
            </w:pPr>
            <w:r w:rsidRPr="000C6FB4">
              <w:rPr>
                <w:rFonts w:ascii="Times New Roman" w:hAnsi="Times New Roman"/>
                <w:b w:val="0"/>
                <w:noProof/>
                <w:color w:val="000000" w:themeColor="text1"/>
                <w:sz w:val="22"/>
                <w:szCs w:val="22"/>
                <w:lang w:val="id-ID"/>
              </w:rPr>
              <w:t>S</w:t>
            </w:r>
            <w:r w:rsidRPr="000C6FB4">
              <w:rPr>
                <w:rFonts w:ascii="Times New Roman" w:hAnsi="Times New Roman"/>
                <w:b w:val="0"/>
                <w:noProof/>
                <w:color w:val="000000" w:themeColor="text1"/>
                <w:sz w:val="22"/>
                <w:szCs w:val="22"/>
                <w:vertAlign w:val="subscript"/>
                <w:lang w:val="id-ID"/>
              </w:rPr>
              <w:t>PDT</w:t>
            </w:r>
            <w:r w:rsidRPr="000C6FB4">
              <w:rPr>
                <w:rFonts w:ascii="Times New Roman" w:hAnsi="Times New Roman"/>
                <w:b w:val="0"/>
                <w:noProof/>
                <w:color w:val="000000" w:themeColor="text1"/>
                <w:sz w:val="22"/>
                <w:szCs w:val="22"/>
                <w:lang w:val="id-ID"/>
              </w:rPr>
              <w:t xml:space="preserve"> = [N</w:t>
            </w:r>
            <w:r w:rsidRPr="000C6FB4">
              <w:rPr>
                <w:rFonts w:ascii="Times New Roman" w:hAnsi="Times New Roman"/>
                <w:b w:val="0"/>
                <w:noProof/>
                <w:color w:val="000000" w:themeColor="text1"/>
                <w:sz w:val="22"/>
                <w:szCs w:val="22"/>
                <w:vertAlign w:val="subscript"/>
                <w:lang w:val="id-ID"/>
              </w:rPr>
              <w:t>A</w:t>
            </w:r>
            <w:r w:rsidRPr="000C6FB4">
              <w:rPr>
                <w:rFonts w:ascii="Times New Roman" w:hAnsi="Times New Roman"/>
                <w:b w:val="0"/>
                <w:noProof/>
                <w:color w:val="000000" w:themeColor="text1"/>
                <w:sz w:val="22"/>
                <w:szCs w:val="22"/>
                <w:lang w:val="id-ID"/>
              </w:rPr>
              <w:t xml:space="preserve"> + 2xN</w:t>
            </w:r>
            <w:r w:rsidRPr="000C6FB4">
              <w:rPr>
                <w:rFonts w:ascii="Times New Roman" w:hAnsi="Times New Roman"/>
                <w:b w:val="0"/>
                <w:noProof/>
                <w:color w:val="000000" w:themeColor="text1"/>
                <w:sz w:val="22"/>
                <w:szCs w:val="22"/>
                <w:vertAlign w:val="subscript"/>
                <w:lang w:val="id-ID"/>
              </w:rPr>
              <w:t>B</w:t>
            </w:r>
            <w:r w:rsidRPr="000C6FB4">
              <w:rPr>
                <w:rFonts w:ascii="Times New Roman" w:hAnsi="Times New Roman"/>
                <w:b w:val="0"/>
                <w:noProof/>
                <w:color w:val="000000" w:themeColor="text1"/>
                <w:sz w:val="22"/>
                <w:szCs w:val="22"/>
                <w:lang w:val="id-ID"/>
              </w:rPr>
              <w:t xml:space="preserve"> + 3xN</w:t>
            </w:r>
            <w:r w:rsidRPr="000C6FB4">
              <w:rPr>
                <w:rFonts w:ascii="Times New Roman" w:hAnsi="Times New Roman"/>
                <w:b w:val="0"/>
                <w:noProof/>
                <w:color w:val="000000" w:themeColor="text1"/>
                <w:sz w:val="22"/>
                <w:szCs w:val="22"/>
                <w:vertAlign w:val="subscript"/>
                <w:lang w:val="id-ID"/>
              </w:rPr>
              <w:t>C</w:t>
            </w:r>
            <w:r w:rsidRPr="000C6FB4">
              <w:rPr>
                <w:rFonts w:ascii="Times New Roman" w:hAnsi="Times New Roman"/>
                <w:b w:val="0"/>
                <w:noProof/>
                <w:color w:val="000000" w:themeColor="text1"/>
                <w:sz w:val="22"/>
                <w:szCs w:val="22"/>
                <w:lang w:val="id-ID"/>
              </w:rPr>
              <w:t xml:space="preserve"> + 4xN</w:t>
            </w:r>
            <w:r w:rsidRPr="000C6FB4">
              <w:rPr>
                <w:rFonts w:ascii="Times New Roman" w:hAnsi="Times New Roman"/>
                <w:b w:val="0"/>
                <w:noProof/>
                <w:color w:val="000000" w:themeColor="text1"/>
                <w:sz w:val="22"/>
                <w:szCs w:val="22"/>
                <w:vertAlign w:val="subscript"/>
                <w:lang w:val="id-ID"/>
              </w:rPr>
              <w:t>D</w:t>
            </w:r>
            <w:r w:rsidRPr="000C6FB4">
              <w:rPr>
                <w:rFonts w:ascii="Times New Roman" w:hAnsi="Times New Roman"/>
                <w:b w:val="0"/>
                <w:noProof/>
                <w:color w:val="000000" w:themeColor="text1"/>
                <w:sz w:val="22"/>
                <w:szCs w:val="22"/>
                <w:lang w:val="id-ID"/>
              </w:rPr>
              <w:t>) / N</w:t>
            </w:r>
          </w:p>
        </w:tc>
        <w:tc>
          <w:tcPr>
            <w:tcW w:w="9974" w:type="dxa"/>
            <w:gridSpan w:val="8"/>
            <w:tcBorders>
              <w:top w:val="single" w:sz="4" w:space="0" w:color="auto"/>
              <w:left w:val="single" w:sz="4" w:space="0" w:color="auto"/>
              <w:bottom w:val="single" w:sz="4" w:space="0" w:color="auto"/>
            </w:tcBorders>
            <w:vAlign w:val="center"/>
          </w:tcPr>
          <w:p w:rsidR="00A54FAD" w:rsidRPr="000C6FB4" w:rsidRDefault="00A54FAD" w:rsidP="00F66C1F">
            <w:pPr>
              <w:ind w:hanging="18"/>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 xml:space="preserve">Skor akhir = </w:t>
            </w:r>
            <w:r w:rsidRPr="000C6FB4">
              <w:rPr>
                <w:rFonts w:ascii="Times New Roman" w:hAnsi="Times New Roman"/>
                <w:b w:val="0"/>
                <w:noProof/>
                <w:color w:val="000000" w:themeColor="text1"/>
                <w:sz w:val="22"/>
                <w:szCs w:val="22"/>
                <w:lang w:val="id-ID"/>
              </w:rPr>
              <w:t>S</w:t>
            </w:r>
            <w:r w:rsidRPr="000C6FB4">
              <w:rPr>
                <w:rFonts w:ascii="Times New Roman" w:hAnsi="Times New Roman"/>
                <w:b w:val="0"/>
                <w:noProof/>
                <w:color w:val="000000" w:themeColor="text1"/>
                <w:sz w:val="22"/>
                <w:szCs w:val="22"/>
                <w:vertAlign w:val="subscript"/>
                <w:lang w:val="id-ID"/>
              </w:rPr>
              <w:t>PDT</w:t>
            </w:r>
          </w:p>
        </w:tc>
      </w:tr>
      <w:tr w:rsidR="000C6FB4" w:rsidRPr="000C6FB4" w:rsidTr="008E650C">
        <w:trPr>
          <w:trHeight w:val="412"/>
        </w:trPr>
        <w:tc>
          <w:tcPr>
            <w:tcW w:w="2518" w:type="dxa"/>
            <w:tcBorders>
              <w:top w:val="single" w:sz="4" w:space="0" w:color="auto"/>
              <w:left w:val="single" w:sz="4" w:space="0" w:color="auto"/>
              <w:bottom w:val="nil"/>
              <w:right w:val="single" w:sz="4" w:space="0" w:color="auto"/>
            </w:tcBorders>
          </w:tcPr>
          <w:p w:rsidR="00A54FAD" w:rsidRPr="000C6FB4" w:rsidRDefault="00A54FAD" w:rsidP="00F66C1F">
            <w:pPr>
              <w:ind w:left="290" w:hanging="290"/>
              <w:rPr>
                <w:rFonts w:ascii="Times New Roman" w:hAnsi="Times New Roman"/>
                <w:noProof/>
                <w:color w:val="000000" w:themeColor="text1"/>
                <w:sz w:val="22"/>
                <w:szCs w:val="22"/>
                <w:lang w:val="fi-FI"/>
              </w:rPr>
            </w:pPr>
          </w:p>
        </w:tc>
        <w:tc>
          <w:tcPr>
            <w:tcW w:w="3330" w:type="dxa"/>
            <w:tcBorders>
              <w:top w:val="single" w:sz="4" w:space="0" w:color="auto"/>
              <w:left w:val="single" w:sz="4" w:space="0" w:color="auto"/>
              <w:bottom w:val="single" w:sz="4" w:space="0" w:color="auto"/>
              <w:right w:val="single" w:sz="4" w:space="0" w:color="auto"/>
            </w:tcBorders>
          </w:tcPr>
          <w:p w:rsidR="00A54FAD" w:rsidRPr="000C6FB4" w:rsidRDefault="00A54FAD" w:rsidP="00F66C1F">
            <w:pPr>
              <w:rPr>
                <w:rFonts w:ascii="Times New Roman" w:hAnsi="Times New Roman"/>
                <w:b w:val="0"/>
                <w:noProof/>
                <w:color w:val="000000" w:themeColor="text1"/>
                <w:sz w:val="22"/>
                <w:szCs w:val="22"/>
                <w:lang w:val="fi-FI"/>
              </w:rPr>
            </w:pPr>
            <w:r w:rsidRPr="000C6FB4">
              <w:rPr>
                <w:rFonts w:ascii="Times New Roman" w:hAnsi="Times New Roman"/>
                <w:b w:val="0"/>
                <w:noProof/>
                <w:color w:val="000000" w:themeColor="text1"/>
                <w:sz w:val="22"/>
                <w:szCs w:val="22"/>
                <w:lang w:val="fi-FI"/>
              </w:rPr>
              <w:t>4.</w:t>
            </w:r>
            <w:r w:rsidRPr="000C6FB4">
              <w:rPr>
                <w:rFonts w:ascii="Times New Roman" w:hAnsi="Times New Roman"/>
                <w:b w:val="0"/>
                <w:noProof/>
                <w:color w:val="000000" w:themeColor="text1"/>
                <w:sz w:val="22"/>
                <w:szCs w:val="22"/>
              </w:rPr>
              <w:t xml:space="preserve">3.2 </w:t>
            </w:r>
            <w:r w:rsidRPr="000C6FB4">
              <w:rPr>
                <w:rFonts w:ascii="Times New Roman" w:hAnsi="Times New Roman"/>
                <w:b w:val="0"/>
                <w:noProof/>
                <w:color w:val="000000" w:themeColor="text1"/>
                <w:sz w:val="22"/>
                <w:szCs w:val="22"/>
                <w:lang w:val="fi-FI"/>
              </w:rPr>
              <w:t xml:space="preserve">Rata-rata beban </w:t>
            </w:r>
            <w:r w:rsidRPr="000C6FB4">
              <w:rPr>
                <w:rFonts w:ascii="Times New Roman" w:hAnsi="Times New Roman"/>
                <w:b w:val="0"/>
                <w:noProof/>
                <w:color w:val="000000" w:themeColor="text1"/>
                <w:sz w:val="22"/>
                <w:szCs w:val="22"/>
                <w:lang w:val="id-ID"/>
              </w:rPr>
              <w:t xml:space="preserve">kerja </w:t>
            </w:r>
            <w:r w:rsidR="00994C4D" w:rsidRPr="000C6FB4">
              <w:rPr>
                <w:rFonts w:ascii="Times New Roman" w:hAnsi="Times New Roman"/>
                <w:b w:val="0"/>
                <w:noProof/>
                <w:color w:val="000000" w:themeColor="text1"/>
                <w:sz w:val="22"/>
                <w:szCs w:val="22"/>
              </w:rPr>
              <w:t xml:space="preserve">dosen di </w:t>
            </w:r>
            <w:r w:rsidRPr="000C6FB4">
              <w:rPr>
                <w:rFonts w:ascii="Times New Roman" w:hAnsi="Times New Roman"/>
                <w:b w:val="0"/>
                <w:color w:val="000000" w:themeColor="text1"/>
                <w:sz w:val="22"/>
                <w:szCs w:val="22"/>
              </w:rPr>
              <w:t>RS Pendidikan (Utama, Afiliasi &amp; Satelit)</w:t>
            </w:r>
            <w:r w:rsidRPr="000C6FB4">
              <w:rPr>
                <w:rFonts w:ascii="Times New Roman" w:hAnsi="Times New Roman"/>
                <w:b w:val="0"/>
                <w:noProof/>
                <w:color w:val="000000" w:themeColor="text1"/>
                <w:sz w:val="22"/>
                <w:szCs w:val="22"/>
                <w:lang w:val="fi-FI"/>
              </w:rPr>
              <w:t xml:space="preserve"> per </w:t>
            </w:r>
            <w:r w:rsidRPr="000C6FB4">
              <w:rPr>
                <w:rFonts w:ascii="Times New Roman" w:hAnsi="Times New Roman"/>
                <w:b w:val="0"/>
                <w:noProof/>
                <w:color w:val="000000" w:themeColor="text1"/>
                <w:sz w:val="22"/>
                <w:szCs w:val="22"/>
                <w:lang w:val="id-ID"/>
              </w:rPr>
              <w:t>tahun</w:t>
            </w:r>
            <w:r w:rsidRPr="000C6FB4">
              <w:rPr>
                <w:rFonts w:ascii="Times New Roman" w:hAnsi="Times New Roman"/>
                <w:b w:val="0"/>
                <w:noProof/>
                <w:color w:val="000000" w:themeColor="text1"/>
                <w:sz w:val="22"/>
                <w:szCs w:val="22"/>
                <w:lang w:val="fi-FI"/>
              </w:rPr>
              <w:t>.</w:t>
            </w:r>
          </w:p>
          <w:p w:rsidR="00A54FAD" w:rsidRPr="000C6FB4" w:rsidRDefault="00A54FAD" w:rsidP="00F66C1F">
            <w:pPr>
              <w:rPr>
                <w:rFonts w:ascii="Times New Roman" w:hAnsi="Times New Roman"/>
                <w:b w:val="0"/>
                <w:noProof/>
                <w:color w:val="000000" w:themeColor="text1"/>
                <w:sz w:val="22"/>
                <w:szCs w:val="22"/>
                <w:lang w:val="fi-FI"/>
              </w:rPr>
            </w:pPr>
          </w:p>
          <w:p w:rsidR="00A54FAD" w:rsidRPr="000C6FB4" w:rsidRDefault="00A54FAD" w:rsidP="00F66C1F">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EWMP dosen per minggu adalah 36 jam atau 1152 jam per tahun.</w:t>
            </w:r>
          </w:p>
          <w:p w:rsidR="00A54FAD" w:rsidRPr="000C6FB4" w:rsidRDefault="00A54FAD" w:rsidP="00F66C1F">
            <w:pPr>
              <w:rPr>
                <w:rFonts w:ascii="Times New Roman" w:hAnsi="Times New Roman"/>
                <w:b w:val="0"/>
                <w:color w:val="000000" w:themeColor="text1"/>
                <w:sz w:val="22"/>
                <w:szCs w:val="22"/>
              </w:rPr>
            </w:pPr>
          </w:p>
          <w:p w:rsidR="00A54FAD" w:rsidRPr="000C6FB4" w:rsidRDefault="00A54FAD" w:rsidP="00F66C1F">
            <w:pPr>
              <w:ind w:left="702" w:hanging="702"/>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R</w:t>
            </w:r>
            <w:r w:rsidRPr="000C6FB4">
              <w:rPr>
                <w:rFonts w:ascii="Times New Roman" w:hAnsi="Times New Roman"/>
                <w:b w:val="0"/>
                <w:color w:val="000000" w:themeColor="text1"/>
                <w:sz w:val="22"/>
                <w:szCs w:val="22"/>
                <w:vertAlign w:val="subscript"/>
              </w:rPr>
              <w:t>BKD</w:t>
            </w:r>
            <w:r w:rsidRPr="000C6FB4">
              <w:rPr>
                <w:rFonts w:ascii="Times New Roman" w:hAnsi="Times New Roman"/>
                <w:b w:val="0"/>
                <w:color w:val="000000" w:themeColor="text1"/>
                <w:sz w:val="22"/>
                <w:szCs w:val="22"/>
                <w:vertAlign w:val="subscript"/>
                <w:lang w:val="id-ID"/>
              </w:rPr>
              <w:t>T</w:t>
            </w:r>
            <w:r w:rsidRPr="000C6FB4">
              <w:rPr>
                <w:rFonts w:ascii="Times New Roman" w:hAnsi="Times New Roman"/>
                <w:b w:val="0"/>
                <w:color w:val="000000" w:themeColor="text1"/>
                <w:sz w:val="22"/>
                <w:szCs w:val="22"/>
              </w:rPr>
              <w:t xml:space="preserve"> =  Rata-rata beban kerja dosen di RS Pendidikan (Utama, Afiliasi dan Satelit) per </w:t>
            </w:r>
            <w:r w:rsidRPr="000C6FB4">
              <w:rPr>
                <w:rFonts w:ascii="Times New Roman" w:hAnsi="Times New Roman"/>
                <w:b w:val="0"/>
                <w:color w:val="000000" w:themeColor="text1"/>
                <w:sz w:val="22"/>
                <w:szCs w:val="22"/>
                <w:lang w:val="id-ID"/>
              </w:rPr>
              <w:t>tahun</w:t>
            </w:r>
            <w:r w:rsidRPr="000C6FB4">
              <w:rPr>
                <w:rFonts w:ascii="Times New Roman" w:hAnsi="Times New Roman"/>
                <w:b w:val="0"/>
                <w:color w:val="000000" w:themeColor="text1"/>
                <w:sz w:val="22"/>
                <w:szCs w:val="22"/>
              </w:rPr>
              <w:t xml:space="preserve"> (dalam jam)</w:t>
            </w:r>
          </w:p>
        </w:tc>
        <w:tc>
          <w:tcPr>
            <w:tcW w:w="2126" w:type="dxa"/>
            <w:tcBorders>
              <w:top w:val="single" w:sz="4" w:space="0" w:color="auto"/>
              <w:left w:val="single" w:sz="4" w:space="0" w:color="auto"/>
              <w:bottom w:val="single" w:sz="4" w:space="0" w:color="auto"/>
              <w:right w:val="single" w:sz="4" w:space="0" w:color="auto"/>
            </w:tcBorders>
            <w:vAlign w:val="center"/>
          </w:tcPr>
          <w:p w:rsidR="00A54FAD" w:rsidRPr="000C6FB4" w:rsidRDefault="00A54FAD" w:rsidP="00F66C1F">
            <w:pPr>
              <w:jc w:val="center"/>
              <w:rPr>
                <w:rFonts w:ascii="Times New Roman" w:hAnsi="Times New Roman"/>
                <w:b w:val="0"/>
                <w:bCs/>
                <w:color w:val="000000" w:themeColor="text1"/>
                <w:sz w:val="22"/>
                <w:szCs w:val="22"/>
              </w:rPr>
            </w:pPr>
            <w:r w:rsidRPr="000C6FB4">
              <w:rPr>
                <w:rFonts w:ascii="Times New Roman" w:hAnsi="Times New Roman"/>
                <w:b w:val="0"/>
                <w:bCs/>
                <w:color w:val="000000" w:themeColor="text1"/>
                <w:sz w:val="22"/>
                <w:szCs w:val="22"/>
              </w:rPr>
              <w:t xml:space="preserve">Jika </w:t>
            </w:r>
            <w:r w:rsidRPr="000C6FB4">
              <w:rPr>
                <w:rFonts w:ascii="Times New Roman" w:hAnsi="Times New Roman"/>
                <w:b w:val="0"/>
                <w:bCs/>
                <w:color w:val="000000" w:themeColor="text1"/>
                <w:sz w:val="22"/>
                <w:szCs w:val="22"/>
                <w:lang w:val="id-ID"/>
              </w:rPr>
              <w:t>1088</w:t>
            </w:r>
            <w:r w:rsidR="00EC6BDD" w:rsidRPr="000C6FB4">
              <w:rPr>
                <w:rFonts w:ascii="Times New Roman" w:hAnsi="Times New Roman"/>
                <w:b w:val="0"/>
                <w:bCs/>
                <w:color w:val="000000" w:themeColor="text1"/>
                <w:sz w:val="22"/>
                <w:szCs w:val="22"/>
              </w:rPr>
              <w:t xml:space="preserve"> </w:t>
            </w:r>
            <w:r w:rsidRPr="000C6FB4">
              <w:rPr>
                <w:rFonts w:ascii="Times New Roman" w:hAnsi="Times New Roman"/>
                <w:b w:val="0"/>
                <w:bCs/>
                <w:color w:val="000000" w:themeColor="text1"/>
                <w:sz w:val="22"/>
                <w:szCs w:val="22"/>
              </w:rPr>
              <w:t>≤</w:t>
            </w:r>
            <w:r w:rsidRPr="000C6FB4">
              <w:rPr>
                <w:rFonts w:ascii="Times New Roman" w:hAnsi="Times New Roman"/>
                <w:b w:val="0"/>
                <w:color w:val="000000" w:themeColor="text1"/>
                <w:sz w:val="22"/>
                <w:szCs w:val="22"/>
              </w:rPr>
              <w:t xml:space="preserve"> R</w:t>
            </w:r>
            <w:r w:rsidRPr="000C6FB4">
              <w:rPr>
                <w:rFonts w:ascii="Times New Roman" w:hAnsi="Times New Roman"/>
                <w:b w:val="0"/>
                <w:color w:val="000000" w:themeColor="text1"/>
                <w:sz w:val="22"/>
                <w:szCs w:val="22"/>
                <w:vertAlign w:val="subscript"/>
              </w:rPr>
              <w:t>BKD</w:t>
            </w:r>
            <w:r w:rsidRPr="000C6FB4">
              <w:rPr>
                <w:rFonts w:ascii="Times New Roman" w:hAnsi="Times New Roman"/>
                <w:b w:val="0"/>
                <w:color w:val="000000" w:themeColor="text1"/>
                <w:sz w:val="22"/>
                <w:szCs w:val="22"/>
                <w:vertAlign w:val="subscript"/>
                <w:lang w:val="id-ID"/>
              </w:rPr>
              <w:t>T</w:t>
            </w:r>
            <w:r w:rsidR="00EC6BDD" w:rsidRPr="000C6FB4">
              <w:rPr>
                <w:rFonts w:ascii="Times New Roman" w:hAnsi="Times New Roman"/>
                <w:b w:val="0"/>
                <w:color w:val="000000" w:themeColor="text1"/>
                <w:sz w:val="22"/>
                <w:szCs w:val="22"/>
                <w:vertAlign w:val="subscript"/>
              </w:rPr>
              <w:t xml:space="preserve"> </w:t>
            </w:r>
            <w:r w:rsidRPr="000C6FB4">
              <w:rPr>
                <w:rFonts w:ascii="Times New Roman" w:hAnsi="Times New Roman"/>
                <w:b w:val="0"/>
                <w:color w:val="000000" w:themeColor="text1"/>
                <w:sz w:val="22"/>
                <w:szCs w:val="22"/>
              </w:rPr>
              <w:t>≤</w:t>
            </w:r>
            <w:r w:rsidR="00EC6BDD" w:rsidRPr="000C6FB4">
              <w:rPr>
                <w:rFonts w:ascii="Times New Roman" w:hAnsi="Times New Roman"/>
                <w:b w:val="0"/>
                <w:color w:val="000000" w:themeColor="text1"/>
                <w:sz w:val="22"/>
                <w:szCs w:val="22"/>
              </w:rPr>
              <w:t xml:space="preserve"> </w:t>
            </w:r>
            <w:r w:rsidRPr="000C6FB4">
              <w:rPr>
                <w:rFonts w:ascii="Times New Roman" w:hAnsi="Times New Roman"/>
                <w:b w:val="0"/>
                <w:bCs/>
                <w:color w:val="000000" w:themeColor="text1"/>
                <w:sz w:val="22"/>
                <w:szCs w:val="22"/>
                <w:lang w:val="id-ID"/>
              </w:rPr>
              <w:t>1216</w:t>
            </w:r>
            <w:r w:rsidRPr="000C6FB4">
              <w:rPr>
                <w:rFonts w:ascii="Times New Roman" w:hAnsi="Times New Roman"/>
                <w:b w:val="0"/>
                <w:bCs/>
                <w:color w:val="000000" w:themeColor="text1"/>
                <w:sz w:val="22"/>
                <w:szCs w:val="22"/>
                <w:lang w:val="sv-SE"/>
              </w:rPr>
              <w:t>, maka skor = 4.</w:t>
            </w:r>
          </w:p>
        </w:tc>
        <w:tc>
          <w:tcPr>
            <w:tcW w:w="6147" w:type="dxa"/>
            <w:gridSpan w:val="6"/>
            <w:tcBorders>
              <w:top w:val="single" w:sz="4" w:space="0" w:color="auto"/>
              <w:left w:val="single" w:sz="4" w:space="0" w:color="auto"/>
              <w:bottom w:val="single" w:sz="4" w:space="0" w:color="auto"/>
            </w:tcBorders>
            <w:vAlign w:val="center"/>
          </w:tcPr>
          <w:p w:rsidR="00A54FAD" w:rsidRPr="000C6FB4" w:rsidRDefault="00A54FAD" w:rsidP="00F66C1F">
            <w:pPr>
              <w:jc w:val="center"/>
              <w:rPr>
                <w:rFonts w:ascii="Times New Roman" w:hAnsi="Times New Roman"/>
                <w:b w:val="0"/>
                <w:color w:val="000000" w:themeColor="text1"/>
                <w:sz w:val="22"/>
                <w:szCs w:val="22"/>
              </w:rPr>
            </w:pPr>
            <w:r w:rsidRPr="000C6FB4">
              <w:rPr>
                <w:rFonts w:ascii="Times New Roman" w:hAnsi="Times New Roman"/>
                <w:b w:val="0"/>
                <w:bCs/>
                <w:color w:val="000000" w:themeColor="text1"/>
                <w:sz w:val="22"/>
                <w:szCs w:val="22"/>
              </w:rPr>
              <w:t xml:space="preserve">Jika </w:t>
            </w:r>
            <w:r w:rsidRPr="000C6FB4">
              <w:rPr>
                <w:rFonts w:ascii="Times New Roman" w:hAnsi="Times New Roman"/>
                <w:b w:val="0"/>
                <w:bCs/>
                <w:color w:val="000000" w:themeColor="text1"/>
                <w:sz w:val="22"/>
                <w:szCs w:val="22"/>
                <w:lang w:val="id-ID"/>
              </w:rPr>
              <w:t>576</w:t>
            </w:r>
            <w:r w:rsidR="00EC6BDD" w:rsidRPr="000C6FB4">
              <w:rPr>
                <w:rFonts w:ascii="Times New Roman" w:hAnsi="Times New Roman"/>
                <w:b w:val="0"/>
                <w:bCs/>
                <w:color w:val="000000" w:themeColor="text1"/>
                <w:sz w:val="22"/>
                <w:szCs w:val="22"/>
              </w:rPr>
              <w:t xml:space="preserve"> </w:t>
            </w:r>
            <w:r w:rsidRPr="000C6FB4">
              <w:rPr>
                <w:rFonts w:ascii="Times New Roman" w:hAnsi="Times New Roman"/>
                <w:b w:val="0"/>
                <w:bCs/>
                <w:color w:val="000000" w:themeColor="text1"/>
                <w:sz w:val="22"/>
                <w:szCs w:val="22"/>
              </w:rPr>
              <w:t>&lt;</w:t>
            </w:r>
            <w:r w:rsidR="00EC6BDD" w:rsidRPr="000C6FB4">
              <w:rPr>
                <w:rFonts w:ascii="Times New Roman" w:hAnsi="Times New Roman"/>
                <w:b w:val="0"/>
                <w:bCs/>
                <w:color w:val="000000" w:themeColor="text1"/>
                <w:sz w:val="22"/>
                <w:szCs w:val="22"/>
              </w:rPr>
              <w:t xml:space="preserve"> </w:t>
            </w:r>
            <w:r w:rsidRPr="000C6FB4">
              <w:rPr>
                <w:rFonts w:ascii="Times New Roman" w:hAnsi="Times New Roman"/>
                <w:b w:val="0"/>
                <w:color w:val="000000" w:themeColor="text1"/>
                <w:sz w:val="22"/>
                <w:szCs w:val="22"/>
              </w:rPr>
              <w:t>R</w:t>
            </w:r>
            <w:r w:rsidRPr="000C6FB4">
              <w:rPr>
                <w:rFonts w:ascii="Times New Roman" w:hAnsi="Times New Roman"/>
                <w:b w:val="0"/>
                <w:color w:val="000000" w:themeColor="text1"/>
                <w:sz w:val="22"/>
                <w:szCs w:val="22"/>
                <w:vertAlign w:val="subscript"/>
              </w:rPr>
              <w:t>BKD</w:t>
            </w:r>
            <w:r w:rsidRPr="000C6FB4">
              <w:rPr>
                <w:rFonts w:ascii="Times New Roman" w:hAnsi="Times New Roman"/>
                <w:b w:val="0"/>
                <w:color w:val="000000" w:themeColor="text1"/>
                <w:sz w:val="22"/>
                <w:szCs w:val="22"/>
                <w:vertAlign w:val="subscript"/>
                <w:lang w:val="id-ID"/>
              </w:rPr>
              <w:t>T</w:t>
            </w:r>
            <w:r w:rsidR="00EC6BDD" w:rsidRPr="000C6FB4">
              <w:rPr>
                <w:rFonts w:ascii="Times New Roman" w:hAnsi="Times New Roman"/>
                <w:b w:val="0"/>
                <w:color w:val="000000" w:themeColor="text1"/>
                <w:sz w:val="22"/>
                <w:szCs w:val="22"/>
                <w:vertAlign w:val="subscript"/>
              </w:rPr>
              <w:t xml:space="preserve"> </w:t>
            </w:r>
            <w:r w:rsidRPr="000C6FB4">
              <w:rPr>
                <w:rFonts w:ascii="Times New Roman" w:hAnsi="Times New Roman"/>
                <w:b w:val="0"/>
                <w:color w:val="000000" w:themeColor="text1"/>
                <w:sz w:val="22"/>
                <w:szCs w:val="22"/>
                <w:lang w:val="id-ID"/>
              </w:rPr>
              <w:t>&lt;</w:t>
            </w:r>
            <w:r w:rsidRPr="000C6FB4">
              <w:rPr>
                <w:rFonts w:ascii="Times New Roman" w:hAnsi="Times New Roman"/>
                <w:b w:val="0"/>
                <w:bCs/>
                <w:color w:val="000000" w:themeColor="text1"/>
                <w:sz w:val="22"/>
                <w:szCs w:val="22"/>
                <w:lang w:val="id-ID"/>
              </w:rPr>
              <w:t>1088</w:t>
            </w:r>
            <w:r w:rsidRPr="000C6FB4">
              <w:rPr>
                <w:rFonts w:ascii="Times New Roman" w:hAnsi="Times New Roman"/>
                <w:b w:val="0"/>
                <w:bCs/>
                <w:color w:val="000000" w:themeColor="text1"/>
                <w:sz w:val="22"/>
                <w:szCs w:val="22"/>
                <w:lang w:val="sv-SE"/>
              </w:rPr>
              <w:t>, maka skor = (</w:t>
            </w:r>
            <w:r w:rsidRPr="000C6FB4">
              <w:rPr>
                <w:rFonts w:ascii="Times New Roman" w:hAnsi="Times New Roman"/>
                <w:b w:val="0"/>
                <w:color w:val="000000" w:themeColor="text1"/>
                <w:sz w:val="22"/>
                <w:szCs w:val="22"/>
              </w:rPr>
              <w:t>R</w:t>
            </w:r>
            <w:r w:rsidRPr="000C6FB4">
              <w:rPr>
                <w:rFonts w:ascii="Times New Roman" w:hAnsi="Times New Roman"/>
                <w:b w:val="0"/>
                <w:color w:val="000000" w:themeColor="text1"/>
                <w:sz w:val="22"/>
                <w:szCs w:val="22"/>
                <w:vertAlign w:val="subscript"/>
              </w:rPr>
              <w:t>BKD</w:t>
            </w:r>
            <w:r w:rsidRPr="000C6FB4">
              <w:rPr>
                <w:rFonts w:ascii="Times New Roman" w:hAnsi="Times New Roman"/>
                <w:b w:val="0"/>
                <w:color w:val="000000" w:themeColor="text1"/>
                <w:sz w:val="22"/>
                <w:szCs w:val="22"/>
                <w:vertAlign w:val="subscript"/>
                <w:lang w:val="id-ID"/>
              </w:rPr>
              <w:t>T</w:t>
            </w:r>
            <w:r w:rsidRPr="000C6FB4">
              <w:rPr>
                <w:rFonts w:ascii="Times New Roman" w:hAnsi="Times New Roman"/>
                <w:b w:val="0"/>
                <w:color w:val="000000" w:themeColor="text1"/>
                <w:sz w:val="22"/>
                <w:szCs w:val="22"/>
              </w:rPr>
              <w:t xml:space="preserve">– </w:t>
            </w:r>
            <w:r w:rsidRPr="000C6FB4">
              <w:rPr>
                <w:rFonts w:ascii="Times New Roman" w:hAnsi="Times New Roman"/>
                <w:b w:val="0"/>
                <w:color w:val="000000" w:themeColor="text1"/>
                <w:sz w:val="22"/>
                <w:szCs w:val="22"/>
                <w:lang w:val="id-ID"/>
              </w:rPr>
              <w:t>576</w:t>
            </w:r>
            <w:r w:rsidRPr="000C6FB4">
              <w:rPr>
                <w:rFonts w:ascii="Times New Roman" w:hAnsi="Times New Roman"/>
                <w:b w:val="0"/>
                <w:color w:val="000000" w:themeColor="text1"/>
                <w:sz w:val="22"/>
                <w:szCs w:val="22"/>
              </w:rPr>
              <w:t>)/</w:t>
            </w:r>
            <w:r w:rsidRPr="000C6FB4">
              <w:rPr>
                <w:rFonts w:ascii="Times New Roman" w:hAnsi="Times New Roman"/>
                <w:b w:val="0"/>
                <w:color w:val="000000" w:themeColor="text1"/>
                <w:sz w:val="22"/>
                <w:szCs w:val="22"/>
                <w:lang w:val="id-ID"/>
              </w:rPr>
              <w:t>128</w:t>
            </w:r>
            <w:r w:rsidRPr="000C6FB4">
              <w:rPr>
                <w:rFonts w:ascii="Times New Roman" w:hAnsi="Times New Roman"/>
                <w:b w:val="0"/>
                <w:color w:val="000000" w:themeColor="text1"/>
                <w:sz w:val="22"/>
                <w:szCs w:val="22"/>
              </w:rPr>
              <w:t>.</w:t>
            </w:r>
          </w:p>
          <w:p w:rsidR="00A54FAD" w:rsidRPr="000C6FB4" w:rsidRDefault="00A54FAD" w:rsidP="00F66C1F">
            <w:pPr>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rPr>
              <w:t xml:space="preserve">Jika </w:t>
            </w:r>
            <w:r w:rsidRPr="000C6FB4">
              <w:rPr>
                <w:rFonts w:ascii="Times New Roman" w:hAnsi="Times New Roman"/>
                <w:b w:val="0"/>
                <w:color w:val="000000" w:themeColor="text1"/>
                <w:sz w:val="22"/>
                <w:szCs w:val="22"/>
                <w:lang w:val="id-ID"/>
              </w:rPr>
              <w:t>1216</w:t>
            </w:r>
            <w:r w:rsidR="00EC6BDD" w:rsidRPr="000C6FB4">
              <w:rPr>
                <w:rFonts w:ascii="Times New Roman" w:hAnsi="Times New Roman"/>
                <w:b w:val="0"/>
                <w:color w:val="000000" w:themeColor="text1"/>
                <w:sz w:val="22"/>
                <w:szCs w:val="22"/>
              </w:rPr>
              <w:t xml:space="preserve"> </w:t>
            </w:r>
            <w:r w:rsidRPr="000C6FB4">
              <w:rPr>
                <w:rFonts w:ascii="Times New Roman" w:hAnsi="Times New Roman"/>
                <w:b w:val="0"/>
                <w:color w:val="000000" w:themeColor="text1"/>
                <w:sz w:val="22"/>
                <w:szCs w:val="22"/>
              </w:rPr>
              <w:t>&lt; R</w:t>
            </w:r>
            <w:r w:rsidRPr="000C6FB4">
              <w:rPr>
                <w:rFonts w:ascii="Times New Roman" w:hAnsi="Times New Roman"/>
                <w:b w:val="0"/>
                <w:color w:val="000000" w:themeColor="text1"/>
                <w:sz w:val="22"/>
                <w:szCs w:val="22"/>
                <w:vertAlign w:val="subscript"/>
              </w:rPr>
              <w:t>BKD</w:t>
            </w:r>
            <w:r w:rsidRPr="000C6FB4">
              <w:rPr>
                <w:rFonts w:ascii="Times New Roman" w:hAnsi="Times New Roman"/>
                <w:b w:val="0"/>
                <w:color w:val="000000" w:themeColor="text1"/>
                <w:sz w:val="22"/>
                <w:szCs w:val="22"/>
                <w:vertAlign w:val="subscript"/>
                <w:lang w:val="id-ID"/>
              </w:rPr>
              <w:t>T</w:t>
            </w:r>
            <w:r w:rsidR="00EC6BDD" w:rsidRPr="000C6FB4">
              <w:rPr>
                <w:rFonts w:ascii="Times New Roman" w:hAnsi="Times New Roman"/>
                <w:b w:val="0"/>
                <w:color w:val="000000" w:themeColor="text1"/>
                <w:sz w:val="22"/>
                <w:szCs w:val="22"/>
                <w:vertAlign w:val="subscript"/>
              </w:rPr>
              <w:t xml:space="preserve"> </w:t>
            </w:r>
            <w:r w:rsidRPr="000C6FB4">
              <w:rPr>
                <w:rFonts w:ascii="Times New Roman" w:hAnsi="Times New Roman"/>
                <w:b w:val="0"/>
                <w:color w:val="000000" w:themeColor="text1"/>
                <w:sz w:val="22"/>
                <w:szCs w:val="22"/>
              </w:rPr>
              <w:t>&lt;</w:t>
            </w:r>
            <w:r w:rsidRPr="000C6FB4">
              <w:rPr>
                <w:rFonts w:ascii="Times New Roman" w:hAnsi="Times New Roman"/>
                <w:b w:val="0"/>
                <w:bCs/>
                <w:color w:val="000000" w:themeColor="text1"/>
                <w:sz w:val="22"/>
                <w:szCs w:val="22"/>
                <w:lang w:val="id-ID"/>
              </w:rPr>
              <w:t>1728</w:t>
            </w:r>
            <w:r w:rsidRPr="000C6FB4">
              <w:rPr>
                <w:rFonts w:ascii="Times New Roman" w:hAnsi="Times New Roman"/>
                <w:b w:val="0"/>
                <w:bCs/>
                <w:color w:val="000000" w:themeColor="text1"/>
                <w:sz w:val="22"/>
                <w:szCs w:val="22"/>
                <w:lang w:val="sv-SE"/>
              </w:rPr>
              <w:t xml:space="preserve">, maka skor = </w:t>
            </w:r>
            <w:r w:rsidRPr="000C6FB4">
              <w:rPr>
                <w:rFonts w:ascii="Times New Roman" w:hAnsi="Times New Roman"/>
                <w:b w:val="0"/>
                <w:bCs/>
                <w:color w:val="000000" w:themeColor="text1"/>
                <w:sz w:val="22"/>
                <w:szCs w:val="22"/>
                <w:lang w:val="id-ID"/>
              </w:rPr>
              <w:t>13.5 –(</w:t>
            </w:r>
            <w:r w:rsidRPr="000C6FB4">
              <w:rPr>
                <w:rFonts w:ascii="Times New Roman" w:hAnsi="Times New Roman"/>
                <w:b w:val="0"/>
                <w:color w:val="000000" w:themeColor="text1"/>
                <w:sz w:val="22"/>
                <w:szCs w:val="22"/>
              </w:rPr>
              <w:t>R</w:t>
            </w:r>
            <w:r w:rsidRPr="000C6FB4">
              <w:rPr>
                <w:rFonts w:ascii="Times New Roman" w:hAnsi="Times New Roman"/>
                <w:b w:val="0"/>
                <w:color w:val="000000" w:themeColor="text1"/>
                <w:sz w:val="22"/>
                <w:szCs w:val="22"/>
                <w:vertAlign w:val="subscript"/>
              </w:rPr>
              <w:t>BKD</w:t>
            </w:r>
            <w:r w:rsidRPr="000C6FB4">
              <w:rPr>
                <w:rFonts w:ascii="Times New Roman" w:hAnsi="Times New Roman"/>
                <w:b w:val="0"/>
                <w:color w:val="000000" w:themeColor="text1"/>
                <w:sz w:val="22"/>
                <w:szCs w:val="22"/>
                <w:vertAlign w:val="subscript"/>
                <w:lang w:val="id-ID"/>
              </w:rPr>
              <w:t>T</w:t>
            </w:r>
            <w:r w:rsidRPr="000C6FB4">
              <w:rPr>
                <w:rFonts w:ascii="Times New Roman" w:hAnsi="Times New Roman"/>
                <w:b w:val="0"/>
                <w:color w:val="000000" w:themeColor="text1"/>
                <w:sz w:val="22"/>
                <w:szCs w:val="22"/>
              </w:rPr>
              <w:t>/</w:t>
            </w:r>
            <w:r w:rsidRPr="000C6FB4">
              <w:rPr>
                <w:rFonts w:ascii="Times New Roman" w:hAnsi="Times New Roman"/>
                <w:b w:val="0"/>
                <w:color w:val="000000" w:themeColor="text1"/>
                <w:sz w:val="22"/>
                <w:szCs w:val="22"/>
                <w:lang w:val="id-ID"/>
              </w:rPr>
              <w:t xml:space="preserve"> 128)</w:t>
            </w:r>
            <w:r w:rsidRPr="000C6FB4">
              <w:rPr>
                <w:rFonts w:ascii="Times New Roman" w:hAnsi="Times New Roman"/>
                <w:b w:val="0"/>
                <w:color w:val="000000" w:themeColor="text1"/>
                <w:sz w:val="22"/>
                <w:szCs w:val="22"/>
              </w:rPr>
              <w:t>.</w:t>
            </w:r>
          </w:p>
          <w:p w:rsidR="00A54FAD" w:rsidRPr="000C6FB4" w:rsidRDefault="00A54FAD" w:rsidP="00F66C1F">
            <w:pPr>
              <w:jc w:val="center"/>
              <w:rPr>
                <w:rFonts w:ascii="Times New Roman" w:hAnsi="Times New Roman"/>
                <w:b w:val="0"/>
                <w:color w:val="000000" w:themeColor="text1"/>
                <w:sz w:val="22"/>
                <w:szCs w:val="22"/>
                <w:lang w:val="fi-FI"/>
              </w:rPr>
            </w:pPr>
          </w:p>
        </w:tc>
        <w:tc>
          <w:tcPr>
            <w:tcW w:w="1701" w:type="dxa"/>
            <w:tcBorders>
              <w:top w:val="single" w:sz="4" w:space="0" w:color="auto"/>
              <w:left w:val="single" w:sz="4" w:space="0" w:color="auto"/>
              <w:bottom w:val="single" w:sz="4" w:space="0" w:color="auto"/>
            </w:tcBorders>
            <w:vAlign w:val="center"/>
          </w:tcPr>
          <w:p w:rsidR="00A54FAD" w:rsidRPr="000C6FB4" w:rsidRDefault="00A54FAD" w:rsidP="00F66C1F">
            <w:pPr>
              <w:jc w:val="center"/>
              <w:rPr>
                <w:rFonts w:ascii="Times New Roman" w:hAnsi="Times New Roman"/>
                <w:b w:val="0"/>
                <w:bCs/>
                <w:color w:val="000000" w:themeColor="text1"/>
                <w:sz w:val="22"/>
                <w:szCs w:val="22"/>
                <w:lang w:val="id-ID"/>
              </w:rPr>
            </w:pPr>
            <w:r w:rsidRPr="000C6FB4">
              <w:rPr>
                <w:rFonts w:ascii="Times New Roman" w:hAnsi="Times New Roman"/>
                <w:b w:val="0"/>
                <w:color w:val="000000" w:themeColor="text1"/>
                <w:sz w:val="22"/>
                <w:szCs w:val="22"/>
                <w:lang w:val="fi-FI"/>
              </w:rPr>
              <w:t>Jika R</w:t>
            </w:r>
            <w:r w:rsidRPr="000C6FB4">
              <w:rPr>
                <w:rFonts w:ascii="Times New Roman" w:hAnsi="Times New Roman"/>
                <w:b w:val="0"/>
                <w:color w:val="000000" w:themeColor="text1"/>
                <w:sz w:val="22"/>
                <w:szCs w:val="22"/>
                <w:vertAlign w:val="subscript"/>
                <w:lang w:val="fi-FI"/>
              </w:rPr>
              <w:t>BKD</w:t>
            </w:r>
            <w:r w:rsidRPr="000C6FB4">
              <w:rPr>
                <w:rFonts w:ascii="Times New Roman" w:hAnsi="Times New Roman"/>
                <w:b w:val="0"/>
                <w:color w:val="000000" w:themeColor="text1"/>
                <w:sz w:val="22"/>
                <w:szCs w:val="22"/>
                <w:vertAlign w:val="subscript"/>
                <w:lang w:val="id-ID"/>
              </w:rPr>
              <w:t>T</w:t>
            </w:r>
            <w:r w:rsidR="00EC6BDD" w:rsidRPr="000C6FB4">
              <w:rPr>
                <w:rFonts w:ascii="Times New Roman" w:hAnsi="Times New Roman"/>
                <w:b w:val="0"/>
                <w:color w:val="000000" w:themeColor="text1"/>
                <w:sz w:val="22"/>
                <w:szCs w:val="22"/>
                <w:vertAlign w:val="subscript"/>
              </w:rPr>
              <w:t xml:space="preserve"> </w:t>
            </w:r>
            <w:r w:rsidRPr="000C6FB4">
              <w:rPr>
                <w:rFonts w:ascii="Times New Roman" w:hAnsi="Times New Roman"/>
                <w:b w:val="0"/>
                <w:bCs/>
                <w:color w:val="000000" w:themeColor="text1"/>
                <w:sz w:val="22"/>
                <w:szCs w:val="22"/>
                <w:lang w:val="fi-FI"/>
              </w:rPr>
              <w:t xml:space="preserve">≤ </w:t>
            </w:r>
            <w:r w:rsidRPr="000C6FB4">
              <w:rPr>
                <w:rFonts w:ascii="Times New Roman" w:hAnsi="Times New Roman"/>
                <w:b w:val="0"/>
                <w:bCs/>
                <w:color w:val="000000" w:themeColor="text1"/>
                <w:sz w:val="22"/>
                <w:szCs w:val="22"/>
                <w:lang w:val="id-ID"/>
              </w:rPr>
              <w:t>576</w:t>
            </w:r>
            <w:r w:rsidRPr="000C6FB4">
              <w:rPr>
                <w:rFonts w:ascii="Times New Roman" w:hAnsi="Times New Roman"/>
                <w:b w:val="0"/>
                <w:bCs/>
                <w:color w:val="000000" w:themeColor="text1"/>
                <w:sz w:val="22"/>
                <w:szCs w:val="22"/>
                <w:lang w:val="fi-FI"/>
              </w:rPr>
              <w:t xml:space="preserve"> atau </w:t>
            </w:r>
            <w:r w:rsidRPr="000C6FB4">
              <w:rPr>
                <w:rFonts w:ascii="Times New Roman" w:hAnsi="Times New Roman"/>
                <w:b w:val="0"/>
                <w:color w:val="000000" w:themeColor="text1"/>
                <w:sz w:val="22"/>
                <w:szCs w:val="22"/>
                <w:lang w:val="fi-FI"/>
              </w:rPr>
              <w:t>R</w:t>
            </w:r>
            <w:r w:rsidRPr="000C6FB4">
              <w:rPr>
                <w:rFonts w:ascii="Times New Roman" w:hAnsi="Times New Roman"/>
                <w:b w:val="0"/>
                <w:color w:val="000000" w:themeColor="text1"/>
                <w:sz w:val="22"/>
                <w:szCs w:val="22"/>
                <w:vertAlign w:val="subscript"/>
                <w:lang w:val="fi-FI"/>
              </w:rPr>
              <w:t>BKD</w:t>
            </w:r>
            <w:r w:rsidRPr="000C6FB4">
              <w:rPr>
                <w:rFonts w:ascii="Times New Roman" w:hAnsi="Times New Roman"/>
                <w:b w:val="0"/>
                <w:color w:val="000000" w:themeColor="text1"/>
                <w:sz w:val="22"/>
                <w:szCs w:val="22"/>
                <w:vertAlign w:val="subscript"/>
                <w:lang w:val="id-ID"/>
              </w:rPr>
              <w:t>T</w:t>
            </w:r>
            <w:r w:rsidRPr="000C6FB4">
              <w:rPr>
                <w:rFonts w:ascii="Times New Roman" w:hAnsi="Times New Roman"/>
                <w:b w:val="0"/>
                <w:bCs/>
                <w:color w:val="000000" w:themeColor="text1"/>
                <w:sz w:val="22"/>
                <w:szCs w:val="22"/>
                <w:lang w:val="fi-FI"/>
              </w:rPr>
              <w:t xml:space="preserve"> ≥ </w:t>
            </w:r>
            <w:r w:rsidRPr="000C6FB4">
              <w:rPr>
                <w:rFonts w:ascii="Times New Roman" w:hAnsi="Times New Roman"/>
                <w:b w:val="0"/>
                <w:bCs/>
                <w:color w:val="000000" w:themeColor="text1"/>
                <w:sz w:val="22"/>
                <w:szCs w:val="22"/>
                <w:lang w:val="id-ID"/>
              </w:rPr>
              <w:t>1728</w:t>
            </w:r>
            <w:r w:rsidRPr="000C6FB4">
              <w:rPr>
                <w:rFonts w:ascii="Times New Roman" w:hAnsi="Times New Roman"/>
                <w:b w:val="0"/>
                <w:bCs/>
                <w:color w:val="000000" w:themeColor="text1"/>
                <w:sz w:val="22"/>
                <w:szCs w:val="22"/>
                <w:lang w:val="fi-FI"/>
              </w:rPr>
              <w:t xml:space="preserve">, maka </w:t>
            </w:r>
          </w:p>
          <w:p w:rsidR="00A54FAD" w:rsidRPr="000C6FB4" w:rsidRDefault="00A54FAD" w:rsidP="00F66C1F">
            <w:pPr>
              <w:ind w:left="41"/>
              <w:jc w:val="center"/>
              <w:rPr>
                <w:rFonts w:ascii="Times New Roman" w:hAnsi="Times New Roman"/>
                <w:b w:val="0"/>
                <w:color w:val="000000" w:themeColor="text1"/>
                <w:sz w:val="22"/>
                <w:szCs w:val="22"/>
                <w:lang w:val="fi-FI"/>
              </w:rPr>
            </w:pPr>
            <w:r w:rsidRPr="000C6FB4">
              <w:rPr>
                <w:rFonts w:ascii="Times New Roman" w:hAnsi="Times New Roman"/>
                <w:b w:val="0"/>
                <w:bCs/>
                <w:color w:val="000000" w:themeColor="text1"/>
                <w:sz w:val="22"/>
                <w:szCs w:val="22"/>
                <w:lang w:val="fi-FI"/>
              </w:rPr>
              <w:t>skor = 0.</w:t>
            </w:r>
          </w:p>
        </w:tc>
      </w:tr>
      <w:tr w:rsidR="000C6FB4" w:rsidRPr="000C6FB4" w:rsidTr="00F03B1A">
        <w:trPr>
          <w:trHeight w:val="412"/>
        </w:trPr>
        <w:tc>
          <w:tcPr>
            <w:tcW w:w="2518" w:type="dxa"/>
            <w:tcBorders>
              <w:top w:val="nil"/>
              <w:left w:val="single" w:sz="4" w:space="0" w:color="auto"/>
              <w:bottom w:val="single" w:sz="4" w:space="0" w:color="auto"/>
              <w:right w:val="single" w:sz="4" w:space="0" w:color="auto"/>
            </w:tcBorders>
          </w:tcPr>
          <w:p w:rsidR="00A54FAD" w:rsidRPr="000C6FB4" w:rsidRDefault="00A54FAD" w:rsidP="00F66C1F">
            <w:pPr>
              <w:ind w:left="290" w:hanging="290"/>
              <w:rPr>
                <w:rFonts w:ascii="Times New Roman" w:hAnsi="Times New Roman"/>
                <w:noProof/>
                <w:color w:val="000000" w:themeColor="text1"/>
                <w:sz w:val="22"/>
                <w:szCs w:val="22"/>
                <w:lang w:val="fi-FI"/>
              </w:rPr>
            </w:pPr>
          </w:p>
        </w:tc>
        <w:tc>
          <w:tcPr>
            <w:tcW w:w="3330" w:type="dxa"/>
            <w:tcBorders>
              <w:top w:val="single" w:sz="4" w:space="0" w:color="auto"/>
              <w:left w:val="single" w:sz="4" w:space="0" w:color="auto"/>
              <w:bottom w:val="single" w:sz="4" w:space="0" w:color="auto"/>
              <w:right w:val="single" w:sz="4" w:space="0" w:color="auto"/>
            </w:tcBorders>
          </w:tcPr>
          <w:p w:rsidR="00A54FAD" w:rsidRPr="000C6FB4" w:rsidRDefault="00A54FAD" w:rsidP="00F66C1F">
            <w:pPr>
              <w:ind w:left="-18"/>
              <w:rPr>
                <w:rFonts w:ascii="Times New Roman" w:hAnsi="Times New Roman"/>
                <w:b w:val="0"/>
                <w:noProof/>
                <w:color w:val="000000" w:themeColor="text1"/>
                <w:sz w:val="22"/>
                <w:szCs w:val="22"/>
                <w:lang w:val="id-ID"/>
              </w:rPr>
            </w:pPr>
            <w:r w:rsidRPr="000C6FB4">
              <w:rPr>
                <w:rFonts w:ascii="Times New Roman" w:hAnsi="Times New Roman"/>
                <w:b w:val="0"/>
                <w:noProof/>
                <w:color w:val="000000" w:themeColor="text1"/>
                <w:sz w:val="22"/>
                <w:szCs w:val="22"/>
                <w:lang w:val="sv-SE"/>
              </w:rPr>
              <w:t>4.</w:t>
            </w:r>
            <w:r w:rsidRPr="000C6FB4">
              <w:rPr>
                <w:rFonts w:ascii="Times New Roman" w:hAnsi="Times New Roman"/>
                <w:b w:val="0"/>
                <w:noProof/>
                <w:color w:val="000000" w:themeColor="text1"/>
                <w:sz w:val="22"/>
                <w:szCs w:val="22"/>
              </w:rPr>
              <w:t>3</w:t>
            </w:r>
            <w:r w:rsidRPr="000C6FB4">
              <w:rPr>
                <w:rFonts w:ascii="Times New Roman" w:hAnsi="Times New Roman"/>
                <w:b w:val="0"/>
                <w:noProof/>
                <w:color w:val="000000" w:themeColor="text1"/>
                <w:sz w:val="22"/>
                <w:szCs w:val="22"/>
                <w:lang w:val="sv-SE"/>
              </w:rPr>
              <w:t>.</w:t>
            </w:r>
            <w:r w:rsidRPr="000C6FB4">
              <w:rPr>
                <w:rFonts w:ascii="Times New Roman" w:hAnsi="Times New Roman"/>
                <w:b w:val="0"/>
                <w:noProof/>
                <w:color w:val="000000" w:themeColor="text1"/>
                <w:sz w:val="22"/>
                <w:szCs w:val="22"/>
              </w:rPr>
              <w:t xml:space="preserve">3 </w:t>
            </w:r>
            <w:r w:rsidRPr="000C6FB4">
              <w:rPr>
                <w:rFonts w:ascii="Times New Roman" w:hAnsi="Times New Roman"/>
                <w:b w:val="0"/>
                <w:noProof/>
                <w:color w:val="000000" w:themeColor="text1"/>
                <w:sz w:val="22"/>
                <w:szCs w:val="22"/>
                <w:lang w:val="sv-SE"/>
              </w:rPr>
              <w:t>Persentase realisasi aktivitas dosen di RS Pendidikan (Utama, Afiliasi dan Satelit) dalam pendidikan terhadap jumlah aktivitas yang direncanakan</w:t>
            </w:r>
            <w:r w:rsidRPr="000C6FB4">
              <w:rPr>
                <w:rFonts w:ascii="Times New Roman" w:hAnsi="Times New Roman"/>
                <w:b w:val="0"/>
                <w:color w:val="000000" w:themeColor="text1"/>
                <w:sz w:val="22"/>
                <w:szCs w:val="22"/>
                <w:lang w:val="nb-NO"/>
              </w:rPr>
              <w:t>.</w:t>
            </w:r>
          </w:p>
          <w:p w:rsidR="00A54FAD" w:rsidRPr="000C6FB4" w:rsidRDefault="00A54FAD" w:rsidP="00F66C1F">
            <w:pPr>
              <w:ind w:left="-18"/>
              <w:rPr>
                <w:rFonts w:ascii="Times New Roman" w:hAnsi="Times New Roman"/>
                <w:b w:val="0"/>
                <w:color w:val="000000" w:themeColor="text1"/>
                <w:sz w:val="22"/>
                <w:szCs w:val="22"/>
                <w:lang w:val="nb-NO"/>
              </w:rPr>
            </w:pPr>
          </w:p>
          <w:p w:rsidR="00A54FAD" w:rsidRPr="000C6FB4" w:rsidRDefault="00A54FAD" w:rsidP="00F66C1F">
            <w:pPr>
              <w:pStyle w:val="BodyText2"/>
              <w:ind w:left="549" w:hanging="549"/>
              <w:rPr>
                <w:rFonts w:ascii="Times New Roman" w:hAnsi="Times New Roman"/>
                <w:b w:val="0"/>
                <w:noProof/>
                <w:color w:val="000000" w:themeColor="text1"/>
                <w:sz w:val="22"/>
                <w:szCs w:val="22"/>
                <w:lang w:val="id-ID"/>
              </w:rPr>
            </w:pPr>
            <w:r w:rsidRPr="000C6FB4">
              <w:rPr>
                <w:rFonts w:ascii="Times New Roman" w:hAnsi="Times New Roman"/>
                <w:b w:val="0"/>
                <w:noProof/>
                <w:color w:val="000000" w:themeColor="text1"/>
                <w:sz w:val="22"/>
                <w:szCs w:val="22"/>
                <w:lang w:val="sv-SE"/>
              </w:rPr>
              <w:t>PA</w:t>
            </w:r>
            <w:r w:rsidRPr="000C6FB4">
              <w:rPr>
                <w:rFonts w:ascii="Times New Roman" w:hAnsi="Times New Roman"/>
                <w:b w:val="0"/>
                <w:noProof/>
                <w:color w:val="000000" w:themeColor="text1"/>
                <w:sz w:val="22"/>
                <w:szCs w:val="22"/>
                <w:vertAlign w:val="subscript"/>
                <w:lang w:val="sv-SE"/>
              </w:rPr>
              <w:t>DT</w:t>
            </w:r>
            <w:r w:rsidRPr="000C6FB4">
              <w:rPr>
                <w:rFonts w:ascii="Times New Roman" w:hAnsi="Times New Roman"/>
                <w:b w:val="0"/>
                <w:noProof/>
                <w:color w:val="000000" w:themeColor="text1"/>
                <w:sz w:val="22"/>
                <w:szCs w:val="22"/>
                <w:lang w:val="sv-SE"/>
              </w:rPr>
              <w:t xml:space="preserve"> = </w:t>
            </w:r>
            <w:r w:rsidRPr="000C6FB4">
              <w:rPr>
                <w:rFonts w:ascii="Times New Roman" w:hAnsi="Times New Roman"/>
                <w:b w:val="0"/>
                <w:noProof/>
                <w:color w:val="000000" w:themeColor="text1"/>
                <w:sz w:val="22"/>
                <w:szCs w:val="22"/>
                <w:lang w:val="id-ID"/>
              </w:rPr>
              <w:t>(B</w:t>
            </w:r>
            <w:r w:rsidRPr="000C6FB4">
              <w:rPr>
                <w:rFonts w:ascii="Times New Roman" w:hAnsi="Times New Roman"/>
                <w:b w:val="0"/>
                <w:noProof/>
                <w:color w:val="000000" w:themeColor="text1"/>
                <w:sz w:val="22"/>
                <w:szCs w:val="22"/>
                <w:lang w:val="sv-SE"/>
              </w:rPr>
              <w:t>/</w:t>
            </w:r>
            <w:r w:rsidRPr="000C6FB4">
              <w:rPr>
                <w:rFonts w:ascii="Times New Roman" w:hAnsi="Times New Roman"/>
                <w:b w:val="0"/>
                <w:noProof/>
                <w:color w:val="000000" w:themeColor="text1"/>
                <w:sz w:val="22"/>
                <w:szCs w:val="22"/>
                <w:lang w:val="id-ID"/>
              </w:rPr>
              <w:t>A)</w:t>
            </w:r>
            <w:r w:rsidRPr="000C6FB4">
              <w:rPr>
                <w:rFonts w:ascii="Times New Roman" w:hAnsi="Times New Roman"/>
                <w:b w:val="0"/>
                <w:noProof/>
                <w:color w:val="000000" w:themeColor="text1"/>
                <w:sz w:val="22"/>
                <w:szCs w:val="22"/>
                <w:lang w:val="sv-SE"/>
              </w:rPr>
              <w:t xml:space="preserve"> x 100%</w:t>
            </w:r>
          </w:p>
          <w:p w:rsidR="00A54FAD" w:rsidRPr="000C6FB4" w:rsidRDefault="00A54FAD" w:rsidP="00F66C1F">
            <w:pPr>
              <w:pStyle w:val="BodyText2"/>
              <w:rPr>
                <w:rFonts w:ascii="Times New Roman" w:hAnsi="Times New Roman"/>
                <w:b w:val="0"/>
                <w:noProof/>
                <w:color w:val="000000" w:themeColor="text1"/>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A54FAD" w:rsidRPr="000C6FB4" w:rsidRDefault="00A54FAD" w:rsidP="00F66C1F">
            <w:pPr>
              <w:ind w:left="19"/>
              <w:jc w:val="center"/>
              <w:rPr>
                <w:rFonts w:ascii="Times New Roman" w:hAnsi="Times New Roman"/>
                <w:b w:val="0"/>
                <w:color w:val="000000" w:themeColor="text1"/>
                <w:sz w:val="22"/>
                <w:szCs w:val="22"/>
              </w:rPr>
            </w:pPr>
            <w:r w:rsidRPr="000C6FB4">
              <w:rPr>
                <w:rFonts w:ascii="Times New Roman" w:hAnsi="Times New Roman"/>
                <w:b w:val="0"/>
                <w:noProof/>
                <w:color w:val="000000" w:themeColor="text1"/>
                <w:sz w:val="22"/>
                <w:szCs w:val="22"/>
                <w:lang w:val="sv-SE"/>
              </w:rPr>
              <w:t>Jika P</w:t>
            </w:r>
            <w:r w:rsidRPr="000C6FB4">
              <w:rPr>
                <w:rFonts w:ascii="Times New Roman" w:hAnsi="Times New Roman"/>
                <w:b w:val="0"/>
                <w:noProof/>
                <w:color w:val="000000" w:themeColor="text1"/>
                <w:sz w:val="22"/>
                <w:szCs w:val="22"/>
                <w:lang w:val="id-ID"/>
              </w:rPr>
              <w:t>A</w:t>
            </w:r>
            <w:r w:rsidRPr="000C6FB4">
              <w:rPr>
                <w:rFonts w:ascii="Times New Roman" w:hAnsi="Times New Roman"/>
                <w:b w:val="0"/>
                <w:noProof/>
                <w:color w:val="000000" w:themeColor="text1"/>
                <w:sz w:val="22"/>
                <w:szCs w:val="22"/>
                <w:vertAlign w:val="subscript"/>
                <w:lang w:val="sv-SE"/>
              </w:rPr>
              <w:t>DT</w:t>
            </w:r>
            <w:r w:rsidRPr="000C6FB4">
              <w:rPr>
                <w:rFonts w:ascii="Times New Roman" w:hAnsi="Times New Roman"/>
                <w:b w:val="0"/>
                <w:noProof/>
                <w:color w:val="000000" w:themeColor="text1"/>
                <w:sz w:val="22"/>
                <w:szCs w:val="22"/>
                <w:lang w:val="sv-SE"/>
              </w:rPr>
              <w:t xml:space="preserve"> ≥ 95%, maka skor = 4.</w:t>
            </w:r>
          </w:p>
          <w:p w:rsidR="00A54FAD" w:rsidRPr="000C6FB4" w:rsidRDefault="00A54FAD" w:rsidP="00F66C1F">
            <w:pPr>
              <w:ind w:left="19"/>
              <w:jc w:val="center"/>
              <w:rPr>
                <w:rFonts w:ascii="Times New Roman" w:hAnsi="Times New Roman"/>
                <w:b w:val="0"/>
                <w:noProof/>
                <w:color w:val="000000" w:themeColor="text1"/>
                <w:sz w:val="22"/>
                <w:szCs w:val="22"/>
                <w:lang w:val="sv-SE"/>
              </w:rPr>
            </w:pPr>
          </w:p>
        </w:tc>
        <w:tc>
          <w:tcPr>
            <w:tcW w:w="6147" w:type="dxa"/>
            <w:gridSpan w:val="6"/>
            <w:tcBorders>
              <w:top w:val="single" w:sz="4" w:space="0" w:color="auto"/>
              <w:left w:val="single" w:sz="4" w:space="0" w:color="auto"/>
              <w:bottom w:val="single" w:sz="4" w:space="0" w:color="auto"/>
            </w:tcBorders>
            <w:vAlign w:val="center"/>
          </w:tcPr>
          <w:p w:rsidR="00A54FAD" w:rsidRPr="000C6FB4" w:rsidRDefault="00A54FAD" w:rsidP="00F66C1F">
            <w:pPr>
              <w:jc w:val="center"/>
              <w:rPr>
                <w:rFonts w:ascii="Times New Roman" w:hAnsi="Times New Roman"/>
                <w:b w:val="0"/>
                <w:color w:val="000000" w:themeColor="text1"/>
                <w:sz w:val="22"/>
                <w:szCs w:val="22"/>
              </w:rPr>
            </w:pPr>
            <w:r w:rsidRPr="000C6FB4">
              <w:rPr>
                <w:rFonts w:ascii="Times New Roman" w:hAnsi="Times New Roman"/>
                <w:b w:val="0"/>
                <w:noProof/>
                <w:color w:val="000000" w:themeColor="text1"/>
                <w:sz w:val="22"/>
                <w:szCs w:val="22"/>
                <w:lang w:val="sv-SE"/>
              </w:rPr>
              <w:t>Jika 75% &lt;P</w:t>
            </w:r>
            <w:r w:rsidRPr="000C6FB4">
              <w:rPr>
                <w:rFonts w:ascii="Times New Roman" w:hAnsi="Times New Roman"/>
                <w:b w:val="0"/>
                <w:noProof/>
                <w:color w:val="000000" w:themeColor="text1"/>
                <w:sz w:val="22"/>
                <w:szCs w:val="22"/>
                <w:lang w:val="id-ID"/>
              </w:rPr>
              <w:t>A</w:t>
            </w:r>
            <w:r w:rsidRPr="000C6FB4">
              <w:rPr>
                <w:rFonts w:ascii="Times New Roman" w:hAnsi="Times New Roman"/>
                <w:b w:val="0"/>
                <w:noProof/>
                <w:color w:val="000000" w:themeColor="text1"/>
                <w:sz w:val="22"/>
                <w:szCs w:val="22"/>
                <w:vertAlign w:val="subscript"/>
                <w:lang w:val="sv-SE"/>
              </w:rPr>
              <w:t>DT</w:t>
            </w:r>
            <w:r w:rsidRPr="000C6FB4">
              <w:rPr>
                <w:rFonts w:ascii="Times New Roman" w:hAnsi="Times New Roman"/>
                <w:b w:val="0"/>
                <w:noProof/>
                <w:color w:val="000000" w:themeColor="text1"/>
                <w:sz w:val="22"/>
                <w:szCs w:val="22"/>
                <w:lang w:val="sv-SE"/>
              </w:rPr>
              <w:t>&lt; 95%, maka skor = (20 x P</w:t>
            </w:r>
            <w:r w:rsidRPr="000C6FB4">
              <w:rPr>
                <w:rFonts w:ascii="Times New Roman" w:hAnsi="Times New Roman"/>
                <w:b w:val="0"/>
                <w:noProof/>
                <w:color w:val="000000" w:themeColor="text1"/>
                <w:sz w:val="22"/>
                <w:szCs w:val="22"/>
                <w:lang w:val="id-ID"/>
              </w:rPr>
              <w:t>A</w:t>
            </w:r>
            <w:r w:rsidRPr="000C6FB4">
              <w:rPr>
                <w:rFonts w:ascii="Times New Roman" w:hAnsi="Times New Roman"/>
                <w:b w:val="0"/>
                <w:noProof/>
                <w:color w:val="000000" w:themeColor="text1"/>
                <w:sz w:val="22"/>
                <w:szCs w:val="22"/>
                <w:vertAlign w:val="subscript"/>
                <w:lang w:val="sv-SE"/>
              </w:rPr>
              <w:t>DT</w:t>
            </w:r>
            <w:r w:rsidRPr="000C6FB4">
              <w:rPr>
                <w:rFonts w:ascii="Times New Roman" w:hAnsi="Times New Roman"/>
                <w:b w:val="0"/>
                <w:noProof/>
                <w:color w:val="000000" w:themeColor="text1"/>
                <w:sz w:val="22"/>
                <w:szCs w:val="22"/>
                <w:lang w:val="sv-SE"/>
              </w:rPr>
              <w:t>) – 15.</w:t>
            </w:r>
          </w:p>
          <w:p w:rsidR="00A54FAD" w:rsidRPr="000C6FB4" w:rsidRDefault="00A54FAD" w:rsidP="00F66C1F">
            <w:pPr>
              <w:jc w:val="center"/>
              <w:rPr>
                <w:rFonts w:ascii="Times New Roman" w:hAnsi="Times New Roman"/>
                <w:b w:val="0"/>
                <w:color w:val="000000" w:themeColor="text1"/>
                <w:sz w:val="22"/>
                <w:szCs w:val="22"/>
              </w:rPr>
            </w:pPr>
          </w:p>
          <w:p w:rsidR="00A54FAD" w:rsidRPr="000C6FB4" w:rsidRDefault="00A54FAD" w:rsidP="00F66C1F">
            <w:pPr>
              <w:jc w:val="center"/>
              <w:rPr>
                <w:rFonts w:ascii="Times New Roman" w:hAnsi="Times New Roman"/>
                <w:b w:val="0"/>
                <w:color w:val="000000" w:themeColor="text1"/>
                <w:sz w:val="22"/>
                <w:szCs w:val="22"/>
                <w:lang w:val="fi-FI"/>
              </w:rPr>
            </w:pPr>
          </w:p>
        </w:tc>
        <w:tc>
          <w:tcPr>
            <w:tcW w:w="1701" w:type="dxa"/>
            <w:tcBorders>
              <w:top w:val="single" w:sz="4" w:space="0" w:color="auto"/>
              <w:left w:val="single" w:sz="4" w:space="0" w:color="auto"/>
              <w:bottom w:val="single" w:sz="4" w:space="0" w:color="auto"/>
            </w:tcBorders>
            <w:vAlign w:val="center"/>
          </w:tcPr>
          <w:p w:rsidR="00A54FAD" w:rsidRPr="000C6FB4" w:rsidRDefault="00A54FAD" w:rsidP="00F66C1F">
            <w:pPr>
              <w:jc w:val="center"/>
              <w:rPr>
                <w:rFonts w:ascii="Times New Roman" w:hAnsi="Times New Roman"/>
                <w:b w:val="0"/>
                <w:color w:val="000000" w:themeColor="text1"/>
                <w:sz w:val="22"/>
                <w:szCs w:val="22"/>
              </w:rPr>
            </w:pPr>
            <w:r w:rsidRPr="000C6FB4">
              <w:rPr>
                <w:rFonts w:ascii="Times New Roman" w:hAnsi="Times New Roman"/>
                <w:b w:val="0"/>
                <w:noProof/>
                <w:color w:val="000000" w:themeColor="text1"/>
                <w:sz w:val="22"/>
                <w:szCs w:val="22"/>
                <w:lang w:val="id-ID"/>
              </w:rPr>
              <w:t xml:space="preserve">Jika </w:t>
            </w:r>
            <w:r w:rsidRPr="000C6FB4">
              <w:rPr>
                <w:rFonts w:ascii="Times New Roman" w:hAnsi="Times New Roman"/>
                <w:b w:val="0"/>
                <w:noProof/>
                <w:color w:val="000000" w:themeColor="text1"/>
                <w:sz w:val="22"/>
                <w:szCs w:val="22"/>
                <w:lang w:val="sv-SE"/>
              </w:rPr>
              <w:t>P</w:t>
            </w:r>
            <w:r w:rsidRPr="000C6FB4">
              <w:rPr>
                <w:rFonts w:ascii="Times New Roman" w:hAnsi="Times New Roman"/>
                <w:b w:val="0"/>
                <w:noProof/>
                <w:color w:val="000000" w:themeColor="text1"/>
                <w:sz w:val="22"/>
                <w:szCs w:val="22"/>
                <w:lang w:val="id-ID"/>
              </w:rPr>
              <w:t>A</w:t>
            </w:r>
            <w:r w:rsidRPr="000C6FB4">
              <w:rPr>
                <w:rFonts w:ascii="Times New Roman" w:hAnsi="Times New Roman"/>
                <w:b w:val="0"/>
                <w:noProof/>
                <w:color w:val="000000" w:themeColor="text1"/>
                <w:sz w:val="22"/>
                <w:szCs w:val="22"/>
                <w:vertAlign w:val="subscript"/>
                <w:lang w:val="sv-SE"/>
              </w:rPr>
              <w:t>DT</w:t>
            </w:r>
            <w:r w:rsidRPr="000C6FB4">
              <w:rPr>
                <w:rFonts w:ascii="Times New Roman" w:hAnsi="Times New Roman"/>
                <w:b w:val="0"/>
                <w:noProof/>
                <w:color w:val="000000" w:themeColor="text1"/>
                <w:sz w:val="22"/>
                <w:szCs w:val="22"/>
                <w:lang w:val="sv-SE"/>
              </w:rPr>
              <w:t xml:space="preserve"> ≤ 75%, maka skor = 0</w:t>
            </w:r>
          </w:p>
          <w:p w:rsidR="00A54FAD" w:rsidRPr="000C6FB4" w:rsidRDefault="00A54FAD" w:rsidP="00F66C1F">
            <w:pPr>
              <w:ind w:left="41"/>
              <w:jc w:val="center"/>
              <w:rPr>
                <w:rFonts w:ascii="Times New Roman" w:hAnsi="Times New Roman"/>
                <w:b w:val="0"/>
                <w:color w:val="000000" w:themeColor="text1"/>
                <w:sz w:val="22"/>
                <w:szCs w:val="22"/>
                <w:lang w:val="fi-FI"/>
              </w:rPr>
            </w:pPr>
          </w:p>
        </w:tc>
      </w:tr>
      <w:tr w:rsidR="000C6FB4" w:rsidRPr="000C6FB4" w:rsidTr="002C0506">
        <w:trPr>
          <w:trHeight w:val="412"/>
        </w:trPr>
        <w:tc>
          <w:tcPr>
            <w:tcW w:w="2518" w:type="dxa"/>
            <w:tcBorders>
              <w:top w:val="single" w:sz="4" w:space="0" w:color="auto"/>
              <w:left w:val="single" w:sz="4" w:space="0" w:color="auto"/>
              <w:bottom w:val="nil"/>
              <w:right w:val="single" w:sz="4" w:space="0" w:color="auto"/>
            </w:tcBorders>
          </w:tcPr>
          <w:p w:rsidR="00A54FAD" w:rsidRPr="000C6FB4" w:rsidRDefault="009F424E" w:rsidP="00F66C1F">
            <w:pPr>
              <w:ind w:hanging="18"/>
              <w:rPr>
                <w:rFonts w:ascii="Times New Roman" w:hAnsi="Times New Roman"/>
                <w:b w:val="0"/>
                <w:bCs/>
                <w:color w:val="000000" w:themeColor="text1"/>
                <w:sz w:val="22"/>
                <w:szCs w:val="22"/>
              </w:rPr>
            </w:pPr>
            <w:r w:rsidRPr="000C6FB4">
              <w:rPr>
                <w:rFonts w:ascii="Times New Roman" w:hAnsi="Times New Roman"/>
                <w:b w:val="0"/>
                <w:bCs/>
                <w:color w:val="000000" w:themeColor="text1"/>
                <w:sz w:val="22"/>
                <w:szCs w:val="22"/>
              </w:rPr>
              <w:t>4.5</w:t>
            </w:r>
            <w:r w:rsidR="00CB411D" w:rsidRPr="000C6FB4">
              <w:rPr>
                <w:rFonts w:ascii="Times New Roman" w:hAnsi="Times New Roman"/>
                <w:b w:val="0"/>
                <w:bCs/>
                <w:color w:val="000000" w:themeColor="text1"/>
                <w:sz w:val="22"/>
                <w:szCs w:val="22"/>
              </w:rPr>
              <w:t xml:space="preserve"> </w:t>
            </w:r>
            <w:r w:rsidR="00A54FAD" w:rsidRPr="000C6FB4">
              <w:rPr>
                <w:rFonts w:ascii="Times New Roman" w:hAnsi="Times New Roman"/>
                <w:b w:val="0"/>
                <w:color w:val="000000" w:themeColor="text1"/>
                <w:sz w:val="22"/>
                <w:szCs w:val="22"/>
                <w:lang w:val="sv-SE"/>
              </w:rPr>
              <w:t xml:space="preserve">Upaya </w:t>
            </w:r>
            <w:r w:rsidR="00F03B1A" w:rsidRPr="000C6FB4">
              <w:rPr>
                <w:rFonts w:ascii="Times New Roman" w:hAnsi="Times New Roman"/>
                <w:b w:val="0"/>
                <w:color w:val="000000" w:themeColor="text1"/>
                <w:sz w:val="22"/>
                <w:szCs w:val="22"/>
                <w:lang w:val="sv-SE"/>
              </w:rPr>
              <w:t xml:space="preserve">peningkatan sumber daya manusia </w:t>
            </w:r>
            <w:r w:rsidR="00A54FAD" w:rsidRPr="000C6FB4">
              <w:rPr>
                <w:rFonts w:ascii="Times New Roman" w:hAnsi="Times New Roman"/>
                <w:b w:val="0"/>
                <w:color w:val="000000" w:themeColor="text1"/>
                <w:sz w:val="22"/>
                <w:szCs w:val="22"/>
                <w:lang w:val="sv-SE"/>
              </w:rPr>
              <w:t>(SDM) dalam tiga tahun terakhir.</w:t>
            </w:r>
          </w:p>
        </w:tc>
        <w:tc>
          <w:tcPr>
            <w:tcW w:w="3330" w:type="dxa"/>
            <w:tcBorders>
              <w:top w:val="single" w:sz="4" w:space="0" w:color="auto"/>
              <w:left w:val="single" w:sz="4" w:space="0" w:color="auto"/>
              <w:bottom w:val="single" w:sz="4" w:space="0" w:color="auto"/>
              <w:right w:val="single" w:sz="4" w:space="0" w:color="auto"/>
            </w:tcBorders>
            <w:shd w:val="clear" w:color="auto" w:fill="auto"/>
          </w:tcPr>
          <w:p w:rsidR="00A54FAD" w:rsidRPr="000C6FB4" w:rsidRDefault="001406C1" w:rsidP="00F66C1F">
            <w:pPr>
              <w:ind w:firstLine="11"/>
              <w:rPr>
                <w:rFonts w:ascii="Times New Roman" w:hAnsi="Times New Roman"/>
                <w:b w:val="0"/>
                <w:color w:val="000000" w:themeColor="text1"/>
                <w:sz w:val="22"/>
                <w:szCs w:val="22"/>
                <w:lang w:val="sv-SE"/>
              </w:rPr>
            </w:pPr>
            <w:r w:rsidRPr="000C6FB4">
              <w:rPr>
                <w:rFonts w:ascii="Times New Roman" w:hAnsi="Times New Roman"/>
                <w:b w:val="0"/>
                <w:bCs/>
                <w:color w:val="000000" w:themeColor="text1"/>
                <w:sz w:val="22"/>
                <w:szCs w:val="22"/>
              </w:rPr>
              <w:t>4.</w:t>
            </w:r>
            <w:r w:rsidR="00051413" w:rsidRPr="000C6FB4">
              <w:rPr>
                <w:rFonts w:ascii="Times New Roman" w:hAnsi="Times New Roman"/>
                <w:b w:val="0"/>
                <w:bCs/>
                <w:color w:val="000000" w:themeColor="text1"/>
                <w:sz w:val="22"/>
                <w:szCs w:val="22"/>
              </w:rPr>
              <w:t>5</w:t>
            </w:r>
            <w:r w:rsidR="00A54FAD" w:rsidRPr="000C6FB4">
              <w:rPr>
                <w:rFonts w:ascii="Times New Roman" w:hAnsi="Times New Roman"/>
                <w:b w:val="0"/>
                <w:bCs/>
                <w:color w:val="000000" w:themeColor="text1"/>
                <w:sz w:val="22"/>
                <w:szCs w:val="22"/>
              </w:rPr>
              <w:t xml:space="preserve">.1  </w:t>
            </w:r>
            <w:r w:rsidR="00A54FAD" w:rsidRPr="000C6FB4">
              <w:rPr>
                <w:rFonts w:ascii="Times New Roman" w:hAnsi="Times New Roman"/>
                <w:b w:val="0"/>
                <w:color w:val="000000" w:themeColor="text1"/>
                <w:sz w:val="22"/>
                <w:szCs w:val="22"/>
                <w:lang w:val="sv-SE"/>
              </w:rPr>
              <w:t>Kegiatan tenaga ahli/pakar sebagai pembicara dalam seminar/pelatihan, pembicara tamu, dsb, dari luar PT sendiri (tidak termasuk dosen</w:t>
            </w:r>
            <w:r w:rsidR="00104F62" w:rsidRPr="000C6FB4">
              <w:rPr>
                <w:rFonts w:ascii="Times New Roman" w:hAnsi="Times New Roman"/>
                <w:b w:val="0"/>
                <w:color w:val="000000" w:themeColor="text1"/>
                <w:sz w:val="22"/>
                <w:szCs w:val="22"/>
                <w:lang w:val="sv-SE"/>
              </w:rPr>
              <w:t xml:space="preserve"> </w:t>
            </w:r>
            <w:r w:rsidR="00A54FAD" w:rsidRPr="000C6FB4">
              <w:rPr>
                <w:rFonts w:ascii="Times New Roman" w:hAnsi="Times New Roman"/>
                <w:b w:val="0"/>
                <w:noProof/>
                <w:color w:val="000000" w:themeColor="text1"/>
                <w:sz w:val="22"/>
                <w:szCs w:val="22"/>
                <w:lang w:val="fi-FI"/>
              </w:rPr>
              <w:t>di RS Pendidikan Afiliasi dan Satelit</w:t>
            </w:r>
            <w:r w:rsidR="00A54FAD" w:rsidRPr="000C6FB4">
              <w:rPr>
                <w:rFonts w:ascii="Times New Roman" w:hAnsi="Times New Roman"/>
                <w:b w:val="0"/>
                <w:color w:val="000000" w:themeColor="text1"/>
                <w:sz w:val="22"/>
                <w:szCs w:val="22"/>
                <w:lang w:val="sv-SE"/>
              </w:rPr>
              <w:t>).</w:t>
            </w:r>
          </w:p>
          <w:p w:rsidR="00A54FAD" w:rsidRPr="000C6FB4" w:rsidRDefault="00A54FAD" w:rsidP="00F66C1F">
            <w:pPr>
              <w:ind w:firstLine="11"/>
              <w:rPr>
                <w:rFonts w:ascii="Times New Roman" w:hAnsi="Times New Roman"/>
                <w:b w:val="0"/>
                <w:color w:val="000000" w:themeColor="text1"/>
                <w:sz w:val="22"/>
                <w:szCs w:val="22"/>
                <w:lang w:val="id-ID"/>
              </w:rPr>
            </w:pPr>
          </w:p>
          <w:p w:rsidR="00A54FAD" w:rsidRPr="000C6FB4" w:rsidRDefault="00A54FAD" w:rsidP="00F66C1F">
            <w:pPr>
              <w:ind w:firstLine="11"/>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J</w:t>
            </w:r>
            <w:r w:rsidRPr="000C6FB4">
              <w:rPr>
                <w:rFonts w:ascii="Times New Roman" w:hAnsi="Times New Roman"/>
                <w:b w:val="0"/>
                <w:color w:val="000000" w:themeColor="text1"/>
                <w:sz w:val="22"/>
                <w:szCs w:val="22"/>
                <w:vertAlign w:val="subscript"/>
                <w:lang w:val="id-ID"/>
              </w:rPr>
              <w:t>TA</w:t>
            </w:r>
            <w:r w:rsidRPr="000C6FB4">
              <w:rPr>
                <w:rFonts w:ascii="Times New Roman" w:hAnsi="Times New Roman"/>
                <w:b w:val="0"/>
                <w:color w:val="000000" w:themeColor="text1"/>
                <w:sz w:val="22"/>
                <w:szCs w:val="22"/>
                <w:lang w:val="id-ID"/>
              </w:rPr>
              <w:t xml:space="preserve"> = Banyaknya tenaga ahli/pakar </w:t>
            </w:r>
            <w:r w:rsidRPr="000C6FB4">
              <w:rPr>
                <w:rFonts w:ascii="Times New Roman" w:hAnsi="Times New Roman"/>
                <w:b w:val="0"/>
                <w:color w:val="000000" w:themeColor="text1"/>
                <w:sz w:val="22"/>
                <w:szCs w:val="22"/>
                <w:lang w:val="sv-SE"/>
              </w:rPr>
              <w:t>sebagai pembicara dalam seminar/pelatihan, pembicara tamu, dsb, dari luar PT sendiri (tidak termasuk dosen</w:t>
            </w:r>
            <w:r w:rsidR="00F03B1A" w:rsidRPr="000C6FB4">
              <w:rPr>
                <w:rFonts w:ascii="Times New Roman" w:hAnsi="Times New Roman"/>
                <w:b w:val="0"/>
                <w:color w:val="000000" w:themeColor="text1"/>
                <w:sz w:val="22"/>
                <w:szCs w:val="22"/>
                <w:lang w:val="sv-SE"/>
              </w:rPr>
              <w:t xml:space="preserve"> </w:t>
            </w:r>
            <w:r w:rsidRPr="000C6FB4">
              <w:rPr>
                <w:rFonts w:ascii="Times New Roman" w:hAnsi="Times New Roman"/>
                <w:b w:val="0"/>
                <w:noProof/>
                <w:color w:val="000000" w:themeColor="text1"/>
                <w:sz w:val="22"/>
                <w:szCs w:val="22"/>
                <w:lang w:val="fi-FI"/>
              </w:rPr>
              <w:t>di RS Pendidikan</w:t>
            </w:r>
            <w:r w:rsidR="00104F62" w:rsidRPr="000C6FB4">
              <w:rPr>
                <w:rFonts w:ascii="Times New Roman" w:hAnsi="Times New Roman"/>
                <w:b w:val="0"/>
                <w:noProof/>
                <w:color w:val="000000" w:themeColor="text1"/>
                <w:sz w:val="22"/>
                <w:szCs w:val="22"/>
                <w:lang w:val="fi-FI"/>
              </w:rPr>
              <w:t xml:space="preserve"> Utama,</w:t>
            </w:r>
            <w:r w:rsidRPr="000C6FB4">
              <w:rPr>
                <w:rFonts w:ascii="Times New Roman" w:hAnsi="Times New Roman"/>
                <w:b w:val="0"/>
                <w:noProof/>
                <w:color w:val="000000" w:themeColor="text1"/>
                <w:sz w:val="22"/>
                <w:szCs w:val="22"/>
                <w:lang w:val="fi-FI"/>
              </w:rPr>
              <w:t xml:space="preserve"> Afiliasi</w:t>
            </w:r>
            <w:r w:rsidR="00104F62" w:rsidRPr="000C6FB4">
              <w:rPr>
                <w:rFonts w:ascii="Times New Roman" w:hAnsi="Times New Roman"/>
                <w:b w:val="0"/>
                <w:noProof/>
                <w:color w:val="000000" w:themeColor="text1"/>
                <w:sz w:val="22"/>
                <w:szCs w:val="22"/>
                <w:lang w:val="fi-FI"/>
              </w:rPr>
              <w:t>,</w:t>
            </w:r>
            <w:r w:rsidRPr="000C6FB4">
              <w:rPr>
                <w:rFonts w:ascii="Times New Roman" w:hAnsi="Times New Roman"/>
                <w:b w:val="0"/>
                <w:noProof/>
                <w:color w:val="000000" w:themeColor="text1"/>
                <w:sz w:val="22"/>
                <w:szCs w:val="22"/>
                <w:lang w:val="fi-FI"/>
              </w:rPr>
              <w:t xml:space="preserve"> dan Satelit</w:t>
            </w:r>
            <w:r w:rsidRPr="000C6FB4">
              <w:rPr>
                <w:rFonts w:ascii="Times New Roman" w:hAnsi="Times New Roman"/>
                <w:b w:val="0"/>
                <w:color w:val="000000" w:themeColor="text1"/>
                <w:sz w:val="22"/>
                <w:szCs w:val="22"/>
                <w:lang w:val="sv-SE"/>
              </w:rPr>
              <w:t>).</w:t>
            </w:r>
          </w:p>
          <w:p w:rsidR="00A54FAD" w:rsidRPr="000C6FB4" w:rsidRDefault="00A54FAD" w:rsidP="00F66C1F">
            <w:pPr>
              <w:ind w:firstLine="11"/>
              <w:rPr>
                <w:rFonts w:ascii="Times New Roman" w:hAnsi="Times New Roman"/>
                <w:b w:val="0"/>
                <w:color w:val="000000" w:themeColor="text1"/>
                <w:sz w:val="22"/>
                <w:szCs w:val="22"/>
                <w:lang w:val="id-ID"/>
              </w:rPr>
            </w:pPr>
          </w:p>
          <w:p w:rsidR="00726415" w:rsidRPr="000C6FB4" w:rsidRDefault="00A54FAD" w:rsidP="00F71F0E">
            <w:pPr>
              <w:ind w:firstLine="11"/>
              <w:rPr>
                <w:rFonts w:ascii="Times New Roman" w:hAnsi="Times New Roman"/>
                <w:b w:val="0"/>
                <w:color w:val="000000" w:themeColor="text1"/>
                <w:sz w:val="22"/>
                <w:szCs w:val="22"/>
                <w:lang w:val="sv-SE"/>
              </w:rPr>
            </w:pPr>
            <w:r w:rsidRPr="000C6FB4">
              <w:rPr>
                <w:rFonts w:ascii="Times New Roman" w:hAnsi="Times New Roman"/>
                <w:b w:val="0"/>
                <w:color w:val="000000" w:themeColor="text1"/>
                <w:sz w:val="22"/>
                <w:szCs w:val="22"/>
                <w:lang w:val="sv-SE"/>
              </w:rPr>
              <w:t xml:space="preserve">Catatan: Tenaga ahli dari luar perguruan tinggi dengan tujuan untuk pengayaan pengetahuan dan bukan untuk mengisi kekurangan </w:t>
            </w:r>
            <w:r w:rsidRPr="000C6FB4">
              <w:rPr>
                <w:rFonts w:ascii="Times New Roman" w:hAnsi="Times New Roman"/>
                <w:b w:val="0"/>
                <w:color w:val="000000" w:themeColor="text1"/>
                <w:sz w:val="22"/>
                <w:szCs w:val="22"/>
                <w:lang w:val="id-ID"/>
              </w:rPr>
              <w:t>dosen</w:t>
            </w:r>
            <w:r w:rsidRPr="000C6FB4">
              <w:rPr>
                <w:rFonts w:ascii="Times New Roman" w:hAnsi="Times New Roman"/>
                <w:b w:val="0"/>
                <w:color w:val="000000" w:themeColor="text1"/>
                <w:sz w:val="22"/>
                <w:szCs w:val="22"/>
                <w:lang w:val="sv-SE"/>
              </w:rPr>
              <w:t>, tidak bekerja secara rutin.</w:t>
            </w:r>
          </w:p>
        </w:tc>
        <w:tc>
          <w:tcPr>
            <w:tcW w:w="2126" w:type="dxa"/>
            <w:tcBorders>
              <w:top w:val="single" w:sz="4" w:space="0" w:color="auto"/>
              <w:left w:val="single" w:sz="4" w:space="0" w:color="auto"/>
              <w:bottom w:val="single" w:sz="4" w:space="0" w:color="auto"/>
              <w:right w:val="single" w:sz="4" w:space="0" w:color="auto"/>
            </w:tcBorders>
            <w:vAlign w:val="center"/>
          </w:tcPr>
          <w:p w:rsidR="00A54FAD" w:rsidRPr="000C6FB4" w:rsidRDefault="00A54FAD" w:rsidP="00F66C1F">
            <w:pPr>
              <w:jc w:val="center"/>
              <w:rPr>
                <w:rFonts w:ascii="Times New Roman" w:hAnsi="Times New Roman"/>
                <w:b w:val="0"/>
                <w:color w:val="000000" w:themeColor="text1"/>
                <w:sz w:val="22"/>
                <w:szCs w:val="22"/>
                <w:lang w:val="sv-SE"/>
              </w:rPr>
            </w:pPr>
            <w:r w:rsidRPr="000C6FB4">
              <w:rPr>
                <w:rFonts w:ascii="Times New Roman" w:hAnsi="Times New Roman"/>
                <w:b w:val="0"/>
                <w:color w:val="000000" w:themeColor="text1"/>
                <w:sz w:val="22"/>
                <w:szCs w:val="22"/>
                <w:lang w:val="sv-SE"/>
              </w:rPr>
              <w:t>Jika J</w:t>
            </w:r>
            <w:r w:rsidRPr="000C6FB4">
              <w:rPr>
                <w:rFonts w:ascii="Times New Roman" w:hAnsi="Times New Roman"/>
                <w:b w:val="0"/>
                <w:color w:val="000000" w:themeColor="text1"/>
                <w:sz w:val="22"/>
                <w:szCs w:val="22"/>
                <w:vertAlign w:val="subscript"/>
                <w:lang w:val="sv-SE"/>
              </w:rPr>
              <w:t>TA</w:t>
            </w:r>
            <w:r w:rsidRPr="000C6FB4">
              <w:rPr>
                <w:rFonts w:ascii="Times New Roman" w:hAnsi="Times New Roman"/>
                <w:b w:val="0"/>
                <w:color w:val="000000" w:themeColor="text1"/>
                <w:sz w:val="22"/>
                <w:szCs w:val="22"/>
                <w:lang w:val="sv-SE"/>
              </w:rPr>
              <w:t xml:space="preserve"> ≥ 12, maka skor = 4.</w:t>
            </w:r>
          </w:p>
        </w:tc>
        <w:tc>
          <w:tcPr>
            <w:tcW w:w="7848" w:type="dxa"/>
            <w:gridSpan w:val="7"/>
            <w:tcBorders>
              <w:top w:val="single" w:sz="4" w:space="0" w:color="auto"/>
              <w:left w:val="single" w:sz="4" w:space="0" w:color="auto"/>
              <w:bottom w:val="single" w:sz="4" w:space="0" w:color="auto"/>
            </w:tcBorders>
            <w:vAlign w:val="center"/>
          </w:tcPr>
          <w:p w:rsidR="00A54FAD" w:rsidRPr="000C6FB4" w:rsidRDefault="00A54FAD" w:rsidP="00F66C1F">
            <w:pPr>
              <w:jc w:val="center"/>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sv-SE"/>
              </w:rPr>
              <w:t>Jika J</w:t>
            </w:r>
            <w:r w:rsidRPr="000C6FB4">
              <w:rPr>
                <w:rFonts w:ascii="Times New Roman" w:hAnsi="Times New Roman"/>
                <w:b w:val="0"/>
                <w:color w:val="000000" w:themeColor="text1"/>
                <w:sz w:val="22"/>
                <w:szCs w:val="22"/>
                <w:vertAlign w:val="subscript"/>
                <w:lang w:val="sv-SE"/>
              </w:rPr>
              <w:t>TA</w:t>
            </w:r>
            <w:r w:rsidRPr="000C6FB4">
              <w:rPr>
                <w:rFonts w:ascii="Times New Roman" w:hAnsi="Times New Roman"/>
                <w:b w:val="0"/>
                <w:color w:val="000000" w:themeColor="text1"/>
                <w:sz w:val="22"/>
                <w:szCs w:val="22"/>
                <w:lang w:val="sv-SE"/>
              </w:rPr>
              <w:t xml:space="preserve">&lt; 12, maka skor = </w:t>
            </w:r>
            <w:r w:rsidRPr="000C6FB4">
              <w:rPr>
                <w:rFonts w:ascii="Times New Roman" w:hAnsi="Times New Roman"/>
                <w:b w:val="0"/>
                <w:color w:val="000000" w:themeColor="text1"/>
                <w:sz w:val="22"/>
                <w:szCs w:val="22"/>
                <w:lang w:val="id-ID"/>
              </w:rPr>
              <w:t xml:space="preserve">1 + </w:t>
            </w:r>
            <w:r w:rsidRPr="000C6FB4">
              <w:rPr>
                <w:rFonts w:ascii="Times New Roman" w:hAnsi="Times New Roman"/>
                <w:b w:val="0"/>
                <w:color w:val="000000" w:themeColor="text1"/>
                <w:sz w:val="22"/>
                <w:szCs w:val="22"/>
                <w:lang w:val="sv-SE"/>
              </w:rPr>
              <w:t>(J</w:t>
            </w:r>
            <w:r w:rsidRPr="000C6FB4">
              <w:rPr>
                <w:rFonts w:ascii="Times New Roman" w:hAnsi="Times New Roman"/>
                <w:b w:val="0"/>
                <w:color w:val="000000" w:themeColor="text1"/>
                <w:sz w:val="22"/>
                <w:szCs w:val="22"/>
                <w:vertAlign w:val="subscript"/>
                <w:lang w:val="sv-SE"/>
              </w:rPr>
              <w:t>TA</w:t>
            </w:r>
            <w:r w:rsidRPr="000C6FB4">
              <w:rPr>
                <w:rFonts w:ascii="Times New Roman" w:hAnsi="Times New Roman"/>
                <w:b w:val="0"/>
                <w:color w:val="000000" w:themeColor="text1"/>
                <w:sz w:val="22"/>
                <w:szCs w:val="22"/>
                <w:lang w:val="sv-SE"/>
              </w:rPr>
              <w:t>)/4.</w:t>
            </w:r>
          </w:p>
        </w:tc>
      </w:tr>
      <w:tr w:rsidR="000C6FB4" w:rsidRPr="000C6FB4" w:rsidTr="00F03B1A">
        <w:trPr>
          <w:trHeight w:val="412"/>
        </w:trPr>
        <w:tc>
          <w:tcPr>
            <w:tcW w:w="2518" w:type="dxa"/>
            <w:tcBorders>
              <w:top w:val="nil"/>
              <w:left w:val="single" w:sz="4" w:space="0" w:color="auto"/>
              <w:bottom w:val="nil"/>
              <w:right w:val="single" w:sz="4" w:space="0" w:color="auto"/>
            </w:tcBorders>
          </w:tcPr>
          <w:p w:rsidR="001F6FA5" w:rsidRPr="000C6FB4" w:rsidRDefault="001F6FA5" w:rsidP="00F66C1F">
            <w:pPr>
              <w:ind w:hanging="18"/>
              <w:rPr>
                <w:rFonts w:ascii="Times New Roman" w:hAnsi="Times New Roman"/>
                <w:b w:val="0"/>
                <w:bCs/>
                <w:color w:val="000000" w:themeColor="text1"/>
                <w:sz w:val="22"/>
                <w:szCs w:val="22"/>
              </w:rPr>
            </w:pPr>
          </w:p>
        </w:tc>
        <w:tc>
          <w:tcPr>
            <w:tcW w:w="3330" w:type="dxa"/>
            <w:tcBorders>
              <w:top w:val="single" w:sz="4" w:space="0" w:color="auto"/>
              <w:left w:val="single" w:sz="4" w:space="0" w:color="auto"/>
              <w:bottom w:val="single" w:sz="4" w:space="0" w:color="auto"/>
              <w:right w:val="single" w:sz="4" w:space="0" w:color="auto"/>
            </w:tcBorders>
            <w:shd w:val="clear" w:color="auto" w:fill="auto"/>
          </w:tcPr>
          <w:p w:rsidR="001F6FA5" w:rsidRPr="000C6FB4" w:rsidRDefault="001F6FA5" w:rsidP="0064292C">
            <w:pPr>
              <w:rPr>
                <w:rFonts w:ascii="Times New Roman" w:hAnsi="Times New Roman"/>
                <w:b w:val="0"/>
                <w:color w:val="000000" w:themeColor="text1"/>
                <w:sz w:val="22"/>
                <w:szCs w:val="22"/>
              </w:rPr>
            </w:pPr>
            <w:r w:rsidRPr="000C6FB4">
              <w:rPr>
                <w:rFonts w:ascii="Times New Roman" w:hAnsi="Times New Roman"/>
                <w:b w:val="0"/>
                <w:bCs/>
                <w:color w:val="000000" w:themeColor="text1"/>
                <w:sz w:val="22"/>
                <w:szCs w:val="22"/>
              </w:rPr>
              <w:t xml:space="preserve">4.5.2  </w:t>
            </w:r>
            <w:r w:rsidRPr="000C6FB4">
              <w:rPr>
                <w:rFonts w:ascii="Times New Roman" w:hAnsi="Times New Roman"/>
                <w:b w:val="0"/>
                <w:color w:val="000000" w:themeColor="text1"/>
                <w:sz w:val="22"/>
                <w:szCs w:val="22"/>
              </w:rPr>
              <w:t>Peningkatan kemampuan dosen di RS Pendidikan (Utama, Afiliasi dan Satelit) melalui program tugas belajar dalam bidang yang sesuai dengan bidang PS.</w:t>
            </w:r>
          </w:p>
          <w:p w:rsidR="001F6FA5" w:rsidRPr="000C6FB4" w:rsidRDefault="007B6CA1" w:rsidP="0064292C">
            <w:pPr>
              <w:ind w:left="-18" w:hanging="9"/>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 xml:space="preserve"> </w:t>
            </w:r>
          </w:p>
          <w:p w:rsidR="007B6CA1" w:rsidRPr="000C6FB4" w:rsidRDefault="007B6CA1" w:rsidP="0064292C">
            <w:pPr>
              <w:ind w:left="-18" w:hanging="9"/>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persenta</w:t>
            </w:r>
            <w:r w:rsidR="00683FA8" w:rsidRPr="000C6FB4">
              <w:rPr>
                <w:rFonts w:ascii="Times New Roman" w:hAnsi="Times New Roman"/>
                <w:b w:val="0"/>
                <w:color w:val="000000" w:themeColor="text1"/>
                <w:sz w:val="22"/>
                <w:szCs w:val="22"/>
              </w:rPr>
              <w:t>se dosen dengan pendidikan Sp.K</w:t>
            </w:r>
            <w:r w:rsidRPr="000C6FB4">
              <w:rPr>
                <w:rFonts w:ascii="Times New Roman" w:hAnsi="Times New Roman"/>
                <w:b w:val="0"/>
                <w:color w:val="000000" w:themeColor="text1"/>
                <w:sz w:val="22"/>
                <w:szCs w:val="22"/>
              </w:rPr>
              <w:t>onsultan ≥ 75%</w:t>
            </w:r>
            <w:r w:rsidR="00683FA8" w:rsidRPr="000C6FB4">
              <w:rPr>
                <w:rFonts w:ascii="Times New Roman" w:hAnsi="Times New Roman"/>
                <w:b w:val="0"/>
                <w:color w:val="000000" w:themeColor="text1"/>
                <w:sz w:val="22"/>
                <w:szCs w:val="22"/>
              </w:rPr>
              <w:t xml:space="preserve"> (untuk PS yang memiliki spesialis konsultan), atau jika persentase dosen yang memiliki pengalaman ≥ 10 tahun ≥ 75%</w:t>
            </w:r>
            <w:r w:rsidRPr="000C6FB4">
              <w:rPr>
                <w:rFonts w:ascii="Times New Roman" w:hAnsi="Times New Roman"/>
                <w:b w:val="0"/>
                <w:color w:val="000000" w:themeColor="text1"/>
                <w:sz w:val="22"/>
                <w:szCs w:val="22"/>
              </w:rPr>
              <w:t xml:space="preserve">, maka skor = 4.  </w:t>
            </w:r>
          </w:p>
          <w:p w:rsidR="007B6CA1" w:rsidRPr="000C6FB4" w:rsidRDefault="007B6CA1" w:rsidP="0064292C">
            <w:pPr>
              <w:ind w:left="-18" w:hanging="9"/>
              <w:rPr>
                <w:rFonts w:ascii="Times New Roman" w:hAnsi="Times New Roman"/>
                <w:b w:val="0"/>
                <w:color w:val="000000" w:themeColor="text1"/>
                <w:sz w:val="22"/>
                <w:szCs w:val="22"/>
              </w:rPr>
            </w:pPr>
          </w:p>
          <w:p w:rsidR="001F6FA5" w:rsidRPr="000C6FB4" w:rsidRDefault="001F6FA5" w:rsidP="0064292C">
            <w:pPr>
              <w:ind w:left="-18" w:hanging="9"/>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Perhitungan skor sebagai berikut:</w:t>
            </w:r>
          </w:p>
          <w:p w:rsidR="001F6FA5" w:rsidRPr="000C6FB4" w:rsidRDefault="001F6FA5" w:rsidP="001F6FA5">
            <w:pPr>
              <w:ind w:left="434" w:hanging="434"/>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N</w:t>
            </w:r>
            <w:r w:rsidRPr="000C6FB4">
              <w:rPr>
                <w:rFonts w:ascii="Times New Roman" w:hAnsi="Times New Roman"/>
                <w:b w:val="0"/>
                <w:color w:val="000000" w:themeColor="text1"/>
                <w:sz w:val="22"/>
                <w:szCs w:val="22"/>
                <w:vertAlign w:val="subscript"/>
              </w:rPr>
              <w:t>3</w:t>
            </w:r>
            <w:r w:rsidRPr="000C6FB4">
              <w:rPr>
                <w:rFonts w:ascii="Times New Roman" w:hAnsi="Times New Roman"/>
                <w:b w:val="0"/>
                <w:color w:val="000000" w:themeColor="text1"/>
                <w:sz w:val="22"/>
                <w:szCs w:val="22"/>
              </w:rPr>
              <w:t xml:space="preserve"> =  Persentase dosen yang mengikuti tugas belajar jenjang S</w:t>
            </w:r>
            <w:r w:rsidRPr="000C6FB4">
              <w:rPr>
                <w:rFonts w:ascii="Times New Roman" w:hAnsi="Times New Roman"/>
                <w:b w:val="0"/>
                <w:color w:val="000000" w:themeColor="text1"/>
                <w:sz w:val="22"/>
                <w:szCs w:val="22"/>
                <w:lang w:val="id-ID"/>
              </w:rPr>
              <w:t>-</w:t>
            </w:r>
            <w:r w:rsidRPr="000C6FB4">
              <w:rPr>
                <w:rFonts w:ascii="Times New Roman" w:hAnsi="Times New Roman"/>
                <w:b w:val="0"/>
                <w:color w:val="000000" w:themeColor="text1"/>
                <w:sz w:val="22"/>
                <w:szCs w:val="22"/>
              </w:rPr>
              <w:t>3</w:t>
            </w:r>
            <w:r w:rsidRPr="000C6FB4">
              <w:rPr>
                <w:rFonts w:ascii="Times New Roman" w:hAnsi="Times New Roman"/>
                <w:b w:val="0"/>
                <w:color w:val="000000" w:themeColor="text1"/>
                <w:sz w:val="22"/>
                <w:szCs w:val="22"/>
                <w:lang w:val="id-ID"/>
              </w:rPr>
              <w:t>/Sp</w:t>
            </w:r>
            <w:r w:rsidRPr="000C6FB4">
              <w:rPr>
                <w:rFonts w:ascii="Times New Roman" w:hAnsi="Times New Roman"/>
                <w:b w:val="0"/>
                <w:color w:val="000000" w:themeColor="text1"/>
                <w:sz w:val="22"/>
                <w:szCs w:val="22"/>
              </w:rPr>
              <w:t>.K pada bidang keahlian yang sesuai dengan PS dalam kurun waktu tiga tahun terakhir.</w:t>
            </w:r>
          </w:p>
        </w:tc>
        <w:tc>
          <w:tcPr>
            <w:tcW w:w="2126" w:type="dxa"/>
            <w:tcBorders>
              <w:top w:val="single" w:sz="4" w:space="0" w:color="auto"/>
              <w:left w:val="single" w:sz="4" w:space="0" w:color="auto"/>
              <w:bottom w:val="single" w:sz="4" w:space="0" w:color="auto"/>
              <w:right w:val="single" w:sz="4" w:space="0" w:color="auto"/>
            </w:tcBorders>
            <w:vAlign w:val="center"/>
          </w:tcPr>
          <w:p w:rsidR="001F6FA5" w:rsidRPr="000C6FB4" w:rsidRDefault="001F6FA5" w:rsidP="0064292C">
            <w:pPr>
              <w:jc w:val="center"/>
              <w:rPr>
                <w:rFonts w:ascii="Times New Roman" w:hAnsi="Times New Roman"/>
                <w:b w:val="0"/>
                <w:bCs/>
                <w:color w:val="000000" w:themeColor="text1"/>
                <w:sz w:val="22"/>
                <w:szCs w:val="22"/>
                <w:lang w:val="fi-FI"/>
              </w:rPr>
            </w:pPr>
            <w:r w:rsidRPr="000C6FB4">
              <w:rPr>
                <w:rFonts w:ascii="Times New Roman" w:hAnsi="Times New Roman"/>
                <w:b w:val="0"/>
                <w:bCs/>
                <w:color w:val="000000" w:themeColor="text1"/>
                <w:sz w:val="22"/>
                <w:szCs w:val="22"/>
                <w:lang w:val="fi-FI"/>
              </w:rPr>
              <w:t xml:space="preserve">Jika </w:t>
            </w:r>
            <w:r w:rsidRPr="000C6FB4">
              <w:rPr>
                <w:rFonts w:ascii="Times New Roman" w:hAnsi="Times New Roman"/>
                <w:b w:val="0"/>
                <w:color w:val="000000" w:themeColor="text1"/>
                <w:sz w:val="22"/>
                <w:szCs w:val="22"/>
              </w:rPr>
              <w:t>N</w:t>
            </w:r>
            <w:r w:rsidRPr="000C6FB4">
              <w:rPr>
                <w:rFonts w:ascii="Times New Roman" w:hAnsi="Times New Roman"/>
                <w:b w:val="0"/>
                <w:color w:val="000000" w:themeColor="text1"/>
                <w:sz w:val="22"/>
                <w:szCs w:val="22"/>
                <w:vertAlign w:val="subscript"/>
              </w:rPr>
              <w:t xml:space="preserve">3 </w:t>
            </w:r>
            <w:r w:rsidRPr="000C6FB4">
              <w:rPr>
                <w:rFonts w:ascii="Times New Roman" w:hAnsi="Times New Roman"/>
                <w:b w:val="0"/>
                <w:bCs/>
                <w:color w:val="000000" w:themeColor="text1"/>
                <w:sz w:val="22"/>
                <w:szCs w:val="22"/>
                <w:lang w:val="fi-FI"/>
              </w:rPr>
              <w:t xml:space="preserve">≥ 10% dari jumlah dosen, maka </w:t>
            </w:r>
          </w:p>
          <w:p w:rsidR="001F6FA5" w:rsidRPr="000C6FB4" w:rsidRDefault="001F6FA5" w:rsidP="0064292C">
            <w:pPr>
              <w:jc w:val="center"/>
              <w:rPr>
                <w:rFonts w:ascii="Times New Roman" w:hAnsi="Times New Roman"/>
                <w:b w:val="0"/>
                <w:bCs/>
                <w:color w:val="000000" w:themeColor="text1"/>
                <w:sz w:val="22"/>
                <w:szCs w:val="22"/>
                <w:lang w:val="fi-FI"/>
              </w:rPr>
            </w:pPr>
            <w:r w:rsidRPr="000C6FB4">
              <w:rPr>
                <w:rFonts w:ascii="Times New Roman" w:hAnsi="Times New Roman"/>
                <w:b w:val="0"/>
                <w:bCs/>
                <w:color w:val="000000" w:themeColor="text1"/>
                <w:sz w:val="22"/>
                <w:szCs w:val="22"/>
                <w:lang w:val="fi-FI"/>
              </w:rPr>
              <w:t>skor = 4.</w:t>
            </w:r>
          </w:p>
        </w:tc>
        <w:tc>
          <w:tcPr>
            <w:tcW w:w="4266" w:type="dxa"/>
            <w:gridSpan w:val="4"/>
            <w:tcBorders>
              <w:top w:val="single" w:sz="4" w:space="0" w:color="auto"/>
              <w:left w:val="single" w:sz="4" w:space="0" w:color="auto"/>
              <w:bottom w:val="single" w:sz="4" w:space="0" w:color="auto"/>
            </w:tcBorders>
            <w:vAlign w:val="center"/>
          </w:tcPr>
          <w:p w:rsidR="001F6FA5" w:rsidRPr="000C6FB4" w:rsidRDefault="001F6FA5" w:rsidP="0064292C">
            <w:pPr>
              <w:jc w:val="center"/>
              <w:rPr>
                <w:rFonts w:ascii="Times New Roman" w:hAnsi="Times New Roman"/>
                <w:b w:val="0"/>
                <w:bCs/>
                <w:color w:val="000000" w:themeColor="text1"/>
                <w:sz w:val="22"/>
                <w:szCs w:val="22"/>
                <w:lang w:val="fi-FI"/>
              </w:rPr>
            </w:pPr>
            <w:r w:rsidRPr="000C6FB4">
              <w:rPr>
                <w:rFonts w:ascii="Times New Roman" w:hAnsi="Times New Roman"/>
                <w:b w:val="0"/>
                <w:bCs/>
                <w:color w:val="000000" w:themeColor="text1"/>
                <w:sz w:val="22"/>
                <w:szCs w:val="22"/>
                <w:lang w:val="fi-FI"/>
              </w:rPr>
              <w:t xml:space="preserve">Jika </w:t>
            </w:r>
            <w:r w:rsidRPr="000C6FB4">
              <w:rPr>
                <w:rFonts w:ascii="Times New Roman" w:hAnsi="Times New Roman"/>
                <w:b w:val="0"/>
                <w:color w:val="000000" w:themeColor="text1"/>
                <w:sz w:val="22"/>
                <w:szCs w:val="22"/>
              </w:rPr>
              <w:t>N</w:t>
            </w:r>
            <w:r w:rsidRPr="000C6FB4">
              <w:rPr>
                <w:rFonts w:ascii="Times New Roman" w:hAnsi="Times New Roman"/>
                <w:b w:val="0"/>
                <w:color w:val="000000" w:themeColor="text1"/>
                <w:sz w:val="22"/>
                <w:szCs w:val="22"/>
                <w:vertAlign w:val="subscript"/>
              </w:rPr>
              <w:t xml:space="preserve">3  </w:t>
            </w:r>
            <w:r w:rsidRPr="000C6FB4">
              <w:rPr>
                <w:rFonts w:ascii="Times New Roman" w:hAnsi="Times New Roman"/>
                <w:b w:val="0"/>
                <w:bCs/>
                <w:color w:val="000000" w:themeColor="text1"/>
                <w:sz w:val="22"/>
                <w:szCs w:val="22"/>
                <w:lang w:val="fi-FI"/>
              </w:rPr>
              <w:t xml:space="preserve">&lt; 10%, maka </w:t>
            </w:r>
          </w:p>
          <w:p w:rsidR="001F6FA5" w:rsidRPr="000C6FB4" w:rsidRDefault="001F6FA5" w:rsidP="0064292C">
            <w:pPr>
              <w:jc w:val="center"/>
              <w:rPr>
                <w:rFonts w:ascii="Times New Roman" w:hAnsi="Times New Roman"/>
                <w:b w:val="0"/>
                <w:bCs/>
                <w:color w:val="000000" w:themeColor="text1"/>
                <w:sz w:val="22"/>
                <w:szCs w:val="22"/>
                <w:lang w:val="fi-FI"/>
              </w:rPr>
            </w:pPr>
            <w:r w:rsidRPr="000C6FB4">
              <w:rPr>
                <w:rFonts w:ascii="Times New Roman" w:hAnsi="Times New Roman"/>
                <w:b w:val="0"/>
                <w:bCs/>
                <w:color w:val="000000" w:themeColor="text1"/>
                <w:sz w:val="22"/>
                <w:szCs w:val="22"/>
                <w:lang w:val="fi-FI"/>
              </w:rPr>
              <w:t xml:space="preserve">skor = 2 + (20 x </w:t>
            </w:r>
            <w:r w:rsidRPr="000C6FB4">
              <w:rPr>
                <w:rFonts w:ascii="Times New Roman" w:hAnsi="Times New Roman"/>
                <w:b w:val="0"/>
                <w:color w:val="000000" w:themeColor="text1"/>
                <w:sz w:val="22"/>
                <w:szCs w:val="22"/>
              </w:rPr>
              <w:t>N</w:t>
            </w:r>
            <w:r w:rsidRPr="000C6FB4">
              <w:rPr>
                <w:rFonts w:ascii="Times New Roman" w:hAnsi="Times New Roman"/>
                <w:b w:val="0"/>
                <w:color w:val="000000" w:themeColor="text1"/>
                <w:sz w:val="22"/>
                <w:szCs w:val="22"/>
                <w:vertAlign w:val="subscript"/>
              </w:rPr>
              <w:t>3</w:t>
            </w:r>
            <w:r w:rsidRPr="000C6FB4">
              <w:rPr>
                <w:rFonts w:ascii="Times New Roman" w:hAnsi="Times New Roman"/>
                <w:b w:val="0"/>
                <w:color w:val="000000" w:themeColor="text1"/>
                <w:sz w:val="22"/>
                <w:szCs w:val="22"/>
              </w:rPr>
              <w:t>).</w:t>
            </w:r>
          </w:p>
          <w:p w:rsidR="001F6FA5" w:rsidRPr="000C6FB4" w:rsidRDefault="001F6FA5" w:rsidP="0064292C">
            <w:pPr>
              <w:ind w:left="252" w:hanging="252"/>
              <w:jc w:val="center"/>
              <w:rPr>
                <w:rFonts w:ascii="Times New Roman" w:hAnsi="Times New Roman"/>
                <w:b w:val="0"/>
                <w:color w:val="000000" w:themeColor="text1"/>
                <w:sz w:val="22"/>
                <w:szCs w:val="22"/>
              </w:rPr>
            </w:pPr>
          </w:p>
        </w:tc>
        <w:tc>
          <w:tcPr>
            <w:tcW w:w="1800" w:type="dxa"/>
            <w:tcBorders>
              <w:top w:val="single" w:sz="4" w:space="0" w:color="auto"/>
              <w:left w:val="single" w:sz="4" w:space="0" w:color="auto"/>
              <w:bottom w:val="single" w:sz="4" w:space="0" w:color="auto"/>
            </w:tcBorders>
            <w:vAlign w:val="center"/>
          </w:tcPr>
          <w:p w:rsidR="001F6FA5" w:rsidRPr="000C6FB4" w:rsidRDefault="001F6FA5" w:rsidP="0064292C">
            <w:pPr>
              <w:ind w:left="252" w:hanging="252"/>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Tidak ada skor 1.</w:t>
            </w:r>
          </w:p>
        </w:tc>
        <w:tc>
          <w:tcPr>
            <w:tcW w:w="1782" w:type="dxa"/>
            <w:gridSpan w:val="2"/>
            <w:tcBorders>
              <w:top w:val="single" w:sz="4" w:space="0" w:color="auto"/>
              <w:left w:val="single" w:sz="4" w:space="0" w:color="auto"/>
              <w:bottom w:val="single" w:sz="4" w:space="0" w:color="auto"/>
            </w:tcBorders>
            <w:vAlign w:val="center"/>
          </w:tcPr>
          <w:p w:rsidR="001F6FA5" w:rsidRPr="000C6FB4" w:rsidRDefault="001F6FA5" w:rsidP="0064292C">
            <w:pPr>
              <w:ind w:left="252" w:hanging="252"/>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Tidak ada skor 0.</w:t>
            </w:r>
          </w:p>
        </w:tc>
      </w:tr>
      <w:tr w:rsidR="000C6FB4" w:rsidRPr="000C6FB4" w:rsidTr="00726415">
        <w:trPr>
          <w:trHeight w:val="412"/>
        </w:trPr>
        <w:tc>
          <w:tcPr>
            <w:tcW w:w="2518" w:type="dxa"/>
            <w:tcBorders>
              <w:top w:val="nil"/>
              <w:left w:val="single" w:sz="4" w:space="0" w:color="auto"/>
              <w:bottom w:val="nil"/>
              <w:right w:val="single" w:sz="4" w:space="0" w:color="auto"/>
            </w:tcBorders>
          </w:tcPr>
          <w:p w:rsidR="001F6FA5" w:rsidRPr="000C6FB4" w:rsidRDefault="001F6FA5" w:rsidP="00F66C1F">
            <w:pPr>
              <w:ind w:hanging="18"/>
              <w:rPr>
                <w:rFonts w:ascii="Times New Roman" w:hAnsi="Times New Roman"/>
                <w:b w:val="0"/>
                <w:bCs/>
                <w:color w:val="000000" w:themeColor="text1"/>
                <w:sz w:val="22"/>
                <w:szCs w:val="22"/>
              </w:rPr>
            </w:pPr>
          </w:p>
        </w:tc>
        <w:tc>
          <w:tcPr>
            <w:tcW w:w="3330" w:type="dxa"/>
            <w:tcBorders>
              <w:top w:val="single" w:sz="4" w:space="0" w:color="auto"/>
              <w:left w:val="single" w:sz="4" w:space="0" w:color="auto"/>
              <w:bottom w:val="single" w:sz="4" w:space="0" w:color="auto"/>
              <w:right w:val="single" w:sz="4" w:space="0" w:color="auto"/>
            </w:tcBorders>
          </w:tcPr>
          <w:p w:rsidR="001F6FA5" w:rsidRPr="000C6FB4" w:rsidRDefault="001F6FA5" w:rsidP="00F66C1F">
            <w:pPr>
              <w:ind w:left="-18" w:hanging="9"/>
              <w:rPr>
                <w:rFonts w:ascii="Times New Roman" w:hAnsi="Times New Roman"/>
                <w:b w:val="0"/>
                <w:color w:val="000000" w:themeColor="text1"/>
                <w:sz w:val="22"/>
                <w:szCs w:val="22"/>
                <w:lang w:val="id-ID"/>
              </w:rPr>
            </w:pPr>
            <w:r w:rsidRPr="000C6FB4">
              <w:rPr>
                <w:rFonts w:ascii="Times New Roman" w:hAnsi="Times New Roman"/>
                <w:b w:val="0"/>
                <w:bCs/>
                <w:color w:val="000000" w:themeColor="text1"/>
                <w:sz w:val="22"/>
                <w:szCs w:val="22"/>
                <w:lang w:val="id-ID"/>
              </w:rPr>
              <w:t>4.</w:t>
            </w:r>
            <w:r w:rsidRPr="000C6FB4">
              <w:rPr>
                <w:rFonts w:ascii="Times New Roman" w:hAnsi="Times New Roman"/>
                <w:b w:val="0"/>
                <w:bCs/>
                <w:color w:val="000000" w:themeColor="text1"/>
                <w:sz w:val="22"/>
                <w:szCs w:val="22"/>
              </w:rPr>
              <w:t>5</w:t>
            </w:r>
            <w:r w:rsidRPr="000C6FB4">
              <w:rPr>
                <w:rFonts w:ascii="Times New Roman" w:hAnsi="Times New Roman"/>
                <w:b w:val="0"/>
                <w:bCs/>
                <w:color w:val="000000" w:themeColor="text1"/>
                <w:sz w:val="22"/>
                <w:szCs w:val="22"/>
                <w:lang w:val="id-ID"/>
              </w:rPr>
              <w:t xml:space="preserve">.3  </w:t>
            </w:r>
            <w:r w:rsidRPr="000C6FB4">
              <w:rPr>
                <w:rFonts w:ascii="Times New Roman" w:hAnsi="Times New Roman"/>
                <w:b w:val="0"/>
                <w:color w:val="000000" w:themeColor="text1"/>
                <w:sz w:val="22"/>
                <w:szCs w:val="22"/>
              </w:rPr>
              <w:t xml:space="preserve">Kegiatan dosen PS dalam </w:t>
            </w:r>
            <w:r w:rsidRPr="000C6FB4">
              <w:rPr>
                <w:rFonts w:ascii="Times New Roman" w:hAnsi="Times New Roman"/>
                <w:b w:val="0"/>
                <w:color w:val="000000" w:themeColor="text1"/>
                <w:sz w:val="22"/>
                <w:szCs w:val="22"/>
                <w:lang w:val="id-ID"/>
              </w:rPr>
              <w:t>pertemuan</w:t>
            </w:r>
            <w:r w:rsidRPr="000C6FB4">
              <w:rPr>
                <w:rFonts w:ascii="Times New Roman" w:hAnsi="Times New Roman"/>
                <w:b w:val="0"/>
                <w:color w:val="000000" w:themeColor="text1"/>
                <w:sz w:val="22"/>
                <w:szCs w:val="22"/>
              </w:rPr>
              <w:t xml:space="preserve"> ilmiah</w:t>
            </w:r>
            <w:r w:rsidRPr="000C6FB4">
              <w:rPr>
                <w:rFonts w:ascii="Times New Roman" w:hAnsi="Times New Roman"/>
                <w:b w:val="0"/>
                <w:color w:val="000000" w:themeColor="text1"/>
                <w:sz w:val="22"/>
                <w:szCs w:val="22"/>
                <w:lang w:val="id-ID"/>
              </w:rPr>
              <w:t>.</w:t>
            </w:r>
          </w:p>
          <w:p w:rsidR="001F6FA5" w:rsidRPr="000C6FB4" w:rsidRDefault="001F6FA5" w:rsidP="00F66C1F">
            <w:pPr>
              <w:ind w:left="-18" w:hanging="9"/>
              <w:rPr>
                <w:rFonts w:ascii="Times New Roman" w:hAnsi="Times New Roman"/>
                <w:b w:val="0"/>
                <w:bCs/>
                <w:color w:val="000000" w:themeColor="text1"/>
                <w:sz w:val="22"/>
                <w:szCs w:val="22"/>
                <w:lang w:val="id-ID"/>
              </w:rPr>
            </w:pPr>
          </w:p>
          <w:p w:rsidR="001F6FA5" w:rsidRPr="000C6FB4" w:rsidRDefault="001F6FA5" w:rsidP="00F66C1F">
            <w:pPr>
              <w:ind w:left="579" w:hanging="567"/>
              <w:rPr>
                <w:rFonts w:ascii="Times New Roman" w:hAnsi="Times New Roman"/>
                <w:b w:val="0"/>
                <w:bCs/>
                <w:color w:val="000000" w:themeColor="text1"/>
                <w:sz w:val="22"/>
                <w:szCs w:val="22"/>
                <w:lang w:val="id-ID"/>
              </w:rPr>
            </w:pPr>
            <w:r w:rsidRPr="000C6FB4">
              <w:rPr>
                <w:rFonts w:ascii="Times New Roman" w:hAnsi="Times New Roman"/>
                <w:b w:val="0"/>
                <w:bCs/>
                <w:color w:val="000000" w:themeColor="text1"/>
                <w:sz w:val="22"/>
                <w:szCs w:val="22"/>
                <w:lang w:val="id-ID"/>
              </w:rPr>
              <w:t>SP = [4 N</w:t>
            </w:r>
            <w:r w:rsidRPr="000C6FB4">
              <w:rPr>
                <w:rFonts w:ascii="Times New Roman" w:hAnsi="Times New Roman"/>
                <w:b w:val="0"/>
                <w:bCs/>
                <w:color w:val="000000" w:themeColor="text1"/>
                <w:sz w:val="22"/>
                <w:szCs w:val="22"/>
                <w:vertAlign w:val="subscript"/>
                <w:lang w:val="id-ID"/>
              </w:rPr>
              <w:t>A</w:t>
            </w:r>
            <w:r w:rsidRPr="000C6FB4">
              <w:rPr>
                <w:rFonts w:ascii="Times New Roman" w:hAnsi="Times New Roman"/>
                <w:b w:val="0"/>
                <w:bCs/>
                <w:color w:val="000000" w:themeColor="text1"/>
                <w:sz w:val="22"/>
                <w:szCs w:val="22"/>
                <w:lang w:val="id-ID"/>
              </w:rPr>
              <w:t xml:space="preserve"> + 3 N</w:t>
            </w:r>
            <w:r w:rsidRPr="000C6FB4">
              <w:rPr>
                <w:rFonts w:ascii="Times New Roman" w:hAnsi="Times New Roman"/>
                <w:b w:val="0"/>
                <w:bCs/>
                <w:color w:val="000000" w:themeColor="text1"/>
                <w:sz w:val="22"/>
                <w:szCs w:val="22"/>
                <w:vertAlign w:val="subscript"/>
                <w:lang w:val="id-ID"/>
              </w:rPr>
              <w:t>B</w:t>
            </w:r>
            <w:r w:rsidR="0007378E" w:rsidRPr="000C6FB4">
              <w:rPr>
                <w:rFonts w:ascii="Times New Roman" w:hAnsi="Times New Roman"/>
                <w:b w:val="0"/>
                <w:bCs/>
                <w:color w:val="000000" w:themeColor="text1"/>
                <w:sz w:val="22"/>
                <w:szCs w:val="22"/>
                <w:lang w:val="id-ID"/>
              </w:rPr>
              <w:t xml:space="preserve"> + </w:t>
            </w:r>
            <w:r w:rsidR="0007378E" w:rsidRPr="000C6FB4">
              <w:rPr>
                <w:rFonts w:ascii="Times New Roman" w:hAnsi="Times New Roman"/>
                <w:b w:val="0"/>
                <w:bCs/>
                <w:color w:val="000000" w:themeColor="text1"/>
                <w:sz w:val="22"/>
                <w:szCs w:val="22"/>
              </w:rPr>
              <w:t>3</w:t>
            </w:r>
            <w:r w:rsidRPr="000C6FB4">
              <w:rPr>
                <w:rFonts w:ascii="Times New Roman" w:hAnsi="Times New Roman"/>
                <w:b w:val="0"/>
                <w:bCs/>
                <w:color w:val="000000" w:themeColor="text1"/>
                <w:sz w:val="22"/>
                <w:szCs w:val="22"/>
                <w:lang w:val="id-ID"/>
              </w:rPr>
              <w:t xml:space="preserve"> N</w:t>
            </w:r>
            <w:r w:rsidRPr="000C6FB4">
              <w:rPr>
                <w:rFonts w:ascii="Times New Roman" w:hAnsi="Times New Roman"/>
                <w:b w:val="0"/>
                <w:bCs/>
                <w:color w:val="000000" w:themeColor="text1"/>
                <w:sz w:val="22"/>
                <w:szCs w:val="22"/>
                <w:vertAlign w:val="subscript"/>
                <w:lang w:val="id-ID"/>
              </w:rPr>
              <w:t>C</w:t>
            </w:r>
            <w:r w:rsidR="00000C1F" w:rsidRPr="000C6FB4">
              <w:rPr>
                <w:rFonts w:ascii="Times New Roman" w:hAnsi="Times New Roman"/>
                <w:b w:val="0"/>
                <w:bCs/>
                <w:color w:val="000000" w:themeColor="text1"/>
                <w:sz w:val="22"/>
                <w:szCs w:val="22"/>
                <w:lang w:val="id-ID"/>
              </w:rPr>
              <w:t xml:space="preserve"> + </w:t>
            </w:r>
            <w:r w:rsidR="00000C1F" w:rsidRPr="000C6FB4">
              <w:rPr>
                <w:rFonts w:ascii="Times New Roman" w:hAnsi="Times New Roman"/>
                <w:b w:val="0"/>
                <w:bCs/>
                <w:color w:val="000000" w:themeColor="text1"/>
                <w:sz w:val="22"/>
                <w:szCs w:val="22"/>
              </w:rPr>
              <w:t>2</w:t>
            </w:r>
            <w:r w:rsidRPr="000C6FB4">
              <w:rPr>
                <w:rFonts w:ascii="Times New Roman" w:hAnsi="Times New Roman"/>
                <w:b w:val="0"/>
                <w:bCs/>
                <w:color w:val="000000" w:themeColor="text1"/>
                <w:sz w:val="22"/>
                <w:szCs w:val="22"/>
                <w:lang w:val="id-ID"/>
              </w:rPr>
              <w:t xml:space="preserve"> N</w:t>
            </w:r>
            <w:r w:rsidRPr="000C6FB4">
              <w:rPr>
                <w:rFonts w:ascii="Times New Roman" w:hAnsi="Times New Roman"/>
                <w:b w:val="0"/>
                <w:bCs/>
                <w:color w:val="000000" w:themeColor="text1"/>
                <w:sz w:val="22"/>
                <w:szCs w:val="22"/>
                <w:vertAlign w:val="subscript"/>
                <w:lang w:val="id-ID"/>
              </w:rPr>
              <w:t>D</w:t>
            </w:r>
            <w:r w:rsidRPr="000C6FB4">
              <w:rPr>
                <w:rFonts w:ascii="Times New Roman" w:hAnsi="Times New Roman"/>
                <w:b w:val="0"/>
                <w:bCs/>
                <w:color w:val="000000" w:themeColor="text1"/>
                <w:sz w:val="22"/>
                <w:szCs w:val="22"/>
                <w:lang w:val="id-ID"/>
              </w:rPr>
              <w:t xml:space="preserve"> + 2 N</w:t>
            </w:r>
            <w:r w:rsidRPr="000C6FB4">
              <w:rPr>
                <w:rFonts w:ascii="Times New Roman" w:hAnsi="Times New Roman"/>
                <w:b w:val="0"/>
                <w:bCs/>
                <w:color w:val="000000" w:themeColor="text1"/>
                <w:sz w:val="22"/>
                <w:szCs w:val="22"/>
                <w:vertAlign w:val="subscript"/>
                <w:lang w:val="id-ID"/>
              </w:rPr>
              <w:t>E</w:t>
            </w:r>
            <w:r w:rsidRPr="000C6FB4">
              <w:rPr>
                <w:rFonts w:ascii="Times New Roman" w:hAnsi="Times New Roman"/>
                <w:b w:val="0"/>
                <w:bCs/>
                <w:color w:val="000000" w:themeColor="text1"/>
                <w:sz w:val="22"/>
                <w:szCs w:val="22"/>
                <w:lang w:val="id-ID"/>
              </w:rPr>
              <w:t xml:space="preserve"> + N</w:t>
            </w:r>
            <w:r w:rsidRPr="000C6FB4">
              <w:rPr>
                <w:rFonts w:ascii="Times New Roman" w:hAnsi="Times New Roman"/>
                <w:b w:val="0"/>
                <w:bCs/>
                <w:color w:val="000000" w:themeColor="text1"/>
                <w:sz w:val="22"/>
                <w:szCs w:val="22"/>
                <w:vertAlign w:val="subscript"/>
                <w:lang w:val="id-ID"/>
              </w:rPr>
              <w:t>F</w:t>
            </w:r>
            <w:r w:rsidRPr="000C6FB4">
              <w:rPr>
                <w:rFonts w:ascii="Times New Roman" w:hAnsi="Times New Roman"/>
                <w:b w:val="0"/>
                <w:bCs/>
                <w:color w:val="000000" w:themeColor="text1"/>
                <w:sz w:val="22"/>
                <w:szCs w:val="22"/>
                <w:lang w:val="id-ID"/>
              </w:rPr>
              <w:t>] / N</w:t>
            </w:r>
            <w:r w:rsidRPr="000C6FB4">
              <w:rPr>
                <w:rFonts w:ascii="Times New Roman" w:hAnsi="Times New Roman"/>
                <w:b w:val="0"/>
                <w:bCs/>
                <w:color w:val="000000" w:themeColor="text1"/>
                <w:sz w:val="22"/>
                <w:szCs w:val="22"/>
                <w:vertAlign w:val="subscript"/>
                <w:lang w:val="id-ID"/>
              </w:rPr>
              <w:t>DT</w:t>
            </w:r>
          </w:p>
          <w:p w:rsidR="001F6FA5" w:rsidRPr="000C6FB4" w:rsidRDefault="001F6FA5" w:rsidP="00F66C1F">
            <w:pPr>
              <w:ind w:left="12"/>
              <w:rPr>
                <w:rFonts w:ascii="Times New Roman" w:hAnsi="Times New Roman"/>
                <w:b w:val="0"/>
                <w:bCs/>
                <w:color w:val="000000" w:themeColor="text1"/>
                <w:sz w:val="22"/>
                <w:szCs w:val="22"/>
                <w:lang w:val="id-ID"/>
              </w:rPr>
            </w:pPr>
            <w:r w:rsidRPr="000C6FB4">
              <w:rPr>
                <w:rFonts w:ascii="Times New Roman" w:hAnsi="Times New Roman"/>
                <w:b w:val="0"/>
                <w:bCs/>
                <w:color w:val="000000" w:themeColor="text1"/>
                <w:sz w:val="22"/>
                <w:szCs w:val="22"/>
                <w:lang w:val="id-ID"/>
              </w:rPr>
              <w:t>Dengan:</w:t>
            </w:r>
          </w:p>
          <w:p w:rsidR="001F6FA5" w:rsidRPr="000C6FB4" w:rsidRDefault="001F6FA5" w:rsidP="00376348">
            <w:pPr>
              <w:pStyle w:val="ListParagraph"/>
              <w:numPr>
                <w:ilvl w:val="0"/>
                <w:numId w:val="10"/>
              </w:numPr>
              <w:rPr>
                <w:bCs/>
                <w:color w:val="000000" w:themeColor="text1"/>
                <w:sz w:val="22"/>
                <w:szCs w:val="22"/>
                <w:lang w:val="id-ID"/>
              </w:rPr>
            </w:pPr>
            <w:r w:rsidRPr="000C6FB4">
              <w:rPr>
                <w:bCs/>
                <w:color w:val="000000" w:themeColor="text1"/>
                <w:sz w:val="22"/>
                <w:szCs w:val="22"/>
                <w:lang w:val="id-ID"/>
              </w:rPr>
              <w:t>N</w:t>
            </w:r>
            <w:r w:rsidRPr="000C6FB4">
              <w:rPr>
                <w:bCs/>
                <w:color w:val="000000" w:themeColor="text1"/>
                <w:sz w:val="22"/>
                <w:szCs w:val="22"/>
                <w:vertAlign w:val="subscript"/>
                <w:lang w:val="id-ID"/>
              </w:rPr>
              <w:t>A</w:t>
            </w:r>
            <w:r w:rsidRPr="000C6FB4">
              <w:rPr>
                <w:bCs/>
                <w:color w:val="000000" w:themeColor="text1"/>
                <w:sz w:val="22"/>
                <w:szCs w:val="22"/>
                <w:lang w:val="id-ID"/>
              </w:rPr>
              <w:t>, N</w:t>
            </w:r>
            <w:r w:rsidRPr="000C6FB4">
              <w:rPr>
                <w:bCs/>
                <w:color w:val="000000" w:themeColor="text1"/>
                <w:sz w:val="22"/>
                <w:szCs w:val="22"/>
                <w:vertAlign w:val="subscript"/>
                <w:lang w:val="id-ID"/>
              </w:rPr>
              <w:t>B</w:t>
            </w:r>
            <w:r w:rsidRPr="000C6FB4">
              <w:rPr>
                <w:bCs/>
                <w:color w:val="000000" w:themeColor="text1"/>
                <w:sz w:val="22"/>
                <w:szCs w:val="22"/>
                <w:lang w:val="id-ID"/>
              </w:rPr>
              <w:t>, N</w:t>
            </w:r>
            <w:r w:rsidRPr="000C6FB4">
              <w:rPr>
                <w:bCs/>
                <w:color w:val="000000" w:themeColor="text1"/>
                <w:sz w:val="22"/>
                <w:szCs w:val="22"/>
                <w:vertAlign w:val="subscript"/>
                <w:lang w:val="id-ID"/>
              </w:rPr>
              <w:t>C</w:t>
            </w:r>
            <w:r w:rsidRPr="000C6FB4">
              <w:rPr>
                <w:bCs/>
                <w:color w:val="000000" w:themeColor="text1"/>
                <w:sz w:val="22"/>
                <w:szCs w:val="22"/>
                <w:lang w:val="id-ID"/>
              </w:rPr>
              <w:t>, N</w:t>
            </w:r>
            <w:r w:rsidRPr="000C6FB4">
              <w:rPr>
                <w:bCs/>
                <w:color w:val="000000" w:themeColor="text1"/>
                <w:sz w:val="22"/>
                <w:szCs w:val="22"/>
                <w:vertAlign w:val="subscript"/>
                <w:lang w:val="id-ID"/>
              </w:rPr>
              <w:t>D</w:t>
            </w:r>
            <w:r w:rsidRPr="000C6FB4">
              <w:rPr>
                <w:bCs/>
                <w:color w:val="000000" w:themeColor="text1"/>
                <w:sz w:val="22"/>
                <w:szCs w:val="22"/>
                <w:lang w:val="id-ID"/>
              </w:rPr>
              <w:t>, N</w:t>
            </w:r>
            <w:r w:rsidRPr="000C6FB4">
              <w:rPr>
                <w:bCs/>
                <w:color w:val="000000" w:themeColor="text1"/>
                <w:sz w:val="22"/>
                <w:szCs w:val="22"/>
                <w:vertAlign w:val="subscript"/>
                <w:lang w:val="id-ID"/>
              </w:rPr>
              <w:t>E</w:t>
            </w:r>
            <w:r w:rsidRPr="000C6FB4">
              <w:rPr>
                <w:bCs/>
                <w:color w:val="000000" w:themeColor="text1"/>
                <w:sz w:val="22"/>
                <w:szCs w:val="22"/>
                <w:lang w:val="id-ID"/>
              </w:rPr>
              <w:t>, N</w:t>
            </w:r>
            <w:r w:rsidRPr="000C6FB4">
              <w:rPr>
                <w:bCs/>
                <w:color w:val="000000" w:themeColor="text1"/>
                <w:sz w:val="22"/>
                <w:szCs w:val="22"/>
                <w:vertAlign w:val="subscript"/>
                <w:lang w:val="id-ID"/>
              </w:rPr>
              <w:t>F</w:t>
            </w:r>
            <w:r w:rsidRPr="000C6FB4">
              <w:rPr>
                <w:bCs/>
                <w:color w:val="000000" w:themeColor="text1"/>
                <w:sz w:val="22"/>
                <w:szCs w:val="22"/>
                <w:lang w:val="id-ID"/>
              </w:rPr>
              <w:t xml:space="preserve"> dapat dilihat pada Tabel 4.5.3. </w:t>
            </w:r>
          </w:p>
          <w:p w:rsidR="001F6FA5" w:rsidRPr="000C6FB4" w:rsidRDefault="001F6FA5" w:rsidP="00376348">
            <w:pPr>
              <w:pStyle w:val="ListParagraph"/>
              <w:numPr>
                <w:ilvl w:val="0"/>
                <w:numId w:val="10"/>
              </w:numPr>
              <w:rPr>
                <w:bCs/>
                <w:color w:val="000000" w:themeColor="text1"/>
                <w:sz w:val="22"/>
                <w:szCs w:val="22"/>
                <w:lang w:val="id-ID"/>
              </w:rPr>
            </w:pPr>
            <w:r w:rsidRPr="000C6FB4">
              <w:rPr>
                <w:bCs/>
                <w:color w:val="000000" w:themeColor="text1"/>
                <w:sz w:val="22"/>
                <w:szCs w:val="22"/>
                <w:lang w:val="id-ID"/>
              </w:rPr>
              <w:t>N</w:t>
            </w:r>
            <w:r w:rsidRPr="000C6FB4">
              <w:rPr>
                <w:bCs/>
                <w:color w:val="000000" w:themeColor="text1"/>
                <w:sz w:val="22"/>
                <w:szCs w:val="22"/>
                <w:vertAlign w:val="subscript"/>
                <w:lang w:val="id-ID"/>
              </w:rPr>
              <w:t>DT</w:t>
            </w:r>
            <w:r w:rsidRPr="000C6FB4">
              <w:rPr>
                <w:bCs/>
                <w:color w:val="000000" w:themeColor="text1"/>
                <w:sz w:val="22"/>
                <w:szCs w:val="22"/>
                <w:lang w:val="id-ID"/>
              </w:rPr>
              <w:t xml:space="preserve"> = Jumlah dosen  PS.</w:t>
            </w:r>
          </w:p>
          <w:p w:rsidR="001F6FA5" w:rsidRPr="000C6FB4" w:rsidRDefault="001F6FA5" w:rsidP="00F66C1F">
            <w:pPr>
              <w:ind w:left="579" w:hanging="498"/>
              <w:rPr>
                <w:rFonts w:ascii="Times New Roman" w:hAnsi="Times New Roman"/>
                <w:b w:val="0"/>
                <w:bCs/>
                <w:color w:val="000000" w:themeColor="text1"/>
                <w:sz w:val="22"/>
                <w:szCs w:val="22"/>
                <w:lang w:val="id-ID"/>
              </w:rPr>
            </w:pPr>
          </w:p>
        </w:tc>
        <w:tc>
          <w:tcPr>
            <w:tcW w:w="2126" w:type="dxa"/>
            <w:tcBorders>
              <w:top w:val="single" w:sz="4" w:space="0" w:color="auto"/>
              <w:left w:val="single" w:sz="4" w:space="0" w:color="auto"/>
              <w:bottom w:val="single" w:sz="4" w:space="0" w:color="auto"/>
              <w:right w:val="single" w:sz="4" w:space="0" w:color="auto"/>
            </w:tcBorders>
            <w:vAlign w:val="center"/>
          </w:tcPr>
          <w:p w:rsidR="001F6FA5" w:rsidRPr="000C6FB4" w:rsidRDefault="001F6FA5" w:rsidP="00F66C1F">
            <w:pPr>
              <w:jc w:val="center"/>
              <w:rPr>
                <w:rFonts w:ascii="Times New Roman" w:hAnsi="Times New Roman"/>
                <w:b w:val="0"/>
                <w:bCs/>
                <w:color w:val="000000" w:themeColor="text1"/>
                <w:sz w:val="22"/>
                <w:szCs w:val="22"/>
                <w:lang w:val="id-ID"/>
              </w:rPr>
            </w:pPr>
            <w:r w:rsidRPr="000C6FB4">
              <w:rPr>
                <w:rFonts w:ascii="Times New Roman" w:hAnsi="Times New Roman"/>
                <w:b w:val="0"/>
                <w:bCs/>
                <w:color w:val="000000" w:themeColor="text1"/>
                <w:sz w:val="22"/>
                <w:szCs w:val="22"/>
                <w:lang w:val="id-ID"/>
              </w:rPr>
              <w:t>Jika SP ≥ 9, maka skor = 4.</w:t>
            </w:r>
          </w:p>
        </w:tc>
        <w:tc>
          <w:tcPr>
            <w:tcW w:w="7848" w:type="dxa"/>
            <w:gridSpan w:val="7"/>
            <w:tcBorders>
              <w:top w:val="single" w:sz="4" w:space="0" w:color="auto"/>
              <w:left w:val="single" w:sz="4" w:space="0" w:color="auto"/>
              <w:bottom w:val="single" w:sz="4" w:space="0" w:color="auto"/>
            </w:tcBorders>
            <w:vAlign w:val="center"/>
          </w:tcPr>
          <w:p w:rsidR="001F6FA5" w:rsidRPr="000C6FB4" w:rsidRDefault="001F6FA5" w:rsidP="00F66C1F">
            <w:pPr>
              <w:ind w:left="252" w:hanging="252"/>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Jika SP &lt; 9, maka skor = (4 x SP)/9.</w:t>
            </w:r>
          </w:p>
        </w:tc>
      </w:tr>
      <w:tr w:rsidR="000C6FB4" w:rsidRPr="000C6FB4" w:rsidTr="00726415">
        <w:trPr>
          <w:trHeight w:val="412"/>
        </w:trPr>
        <w:tc>
          <w:tcPr>
            <w:tcW w:w="2518" w:type="dxa"/>
            <w:tcBorders>
              <w:top w:val="nil"/>
              <w:left w:val="single" w:sz="4" w:space="0" w:color="auto"/>
              <w:bottom w:val="nil"/>
              <w:right w:val="single" w:sz="4" w:space="0" w:color="auto"/>
            </w:tcBorders>
          </w:tcPr>
          <w:p w:rsidR="001F6FA5" w:rsidRPr="000C6FB4" w:rsidRDefault="001F6FA5" w:rsidP="00F66C1F">
            <w:pPr>
              <w:ind w:hanging="18"/>
              <w:rPr>
                <w:rFonts w:ascii="Times New Roman" w:hAnsi="Times New Roman"/>
                <w:b w:val="0"/>
                <w:bCs/>
                <w:color w:val="000000" w:themeColor="text1"/>
                <w:sz w:val="22"/>
                <w:szCs w:val="22"/>
              </w:rPr>
            </w:pPr>
          </w:p>
        </w:tc>
        <w:tc>
          <w:tcPr>
            <w:tcW w:w="3330" w:type="dxa"/>
            <w:tcBorders>
              <w:top w:val="single" w:sz="4" w:space="0" w:color="auto"/>
              <w:left w:val="single" w:sz="4" w:space="0" w:color="auto"/>
              <w:bottom w:val="single" w:sz="4" w:space="0" w:color="auto"/>
              <w:right w:val="single" w:sz="4" w:space="0" w:color="auto"/>
            </w:tcBorders>
          </w:tcPr>
          <w:p w:rsidR="001F6FA5" w:rsidRPr="000C6FB4" w:rsidRDefault="001F6FA5" w:rsidP="00F66C1F">
            <w:pPr>
              <w:ind w:left="-18" w:hanging="23"/>
              <w:rPr>
                <w:rFonts w:ascii="Times New Roman" w:hAnsi="Times New Roman"/>
                <w:b w:val="0"/>
                <w:color w:val="000000" w:themeColor="text1"/>
                <w:sz w:val="22"/>
                <w:szCs w:val="22"/>
                <w:lang w:val="id-ID"/>
              </w:rPr>
            </w:pPr>
            <w:r w:rsidRPr="000C6FB4">
              <w:rPr>
                <w:rFonts w:ascii="Times New Roman" w:hAnsi="Times New Roman"/>
                <w:b w:val="0"/>
                <w:bCs/>
                <w:color w:val="000000" w:themeColor="text1"/>
                <w:sz w:val="22"/>
                <w:szCs w:val="22"/>
                <w:lang w:val="id-ID"/>
              </w:rPr>
              <w:t>4.</w:t>
            </w:r>
            <w:r w:rsidRPr="000C6FB4">
              <w:rPr>
                <w:rFonts w:ascii="Times New Roman" w:hAnsi="Times New Roman"/>
                <w:b w:val="0"/>
                <w:bCs/>
                <w:color w:val="000000" w:themeColor="text1"/>
                <w:sz w:val="22"/>
                <w:szCs w:val="22"/>
              </w:rPr>
              <w:t>5</w:t>
            </w:r>
            <w:r w:rsidRPr="000C6FB4">
              <w:rPr>
                <w:rFonts w:ascii="Times New Roman" w:hAnsi="Times New Roman"/>
                <w:b w:val="0"/>
                <w:bCs/>
                <w:color w:val="000000" w:themeColor="text1"/>
                <w:sz w:val="22"/>
                <w:szCs w:val="22"/>
                <w:lang w:val="id-ID"/>
              </w:rPr>
              <w:t>.4</w:t>
            </w:r>
            <w:r w:rsidRPr="000C6FB4">
              <w:rPr>
                <w:rFonts w:ascii="Times New Roman" w:hAnsi="Times New Roman"/>
                <w:b w:val="0"/>
                <w:bCs/>
                <w:color w:val="000000" w:themeColor="text1"/>
                <w:sz w:val="22"/>
                <w:szCs w:val="22"/>
              </w:rPr>
              <w:t xml:space="preserve"> </w:t>
            </w:r>
            <w:r w:rsidRPr="000C6FB4">
              <w:rPr>
                <w:rFonts w:ascii="Times New Roman" w:hAnsi="Times New Roman"/>
                <w:b w:val="0"/>
                <w:color w:val="000000" w:themeColor="text1"/>
                <w:sz w:val="22"/>
                <w:szCs w:val="22"/>
                <w:lang w:val="id-ID"/>
              </w:rPr>
              <w:t xml:space="preserve">Media publikasi karya ilmiah </w:t>
            </w:r>
            <w:r w:rsidRPr="000C6FB4">
              <w:rPr>
                <w:rFonts w:ascii="Times New Roman" w:hAnsi="Times New Roman"/>
                <w:b w:val="0"/>
                <w:color w:val="000000" w:themeColor="text1"/>
                <w:sz w:val="22"/>
                <w:szCs w:val="22"/>
              </w:rPr>
              <w:t>dosen PS</w:t>
            </w:r>
            <w:r w:rsidRPr="000C6FB4">
              <w:rPr>
                <w:rFonts w:ascii="Times New Roman" w:hAnsi="Times New Roman"/>
                <w:b w:val="0"/>
                <w:color w:val="000000" w:themeColor="text1"/>
                <w:sz w:val="22"/>
                <w:szCs w:val="22"/>
                <w:lang w:val="id-ID"/>
              </w:rPr>
              <w:t>.</w:t>
            </w:r>
          </w:p>
          <w:p w:rsidR="001F6FA5" w:rsidRPr="000C6FB4" w:rsidRDefault="001F6FA5" w:rsidP="00F66C1F">
            <w:pPr>
              <w:ind w:left="579" w:hanging="567"/>
              <w:rPr>
                <w:rFonts w:ascii="Times New Roman" w:hAnsi="Times New Roman"/>
                <w:b w:val="0"/>
                <w:bCs/>
                <w:color w:val="000000" w:themeColor="text1"/>
                <w:sz w:val="22"/>
                <w:szCs w:val="22"/>
                <w:lang w:val="id-ID"/>
              </w:rPr>
            </w:pPr>
          </w:p>
          <w:p w:rsidR="001F6FA5" w:rsidRPr="000C6FB4" w:rsidRDefault="001F6FA5" w:rsidP="00F66C1F">
            <w:pPr>
              <w:ind w:left="579" w:hanging="567"/>
              <w:rPr>
                <w:rFonts w:ascii="Times New Roman" w:hAnsi="Times New Roman"/>
                <w:b w:val="0"/>
                <w:bCs/>
                <w:color w:val="000000" w:themeColor="text1"/>
                <w:sz w:val="22"/>
                <w:szCs w:val="22"/>
                <w:lang w:val="id-ID"/>
              </w:rPr>
            </w:pPr>
            <w:r w:rsidRPr="000C6FB4">
              <w:rPr>
                <w:rFonts w:ascii="Times New Roman" w:hAnsi="Times New Roman"/>
                <w:b w:val="0"/>
                <w:bCs/>
                <w:color w:val="000000" w:themeColor="text1"/>
                <w:sz w:val="22"/>
                <w:szCs w:val="22"/>
                <w:lang w:val="id-ID"/>
              </w:rPr>
              <w:t>SP = [4 N</w:t>
            </w:r>
            <w:r w:rsidRPr="000C6FB4">
              <w:rPr>
                <w:rFonts w:ascii="Times New Roman" w:hAnsi="Times New Roman"/>
                <w:b w:val="0"/>
                <w:bCs/>
                <w:color w:val="000000" w:themeColor="text1"/>
                <w:sz w:val="22"/>
                <w:szCs w:val="22"/>
                <w:vertAlign w:val="subscript"/>
                <w:lang w:val="id-ID"/>
              </w:rPr>
              <w:t>A</w:t>
            </w:r>
            <w:r w:rsidRPr="000C6FB4">
              <w:rPr>
                <w:rFonts w:ascii="Times New Roman" w:hAnsi="Times New Roman"/>
                <w:b w:val="0"/>
                <w:bCs/>
                <w:color w:val="000000" w:themeColor="text1"/>
                <w:sz w:val="22"/>
                <w:szCs w:val="22"/>
                <w:lang w:val="id-ID"/>
              </w:rPr>
              <w:t xml:space="preserve"> + 3 N</w:t>
            </w:r>
            <w:r w:rsidRPr="000C6FB4">
              <w:rPr>
                <w:rFonts w:ascii="Times New Roman" w:hAnsi="Times New Roman"/>
                <w:b w:val="0"/>
                <w:bCs/>
                <w:color w:val="000000" w:themeColor="text1"/>
                <w:sz w:val="22"/>
                <w:szCs w:val="22"/>
                <w:vertAlign w:val="subscript"/>
                <w:lang w:val="id-ID"/>
              </w:rPr>
              <w:t>B</w:t>
            </w:r>
            <w:r w:rsidRPr="000C6FB4">
              <w:rPr>
                <w:rFonts w:ascii="Times New Roman" w:hAnsi="Times New Roman"/>
                <w:b w:val="0"/>
                <w:bCs/>
                <w:color w:val="000000" w:themeColor="text1"/>
                <w:sz w:val="22"/>
                <w:szCs w:val="22"/>
                <w:lang w:val="id-ID"/>
              </w:rPr>
              <w:t xml:space="preserve"> + 3 N</w:t>
            </w:r>
            <w:r w:rsidRPr="000C6FB4">
              <w:rPr>
                <w:rFonts w:ascii="Times New Roman" w:hAnsi="Times New Roman"/>
                <w:b w:val="0"/>
                <w:bCs/>
                <w:color w:val="000000" w:themeColor="text1"/>
                <w:sz w:val="22"/>
                <w:szCs w:val="22"/>
                <w:vertAlign w:val="subscript"/>
                <w:lang w:val="id-ID"/>
              </w:rPr>
              <w:t>C</w:t>
            </w:r>
            <w:r w:rsidRPr="000C6FB4">
              <w:rPr>
                <w:rFonts w:ascii="Times New Roman" w:hAnsi="Times New Roman"/>
                <w:b w:val="0"/>
                <w:bCs/>
                <w:color w:val="000000" w:themeColor="text1"/>
                <w:sz w:val="22"/>
                <w:szCs w:val="22"/>
                <w:lang w:val="id-ID"/>
              </w:rPr>
              <w:t xml:space="preserve"> + 2 N</w:t>
            </w:r>
            <w:r w:rsidRPr="000C6FB4">
              <w:rPr>
                <w:rFonts w:ascii="Times New Roman" w:hAnsi="Times New Roman"/>
                <w:b w:val="0"/>
                <w:bCs/>
                <w:color w:val="000000" w:themeColor="text1"/>
                <w:sz w:val="22"/>
                <w:szCs w:val="22"/>
                <w:vertAlign w:val="subscript"/>
                <w:lang w:val="id-ID"/>
              </w:rPr>
              <w:t>D</w:t>
            </w:r>
            <w:r w:rsidRPr="000C6FB4">
              <w:rPr>
                <w:rFonts w:ascii="Times New Roman" w:hAnsi="Times New Roman"/>
                <w:b w:val="0"/>
                <w:bCs/>
                <w:color w:val="000000" w:themeColor="text1"/>
                <w:sz w:val="22"/>
                <w:szCs w:val="22"/>
                <w:lang w:val="id-ID"/>
              </w:rPr>
              <w:t xml:space="preserve"> + N</w:t>
            </w:r>
            <w:r w:rsidRPr="000C6FB4">
              <w:rPr>
                <w:rFonts w:ascii="Times New Roman" w:hAnsi="Times New Roman"/>
                <w:b w:val="0"/>
                <w:bCs/>
                <w:color w:val="000000" w:themeColor="text1"/>
                <w:sz w:val="22"/>
                <w:szCs w:val="22"/>
                <w:vertAlign w:val="subscript"/>
                <w:lang w:val="id-ID"/>
              </w:rPr>
              <w:t>E</w:t>
            </w:r>
            <w:r w:rsidRPr="000C6FB4">
              <w:rPr>
                <w:rFonts w:ascii="Times New Roman" w:hAnsi="Times New Roman"/>
                <w:b w:val="0"/>
                <w:bCs/>
                <w:color w:val="000000" w:themeColor="text1"/>
                <w:sz w:val="22"/>
                <w:szCs w:val="22"/>
                <w:lang w:val="id-ID"/>
              </w:rPr>
              <w:t xml:space="preserve"> + N</w:t>
            </w:r>
            <w:r w:rsidRPr="000C6FB4">
              <w:rPr>
                <w:rFonts w:ascii="Times New Roman" w:hAnsi="Times New Roman"/>
                <w:b w:val="0"/>
                <w:bCs/>
                <w:color w:val="000000" w:themeColor="text1"/>
                <w:sz w:val="22"/>
                <w:szCs w:val="22"/>
                <w:vertAlign w:val="subscript"/>
                <w:lang w:val="id-ID"/>
              </w:rPr>
              <w:t>F</w:t>
            </w:r>
            <w:r w:rsidRPr="000C6FB4">
              <w:rPr>
                <w:rFonts w:ascii="Times New Roman" w:hAnsi="Times New Roman"/>
                <w:b w:val="0"/>
                <w:bCs/>
                <w:color w:val="000000" w:themeColor="text1"/>
                <w:sz w:val="22"/>
                <w:szCs w:val="22"/>
                <w:lang w:val="id-ID"/>
              </w:rPr>
              <w:t>] / N</w:t>
            </w:r>
            <w:r w:rsidRPr="000C6FB4">
              <w:rPr>
                <w:rFonts w:ascii="Times New Roman" w:hAnsi="Times New Roman"/>
                <w:b w:val="0"/>
                <w:bCs/>
                <w:color w:val="000000" w:themeColor="text1"/>
                <w:sz w:val="22"/>
                <w:szCs w:val="22"/>
                <w:vertAlign w:val="subscript"/>
                <w:lang w:val="id-ID"/>
              </w:rPr>
              <w:t>DT</w:t>
            </w:r>
          </w:p>
          <w:p w:rsidR="001F6FA5" w:rsidRPr="000C6FB4" w:rsidRDefault="001F6FA5" w:rsidP="00F66C1F">
            <w:pPr>
              <w:ind w:left="12"/>
              <w:rPr>
                <w:rFonts w:ascii="Times New Roman" w:hAnsi="Times New Roman"/>
                <w:b w:val="0"/>
                <w:bCs/>
                <w:color w:val="000000" w:themeColor="text1"/>
                <w:sz w:val="22"/>
                <w:szCs w:val="22"/>
                <w:lang w:val="id-ID"/>
              </w:rPr>
            </w:pPr>
            <w:r w:rsidRPr="000C6FB4">
              <w:rPr>
                <w:rFonts w:ascii="Times New Roman" w:hAnsi="Times New Roman"/>
                <w:b w:val="0"/>
                <w:bCs/>
                <w:color w:val="000000" w:themeColor="text1"/>
                <w:sz w:val="22"/>
                <w:szCs w:val="22"/>
                <w:lang w:val="id-ID"/>
              </w:rPr>
              <w:t>Dengan:</w:t>
            </w:r>
          </w:p>
          <w:p w:rsidR="001F6FA5" w:rsidRPr="000C6FB4" w:rsidRDefault="001F6FA5" w:rsidP="00376348">
            <w:pPr>
              <w:pStyle w:val="ListParagraph"/>
              <w:numPr>
                <w:ilvl w:val="0"/>
                <w:numId w:val="10"/>
              </w:numPr>
              <w:rPr>
                <w:bCs/>
                <w:color w:val="000000" w:themeColor="text1"/>
                <w:sz w:val="22"/>
                <w:szCs w:val="22"/>
                <w:lang w:val="id-ID"/>
              </w:rPr>
            </w:pPr>
            <w:r w:rsidRPr="000C6FB4">
              <w:rPr>
                <w:bCs/>
                <w:color w:val="000000" w:themeColor="text1"/>
                <w:sz w:val="22"/>
                <w:szCs w:val="22"/>
                <w:lang w:val="id-ID"/>
              </w:rPr>
              <w:t>N</w:t>
            </w:r>
            <w:r w:rsidRPr="000C6FB4">
              <w:rPr>
                <w:bCs/>
                <w:color w:val="000000" w:themeColor="text1"/>
                <w:sz w:val="22"/>
                <w:szCs w:val="22"/>
                <w:vertAlign w:val="subscript"/>
                <w:lang w:val="id-ID"/>
              </w:rPr>
              <w:t>A</w:t>
            </w:r>
            <w:r w:rsidRPr="000C6FB4">
              <w:rPr>
                <w:bCs/>
                <w:color w:val="000000" w:themeColor="text1"/>
                <w:sz w:val="22"/>
                <w:szCs w:val="22"/>
                <w:lang w:val="id-ID"/>
              </w:rPr>
              <w:t>, N</w:t>
            </w:r>
            <w:r w:rsidRPr="000C6FB4">
              <w:rPr>
                <w:bCs/>
                <w:color w:val="000000" w:themeColor="text1"/>
                <w:sz w:val="22"/>
                <w:szCs w:val="22"/>
                <w:vertAlign w:val="subscript"/>
                <w:lang w:val="id-ID"/>
              </w:rPr>
              <w:t>B</w:t>
            </w:r>
            <w:r w:rsidRPr="000C6FB4">
              <w:rPr>
                <w:bCs/>
                <w:color w:val="000000" w:themeColor="text1"/>
                <w:sz w:val="22"/>
                <w:szCs w:val="22"/>
                <w:lang w:val="id-ID"/>
              </w:rPr>
              <w:t>, N</w:t>
            </w:r>
            <w:r w:rsidRPr="000C6FB4">
              <w:rPr>
                <w:bCs/>
                <w:color w:val="000000" w:themeColor="text1"/>
                <w:sz w:val="22"/>
                <w:szCs w:val="22"/>
                <w:vertAlign w:val="subscript"/>
                <w:lang w:val="id-ID"/>
              </w:rPr>
              <w:t>C</w:t>
            </w:r>
            <w:r w:rsidRPr="000C6FB4">
              <w:rPr>
                <w:bCs/>
                <w:color w:val="000000" w:themeColor="text1"/>
                <w:sz w:val="22"/>
                <w:szCs w:val="22"/>
                <w:lang w:val="id-ID"/>
              </w:rPr>
              <w:t>, N</w:t>
            </w:r>
            <w:r w:rsidRPr="000C6FB4">
              <w:rPr>
                <w:bCs/>
                <w:color w:val="000000" w:themeColor="text1"/>
                <w:sz w:val="22"/>
                <w:szCs w:val="22"/>
                <w:vertAlign w:val="subscript"/>
                <w:lang w:val="id-ID"/>
              </w:rPr>
              <w:t>D</w:t>
            </w:r>
            <w:r w:rsidRPr="000C6FB4">
              <w:rPr>
                <w:bCs/>
                <w:color w:val="000000" w:themeColor="text1"/>
                <w:sz w:val="22"/>
                <w:szCs w:val="22"/>
                <w:lang w:val="id-ID"/>
              </w:rPr>
              <w:t>, N</w:t>
            </w:r>
            <w:r w:rsidRPr="000C6FB4">
              <w:rPr>
                <w:bCs/>
                <w:color w:val="000000" w:themeColor="text1"/>
                <w:sz w:val="22"/>
                <w:szCs w:val="22"/>
                <w:vertAlign w:val="subscript"/>
                <w:lang w:val="id-ID"/>
              </w:rPr>
              <w:t>E</w:t>
            </w:r>
            <w:r w:rsidRPr="000C6FB4">
              <w:rPr>
                <w:bCs/>
                <w:color w:val="000000" w:themeColor="text1"/>
                <w:sz w:val="22"/>
                <w:szCs w:val="22"/>
                <w:lang w:val="id-ID"/>
              </w:rPr>
              <w:t>, N</w:t>
            </w:r>
            <w:r w:rsidRPr="000C6FB4">
              <w:rPr>
                <w:bCs/>
                <w:color w:val="000000" w:themeColor="text1"/>
                <w:sz w:val="22"/>
                <w:szCs w:val="22"/>
                <w:vertAlign w:val="subscript"/>
                <w:lang w:val="id-ID"/>
              </w:rPr>
              <w:t>F</w:t>
            </w:r>
            <w:r w:rsidRPr="000C6FB4">
              <w:rPr>
                <w:bCs/>
                <w:color w:val="000000" w:themeColor="text1"/>
                <w:sz w:val="22"/>
                <w:szCs w:val="22"/>
                <w:lang w:val="id-ID"/>
              </w:rPr>
              <w:t xml:space="preserve"> dapat dilihat pada Tabel 4.5.4. </w:t>
            </w:r>
          </w:p>
          <w:p w:rsidR="001F6FA5" w:rsidRPr="000C6FB4" w:rsidRDefault="001F6FA5" w:rsidP="00376348">
            <w:pPr>
              <w:pStyle w:val="ListParagraph"/>
              <w:numPr>
                <w:ilvl w:val="0"/>
                <w:numId w:val="10"/>
              </w:numPr>
              <w:rPr>
                <w:bCs/>
                <w:color w:val="000000" w:themeColor="text1"/>
                <w:sz w:val="22"/>
                <w:szCs w:val="22"/>
                <w:lang w:val="id-ID"/>
              </w:rPr>
            </w:pPr>
            <w:r w:rsidRPr="000C6FB4">
              <w:rPr>
                <w:bCs/>
                <w:color w:val="000000" w:themeColor="text1"/>
                <w:sz w:val="22"/>
                <w:szCs w:val="22"/>
                <w:lang w:val="id-ID"/>
              </w:rPr>
              <w:t>N</w:t>
            </w:r>
            <w:r w:rsidRPr="000C6FB4">
              <w:rPr>
                <w:bCs/>
                <w:color w:val="000000" w:themeColor="text1"/>
                <w:sz w:val="22"/>
                <w:szCs w:val="22"/>
                <w:vertAlign w:val="subscript"/>
                <w:lang w:val="id-ID"/>
              </w:rPr>
              <w:t>DT</w:t>
            </w:r>
            <w:r w:rsidRPr="000C6FB4">
              <w:rPr>
                <w:bCs/>
                <w:color w:val="000000" w:themeColor="text1"/>
                <w:sz w:val="22"/>
                <w:szCs w:val="22"/>
                <w:lang w:val="id-ID"/>
              </w:rPr>
              <w:t xml:space="preserve"> = Jumlah dosen PS.</w:t>
            </w:r>
          </w:p>
        </w:tc>
        <w:tc>
          <w:tcPr>
            <w:tcW w:w="2126" w:type="dxa"/>
            <w:tcBorders>
              <w:top w:val="single" w:sz="4" w:space="0" w:color="auto"/>
              <w:left w:val="single" w:sz="4" w:space="0" w:color="auto"/>
              <w:bottom w:val="single" w:sz="4" w:space="0" w:color="auto"/>
              <w:right w:val="single" w:sz="4" w:space="0" w:color="auto"/>
            </w:tcBorders>
            <w:vAlign w:val="center"/>
          </w:tcPr>
          <w:p w:rsidR="001F6FA5" w:rsidRPr="000C6FB4" w:rsidRDefault="001F6FA5" w:rsidP="00F66C1F">
            <w:pPr>
              <w:jc w:val="center"/>
              <w:rPr>
                <w:rFonts w:ascii="Times New Roman" w:hAnsi="Times New Roman"/>
                <w:b w:val="0"/>
                <w:bCs/>
                <w:color w:val="000000" w:themeColor="text1"/>
                <w:sz w:val="22"/>
                <w:szCs w:val="22"/>
                <w:lang w:val="id-ID"/>
              </w:rPr>
            </w:pPr>
            <w:r w:rsidRPr="000C6FB4">
              <w:rPr>
                <w:rFonts w:ascii="Times New Roman" w:hAnsi="Times New Roman"/>
                <w:b w:val="0"/>
                <w:bCs/>
                <w:color w:val="000000" w:themeColor="text1"/>
                <w:sz w:val="22"/>
                <w:szCs w:val="22"/>
                <w:lang w:val="id-ID"/>
              </w:rPr>
              <w:t>Jika SP ≥ 9, maka skor = 4.</w:t>
            </w:r>
          </w:p>
        </w:tc>
        <w:tc>
          <w:tcPr>
            <w:tcW w:w="7848" w:type="dxa"/>
            <w:gridSpan w:val="7"/>
            <w:tcBorders>
              <w:top w:val="single" w:sz="4" w:space="0" w:color="auto"/>
              <w:left w:val="single" w:sz="4" w:space="0" w:color="auto"/>
              <w:bottom w:val="single" w:sz="4" w:space="0" w:color="auto"/>
            </w:tcBorders>
            <w:vAlign w:val="center"/>
          </w:tcPr>
          <w:p w:rsidR="001F6FA5" w:rsidRPr="000C6FB4" w:rsidRDefault="001F6FA5" w:rsidP="00F66C1F">
            <w:pPr>
              <w:ind w:left="252" w:hanging="252"/>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Jika SP &lt; 9, maka skor = (4 x SP)/9.</w:t>
            </w:r>
          </w:p>
        </w:tc>
      </w:tr>
      <w:tr w:rsidR="000C6FB4" w:rsidRPr="000C6FB4" w:rsidTr="00726415">
        <w:trPr>
          <w:trHeight w:val="412"/>
        </w:trPr>
        <w:tc>
          <w:tcPr>
            <w:tcW w:w="2518" w:type="dxa"/>
            <w:tcBorders>
              <w:top w:val="nil"/>
              <w:left w:val="single" w:sz="4" w:space="0" w:color="auto"/>
              <w:right w:val="single" w:sz="4" w:space="0" w:color="auto"/>
            </w:tcBorders>
          </w:tcPr>
          <w:p w:rsidR="001F6FA5" w:rsidRPr="000C6FB4" w:rsidRDefault="001F6FA5" w:rsidP="00F66C1F">
            <w:pPr>
              <w:ind w:hanging="18"/>
              <w:rPr>
                <w:rFonts w:ascii="Times New Roman" w:hAnsi="Times New Roman"/>
                <w:b w:val="0"/>
                <w:color w:val="000000" w:themeColor="text1"/>
                <w:sz w:val="22"/>
                <w:szCs w:val="22"/>
                <w:lang w:val="id-ID"/>
              </w:rPr>
            </w:pPr>
          </w:p>
        </w:tc>
        <w:tc>
          <w:tcPr>
            <w:tcW w:w="3330" w:type="dxa"/>
            <w:tcBorders>
              <w:top w:val="single" w:sz="4" w:space="0" w:color="auto"/>
              <w:left w:val="single" w:sz="4" w:space="0" w:color="auto"/>
              <w:bottom w:val="single" w:sz="4" w:space="0" w:color="auto"/>
              <w:right w:val="single" w:sz="4" w:space="0" w:color="auto"/>
            </w:tcBorders>
          </w:tcPr>
          <w:p w:rsidR="001F6FA5" w:rsidRPr="000C6FB4" w:rsidRDefault="001F6FA5" w:rsidP="00F66C1F">
            <w:pPr>
              <w:keepNext/>
              <w:ind w:left="-18" w:hanging="23"/>
              <w:outlineLvl w:val="7"/>
              <w:rPr>
                <w:rFonts w:ascii="Times New Roman" w:hAnsi="Times New Roman"/>
                <w:b w:val="0"/>
                <w:bCs/>
                <w:color w:val="000000" w:themeColor="text1"/>
                <w:sz w:val="22"/>
                <w:szCs w:val="22"/>
                <w:lang w:val="id-ID"/>
              </w:rPr>
            </w:pPr>
            <w:r w:rsidRPr="000C6FB4">
              <w:rPr>
                <w:rFonts w:ascii="Times New Roman" w:hAnsi="Times New Roman"/>
                <w:b w:val="0"/>
                <w:bCs/>
                <w:color w:val="000000" w:themeColor="text1"/>
                <w:sz w:val="22"/>
                <w:szCs w:val="22"/>
              </w:rPr>
              <w:t>4.5.</w:t>
            </w:r>
            <w:r w:rsidRPr="000C6FB4">
              <w:rPr>
                <w:rFonts w:ascii="Times New Roman" w:hAnsi="Times New Roman"/>
                <w:b w:val="0"/>
                <w:bCs/>
                <w:color w:val="000000" w:themeColor="text1"/>
                <w:sz w:val="22"/>
                <w:szCs w:val="22"/>
                <w:lang w:val="id-ID"/>
              </w:rPr>
              <w:t>5</w:t>
            </w:r>
            <w:r w:rsidRPr="000C6FB4">
              <w:rPr>
                <w:rFonts w:ascii="Times New Roman" w:hAnsi="Times New Roman"/>
                <w:b w:val="0"/>
                <w:bCs/>
                <w:color w:val="000000" w:themeColor="text1"/>
                <w:sz w:val="22"/>
                <w:szCs w:val="22"/>
              </w:rPr>
              <w:t xml:space="preserve"> </w:t>
            </w:r>
            <w:r w:rsidRPr="000C6FB4">
              <w:rPr>
                <w:rFonts w:ascii="Times New Roman" w:hAnsi="Times New Roman"/>
                <w:b w:val="0"/>
                <w:bCs/>
                <w:color w:val="000000" w:themeColor="text1"/>
                <w:sz w:val="22"/>
                <w:szCs w:val="22"/>
                <w:lang w:val="id-ID"/>
              </w:rPr>
              <w:t>Keikutsertaan dosen dalam organisasi keilmuan atau organisasi profesi tingkat internasional.</w:t>
            </w:r>
          </w:p>
          <w:p w:rsidR="001F6FA5" w:rsidRPr="000C6FB4" w:rsidRDefault="001F6FA5" w:rsidP="00F66C1F">
            <w:pPr>
              <w:ind w:left="-18" w:hanging="23"/>
              <w:rPr>
                <w:rFonts w:ascii="Times New Roman" w:hAnsi="Times New Roman"/>
                <w:b w:val="0"/>
                <w:bCs/>
                <w:color w:val="000000" w:themeColor="text1"/>
                <w:sz w:val="22"/>
                <w:szCs w:val="22"/>
                <w:lang w:val="id-ID"/>
              </w:rPr>
            </w:pPr>
          </w:p>
          <w:p w:rsidR="001F6FA5" w:rsidRPr="000C6FB4" w:rsidRDefault="001F6FA5" w:rsidP="00F66C1F">
            <w:pPr>
              <w:ind w:left="-18" w:hanging="23"/>
              <w:rPr>
                <w:rFonts w:ascii="Times New Roman" w:hAnsi="Times New Roman"/>
                <w:b w:val="0"/>
                <w:bCs/>
                <w:color w:val="000000" w:themeColor="text1"/>
                <w:sz w:val="22"/>
                <w:szCs w:val="22"/>
              </w:rPr>
            </w:pPr>
            <w:r w:rsidRPr="000C6FB4">
              <w:rPr>
                <w:rFonts w:ascii="Times New Roman" w:hAnsi="Times New Roman"/>
                <w:b w:val="0"/>
                <w:bCs/>
                <w:color w:val="000000" w:themeColor="text1"/>
                <w:sz w:val="22"/>
                <w:szCs w:val="22"/>
                <w:lang w:val="id-ID"/>
              </w:rPr>
              <w:t>PD</w:t>
            </w:r>
            <w:r w:rsidRPr="000C6FB4">
              <w:rPr>
                <w:rFonts w:ascii="Times New Roman" w:hAnsi="Times New Roman"/>
                <w:b w:val="0"/>
                <w:bCs/>
                <w:color w:val="000000" w:themeColor="text1"/>
                <w:sz w:val="22"/>
                <w:szCs w:val="22"/>
                <w:vertAlign w:val="subscript"/>
                <w:lang w:val="id-ID"/>
              </w:rPr>
              <w:t>NI</w:t>
            </w:r>
            <w:r w:rsidRPr="000C6FB4">
              <w:rPr>
                <w:rFonts w:ascii="Times New Roman" w:hAnsi="Times New Roman"/>
                <w:b w:val="0"/>
                <w:bCs/>
                <w:color w:val="000000" w:themeColor="text1"/>
                <w:sz w:val="22"/>
                <w:szCs w:val="22"/>
                <w:lang w:val="id-ID"/>
              </w:rPr>
              <w:t xml:space="preserve"> = Persentase dosen yang menjadi anggota organisasi keilmuan atau organisasi profesi tingkat  internasional.</w:t>
            </w:r>
          </w:p>
        </w:tc>
        <w:tc>
          <w:tcPr>
            <w:tcW w:w="2126" w:type="dxa"/>
            <w:tcBorders>
              <w:top w:val="single" w:sz="4" w:space="0" w:color="auto"/>
              <w:left w:val="single" w:sz="4" w:space="0" w:color="auto"/>
              <w:bottom w:val="single" w:sz="4" w:space="0" w:color="auto"/>
              <w:right w:val="single" w:sz="4" w:space="0" w:color="auto"/>
            </w:tcBorders>
            <w:vAlign w:val="center"/>
          </w:tcPr>
          <w:p w:rsidR="001F6FA5" w:rsidRPr="000C6FB4" w:rsidRDefault="001F6FA5" w:rsidP="00F66C1F">
            <w:pPr>
              <w:keepNext/>
              <w:jc w:val="center"/>
              <w:outlineLvl w:val="7"/>
              <w:rPr>
                <w:rFonts w:ascii="Times New Roman" w:hAnsi="Times New Roman"/>
                <w:b w:val="0"/>
                <w:bCs/>
                <w:color w:val="000000" w:themeColor="text1"/>
                <w:sz w:val="22"/>
                <w:szCs w:val="22"/>
              </w:rPr>
            </w:pPr>
            <w:r w:rsidRPr="000C6FB4">
              <w:rPr>
                <w:rFonts w:ascii="Times New Roman" w:hAnsi="Times New Roman"/>
                <w:b w:val="0"/>
                <w:bCs/>
                <w:color w:val="000000" w:themeColor="text1"/>
                <w:sz w:val="22"/>
                <w:szCs w:val="22"/>
                <w:lang w:val="id-ID"/>
              </w:rPr>
              <w:t>Jika PD</w:t>
            </w:r>
            <w:r w:rsidRPr="000C6FB4">
              <w:rPr>
                <w:rFonts w:ascii="Times New Roman" w:hAnsi="Times New Roman"/>
                <w:b w:val="0"/>
                <w:bCs/>
                <w:color w:val="000000" w:themeColor="text1"/>
                <w:sz w:val="22"/>
                <w:szCs w:val="22"/>
                <w:vertAlign w:val="subscript"/>
                <w:lang w:val="id-ID"/>
              </w:rPr>
              <w:t>NI</w:t>
            </w:r>
            <w:r w:rsidRPr="000C6FB4">
              <w:rPr>
                <w:rFonts w:ascii="Times New Roman" w:hAnsi="Times New Roman"/>
                <w:b w:val="0"/>
                <w:bCs/>
                <w:color w:val="000000" w:themeColor="text1"/>
                <w:sz w:val="22"/>
                <w:szCs w:val="22"/>
                <w:lang w:val="id-ID"/>
              </w:rPr>
              <w:t>≥ 80% maka skor = 4.</w:t>
            </w:r>
          </w:p>
          <w:p w:rsidR="001F6FA5" w:rsidRPr="000C6FB4" w:rsidRDefault="001F6FA5" w:rsidP="00F66C1F">
            <w:pPr>
              <w:jc w:val="center"/>
              <w:rPr>
                <w:rFonts w:ascii="Times New Roman" w:hAnsi="Times New Roman"/>
                <w:b w:val="0"/>
                <w:color w:val="000000" w:themeColor="text1"/>
                <w:sz w:val="22"/>
                <w:szCs w:val="22"/>
              </w:rPr>
            </w:pPr>
          </w:p>
        </w:tc>
        <w:tc>
          <w:tcPr>
            <w:tcW w:w="7848" w:type="dxa"/>
            <w:gridSpan w:val="7"/>
            <w:tcBorders>
              <w:top w:val="single" w:sz="4" w:space="0" w:color="auto"/>
              <w:left w:val="single" w:sz="4" w:space="0" w:color="auto"/>
              <w:bottom w:val="single" w:sz="4" w:space="0" w:color="auto"/>
            </w:tcBorders>
            <w:vAlign w:val="center"/>
          </w:tcPr>
          <w:p w:rsidR="001F6FA5" w:rsidRPr="000C6FB4" w:rsidRDefault="001F6FA5" w:rsidP="00F66C1F">
            <w:pPr>
              <w:jc w:val="center"/>
              <w:rPr>
                <w:rFonts w:ascii="Times New Roman" w:hAnsi="Times New Roman"/>
                <w:b w:val="0"/>
                <w:bCs/>
                <w:color w:val="000000" w:themeColor="text1"/>
                <w:sz w:val="22"/>
                <w:szCs w:val="22"/>
                <w:lang w:val="id-ID"/>
              </w:rPr>
            </w:pPr>
            <w:r w:rsidRPr="000C6FB4">
              <w:rPr>
                <w:rFonts w:ascii="Times New Roman" w:hAnsi="Times New Roman"/>
                <w:b w:val="0"/>
                <w:bCs/>
                <w:color w:val="000000" w:themeColor="text1"/>
                <w:sz w:val="22"/>
                <w:szCs w:val="22"/>
                <w:lang w:val="id-ID"/>
              </w:rPr>
              <w:t>Jika PD</w:t>
            </w:r>
            <w:r w:rsidRPr="000C6FB4">
              <w:rPr>
                <w:rFonts w:ascii="Times New Roman" w:hAnsi="Times New Roman"/>
                <w:b w:val="0"/>
                <w:bCs/>
                <w:color w:val="000000" w:themeColor="text1"/>
                <w:sz w:val="22"/>
                <w:szCs w:val="22"/>
                <w:vertAlign w:val="subscript"/>
                <w:lang w:val="id-ID"/>
              </w:rPr>
              <w:t>NI</w:t>
            </w:r>
            <w:r w:rsidRPr="000C6FB4">
              <w:rPr>
                <w:rFonts w:ascii="Times New Roman" w:hAnsi="Times New Roman"/>
                <w:b w:val="0"/>
                <w:bCs/>
                <w:color w:val="000000" w:themeColor="text1"/>
                <w:sz w:val="22"/>
                <w:szCs w:val="22"/>
                <w:lang w:val="id-ID"/>
              </w:rPr>
              <w:t>&lt; 80%</w:t>
            </w:r>
          </w:p>
          <w:p w:rsidR="001F6FA5" w:rsidRPr="000C6FB4" w:rsidRDefault="001F6FA5" w:rsidP="00F66C1F">
            <w:pPr>
              <w:jc w:val="center"/>
              <w:rPr>
                <w:rFonts w:ascii="Times New Roman" w:hAnsi="Times New Roman"/>
                <w:b w:val="0"/>
                <w:bCs/>
                <w:color w:val="000000" w:themeColor="text1"/>
                <w:sz w:val="22"/>
                <w:szCs w:val="22"/>
                <w:lang w:val="sv-SE"/>
              </w:rPr>
            </w:pPr>
            <w:r w:rsidRPr="000C6FB4">
              <w:rPr>
                <w:rFonts w:ascii="Times New Roman" w:hAnsi="Times New Roman"/>
                <w:b w:val="0"/>
                <w:bCs/>
                <w:color w:val="000000" w:themeColor="text1"/>
                <w:sz w:val="22"/>
                <w:szCs w:val="22"/>
                <w:lang w:val="id-ID"/>
              </w:rPr>
              <w:t xml:space="preserve"> maka skor = 5 x PD</w:t>
            </w:r>
            <w:r w:rsidRPr="000C6FB4">
              <w:rPr>
                <w:rFonts w:ascii="Times New Roman" w:hAnsi="Times New Roman"/>
                <w:b w:val="0"/>
                <w:bCs/>
                <w:color w:val="000000" w:themeColor="text1"/>
                <w:sz w:val="22"/>
                <w:szCs w:val="22"/>
                <w:vertAlign w:val="subscript"/>
                <w:lang w:val="id-ID"/>
              </w:rPr>
              <w:t>NI</w:t>
            </w:r>
            <w:r w:rsidRPr="000C6FB4">
              <w:rPr>
                <w:rFonts w:ascii="Times New Roman" w:hAnsi="Times New Roman"/>
                <w:b w:val="0"/>
                <w:bCs/>
                <w:color w:val="000000" w:themeColor="text1"/>
                <w:sz w:val="22"/>
                <w:szCs w:val="22"/>
                <w:lang w:val="id-ID"/>
              </w:rPr>
              <w:t>.</w:t>
            </w:r>
          </w:p>
          <w:p w:rsidR="001F6FA5" w:rsidRPr="000C6FB4" w:rsidRDefault="001F6FA5" w:rsidP="00F66C1F">
            <w:pPr>
              <w:jc w:val="center"/>
              <w:rPr>
                <w:rFonts w:ascii="Times New Roman" w:hAnsi="Times New Roman"/>
                <w:b w:val="0"/>
                <w:color w:val="000000" w:themeColor="text1"/>
                <w:sz w:val="22"/>
                <w:szCs w:val="22"/>
                <w:lang w:val="sv-SE"/>
              </w:rPr>
            </w:pPr>
          </w:p>
        </w:tc>
      </w:tr>
    </w:tbl>
    <w:p w:rsidR="00726415" w:rsidRPr="000C6FB4" w:rsidRDefault="00FB06AC" w:rsidP="00726415">
      <w:pPr>
        <w:pStyle w:val="Heading2"/>
        <w:jc w:val="center"/>
        <w:rPr>
          <w:rFonts w:ascii="Times New Roman" w:hAnsi="Times New Roman"/>
          <w:bCs/>
          <w:caps/>
          <w:color w:val="000000" w:themeColor="text1"/>
          <w:sz w:val="22"/>
          <w:szCs w:val="22"/>
          <w:lang w:val="sv-SE"/>
        </w:rPr>
      </w:pPr>
      <w:r w:rsidRPr="000C6FB4">
        <w:rPr>
          <w:rFonts w:ascii="Times New Roman" w:hAnsi="Times New Roman"/>
          <w:bCs/>
          <w:caps/>
          <w:color w:val="000000" w:themeColor="text1"/>
          <w:sz w:val="22"/>
          <w:szCs w:val="22"/>
          <w:lang w:val="sv-SE"/>
        </w:rPr>
        <w:br w:type="page"/>
      </w:r>
      <w:r w:rsidR="00726415" w:rsidRPr="000C6FB4">
        <w:rPr>
          <w:rFonts w:ascii="Times New Roman" w:hAnsi="Times New Roman"/>
          <w:bCs/>
          <w:caps/>
          <w:color w:val="000000" w:themeColor="text1"/>
          <w:sz w:val="22"/>
          <w:szCs w:val="22"/>
          <w:lang w:val="sv-SE"/>
        </w:rPr>
        <w:t>Standar 5</w:t>
      </w:r>
    </w:p>
    <w:p w:rsidR="00450513" w:rsidRPr="000C6FB4" w:rsidRDefault="00450513" w:rsidP="00726415">
      <w:pPr>
        <w:pStyle w:val="Heading2"/>
        <w:jc w:val="center"/>
        <w:rPr>
          <w:rFonts w:ascii="Times New Roman" w:hAnsi="Times New Roman"/>
          <w:bCs/>
          <w:caps/>
          <w:color w:val="000000" w:themeColor="text1"/>
          <w:sz w:val="22"/>
          <w:szCs w:val="22"/>
          <w:lang w:val="sv-SE"/>
        </w:rPr>
      </w:pPr>
      <w:r w:rsidRPr="000C6FB4">
        <w:rPr>
          <w:rFonts w:ascii="Times New Roman" w:hAnsi="Times New Roman"/>
          <w:bCs/>
          <w:caps/>
          <w:color w:val="000000" w:themeColor="text1"/>
          <w:sz w:val="22"/>
          <w:szCs w:val="22"/>
          <w:lang w:val="sv-SE"/>
        </w:rPr>
        <w:t>Kurikulum, Pembelajaran, dan Suasana Akademik</w:t>
      </w:r>
    </w:p>
    <w:p w:rsidR="00450513" w:rsidRPr="000C6FB4" w:rsidRDefault="00450513" w:rsidP="00F66C1F">
      <w:pPr>
        <w:rPr>
          <w:rFonts w:ascii="Times New Roman" w:hAnsi="Times New Roman"/>
          <w:bCs/>
          <w:color w:val="000000" w:themeColor="text1"/>
          <w:sz w:val="22"/>
          <w:szCs w:val="22"/>
          <w:lang w:val="sv-SE"/>
        </w:rPr>
      </w:pP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3"/>
        <w:gridCol w:w="3502"/>
        <w:gridCol w:w="2126"/>
        <w:gridCol w:w="35"/>
        <w:gridCol w:w="11"/>
        <w:gridCol w:w="2080"/>
        <w:gridCol w:w="35"/>
        <w:gridCol w:w="1833"/>
        <w:gridCol w:w="15"/>
        <w:gridCol w:w="35"/>
        <w:gridCol w:w="6"/>
        <w:gridCol w:w="1808"/>
        <w:gridCol w:w="41"/>
        <w:gridCol w:w="1695"/>
      </w:tblGrid>
      <w:tr w:rsidR="000C6FB4" w:rsidRPr="000C6FB4" w:rsidTr="00BA381C">
        <w:trPr>
          <w:cantSplit/>
          <w:trHeight w:val="359"/>
          <w:tblHeader/>
        </w:trPr>
        <w:tc>
          <w:tcPr>
            <w:tcW w:w="2513" w:type="dxa"/>
            <w:vMerge w:val="restart"/>
            <w:vAlign w:val="center"/>
          </w:tcPr>
          <w:p w:rsidR="00376348" w:rsidRPr="000C6FB4" w:rsidRDefault="00376348" w:rsidP="00D40CB7">
            <w:pPr>
              <w:ind w:right="-108"/>
              <w:jc w:val="center"/>
              <w:rPr>
                <w:rFonts w:ascii="Times New Roman" w:hAnsi="Times New Roman"/>
                <w:color w:val="000000" w:themeColor="text1"/>
                <w:sz w:val="22"/>
                <w:szCs w:val="22"/>
                <w:lang w:val="id-ID"/>
              </w:rPr>
            </w:pPr>
            <w:r w:rsidRPr="000C6FB4">
              <w:rPr>
                <w:rFonts w:ascii="Times New Roman" w:hAnsi="Times New Roman"/>
                <w:color w:val="000000" w:themeColor="text1"/>
                <w:sz w:val="22"/>
                <w:szCs w:val="22"/>
                <w:lang w:val="id-ID"/>
              </w:rPr>
              <w:t>ELEMEN PENILAIAN</w:t>
            </w:r>
          </w:p>
        </w:tc>
        <w:tc>
          <w:tcPr>
            <w:tcW w:w="3502" w:type="dxa"/>
            <w:vMerge w:val="restart"/>
            <w:shd w:val="clear" w:color="auto" w:fill="auto"/>
            <w:vAlign w:val="center"/>
          </w:tcPr>
          <w:p w:rsidR="00376348" w:rsidRPr="000C6FB4" w:rsidRDefault="00376348" w:rsidP="00D40CB7">
            <w:pPr>
              <w:ind w:right="-108"/>
              <w:jc w:val="center"/>
              <w:rPr>
                <w:rFonts w:ascii="Times New Roman" w:hAnsi="Times New Roman"/>
                <w:color w:val="000000" w:themeColor="text1"/>
                <w:sz w:val="22"/>
                <w:szCs w:val="22"/>
                <w:lang w:val="id-ID"/>
              </w:rPr>
            </w:pPr>
            <w:r w:rsidRPr="000C6FB4">
              <w:rPr>
                <w:rFonts w:ascii="Times New Roman" w:hAnsi="Times New Roman"/>
                <w:color w:val="000000" w:themeColor="text1"/>
                <w:sz w:val="22"/>
                <w:szCs w:val="22"/>
                <w:lang w:val="id-ID"/>
              </w:rPr>
              <w:t>DESKRIPTOR</w:t>
            </w:r>
          </w:p>
        </w:tc>
        <w:tc>
          <w:tcPr>
            <w:tcW w:w="9720" w:type="dxa"/>
            <w:gridSpan w:val="12"/>
            <w:shd w:val="clear" w:color="auto" w:fill="auto"/>
            <w:vAlign w:val="center"/>
          </w:tcPr>
          <w:p w:rsidR="00376348" w:rsidRPr="000C6FB4" w:rsidRDefault="00376348" w:rsidP="00D40CB7">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HARKAT DAN PERINGKAT</w:t>
            </w:r>
          </w:p>
        </w:tc>
      </w:tr>
      <w:tr w:rsidR="000C6FB4" w:rsidRPr="000C6FB4" w:rsidTr="00BA381C">
        <w:trPr>
          <w:cantSplit/>
          <w:tblHeader/>
        </w:trPr>
        <w:tc>
          <w:tcPr>
            <w:tcW w:w="2513" w:type="dxa"/>
            <w:vMerge/>
            <w:vAlign w:val="center"/>
          </w:tcPr>
          <w:p w:rsidR="00376348" w:rsidRPr="000C6FB4" w:rsidRDefault="00376348" w:rsidP="00D40CB7">
            <w:pPr>
              <w:jc w:val="center"/>
              <w:rPr>
                <w:rFonts w:ascii="Times New Roman" w:hAnsi="Times New Roman"/>
                <w:color w:val="000000" w:themeColor="text1"/>
                <w:sz w:val="22"/>
                <w:szCs w:val="22"/>
              </w:rPr>
            </w:pPr>
          </w:p>
        </w:tc>
        <w:tc>
          <w:tcPr>
            <w:tcW w:w="3502" w:type="dxa"/>
            <w:vMerge/>
            <w:shd w:val="clear" w:color="auto" w:fill="auto"/>
            <w:vAlign w:val="center"/>
          </w:tcPr>
          <w:p w:rsidR="00376348" w:rsidRPr="000C6FB4" w:rsidRDefault="00376348" w:rsidP="00D40CB7">
            <w:pPr>
              <w:jc w:val="center"/>
              <w:rPr>
                <w:rFonts w:ascii="Times New Roman" w:hAnsi="Times New Roman"/>
                <w:color w:val="000000" w:themeColor="text1"/>
                <w:sz w:val="22"/>
                <w:szCs w:val="22"/>
              </w:rPr>
            </w:pPr>
          </w:p>
        </w:tc>
        <w:tc>
          <w:tcPr>
            <w:tcW w:w="2126" w:type="dxa"/>
            <w:shd w:val="clear" w:color="auto" w:fill="auto"/>
            <w:vAlign w:val="center"/>
          </w:tcPr>
          <w:p w:rsidR="00376348" w:rsidRPr="000C6FB4" w:rsidRDefault="00376348" w:rsidP="00D40CB7">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SANGAT BAIK</w:t>
            </w:r>
          </w:p>
        </w:tc>
        <w:tc>
          <w:tcPr>
            <w:tcW w:w="2161" w:type="dxa"/>
            <w:gridSpan w:val="4"/>
            <w:shd w:val="clear" w:color="auto" w:fill="auto"/>
            <w:vAlign w:val="center"/>
          </w:tcPr>
          <w:p w:rsidR="00376348" w:rsidRPr="000C6FB4" w:rsidRDefault="00376348" w:rsidP="00D40CB7">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BAIK</w:t>
            </w:r>
          </w:p>
        </w:tc>
        <w:tc>
          <w:tcPr>
            <w:tcW w:w="1848" w:type="dxa"/>
            <w:gridSpan w:val="2"/>
            <w:shd w:val="clear" w:color="auto" w:fill="auto"/>
            <w:vAlign w:val="center"/>
          </w:tcPr>
          <w:p w:rsidR="00376348" w:rsidRPr="000C6FB4" w:rsidRDefault="00376348" w:rsidP="00D40CB7">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CUKUP</w:t>
            </w:r>
          </w:p>
        </w:tc>
        <w:tc>
          <w:tcPr>
            <w:tcW w:w="1849" w:type="dxa"/>
            <w:gridSpan w:val="3"/>
            <w:shd w:val="clear" w:color="auto" w:fill="auto"/>
            <w:vAlign w:val="center"/>
          </w:tcPr>
          <w:p w:rsidR="00376348" w:rsidRPr="000C6FB4" w:rsidRDefault="00376348" w:rsidP="00D40CB7">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KURANG</w:t>
            </w:r>
          </w:p>
        </w:tc>
        <w:tc>
          <w:tcPr>
            <w:tcW w:w="1736" w:type="dxa"/>
            <w:gridSpan w:val="2"/>
            <w:shd w:val="clear" w:color="auto" w:fill="auto"/>
            <w:vAlign w:val="center"/>
          </w:tcPr>
          <w:p w:rsidR="00376348" w:rsidRPr="000C6FB4" w:rsidRDefault="00376348" w:rsidP="00D40CB7">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SANGAT KURANG</w:t>
            </w:r>
          </w:p>
        </w:tc>
      </w:tr>
      <w:tr w:rsidR="000C6FB4" w:rsidRPr="000C6FB4" w:rsidTr="00BA381C">
        <w:trPr>
          <w:cantSplit/>
          <w:tblHeader/>
        </w:trPr>
        <w:tc>
          <w:tcPr>
            <w:tcW w:w="2513" w:type="dxa"/>
            <w:vMerge/>
            <w:vAlign w:val="center"/>
          </w:tcPr>
          <w:p w:rsidR="00376348" w:rsidRPr="000C6FB4" w:rsidRDefault="00376348" w:rsidP="00D40CB7">
            <w:pPr>
              <w:jc w:val="center"/>
              <w:rPr>
                <w:rFonts w:ascii="Times New Roman" w:hAnsi="Times New Roman"/>
                <w:color w:val="000000" w:themeColor="text1"/>
                <w:sz w:val="22"/>
                <w:szCs w:val="22"/>
              </w:rPr>
            </w:pPr>
          </w:p>
        </w:tc>
        <w:tc>
          <w:tcPr>
            <w:tcW w:w="3502" w:type="dxa"/>
            <w:vMerge/>
            <w:shd w:val="clear" w:color="auto" w:fill="auto"/>
            <w:vAlign w:val="center"/>
          </w:tcPr>
          <w:p w:rsidR="00376348" w:rsidRPr="000C6FB4" w:rsidRDefault="00376348" w:rsidP="00D40CB7">
            <w:pPr>
              <w:jc w:val="center"/>
              <w:rPr>
                <w:rFonts w:ascii="Times New Roman" w:hAnsi="Times New Roman"/>
                <w:color w:val="000000" w:themeColor="text1"/>
                <w:sz w:val="22"/>
                <w:szCs w:val="22"/>
              </w:rPr>
            </w:pPr>
          </w:p>
        </w:tc>
        <w:tc>
          <w:tcPr>
            <w:tcW w:w="2126" w:type="dxa"/>
            <w:shd w:val="clear" w:color="auto" w:fill="auto"/>
            <w:vAlign w:val="center"/>
          </w:tcPr>
          <w:p w:rsidR="00376348" w:rsidRPr="000C6FB4" w:rsidRDefault="00376348" w:rsidP="00D40CB7">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4</w:t>
            </w:r>
          </w:p>
        </w:tc>
        <w:tc>
          <w:tcPr>
            <w:tcW w:w="2161" w:type="dxa"/>
            <w:gridSpan w:val="4"/>
            <w:shd w:val="clear" w:color="auto" w:fill="auto"/>
            <w:vAlign w:val="center"/>
          </w:tcPr>
          <w:p w:rsidR="00376348" w:rsidRPr="000C6FB4" w:rsidRDefault="00376348" w:rsidP="00D40CB7">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3</w:t>
            </w:r>
          </w:p>
        </w:tc>
        <w:tc>
          <w:tcPr>
            <w:tcW w:w="1848" w:type="dxa"/>
            <w:gridSpan w:val="2"/>
            <w:shd w:val="clear" w:color="auto" w:fill="auto"/>
            <w:vAlign w:val="center"/>
          </w:tcPr>
          <w:p w:rsidR="00376348" w:rsidRPr="000C6FB4" w:rsidRDefault="00376348" w:rsidP="00D40CB7">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2</w:t>
            </w:r>
          </w:p>
        </w:tc>
        <w:tc>
          <w:tcPr>
            <w:tcW w:w="1849" w:type="dxa"/>
            <w:gridSpan w:val="3"/>
            <w:shd w:val="clear" w:color="auto" w:fill="auto"/>
            <w:vAlign w:val="center"/>
          </w:tcPr>
          <w:p w:rsidR="00376348" w:rsidRPr="000C6FB4" w:rsidRDefault="00376348" w:rsidP="00D40CB7">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1</w:t>
            </w:r>
          </w:p>
        </w:tc>
        <w:tc>
          <w:tcPr>
            <w:tcW w:w="1736" w:type="dxa"/>
            <w:gridSpan w:val="2"/>
            <w:shd w:val="clear" w:color="auto" w:fill="auto"/>
            <w:vAlign w:val="center"/>
          </w:tcPr>
          <w:p w:rsidR="00376348" w:rsidRPr="000C6FB4" w:rsidRDefault="00376348" w:rsidP="00D40CB7">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0</w:t>
            </w:r>
          </w:p>
        </w:tc>
      </w:tr>
      <w:tr w:rsidR="000C6FB4" w:rsidRPr="000C6FB4" w:rsidTr="00BA381C">
        <w:trPr>
          <w:trHeight w:val="484"/>
        </w:trPr>
        <w:tc>
          <w:tcPr>
            <w:tcW w:w="2513" w:type="dxa"/>
          </w:tcPr>
          <w:p w:rsidR="00376348" w:rsidRPr="000C6FB4" w:rsidRDefault="00376348" w:rsidP="00E3165C">
            <w:pPr>
              <w:ind w:left="-18" w:firstLine="18"/>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 xml:space="preserve">5.1 </w:t>
            </w:r>
            <w:r w:rsidRPr="000C6FB4">
              <w:rPr>
                <w:rFonts w:ascii="Times New Roman" w:hAnsi="Times New Roman"/>
                <w:b w:val="0"/>
                <w:color w:val="000000" w:themeColor="text1"/>
                <w:sz w:val="22"/>
                <w:szCs w:val="22"/>
                <w:lang w:val="nb-NO"/>
              </w:rPr>
              <w:t xml:space="preserve">Kurikulum </w:t>
            </w:r>
            <w:r w:rsidRPr="000C6FB4">
              <w:rPr>
                <w:rFonts w:ascii="Times New Roman" w:hAnsi="Times New Roman"/>
                <w:b w:val="0"/>
                <w:color w:val="000000" w:themeColor="text1"/>
                <w:sz w:val="22"/>
                <w:szCs w:val="22"/>
                <w:lang w:val="id-ID"/>
              </w:rPr>
              <w:t xml:space="preserve">harus </w:t>
            </w:r>
            <w:r w:rsidRPr="000C6FB4">
              <w:rPr>
                <w:rFonts w:ascii="Times New Roman" w:hAnsi="Times New Roman"/>
                <w:b w:val="0"/>
                <w:color w:val="000000" w:themeColor="text1"/>
                <w:sz w:val="22"/>
                <w:szCs w:val="22"/>
                <w:lang w:val="nb-NO"/>
              </w:rPr>
              <w:t>memuat standar kompetensi lulusan yang terstruktur dalam kompetensi utama, pe</w:t>
            </w:r>
            <w:r w:rsidRPr="000C6FB4">
              <w:rPr>
                <w:rFonts w:ascii="Times New Roman" w:hAnsi="Times New Roman"/>
                <w:b w:val="0"/>
                <w:color w:val="000000" w:themeColor="text1"/>
                <w:sz w:val="22"/>
                <w:szCs w:val="22"/>
                <w:lang w:val="id-ID"/>
              </w:rPr>
              <w:t>ndukung</w:t>
            </w:r>
            <w:r w:rsidRPr="000C6FB4">
              <w:rPr>
                <w:rFonts w:ascii="Times New Roman" w:hAnsi="Times New Roman"/>
                <w:b w:val="0"/>
                <w:color w:val="000000" w:themeColor="text1"/>
                <w:sz w:val="22"/>
                <w:szCs w:val="22"/>
                <w:lang w:val="nb-NO"/>
              </w:rPr>
              <w:t xml:space="preserve"> dan lainnya</w:t>
            </w:r>
            <w:r w:rsidRPr="000C6FB4">
              <w:rPr>
                <w:rFonts w:ascii="Times New Roman" w:hAnsi="Times New Roman"/>
                <w:b w:val="0"/>
                <w:color w:val="000000" w:themeColor="text1"/>
                <w:sz w:val="22"/>
                <w:szCs w:val="22"/>
                <w:lang w:val="id-ID"/>
              </w:rPr>
              <w:t xml:space="preserve"> </w:t>
            </w:r>
            <w:r w:rsidRPr="000C6FB4">
              <w:rPr>
                <w:rFonts w:ascii="Times New Roman" w:hAnsi="Times New Roman"/>
                <w:b w:val="0"/>
                <w:color w:val="000000" w:themeColor="text1"/>
                <w:sz w:val="22"/>
                <w:szCs w:val="22"/>
                <w:lang w:val="nb-NO"/>
              </w:rPr>
              <w:t xml:space="preserve">yang mendukung  </w:t>
            </w:r>
            <w:r w:rsidRPr="000C6FB4">
              <w:rPr>
                <w:rFonts w:ascii="Times New Roman" w:hAnsi="Times New Roman"/>
                <w:b w:val="0"/>
                <w:color w:val="000000" w:themeColor="text1"/>
                <w:sz w:val="22"/>
                <w:szCs w:val="22"/>
                <w:lang w:val="id-ID"/>
              </w:rPr>
              <w:t>tercapainya tujuan, terlaksananya misi, dan terwujudnya visiprogram studi.</w:t>
            </w:r>
          </w:p>
        </w:tc>
        <w:tc>
          <w:tcPr>
            <w:tcW w:w="3502" w:type="dxa"/>
          </w:tcPr>
          <w:p w:rsidR="00376348" w:rsidRPr="000C6FB4" w:rsidRDefault="00376348" w:rsidP="00E3165C">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 xml:space="preserve">5.1.1 Kompetensi pendukung dan kompetensi lainnya dalam mendukung </w:t>
            </w:r>
            <w:r w:rsidRPr="000C6FB4">
              <w:rPr>
                <w:rFonts w:ascii="Times New Roman" w:hAnsi="Times New Roman"/>
                <w:b w:val="0"/>
                <w:color w:val="000000" w:themeColor="text1"/>
                <w:sz w:val="22"/>
                <w:szCs w:val="22"/>
                <w:lang w:val="id-ID"/>
              </w:rPr>
              <w:t xml:space="preserve">terwujudnya </w:t>
            </w:r>
            <w:r w:rsidRPr="000C6FB4">
              <w:rPr>
                <w:rFonts w:ascii="Times New Roman" w:hAnsi="Times New Roman"/>
                <w:b w:val="0"/>
                <w:color w:val="000000" w:themeColor="text1"/>
                <w:sz w:val="22"/>
                <w:szCs w:val="22"/>
              </w:rPr>
              <w:t>visi dan terlaksananya misi PS.</w:t>
            </w:r>
          </w:p>
          <w:p w:rsidR="00376348" w:rsidRPr="000C6FB4" w:rsidRDefault="00376348" w:rsidP="00E3165C">
            <w:pPr>
              <w:rPr>
                <w:rFonts w:ascii="Times New Roman" w:hAnsi="Times New Roman"/>
                <w:b w:val="0"/>
                <w:color w:val="000000" w:themeColor="text1"/>
                <w:sz w:val="22"/>
                <w:szCs w:val="22"/>
              </w:rPr>
            </w:pPr>
          </w:p>
          <w:p w:rsidR="00376348" w:rsidRPr="000C6FB4" w:rsidRDefault="00376348" w:rsidP="00E3165C">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Catatan:</w:t>
            </w:r>
          </w:p>
          <w:p w:rsidR="00376348" w:rsidRPr="000C6FB4" w:rsidRDefault="00376348" w:rsidP="00E3165C">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Deskripsi kompetensi lulusan sesuai dengan Standar Kompetensi Dokter</w:t>
            </w:r>
            <w:r w:rsidRPr="000C6FB4">
              <w:rPr>
                <w:rFonts w:ascii="Times New Roman" w:hAnsi="Times New Roman"/>
                <w:b w:val="0"/>
                <w:color w:val="000000" w:themeColor="text1"/>
                <w:sz w:val="22"/>
                <w:szCs w:val="22"/>
                <w:lang w:val="id-ID"/>
              </w:rPr>
              <w:t xml:space="preserve"> Spesialis dan Dokter Gigi Spesialis s</w:t>
            </w:r>
            <w:r w:rsidRPr="000C6FB4">
              <w:rPr>
                <w:rFonts w:ascii="Times New Roman" w:hAnsi="Times New Roman"/>
                <w:b w:val="0"/>
                <w:color w:val="000000" w:themeColor="text1"/>
                <w:sz w:val="22"/>
                <w:szCs w:val="22"/>
              </w:rPr>
              <w:t>ebagai dasar untuk penilaian proses dan ketercapaiannya.</w:t>
            </w:r>
          </w:p>
        </w:tc>
        <w:tc>
          <w:tcPr>
            <w:tcW w:w="2126" w:type="dxa"/>
          </w:tcPr>
          <w:p w:rsidR="00376348" w:rsidRPr="000C6FB4" w:rsidRDefault="00376348" w:rsidP="00E3165C">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 xml:space="preserve">Kompetensi pendukung dan kompetensi lainnya mendukung </w:t>
            </w:r>
            <w:r w:rsidRPr="000C6FB4">
              <w:rPr>
                <w:rFonts w:ascii="Times New Roman" w:hAnsi="Times New Roman"/>
                <w:b w:val="0"/>
                <w:color w:val="000000" w:themeColor="text1"/>
                <w:sz w:val="22"/>
                <w:szCs w:val="22"/>
                <w:lang w:val="id-ID"/>
              </w:rPr>
              <w:t>terwujudnya</w:t>
            </w:r>
            <w:r w:rsidRPr="000C6FB4">
              <w:rPr>
                <w:rFonts w:ascii="Times New Roman" w:hAnsi="Times New Roman"/>
                <w:b w:val="0"/>
                <w:color w:val="000000" w:themeColor="text1"/>
                <w:sz w:val="22"/>
                <w:szCs w:val="22"/>
              </w:rPr>
              <w:t xml:space="preserve"> visi dan </w:t>
            </w:r>
            <w:r w:rsidRPr="000C6FB4">
              <w:rPr>
                <w:rFonts w:ascii="Times New Roman" w:hAnsi="Times New Roman"/>
                <w:b w:val="0"/>
                <w:color w:val="000000" w:themeColor="text1"/>
                <w:sz w:val="22"/>
                <w:szCs w:val="22"/>
                <w:lang w:val="id-ID"/>
              </w:rPr>
              <w:t xml:space="preserve">terlaksananya </w:t>
            </w:r>
            <w:r w:rsidRPr="000C6FB4">
              <w:rPr>
                <w:rFonts w:ascii="Times New Roman" w:hAnsi="Times New Roman"/>
                <w:b w:val="0"/>
                <w:color w:val="000000" w:themeColor="text1"/>
                <w:sz w:val="22"/>
                <w:szCs w:val="22"/>
              </w:rPr>
              <w:t>misi.</w:t>
            </w:r>
          </w:p>
        </w:tc>
        <w:tc>
          <w:tcPr>
            <w:tcW w:w="2161" w:type="dxa"/>
            <w:gridSpan w:val="4"/>
          </w:tcPr>
          <w:p w:rsidR="00376348" w:rsidRPr="000C6FB4" w:rsidRDefault="00561185" w:rsidP="00E3165C">
            <w:pP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rPr>
              <w:t xml:space="preserve">Kompetensi pendukung dan kompetensi lainnya sebagian besar mendukung </w:t>
            </w:r>
            <w:r w:rsidRPr="000C6FB4">
              <w:rPr>
                <w:rFonts w:ascii="Times New Roman" w:hAnsi="Times New Roman"/>
                <w:b w:val="0"/>
                <w:color w:val="000000" w:themeColor="text1"/>
                <w:sz w:val="22"/>
                <w:szCs w:val="22"/>
                <w:lang w:val="id-ID"/>
              </w:rPr>
              <w:t>terwujudnya</w:t>
            </w:r>
            <w:r w:rsidRPr="000C6FB4">
              <w:rPr>
                <w:rFonts w:ascii="Times New Roman" w:hAnsi="Times New Roman"/>
                <w:b w:val="0"/>
                <w:color w:val="000000" w:themeColor="text1"/>
                <w:sz w:val="22"/>
                <w:szCs w:val="22"/>
              </w:rPr>
              <w:t xml:space="preserve"> visi dan </w:t>
            </w:r>
            <w:r w:rsidRPr="000C6FB4">
              <w:rPr>
                <w:rFonts w:ascii="Times New Roman" w:hAnsi="Times New Roman"/>
                <w:b w:val="0"/>
                <w:color w:val="000000" w:themeColor="text1"/>
                <w:sz w:val="22"/>
                <w:szCs w:val="22"/>
                <w:lang w:val="id-ID"/>
              </w:rPr>
              <w:t xml:space="preserve">terlaksananya </w:t>
            </w:r>
            <w:r w:rsidRPr="000C6FB4">
              <w:rPr>
                <w:rFonts w:ascii="Times New Roman" w:hAnsi="Times New Roman"/>
                <w:b w:val="0"/>
                <w:color w:val="000000" w:themeColor="text1"/>
                <w:sz w:val="22"/>
                <w:szCs w:val="22"/>
              </w:rPr>
              <w:t>misi.</w:t>
            </w:r>
          </w:p>
        </w:tc>
        <w:tc>
          <w:tcPr>
            <w:tcW w:w="1848" w:type="dxa"/>
            <w:gridSpan w:val="2"/>
          </w:tcPr>
          <w:p w:rsidR="00376348" w:rsidRPr="000C6FB4" w:rsidRDefault="00561185" w:rsidP="00E3165C">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 xml:space="preserve">Kompetensi pendukung dan kompetensi lainnya sebagian mendukung </w:t>
            </w:r>
            <w:r w:rsidRPr="000C6FB4">
              <w:rPr>
                <w:rFonts w:ascii="Times New Roman" w:hAnsi="Times New Roman"/>
                <w:b w:val="0"/>
                <w:color w:val="000000" w:themeColor="text1"/>
                <w:sz w:val="22"/>
                <w:szCs w:val="22"/>
                <w:lang w:val="id-ID"/>
              </w:rPr>
              <w:t>terwujudnya</w:t>
            </w:r>
            <w:r w:rsidRPr="000C6FB4">
              <w:rPr>
                <w:rFonts w:ascii="Times New Roman" w:hAnsi="Times New Roman"/>
                <w:b w:val="0"/>
                <w:color w:val="000000" w:themeColor="text1"/>
                <w:sz w:val="22"/>
                <w:szCs w:val="22"/>
              </w:rPr>
              <w:t xml:space="preserve"> visi dan </w:t>
            </w:r>
            <w:r w:rsidRPr="000C6FB4">
              <w:rPr>
                <w:rFonts w:ascii="Times New Roman" w:hAnsi="Times New Roman"/>
                <w:b w:val="0"/>
                <w:color w:val="000000" w:themeColor="text1"/>
                <w:sz w:val="22"/>
                <w:szCs w:val="22"/>
                <w:lang w:val="id-ID"/>
              </w:rPr>
              <w:t xml:space="preserve">terlaksananya </w:t>
            </w:r>
            <w:r w:rsidRPr="000C6FB4">
              <w:rPr>
                <w:rFonts w:ascii="Times New Roman" w:hAnsi="Times New Roman"/>
                <w:b w:val="0"/>
                <w:color w:val="000000" w:themeColor="text1"/>
                <w:sz w:val="22"/>
                <w:szCs w:val="22"/>
              </w:rPr>
              <w:t>misi.</w:t>
            </w:r>
          </w:p>
        </w:tc>
        <w:tc>
          <w:tcPr>
            <w:tcW w:w="1849" w:type="dxa"/>
            <w:gridSpan w:val="3"/>
            <w:shd w:val="clear" w:color="auto" w:fill="auto"/>
          </w:tcPr>
          <w:p w:rsidR="00376348" w:rsidRPr="000C6FB4" w:rsidRDefault="00376348" w:rsidP="00E3165C">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Tidak ada kompetensi pendukung dan kompetensi lainnya dalam kurikulum.</w:t>
            </w:r>
          </w:p>
        </w:tc>
        <w:tc>
          <w:tcPr>
            <w:tcW w:w="1736" w:type="dxa"/>
            <w:gridSpan w:val="2"/>
            <w:shd w:val="clear" w:color="auto" w:fill="auto"/>
          </w:tcPr>
          <w:p w:rsidR="00376348" w:rsidRPr="000C6FB4" w:rsidRDefault="00D40CB7" w:rsidP="00E3165C">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Tidak ada skor 0.</w:t>
            </w:r>
          </w:p>
        </w:tc>
      </w:tr>
      <w:tr w:rsidR="000C6FB4" w:rsidRPr="000C6FB4" w:rsidTr="00BA381C">
        <w:trPr>
          <w:trHeight w:val="484"/>
        </w:trPr>
        <w:tc>
          <w:tcPr>
            <w:tcW w:w="2513" w:type="dxa"/>
          </w:tcPr>
          <w:p w:rsidR="00376348" w:rsidRPr="000C6FB4" w:rsidRDefault="00376348" w:rsidP="00E3165C">
            <w:pPr>
              <w:ind w:left="-18" w:firstLine="18"/>
              <w:rPr>
                <w:rFonts w:ascii="Times New Roman" w:hAnsi="Times New Roman"/>
                <w:b w:val="0"/>
                <w:color w:val="000000" w:themeColor="text1"/>
                <w:sz w:val="22"/>
                <w:szCs w:val="22"/>
              </w:rPr>
            </w:pPr>
          </w:p>
        </w:tc>
        <w:tc>
          <w:tcPr>
            <w:tcW w:w="3502" w:type="dxa"/>
          </w:tcPr>
          <w:p w:rsidR="00376348" w:rsidRPr="000C6FB4" w:rsidRDefault="00376348" w:rsidP="00E3165C">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5.1.</w:t>
            </w:r>
            <w:r w:rsidRPr="000C6FB4">
              <w:rPr>
                <w:rFonts w:ascii="Times New Roman" w:hAnsi="Times New Roman"/>
                <w:b w:val="0"/>
                <w:color w:val="000000" w:themeColor="text1"/>
                <w:sz w:val="22"/>
                <w:szCs w:val="22"/>
              </w:rPr>
              <w:t>2</w:t>
            </w:r>
            <w:r w:rsidR="00D40CB7" w:rsidRPr="000C6FB4">
              <w:rPr>
                <w:rFonts w:ascii="Times New Roman" w:hAnsi="Times New Roman"/>
                <w:b w:val="0"/>
                <w:color w:val="000000" w:themeColor="text1"/>
                <w:sz w:val="22"/>
                <w:szCs w:val="22"/>
              </w:rPr>
              <w:t xml:space="preserve"> </w:t>
            </w:r>
            <w:r w:rsidRPr="000C6FB4">
              <w:rPr>
                <w:rFonts w:ascii="Times New Roman" w:hAnsi="Times New Roman"/>
                <w:b w:val="0"/>
                <w:color w:val="000000" w:themeColor="text1"/>
                <w:sz w:val="22"/>
                <w:szCs w:val="22"/>
                <w:lang w:val="id-ID"/>
              </w:rPr>
              <w:t>Struktur Kurikulum</w:t>
            </w:r>
          </w:p>
          <w:p w:rsidR="00376348" w:rsidRPr="000C6FB4" w:rsidRDefault="00376348" w:rsidP="00E3165C">
            <w:pPr>
              <w:rPr>
                <w:rFonts w:ascii="Times New Roman" w:hAnsi="Times New Roman"/>
                <w:b w:val="0"/>
                <w:color w:val="000000" w:themeColor="text1"/>
                <w:sz w:val="22"/>
                <w:szCs w:val="22"/>
              </w:rPr>
            </w:pPr>
          </w:p>
          <w:p w:rsidR="00376348" w:rsidRPr="000C6FB4" w:rsidRDefault="00376348" w:rsidP="00E3165C">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Yang dinilai adalah urutan yang logis, proporsional, konsisten dari struktur kurikulum.</w:t>
            </w:r>
          </w:p>
          <w:p w:rsidR="00376348" w:rsidRPr="000C6FB4" w:rsidRDefault="00376348" w:rsidP="00E3165C">
            <w:pPr>
              <w:rPr>
                <w:rFonts w:ascii="Times New Roman" w:hAnsi="Times New Roman"/>
                <w:b w:val="0"/>
                <w:color w:val="000000" w:themeColor="text1"/>
                <w:sz w:val="22"/>
                <w:szCs w:val="22"/>
              </w:rPr>
            </w:pPr>
          </w:p>
          <w:p w:rsidR="00376348" w:rsidRPr="000C6FB4" w:rsidRDefault="00376348" w:rsidP="00E3165C">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Isi kurikulum meliputi prinsip-prinsip metode ilmiah, ilmu biomedik, ilmu kedokteran klinik, ilmu humaniora, ilmu kedokteran komunitas, dan ilmu kedokteran keluarga.</w:t>
            </w:r>
          </w:p>
        </w:tc>
        <w:tc>
          <w:tcPr>
            <w:tcW w:w="2126" w:type="dxa"/>
          </w:tcPr>
          <w:p w:rsidR="00376348" w:rsidRPr="000C6FB4" w:rsidRDefault="00376348" w:rsidP="00E3165C">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Susunan kurikulum sudah runtut, proporsional, konsisten, dan logis serta sangat mendukung pencapaian kompetensi lulusan.</w:t>
            </w:r>
          </w:p>
          <w:p w:rsidR="00376348" w:rsidRPr="000C6FB4" w:rsidRDefault="00376348" w:rsidP="00E3165C">
            <w:pPr>
              <w:rPr>
                <w:rFonts w:ascii="Times New Roman" w:hAnsi="Times New Roman"/>
                <w:color w:val="000000" w:themeColor="text1"/>
                <w:sz w:val="22"/>
                <w:szCs w:val="22"/>
              </w:rPr>
            </w:pPr>
          </w:p>
        </w:tc>
        <w:tc>
          <w:tcPr>
            <w:tcW w:w="2161" w:type="dxa"/>
            <w:gridSpan w:val="4"/>
          </w:tcPr>
          <w:p w:rsidR="00376348" w:rsidRPr="000C6FB4" w:rsidRDefault="00376348" w:rsidP="00E3165C">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Susunan kurikulum sudah runtut, proporsional, konsisten, dan logis serta mendukung pencapaian kompetensi lulusan.</w:t>
            </w:r>
          </w:p>
          <w:p w:rsidR="00376348" w:rsidRPr="000C6FB4" w:rsidRDefault="00376348" w:rsidP="00E3165C">
            <w:pPr>
              <w:rPr>
                <w:rFonts w:ascii="Times New Roman" w:hAnsi="Times New Roman"/>
                <w:b w:val="0"/>
                <w:color w:val="000000" w:themeColor="text1"/>
                <w:sz w:val="22"/>
                <w:szCs w:val="22"/>
              </w:rPr>
            </w:pPr>
          </w:p>
        </w:tc>
        <w:tc>
          <w:tcPr>
            <w:tcW w:w="1848" w:type="dxa"/>
            <w:gridSpan w:val="2"/>
          </w:tcPr>
          <w:p w:rsidR="00376348" w:rsidRPr="000C6FB4" w:rsidRDefault="00376348" w:rsidP="00E3165C">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Susunan kurikulum kurang runtut, proporsional, konsisten, dan logis tetapi  mendukung pencapaian kompetensi lulusan.</w:t>
            </w:r>
          </w:p>
          <w:p w:rsidR="00376348" w:rsidRPr="000C6FB4" w:rsidRDefault="00376348" w:rsidP="00E3165C">
            <w:pPr>
              <w:rPr>
                <w:rFonts w:ascii="Times New Roman" w:hAnsi="Times New Roman"/>
                <w:b w:val="0"/>
                <w:color w:val="000000" w:themeColor="text1"/>
                <w:sz w:val="22"/>
                <w:szCs w:val="22"/>
              </w:rPr>
            </w:pPr>
          </w:p>
        </w:tc>
        <w:tc>
          <w:tcPr>
            <w:tcW w:w="1849" w:type="dxa"/>
            <w:gridSpan w:val="3"/>
            <w:shd w:val="clear" w:color="auto" w:fill="auto"/>
          </w:tcPr>
          <w:p w:rsidR="00376348" w:rsidRPr="000C6FB4" w:rsidRDefault="00376348" w:rsidP="00E3165C">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Susunan kurikulum kurang runtut, proporsional, konsisten, dan logis namun kurang   mendukung pencapaian kompetensi lulusan.</w:t>
            </w:r>
          </w:p>
        </w:tc>
        <w:tc>
          <w:tcPr>
            <w:tcW w:w="1736" w:type="dxa"/>
            <w:gridSpan w:val="2"/>
            <w:shd w:val="clear" w:color="auto" w:fill="auto"/>
          </w:tcPr>
          <w:p w:rsidR="00376348" w:rsidRPr="000C6FB4" w:rsidRDefault="00D40CB7" w:rsidP="00E3165C">
            <w:pPr>
              <w:jc w:val="center"/>
              <w:rPr>
                <w:rFonts w:ascii="Times New Roman" w:hAnsi="Times New Roman"/>
                <w:color w:val="000000" w:themeColor="text1"/>
                <w:sz w:val="22"/>
                <w:szCs w:val="22"/>
              </w:rPr>
            </w:pPr>
            <w:r w:rsidRPr="000C6FB4">
              <w:rPr>
                <w:rFonts w:ascii="Times New Roman" w:hAnsi="Times New Roman"/>
                <w:b w:val="0"/>
                <w:color w:val="000000" w:themeColor="text1"/>
                <w:sz w:val="22"/>
                <w:szCs w:val="22"/>
              </w:rPr>
              <w:t>Tidak ada skor 0.</w:t>
            </w:r>
          </w:p>
        </w:tc>
      </w:tr>
      <w:tr w:rsidR="000C6FB4" w:rsidRPr="000C6FB4" w:rsidTr="00BA381C">
        <w:trPr>
          <w:trHeight w:val="484"/>
        </w:trPr>
        <w:tc>
          <w:tcPr>
            <w:tcW w:w="2513" w:type="dxa"/>
          </w:tcPr>
          <w:p w:rsidR="00CF2DAF" w:rsidRPr="000C6FB4" w:rsidRDefault="00D40CB7" w:rsidP="00D40CB7">
            <w:pPr>
              <w:ind w:left="-18" w:firstLine="18"/>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5.1.3 Kompetensi l</w:t>
            </w:r>
            <w:r w:rsidR="00CF2DAF" w:rsidRPr="000C6FB4">
              <w:rPr>
                <w:rFonts w:ascii="Times New Roman" w:hAnsi="Times New Roman"/>
                <w:b w:val="0"/>
                <w:color w:val="000000" w:themeColor="text1"/>
                <w:sz w:val="22"/>
                <w:szCs w:val="22"/>
              </w:rPr>
              <w:t>ulusan</w:t>
            </w:r>
            <w:r w:rsidRPr="000C6FB4">
              <w:rPr>
                <w:rFonts w:ascii="Times New Roman" w:hAnsi="Times New Roman"/>
                <w:b w:val="0"/>
                <w:color w:val="000000" w:themeColor="text1"/>
                <w:sz w:val="22"/>
                <w:szCs w:val="22"/>
              </w:rPr>
              <w:t>.</w:t>
            </w:r>
          </w:p>
          <w:p w:rsidR="00CF2DAF" w:rsidRPr="000C6FB4" w:rsidRDefault="00CF2DAF" w:rsidP="00645230">
            <w:pPr>
              <w:ind w:left="-18" w:firstLine="18"/>
              <w:rPr>
                <w:rFonts w:ascii="Times New Roman" w:hAnsi="Times New Roman"/>
                <w:b w:val="0"/>
                <w:i/>
                <w:color w:val="000000" w:themeColor="text1"/>
                <w:sz w:val="22"/>
                <w:szCs w:val="22"/>
              </w:rPr>
            </w:pPr>
          </w:p>
        </w:tc>
        <w:tc>
          <w:tcPr>
            <w:tcW w:w="3502" w:type="dxa"/>
          </w:tcPr>
          <w:p w:rsidR="00BA710C" w:rsidRPr="000C6FB4" w:rsidRDefault="00CF2DAF" w:rsidP="00645230">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 xml:space="preserve">5.1.3.1 Kompetensi </w:t>
            </w:r>
            <w:r w:rsidR="00BB722D" w:rsidRPr="000C6FB4">
              <w:rPr>
                <w:rFonts w:ascii="Times New Roman" w:hAnsi="Times New Roman"/>
                <w:b w:val="0"/>
                <w:color w:val="000000" w:themeColor="text1"/>
                <w:sz w:val="22"/>
                <w:szCs w:val="22"/>
                <w:lang w:val="id-ID"/>
              </w:rPr>
              <w:t xml:space="preserve">umum (etika, komunikasi </w:t>
            </w:r>
            <w:r w:rsidR="00BB722D" w:rsidRPr="000C6FB4">
              <w:rPr>
                <w:rFonts w:ascii="Times New Roman" w:hAnsi="Times New Roman"/>
                <w:b w:val="0"/>
                <w:i/>
                <w:color w:val="000000" w:themeColor="text1"/>
                <w:sz w:val="22"/>
                <w:szCs w:val="22"/>
                <w:lang w:val="id-ID"/>
              </w:rPr>
              <w:t>patien</w:t>
            </w:r>
            <w:r w:rsidR="00561185" w:rsidRPr="000C6FB4">
              <w:rPr>
                <w:rFonts w:ascii="Times New Roman" w:hAnsi="Times New Roman"/>
                <w:b w:val="0"/>
                <w:i/>
                <w:color w:val="000000" w:themeColor="text1"/>
                <w:sz w:val="22"/>
                <w:szCs w:val="22"/>
              </w:rPr>
              <w:t>t</w:t>
            </w:r>
            <w:r w:rsidR="00BB722D" w:rsidRPr="000C6FB4">
              <w:rPr>
                <w:rFonts w:ascii="Times New Roman" w:hAnsi="Times New Roman"/>
                <w:b w:val="0"/>
                <w:i/>
                <w:color w:val="000000" w:themeColor="text1"/>
                <w:sz w:val="22"/>
                <w:szCs w:val="22"/>
                <w:lang w:val="id-ID"/>
              </w:rPr>
              <w:t xml:space="preserve"> safety</w:t>
            </w:r>
            <w:r w:rsidR="00BB722D" w:rsidRPr="000C6FB4">
              <w:rPr>
                <w:rFonts w:ascii="Times New Roman" w:hAnsi="Times New Roman"/>
                <w:b w:val="0"/>
                <w:color w:val="000000" w:themeColor="text1"/>
                <w:sz w:val="22"/>
                <w:szCs w:val="22"/>
                <w:lang w:val="id-ID"/>
              </w:rPr>
              <w:t>, kerjasama tim</w:t>
            </w:r>
            <w:r w:rsidR="00BB722D" w:rsidRPr="000C6FB4">
              <w:rPr>
                <w:rFonts w:ascii="Times New Roman" w:hAnsi="Times New Roman"/>
                <w:b w:val="0"/>
                <w:color w:val="000000" w:themeColor="text1"/>
                <w:sz w:val="22"/>
                <w:szCs w:val="22"/>
              </w:rPr>
              <w:t>).</w:t>
            </w:r>
          </w:p>
          <w:p w:rsidR="00BA710C" w:rsidRPr="000C6FB4" w:rsidRDefault="00BA710C" w:rsidP="00645230">
            <w:pPr>
              <w:rPr>
                <w:rFonts w:ascii="Times New Roman" w:hAnsi="Times New Roman"/>
                <w:b w:val="0"/>
                <w:color w:val="000000" w:themeColor="text1"/>
                <w:sz w:val="22"/>
                <w:szCs w:val="22"/>
              </w:rPr>
            </w:pPr>
          </w:p>
          <w:p w:rsidR="00CF2DAF" w:rsidRPr="000C6FB4" w:rsidRDefault="00BA710C" w:rsidP="00645230">
            <w:pP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rPr>
              <w:t>Catatan : bagi program studi yang belum memiliki sistem penialian khusus, dapat mnenggunakan format penialain 360 derajat.</w:t>
            </w:r>
            <w:r w:rsidR="00BB722D" w:rsidRPr="000C6FB4">
              <w:rPr>
                <w:rFonts w:ascii="Times New Roman" w:hAnsi="Times New Roman"/>
                <w:b w:val="0"/>
                <w:color w:val="000000" w:themeColor="text1"/>
                <w:sz w:val="22"/>
                <w:szCs w:val="22"/>
                <w:lang w:val="id-ID"/>
              </w:rPr>
              <w:t xml:space="preserve"> </w:t>
            </w:r>
          </w:p>
          <w:p w:rsidR="00CF2DAF" w:rsidRPr="000C6FB4" w:rsidRDefault="00CF2DAF" w:rsidP="00645230">
            <w:pPr>
              <w:rPr>
                <w:rFonts w:ascii="Times New Roman" w:hAnsi="Times New Roman"/>
                <w:b w:val="0"/>
                <w:color w:val="000000" w:themeColor="text1"/>
                <w:sz w:val="22"/>
                <w:szCs w:val="22"/>
              </w:rPr>
            </w:pPr>
          </w:p>
          <w:p w:rsidR="00CF2DAF" w:rsidRPr="000C6FB4" w:rsidRDefault="00CF2DAF" w:rsidP="00CF2DAF">
            <w:pPr>
              <w:rPr>
                <w:rFonts w:ascii="Times New Roman" w:hAnsi="Times New Roman"/>
                <w:b w:val="0"/>
                <w:color w:val="000000" w:themeColor="text1"/>
                <w:sz w:val="22"/>
                <w:szCs w:val="22"/>
              </w:rPr>
            </w:pPr>
          </w:p>
        </w:tc>
        <w:tc>
          <w:tcPr>
            <w:tcW w:w="9720" w:type="dxa"/>
            <w:gridSpan w:val="12"/>
          </w:tcPr>
          <w:p w:rsidR="00CF2DAF" w:rsidRPr="000C6FB4" w:rsidRDefault="00CF2DAF" w:rsidP="00645230">
            <w:pPr>
              <w:jc w:val="center"/>
              <w:rPr>
                <w:rFonts w:ascii="Times New Roman" w:hAnsi="Times New Roman"/>
                <w:b w:val="0"/>
                <w:color w:val="000000" w:themeColor="text1"/>
                <w:sz w:val="22"/>
                <w:szCs w:val="22"/>
              </w:rPr>
            </w:pPr>
          </w:p>
          <w:p w:rsidR="00CF2DAF" w:rsidRPr="000C6FB4" w:rsidRDefault="007D07E9" w:rsidP="00645230">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Nilai Akhir</w:t>
            </w:r>
            <w:r w:rsidR="00CF2DAF" w:rsidRPr="000C6FB4">
              <w:rPr>
                <w:rFonts w:ascii="Times New Roman" w:hAnsi="Times New Roman"/>
                <w:b w:val="0"/>
                <w:color w:val="000000" w:themeColor="text1"/>
                <w:sz w:val="22"/>
                <w:szCs w:val="22"/>
              </w:rPr>
              <w:t xml:space="preserve"> = </w:t>
            </w:r>
            <w:r w:rsidRPr="000C6FB4">
              <w:rPr>
                <w:rFonts w:ascii="Times New Roman" w:hAnsi="Times New Roman"/>
                <w:b w:val="0"/>
                <w:color w:val="000000" w:themeColor="text1"/>
                <w:sz w:val="22"/>
                <w:szCs w:val="22"/>
              </w:rPr>
              <w:t>(</w:t>
            </w:r>
            <w:r w:rsidR="00526D83" w:rsidRPr="000C6FB4">
              <w:rPr>
                <w:rFonts w:ascii="Times New Roman" w:hAnsi="Times New Roman"/>
                <w:b w:val="0"/>
                <w:color w:val="000000" w:themeColor="text1"/>
                <w:sz w:val="22"/>
                <w:szCs w:val="22"/>
              </w:rPr>
              <w:t>Skor e</w:t>
            </w:r>
            <w:r w:rsidR="00CF2DAF" w:rsidRPr="000C6FB4">
              <w:rPr>
                <w:rFonts w:ascii="Times New Roman" w:hAnsi="Times New Roman"/>
                <w:b w:val="0"/>
                <w:color w:val="000000" w:themeColor="text1"/>
                <w:sz w:val="22"/>
                <w:szCs w:val="22"/>
              </w:rPr>
              <w:t xml:space="preserve">tika + </w:t>
            </w:r>
            <w:r w:rsidR="00526D83" w:rsidRPr="000C6FB4">
              <w:rPr>
                <w:rFonts w:ascii="Times New Roman" w:hAnsi="Times New Roman"/>
                <w:b w:val="0"/>
                <w:color w:val="000000" w:themeColor="text1"/>
                <w:sz w:val="22"/>
                <w:szCs w:val="22"/>
              </w:rPr>
              <w:t>Skor k</w:t>
            </w:r>
            <w:r w:rsidR="00CF2DAF" w:rsidRPr="000C6FB4">
              <w:rPr>
                <w:rFonts w:ascii="Times New Roman" w:hAnsi="Times New Roman"/>
                <w:b w:val="0"/>
                <w:color w:val="000000" w:themeColor="text1"/>
                <w:sz w:val="22"/>
                <w:szCs w:val="22"/>
              </w:rPr>
              <w:t xml:space="preserve">omunikasi + </w:t>
            </w:r>
            <w:r w:rsidR="00526D83" w:rsidRPr="000C6FB4">
              <w:rPr>
                <w:rFonts w:ascii="Times New Roman" w:hAnsi="Times New Roman"/>
                <w:b w:val="0"/>
                <w:color w:val="000000" w:themeColor="text1"/>
                <w:sz w:val="22"/>
                <w:szCs w:val="22"/>
              </w:rPr>
              <w:t>Skor k</w:t>
            </w:r>
            <w:r w:rsidR="00CF2DAF" w:rsidRPr="000C6FB4">
              <w:rPr>
                <w:rFonts w:ascii="Times New Roman" w:hAnsi="Times New Roman"/>
                <w:b w:val="0"/>
                <w:color w:val="000000" w:themeColor="text1"/>
                <w:sz w:val="22"/>
                <w:szCs w:val="22"/>
              </w:rPr>
              <w:t>erjasama</w:t>
            </w:r>
            <w:r w:rsidRPr="000C6FB4">
              <w:rPr>
                <w:rFonts w:ascii="Times New Roman" w:hAnsi="Times New Roman"/>
                <w:b w:val="0"/>
                <w:color w:val="000000" w:themeColor="text1"/>
                <w:sz w:val="22"/>
                <w:szCs w:val="22"/>
              </w:rPr>
              <w:t xml:space="preserve"> + </w:t>
            </w:r>
            <w:r w:rsidR="00526D83" w:rsidRPr="000C6FB4">
              <w:rPr>
                <w:rFonts w:ascii="Times New Roman" w:hAnsi="Times New Roman"/>
                <w:b w:val="0"/>
                <w:color w:val="000000" w:themeColor="text1"/>
                <w:sz w:val="22"/>
                <w:szCs w:val="22"/>
              </w:rPr>
              <w:t xml:space="preserve">Skor </w:t>
            </w:r>
            <w:r w:rsidR="00526D83" w:rsidRPr="000C6FB4">
              <w:rPr>
                <w:rFonts w:ascii="Times New Roman" w:hAnsi="Times New Roman"/>
                <w:b w:val="0"/>
                <w:i/>
                <w:color w:val="000000" w:themeColor="text1"/>
                <w:sz w:val="22"/>
                <w:szCs w:val="22"/>
              </w:rPr>
              <w:t>patient s</w:t>
            </w:r>
            <w:r w:rsidRPr="000C6FB4">
              <w:rPr>
                <w:rFonts w:ascii="Times New Roman" w:hAnsi="Times New Roman"/>
                <w:b w:val="0"/>
                <w:i/>
                <w:color w:val="000000" w:themeColor="text1"/>
                <w:sz w:val="22"/>
                <w:szCs w:val="22"/>
              </w:rPr>
              <w:t>afety</w:t>
            </w:r>
            <w:r w:rsidRPr="000C6FB4">
              <w:rPr>
                <w:rFonts w:ascii="Times New Roman" w:hAnsi="Times New Roman"/>
                <w:b w:val="0"/>
                <w:color w:val="000000" w:themeColor="text1"/>
                <w:sz w:val="22"/>
                <w:szCs w:val="22"/>
              </w:rPr>
              <w:t>) / 4.</w:t>
            </w:r>
          </w:p>
        </w:tc>
      </w:tr>
      <w:tr w:rsidR="000C6FB4" w:rsidRPr="000C6FB4" w:rsidTr="00BA381C">
        <w:trPr>
          <w:trHeight w:val="263"/>
        </w:trPr>
        <w:tc>
          <w:tcPr>
            <w:tcW w:w="2513" w:type="dxa"/>
          </w:tcPr>
          <w:p w:rsidR="005202B2" w:rsidRPr="000C6FB4" w:rsidRDefault="005202B2" w:rsidP="00376348">
            <w:pPr>
              <w:ind w:left="-18" w:firstLine="18"/>
              <w:rPr>
                <w:rFonts w:ascii="Times New Roman" w:hAnsi="Times New Roman"/>
                <w:b w:val="0"/>
                <w:i/>
                <w:color w:val="000000" w:themeColor="text1"/>
                <w:sz w:val="22"/>
                <w:szCs w:val="22"/>
              </w:rPr>
            </w:pPr>
          </w:p>
        </w:tc>
        <w:tc>
          <w:tcPr>
            <w:tcW w:w="3502" w:type="dxa"/>
          </w:tcPr>
          <w:p w:rsidR="005202B2" w:rsidRPr="000C6FB4" w:rsidRDefault="005202B2" w:rsidP="00CF2DAF">
            <w:pP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 xml:space="preserve">5.1.3.1.1     </w:t>
            </w:r>
            <w:r w:rsidRPr="000C6FB4">
              <w:rPr>
                <w:rFonts w:ascii="Times New Roman" w:hAnsi="Times New Roman"/>
                <w:b w:val="0"/>
                <w:color w:val="000000" w:themeColor="text1"/>
                <w:sz w:val="22"/>
                <w:szCs w:val="22"/>
              </w:rPr>
              <w:t>Etika</w:t>
            </w:r>
          </w:p>
          <w:p w:rsidR="005202B2" w:rsidRPr="000C6FB4" w:rsidRDefault="005202B2" w:rsidP="009F0A1E">
            <w:pPr>
              <w:ind w:left="1068"/>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rPr>
              <w:t>Etika profesionalisme</w:t>
            </w:r>
            <w:r w:rsidR="007D07E9" w:rsidRPr="000C6FB4">
              <w:rPr>
                <w:rFonts w:ascii="Times New Roman" w:hAnsi="Times New Roman"/>
                <w:b w:val="0"/>
                <w:color w:val="000000" w:themeColor="text1"/>
                <w:sz w:val="22"/>
                <w:szCs w:val="22"/>
                <w:lang w:val="id-ID"/>
              </w:rPr>
              <w:t xml:space="preserve"> </w:t>
            </w:r>
            <w:r w:rsidR="007D07E9" w:rsidRPr="000C6FB4">
              <w:rPr>
                <w:rFonts w:ascii="Times New Roman" w:hAnsi="Times New Roman"/>
                <w:b w:val="0"/>
                <w:color w:val="000000" w:themeColor="text1"/>
                <w:sz w:val="22"/>
                <w:szCs w:val="22"/>
              </w:rPr>
              <w:t>p</w:t>
            </w:r>
            <w:r w:rsidRPr="000C6FB4">
              <w:rPr>
                <w:rFonts w:ascii="Times New Roman" w:hAnsi="Times New Roman"/>
                <w:b w:val="0"/>
                <w:color w:val="000000" w:themeColor="text1"/>
                <w:sz w:val="22"/>
                <w:szCs w:val="22"/>
                <w:lang w:val="id-ID"/>
              </w:rPr>
              <w:t>eserta didik</w:t>
            </w:r>
            <w:r w:rsidR="00D80692" w:rsidRPr="000C6FB4">
              <w:rPr>
                <w:rFonts w:ascii="Times New Roman" w:hAnsi="Times New Roman"/>
                <w:b w:val="0"/>
                <w:color w:val="000000" w:themeColor="text1"/>
                <w:sz w:val="22"/>
                <w:szCs w:val="22"/>
              </w:rPr>
              <w:t xml:space="preserve"> </w:t>
            </w:r>
            <w:r w:rsidR="00D80692" w:rsidRPr="000C6FB4">
              <w:rPr>
                <w:rFonts w:ascii="Times New Roman" w:hAnsi="Times New Roman"/>
                <w:b w:val="0"/>
                <w:color w:val="000000" w:themeColor="text1"/>
                <w:sz w:val="22"/>
                <w:szCs w:val="22"/>
                <w:lang w:val="id-ID"/>
              </w:rPr>
              <w:t xml:space="preserve">spesialis ANDROLOGI </w:t>
            </w:r>
            <w:r w:rsidRPr="000C6FB4">
              <w:rPr>
                <w:rFonts w:ascii="Times New Roman" w:hAnsi="Times New Roman"/>
                <w:b w:val="0"/>
                <w:color w:val="000000" w:themeColor="text1"/>
                <w:sz w:val="22"/>
                <w:szCs w:val="22"/>
                <w:lang w:val="id-ID"/>
              </w:rPr>
              <w:t xml:space="preserve">adalah untuk menjadi dokter </w:t>
            </w:r>
            <w:r w:rsidR="007D07E9" w:rsidRPr="000C6FB4">
              <w:rPr>
                <w:rFonts w:ascii="Times New Roman" w:hAnsi="Times New Roman"/>
                <w:b w:val="0"/>
                <w:color w:val="000000" w:themeColor="text1"/>
                <w:sz w:val="22"/>
                <w:szCs w:val="22"/>
                <w:lang w:val="id-ID"/>
              </w:rPr>
              <w:t xml:space="preserve">spesialis yang baik dan bermanfaat bagi masyarakat yang mempunyai kemampuan </w:t>
            </w:r>
            <w:r w:rsidRPr="000C6FB4">
              <w:rPr>
                <w:rFonts w:ascii="Times New Roman" w:hAnsi="Times New Roman"/>
                <w:b w:val="0"/>
                <w:color w:val="000000" w:themeColor="text1"/>
                <w:sz w:val="22"/>
                <w:szCs w:val="22"/>
                <w:lang w:val="id-ID"/>
              </w:rPr>
              <w:t xml:space="preserve">yang baik: </w:t>
            </w:r>
          </w:p>
          <w:p w:rsidR="005202B2" w:rsidRPr="000C6FB4" w:rsidRDefault="005202B2" w:rsidP="00495797">
            <w:pPr>
              <w:ind w:left="1047"/>
              <w:rPr>
                <w:rFonts w:ascii="Times New Roman" w:hAnsi="Times New Roman"/>
                <w:b w:val="0"/>
                <w:color w:val="000000" w:themeColor="text1"/>
                <w:sz w:val="22"/>
                <w:szCs w:val="22"/>
                <w:lang w:val="id-ID"/>
              </w:rPr>
            </w:pPr>
          </w:p>
        </w:tc>
        <w:tc>
          <w:tcPr>
            <w:tcW w:w="9720" w:type="dxa"/>
            <w:gridSpan w:val="12"/>
            <w:vAlign w:val="center"/>
          </w:tcPr>
          <w:p w:rsidR="005202B2" w:rsidRPr="000C6FB4" w:rsidRDefault="005202B2" w:rsidP="00525B8A">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 xml:space="preserve">Skor </w:t>
            </w:r>
            <w:r w:rsidR="00526D83" w:rsidRPr="000C6FB4">
              <w:rPr>
                <w:rFonts w:ascii="Times New Roman" w:hAnsi="Times New Roman"/>
                <w:b w:val="0"/>
                <w:color w:val="000000" w:themeColor="text1"/>
                <w:sz w:val="22"/>
                <w:szCs w:val="22"/>
              </w:rPr>
              <w:t xml:space="preserve">etika </w:t>
            </w:r>
            <w:r w:rsidRPr="000C6FB4">
              <w:rPr>
                <w:rFonts w:ascii="Times New Roman" w:hAnsi="Times New Roman"/>
                <w:b w:val="0"/>
                <w:color w:val="000000" w:themeColor="text1"/>
                <w:sz w:val="22"/>
                <w:szCs w:val="22"/>
                <w:lang w:val="id-ID"/>
              </w:rPr>
              <w:t xml:space="preserve">= Skor </w:t>
            </w:r>
            <w:r w:rsidR="00525B8A" w:rsidRPr="000C6FB4">
              <w:rPr>
                <w:rFonts w:ascii="Times New Roman" w:hAnsi="Times New Roman"/>
                <w:b w:val="0"/>
                <w:color w:val="000000" w:themeColor="text1"/>
                <w:sz w:val="22"/>
                <w:szCs w:val="22"/>
                <w:lang w:val="id-ID"/>
              </w:rPr>
              <w:t>(</w:t>
            </w:r>
            <w:r w:rsidRPr="000C6FB4">
              <w:rPr>
                <w:rFonts w:ascii="Times New Roman" w:hAnsi="Times New Roman"/>
                <w:b w:val="0"/>
                <w:color w:val="000000" w:themeColor="text1"/>
                <w:sz w:val="22"/>
                <w:szCs w:val="22"/>
                <w:lang w:val="id-ID"/>
              </w:rPr>
              <w:t>Sp + Ss +</w:t>
            </w:r>
            <w:r w:rsidR="00525B8A" w:rsidRPr="000C6FB4">
              <w:rPr>
                <w:rFonts w:ascii="Times New Roman" w:hAnsi="Times New Roman"/>
                <w:b w:val="0"/>
                <w:color w:val="000000" w:themeColor="text1"/>
                <w:sz w:val="22"/>
                <w:szCs w:val="22"/>
                <w:lang w:val="id-ID"/>
              </w:rPr>
              <w:t xml:space="preserve"> Sn</w:t>
            </w:r>
            <w:r w:rsidRPr="000C6FB4">
              <w:rPr>
                <w:rFonts w:ascii="Times New Roman" w:hAnsi="Times New Roman"/>
                <w:b w:val="0"/>
                <w:color w:val="000000" w:themeColor="text1"/>
                <w:sz w:val="22"/>
                <w:szCs w:val="22"/>
                <w:lang w:val="id-ID"/>
              </w:rPr>
              <w:t xml:space="preserve"> + </w:t>
            </w:r>
            <w:r w:rsidR="00525B8A" w:rsidRPr="000C6FB4">
              <w:rPr>
                <w:rFonts w:ascii="Times New Roman" w:hAnsi="Times New Roman"/>
                <w:b w:val="0"/>
                <w:color w:val="000000" w:themeColor="text1"/>
                <w:sz w:val="22"/>
                <w:szCs w:val="22"/>
                <w:lang w:val="id-ID"/>
              </w:rPr>
              <w:t>Dtj + Kd</w:t>
            </w:r>
            <w:r w:rsidRPr="000C6FB4">
              <w:rPr>
                <w:rFonts w:ascii="Times New Roman" w:hAnsi="Times New Roman"/>
                <w:b w:val="0"/>
                <w:color w:val="000000" w:themeColor="text1"/>
                <w:sz w:val="22"/>
                <w:szCs w:val="22"/>
                <w:lang w:val="id-ID"/>
              </w:rPr>
              <w:t xml:space="preserve">m </w:t>
            </w:r>
            <w:r w:rsidR="00525B8A" w:rsidRPr="000C6FB4">
              <w:rPr>
                <w:rFonts w:ascii="Times New Roman" w:hAnsi="Times New Roman"/>
                <w:b w:val="0"/>
                <w:color w:val="000000" w:themeColor="text1"/>
                <w:sz w:val="22"/>
                <w:szCs w:val="22"/>
                <w:lang w:val="id-ID"/>
              </w:rPr>
              <w:t xml:space="preserve">+ Ktg </w:t>
            </w:r>
            <w:r w:rsidRPr="000C6FB4">
              <w:rPr>
                <w:rFonts w:ascii="Times New Roman" w:hAnsi="Times New Roman"/>
                <w:b w:val="0"/>
                <w:color w:val="000000" w:themeColor="text1"/>
                <w:sz w:val="22"/>
                <w:szCs w:val="22"/>
                <w:lang w:val="id-ID"/>
              </w:rPr>
              <w:t xml:space="preserve">+ </w:t>
            </w:r>
            <w:r w:rsidR="00525B8A" w:rsidRPr="000C6FB4">
              <w:rPr>
                <w:rFonts w:ascii="Times New Roman" w:hAnsi="Times New Roman"/>
                <w:b w:val="0"/>
                <w:color w:val="000000" w:themeColor="text1"/>
                <w:sz w:val="22"/>
                <w:szCs w:val="22"/>
                <w:lang w:val="id-ID"/>
              </w:rPr>
              <w:t>Kpp)/ 7</w:t>
            </w:r>
            <w:r w:rsidR="00526D83" w:rsidRPr="000C6FB4">
              <w:rPr>
                <w:rFonts w:ascii="Times New Roman" w:hAnsi="Times New Roman"/>
                <w:b w:val="0"/>
                <w:color w:val="000000" w:themeColor="text1"/>
                <w:sz w:val="22"/>
                <w:szCs w:val="22"/>
              </w:rPr>
              <w:t>.</w:t>
            </w:r>
          </w:p>
        </w:tc>
      </w:tr>
      <w:tr w:rsidR="000C6FB4" w:rsidRPr="000C6FB4" w:rsidTr="00BA381C">
        <w:trPr>
          <w:trHeight w:val="263"/>
        </w:trPr>
        <w:tc>
          <w:tcPr>
            <w:tcW w:w="2513" w:type="dxa"/>
          </w:tcPr>
          <w:p w:rsidR="00A95B5C" w:rsidRPr="000C6FB4" w:rsidRDefault="00A95B5C" w:rsidP="00376348">
            <w:pPr>
              <w:ind w:left="-18" w:firstLine="18"/>
              <w:rPr>
                <w:rFonts w:ascii="Times New Roman" w:hAnsi="Times New Roman"/>
                <w:b w:val="0"/>
                <w:i/>
                <w:color w:val="000000" w:themeColor="text1"/>
                <w:sz w:val="22"/>
                <w:szCs w:val="22"/>
              </w:rPr>
            </w:pPr>
          </w:p>
        </w:tc>
        <w:tc>
          <w:tcPr>
            <w:tcW w:w="3502" w:type="dxa"/>
          </w:tcPr>
          <w:p w:rsidR="00A95B5C" w:rsidRPr="000C6FB4" w:rsidRDefault="00C33CA5" w:rsidP="00A95B5C">
            <w:pPr>
              <w:pStyle w:val="ListParagraph"/>
              <w:numPr>
                <w:ilvl w:val="5"/>
                <w:numId w:val="20"/>
              </w:numPr>
              <w:rPr>
                <w:color w:val="000000" w:themeColor="text1"/>
                <w:sz w:val="22"/>
                <w:szCs w:val="22"/>
              </w:rPr>
            </w:pPr>
            <w:r w:rsidRPr="000C6FB4">
              <w:rPr>
                <w:color w:val="000000" w:themeColor="text1"/>
                <w:sz w:val="22"/>
                <w:szCs w:val="22"/>
              </w:rPr>
              <w:t xml:space="preserve"> </w:t>
            </w:r>
            <w:r w:rsidR="00A95B5C" w:rsidRPr="000C6FB4">
              <w:rPr>
                <w:color w:val="000000" w:themeColor="text1"/>
                <w:sz w:val="22"/>
                <w:szCs w:val="22"/>
                <w:lang w:val="id-ID"/>
              </w:rPr>
              <w:t>Sikap terhadap penderita</w:t>
            </w:r>
            <w:r w:rsidR="005202B2" w:rsidRPr="000C6FB4">
              <w:rPr>
                <w:color w:val="000000" w:themeColor="text1"/>
                <w:sz w:val="22"/>
                <w:szCs w:val="22"/>
                <w:lang w:val="id-ID"/>
              </w:rPr>
              <w:t xml:space="preserve"> (Sp)</w:t>
            </w:r>
          </w:p>
          <w:p w:rsidR="00A95B5C" w:rsidRPr="000C6FB4" w:rsidRDefault="00A95B5C" w:rsidP="00CF2DAF">
            <w:pPr>
              <w:rPr>
                <w:rFonts w:ascii="Times New Roman" w:hAnsi="Times New Roman"/>
                <w:b w:val="0"/>
                <w:color w:val="000000" w:themeColor="text1"/>
                <w:sz w:val="22"/>
                <w:szCs w:val="22"/>
                <w:lang w:val="id-ID"/>
              </w:rPr>
            </w:pPr>
          </w:p>
        </w:tc>
        <w:tc>
          <w:tcPr>
            <w:tcW w:w="2126" w:type="dxa"/>
          </w:tcPr>
          <w:p w:rsidR="00A95B5C" w:rsidRPr="000C6FB4" w:rsidRDefault="00D25ED4" w:rsidP="00495797">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 xml:space="preserve">Jika </w:t>
            </w:r>
            <w:r w:rsidRPr="000C6FB4">
              <w:rPr>
                <w:rFonts w:ascii="Times New Roman" w:hAnsi="Times New Roman"/>
                <w:b w:val="0"/>
                <w:color w:val="000000" w:themeColor="text1"/>
                <w:sz w:val="22"/>
                <w:szCs w:val="22"/>
              </w:rPr>
              <w:t>Sp</w:t>
            </w:r>
            <w:r w:rsidR="00495797" w:rsidRPr="000C6FB4">
              <w:rPr>
                <w:rFonts w:ascii="Times New Roman" w:hAnsi="Times New Roman"/>
                <w:b w:val="0"/>
                <w:color w:val="000000" w:themeColor="text1"/>
                <w:sz w:val="22"/>
                <w:szCs w:val="22"/>
                <w:lang w:val="id-ID"/>
              </w:rPr>
              <w:t xml:space="preserve"> ≥ 80, maka skor 4</w:t>
            </w:r>
            <w:r w:rsidRPr="000C6FB4">
              <w:rPr>
                <w:rFonts w:ascii="Times New Roman" w:hAnsi="Times New Roman"/>
                <w:b w:val="0"/>
                <w:color w:val="000000" w:themeColor="text1"/>
                <w:sz w:val="22"/>
                <w:szCs w:val="22"/>
              </w:rPr>
              <w:t>.</w:t>
            </w:r>
          </w:p>
        </w:tc>
        <w:tc>
          <w:tcPr>
            <w:tcW w:w="5858" w:type="dxa"/>
            <w:gridSpan w:val="9"/>
          </w:tcPr>
          <w:p w:rsidR="00C566CF" w:rsidRPr="000C6FB4" w:rsidRDefault="00495797" w:rsidP="00C566CF">
            <w:pPr>
              <w:jc w:val="center"/>
              <w:rPr>
                <w:rFonts w:ascii="Times New Roman" w:hAnsi="Times New Roman"/>
                <w:color w:val="000000" w:themeColor="text1"/>
                <w:sz w:val="22"/>
                <w:szCs w:val="22"/>
              </w:rPr>
            </w:pPr>
            <w:r w:rsidRPr="000C6FB4">
              <w:rPr>
                <w:rFonts w:ascii="Times New Roman" w:hAnsi="Times New Roman"/>
                <w:b w:val="0"/>
                <w:color w:val="000000" w:themeColor="text1"/>
                <w:sz w:val="22"/>
                <w:szCs w:val="22"/>
                <w:lang w:val="id-ID"/>
              </w:rPr>
              <w:t xml:space="preserve">Jika 50 &lt; Sp &lt; 80, maka skor </w:t>
            </w:r>
            <w:r w:rsidR="005202B2" w:rsidRPr="000C6FB4">
              <w:rPr>
                <w:rFonts w:ascii="Times New Roman" w:hAnsi="Times New Roman"/>
                <w:b w:val="0"/>
                <w:color w:val="000000" w:themeColor="text1"/>
                <w:sz w:val="22"/>
                <w:szCs w:val="22"/>
                <w:lang w:val="id-ID"/>
              </w:rPr>
              <w:t>(Sp – 40)/ 10</w:t>
            </w:r>
            <w:r w:rsidR="00D25ED4" w:rsidRPr="000C6FB4">
              <w:rPr>
                <w:rFonts w:ascii="Times New Roman" w:hAnsi="Times New Roman"/>
                <w:b w:val="0"/>
                <w:color w:val="000000" w:themeColor="text1"/>
                <w:sz w:val="22"/>
                <w:szCs w:val="22"/>
              </w:rPr>
              <w:t>.</w:t>
            </w:r>
          </w:p>
          <w:p w:rsidR="00C566CF" w:rsidRPr="000C6FB4" w:rsidRDefault="00C566CF" w:rsidP="00C566CF">
            <w:pPr>
              <w:jc w:val="both"/>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*Misal:</w:t>
            </w:r>
          </w:p>
          <w:p w:rsidR="00C566CF" w:rsidRPr="000C6FB4" w:rsidRDefault="00C566CF" w:rsidP="00C566CF">
            <w:pPr>
              <w:jc w:val="both"/>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Jika nilai Sp = 60, maka skor (60 – 40)/ 10 = Skor 2</w:t>
            </w:r>
          </w:p>
        </w:tc>
        <w:tc>
          <w:tcPr>
            <w:tcW w:w="1736" w:type="dxa"/>
            <w:gridSpan w:val="2"/>
            <w:shd w:val="clear" w:color="auto" w:fill="auto"/>
          </w:tcPr>
          <w:p w:rsidR="00A95B5C" w:rsidRPr="000C6FB4" w:rsidRDefault="00D25ED4" w:rsidP="00645230">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Sp ≤ 50, maka skor = 1.</w:t>
            </w:r>
          </w:p>
        </w:tc>
      </w:tr>
      <w:tr w:rsidR="000C6FB4" w:rsidRPr="000C6FB4" w:rsidTr="00BA381C">
        <w:trPr>
          <w:trHeight w:val="263"/>
        </w:trPr>
        <w:tc>
          <w:tcPr>
            <w:tcW w:w="2513" w:type="dxa"/>
          </w:tcPr>
          <w:p w:rsidR="00D25ED4" w:rsidRPr="000C6FB4" w:rsidRDefault="00D25ED4" w:rsidP="00376348">
            <w:pPr>
              <w:ind w:left="-18" w:firstLine="18"/>
              <w:rPr>
                <w:rFonts w:ascii="Times New Roman" w:hAnsi="Times New Roman"/>
                <w:b w:val="0"/>
                <w:i/>
                <w:color w:val="000000" w:themeColor="text1"/>
                <w:sz w:val="22"/>
                <w:szCs w:val="22"/>
              </w:rPr>
            </w:pPr>
          </w:p>
        </w:tc>
        <w:tc>
          <w:tcPr>
            <w:tcW w:w="3502" w:type="dxa"/>
          </w:tcPr>
          <w:p w:rsidR="00D25ED4" w:rsidRPr="000C6FB4" w:rsidRDefault="00D25ED4" w:rsidP="00A95B5C">
            <w:pPr>
              <w:pStyle w:val="ListParagraph"/>
              <w:numPr>
                <w:ilvl w:val="5"/>
                <w:numId w:val="20"/>
              </w:numPr>
              <w:rPr>
                <w:color w:val="000000" w:themeColor="text1"/>
                <w:sz w:val="22"/>
                <w:szCs w:val="22"/>
              </w:rPr>
            </w:pPr>
            <w:r w:rsidRPr="000C6FB4">
              <w:rPr>
                <w:color w:val="000000" w:themeColor="text1"/>
                <w:sz w:val="22"/>
                <w:szCs w:val="22"/>
                <w:lang w:val="id-ID"/>
              </w:rPr>
              <w:t xml:space="preserve">Sikap terhadap </w:t>
            </w:r>
            <w:r w:rsidRPr="000C6FB4">
              <w:rPr>
                <w:color w:val="000000" w:themeColor="text1"/>
                <w:sz w:val="22"/>
                <w:szCs w:val="22"/>
              </w:rPr>
              <w:t>s</w:t>
            </w:r>
            <w:r w:rsidRPr="000C6FB4">
              <w:rPr>
                <w:color w:val="000000" w:themeColor="text1"/>
                <w:sz w:val="22"/>
                <w:szCs w:val="22"/>
                <w:lang w:val="id-ID"/>
              </w:rPr>
              <w:t xml:space="preserve">taf pendidik &amp; </w:t>
            </w:r>
            <w:r w:rsidRPr="000C6FB4">
              <w:rPr>
                <w:color w:val="000000" w:themeColor="text1"/>
                <w:sz w:val="22"/>
                <w:szCs w:val="22"/>
              </w:rPr>
              <w:t>k</w:t>
            </w:r>
            <w:r w:rsidRPr="000C6FB4">
              <w:rPr>
                <w:color w:val="000000" w:themeColor="text1"/>
                <w:sz w:val="22"/>
                <w:szCs w:val="22"/>
                <w:lang w:val="id-ID"/>
              </w:rPr>
              <w:t>olega (Ss)</w:t>
            </w:r>
          </w:p>
          <w:p w:rsidR="00D25ED4" w:rsidRPr="000C6FB4" w:rsidRDefault="00D25ED4" w:rsidP="00CF2DAF">
            <w:pPr>
              <w:rPr>
                <w:rFonts w:ascii="Times New Roman" w:hAnsi="Times New Roman"/>
                <w:b w:val="0"/>
                <w:color w:val="000000" w:themeColor="text1"/>
                <w:sz w:val="22"/>
                <w:szCs w:val="22"/>
                <w:lang w:val="id-ID"/>
              </w:rPr>
            </w:pPr>
          </w:p>
        </w:tc>
        <w:tc>
          <w:tcPr>
            <w:tcW w:w="2126" w:type="dxa"/>
          </w:tcPr>
          <w:p w:rsidR="00D25ED4" w:rsidRPr="000C6FB4" w:rsidRDefault="00D25ED4" w:rsidP="00645230">
            <w:pP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 xml:space="preserve">Jika </w:t>
            </w:r>
            <w:r w:rsidRPr="000C6FB4">
              <w:rPr>
                <w:rFonts w:ascii="Times New Roman" w:hAnsi="Times New Roman"/>
                <w:b w:val="0"/>
                <w:color w:val="000000" w:themeColor="text1"/>
                <w:sz w:val="22"/>
                <w:szCs w:val="22"/>
              </w:rPr>
              <w:t>Ss</w:t>
            </w:r>
            <w:r w:rsidRPr="000C6FB4">
              <w:rPr>
                <w:rFonts w:ascii="Times New Roman" w:hAnsi="Times New Roman"/>
                <w:b w:val="0"/>
                <w:color w:val="000000" w:themeColor="text1"/>
                <w:sz w:val="22"/>
                <w:szCs w:val="22"/>
                <w:lang w:val="id-ID"/>
              </w:rPr>
              <w:t>t ≥ 80, maka skor 4</w:t>
            </w:r>
          </w:p>
        </w:tc>
        <w:tc>
          <w:tcPr>
            <w:tcW w:w="5858" w:type="dxa"/>
            <w:gridSpan w:val="9"/>
          </w:tcPr>
          <w:p w:rsidR="00D25ED4" w:rsidRPr="000C6FB4" w:rsidRDefault="00D25ED4" w:rsidP="00B90B6F">
            <w:pPr>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Jika 50 &lt; Ss &lt; 80, maka skor (Ss – 40)/ 10</w:t>
            </w:r>
          </w:p>
        </w:tc>
        <w:tc>
          <w:tcPr>
            <w:tcW w:w="1736" w:type="dxa"/>
            <w:gridSpan w:val="2"/>
            <w:shd w:val="clear" w:color="auto" w:fill="auto"/>
          </w:tcPr>
          <w:p w:rsidR="00D25ED4" w:rsidRPr="000C6FB4" w:rsidRDefault="00D25ED4" w:rsidP="00CB7627">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Ss ≤ 50, maka skor = 1.</w:t>
            </w:r>
          </w:p>
        </w:tc>
      </w:tr>
      <w:tr w:rsidR="000C6FB4" w:rsidRPr="000C6FB4" w:rsidTr="00BA381C">
        <w:trPr>
          <w:trHeight w:val="263"/>
        </w:trPr>
        <w:tc>
          <w:tcPr>
            <w:tcW w:w="2513" w:type="dxa"/>
          </w:tcPr>
          <w:p w:rsidR="00D25ED4" w:rsidRPr="000C6FB4" w:rsidRDefault="00D25ED4" w:rsidP="00376348">
            <w:pPr>
              <w:ind w:left="-18" w:firstLine="18"/>
              <w:rPr>
                <w:rFonts w:ascii="Times New Roman" w:hAnsi="Times New Roman"/>
                <w:b w:val="0"/>
                <w:i/>
                <w:color w:val="000000" w:themeColor="text1"/>
                <w:sz w:val="22"/>
                <w:szCs w:val="22"/>
              </w:rPr>
            </w:pPr>
          </w:p>
        </w:tc>
        <w:tc>
          <w:tcPr>
            <w:tcW w:w="3502" w:type="dxa"/>
          </w:tcPr>
          <w:p w:rsidR="00D25ED4" w:rsidRPr="000C6FB4" w:rsidRDefault="00D25ED4" w:rsidP="00CF2DAF">
            <w:pPr>
              <w:pStyle w:val="ListParagraph"/>
              <w:numPr>
                <w:ilvl w:val="5"/>
                <w:numId w:val="20"/>
              </w:numPr>
              <w:rPr>
                <w:color w:val="000000" w:themeColor="text1"/>
                <w:sz w:val="22"/>
                <w:szCs w:val="22"/>
              </w:rPr>
            </w:pPr>
            <w:r w:rsidRPr="000C6FB4">
              <w:rPr>
                <w:color w:val="000000" w:themeColor="text1"/>
                <w:sz w:val="22"/>
                <w:szCs w:val="22"/>
                <w:lang w:val="id-ID"/>
              </w:rPr>
              <w:t>Sikap terhadap paramedis dan  non paramedis (Sn)</w:t>
            </w:r>
          </w:p>
        </w:tc>
        <w:tc>
          <w:tcPr>
            <w:tcW w:w="2126" w:type="dxa"/>
          </w:tcPr>
          <w:p w:rsidR="00D25ED4" w:rsidRPr="000C6FB4" w:rsidRDefault="00D25ED4" w:rsidP="00645230">
            <w:pP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 xml:space="preserve">Jika </w:t>
            </w:r>
            <w:r w:rsidRPr="000C6FB4">
              <w:rPr>
                <w:rFonts w:ascii="Times New Roman" w:hAnsi="Times New Roman"/>
                <w:b w:val="0"/>
                <w:color w:val="000000" w:themeColor="text1"/>
                <w:sz w:val="22"/>
                <w:szCs w:val="22"/>
              </w:rPr>
              <w:t>Sn</w:t>
            </w:r>
            <w:r w:rsidRPr="000C6FB4">
              <w:rPr>
                <w:rFonts w:ascii="Times New Roman" w:hAnsi="Times New Roman"/>
                <w:b w:val="0"/>
                <w:color w:val="000000" w:themeColor="text1"/>
                <w:sz w:val="22"/>
                <w:szCs w:val="22"/>
                <w:lang w:val="id-ID"/>
              </w:rPr>
              <w:t xml:space="preserve"> ≥ 80, maka skor 4</w:t>
            </w:r>
          </w:p>
        </w:tc>
        <w:tc>
          <w:tcPr>
            <w:tcW w:w="5858" w:type="dxa"/>
            <w:gridSpan w:val="9"/>
          </w:tcPr>
          <w:p w:rsidR="00D25ED4" w:rsidRPr="000C6FB4" w:rsidRDefault="00D25ED4" w:rsidP="00B90B6F">
            <w:pPr>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Jika 50 &lt; Sn &lt; 80, maka skor (Sn – 40)/ 10</w:t>
            </w:r>
          </w:p>
        </w:tc>
        <w:tc>
          <w:tcPr>
            <w:tcW w:w="1736" w:type="dxa"/>
            <w:gridSpan w:val="2"/>
            <w:shd w:val="clear" w:color="auto" w:fill="auto"/>
          </w:tcPr>
          <w:p w:rsidR="00D25ED4" w:rsidRPr="000C6FB4" w:rsidRDefault="00D25ED4" w:rsidP="00CB7627">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Sn ≤ 50, maka skor = 1.</w:t>
            </w:r>
          </w:p>
        </w:tc>
      </w:tr>
      <w:tr w:rsidR="000C6FB4" w:rsidRPr="000C6FB4" w:rsidTr="00BA381C">
        <w:trPr>
          <w:trHeight w:val="263"/>
        </w:trPr>
        <w:tc>
          <w:tcPr>
            <w:tcW w:w="2513" w:type="dxa"/>
          </w:tcPr>
          <w:p w:rsidR="00D25ED4" w:rsidRPr="000C6FB4" w:rsidRDefault="00D25ED4" w:rsidP="00376348">
            <w:pPr>
              <w:ind w:left="-18" w:firstLine="18"/>
              <w:rPr>
                <w:rFonts w:ascii="Times New Roman" w:hAnsi="Times New Roman"/>
                <w:b w:val="0"/>
                <w:i/>
                <w:color w:val="000000" w:themeColor="text1"/>
                <w:sz w:val="22"/>
                <w:szCs w:val="22"/>
              </w:rPr>
            </w:pPr>
          </w:p>
        </w:tc>
        <w:tc>
          <w:tcPr>
            <w:tcW w:w="3502" w:type="dxa"/>
          </w:tcPr>
          <w:p w:rsidR="00D25ED4" w:rsidRPr="000C6FB4" w:rsidRDefault="00D25ED4" w:rsidP="00A95B5C">
            <w:pPr>
              <w:pStyle w:val="ListParagraph"/>
              <w:numPr>
                <w:ilvl w:val="5"/>
                <w:numId w:val="20"/>
              </w:numPr>
              <w:rPr>
                <w:color w:val="000000" w:themeColor="text1"/>
                <w:sz w:val="22"/>
                <w:szCs w:val="22"/>
              </w:rPr>
            </w:pPr>
            <w:r w:rsidRPr="000C6FB4">
              <w:rPr>
                <w:color w:val="000000" w:themeColor="text1"/>
                <w:sz w:val="22"/>
                <w:szCs w:val="22"/>
                <w:lang w:val="id-ID"/>
              </w:rPr>
              <w:t>Disiplin dan tanggung jawab (Dtj)</w:t>
            </w:r>
          </w:p>
          <w:p w:rsidR="00D25ED4" w:rsidRPr="000C6FB4" w:rsidRDefault="00D25ED4" w:rsidP="00CF2DAF">
            <w:pPr>
              <w:rPr>
                <w:rFonts w:ascii="Times New Roman" w:hAnsi="Times New Roman"/>
                <w:b w:val="0"/>
                <w:color w:val="000000" w:themeColor="text1"/>
                <w:sz w:val="22"/>
                <w:szCs w:val="22"/>
                <w:lang w:val="id-ID"/>
              </w:rPr>
            </w:pPr>
          </w:p>
        </w:tc>
        <w:tc>
          <w:tcPr>
            <w:tcW w:w="2126" w:type="dxa"/>
          </w:tcPr>
          <w:p w:rsidR="00D25ED4" w:rsidRPr="000C6FB4" w:rsidRDefault="00D25ED4" w:rsidP="00645230">
            <w:pP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 xml:space="preserve">Jika </w:t>
            </w:r>
            <w:r w:rsidRPr="000C6FB4">
              <w:rPr>
                <w:rFonts w:ascii="Times New Roman" w:hAnsi="Times New Roman"/>
                <w:b w:val="0"/>
                <w:color w:val="000000" w:themeColor="text1"/>
                <w:sz w:val="22"/>
                <w:szCs w:val="22"/>
              </w:rPr>
              <w:t>Dtj</w:t>
            </w:r>
            <w:r w:rsidRPr="000C6FB4">
              <w:rPr>
                <w:rFonts w:ascii="Times New Roman" w:hAnsi="Times New Roman"/>
                <w:b w:val="0"/>
                <w:color w:val="000000" w:themeColor="text1"/>
                <w:sz w:val="22"/>
                <w:szCs w:val="22"/>
                <w:lang w:val="id-ID"/>
              </w:rPr>
              <w:t xml:space="preserve"> ≥ 80, maka skor 4</w:t>
            </w:r>
          </w:p>
        </w:tc>
        <w:tc>
          <w:tcPr>
            <w:tcW w:w="5858" w:type="dxa"/>
            <w:gridSpan w:val="9"/>
          </w:tcPr>
          <w:p w:rsidR="00D25ED4" w:rsidRPr="000C6FB4" w:rsidRDefault="00D25ED4" w:rsidP="00B90B6F">
            <w:pPr>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Jika 50 &lt; Dtj &lt; 80, maka skor (Dtj – 40)/ 10</w:t>
            </w:r>
          </w:p>
        </w:tc>
        <w:tc>
          <w:tcPr>
            <w:tcW w:w="1736" w:type="dxa"/>
            <w:gridSpan w:val="2"/>
            <w:shd w:val="clear" w:color="auto" w:fill="auto"/>
          </w:tcPr>
          <w:p w:rsidR="00D25ED4" w:rsidRPr="000C6FB4" w:rsidRDefault="00D25ED4" w:rsidP="00CB7627">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Dtj ≤ 50, maka skor = 1.</w:t>
            </w:r>
          </w:p>
        </w:tc>
      </w:tr>
      <w:tr w:rsidR="000C6FB4" w:rsidRPr="000C6FB4" w:rsidTr="00BA381C">
        <w:trPr>
          <w:trHeight w:val="263"/>
        </w:trPr>
        <w:tc>
          <w:tcPr>
            <w:tcW w:w="2513" w:type="dxa"/>
          </w:tcPr>
          <w:p w:rsidR="00D25ED4" w:rsidRPr="000C6FB4" w:rsidRDefault="00D25ED4" w:rsidP="00376348">
            <w:pPr>
              <w:ind w:left="-18" w:firstLine="18"/>
              <w:rPr>
                <w:rFonts w:ascii="Times New Roman" w:hAnsi="Times New Roman"/>
                <w:b w:val="0"/>
                <w:i/>
                <w:color w:val="000000" w:themeColor="text1"/>
                <w:sz w:val="22"/>
                <w:szCs w:val="22"/>
              </w:rPr>
            </w:pPr>
          </w:p>
        </w:tc>
        <w:tc>
          <w:tcPr>
            <w:tcW w:w="3502" w:type="dxa"/>
          </w:tcPr>
          <w:p w:rsidR="00D25ED4" w:rsidRPr="000C6FB4" w:rsidRDefault="00D25ED4" w:rsidP="00A95B5C">
            <w:pPr>
              <w:pStyle w:val="ListParagraph"/>
              <w:numPr>
                <w:ilvl w:val="5"/>
                <w:numId w:val="20"/>
              </w:numPr>
              <w:rPr>
                <w:color w:val="000000" w:themeColor="text1"/>
                <w:sz w:val="22"/>
                <w:szCs w:val="22"/>
              </w:rPr>
            </w:pPr>
            <w:r w:rsidRPr="000C6FB4">
              <w:rPr>
                <w:color w:val="000000" w:themeColor="text1"/>
                <w:sz w:val="22"/>
                <w:szCs w:val="22"/>
                <w:lang w:val="id-ID"/>
              </w:rPr>
              <w:t>Ketaatan pengisian dokumen medik (Kdm)</w:t>
            </w:r>
          </w:p>
          <w:p w:rsidR="00D25ED4" w:rsidRPr="000C6FB4" w:rsidRDefault="00D25ED4" w:rsidP="00CF2DAF">
            <w:pPr>
              <w:rPr>
                <w:rFonts w:ascii="Times New Roman" w:hAnsi="Times New Roman"/>
                <w:b w:val="0"/>
                <w:color w:val="000000" w:themeColor="text1"/>
                <w:sz w:val="22"/>
                <w:szCs w:val="22"/>
                <w:lang w:val="id-ID"/>
              </w:rPr>
            </w:pPr>
          </w:p>
        </w:tc>
        <w:tc>
          <w:tcPr>
            <w:tcW w:w="2126" w:type="dxa"/>
          </w:tcPr>
          <w:p w:rsidR="00D25ED4" w:rsidRPr="000C6FB4" w:rsidRDefault="00D25ED4" w:rsidP="00645230">
            <w:pP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 xml:space="preserve">Jika </w:t>
            </w:r>
            <w:r w:rsidRPr="000C6FB4">
              <w:rPr>
                <w:rFonts w:ascii="Times New Roman" w:hAnsi="Times New Roman"/>
                <w:b w:val="0"/>
                <w:color w:val="000000" w:themeColor="text1"/>
                <w:sz w:val="22"/>
                <w:szCs w:val="22"/>
              </w:rPr>
              <w:t>Kdm</w:t>
            </w:r>
            <w:r w:rsidRPr="000C6FB4">
              <w:rPr>
                <w:rFonts w:ascii="Times New Roman" w:hAnsi="Times New Roman"/>
                <w:b w:val="0"/>
                <w:color w:val="000000" w:themeColor="text1"/>
                <w:sz w:val="22"/>
                <w:szCs w:val="22"/>
                <w:lang w:val="id-ID"/>
              </w:rPr>
              <w:t xml:space="preserve"> ≥ 80, maka skor 4</w:t>
            </w:r>
          </w:p>
        </w:tc>
        <w:tc>
          <w:tcPr>
            <w:tcW w:w="5858" w:type="dxa"/>
            <w:gridSpan w:val="9"/>
          </w:tcPr>
          <w:p w:rsidR="00D25ED4" w:rsidRPr="000C6FB4" w:rsidRDefault="00D25ED4" w:rsidP="00B90B6F">
            <w:pPr>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Jika 50 &lt; Kdm &lt; 80, maka skor (Kdm – 40)/ 10</w:t>
            </w:r>
          </w:p>
        </w:tc>
        <w:tc>
          <w:tcPr>
            <w:tcW w:w="1736" w:type="dxa"/>
            <w:gridSpan w:val="2"/>
            <w:shd w:val="clear" w:color="auto" w:fill="auto"/>
          </w:tcPr>
          <w:p w:rsidR="00D25ED4" w:rsidRPr="000C6FB4" w:rsidRDefault="00D25ED4" w:rsidP="00CB7627">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Kdm ≤ 50, maka skor = 1.</w:t>
            </w:r>
          </w:p>
        </w:tc>
      </w:tr>
      <w:tr w:rsidR="000C6FB4" w:rsidRPr="000C6FB4" w:rsidTr="00BA381C">
        <w:trPr>
          <w:trHeight w:val="263"/>
        </w:trPr>
        <w:tc>
          <w:tcPr>
            <w:tcW w:w="2513" w:type="dxa"/>
          </w:tcPr>
          <w:p w:rsidR="00D25ED4" w:rsidRPr="000C6FB4" w:rsidRDefault="00D25ED4" w:rsidP="00376348">
            <w:pPr>
              <w:ind w:left="-18" w:firstLine="18"/>
              <w:rPr>
                <w:rFonts w:ascii="Times New Roman" w:hAnsi="Times New Roman"/>
                <w:b w:val="0"/>
                <w:i/>
                <w:color w:val="000000" w:themeColor="text1"/>
                <w:sz w:val="22"/>
                <w:szCs w:val="22"/>
              </w:rPr>
            </w:pPr>
          </w:p>
        </w:tc>
        <w:tc>
          <w:tcPr>
            <w:tcW w:w="3502" w:type="dxa"/>
          </w:tcPr>
          <w:p w:rsidR="00D25ED4" w:rsidRPr="000C6FB4" w:rsidRDefault="00D25ED4" w:rsidP="00CC5A1F">
            <w:pPr>
              <w:pStyle w:val="ListParagraph"/>
              <w:numPr>
                <w:ilvl w:val="5"/>
                <w:numId w:val="20"/>
              </w:numPr>
              <w:rPr>
                <w:color w:val="000000" w:themeColor="text1"/>
                <w:sz w:val="22"/>
                <w:szCs w:val="22"/>
                <w:lang w:val="id-ID"/>
              </w:rPr>
            </w:pPr>
            <w:r w:rsidRPr="000C6FB4">
              <w:rPr>
                <w:color w:val="000000" w:themeColor="text1"/>
                <w:sz w:val="22"/>
                <w:szCs w:val="22"/>
                <w:lang w:val="id-ID"/>
              </w:rPr>
              <w:t>Ketaatan pada tugas yang diberikan (Ktg)</w:t>
            </w:r>
          </w:p>
        </w:tc>
        <w:tc>
          <w:tcPr>
            <w:tcW w:w="2126" w:type="dxa"/>
          </w:tcPr>
          <w:p w:rsidR="00D25ED4" w:rsidRPr="000C6FB4" w:rsidRDefault="00D25ED4" w:rsidP="00645230">
            <w:pP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 xml:space="preserve">Jika </w:t>
            </w:r>
            <w:r w:rsidRPr="000C6FB4">
              <w:rPr>
                <w:rFonts w:ascii="Times New Roman" w:hAnsi="Times New Roman"/>
                <w:b w:val="0"/>
                <w:color w:val="000000" w:themeColor="text1"/>
                <w:sz w:val="22"/>
                <w:szCs w:val="22"/>
              </w:rPr>
              <w:t>Ktg</w:t>
            </w:r>
            <w:r w:rsidRPr="000C6FB4">
              <w:rPr>
                <w:rFonts w:ascii="Times New Roman" w:hAnsi="Times New Roman"/>
                <w:b w:val="0"/>
                <w:color w:val="000000" w:themeColor="text1"/>
                <w:sz w:val="22"/>
                <w:szCs w:val="22"/>
                <w:lang w:val="id-ID"/>
              </w:rPr>
              <w:t xml:space="preserve"> ≥ 80, maka skor 4</w:t>
            </w:r>
          </w:p>
        </w:tc>
        <w:tc>
          <w:tcPr>
            <w:tcW w:w="5858" w:type="dxa"/>
            <w:gridSpan w:val="9"/>
          </w:tcPr>
          <w:p w:rsidR="00D25ED4" w:rsidRPr="000C6FB4" w:rsidRDefault="00D25ED4" w:rsidP="00B90B6F">
            <w:pPr>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Jika 50 &lt; Ktg &lt; 80, maka skor (Ktg – 40)/ 10</w:t>
            </w:r>
          </w:p>
        </w:tc>
        <w:tc>
          <w:tcPr>
            <w:tcW w:w="1736" w:type="dxa"/>
            <w:gridSpan w:val="2"/>
            <w:shd w:val="clear" w:color="auto" w:fill="auto"/>
          </w:tcPr>
          <w:p w:rsidR="00D25ED4" w:rsidRPr="000C6FB4" w:rsidRDefault="00D25ED4" w:rsidP="00CB7627">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Ktg ≤ 50, maka skor = 1.</w:t>
            </w:r>
          </w:p>
        </w:tc>
      </w:tr>
      <w:tr w:rsidR="000C6FB4" w:rsidRPr="000C6FB4" w:rsidTr="00BA381C">
        <w:trPr>
          <w:trHeight w:val="263"/>
        </w:trPr>
        <w:tc>
          <w:tcPr>
            <w:tcW w:w="2513" w:type="dxa"/>
          </w:tcPr>
          <w:p w:rsidR="00D25ED4" w:rsidRPr="000C6FB4" w:rsidRDefault="00D25ED4" w:rsidP="00376348">
            <w:pPr>
              <w:ind w:left="-18" w:firstLine="18"/>
              <w:rPr>
                <w:rFonts w:ascii="Times New Roman" w:hAnsi="Times New Roman"/>
                <w:b w:val="0"/>
                <w:i/>
                <w:color w:val="000000" w:themeColor="text1"/>
                <w:sz w:val="22"/>
                <w:szCs w:val="22"/>
              </w:rPr>
            </w:pPr>
          </w:p>
        </w:tc>
        <w:tc>
          <w:tcPr>
            <w:tcW w:w="3502" w:type="dxa"/>
          </w:tcPr>
          <w:p w:rsidR="00D25ED4" w:rsidRPr="000C6FB4" w:rsidRDefault="00D25ED4" w:rsidP="00E26AC1">
            <w:pPr>
              <w:pStyle w:val="ListParagraph"/>
              <w:ind w:left="1068" w:hanging="1080"/>
              <w:rPr>
                <w:color w:val="000000" w:themeColor="text1"/>
                <w:sz w:val="22"/>
                <w:szCs w:val="22"/>
              </w:rPr>
            </w:pPr>
            <w:r w:rsidRPr="000C6FB4">
              <w:rPr>
                <w:color w:val="000000" w:themeColor="text1"/>
                <w:sz w:val="22"/>
                <w:szCs w:val="22"/>
                <w:lang w:val="id-ID"/>
              </w:rPr>
              <w:t xml:space="preserve">5.1.3.1.1.7 </w:t>
            </w:r>
            <w:r w:rsidRPr="000C6FB4">
              <w:rPr>
                <w:color w:val="000000" w:themeColor="text1"/>
                <w:sz w:val="22"/>
                <w:szCs w:val="22"/>
              </w:rPr>
              <w:t xml:space="preserve"> </w:t>
            </w:r>
            <w:r w:rsidRPr="000C6FB4">
              <w:rPr>
                <w:color w:val="000000" w:themeColor="text1"/>
                <w:sz w:val="22"/>
                <w:szCs w:val="22"/>
                <w:lang w:val="id-ID"/>
              </w:rPr>
              <w:t xml:space="preserve">Ketaatan melaksanakan pedoman penggunaan obat dan alat </w:t>
            </w:r>
            <w:r w:rsidR="00D80692" w:rsidRPr="000C6FB4">
              <w:rPr>
                <w:color w:val="000000" w:themeColor="text1"/>
                <w:sz w:val="22"/>
                <w:szCs w:val="22"/>
                <w:lang w:val="id-ID"/>
              </w:rPr>
              <w:t>Andrologi</w:t>
            </w:r>
            <w:r w:rsidRPr="000C6FB4">
              <w:rPr>
                <w:color w:val="000000" w:themeColor="text1"/>
                <w:sz w:val="22"/>
                <w:szCs w:val="22"/>
                <w:lang w:val="id-ID"/>
              </w:rPr>
              <w:t xml:space="preserve"> (Kpp)</w:t>
            </w:r>
          </w:p>
        </w:tc>
        <w:tc>
          <w:tcPr>
            <w:tcW w:w="2126" w:type="dxa"/>
          </w:tcPr>
          <w:p w:rsidR="00D25ED4" w:rsidRPr="000C6FB4" w:rsidRDefault="00D25ED4" w:rsidP="00645230">
            <w:pP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 xml:space="preserve">Jika </w:t>
            </w:r>
            <w:r w:rsidRPr="000C6FB4">
              <w:rPr>
                <w:rFonts w:ascii="Times New Roman" w:hAnsi="Times New Roman"/>
                <w:b w:val="0"/>
                <w:color w:val="000000" w:themeColor="text1"/>
                <w:sz w:val="22"/>
                <w:szCs w:val="22"/>
              </w:rPr>
              <w:t>Kpp</w:t>
            </w:r>
            <w:r w:rsidRPr="000C6FB4">
              <w:rPr>
                <w:rFonts w:ascii="Times New Roman" w:hAnsi="Times New Roman"/>
                <w:b w:val="0"/>
                <w:color w:val="000000" w:themeColor="text1"/>
                <w:sz w:val="22"/>
                <w:szCs w:val="22"/>
                <w:lang w:val="id-ID"/>
              </w:rPr>
              <w:t xml:space="preserve"> ≥ 80, maka skor 4</w:t>
            </w:r>
          </w:p>
        </w:tc>
        <w:tc>
          <w:tcPr>
            <w:tcW w:w="5858" w:type="dxa"/>
            <w:gridSpan w:val="9"/>
          </w:tcPr>
          <w:p w:rsidR="00D25ED4" w:rsidRPr="000C6FB4" w:rsidRDefault="00D25ED4" w:rsidP="00B90B6F">
            <w:pPr>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Jika 50 &lt; Kpp &lt; 80, maka skor (Kpp – 40)/ 10</w:t>
            </w:r>
          </w:p>
        </w:tc>
        <w:tc>
          <w:tcPr>
            <w:tcW w:w="1736" w:type="dxa"/>
            <w:gridSpan w:val="2"/>
            <w:shd w:val="clear" w:color="auto" w:fill="auto"/>
          </w:tcPr>
          <w:p w:rsidR="00D25ED4" w:rsidRPr="000C6FB4" w:rsidRDefault="00D25ED4" w:rsidP="00CB7627">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Kpp ≤ 50, maka skor = 1.</w:t>
            </w:r>
          </w:p>
        </w:tc>
      </w:tr>
      <w:tr w:rsidR="000C6FB4" w:rsidRPr="000C6FB4" w:rsidTr="00BA381C">
        <w:trPr>
          <w:trHeight w:val="263"/>
        </w:trPr>
        <w:tc>
          <w:tcPr>
            <w:tcW w:w="2513" w:type="dxa"/>
          </w:tcPr>
          <w:p w:rsidR="00232D94" w:rsidRPr="000C6FB4" w:rsidRDefault="00232D94" w:rsidP="00376348">
            <w:pPr>
              <w:ind w:left="-18" w:firstLine="18"/>
              <w:rPr>
                <w:rFonts w:ascii="Times New Roman" w:hAnsi="Times New Roman"/>
                <w:b w:val="0"/>
                <w:color w:val="000000" w:themeColor="text1"/>
                <w:sz w:val="22"/>
                <w:szCs w:val="22"/>
              </w:rPr>
            </w:pPr>
          </w:p>
        </w:tc>
        <w:tc>
          <w:tcPr>
            <w:tcW w:w="3502" w:type="dxa"/>
          </w:tcPr>
          <w:p w:rsidR="00232D94" w:rsidRPr="000C6FB4" w:rsidRDefault="00232D94" w:rsidP="00232D94">
            <w:pPr>
              <w:spacing w:after="120"/>
              <w:ind w:left="1188" w:hanging="1134"/>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 xml:space="preserve">5.1.3.1.2      </w:t>
            </w:r>
            <w:r w:rsidRPr="000C6FB4">
              <w:rPr>
                <w:rFonts w:ascii="Times New Roman" w:hAnsi="Times New Roman"/>
                <w:b w:val="0"/>
                <w:color w:val="000000" w:themeColor="text1"/>
                <w:sz w:val="22"/>
                <w:szCs w:val="22"/>
              </w:rPr>
              <w:t>Komunikasi</w:t>
            </w:r>
            <w:r w:rsidRPr="000C6FB4">
              <w:rPr>
                <w:rFonts w:ascii="Times New Roman" w:hAnsi="Times New Roman"/>
                <w:b w:val="0"/>
                <w:color w:val="000000" w:themeColor="text1"/>
                <w:sz w:val="22"/>
                <w:szCs w:val="22"/>
                <w:lang w:val="id-ID"/>
              </w:rPr>
              <w:t xml:space="preserve"> Komunikasi efektif:</w:t>
            </w:r>
          </w:p>
        </w:tc>
        <w:tc>
          <w:tcPr>
            <w:tcW w:w="9720" w:type="dxa"/>
            <w:gridSpan w:val="12"/>
            <w:vAlign w:val="center"/>
          </w:tcPr>
          <w:p w:rsidR="00232D94" w:rsidRPr="000C6FB4" w:rsidRDefault="00232D94" w:rsidP="00993C5B">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 xml:space="preserve">Skor </w:t>
            </w:r>
            <w:r w:rsidR="00526D83" w:rsidRPr="000C6FB4">
              <w:rPr>
                <w:rFonts w:ascii="Times New Roman" w:hAnsi="Times New Roman"/>
                <w:b w:val="0"/>
                <w:color w:val="000000" w:themeColor="text1"/>
                <w:sz w:val="22"/>
                <w:szCs w:val="22"/>
              </w:rPr>
              <w:t xml:space="preserve">komunikasi </w:t>
            </w:r>
            <w:r w:rsidRPr="000C6FB4">
              <w:rPr>
                <w:rFonts w:ascii="Times New Roman" w:hAnsi="Times New Roman"/>
                <w:b w:val="0"/>
                <w:color w:val="000000" w:themeColor="text1"/>
                <w:sz w:val="22"/>
                <w:szCs w:val="22"/>
                <w:lang w:val="id-ID"/>
              </w:rPr>
              <w:t>= Skor (Ktp + Kts + Ktpp)/ 3</w:t>
            </w:r>
            <w:r w:rsidR="00526D83" w:rsidRPr="000C6FB4">
              <w:rPr>
                <w:rFonts w:ascii="Times New Roman" w:hAnsi="Times New Roman"/>
                <w:b w:val="0"/>
                <w:color w:val="000000" w:themeColor="text1"/>
                <w:sz w:val="22"/>
                <w:szCs w:val="22"/>
              </w:rPr>
              <w:t>.</w:t>
            </w:r>
          </w:p>
        </w:tc>
      </w:tr>
      <w:tr w:rsidR="000C6FB4" w:rsidRPr="000C6FB4" w:rsidTr="00BA381C">
        <w:trPr>
          <w:trHeight w:val="263"/>
        </w:trPr>
        <w:tc>
          <w:tcPr>
            <w:tcW w:w="2513" w:type="dxa"/>
          </w:tcPr>
          <w:p w:rsidR="00D25ED4" w:rsidRPr="000C6FB4" w:rsidRDefault="00D25ED4" w:rsidP="00376348">
            <w:pPr>
              <w:ind w:left="-18" w:firstLine="18"/>
              <w:rPr>
                <w:rFonts w:ascii="Times New Roman" w:hAnsi="Times New Roman"/>
                <w:b w:val="0"/>
                <w:color w:val="000000" w:themeColor="text1"/>
                <w:sz w:val="22"/>
                <w:szCs w:val="22"/>
              </w:rPr>
            </w:pPr>
          </w:p>
        </w:tc>
        <w:tc>
          <w:tcPr>
            <w:tcW w:w="3502" w:type="dxa"/>
          </w:tcPr>
          <w:p w:rsidR="00D25ED4" w:rsidRPr="000C6FB4" w:rsidRDefault="00D25ED4" w:rsidP="00DB525A">
            <w:pPr>
              <w:pStyle w:val="ListParagraph"/>
              <w:numPr>
                <w:ilvl w:val="5"/>
                <w:numId w:val="21"/>
              </w:numPr>
              <w:rPr>
                <w:color w:val="000000" w:themeColor="text1"/>
                <w:sz w:val="22"/>
                <w:szCs w:val="22"/>
              </w:rPr>
            </w:pPr>
            <w:r w:rsidRPr="000C6FB4">
              <w:rPr>
                <w:color w:val="000000" w:themeColor="text1"/>
                <w:sz w:val="22"/>
                <w:szCs w:val="22"/>
                <w:lang w:val="id-ID"/>
              </w:rPr>
              <w:t>Terhadap penderita (Ktp)</w:t>
            </w:r>
          </w:p>
        </w:tc>
        <w:tc>
          <w:tcPr>
            <w:tcW w:w="2126" w:type="dxa"/>
          </w:tcPr>
          <w:p w:rsidR="00D25ED4" w:rsidRPr="000C6FB4" w:rsidRDefault="00D25ED4" w:rsidP="00DB525A">
            <w:pP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 xml:space="preserve">Jika </w:t>
            </w:r>
            <w:r w:rsidRPr="000C6FB4">
              <w:rPr>
                <w:rFonts w:ascii="Times New Roman" w:hAnsi="Times New Roman"/>
                <w:b w:val="0"/>
                <w:color w:val="000000" w:themeColor="text1"/>
                <w:sz w:val="22"/>
                <w:szCs w:val="22"/>
              </w:rPr>
              <w:t>Ktp</w:t>
            </w:r>
            <w:r w:rsidRPr="000C6FB4">
              <w:rPr>
                <w:rFonts w:ascii="Times New Roman" w:hAnsi="Times New Roman"/>
                <w:b w:val="0"/>
                <w:color w:val="000000" w:themeColor="text1"/>
                <w:sz w:val="22"/>
                <w:szCs w:val="22"/>
                <w:lang w:val="id-ID"/>
              </w:rPr>
              <w:t xml:space="preserve"> ≥ 80, maka skor 4</w:t>
            </w:r>
          </w:p>
        </w:tc>
        <w:tc>
          <w:tcPr>
            <w:tcW w:w="5858" w:type="dxa"/>
            <w:gridSpan w:val="9"/>
          </w:tcPr>
          <w:p w:rsidR="00D25ED4" w:rsidRPr="000C6FB4" w:rsidRDefault="00D25ED4" w:rsidP="00DB525A">
            <w:pPr>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Jika 50 &lt; Ktp &lt; 80, maka skor (Ktp – 40)/ 10</w:t>
            </w:r>
          </w:p>
        </w:tc>
        <w:tc>
          <w:tcPr>
            <w:tcW w:w="1736" w:type="dxa"/>
            <w:gridSpan w:val="2"/>
            <w:shd w:val="clear" w:color="auto" w:fill="auto"/>
          </w:tcPr>
          <w:p w:rsidR="00D25ED4" w:rsidRPr="000C6FB4" w:rsidRDefault="00D25ED4" w:rsidP="00CB7627">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Ktp ≤ 50, maka skor = 1.</w:t>
            </w:r>
          </w:p>
        </w:tc>
      </w:tr>
      <w:tr w:rsidR="000C6FB4" w:rsidRPr="000C6FB4" w:rsidTr="00BA381C">
        <w:trPr>
          <w:trHeight w:val="263"/>
        </w:trPr>
        <w:tc>
          <w:tcPr>
            <w:tcW w:w="2513" w:type="dxa"/>
          </w:tcPr>
          <w:p w:rsidR="00D25ED4" w:rsidRPr="000C6FB4" w:rsidRDefault="00D25ED4" w:rsidP="00376348">
            <w:pPr>
              <w:ind w:left="-18" w:firstLine="18"/>
              <w:rPr>
                <w:rFonts w:ascii="Times New Roman" w:hAnsi="Times New Roman"/>
                <w:b w:val="0"/>
                <w:color w:val="000000" w:themeColor="text1"/>
                <w:sz w:val="22"/>
                <w:szCs w:val="22"/>
              </w:rPr>
            </w:pPr>
          </w:p>
        </w:tc>
        <w:tc>
          <w:tcPr>
            <w:tcW w:w="3502" w:type="dxa"/>
          </w:tcPr>
          <w:p w:rsidR="00D25ED4" w:rsidRPr="000C6FB4" w:rsidRDefault="00D25ED4" w:rsidP="00DB525A">
            <w:pPr>
              <w:pStyle w:val="ListParagraph"/>
              <w:numPr>
                <w:ilvl w:val="5"/>
                <w:numId w:val="21"/>
              </w:numPr>
              <w:rPr>
                <w:color w:val="000000" w:themeColor="text1"/>
                <w:sz w:val="22"/>
                <w:szCs w:val="22"/>
              </w:rPr>
            </w:pPr>
            <w:r w:rsidRPr="000C6FB4">
              <w:rPr>
                <w:color w:val="000000" w:themeColor="text1"/>
                <w:sz w:val="22"/>
                <w:szCs w:val="22"/>
                <w:lang w:val="id-ID"/>
              </w:rPr>
              <w:t xml:space="preserve">Terhadap </w:t>
            </w:r>
            <w:r w:rsidRPr="000C6FB4">
              <w:rPr>
                <w:color w:val="000000" w:themeColor="text1"/>
                <w:sz w:val="22"/>
                <w:szCs w:val="22"/>
              </w:rPr>
              <w:t>s</w:t>
            </w:r>
            <w:r w:rsidRPr="000C6FB4">
              <w:rPr>
                <w:color w:val="000000" w:themeColor="text1"/>
                <w:sz w:val="22"/>
                <w:szCs w:val="22"/>
                <w:lang w:val="id-ID"/>
              </w:rPr>
              <w:t xml:space="preserve">taf pendidik &amp; </w:t>
            </w:r>
            <w:r w:rsidRPr="000C6FB4">
              <w:rPr>
                <w:color w:val="000000" w:themeColor="text1"/>
                <w:sz w:val="22"/>
                <w:szCs w:val="22"/>
              </w:rPr>
              <w:t>k</w:t>
            </w:r>
            <w:r w:rsidRPr="000C6FB4">
              <w:rPr>
                <w:color w:val="000000" w:themeColor="text1"/>
                <w:sz w:val="22"/>
                <w:szCs w:val="22"/>
                <w:lang w:val="id-ID"/>
              </w:rPr>
              <w:t>olega (Kts)</w:t>
            </w:r>
          </w:p>
        </w:tc>
        <w:tc>
          <w:tcPr>
            <w:tcW w:w="2126" w:type="dxa"/>
          </w:tcPr>
          <w:p w:rsidR="00D25ED4" w:rsidRPr="000C6FB4" w:rsidRDefault="00D25ED4" w:rsidP="00DB525A">
            <w:pP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 xml:space="preserve">Jika </w:t>
            </w:r>
            <w:r w:rsidRPr="000C6FB4">
              <w:rPr>
                <w:rFonts w:ascii="Times New Roman" w:hAnsi="Times New Roman"/>
                <w:b w:val="0"/>
                <w:color w:val="000000" w:themeColor="text1"/>
                <w:sz w:val="22"/>
                <w:szCs w:val="22"/>
              </w:rPr>
              <w:t>Kts</w:t>
            </w:r>
            <w:r w:rsidRPr="000C6FB4">
              <w:rPr>
                <w:rFonts w:ascii="Times New Roman" w:hAnsi="Times New Roman"/>
                <w:b w:val="0"/>
                <w:color w:val="000000" w:themeColor="text1"/>
                <w:sz w:val="22"/>
                <w:szCs w:val="22"/>
                <w:lang w:val="id-ID"/>
              </w:rPr>
              <w:t xml:space="preserve"> ≥ 80, maka skor 4</w:t>
            </w:r>
          </w:p>
        </w:tc>
        <w:tc>
          <w:tcPr>
            <w:tcW w:w="5858" w:type="dxa"/>
            <w:gridSpan w:val="9"/>
          </w:tcPr>
          <w:p w:rsidR="00D25ED4" w:rsidRPr="000C6FB4" w:rsidRDefault="00D25ED4" w:rsidP="00232D94">
            <w:pPr>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Jika 50 &lt; Kts &lt; 80, maka skor (Kts – 40)/ 10</w:t>
            </w:r>
          </w:p>
        </w:tc>
        <w:tc>
          <w:tcPr>
            <w:tcW w:w="1736" w:type="dxa"/>
            <w:gridSpan w:val="2"/>
            <w:shd w:val="clear" w:color="auto" w:fill="auto"/>
          </w:tcPr>
          <w:p w:rsidR="00D25ED4" w:rsidRPr="000C6FB4" w:rsidRDefault="00D25ED4" w:rsidP="00CB7627">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Kts ≤ 50, maka skor = 1.</w:t>
            </w:r>
          </w:p>
        </w:tc>
      </w:tr>
      <w:tr w:rsidR="00D25ED4" w:rsidRPr="000C6FB4" w:rsidTr="00BA381C">
        <w:trPr>
          <w:trHeight w:val="263"/>
        </w:trPr>
        <w:tc>
          <w:tcPr>
            <w:tcW w:w="2513" w:type="dxa"/>
          </w:tcPr>
          <w:p w:rsidR="00D25ED4" w:rsidRPr="000C6FB4" w:rsidRDefault="00D25ED4" w:rsidP="00376348">
            <w:pPr>
              <w:ind w:left="-18" w:firstLine="18"/>
              <w:rPr>
                <w:rFonts w:ascii="Times New Roman" w:hAnsi="Times New Roman"/>
                <w:b w:val="0"/>
                <w:color w:val="000000" w:themeColor="text1"/>
                <w:sz w:val="22"/>
                <w:szCs w:val="22"/>
              </w:rPr>
            </w:pPr>
          </w:p>
        </w:tc>
        <w:tc>
          <w:tcPr>
            <w:tcW w:w="3502" w:type="dxa"/>
          </w:tcPr>
          <w:p w:rsidR="00D25ED4" w:rsidRPr="000C6FB4" w:rsidRDefault="00D25ED4" w:rsidP="00DB525A">
            <w:pPr>
              <w:pStyle w:val="ListParagraph"/>
              <w:numPr>
                <w:ilvl w:val="5"/>
                <w:numId w:val="21"/>
              </w:numPr>
              <w:rPr>
                <w:color w:val="000000" w:themeColor="text1"/>
                <w:sz w:val="22"/>
                <w:szCs w:val="22"/>
              </w:rPr>
            </w:pPr>
            <w:r w:rsidRPr="000C6FB4">
              <w:rPr>
                <w:color w:val="000000" w:themeColor="text1"/>
                <w:sz w:val="22"/>
                <w:szCs w:val="22"/>
                <w:lang w:val="id-ID"/>
              </w:rPr>
              <w:t>Terhadap paramedis dan non paramedis (Ktpp).</w:t>
            </w:r>
          </w:p>
        </w:tc>
        <w:tc>
          <w:tcPr>
            <w:tcW w:w="2126" w:type="dxa"/>
          </w:tcPr>
          <w:p w:rsidR="00D25ED4" w:rsidRPr="000C6FB4" w:rsidRDefault="00D25ED4" w:rsidP="00DB525A">
            <w:pP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 xml:space="preserve">Jika </w:t>
            </w:r>
            <w:r w:rsidRPr="000C6FB4">
              <w:rPr>
                <w:rFonts w:ascii="Times New Roman" w:hAnsi="Times New Roman"/>
                <w:b w:val="0"/>
                <w:color w:val="000000" w:themeColor="text1"/>
                <w:sz w:val="22"/>
                <w:szCs w:val="22"/>
              </w:rPr>
              <w:t>Ktpp</w:t>
            </w:r>
            <w:r w:rsidRPr="000C6FB4">
              <w:rPr>
                <w:rFonts w:ascii="Times New Roman" w:hAnsi="Times New Roman"/>
                <w:b w:val="0"/>
                <w:color w:val="000000" w:themeColor="text1"/>
                <w:sz w:val="22"/>
                <w:szCs w:val="22"/>
                <w:lang w:val="id-ID"/>
              </w:rPr>
              <w:t xml:space="preserve"> ≥ 80, maka skor 4</w:t>
            </w:r>
          </w:p>
        </w:tc>
        <w:tc>
          <w:tcPr>
            <w:tcW w:w="5858" w:type="dxa"/>
            <w:gridSpan w:val="9"/>
          </w:tcPr>
          <w:p w:rsidR="00D25ED4" w:rsidRPr="000C6FB4" w:rsidRDefault="00D25ED4" w:rsidP="00DB525A">
            <w:pPr>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Jika 50 &lt; Ktpp &lt; 80, maka skor (Ktpp – 40)/ 10</w:t>
            </w:r>
          </w:p>
        </w:tc>
        <w:tc>
          <w:tcPr>
            <w:tcW w:w="1736" w:type="dxa"/>
            <w:gridSpan w:val="2"/>
            <w:shd w:val="clear" w:color="auto" w:fill="auto"/>
          </w:tcPr>
          <w:p w:rsidR="00D25ED4" w:rsidRPr="000C6FB4" w:rsidRDefault="00D25ED4" w:rsidP="00CB7627">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Ktpp ≤ 50, maka skor = 1.</w:t>
            </w:r>
          </w:p>
        </w:tc>
      </w:tr>
      <w:tr w:rsidR="005D14FF" w:rsidRPr="000C6FB4" w:rsidTr="00BA381C">
        <w:trPr>
          <w:trHeight w:val="263"/>
        </w:trPr>
        <w:tc>
          <w:tcPr>
            <w:tcW w:w="2513" w:type="dxa"/>
          </w:tcPr>
          <w:p w:rsidR="005D14FF" w:rsidRPr="000C6FB4" w:rsidRDefault="005D14FF" w:rsidP="00376348">
            <w:pPr>
              <w:ind w:left="-18" w:firstLine="18"/>
              <w:rPr>
                <w:rFonts w:ascii="Times New Roman" w:hAnsi="Times New Roman"/>
                <w:b w:val="0"/>
                <w:color w:val="000000" w:themeColor="text1"/>
                <w:sz w:val="22"/>
                <w:szCs w:val="22"/>
              </w:rPr>
            </w:pPr>
          </w:p>
        </w:tc>
        <w:tc>
          <w:tcPr>
            <w:tcW w:w="3502" w:type="dxa"/>
          </w:tcPr>
          <w:p w:rsidR="005D14FF" w:rsidRPr="000C6FB4" w:rsidRDefault="005D14FF" w:rsidP="006D7B0F">
            <w:pPr>
              <w:rPr>
                <w:rFonts w:ascii="Times New Roman" w:hAnsi="Times New Roman"/>
                <w:b w:val="0"/>
                <w:color w:val="000000" w:themeColor="text1"/>
                <w:sz w:val="22"/>
                <w:szCs w:val="22"/>
                <w:lang w:val="id-ID"/>
              </w:rPr>
            </w:pPr>
          </w:p>
          <w:p w:rsidR="005D14FF" w:rsidRPr="000C6FB4" w:rsidRDefault="005D14FF" w:rsidP="006D7B0F">
            <w:pPr>
              <w:contextualSpacing/>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 xml:space="preserve">5.1.3.1.3     </w:t>
            </w:r>
            <w:r w:rsidR="00526D83" w:rsidRPr="000C6FB4">
              <w:rPr>
                <w:rFonts w:ascii="Times New Roman" w:hAnsi="Times New Roman"/>
                <w:b w:val="0"/>
                <w:color w:val="000000" w:themeColor="text1"/>
                <w:sz w:val="22"/>
                <w:szCs w:val="22"/>
                <w:lang w:val="id-ID"/>
              </w:rPr>
              <w:t xml:space="preserve">Kerjasama </w:t>
            </w:r>
            <w:r w:rsidR="00526D83" w:rsidRPr="000C6FB4">
              <w:rPr>
                <w:rFonts w:ascii="Times New Roman" w:hAnsi="Times New Roman"/>
                <w:b w:val="0"/>
                <w:color w:val="000000" w:themeColor="text1"/>
                <w:sz w:val="22"/>
                <w:szCs w:val="22"/>
              </w:rPr>
              <w:t>t</w:t>
            </w:r>
            <w:r w:rsidR="007D07E9" w:rsidRPr="000C6FB4">
              <w:rPr>
                <w:rFonts w:ascii="Times New Roman" w:hAnsi="Times New Roman"/>
                <w:b w:val="0"/>
                <w:color w:val="000000" w:themeColor="text1"/>
                <w:sz w:val="22"/>
                <w:szCs w:val="22"/>
                <w:lang w:val="id-ID"/>
              </w:rPr>
              <w:t>im</w:t>
            </w:r>
            <w:r w:rsidRPr="000C6FB4">
              <w:rPr>
                <w:rFonts w:ascii="Times New Roman" w:hAnsi="Times New Roman"/>
                <w:b w:val="0"/>
                <w:color w:val="000000" w:themeColor="text1"/>
                <w:sz w:val="22"/>
                <w:szCs w:val="22"/>
                <w:lang w:val="id-ID"/>
              </w:rPr>
              <w:t>:</w:t>
            </w:r>
          </w:p>
          <w:p w:rsidR="005D14FF" w:rsidRPr="000C6FB4" w:rsidRDefault="005D14FF" w:rsidP="005D14FF">
            <w:pPr>
              <w:rPr>
                <w:rFonts w:ascii="Times New Roman" w:hAnsi="Times New Roman"/>
                <w:b w:val="0"/>
                <w:color w:val="000000" w:themeColor="text1"/>
                <w:sz w:val="22"/>
                <w:szCs w:val="22"/>
                <w:lang w:val="id-ID"/>
              </w:rPr>
            </w:pPr>
          </w:p>
        </w:tc>
        <w:tc>
          <w:tcPr>
            <w:tcW w:w="9720" w:type="dxa"/>
            <w:gridSpan w:val="12"/>
            <w:vAlign w:val="center"/>
          </w:tcPr>
          <w:p w:rsidR="005D14FF" w:rsidRPr="000C6FB4" w:rsidRDefault="002F76B1" w:rsidP="002F76B1">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 xml:space="preserve">Skor </w:t>
            </w:r>
            <w:r w:rsidR="00526D83" w:rsidRPr="000C6FB4">
              <w:rPr>
                <w:rFonts w:ascii="Times New Roman" w:hAnsi="Times New Roman"/>
                <w:b w:val="0"/>
                <w:color w:val="000000" w:themeColor="text1"/>
                <w:sz w:val="22"/>
                <w:szCs w:val="22"/>
              </w:rPr>
              <w:t xml:space="preserve">kerjasama tim </w:t>
            </w:r>
            <w:r w:rsidRPr="000C6FB4">
              <w:rPr>
                <w:rFonts w:ascii="Times New Roman" w:hAnsi="Times New Roman"/>
                <w:b w:val="0"/>
                <w:color w:val="000000" w:themeColor="text1"/>
                <w:sz w:val="22"/>
                <w:szCs w:val="22"/>
                <w:lang w:val="id-ID"/>
              </w:rPr>
              <w:t>= Skor (Kth + Kto) / 2</w:t>
            </w:r>
            <w:r w:rsidR="00526D83" w:rsidRPr="000C6FB4">
              <w:rPr>
                <w:rFonts w:ascii="Times New Roman" w:hAnsi="Times New Roman"/>
                <w:b w:val="0"/>
                <w:color w:val="000000" w:themeColor="text1"/>
                <w:sz w:val="22"/>
                <w:szCs w:val="22"/>
              </w:rPr>
              <w:t>.</w:t>
            </w:r>
          </w:p>
        </w:tc>
      </w:tr>
      <w:tr w:rsidR="00D25ED4" w:rsidRPr="000C6FB4" w:rsidTr="00BA381C">
        <w:trPr>
          <w:trHeight w:val="263"/>
        </w:trPr>
        <w:tc>
          <w:tcPr>
            <w:tcW w:w="2513" w:type="dxa"/>
          </w:tcPr>
          <w:p w:rsidR="00D25ED4" w:rsidRPr="000C6FB4" w:rsidRDefault="00D25ED4" w:rsidP="00376348">
            <w:pPr>
              <w:ind w:left="-18" w:firstLine="18"/>
              <w:rPr>
                <w:rFonts w:ascii="Times New Roman" w:hAnsi="Times New Roman"/>
                <w:b w:val="0"/>
                <w:color w:val="000000" w:themeColor="text1"/>
                <w:sz w:val="22"/>
                <w:szCs w:val="22"/>
              </w:rPr>
            </w:pPr>
          </w:p>
        </w:tc>
        <w:tc>
          <w:tcPr>
            <w:tcW w:w="3502" w:type="dxa"/>
          </w:tcPr>
          <w:p w:rsidR="00D25ED4" w:rsidRPr="000C6FB4" w:rsidRDefault="00D25ED4" w:rsidP="00B07FF9">
            <w:pPr>
              <w:ind w:left="1047" w:hanging="1059"/>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5.</w:t>
            </w:r>
            <w:r w:rsidR="00B07FF9" w:rsidRPr="000C6FB4">
              <w:rPr>
                <w:rFonts w:ascii="Times New Roman" w:hAnsi="Times New Roman"/>
                <w:b w:val="0"/>
                <w:color w:val="000000" w:themeColor="text1"/>
                <w:sz w:val="22"/>
                <w:szCs w:val="22"/>
                <w:lang w:val="id-ID"/>
              </w:rPr>
              <w:t xml:space="preserve">1.3.1.3.1  </w:t>
            </w:r>
            <w:r w:rsidRPr="000C6FB4">
              <w:rPr>
                <w:rFonts w:ascii="Times New Roman" w:hAnsi="Times New Roman"/>
                <w:b w:val="0"/>
                <w:color w:val="000000" w:themeColor="text1"/>
                <w:sz w:val="22"/>
                <w:szCs w:val="22"/>
                <w:lang w:val="id-ID"/>
              </w:rPr>
              <w:t xml:space="preserve">Hubungan yang baik antara dokter, perawat dan karyawan kesehatan, dan </w:t>
            </w:r>
            <w:r w:rsidRPr="000C6FB4">
              <w:rPr>
                <w:rFonts w:ascii="Times New Roman" w:hAnsi="Times New Roman"/>
                <w:b w:val="0"/>
                <w:color w:val="000000" w:themeColor="text1"/>
                <w:sz w:val="22"/>
                <w:szCs w:val="22"/>
              </w:rPr>
              <w:t>p</w:t>
            </w:r>
            <w:r w:rsidRPr="000C6FB4">
              <w:rPr>
                <w:rFonts w:ascii="Times New Roman" w:hAnsi="Times New Roman"/>
                <w:b w:val="0"/>
                <w:color w:val="000000" w:themeColor="text1"/>
                <w:sz w:val="22"/>
                <w:szCs w:val="22"/>
                <w:lang w:val="id-ID"/>
              </w:rPr>
              <w:t>asien serta keluarga  pasien</w:t>
            </w:r>
            <w:r w:rsidRPr="000C6FB4">
              <w:rPr>
                <w:rFonts w:ascii="Times New Roman" w:hAnsi="Times New Roman"/>
                <w:b w:val="0"/>
                <w:color w:val="000000" w:themeColor="text1"/>
                <w:sz w:val="22"/>
                <w:szCs w:val="22"/>
              </w:rPr>
              <w:t xml:space="preserve"> </w:t>
            </w:r>
            <w:r w:rsidRPr="000C6FB4">
              <w:rPr>
                <w:rFonts w:ascii="Times New Roman" w:hAnsi="Times New Roman"/>
                <w:b w:val="0"/>
                <w:color w:val="000000" w:themeColor="text1"/>
                <w:sz w:val="22"/>
                <w:szCs w:val="22"/>
                <w:lang w:val="id-ID"/>
              </w:rPr>
              <w:t>(Kth)</w:t>
            </w:r>
          </w:p>
          <w:p w:rsidR="00D25ED4" w:rsidRPr="000C6FB4" w:rsidRDefault="00D25ED4" w:rsidP="006D7B0F">
            <w:pPr>
              <w:rPr>
                <w:rFonts w:ascii="Times New Roman" w:hAnsi="Times New Roman"/>
                <w:b w:val="0"/>
                <w:color w:val="000000" w:themeColor="text1"/>
                <w:sz w:val="22"/>
                <w:szCs w:val="22"/>
                <w:lang w:val="id-ID"/>
              </w:rPr>
            </w:pPr>
          </w:p>
        </w:tc>
        <w:tc>
          <w:tcPr>
            <w:tcW w:w="2126" w:type="dxa"/>
          </w:tcPr>
          <w:p w:rsidR="00D25ED4" w:rsidRPr="000C6FB4" w:rsidRDefault="00D25ED4" w:rsidP="00DB525A">
            <w:pP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 xml:space="preserve">Jika </w:t>
            </w:r>
            <w:r w:rsidRPr="000C6FB4">
              <w:rPr>
                <w:rFonts w:ascii="Times New Roman" w:hAnsi="Times New Roman"/>
                <w:b w:val="0"/>
                <w:color w:val="000000" w:themeColor="text1"/>
                <w:sz w:val="22"/>
                <w:szCs w:val="22"/>
              </w:rPr>
              <w:t>Kth</w:t>
            </w:r>
            <w:r w:rsidRPr="000C6FB4">
              <w:rPr>
                <w:rFonts w:ascii="Times New Roman" w:hAnsi="Times New Roman"/>
                <w:b w:val="0"/>
                <w:color w:val="000000" w:themeColor="text1"/>
                <w:sz w:val="22"/>
                <w:szCs w:val="22"/>
                <w:lang w:val="id-ID"/>
              </w:rPr>
              <w:t xml:space="preserve"> ≥ 80, maka skor 4</w:t>
            </w:r>
          </w:p>
        </w:tc>
        <w:tc>
          <w:tcPr>
            <w:tcW w:w="5858" w:type="dxa"/>
            <w:gridSpan w:val="9"/>
          </w:tcPr>
          <w:p w:rsidR="00D25ED4" w:rsidRPr="000C6FB4" w:rsidRDefault="00D25ED4" w:rsidP="00DB525A">
            <w:pPr>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Jika 50 &lt; Kth &lt; 80, maka skor (Kth – 40)/ 10</w:t>
            </w:r>
          </w:p>
        </w:tc>
        <w:tc>
          <w:tcPr>
            <w:tcW w:w="1736" w:type="dxa"/>
            <w:gridSpan w:val="2"/>
            <w:shd w:val="clear" w:color="auto" w:fill="auto"/>
          </w:tcPr>
          <w:p w:rsidR="00D25ED4" w:rsidRPr="000C6FB4" w:rsidRDefault="00D25ED4" w:rsidP="00CB7627">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Kth ≤ 50, maka skor = 1.</w:t>
            </w:r>
          </w:p>
        </w:tc>
      </w:tr>
      <w:tr w:rsidR="00D25ED4" w:rsidRPr="000C6FB4" w:rsidTr="00BA381C">
        <w:trPr>
          <w:trHeight w:val="263"/>
        </w:trPr>
        <w:tc>
          <w:tcPr>
            <w:tcW w:w="2513" w:type="dxa"/>
          </w:tcPr>
          <w:p w:rsidR="00D25ED4" w:rsidRPr="000C6FB4" w:rsidRDefault="00D25ED4" w:rsidP="00376348">
            <w:pPr>
              <w:ind w:left="-18" w:firstLine="18"/>
              <w:rPr>
                <w:rFonts w:ascii="Times New Roman" w:hAnsi="Times New Roman"/>
                <w:b w:val="0"/>
                <w:color w:val="000000" w:themeColor="text1"/>
                <w:sz w:val="22"/>
                <w:szCs w:val="22"/>
              </w:rPr>
            </w:pPr>
          </w:p>
        </w:tc>
        <w:tc>
          <w:tcPr>
            <w:tcW w:w="3502" w:type="dxa"/>
          </w:tcPr>
          <w:p w:rsidR="00D25ED4" w:rsidRPr="000C6FB4" w:rsidRDefault="00D25ED4" w:rsidP="00E26AC1">
            <w:pPr>
              <w:ind w:left="1158" w:hanging="1158"/>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5.1.3.1.3.2   Bisa bekerjasama dalam bentuk tim secara harmonis untuk pelayanan optimal (Kto)</w:t>
            </w:r>
          </w:p>
        </w:tc>
        <w:tc>
          <w:tcPr>
            <w:tcW w:w="2126" w:type="dxa"/>
          </w:tcPr>
          <w:p w:rsidR="00D25ED4" w:rsidRPr="000C6FB4" w:rsidRDefault="00D25ED4" w:rsidP="00DB525A">
            <w:pP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 xml:space="preserve">Jika </w:t>
            </w:r>
            <w:r w:rsidRPr="000C6FB4">
              <w:rPr>
                <w:rFonts w:ascii="Times New Roman" w:hAnsi="Times New Roman"/>
                <w:b w:val="0"/>
                <w:color w:val="000000" w:themeColor="text1"/>
                <w:sz w:val="22"/>
                <w:szCs w:val="22"/>
              </w:rPr>
              <w:t>Kto</w:t>
            </w:r>
            <w:r w:rsidRPr="000C6FB4">
              <w:rPr>
                <w:rFonts w:ascii="Times New Roman" w:hAnsi="Times New Roman"/>
                <w:b w:val="0"/>
                <w:color w:val="000000" w:themeColor="text1"/>
                <w:sz w:val="22"/>
                <w:szCs w:val="22"/>
                <w:lang w:val="id-ID"/>
              </w:rPr>
              <w:t xml:space="preserve"> ≥ 80, maka skor 4</w:t>
            </w:r>
          </w:p>
        </w:tc>
        <w:tc>
          <w:tcPr>
            <w:tcW w:w="5858" w:type="dxa"/>
            <w:gridSpan w:val="9"/>
          </w:tcPr>
          <w:p w:rsidR="00D25ED4" w:rsidRPr="000C6FB4" w:rsidRDefault="00D25ED4" w:rsidP="00DB525A">
            <w:pPr>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Jika 50 &lt; Kto &lt; 80, maka skor (Kto – 40)/ 10</w:t>
            </w:r>
          </w:p>
        </w:tc>
        <w:tc>
          <w:tcPr>
            <w:tcW w:w="1736" w:type="dxa"/>
            <w:gridSpan w:val="2"/>
            <w:shd w:val="clear" w:color="auto" w:fill="auto"/>
          </w:tcPr>
          <w:p w:rsidR="00D25ED4" w:rsidRPr="000C6FB4" w:rsidRDefault="00D25ED4" w:rsidP="00CB7627">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Kto ≤ 50, maka skor = 1.</w:t>
            </w:r>
          </w:p>
        </w:tc>
      </w:tr>
      <w:tr w:rsidR="00993C5B" w:rsidRPr="000C6FB4" w:rsidTr="00BA381C">
        <w:trPr>
          <w:trHeight w:val="263"/>
        </w:trPr>
        <w:tc>
          <w:tcPr>
            <w:tcW w:w="2513" w:type="dxa"/>
          </w:tcPr>
          <w:p w:rsidR="00993C5B" w:rsidRPr="000C6FB4" w:rsidRDefault="00993C5B" w:rsidP="00376348">
            <w:pPr>
              <w:ind w:left="-18" w:firstLine="18"/>
              <w:rPr>
                <w:rFonts w:ascii="Times New Roman" w:hAnsi="Times New Roman"/>
                <w:b w:val="0"/>
                <w:color w:val="000000" w:themeColor="text1"/>
                <w:sz w:val="22"/>
                <w:szCs w:val="22"/>
              </w:rPr>
            </w:pPr>
          </w:p>
        </w:tc>
        <w:tc>
          <w:tcPr>
            <w:tcW w:w="3502" w:type="dxa"/>
          </w:tcPr>
          <w:p w:rsidR="00993C5B" w:rsidRPr="000C6FB4" w:rsidRDefault="00421284" w:rsidP="00534126">
            <w:pPr>
              <w:rPr>
                <w:rFonts w:ascii="Times New Roman" w:hAnsi="Times New Roman"/>
                <w:b w:val="0"/>
                <w:i/>
                <w:color w:val="000000" w:themeColor="text1"/>
                <w:sz w:val="22"/>
                <w:szCs w:val="22"/>
                <w:lang w:val="id-ID"/>
              </w:rPr>
            </w:pPr>
            <w:r w:rsidRPr="000C6FB4">
              <w:rPr>
                <w:rFonts w:ascii="Times New Roman" w:hAnsi="Times New Roman"/>
                <w:b w:val="0"/>
                <w:color w:val="000000" w:themeColor="text1"/>
                <w:sz w:val="22"/>
                <w:szCs w:val="22"/>
                <w:lang w:val="id-ID"/>
              </w:rPr>
              <w:t>5.1.3</w:t>
            </w:r>
            <w:r w:rsidR="00993C5B" w:rsidRPr="000C6FB4">
              <w:rPr>
                <w:rFonts w:ascii="Times New Roman" w:hAnsi="Times New Roman"/>
                <w:b w:val="0"/>
                <w:color w:val="000000" w:themeColor="text1"/>
                <w:sz w:val="22"/>
                <w:szCs w:val="22"/>
                <w:lang w:val="id-ID"/>
              </w:rPr>
              <w:t xml:space="preserve">.1.4 </w:t>
            </w:r>
            <w:r w:rsidR="009F0A1E" w:rsidRPr="000C6FB4">
              <w:rPr>
                <w:rFonts w:ascii="Times New Roman" w:hAnsi="Times New Roman"/>
                <w:b w:val="0"/>
                <w:color w:val="000000" w:themeColor="text1"/>
                <w:sz w:val="22"/>
                <w:szCs w:val="22"/>
              </w:rPr>
              <w:t xml:space="preserve"> </w:t>
            </w:r>
            <w:r w:rsidR="00561185" w:rsidRPr="000C6FB4">
              <w:rPr>
                <w:rFonts w:ascii="Times New Roman" w:hAnsi="Times New Roman"/>
                <w:b w:val="0"/>
                <w:color w:val="000000" w:themeColor="text1"/>
                <w:sz w:val="22"/>
                <w:szCs w:val="22"/>
              </w:rPr>
              <w:t xml:space="preserve"> </w:t>
            </w:r>
            <w:r w:rsidR="00993C5B" w:rsidRPr="000C6FB4">
              <w:rPr>
                <w:rFonts w:ascii="Times New Roman" w:hAnsi="Times New Roman"/>
                <w:b w:val="0"/>
                <w:i/>
                <w:color w:val="000000" w:themeColor="text1"/>
                <w:sz w:val="22"/>
                <w:szCs w:val="22"/>
                <w:lang w:val="id-ID"/>
              </w:rPr>
              <w:t>P</w:t>
            </w:r>
            <w:r w:rsidR="00993C5B" w:rsidRPr="000C6FB4">
              <w:rPr>
                <w:rFonts w:ascii="Times New Roman" w:hAnsi="Times New Roman"/>
                <w:b w:val="0"/>
                <w:i/>
                <w:color w:val="000000" w:themeColor="text1"/>
                <w:sz w:val="22"/>
                <w:szCs w:val="22"/>
              </w:rPr>
              <w:t>atien</w:t>
            </w:r>
            <w:r w:rsidR="00561185" w:rsidRPr="000C6FB4">
              <w:rPr>
                <w:rFonts w:ascii="Times New Roman" w:hAnsi="Times New Roman"/>
                <w:b w:val="0"/>
                <w:i/>
                <w:color w:val="000000" w:themeColor="text1"/>
                <w:sz w:val="22"/>
                <w:szCs w:val="22"/>
              </w:rPr>
              <w:t>t</w:t>
            </w:r>
            <w:r w:rsidR="00993C5B" w:rsidRPr="000C6FB4">
              <w:rPr>
                <w:rFonts w:ascii="Times New Roman" w:hAnsi="Times New Roman"/>
                <w:b w:val="0"/>
                <w:i/>
                <w:color w:val="000000" w:themeColor="text1"/>
                <w:sz w:val="22"/>
                <w:szCs w:val="22"/>
              </w:rPr>
              <w:t xml:space="preserve"> safety</w:t>
            </w:r>
            <w:r w:rsidR="00D25ED4" w:rsidRPr="000C6FB4">
              <w:rPr>
                <w:rFonts w:ascii="Times New Roman" w:hAnsi="Times New Roman"/>
                <w:b w:val="0"/>
                <w:i/>
                <w:color w:val="000000" w:themeColor="text1"/>
                <w:sz w:val="22"/>
                <w:szCs w:val="22"/>
              </w:rPr>
              <w:t xml:space="preserve"> </w:t>
            </w:r>
            <w:r w:rsidR="00D25ED4" w:rsidRPr="000C6FB4">
              <w:rPr>
                <w:rFonts w:ascii="Times New Roman" w:hAnsi="Times New Roman"/>
                <w:b w:val="0"/>
                <w:color w:val="000000" w:themeColor="text1"/>
                <w:sz w:val="22"/>
                <w:szCs w:val="22"/>
              </w:rPr>
              <w:t>(Ps)</w:t>
            </w:r>
            <w:r w:rsidR="007D07E9" w:rsidRPr="000C6FB4">
              <w:rPr>
                <w:rFonts w:ascii="Times New Roman" w:hAnsi="Times New Roman"/>
                <w:b w:val="0"/>
                <w:color w:val="000000" w:themeColor="text1"/>
                <w:sz w:val="22"/>
                <w:szCs w:val="22"/>
              </w:rPr>
              <w:t>:</w:t>
            </w:r>
          </w:p>
          <w:p w:rsidR="00993C5B" w:rsidRPr="000C6FB4" w:rsidRDefault="00993C5B" w:rsidP="006D7B0F">
            <w:pPr>
              <w:rPr>
                <w:rFonts w:ascii="Times New Roman" w:hAnsi="Times New Roman"/>
                <w:b w:val="0"/>
                <w:color w:val="000000" w:themeColor="text1"/>
                <w:sz w:val="22"/>
                <w:szCs w:val="22"/>
                <w:lang w:val="id-ID"/>
              </w:rPr>
            </w:pPr>
          </w:p>
        </w:tc>
        <w:tc>
          <w:tcPr>
            <w:tcW w:w="2126" w:type="dxa"/>
          </w:tcPr>
          <w:p w:rsidR="00993C5B" w:rsidRPr="000C6FB4" w:rsidRDefault="00D25ED4" w:rsidP="00DB525A">
            <w:pP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 xml:space="preserve">Jika </w:t>
            </w:r>
            <w:r w:rsidRPr="000C6FB4">
              <w:rPr>
                <w:rFonts w:ascii="Times New Roman" w:hAnsi="Times New Roman"/>
                <w:b w:val="0"/>
                <w:color w:val="000000" w:themeColor="text1"/>
                <w:sz w:val="22"/>
                <w:szCs w:val="22"/>
              </w:rPr>
              <w:t>Ps</w:t>
            </w:r>
            <w:r w:rsidR="00993C5B" w:rsidRPr="000C6FB4">
              <w:rPr>
                <w:rFonts w:ascii="Times New Roman" w:hAnsi="Times New Roman"/>
                <w:b w:val="0"/>
                <w:color w:val="000000" w:themeColor="text1"/>
                <w:sz w:val="22"/>
                <w:szCs w:val="22"/>
                <w:lang w:val="id-ID"/>
              </w:rPr>
              <w:t xml:space="preserve"> ≥ 80, maka skor 4</w:t>
            </w:r>
          </w:p>
        </w:tc>
        <w:tc>
          <w:tcPr>
            <w:tcW w:w="5858" w:type="dxa"/>
            <w:gridSpan w:val="9"/>
          </w:tcPr>
          <w:p w:rsidR="00993C5B" w:rsidRPr="000C6FB4" w:rsidRDefault="00993C5B" w:rsidP="00DB525A">
            <w:pPr>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Jika 50 &lt; Kto &lt; 80, maka skor (Kto – 40)/ 10</w:t>
            </w:r>
          </w:p>
        </w:tc>
        <w:tc>
          <w:tcPr>
            <w:tcW w:w="1736" w:type="dxa"/>
            <w:gridSpan w:val="2"/>
            <w:shd w:val="clear" w:color="auto" w:fill="auto"/>
          </w:tcPr>
          <w:p w:rsidR="00993C5B" w:rsidRPr="000C6FB4" w:rsidRDefault="00D25ED4" w:rsidP="00E3165C">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Ps &lt; 50, maka skor = 1.</w:t>
            </w:r>
          </w:p>
        </w:tc>
      </w:tr>
      <w:tr w:rsidR="005D14FF" w:rsidRPr="000C6FB4" w:rsidTr="00BA381C">
        <w:trPr>
          <w:trHeight w:val="1207"/>
        </w:trPr>
        <w:tc>
          <w:tcPr>
            <w:tcW w:w="2513" w:type="dxa"/>
          </w:tcPr>
          <w:p w:rsidR="005D14FF" w:rsidRPr="000C6FB4" w:rsidRDefault="005D14FF" w:rsidP="00E3165C">
            <w:pPr>
              <w:ind w:left="-18" w:firstLine="18"/>
              <w:rPr>
                <w:rFonts w:ascii="Times New Roman" w:hAnsi="Times New Roman"/>
                <w:b w:val="0"/>
                <w:color w:val="000000" w:themeColor="text1"/>
                <w:sz w:val="22"/>
                <w:szCs w:val="22"/>
              </w:rPr>
            </w:pPr>
          </w:p>
        </w:tc>
        <w:tc>
          <w:tcPr>
            <w:tcW w:w="3502" w:type="dxa"/>
            <w:vAlign w:val="center"/>
          </w:tcPr>
          <w:p w:rsidR="005D14FF" w:rsidRPr="000C6FB4" w:rsidRDefault="005D14FF" w:rsidP="00B86F0D">
            <w:pPr>
              <w:ind w:left="1047" w:hanging="1047"/>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 xml:space="preserve">5.1.3.2       Prosedur </w:t>
            </w:r>
            <w:r w:rsidRPr="000C6FB4">
              <w:rPr>
                <w:rFonts w:ascii="Times New Roman" w:hAnsi="Times New Roman"/>
                <w:b w:val="0"/>
                <w:color w:val="000000" w:themeColor="text1"/>
                <w:sz w:val="22"/>
                <w:szCs w:val="22"/>
              </w:rPr>
              <w:t>Pencapaian Kompetensi Dasar</w:t>
            </w:r>
            <w:r w:rsidRPr="000C6FB4">
              <w:rPr>
                <w:rFonts w:ascii="Times New Roman" w:hAnsi="Times New Roman"/>
                <w:b w:val="0"/>
                <w:color w:val="000000" w:themeColor="text1"/>
                <w:sz w:val="22"/>
                <w:szCs w:val="22"/>
                <w:lang w:val="id-ID"/>
              </w:rPr>
              <w:t xml:space="preserve"> </w:t>
            </w:r>
            <w:r w:rsidR="00D80692" w:rsidRPr="000C6FB4">
              <w:rPr>
                <w:rFonts w:ascii="Times New Roman" w:hAnsi="Times New Roman"/>
                <w:b w:val="0"/>
                <w:color w:val="000000" w:themeColor="text1"/>
                <w:sz w:val="22"/>
                <w:szCs w:val="22"/>
                <w:lang w:val="id-ID"/>
              </w:rPr>
              <w:t>Andrologi</w:t>
            </w:r>
            <w:r w:rsidRPr="000C6FB4">
              <w:rPr>
                <w:rFonts w:ascii="Times New Roman" w:hAnsi="Times New Roman"/>
                <w:b w:val="0"/>
                <w:color w:val="000000" w:themeColor="text1"/>
                <w:sz w:val="22"/>
                <w:szCs w:val="22"/>
                <w:lang w:val="id-ID"/>
              </w:rPr>
              <w:t>:</w:t>
            </w:r>
          </w:p>
        </w:tc>
        <w:tc>
          <w:tcPr>
            <w:tcW w:w="9720" w:type="dxa"/>
            <w:gridSpan w:val="12"/>
            <w:vAlign w:val="center"/>
          </w:tcPr>
          <w:p w:rsidR="005D14FF" w:rsidRPr="000C6FB4" w:rsidRDefault="00526D83" w:rsidP="00526D83">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 xml:space="preserve">Nilai akhir = (Jumlah skor </w:t>
            </w:r>
            <w:r w:rsidR="005D14FF" w:rsidRPr="000C6FB4">
              <w:rPr>
                <w:rFonts w:ascii="Times New Roman" w:hAnsi="Times New Roman"/>
                <w:b w:val="0"/>
                <w:color w:val="000000" w:themeColor="text1"/>
                <w:sz w:val="22"/>
                <w:szCs w:val="22"/>
              </w:rPr>
              <w:t>10  butir</w:t>
            </w:r>
            <w:r w:rsidRPr="000C6FB4">
              <w:rPr>
                <w:rFonts w:ascii="Times New Roman" w:hAnsi="Times New Roman"/>
                <w:b w:val="0"/>
                <w:color w:val="000000" w:themeColor="text1"/>
                <w:sz w:val="22"/>
                <w:szCs w:val="22"/>
              </w:rPr>
              <w:t>)</w:t>
            </w:r>
            <w:r w:rsidR="005D14FF" w:rsidRPr="000C6FB4">
              <w:rPr>
                <w:rFonts w:ascii="Times New Roman" w:hAnsi="Times New Roman"/>
                <w:b w:val="0"/>
                <w:color w:val="000000" w:themeColor="text1"/>
                <w:sz w:val="22"/>
                <w:szCs w:val="22"/>
              </w:rPr>
              <w:t xml:space="preserve"> / 10</w:t>
            </w:r>
            <w:r w:rsidRPr="000C6FB4">
              <w:rPr>
                <w:rFonts w:ascii="Times New Roman" w:hAnsi="Times New Roman"/>
                <w:b w:val="0"/>
                <w:color w:val="000000" w:themeColor="text1"/>
                <w:sz w:val="22"/>
                <w:szCs w:val="22"/>
              </w:rPr>
              <w:t>.</w:t>
            </w:r>
          </w:p>
        </w:tc>
      </w:tr>
      <w:tr w:rsidR="00D80692" w:rsidRPr="000C6FB4" w:rsidTr="00D80692">
        <w:trPr>
          <w:trHeight w:val="663"/>
        </w:trPr>
        <w:tc>
          <w:tcPr>
            <w:tcW w:w="2513" w:type="dxa"/>
          </w:tcPr>
          <w:p w:rsidR="00D80692" w:rsidRPr="000C6FB4" w:rsidRDefault="00D80692" w:rsidP="00E3165C">
            <w:pPr>
              <w:ind w:left="-18" w:firstLine="18"/>
              <w:rPr>
                <w:rFonts w:ascii="Times New Roman" w:hAnsi="Times New Roman"/>
                <w:b w:val="0"/>
                <w:color w:val="000000" w:themeColor="text1"/>
                <w:sz w:val="22"/>
                <w:szCs w:val="22"/>
              </w:rPr>
            </w:pPr>
          </w:p>
        </w:tc>
        <w:tc>
          <w:tcPr>
            <w:tcW w:w="3502" w:type="dxa"/>
          </w:tcPr>
          <w:p w:rsidR="00D80692" w:rsidRPr="000C6FB4" w:rsidRDefault="00D80692" w:rsidP="00376348">
            <w:pPr>
              <w:pStyle w:val="ListParagraph"/>
              <w:numPr>
                <w:ilvl w:val="4"/>
                <w:numId w:val="23"/>
              </w:numPr>
              <w:ind w:left="1047" w:hanging="1047"/>
              <w:rPr>
                <w:color w:val="000000" w:themeColor="text1"/>
                <w:sz w:val="22"/>
                <w:szCs w:val="22"/>
                <w:lang w:val="id-ID"/>
              </w:rPr>
            </w:pPr>
            <w:r w:rsidRPr="000C6FB4">
              <w:rPr>
                <w:bCs/>
                <w:color w:val="000000" w:themeColor="text1"/>
                <w:sz w:val="22"/>
                <w:szCs w:val="22"/>
                <w:lang w:eastAsia="en-GB"/>
              </w:rPr>
              <w:t xml:space="preserve">Ketrampilan diagnostik </w:t>
            </w:r>
            <w:r w:rsidRPr="000C6FB4">
              <w:rPr>
                <w:bCs/>
                <w:color w:val="000000" w:themeColor="text1"/>
                <w:sz w:val="22"/>
                <w:szCs w:val="22"/>
                <w:lang w:val="id-ID" w:eastAsia="en-GB"/>
              </w:rPr>
              <w:t>dan tatalaksana</w:t>
            </w:r>
            <w:r w:rsidRPr="000C6FB4">
              <w:rPr>
                <w:bCs/>
                <w:color w:val="000000" w:themeColor="text1"/>
                <w:sz w:val="22"/>
                <w:szCs w:val="22"/>
                <w:lang w:eastAsia="en-GB"/>
              </w:rPr>
              <w:t xml:space="preserve"> Infertilitas Pria</w:t>
            </w:r>
            <w:r w:rsidR="00A530F3" w:rsidRPr="000C6FB4">
              <w:rPr>
                <w:bCs/>
                <w:color w:val="000000" w:themeColor="text1"/>
                <w:sz w:val="22"/>
                <w:szCs w:val="22"/>
                <w:lang w:val="id-ID" w:eastAsia="en-GB"/>
              </w:rPr>
              <w:t xml:space="preserve"> (KD1)</w:t>
            </w:r>
          </w:p>
        </w:tc>
        <w:tc>
          <w:tcPr>
            <w:tcW w:w="2126" w:type="dxa"/>
            <w:vAlign w:val="center"/>
          </w:tcPr>
          <w:p w:rsidR="00D80692" w:rsidRPr="000C6FB4" w:rsidRDefault="00D80692" w:rsidP="00183994">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 xml:space="preserve">Jika KD1 ≥ </w:t>
            </w:r>
            <w:r w:rsidRPr="000C6FB4">
              <w:rPr>
                <w:rFonts w:ascii="Times New Roman" w:hAnsi="Times New Roman"/>
                <w:b w:val="0"/>
                <w:color w:val="000000" w:themeColor="text1"/>
                <w:sz w:val="22"/>
                <w:szCs w:val="22"/>
                <w:lang w:val="id-ID"/>
              </w:rPr>
              <w:t>50</w:t>
            </w:r>
            <w:r w:rsidRPr="000C6FB4">
              <w:rPr>
                <w:rFonts w:ascii="Times New Roman" w:hAnsi="Times New Roman"/>
                <w:b w:val="0"/>
                <w:color w:val="000000" w:themeColor="text1"/>
                <w:sz w:val="22"/>
                <w:szCs w:val="22"/>
              </w:rPr>
              <w:t>, maka skor = 4.</w:t>
            </w:r>
          </w:p>
        </w:tc>
        <w:tc>
          <w:tcPr>
            <w:tcW w:w="5858" w:type="dxa"/>
            <w:gridSpan w:val="9"/>
            <w:vAlign w:val="center"/>
          </w:tcPr>
          <w:p w:rsidR="00D80692" w:rsidRPr="000C6FB4" w:rsidRDefault="001B1857" w:rsidP="00183994">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 xml:space="preserve">Jika </w:t>
            </w:r>
            <w:r w:rsidRPr="000C6FB4">
              <w:rPr>
                <w:rFonts w:ascii="Times New Roman" w:hAnsi="Times New Roman"/>
                <w:b w:val="0"/>
                <w:color w:val="000000" w:themeColor="text1"/>
                <w:sz w:val="22"/>
                <w:szCs w:val="22"/>
                <w:lang w:val="id-ID"/>
              </w:rPr>
              <w:t>5</w:t>
            </w:r>
            <w:r w:rsidRPr="000C6FB4">
              <w:rPr>
                <w:rFonts w:ascii="Times New Roman" w:hAnsi="Times New Roman"/>
                <w:b w:val="0"/>
                <w:color w:val="000000" w:themeColor="text1"/>
                <w:sz w:val="22"/>
                <w:szCs w:val="22"/>
              </w:rPr>
              <w:t xml:space="preserve"> &lt; KD1 &lt; </w:t>
            </w:r>
            <w:r w:rsidRPr="000C6FB4">
              <w:rPr>
                <w:rFonts w:ascii="Times New Roman" w:hAnsi="Times New Roman"/>
                <w:b w:val="0"/>
                <w:color w:val="000000" w:themeColor="text1"/>
                <w:sz w:val="22"/>
                <w:szCs w:val="22"/>
                <w:lang w:val="id-ID"/>
              </w:rPr>
              <w:t>50</w:t>
            </w:r>
            <w:r w:rsidR="00D80692" w:rsidRPr="000C6FB4">
              <w:rPr>
                <w:rFonts w:ascii="Times New Roman" w:hAnsi="Times New Roman"/>
                <w:b w:val="0"/>
                <w:color w:val="000000" w:themeColor="text1"/>
                <w:sz w:val="22"/>
                <w:szCs w:val="22"/>
              </w:rPr>
              <w:t>, maka</w:t>
            </w:r>
          </w:p>
          <w:p w:rsidR="00D80692" w:rsidRPr="000C6FB4" w:rsidRDefault="001B1857" w:rsidP="00F06849">
            <w:pPr>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rPr>
              <w:t xml:space="preserve">skor = </w:t>
            </w:r>
            <w:r w:rsidRPr="000C6FB4">
              <w:rPr>
                <w:rFonts w:ascii="Times New Roman" w:hAnsi="Times New Roman"/>
                <w:b w:val="0"/>
                <w:color w:val="000000" w:themeColor="text1"/>
                <w:sz w:val="22"/>
                <w:szCs w:val="22"/>
                <w:lang w:val="id-ID"/>
              </w:rPr>
              <w:t>(</w:t>
            </w:r>
            <w:r w:rsidRPr="000C6FB4">
              <w:rPr>
                <w:rFonts w:ascii="Times New Roman" w:hAnsi="Times New Roman"/>
                <w:b w:val="0"/>
                <w:color w:val="000000" w:themeColor="text1"/>
                <w:sz w:val="22"/>
                <w:szCs w:val="22"/>
              </w:rPr>
              <w:t>(</w:t>
            </w:r>
            <w:r w:rsidRPr="000C6FB4">
              <w:rPr>
                <w:rFonts w:ascii="Times New Roman" w:hAnsi="Times New Roman"/>
                <w:b w:val="0"/>
                <w:color w:val="000000" w:themeColor="text1"/>
                <w:sz w:val="22"/>
                <w:szCs w:val="22"/>
                <w:lang w:val="id-ID"/>
              </w:rPr>
              <w:t xml:space="preserve">0,09 </w:t>
            </w:r>
            <w:r w:rsidR="00D80692" w:rsidRPr="000C6FB4">
              <w:rPr>
                <w:rFonts w:ascii="Times New Roman" w:hAnsi="Times New Roman"/>
                <w:b w:val="0"/>
                <w:color w:val="000000" w:themeColor="text1"/>
                <w:sz w:val="22"/>
                <w:szCs w:val="22"/>
              </w:rPr>
              <w:t>x KD1</w:t>
            </w:r>
            <w:r w:rsidRPr="000C6FB4">
              <w:rPr>
                <w:rFonts w:ascii="Times New Roman" w:hAnsi="Times New Roman"/>
                <w:b w:val="0"/>
                <w:color w:val="000000" w:themeColor="text1"/>
                <w:sz w:val="22"/>
                <w:szCs w:val="22"/>
              </w:rPr>
              <w:t>)</w:t>
            </w:r>
            <w:r w:rsidRPr="000C6FB4">
              <w:rPr>
                <w:rFonts w:ascii="Times New Roman" w:hAnsi="Times New Roman"/>
                <w:b w:val="0"/>
                <w:color w:val="000000" w:themeColor="text1"/>
                <w:sz w:val="22"/>
                <w:szCs w:val="22"/>
                <w:lang w:val="id-ID"/>
              </w:rPr>
              <w:t xml:space="preserve"> – 0,44)</w:t>
            </w:r>
            <w:r w:rsidR="00D80692" w:rsidRPr="000C6FB4">
              <w:rPr>
                <w:rFonts w:ascii="Times New Roman" w:hAnsi="Times New Roman"/>
                <w:b w:val="0"/>
                <w:color w:val="000000" w:themeColor="text1"/>
                <w:sz w:val="22"/>
                <w:szCs w:val="22"/>
              </w:rPr>
              <w:t>.</w:t>
            </w:r>
          </w:p>
        </w:tc>
        <w:tc>
          <w:tcPr>
            <w:tcW w:w="1736" w:type="dxa"/>
            <w:gridSpan w:val="2"/>
            <w:shd w:val="clear" w:color="auto" w:fill="auto"/>
            <w:vAlign w:val="center"/>
          </w:tcPr>
          <w:p w:rsidR="00D80692" w:rsidRPr="000C6FB4" w:rsidRDefault="00D80692" w:rsidP="00183994">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 xml:space="preserve">Jika KD1 ≤ </w:t>
            </w:r>
            <w:r w:rsidRPr="000C6FB4">
              <w:rPr>
                <w:rFonts w:ascii="Times New Roman" w:hAnsi="Times New Roman"/>
                <w:b w:val="0"/>
                <w:color w:val="000000" w:themeColor="text1"/>
                <w:sz w:val="22"/>
                <w:szCs w:val="22"/>
                <w:lang w:val="id-ID"/>
              </w:rPr>
              <w:t>5</w:t>
            </w:r>
            <w:r w:rsidRPr="000C6FB4">
              <w:rPr>
                <w:rFonts w:ascii="Times New Roman" w:hAnsi="Times New Roman"/>
                <w:b w:val="0"/>
                <w:color w:val="000000" w:themeColor="text1"/>
                <w:sz w:val="22"/>
                <w:szCs w:val="22"/>
              </w:rPr>
              <w:t xml:space="preserve">, maka skor = </w:t>
            </w:r>
            <w:r w:rsidRPr="000C6FB4">
              <w:rPr>
                <w:rFonts w:ascii="Times New Roman" w:hAnsi="Times New Roman"/>
                <w:b w:val="0"/>
                <w:color w:val="000000" w:themeColor="text1"/>
                <w:sz w:val="22"/>
                <w:szCs w:val="22"/>
                <w:lang w:val="id-ID"/>
              </w:rPr>
              <w:t>0</w:t>
            </w:r>
            <w:r w:rsidRPr="000C6FB4">
              <w:rPr>
                <w:rFonts w:ascii="Times New Roman" w:hAnsi="Times New Roman"/>
                <w:b w:val="0"/>
                <w:color w:val="000000" w:themeColor="text1"/>
                <w:sz w:val="22"/>
                <w:szCs w:val="22"/>
              </w:rPr>
              <w:t>.</w:t>
            </w:r>
          </w:p>
        </w:tc>
      </w:tr>
      <w:tr w:rsidR="001B1857" w:rsidRPr="000C6FB4" w:rsidTr="00D16397">
        <w:trPr>
          <w:trHeight w:val="701"/>
        </w:trPr>
        <w:tc>
          <w:tcPr>
            <w:tcW w:w="2513" w:type="dxa"/>
          </w:tcPr>
          <w:p w:rsidR="001B1857" w:rsidRPr="000C6FB4" w:rsidRDefault="001B1857" w:rsidP="00E3165C">
            <w:pPr>
              <w:ind w:left="-18" w:firstLine="18"/>
              <w:rPr>
                <w:rFonts w:ascii="Times New Roman" w:hAnsi="Times New Roman"/>
                <w:b w:val="0"/>
                <w:color w:val="000000" w:themeColor="text1"/>
                <w:sz w:val="22"/>
                <w:szCs w:val="22"/>
              </w:rPr>
            </w:pPr>
          </w:p>
        </w:tc>
        <w:tc>
          <w:tcPr>
            <w:tcW w:w="3502" w:type="dxa"/>
          </w:tcPr>
          <w:p w:rsidR="001B1857" w:rsidRPr="000C6FB4" w:rsidRDefault="001B1857" w:rsidP="00376348">
            <w:pPr>
              <w:pStyle w:val="ListParagraph"/>
              <w:numPr>
                <w:ilvl w:val="4"/>
                <w:numId w:val="23"/>
              </w:numPr>
              <w:ind w:left="1047" w:hanging="1047"/>
              <w:rPr>
                <w:color w:val="000000" w:themeColor="text1"/>
                <w:sz w:val="22"/>
                <w:szCs w:val="22"/>
                <w:lang w:val="id-ID"/>
              </w:rPr>
            </w:pPr>
            <w:r w:rsidRPr="000C6FB4">
              <w:rPr>
                <w:color w:val="000000" w:themeColor="text1"/>
                <w:sz w:val="22"/>
                <w:szCs w:val="22"/>
              </w:rPr>
              <w:t xml:space="preserve">Interpretasi </w:t>
            </w:r>
            <w:r w:rsidRPr="000C6FB4">
              <w:rPr>
                <w:color w:val="000000" w:themeColor="text1"/>
                <w:sz w:val="22"/>
                <w:szCs w:val="22"/>
                <w:lang w:val="id-ID"/>
              </w:rPr>
              <w:t>Analisa Sperma Rutin</w:t>
            </w:r>
            <w:r w:rsidR="00A530F3" w:rsidRPr="000C6FB4">
              <w:rPr>
                <w:color w:val="000000" w:themeColor="text1"/>
                <w:sz w:val="22"/>
                <w:szCs w:val="22"/>
                <w:lang w:val="id-ID"/>
              </w:rPr>
              <w:t xml:space="preserve"> (KD2)</w:t>
            </w:r>
          </w:p>
        </w:tc>
        <w:tc>
          <w:tcPr>
            <w:tcW w:w="2126" w:type="dxa"/>
            <w:vAlign w:val="center"/>
          </w:tcPr>
          <w:p w:rsidR="001B1857" w:rsidRPr="000C6FB4" w:rsidRDefault="001B1857" w:rsidP="00A530F3">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 xml:space="preserve">Jika KD2 ≥ </w:t>
            </w:r>
            <w:r w:rsidR="00A530F3" w:rsidRPr="000C6FB4">
              <w:rPr>
                <w:rFonts w:ascii="Times New Roman" w:hAnsi="Times New Roman"/>
                <w:b w:val="0"/>
                <w:color w:val="000000" w:themeColor="text1"/>
                <w:sz w:val="22"/>
                <w:szCs w:val="22"/>
                <w:lang w:val="id-ID"/>
              </w:rPr>
              <w:t>80</w:t>
            </w:r>
            <w:r w:rsidRPr="000C6FB4">
              <w:rPr>
                <w:rFonts w:ascii="Times New Roman" w:hAnsi="Times New Roman"/>
                <w:b w:val="0"/>
                <w:color w:val="000000" w:themeColor="text1"/>
                <w:sz w:val="22"/>
                <w:szCs w:val="22"/>
              </w:rPr>
              <w:t>, maka skor = 4.</w:t>
            </w:r>
          </w:p>
        </w:tc>
        <w:tc>
          <w:tcPr>
            <w:tcW w:w="5858" w:type="dxa"/>
            <w:gridSpan w:val="9"/>
            <w:vAlign w:val="center"/>
          </w:tcPr>
          <w:p w:rsidR="001B1857" w:rsidRPr="000C6FB4" w:rsidRDefault="00A530F3" w:rsidP="00183994">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 xml:space="preserve">Jika </w:t>
            </w:r>
            <w:r w:rsidRPr="000C6FB4">
              <w:rPr>
                <w:rFonts w:ascii="Times New Roman" w:hAnsi="Times New Roman"/>
                <w:b w:val="0"/>
                <w:color w:val="000000" w:themeColor="text1"/>
                <w:sz w:val="22"/>
                <w:szCs w:val="22"/>
                <w:lang w:val="id-ID"/>
              </w:rPr>
              <w:t>10</w:t>
            </w:r>
            <w:r w:rsidR="001B1857" w:rsidRPr="000C6FB4">
              <w:rPr>
                <w:rFonts w:ascii="Times New Roman" w:hAnsi="Times New Roman"/>
                <w:b w:val="0"/>
                <w:color w:val="000000" w:themeColor="text1"/>
                <w:sz w:val="22"/>
                <w:szCs w:val="22"/>
              </w:rPr>
              <w:t xml:space="preserve"> &lt;</w:t>
            </w:r>
            <w:r w:rsidR="00886F47" w:rsidRPr="000C6FB4">
              <w:rPr>
                <w:rFonts w:ascii="Times New Roman" w:hAnsi="Times New Roman"/>
                <w:b w:val="0"/>
                <w:color w:val="000000" w:themeColor="text1"/>
                <w:sz w:val="22"/>
                <w:szCs w:val="22"/>
              </w:rPr>
              <w:t xml:space="preserve"> KD2 &lt; </w:t>
            </w:r>
            <w:r w:rsidR="00886F47" w:rsidRPr="000C6FB4">
              <w:rPr>
                <w:rFonts w:ascii="Times New Roman" w:hAnsi="Times New Roman"/>
                <w:b w:val="0"/>
                <w:color w:val="000000" w:themeColor="text1"/>
                <w:sz w:val="22"/>
                <w:szCs w:val="22"/>
                <w:lang w:val="id-ID"/>
              </w:rPr>
              <w:t>80</w:t>
            </w:r>
            <w:r w:rsidR="001B1857" w:rsidRPr="000C6FB4">
              <w:rPr>
                <w:rFonts w:ascii="Times New Roman" w:hAnsi="Times New Roman"/>
                <w:b w:val="0"/>
                <w:color w:val="000000" w:themeColor="text1"/>
                <w:sz w:val="22"/>
                <w:szCs w:val="22"/>
              </w:rPr>
              <w:t>, maka</w:t>
            </w:r>
          </w:p>
          <w:p w:rsidR="001B1857" w:rsidRPr="000C6FB4" w:rsidRDefault="00DC4D72" w:rsidP="00BE6FA8">
            <w:pPr>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rPr>
              <w:t xml:space="preserve">skor = </w:t>
            </w:r>
            <w:r w:rsidRPr="000C6FB4">
              <w:rPr>
                <w:rFonts w:ascii="Times New Roman" w:hAnsi="Times New Roman"/>
                <w:b w:val="0"/>
                <w:color w:val="000000" w:themeColor="text1"/>
                <w:sz w:val="22"/>
                <w:szCs w:val="22"/>
                <w:lang w:val="id-ID"/>
              </w:rPr>
              <w:t>(</w:t>
            </w:r>
            <w:r w:rsidRPr="000C6FB4">
              <w:rPr>
                <w:rFonts w:ascii="Times New Roman" w:hAnsi="Times New Roman"/>
                <w:b w:val="0"/>
                <w:color w:val="000000" w:themeColor="text1"/>
                <w:sz w:val="22"/>
                <w:szCs w:val="22"/>
              </w:rPr>
              <w:t>(</w:t>
            </w:r>
            <w:r w:rsidR="00BE6FA8" w:rsidRPr="000C6FB4">
              <w:rPr>
                <w:rFonts w:ascii="Times New Roman" w:hAnsi="Times New Roman"/>
                <w:b w:val="0"/>
                <w:color w:val="000000" w:themeColor="text1"/>
                <w:sz w:val="22"/>
                <w:szCs w:val="22"/>
                <w:lang w:val="id-ID"/>
              </w:rPr>
              <w:t>0,06</w:t>
            </w:r>
            <w:r w:rsidRPr="000C6FB4">
              <w:rPr>
                <w:rFonts w:ascii="Times New Roman" w:hAnsi="Times New Roman"/>
                <w:b w:val="0"/>
                <w:color w:val="000000" w:themeColor="text1"/>
                <w:sz w:val="22"/>
                <w:szCs w:val="22"/>
                <w:lang w:val="id-ID"/>
              </w:rPr>
              <w:t xml:space="preserve"> </w:t>
            </w:r>
            <w:r w:rsidR="00BE6FA8" w:rsidRPr="000C6FB4">
              <w:rPr>
                <w:rFonts w:ascii="Times New Roman" w:hAnsi="Times New Roman"/>
                <w:b w:val="0"/>
                <w:color w:val="000000" w:themeColor="text1"/>
                <w:sz w:val="22"/>
                <w:szCs w:val="22"/>
              </w:rPr>
              <w:t>x KD</w:t>
            </w:r>
            <w:r w:rsidR="00BE6FA8" w:rsidRPr="000C6FB4">
              <w:rPr>
                <w:rFonts w:ascii="Times New Roman" w:hAnsi="Times New Roman"/>
                <w:b w:val="0"/>
                <w:color w:val="000000" w:themeColor="text1"/>
                <w:sz w:val="22"/>
                <w:szCs w:val="22"/>
                <w:lang w:val="id-ID"/>
              </w:rPr>
              <w:t>2</w:t>
            </w:r>
            <w:r w:rsidRPr="000C6FB4">
              <w:rPr>
                <w:rFonts w:ascii="Times New Roman" w:hAnsi="Times New Roman"/>
                <w:b w:val="0"/>
                <w:color w:val="000000" w:themeColor="text1"/>
                <w:sz w:val="22"/>
                <w:szCs w:val="22"/>
              </w:rPr>
              <w:t>)</w:t>
            </w:r>
            <w:r w:rsidRPr="000C6FB4">
              <w:rPr>
                <w:rFonts w:ascii="Times New Roman" w:hAnsi="Times New Roman"/>
                <w:b w:val="0"/>
                <w:color w:val="000000" w:themeColor="text1"/>
                <w:sz w:val="22"/>
                <w:szCs w:val="22"/>
                <w:lang w:val="id-ID"/>
              </w:rPr>
              <w:t xml:space="preserve"> – 0,</w:t>
            </w:r>
            <w:r w:rsidR="00BE6FA8" w:rsidRPr="000C6FB4">
              <w:rPr>
                <w:rFonts w:ascii="Times New Roman" w:hAnsi="Times New Roman"/>
                <w:b w:val="0"/>
                <w:color w:val="000000" w:themeColor="text1"/>
                <w:sz w:val="22"/>
                <w:szCs w:val="22"/>
                <w:lang w:val="id-ID"/>
              </w:rPr>
              <w:t>57</w:t>
            </w:r>
            <w:r w:rsidRPr="000C6FB4">
              <w:rPr>
                <w:rFonts w:ascii="Times New Roman" w:hAnsi="Times New Roman"/>
                <w:b w:val="0"/>
                <w:color w:val="000000" w:themeColor="text1"/>
                <w:sz w:val="22"/>
                <w:szCs w:val="22"/>
                <w:lang w:val="id-ID"/>
              </w:rPr>
              <w:t>)</w:t>
            </w:r>
            <w:r w:rsidRPr="000C6FB4">
              <w:rPr>
                <w:rFonts w:ascii="Times New Roman" w:hAnsi="Times New Roman"/>
                <w:b w:val="0"/>
                <w:color w:val="000000" w:themeColor="text1"/>
                <w:sz w:val="22"/>
                <w:szCs w:val="22"/>
              </w:rPr>
              <w:t>.</w:t>
            </w:r>
          </w:p>
        </w:tc>
        <w:tc>
          <w:tcPr>
            <w:tcW w:w="1736" w:type="dxa"/>
            <w:gridSpan w:val="2"/>
            <w:shd w:val="clear" w:color="auto" w:fill="auto"/>
            <w:vAlign w:val="center"/>
          </w:tcPr>
          <w:p w:rsidR="001B1857" w:rsidRPr="000C6FB4" w:rsidRDefault="00A530F3" w:rsidP="00A530F3">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KD</w:t>
            </w:r>
            <w:r w:rsidRPr="000C6FB4">
              <w:rPr>
                <w:rFonts w:ascii="Times New Roman" w:hAnsi="Times New Roman"/>
                <w:b w:val="0"/>
                <w:color w:val="000000" w:themeColor="text1"/>
                <w:sz w:val="22"/>
                <w:szCs w:val="22"/>
                <w:lang w:val="id-ID"/>
              </w:rPr>
              <w:t>2</w:t>
            </w:r>
            <w:r w:rsidRPr="000C6FB4">
              <w:rPr>
                <w:rFonts w:ascii="Times New Roman" w:hAnsi="Times New Roman"/>
                <w:b w:val="0"/>
                <w:color w:val="000000" w:themeColor="text1"/>
                <w:sz w:val="22"/>
                <w:szCs w:val="22"/>
              </w:rPr>
              <w:t xml:space="preserve"> ≤ </w:t>
            </w:r>
            <w:r w:rsidRPr="000C6FB4">
              <w:rPr>
                <w:rFonts w:ascii="Times New Roman" w:hAnsi="Times New Roman"/>
                <w:b w:val="0"/>
                <w:color w:val="000000" w:themeColor="text1"/>
                <w:sz w:val="22"/>
                <w:szCs w:val="22"/>
                <w:lang w:val="id-ID"/>
              </w:rPr>
              <w:t>10</w:t>
            </w:r>
            <w:r w:rsidRPr="000C6FB4">
              <w:rPr>
                <w:rFonts w:ascii="Times New Roman" w:hAnsi="Times New Roman"/>
                <w:b w:val="0"/>
                <w:color w:val="000000" w:themeColor="text1"/>
                <w:sz w:val="22"/>
                <w:szCs w:val="22"/>
              </w:rPr>
              <w:t xml:space="preserve">, maka skor = </w:t>
            </w:r>
            <w:r w:rsidRPr="000C6FB4">
              <w:rPr>
                <w:rFonts w:ascii="Times New Roman" w:hAnsi="Times New Roman"/>
                <w:b w:val="0"/>
                <w:color w:val="000000" w:themeColor="text1"/>
                <w:sz w:val="22"/>
                <w:szCs w:val="22"/>
                <w:lang w:val="id-ID"/>
              </w:rPr>
              <w:t>0</w:t>
            </w:r>
          </w:p>
        </w:tc>
      </w:tr>
      <w:tr w:rsidR="00A530F3" w:rsidRPr="000C6FB4" w:rsidTr="00D16397">
        <w:trPr>
          <w:trHeight w:val="696"/>
        </w:trPr>
        <w:tc>
          <w:tcPr>
            <w:tcW w:w="2513" w:type="dxa"/>
          </w:tcPr>
          <w:p w:rsidR="00A530F3" w:rsidRPr="000C6FB4" w:rsidRDefault="00A530F3" w:rsidP="00E3165C">
            <w:pPr>
              <w:ind w:left="-18" w:firstLine="18"/>
              <w:rPr>
                <w:rFonts w:ascii="Times New Roman" w:hAnsi="Times New Roman"/>
                <w:b w:val="0"/>
                <w:color w:val="000000" w:themeColor="text1"/>
                <w:sz w:val="22"/>
                <w:szCs w:val="22"/>
              </w:rPr>
            </w:pPr>
          </w:p>
        </w:tc>
        <w:tc>
          <w:tcPr>
            <w:tcW w:w="3502" w:type="dxa"/>
          </w:tcPr>
          <w:p w:rsidR="00A530F3" w:rsidRPr="000C6FB4" w:rsidRDefault="00A530F3" w:rsidP="00376348">
            <w:pPr>
              <w:pStyle w:val="ListParagraph"/>
              <w:numPr>
                <w:ilvl w:val="4"/>
                <w:numId w:val="23"/>
              </w:numPr>
              <w:ind w:left="1047" w:hanging="1047"/>
              <w:rPr>
                <w:color w:val="000000" w:themeColor="text1"/>
                <w:sz w:val="22"/>
                <w:szCs w:val="22"/>
              </w:rPr>
            </w:pPr>
            <w:r w:rsidRPr="000C6FB4">
              <w:rPr>
                <w:bCs/>
                <w:color w:val="000000" w:themeColor="text1"/>
                <w:lang w:eastAsia="en-GB"/>
              </w:rPr>
              <w:t xml:space="preserve">Ketrampilan diagnostik </w:t>
            </w:r>
            <w:r w:rsidRPr="000C6FB4">
              <w:rPr>
                <w:bCs/>
                <w:color w:val="000000" w:themeColor="text1"/>
                <w:lang w:val="id-ID" w:eastAsia="en-GB"/>
              </w:rPr>
              <w:t>dan tatalaksana</w:t>
            </w:r>
            <w:r w:rsidRPr="000C6FB4">
              <w:rPr>
                <w:bCs/>
                <w:color w:val="000000" w:themeColor="text1"/>
                <w:lang w:eastAsia="en-GB"/>
              </w:rPr>
              <w:t xml:space="preserve"> </w:t>
            </w:r>
            <w:r w:rsidRPr="000C6FB4">
              <w:rPr>
                <w:color w:val="000000" w:themeColor="text1"/>
                <w:lang w:val="id-ID"/>
              </w:rPr>
              <w:t>Gangguan Seksual Pria</w:t>
            </w:r>
            <w:r w:rsidRPr="000C6FB4">
              <w:rPr>
                <w:color w:val="000000" w:themeColor="text1"/>
                <w:sz w:val="22"/>
                <w:szCs w:val="22"/>
              </w:rPr>
              <w:t xml:space="preserve"> (KD3)</w:t>
            </w:r>
          </w:p>
        </w:tc>
        <w:tc>
          <w:tcPr>
            <w:tcW w:w="2126" w:type="dxa"/>
            <w:vAlign w:val="center"/>
          </w:tcPr>
          <w:p w:rsidR="00A530F3" w:rsidRPr="000C6FB4" w:rsidRDefault="00A530F3" w:rsidP="00183994">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 xml:space="preserve">Jika KD3 ≥ </w:t>
            </w:r>
            <w:r w:rsidRPr="000C6FB4">
              <w:rPr>
                <w:rFonts w:ascii="Times New Roman" w:hAnsi="Times New Roman"/>
                <w:b w:val="0"/>
                <w:color w:val="000000" w:themeColor="text1"/>
                <w:sz w:val="22"/>
                <w:szCs w:val="22"/>
                <w:lang w:val="id-ID"/>
              </w:rPr>
              <w:t>2</w:t>
            </w:r>
            <w:r w:rsidRPr="000C6FB4">
              <w:rPr>
                <w:rFonts w:ascii="Times New Roman" w:hAnsi="Times New Roman"/>
                <w:b w:val="0"/>
                <w:color w:val="000000" w:themeColor="text1"/>
                <w:sz w:val="22"/>
                <w:szCs w:val="22"/>
              </w:rPr>
              <w:t>0, maka skor = 4.</w:t>
            </w:r>
          </w:p>
        </w:tc>
        <w:tc>
          <w:tcPr>
            <w:tcW w:w="5858" w:type="dxa"/>
            <w:gridSpan w:val="9"/>
            <w:vAlign w:val="center"/>
          </w:tcPr>
          <w:p w:rsidR="00A530F3" w:rsidRPr="000C6FB4" w:rsidRDefault="006B433D" w:rsidP="00183994">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 xml:space="preserve">Jika </w:t>
            </w:r>
            <w:r w:rsidRPr="000C6FB4">
              <w:rPr>
                <w:rFonts w:ascii="Times New Roman" w:hAnsi="Times New Roman"/>
                <w:b w:val="0"/>
                <w:color w:val="000000" w:themeColor="text1"/>
                <w:sz w:val="22"/>
                <w:szCs w:val="22"/>
                <w:lang w:val="id-ID"/>
              </w:rPr>
              <w:t>4</w:t>
            </w:r>
            <w:r w:rsidRPr="000C6FB4">
              <w:rPr>
                <w:rFonts w:ascii="Times New Roman" w:hAnsi="Times New Roman"/>
                <w:b w:val="0"/>
                <w:color w:val="000000" w:themeColor="text1"/>
                <w:sz w:val="22"/>
                <w:szCs w:val="22"/>
              </w:rPr>
              <w:t xml:space="preserve"> &lt; KD3 &lt; </w:t>
            </w:r>
            <w:r w:rsidRPr="000C6FB4">
              <w:rPr>
                <w:rFonts w:ascii="Times New Roman" w:hAnsi="Times New Roman"/>
                <w:b w:val="0"/>
                <w:color w:val="000000" w:themeColor="text1"/>
                <w:sz w:val="22"/>
                <w:szCs w:val="22"/>
                <w:lang w:val="id-ID"/>
              </w:rPr>
              <w:t>2</w:t>
            </w:r>
            <w:r w:rsidR="00A530F3" w:rsidRPr="000C6FB4">
              <w:rPr>
                <w:rFonts w:ascii="Times New Roman" w:hAnsi="Times New Roman"/>
                <w:b w:val="0"/>
                <w:color w:val="000000" w:themeColor="text1"/>
                <w:sz w:val="22"/>
                <w:szCs w:val="22"/>
              </w:rPr>
              <w:t>0, maka</w:t>
            </w:r>
          </w:p>
          <w:p w:rsidR="00A530F3" w:rsidRPr="000C6FB4" w:rsidRDefault="00DC4D72" w:rsidP="00BE6FA8">
            <w:pPr>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rPr>
              <w:t xml:space="preserve">skor = </w:t>
            </w:r>
            <w:r w:rsidRPr="000C6FB4">
              <w:rPr>
                <w:rFonts w:ascii="Times New Roman" w:hAnsi="Times New Roman"/>
                <w:b w:val="0"/>
                <w:color w:val="000000" w:themeColor="text1"/>
                <w:sz w:val="22"/>
                <w:szCs w:val="22"/>
                <w:lang w:val="id-ID"/>
              </w:rPr>
              <w:t>(</w:t>
            </w:r>
            <w:r w:rsidRPr="000C6FB4">
              <w:rPr>
                <w:rFonts w:ascii="Times New Roman" w:hAnsi="Times New Roman"/>
                <w:b w:val="0"/>
                <w:color w:val="000000" w:themeColor="text1"/>
                <w:sz w:val="22"/>
                <w:szCs w:val="22"/>
              </w:rPr>
              <w:t>(</w:t>
            </w:r>
            <w:r w:rsidR="00BE6FA8" w:rsidRPr="000C6FB4">
              <w:rPr>
                <w:rFonts w:ascii="Times New Roman" w:hAnsi="Times New Roman"/>
                <w:b w:val="0"/>
                <w:color w:val="000000" w:themeColor="text1"/>
                <w:sz w:val="22"/>
                <w:szCs w:val="22"/>
                <w:lang w:val="id-ID"/>
              </w:rPr>
              <w:t>0,25</w:t>
            </w:r>
            <w:r w:rsidRPr="000C6FB4">
              <w:rPr>
                <w:rFonts w:ascii="Times New Roman" w:hAnsi="Times New Roman"/>
                <w:b w:val="0"/>
                <w:color w:val="000000" w:themeColor="text1"/>
                <w:sz w:val="22"/>
                <w:szCs w:val="22"/>
                <w:lang w:val="id-ID"/>
              </w:rPr>
              <w:t xml:space="preserve"> </w:t>
            </w:r>
            <w:r w:rsidRPr="000C6FB4">
              <w:rPr>
                <w:rFonts w:ascii="Times New Roman" w:hAnsi="Times New Roman"/>
                <w:b w:val="0"/>
                <w:color w:val="000000" w:themeColor="text1"/>
                <w:sz w:val="22"/>
                <w:szCs w:val="22"/>
              </w:rPr>
              <w:t>x KD</w:t>
            </w:r>
            <w:r w:rsidR="00BE6FA8" w:rsidRPr="000C6FB4">
              <w:rPr>
                <w:rFonts w:ascii="Times New Roman" w:hAnsi="Times New Roman"/>
                <w:b w:val="0"/>
                <w:color w:val="000000" w:themeColor="text1"/>
                <w:sz w:val="22"/>
                <w:szCs w:val="22"/>
                <w:lang w:val="id-ID"/>
              </w:rPr>
              <w:t>3</w:t>
            </w:r>
            <w:r w:rsidRPr="000C6FB4">
              <w:rPr>
                <w:rFonts w:ascii="Times New Roman" w:hAnsi="Times New Roman"/>
                <w:b w:val="0"/>
                <w:color w:val="000000" w:themeColor="text1"/>
                <w:sz w:val="22"/>
                <w:szCs w:val="22"/>
              </w:rPr>
              <w:t>)</w:t>
            </w:r>
            <w:r w:rsidRPr="000C6FB4">
              <w:rPr>
                <w:rFonts w:ascii="Times New Roman" w:hAnsi="Times New Roman"/>
                <w:b w:val="0"/>
                <w:color w:val="000000" w:themeColor="text1"/>
                <w:sz w:val="22"/>
                <w:szCs w:val="22"/>
                <w:lang w:val="id-ID"/>
              </w:rPr>
              <w:t xml:space="preserve"> –</w:t>
            </w:r>
            <w:r w:rsidR="00BE6FA8" w:rsidRPr="000C6FB4">
              <w:rPr>
                <w:rFonts w:ascii="Times New Roman" w:hAnsi="Times New Roman"/>
                <w:b w:val="0"/>
                <w:color w:val="000000" w:themeColor="text1"/>
                <w:sz w:val="22"/>
                <w:szCs w:val="22"/>
                <w:lang w:val="id-ID"/>
              </w:rPr>
              <w:t xml:space="preserve"> 1</w:t>
            </w:r>
            <w:r w:rsidRPr="000C6FB4">
              <w:rPr>
                <w:rFonts w:ascii="Times New Roman" w:hAnsi="Times New Roman"/>
                <w:b w:val="0"/>
                <w:color w:val="000000" w:themeColor="text1"/>
                <w:sz w:val="22"/>
                <w:szCs w:val="22"/>
                <w:lang w:val="id-ID"/>
              </w:rPr>
              <w:t>)</w:t>
            </w:r>
            <w:r w:rsidRPr="000C6FB4">
              <w:rPr>
                <w:rFonts w:ascii="Times New Roman" w:hAnsi="Times New Roman"/>
                <w:b w:val="0"/>
                <w:color w:val="000000" w:themeColor="text1"/>
                <w:sz w:val="22"/>
                <w:szCs w:val="22"/>
              </w:rPr>
              <w:t>.</w:t>
            </w:r>
          </w:p>
        </w:tc>
        <w:tc>
          <w:tcPr>
            <w:tcW w:w="1736" w:type="dxa"/>
            <w:gridSpan w:val="2"/>
            <w:shd w:val="clear" w:color="auto" w:fill="auto"/>
            <w:vAlign w:val="center"/>
          </w:tcPr>
          <w:p w:rsidR="00A530F3" w:rsidRPr="000C6FB4" w:rsidRDefault="00A530F3" w:rsidP="00183994">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KD</w:t>
            </w:r>
            <w:r w:rsidRPr="000C6FB4">
              <w:rPr>
                <w:rFonts w:ascii="Times New Roman" w:hAnsi="Times New Roman"/>
                <w:b w:val="0"/>
                <w:color w:val="000000" w:themeColor="text1"/>
                <w:sz w:val="22"/>
                <w:szCs w:val="22"/>
                <w:lang w:val="id-ID"/>
              </w:rPr>
              <w:t>3</w:t>
            </w:r>
            <w:r w:rsidRPr="000C6FB4">
              <w:rPr>
                <w:rFonts w:ascii="Times New Roman" w:hAnsi="Times New Roman"/>
                <w:b w:val="0"/>
                <w:color w:val="000000" w:themeColor="text1"/>
                <w:sz w:val="22"/>
                <w:szCs w:val="22"/>
              </w:rPr>
              <w:t xml:space="preserve"> </w:t>
            </w:r>
            <w:r w:rsidRPr="000C6FB4">
              <w:rPr>
                <w:rFonts w:ascii="Times New Roman" w:hAnsi="Times New Roman"/>
                <w:b w:val="0"/>
                <w:color w:val="000000" w:themeColor="text1"/>
                <w:sz w:val="22"/>
                <w:szCs w:val="22"/>
                <w:lang w:val="id-ID"/>
              </w:rPr>
              <w:t>&lt;</w:t>
            </w:r>
            <w:r w:rsidRPr="000C6FB4">
              <w:rPr>
                <w:rFonts w:ascii="Times New Roman" w:hAnsi="Times New Roman"/>
                <w:b w:val="0"/>
                <w:color w:val="000000" w:themeColor="text1"/>
                <w:sz w:val="22"/>
                <w:szCs w:val="22"/>
              </w:rPr>
              <w:t xml:space="preserve"> </w:t>
            </w:r>
            <w:r w:rsidRPr="000C6FB4">
              <w:rPr>
                <w:rFonts w:ascii="Times New Roman" w:hAnsi="Times New Roman"/>
                <w:b w:val="0"/>
                <w:color w:val="000000" w:themeColor="text1"/>
                <w:sz w:val="22"/>
                <w:szCs w:val="22"/>
                <w:lang w:val="id-ID"/>
              </w:rPr>
              <w:t>4</w:t>
            </w:r>
            <w:r w:rsidRPr="000C6FB4">
              <w:rPr>
                <w:rFonts w:ascii="Times New Roman" w:hAnsi="Times New Roman"/>
                <w:b w:val="0"/>
                <w:color w:val="000000" w:themeColor="text1"/>
                <w:sz w:val="22"/>
                <w:szCs w:val="22"/>
              </w:rPr>
              <w:t xml:space="preserve">, maka skor = </w:t>
            </w:r>
            <w:r w:rsidRPr="000C6FB4">
              <w:rPr>
                <w:rFonts w:ascii="Times New Roman" w:hAnsi="Times New Roman"/>
                <w:b w:val="0"/>
                <w:color w:val="000000" w:themeColor="text1"/>
                <w:sz w:val="22"/>
                <w:szCs w:val="22"/>
                <w:lang w:val="id-ID"/>
              </w:rPr>
              <w:t>0</w:t>
            </w:r>
          </w:p>
        </w:tc>
      </w:tr>
      <w:tr w:rsidR="00391C78" w:rsidRPr="000C6FB4" w:rsidTr="00BA381C">
        <w:trPr>
          <w:trHeight w:val="484"/>
        </w:trPr>
        <w:tc>
          <w:tcPr>
            <w:tcW w:w="2513" w:type="dxa"/>
          </w:tcPr>
          <w:p w:rsidR="00391C78" w:rsidRPr="000C6FB4" w:rsidRDefault="00391C78" w:rsidP="00E3165C">
            <w:pPr>
              <w:ind w:left="-18" w:firstLine="18"/>
              <w:rPr>
                <w:rFonts w:ascii="Times New Roman" w:hAnsi="Times New Roman"/>
                <w:b w:val="0"/>
                <w:color w:val="000000" w:themeColor="text1"/>
                <w:sz w:val="22"/>
                <w:szCs w:val="22"/>
              </w:rPr>
            </w:pPr>
          </w:p>
        </w:tc>
        <w:tc>
          <w:tcPr>
            <w:tcW w:w="3502" w:type="dxa"/>
          </w:tcPr>
          <w:p w:rsidR="00391C78" w:rsidRPr="000C6FB4" w:rsidRDefault="00DC4D72" w:rsidP="00376348">
            <w:pPr>
              <w:pStyle w:val="ListParagraph"/>
              <w:numPr>
                <w:ilvl w:val="4"/>
                <w:numId w:val="23"/>
              </w:numPr>
              <w:ind w:left="1047" w:hanging="1047"/>
              <w:rPr>
                <w:color w:val="000000" w:themeColor="text1"/>
                <w:sz w:val="22"/>
                <w:szCs w:val="22"/>
              </w:rPr>
            </w:pPr>
            <w:r w:rsidRPr="000C6FB4">
              <w:rPr>
                <w:bCs/>
                <w:color w:val="000000" w:themeColor="text1"/>
                <w:lang w:eastAsia="en-GB"/>
              </w:rPr>
              <w:t xml:space="preserve">Ketrampilan diagnostik </w:t>
            </w:r>
            <w:r w:rsidRPr="000C6FB4">
              <w:rPr>
                <w:bCs/>
                <w:color w:val="000000" w:themeColor="text1"/>
                <w:lang w:val="id-ID" w:eastAsia="en-GB"/>
              </w:rPr>
              <w:t>dan tatalaksana</w:t>
            </w:r>
            <w:r w:rsidRPr="000C6FB4">
              <w:rPr>
                <w:color w:val="000000" w:themeColor="text1"/>
                <w:lang w:val="id-ID"/>
              </w:rPr>
              <w:t xml:space="preserve"> Gangguan Seksual Wanita</w:t>
            </w:r>
            <w:r w:rsidRPr="000C6FB4">
              <w:rPr>
                <w:color w:val="000000" w:themeColor="text1"/>
                <w:sz w:val="22"/>
                <w:szCs w:val="22"/>
              </w:rPr>
              <w:t xml:space="preserve"> </w:t>
            </w:r>
            <w:r w:rsidRPr="000C6FB4">
              <w:rPr>
                <w:color w:val="000000" w:themeColor="text1"/>
                <w:sz w:val="22"/>
                <w:szCs w:val="22"/>
                <w:lang w:val="id-ID"/>
              </w:rPr>
              <w:t xml:space="preserve"> </w:t>
            </w:r>
            <w:r w:rsidR="00B07FF9" w:rsidRPr="000C6FB4">
              <w:rPr>
                <w:color w:val="000000" w:themeColor="text1"/>
                <w:sz w:val="22"/>
                <w:szCs w:val="22"/>
              </w:rPr>
              <w:t>(KD4)</w:t>
            </w:r>
          </w:p>
        </w:tc>
        <w:tc>
          <w:tcPr>
            <w:tcW w:w="2126" w:type="dxa"/>
            <w:vAlign w:val="center"/>
          </w:tcPr>
          <w:p w:rsidR="00183994" w:rsidRPr="000C6FB4" w:rsidRDefault="00DC4D72" w:rsidP="00183994">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 xml:space="preserve">Jika KD4 ≥ </w:t>
            </w:r>
            <w:r w:rsidRPr="000C6FB4">
              <w:rPr>
                <w:rFonts w:ascii="Times New Roman" w:hAnsi="Times New Roman"/>
                <w:b w:val="0"/>
                <w:color w:val="000000" w:themeColor="text1"/>
                <w:sz w:val="22"/>
                <w:szCs w:val="22"/>
                <w:lang w:val="id-ID"/>
              </w:rPr>
              <w:t>5</w:t>
            </w:r>
            <w:r w:rsidR="00183994" w:rsidRPr="000C6FB4">
              <w:rPr>
                <w:rFonts w:ascii="Times New Roman" w:hAnsi="Times New Roman"/>
                <w:b w:val="0"/>
                <w:color w:val="000000" w:themeColor="text1"/>
                <w:sz w:val="22"/>
                <w:szCs w:val="22"/>
              </w:rPr>
              <w:t>, maka skor = 4.</w:t>
            </w:r>
          </w:p>
        </w:tc>
        <w:tc>
          <w:tcPr>
            <w:tcW w:w="4044" w:type="dxa"/>
            <w:gridSpan w:val="7"/>
            <w:vAlign w:val="center"/>
          </w:tcPr>
          <w:p w:rsidR="00BE6FA8" w:rsidRPr="000C6FB4" w:rsidRDefault="00BE6FA8" w:rsidP="00BE6FA8">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 xml:space="preserve">Jika </w:t>
            </w:r>
            <w:r w:rsidRPr="000C6FB4">
              <w:rPr>
                <w:rFonts w:ascii="Times New Roman" w:hAnsi="Times New Roman"/>
                <w:b w:val="0"/>
                <w:color w:val="000000" w:themeColor="text1"/>
                <w:sz w:val="22"/>
                <w:szCs w:val="22"/>
                <w:lang w:val="id-ID"/>
              </w:rPr>
              <w:t>1</w:t>
            </w:r>
            <w:r w:rsidRPr="000C6FB4">
              <w:rPr>
                <w:rFonts w:ascii="Times New Roman" w:hAnsi="Times New Roman"/>
                <w:b w:val="0"/>
                <w:color w:val="000000" w:themeColor="text1"/>
                <w:sz w:val="22"/>
                <w:szCs w:val="22"/>
              </w:rPr>
              <w:t xml:space="preserve"> &lt; KD</w:t>
            </w:r>
            <w:r w:rsidRPr="000C6FB4">
              <w:rPr>
                <w:rFonts w:ascii="Times New Roman" w:hAnsi="Times New Roman"/>
                <w:b w:val="0"/>
                <w:color w:val="000000" w:themeColor="text1"/>
                <w:sz w:val="22"/>
                <w:szCs w:val="22"/>
                <w:lang w:val="id-ID"/>
              </w:rPr>
              <w:t>4</w:t>
            </w:r>
            <w:r w:rsidRPr="000C6FB4">
              <w:rPr>
                <w:rFonts w:ascii="Times New Roman" w:hAnsi="Times New Roman"/>
                <w:b w:val="0"/>
                <w:color w:val="000000" w:themeColor="text1"/>
                <w:sz w:val="22"/>
                <w:szCs w:val="22"/>
              </w:rPr>
              <w:t xml:space="preserve"> &lt; </w:t>
            </w:r>
            <w:r w:rsidRPr="000C6FB4">
              <w:rPr>
                <w:rFonts w:ascii="Times New Roman" w:hAnsi="Times New Roman"/>
                <w:b w:val="0"/>
                <w:color w:val="000000" w:themeColor="text1"/>
                <w:sz w:val="22"/>
                <w:szCs w:val="22"/>
                <w:lang w:val="id-ID"/>
              </w:rPr>
              <w:t>5</w:t>
            </w:r>
            <w:r w:rsidRPr="000C6FB4">
              <w:rPr>
                <w:rFonts w:ascii="Times New Roman" w:hAnsi="Times New Roman"/>
                <w:b w:val="0"/>
                <w:color w:val="000000" w:themeColor="text1"/>
                <w:sz w:val="22"/>
                <w:szCs w:val="22"/>
              </w:rPr>
              <w:t>, maka</w:t>
            </w:r>
          </w:p>
          <w:p w:rsidR="00391C78" w:rsidRPr="000C6FB4" w:rsidRDefault="00BE6FA8" w:rsidP="00EE3317">
            <w:pPr>
              <w:ind w:left="-42"/>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 xml:space="preserve">skor = </w:t>
            </w:r>
            <w:r w:rsidRPr="000C6FB4">
              <w:rPr>
                <w:rFonts w:ascii="Times New Roman" w:hAnsi="Times New Roman"/>
                <w:b w:val="0"/>
                <w:color w:val="000000" w:themeColor="text1"/>
                <w:sz w:val="22"/>
                <w:szCs w:val="22"/>
                <w:lang w:val="id-ID"/>
              </w:rPr>
              <w:t>(</w:t>
            </w:r>
            <w:r w:rsidRPr="000C6FB4">
              <w:rPr>
                <w:rFonts w:ascii="Times New Roman" w:hAnsi="Times New Roman"/>
                <w:b w:val="0"/>
                <w:color w:val="000000" w:themeColor="text1"/>
                <w:sz w:val="22"/>
                <w:szCs w:val="22"/>
              </w:rPr>
              <w:t>(</w:t>
            </w:r>
            <w:r w:rsidR="00783BAC" w:rsidRPr="000C6FB4">
              <w:rPr>
                <w:rFonts w:ascii="Times New Roman" w:hAnsi="Times New Roman"/>
                <w:b w:val="0"/>
                <w:color w:val="000000" w:themeColor="text1"/>
                <w:sz w:val="22"/>
                <w:szCs w:val="22"/>
                <w:lang w:val="id-ID"/>
              </w:rPr>
              <w:t>0,75</w:t>
            </w:r>
            <w:r w:rsidRPr="000C6FB4">
              <w:rPr>
                <w:rFonts w:ascii="Times New Roman" w:hAnsi="Times New Roman"/>
                <w:b w:val="0"/>
                <w:color w:val="000000" w:themeColor="text1"/>
                <w:sz w:val="22"/>
                <w:szCs w:val="22"/>
                <w:lang w:val="id-ID"/>
              </w:rPr>
              <w:t xml:space="preserve"> </w:t>
            </w:r>
            <w:r w:rsidRPr="000C6FB4">
              <w:rPr>
                <w:rFonts w:ascii="Times New Roman" w:hAnsi="Times New Roman"/>
                <w:b w:val="0"/>
                <w:color w:val="000000" w:themeColor="text1"/>
                <w:sz w:val="22"/>
                <w:szCs w:val="22"/>
              </w:rPr>
              <w:t>x KD</w:t>
            </w:r>
            <w:r w:rsidR="00EE3317" w:rsidRPr="000C6FB4">
              <w:rPr>
                <w:rFonts w:ascii="Times New Roman" w:hAnsi="Times New Roman"/>
                <w:b w:val="0"/>
                <w:color w:val="000000" w:themeColor="text1"/>
                <w:sz w:val="22"/>
                <w:szCs w:val="22"/>
                <w:lang w:val="id-ID"/>
              </w:rPr>
              <w:t>4</w:t>
            </w:r>
            <w:r w:rsidRPr="000C6FB4">
              <w:rPr>
                <w:rFonts w:ascii="Times New Roman" w:hAnsi="Times New Roman"/>
                <w:b w:val="0"/>
                <w:color w:val="000000" w:themeColor="text1"/>
                <w:sz w:val="22"/>
                <w:szCs w:val="22"/>
              </w:rPr>
              <w:t>)</w:t>
            </w:r>
            <w:r w:rsidR="00567E8C" w:rsidRPr="000C6FB4">
              <w:rPr>
                <w:rFonts w:ascii="Times New Roman" w:hAnsi="Times New Roman"/>
                <w:b w:val="0"/>
                <w:color w:val="000000" w:themeColor="text1"/>
                <w:sz w:val="22"/>
                <w:szCs w:val="22"/>
                <w:lang w:val="id-ID"/>
              </w:rPr>
              <w:t xml:space="preserve"> +</w:t>
            </w:r>
            <w:r w:rsidRPr="000C6FB4">
              <w:rPr>
                <w:rFonts w:ascii="Times New Roman" w:hAnsi="Times New Roman"/>
                <w:b w:val="0"/>
                <w:color w:val="000000" w:themeColor="text1"/>
                <w:sz w:val="22"/>
                <w:szCs w:val="22"/>
                <w:lang w:val="id-ID"/>
              </w:rPr>
              <w:t xml:space="preserve"> </w:t>
            </w:r>
            <w:r w:rsidR="00783BAC" w:rsidRPr="000C6FB4">
              <w:rPr>
                <w:rFonts w:ascii="Times New Roman" w:hAnsi="Times New Roman"/>
                <w:b w:val="0"/>
                <w:color w:val="000000" w:themeColor="text1"/>
                <w:sz w:val="22"/>
                <w:szCs w:val="22"/>
                <w:lang w:val="id-ID"/>
              </w:rPr>
              <w:t>0,25</w:t>
            </w:r>
            <w:r w:rsidRPr="000C6FB4">
              <w:rPr>
                <w:rFonts w:ascii="Times New Roman" w:hAnsi="Times New Roman"/>
                <w:b w:val="0"/>
                <w:color w:val="000000" w:themeColor="text1"/>
                <w:sz w:val="22"/>
                <w:szCs w:val="22"/>
                <w:lang w:val="id-ID"/>
              </w:rPr>
              <w:t>)</w:t>
            </w:r>
            <w:r w:rsidRPr="000C6FB4">
              <w:rPr>
                <w:rFonts w:ascii="Times New Roman" w:hAnsi="Times New Roman"/>
                <w:b w:val="0"/>
                <w:color w:val="000000" w:themeColor="text1"/>
                <w:sz w:val="22"/>
                <w:szCs w:val="22"/>
              </w:rPr>
              <w:t>.</w:t>
            </w:r>
          </w:p>
        </w:tc>
        <w:tc>
          <w:tcPr>
            <w:tcW w:w="1814" w:type="dxa"/>
            <w:gridSpan w:val="2"/>
            <w:vAlign w:val="center"/>
          </w:tcPr>
          <w:p w:rsidR="00183994" w:rsidRPr="000C6FB4" w:rsidRDefault="00DC4D72" w:rsidP="00183994">
            <w:pPr>
              <w:ind w:left="-42"/>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 xml:space="preserve">Jika KD4 ≤ </w:t>
            </w:r>
            <w:r w:rsidRPr="000C6FB4">
              <w:rPr>
                <w:rFonts w:ascii="Times New Roman" w:hAnsi="Times New Roman"/>
                <w:b w:val="0"/>
                <w:color w:val="000000" w:themeColor="text1"/>
                <w:sz w:val="22"/>
                <w:szCs w:val="22"/>
                <w:lang w:val="id-ID"/>
              </w:rPr>
              <w:t>1</w:t>
            </w:r>
            <w:r w:rsidR="00183994" w:rsidRPr="000C6FB4">
              <w:rPr>
                <w:rFonts w:ascii="Times New Roman" w:hAnsi="Times New Roman"/>
                <w:b w:val="0"/>
                <w:color w:val="000000" w:themeColor="text1"/>
                <w:sz w:val="22"/>
                <w:szCs w:val="22"/>
              </w:rPr>
              <w:t>, maka skor = 1.</w:t>
            </w:r>
          </w:p>
        </w:tc>
        <w:tc>
          <w:tcPr>
            <w:tcW w:w="1736" w:type="dxa"/>
            <w:gridSpan w:val="2"/>
            <w:shd w:val="clear" w:color="auto" w:fill="auto"/>
            <w:vAlign w:val="center"/>
          </w:tcPr>
          <w:p w:rsidR="00391C78" w:rsidRPr="000C6FB4" w:rsidRDefault="00D40CB7" w:rsidP="00183994">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Tidak ada skor 0.</w:t>
            </w:r>
          </w:p>
        </w:tc>
      </w:tr>
      <w:tr w:rsidR="001C3003" w:rsidRPr="000C6FB4" w:rsidTr="00BA381C">
        <w:trPr>
          <w:trHeight w:val="831"/>
        </w:trPr>
        <w:tc>
          <w:tcPr>
            <w:tcW w:w="2513" w:type="dxa"/>
          </w:tcPr>
          <w:p w:rsidR="001C3003" w:rsidRPr="000C6FB4" w:rsidRDefault="001C3003" w:rsidP="00E3165C">
            <w:pPr>
              <w:ind w:left="-18" w:firstLine="18"/>
              <w:rPr>
                <w:rFonts w:ascii="Times New Roman" w:hAnsi="Times New Roman"/>
                <w:b w:val="0"/>
                <w:color w:val="000000" w:themeColor="text1"/>
                <w:sz w:val="22"/>
                <w:szCs w:val="22"/>
              </w:rPr>
            </w:pPr>
          </w:p>
        </w:tc>
        <w:tc>
          <w:tcPr>
            <w:tcW w:w="3502" w:type="dxa"/>
          </w:tcPr>
          <w:p w:rsidR="001C3003" w:rsidRPr="000C6FB4" w:rsidRDefault="00DC4D72" w:rsidP="00376348">
            <w:pPr>
              <w:pStyle w:val="ListParagraph"/>
              <w:numPr>
                <w:ilvl w:val="4"/>
                <w:numId w:val="23"/>
              </w:numPr>
              <w:ind w:left="1047" w:hanging="1047"/>
              <w:rPr>
                <w:color w:val="000000" w:themeColor="text1"/>
                <w:sz w:val="22"/>
                <w:szCs w:val="22"/>
              </w:rPr>
            </w:pPr>
            <w:r w:rsidRPr="000C6FB4">
              <w:rPr>
                <w:bCs/>
                <w:color w:val="000000" w:themeColor="text1"/>
                <w:lang w:eastAsia="en-GB"/>
              </w:rPr>
              <w:t xml:space="preserve">Ketrampilan diagnostik </w:t>
            </w:r>
            <w:r w:rsidRPr="000C6FB4">
              <w:rPr>
                <w:bCs/>
                <w:color w:val="000000" w:themeColor="text1"/>
                <w:lang w:val="id-ID" w:eastAsia="en-GB"/>
              </w:rPr>
              <w:t>dan tatalaksana</w:t>
            </w:r>
            <w:r w:rsidRPr="000C6FB4">
              <w:rPr>
                <w:bCs/>
                <w:color w:val="000000" w:themeColor="text1"/>
                <w:lang w:eastAsia="en-GB"/>
              </w:rPr>
              <w:t xml:space="preserve"> </w:t>
            </w:r>
            <w:r w:rsidRPr="000C6FB4">
              <w:rPr>
                <w:color w:val="000000" w:themeColor="text1"/>
                <w:lang w:val="id-ID"/>
              </w:rPr>
              <w:t>Kedaruratan Andrologi</w:t>
            </w:r>
            <w:r w:rsidRPr="000C6FB4">
              <w:rPr>
                <w:color w:val="000000" w:themeColor="text1"/>
                <w:sz w:val="22"/>
                <w:szCs w:val="22"/>
              </w:rPr>
              <w:t xml:space="preserve"> </w:t>
            </w:r>
            <w:r w:rsidR="00B07FF9" w:rsidRPr="000C6FB4">
              <w:rPr>
                <w:color w:val="000000" w:themeColor="text1"/>
                <w:sz w:val="22"/>
                <w:szCs w:val="22"/>
              </w:rPr>
              <w:t>(KD5)</w:t>
            </w:r>
          </w:p>
        </w:tc>
        <w:tc>
          <w:tcPr>
            <w:tcW w:w="2126" w:type="dxa"/>
            <w:vAlign w:val="center"/>
          </w:tcPr>
          <w:p w:rsidR="00A94862" w:rsidRPr="000C6FB4" w:rsidRDefault="00EE3317" w:rsidP="00A94862">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 xml:space="preserve">Jika KD5 ≥ </w:t>
            </w:r>
            <w:r w:rsidRPr="000C6FB4">
              <w:rPr>
                <w:rFonts w:ascii="Times New Roman" w:hAnsi="Times New Roman"/>
                <w:b w:val="0"/>
                <w:color w:val="000000" w:themeColor="text1"/>
                <w:sz w:val="22"/>
                <w:szCs w:val="22"/>
                <w:lang w:val="id-ID"/>
              </w:rPr>
              <w:t>5</w:t>
            </w:r>
            <w:r w:rsidR="00A94862" w:rsidRPr="000C6FB4">
              <w:rPr>
                <w:rFonts w:ascii="Times New Roman" w:hAnsi="Times New Roman"/>
                <w:b w:val="0"/>
                <w:color w:val="000000" w:themeColor="text1"/>
                <w:sz w:val="22"/>
                <w:szCs w:val="22"/>
              </w:rPr>
              <w:t>, maka skor = 4.</w:t>
            </w:r>
          </w:p>
        </w:tc>
        <w:tc>
          <w:tcPr>
            <w:tcW w:w="4044" w:type="dxa"/>
            <w:gridSpan w:val="7"/>
            <w:vAlign w:val="center"/>
          </w:tcPr>
          <w:p w:rsidR="00EE3317" w:rsidRPr="000C6FB4" w:rsidRDefault="00EE3317" w:rsidP="00EE3317">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 xml:space="preserve">Jika </w:t>
            </w:r>
            <w:r w:rsidRPr="000C6FB4">
              <w:rPr>
                <w:rFonts w:ascii="Times New Roman" w:hAnsi="Times New Roman"/>
                <w:b w:val="0"/>
                <w:color w:val="000000" w:themeColor="text1"/>
                <w:sz w:val="22"/>
                <w:szCs w:val="22"/>
                <w:lang w:val="id-ID"/>
              </w:rPr>
              <w:t>1</w:t>
            </w:r>
            <w:r w:rsidRPr="000C6FB4">
              <w:rPr>
                <w:rFonts w:ascii="Times New Roman" w:hAnsi="Times New Roman"/>
                <w:b w:val="0"/>
                <w:color w:val="000000" w:themeColor="text1"/>
                <w:sz w:val="22"/>
                <w:szCs w:val="22"/>
              </w:rPr>
              <w:t xml:space="preserve"> &lt; KD</w:t>
            </w:r>
            <w:r w:rsidRPr="000C6FB4">
              <w:rPr>
                <w:rFonts w:ascii="Times New Roman" w:hAnsi="Times New Roman"/>
                <w:b w:val="0"/>
                <w:color w:val="000000" w:themeColor="text1"/>
                <w:sz w:val="22"/>
                <w:szCs w:val="22"/>
                <w:lang w:val="id-ID"/>
              </w:rPr>
              <w:t>5</w:t>
            </w:r>
            <w:r w:rsidRPr="000C6FB4">
              <w:rPr>
                <w:rFonts w:ascii="Times New Roman" w:hAnsi="Times New Roman"/>
                <w:b w:val="0"/>
                <w:color w:val="000000" w:themeColor="text1"/>
                <w:sz w:val="22"/>
                <w:szCs w:val="22"/>
              </w:rPr>
              <w:t xml:space="preserve"> &lt; </w:t>
            </w:r>
            <w:r w:rsidRPr="000C6FB4">
              <w:rPr>
                <w:rFonts w:ascii="Times New Roman" w:hAnsi="Times New Roman"/>
                <w:b w:val="0"/>
                <w:color w:val="000000" w:themeColor="text1"/>
                <w:sz w:val="22"/>
                <w:szCs w:val="22"/>
                <w:lang w:val="id-ID"/>
              </w:rPr>
              <w:t>5</w:t>
            </w:r>
            <w:r w:rsidRPr="000C6FB4">
              <w:rPr>
                <w:rFonts w:ascii="Times New Roman" w:hAnsi="Times New Roman"/>
                <w:b w:val="0"/>
                <w:color w:val="000000" w:themeColor="text1"/>
                <w:sz w:val="22"/>
                <w:szCs w:val="22"/>
              </w:rPr>
              <w:t>, maka</w:t>
            </w:r>
          </w:p>
          <w:p w:rsidR="001C3003" w:rsidRPr="000C6FB4" w:rsidRDefault="00EE3317" w:rsidP="00EE3317">
            <w:pPr>
              <w:ind w:left="-42"/>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 xml:space="preserve">skor = </w:t>
            </w:r>
            <w:r w:rsidRPr="000C6FB4">
              <w:rPr>
                <w:rFonts w:ascii="Times New Roman" w:hAnsi="Times New Roman"/>
                <w:b w:val="0"/>
                <w:color w:val="000000" w:themeColor="text1"/>
                <w:sz w:val="22"/>
                <w:szCs w:val="22"/>
                <w:lang w:val="id-ID"/>
              </w:rPr>
              <w:t>(</w:t>
            </w:r>
            <w:r w:rsidRPr="000C6FB4">
              <w:rPr>
                <w:rFonts w:ascii="Times New Roman" w:hAnsi="Times New Roman"/>
                <w:b w:val="0"/>
                <w:color w:val="000000" w:themeColor="text1"/>
                <w:sz w:val="22"/>
                <w:szCs w:val="22"/>
              </w:rPr>
              <w:t>(</w:t>
            </w:r>
            <w:r w:rsidR="00783BAC" w:rsidRPr="000C6FB4">
              <w:rPr>
                <w:rFonts w:ascii="Times New Roman" w:hAnsi="Times New Roman"/>
                <w:b w:val="0"/>
                <w:color w:val="000000" w:themeColor="text1"/>
                <w:sz w:val="22"/>
                <w:szCs w:val="22"/>
                <w:lang w:val="id-ID"/>
              </w:rPr>
              <w:t>0,75</w:t>
            </w:r>
            <w:r w:rsidRPr="000C6FB4">
              <w:rPr>
                <w:rFonts w:ascii="Times New Roman" w:hAnsi="Times New Roman"/>
                <w:b w:val="0"/>
                <w:color w:val="000000" w:themeColor="text1"/>
                <w:sz w:val="22"/>
                <w:szCs w:val="22"/>
                <w:lang w:val="id-ID"/>
              </w:rPr>
              <w:t xml:space="preserve"> </w:t>
            </w:r>
            <w:r w:rsidRPr="000C6FB4">
              <w:rPr>
                <w:rFonts w:ascii="Times New Roman" w:hAnsi="Times New Roman"/>
                <w:b w:val="0"/>
                <w:color w:val="000000" w:themeColor="text1"/>
                <w:sz w:val="22"/>
                <w:szCs w:val="22"/>
              </w:rPr>
              <w:t>x KD</w:t>
            </w:r>
            <w:r w:rsidRPr="000C6FB4">
              <w:rPr>
                <w:rFonts w:ascii="Times New Roman" w:hAnsi="Times New Roman"/>
                <w:b w:val="0"/>
                <w:color w:val="000000" w:themeColor="text1"/>
                <w:sz w:val="22"/>
                <w:szCs w:val="22"/>
                <w:lang w:val="id-ID"/>
              </w:rPr>
              <w:t>5</w:t>
            </w:r>
            <w:r w:rsidRPr="000C6FB4">
              <w:rPr>
                <w:rFonts w:ascii="Times New Roman" w:hAnsi="Times New Roman"/>
                <w:b w:val="0"/>
                <w:color w:val="000000" w:themeColor="text1"/>
                <w:sz w:val="22"/>
                <w:szCs w:val="22"/>
              </w:rPr>
              <w:t>)</w:t>
            </w:r>
            <w:r w:rsidR="00567E8C" w:rsidRPr="000C6FB4">
              <w:rPr>
                <w:rFonts w:ascii="Times New Roman" w:hAnsi="Times New Roman"/>
                <w:b w:val="0"/>
                <w:color w:val="000000" w:themeColor="text1"/>
                <w:sz w:val="22"/>
                <w:szCs w:val="22"/>
                <w:lang w:val="id-ID"/>
              </w:rPr>
              <w:t xml:space="preserve"> +</w:t>
            </w:r>
            <w:r w:rsidRPr="000C6FB4">
              <w:rPr>
                <w:rFonts w:ascii="Times New Roman" w:hAnsi="Times New Roman"/>
                <w:b w:val="0"/>
                <w:color w:val="000000" w:themeColor="text1"/>
                <w:sz w:val="22"/>
                <w:szCs w:val="22"/>
                <w:lang w:val="id-ID"/>
              </w:rPr>
              <w:t xml:space="preserve"> </w:t>
            </w:r>
            <w:r w:rsidR="00783BAC" w:rsidRPr="000C6FB4">
              <w:rPr>
                <w:rFonts w:ascii="Times New Roman" w:hAnsi="Times New Roman"/>
                <w:b w:val="0"/>
                <w:color w:val="000000" w:themeColor="text1"/>
                <w:sz w:val="22"/>
                <w:szCs w:val="22"/>
                <w:lang w:val="id-ID"/>
              </w:rPr>
              <w:t>0,25</w:t>
            </w:r>
            <w:r w:rsidRPr="000C6FB4">
              <w:rPr>
                <w:rFonts w:ascii="Times New Roman" w:hAnsi="Times New Roman"/>
                <w:b w:val="0"/>
                <w:color w:val="000000" w:themeColor="text1"/>
                <w:sz w:val="22"/>
                <w:szCs w:val="22"/>
                <w:lang w:val="id-ID"/>
              </w:rPr>
              <w:t>)</w:t>
            </w:r>
            <w:r w:rsidRPr="000C6FB4">
              <w:rPr>
                <w:rFonts w:ascii="Times New Roman" w:hAnsi="Times New Roman"/>
                <w:b w:val="0"/>
                <w:color w:val="000000" w:themeColor="text1"/>
                <w:sz w:val="22"/>
                <w:szCs w:val="22"/>
              </w:rPr>
              <w:t>.</w:t>
            </w:r>
          </w:p>
        </w:tc>
        <w:tc>
          <w:tcPr>
            <w:tcW w:w="1814" w:type="dxa"/>
            <w:gridSpan w:val="2"/>
            <w:vAlign w:val="center"/>
          </w:tcPr>
          <w:p w:rsidR="00A94862" w:rsidRPr="000C6FB4" w:rsidRDefault="00EE3317" w:rsidP="00A94862">
            <w:pPr>
              <w:ind w:left="-42"/>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 xml:space="preserve">Jika KD5 ≤ </w:t>
            </w:r>
            <w:r w:rsidRPr="000C6FB4">
              <w:rPr>
                <w:rFonts w:ascii="Times New Roman" w:hAnsi="Times New Roman"/>
                <w:b w:val="0"/>
                <w:color w:val="000000" w:themeColor="text1"/>
                <w:sz w:val="22"/>
                <w:szCs w:val="22"/>
                <w:lang w:val="id-ID"/>
              </w:rPr>
              <w:t>1</w:t>
            </w:r>
            <w:r w:rsidR="00A94862" w:rsidRPr="000C6FB4">
              <w:rPr>
                <w:rFonts w:ascii="Times New Roman" w:hAnsi="Times New Roman"/>
                <w:b w:val="0"/>
                <w:color w:val="000000" w:themeColor="text1"/>
                <w:sz w:val="22"/>
                <w:szCs w:val="22"/>
              </w:rPr>
              <w:t>, maka skor = 1.</w:t>
            </w:r>
          </w:p>
        </w:tc>
        <w:tc>
          <w:tcPr>
            <w:tcW w:w="1736" w:type="dxa"/>
            <w:gridSpan w:val="2"/>
            <w:shd w:val="clear" w:color="auto" w:fill="auto"/>
            <w:vAlign w:val="center"/>
          </w:tcPr>
          <w:p w:rsidR="001C3003" w:rsidRPr="000C6FB4" w:rsidRDefault="00D40CB7" w:rsidP="00A94862">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Tidak ada skor 0.</w:t>
            </w:r>
          </w:p>
        </w:tc>
      </w:tr>
      <w:tr w:rsidR="00A94862" w:rsidRPr="000C6FB4" w:rsidTr="00BA381C">
        <w:trPr>
          <w:trHeight w:val="484"/>
        </w:trPr>
        <w:tc>
          <w:tcPr>
            <w:tcW w:w="2513" w:type="dxa"/>
          </w:tcPr>
          <w:p w:rsidR="00A94862" w:rsidRPr="000C6FB4" w:rsidRDefault="00A94862" w:rsidP="00E3165C">
            <w:pPr>
              <w:ind w:left="-18" w:firstLine="18"/>
              <w:rPr>
                <w:rFonts w:ascii="Times New Roman" w:hAnsi="Times New Roman"/>
                <w:b w:val="0"/>
                <w:color w:val="000000" w:themeColor="text1"/>
                <w:sz w:val="22"/>
                <w:szCs w:val="22"/>
              </w:rPr>
            </w:pPr>
          </w:p>
        </w:tc>
        <w:tc>
          <w:tcPr>
            <w:tcW w:w="3502" w:type="dxa"/>
          </w:tcPr>
          <w:p w:rsidR="00A94862" w:rsidRPr="000C6FB4" w:rsidRDefault="00EE3317" w:rsidP="00376348">
            <w:pPr>
              <w:pStyle w:val="ListParagraph"/>
              <w:numPr>
                <w:ilvl w:val="4"/>
                <w:numId w:val="23"/>
              </w:numPr>
              <w:ind w:left="1047" w:hanging="1047"/>
              <w:rPr>
                <w:color w:val="000000" w:themeColor="text1"/>
                <w:sz w:val="22"/>
                <w:szCs w:val="22"/>
              </w:rPr>
            </w:pPr>
            <w:r w:rsidRPr="000C6FB4">
              <w:rPr>
                <w:color w:val="000000" w:themeColor="text1"/>
              </w:rPr>
              <w:t xml:space="preserve">Kemampuan melakukan </w:t>
            </w:r>
            <w:r w:rsidRPr="000C6FB4">
              <w:rPr>
                <w:color w:val="000000" w:themeColor="text1"/>
                <w:lang w:val="id-ID"/>
              </w:rPr>
              <w:t>Konseling Kontrasepsi Pria</w:t>
            </w:r>
            <w:r w:rsidRPr="000C6FB4">
              <w:rPr>
                <w:color w:val="000000" w:themeColor="text1"/>
                <w:sz w:val="22"/>
                <w:szCs w:val="22"/>
              </w:rPr>
              <w:t xml:space="preserve"> </w:t>
            </w:r>
            <w:r w:rsidR="00A94862" w:rsidRPr="000C6FB4">
              <w:rPr>
                <w:color w:val="000000" w:themeColor="text1"/>
                <w:sz w:val="22"/>
                <w:szCs w:val="22"/>
              </w:rPr>
              <w:t>(KD6)</w:t>
            </w:r>
          </w:p>
        </w:tc>
        <w:tc>
          <w:tcPr>
            <w:tcW w:w="2126" w:type="dxa"/>
            <w:vAlign w:val="center"/>
          </w:tcPr>
          <w:p w:rsidR="00A94862" w:rsidRPr="000C6FB4" w:rsidRDefault="00EE3317" w:rsidP="00CB7627">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 xml:space="preserve">Jika KD6 ≥ </w:t>
            </w:r>
            <w:r w:rsidRPr="000C6FB4">
              <w:rPr>
                <w:rFonts w:ascii="Times New Roman" w:hAnsi="Times New Roman"/>
                <w:b w:val="0"/>
                <w:color w:val="000000" w:themeColor="text1"/>
                <w:sz w:val="22"/>
                <w:szCs w:val="22"/>
                <w:lang w:val="id-ID"/>
              </w:rPr>
              <w:t>5</w:t>
            </w:r>
            <w:r w:rsidR="00A94862" w:rsidRPr="000C6FB4">
              <w:rPr>
                <w:rFonts w:ascii="Times New Roman" w:hAnsi="Times New Roman"/>
                <w:b w:val="0"/>
                <w:color w:val="000000" w:themeColor="text1"/>
                <w:sz w:val="22"/>
                <w:szCs w:val="22"/>
              </w:rPr>
              <w:t>, maka skor = 4.</w:t>
            </w:r>
          </w:p>
        </w:tc>
        <w:tc>
          <w:tcPr>
            <w:tcW w:w="4044" w:type="dxa"/>
            <w:gridSpan w:val="7"/>
            <w:vAlign w:val="center"/>
          </w:tcPr>
          <w:p w:rsidR="00A94862" w:rsidRPr="000C6FB4" w:rsidRDefault="00783BAC" w:rsidP="00CB7627">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 xml:space="preserve">Jika </w:t>
            </w:r>
            <w:r w:rsidRPr="000C6FB4">
              <w:rPr>
                <w:rFonts w:ascii="Times New Roman" w:hAnsi="Times New Roman"/>
                <w:b w:val="0"/>
                <w:color w:val="000000" w:themeColor="text1"/>
                <w:sz w:val="22"/>
                <w:szCs w:val="22"/>
                <w:lang w:val="id-ID"/>
              </w:rPr>
              <w:t>1</w:t>
            </w:r>
            <w:r w:rsidRPr="000C6FB4">
              <w:rPr>
                <w:rFonts w:ascii="Times New Roman" w:hAnsi="Times New Roman"/>
                <w:b w:val="0"/>
                <w:color w:val="000000" w:themeColor="text1"/>
                <w:sz w:val="22"/>
                <w:szCs w:val="22"/>
              </w:rPr>
              <w:t xml:space="preserve"> &lt; KD6 &lt; </w:t>
            </w:r>
            <w:r w:rsidRPr="000C6FB4">
              <w:rPr>
                <w:rFonts w:ascii="Times New Roman" w:hAnsi="Times New Roman"/>
                <w:b w:val="0"/>
                <w:color w:val="000000" w:themeColor="text1"/>
                <w:sz w:val="22"/>
                <w:szCs w:val="22"/>
                <w:lang w:val="id-ID"/>
              </w:rPr>
              <w:t>5</w:t>
            </w:r>
            <w:r w:rsidR="00A94862" w:rsidRPr="000C6FB4">
              <w:rPr>
                <w:rFonts w:ascii="Times New Roman" w:hAnsi="Times New Roman"/>
                <w:b w:val="0"/>
                <w:color w:val="000000" w:themeColor="text1"/>
                <w:sz w:val="22"/>
                <w:szCs w:val="22"/>
              </w:rPr>
              <w:t>, maka</w:t>
            </w:r>
          </w:p>
          <w:p w:rsidR="00A94862" w:rsidRPr="000C6FB4" w:rsidRDefault="00783BAC" w:rsidP="00783BAC">
            <w:pPr>
              <w:ind w:left="-42"/>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 xml:space="preserve">skor = </w:t>
            </w:r>
            <w:r w:rsidRPr="000C6FB4">
              <w:rPr>
                <w:rFonts w:ascii="Times New Roman" w:hAnsi="Times New Roman"/>
                <w:b w:val="0"/>
                <w:color w:val="000000" w:themeColor="text1"/>
                <w:sz w:val="22"/>
                <w:szCs w:val="22"/>
                <w:lang w:val="id-ID"/>
              </w:rPr>
              <w:t>(</w:t>
            </w:r>
            <w:r w:rsidRPr="000C6FB4">
              <w:rPr>
                <w:rFonts w:ascii="Times New Roman" w:hAnsi="Times New Roman"/>
                <w:b w:val="0"/>
                <w:color w:val="000000" w:themeColor="text1"/>
                <w:sz w:val="22"/>
                <w:szCs w:val="22"/>
              </w:rPr>
              <w:t>(</w:t>
            </w:r>
            <w:r w:rsidRPr="000C6FB4">
              <w:rPr>
                <w:rFonts w:ascii="Times New Roman" w:hAnsi="Times New Roman"/>
                <w:b w:val="0"/>
                <w:color w:val="000000" w:themeColor="text1"/>
                <w:sz w:val="22"/>
                <w:szCs w:val="22"/>
                <w:lang w:val="id-ID"/>
              </w:rPr>
              <w:t>0,75</w:t>
            </w:r>
            <w:r w:rsidRPr="000C6FB4">
              <w:rPr>
                <w:rFonts w:ascii="Times New Roman" w:hAnsi="Times New Roman"/>
                <w:b w:val="0"/>
                <w:color w:val="000000" w:themeColor="text1"/>
                <w:sz w:val="22"/>
                <w:szCs w:val="22"/>
              </w:rPr>
              <w:t xml:space="preserve"> x KD6)</w:t>
            </w:r>
            <w:r w:rsidR="00567E8C" w:rsidRPr="000C6FB4">
              <w:rPr>
                <w:rFonts w:ascii="Times New Roman" w:hAnsi="Times New Roman"/>
                <w:b w:val="0"/>
                <w:color w:val="000000" w:themeColor="text1"/>
                <w:sz w:val="22"/>
                <w:szCs w:val="22"/>
                <w:lang w:val="id-ID"/>
              </w:rPr>
              <w:t xml:space="preserve"> +</w:t>
            </w:r>
            <w:r w:rsidRPr="000C6FB4">
              <w:rPr>
                <w:rFonts w:ascii="Times New Roman" w:hAnsi="Times New Roman"/>
                <w:b w:val="0"/>
                <w:color w:val="000000" w:themeColor="text1"/>
                <w:sz w:val="22"/>
                <w:szCs w:val="22"/>
                <w:lang w:val="id-ID"/>
              </w:rPr>
              <w:t xml:space="preserve"> 0,25)</w:t>
            </w:r>
            <w:r w:rsidR="00A94862" w:rsidRPr="000C6FB4">
              <w:rPr>
                <w:rFonts w:ascii="Times New Roman" w:hAnsi="Times New Roman"/>
                <w:b w:val="0"/>
                <w:color w:val="000000" w:themeColor="text1"/>
                <w:sz w:val="22"/>
                <w:szCs w:val="22"/>
              </w:rPr>
              <w:t>.</w:t>
            </w:r>
          </w:p>
        </w:tc>
        <w:tc>
          <w:tcPr>
            <w:tcW w:w="1814" w:type="dxa"/>
            <w:gridSpan w:val="2"/>
            <w:vAlign w:val="center"/>
          </w:tcPr>
          <w:p w:rsidR="00A94862" w:rsidRPr="000C6FB4" w:rsidRDefault="00EE3317" w:rsidP="00CB7627">
            <w:pPr>
              <w:ind w:left="-42"/>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 xml:space="preserve">Jika KD6 ≤ </w:t>
            </w:r>
            <w:r w:rsidRPr="000C6FB4">
              <w:rPr>
                <w:rFonts w:ascii="Times New Roman" w:hAnsi="Times New Roman"/>
                <w:b w:val="0"/>
                <w:color w:val="000000" w:themeColor="text1"/>
                <w:sz w:val="22"/>
                <w:szCs w:val="22"/>
                <w:lang w:val="id-ID"/>
              </w:rPr>
              <w:t>1</w:t>
            </w:r>
            <w:r w:rsidR="00A94862" w:rsidRPr="000C6FB4">
              <w:rPr>
                <w:rFonts w:ascii="Times New Roman" w:hAnsi="Times New Roman"/>
                <w:b w:val="0"/>
                <w:color w:val="000000" w:themeColor="text1"/>
                <w:sz w:val="22"/>
                <w:szCs w:val="22"/>
              </w:rPr>
              <w:t>, maka skor = 1.</w:t>
            </w:r>
          </w:p>
        </w:tc>
        <w:tc>
          <w:tcPr>
            <w:tcW w:w="1736" w:type="dxa"/>
            <w:gridSpan w:val="2"/>
            <w:shd w:val="clear" w:color="auto" w:fill="auto"/>
            <w:vAlign w:val="center"/>
          </w:tcPr>
          <w:p w:rsidR="00A94862" w:rsidRPr="000C6FB4" w:rsidRDefault="00A94862" w:rsidP="00CB7627">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Tidak ada skor 0.</w:t>
            </w:r>
          </w:p>
        </w:tc>
      </w:tr>
      <w:tr w:rsidR="00783BAC" w:rsidRPr="000C6FB4" w:rsidTr="00D16397">
        <w:trPr>
          <w:trHeight w:val="886"/>
        </w:trPr>
        <w:tc>
          <w:tcPr>
            <w:tcW w:w="2513" w:type="dxa"/>
          </w:tcPr>
          <w:p w:rsidR="00783BAC" w:rsidRPr="000C6FB4" w:rsidRDefault="00783BAC" w:rsidP="00E3165C">
            <w:pPr>
              <w:ind w:left="-18" w:firstLine="18"/>
              <w:rPr>
                <w:rFonts w:ascii="Times New Roman" w:hAnsi="Times New Roman"/>
                <w:b w:val="0"/>
                <w:color w:val="000000" w:themeColor="text1"/>
                <w:sz w:val="22"/>
                <w:szCs w:val="22"/>
              </w:rPr>
            </w:pPr>
          </w:p>
        </w:tc>
        <w:tc>
          <w:tcPr>
            <w:tcW w:w="3502" w:type="dxa"/>
          </w:tcPr>
          <w:p w:rsidR="00783BAC" w:rsidRPr="000C6FB4" w:rsidRDefault="00783BAC" w:rsidP="00376348">
            <w:pPr>
              <w:pStyle w:val="ListParagraph"/>
              <w:numPr>
                <w:ilvl w:val="4"/>
                <w:numId w:val="23"/>
              </w:numPr>
              <w:ind w:left="1047" w:hanging="1047"/>
              <w:rPr>
                <w:color w:val="000000" w:themeColor="text1"/>
                <w:sz w:val="22"/>
                <w:szCs w:val="22"/>
              </w:rPr>
            </w:pPr>
            <w:r w:rsidRPr="000C6FB4">
              <w:rPr>
                <w:bCs/>
                <w:color w:val="000000" w:themeColor="text1"/>
                <w:lang w:eastAsia="en-GB"/>
              </w:rPr>
              <w:t xml:space="preserve">Ketrampilan diagnostik </w:t>
            </w:r>
            <w:r w:rsidRPr="000C6FB4">
              <w:rPr>
                <w:bCs/>
                <w:color w:val="000000" w:themeColor="text1"/>
                <w:lang w:val="id-ID" w:eastAsia="en-GB"/>
              </w:rPr>
              <w:t>dan tatalaksana</w:t>
            </w:r>
            <w:r w:rsidRPr="000C6FB4">
              <w:rPr>
                <w:bCs/>
                <w:color w:val="000000" w:themeColor="text1"/>
                <w:lang w:eastAsia="en-GB"/>
              </w:rPr>
              <w:t xml:space="preserve"> Gangguan pada </w:t>
            </w:r>
            <w:r w:rsidRPr="000C6FB4">
              <w:rPr>
                <w:color w:val="000000" w:themeColor="text1"/>
                <w:lang w:val="id-ID"/>
              </w:rPr>
              <w:t>Pria Usia Lanjut</w:t>
            </w:r>
            <w:r w:rsidRPr="000C6FB4">
              <w:rPr>
                <w:color w:val="000000" w:themeColor="text1"/>
                <w:sz w:val="22"/>
                <w:szCs w:val="22"/>
                <w:lang w:val="id-ID"/>
              </w:rPr>
              <w:t xml:space="preserve"> </w:t>
            </w:r>
            <w:r w:rsidRPr="000C6FB4">
              <w:rPr>
                <w:color w:val="000000" w:themeColor="text1"/>
                <w:sz w:val="22"/>
                <w:szCs w:val="22"/>
              </w:rPr>
              <w:t>(KD7)</w:t>
            </w:r>
          </w:p>
        </w:tc>
        <w:tc>
          <w:tcPr>
            <w:tcW w:w="2126" w:type="dxa"/>
            <w:vAlign w:val="center"/>
          </w:tcPr>
          <w:p w:rsidR="00783BAC" w:rsidRPr="000C6FB4" w:rsidRDefault="00783BAC" w:rsidP="00CB7627">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KD7 ≥ 10, maka skor = 4.</w:t>
            </w:r>
          </w:p>
        </w:tc>
        <w:tc>
          <w:tcPr>
            <w:tcW w:w="5858" w:type="dxa"/>
            <w:gridSpan w:val="9"/>
            <w:vAlign w:val="center"/>
          </w:tcPr>
          <w:p w:rsidR="00783BAC" w:rsidRPr="000C6FB4" w:rsidRDefault="001C1F5F" w:rsidP="00CB7627">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 xml:space="preserve">Jika </w:t>
            </w:r>
            <w:r w:rsidRPr="000C6FB4">
              <w:rPr>
                <w:rFonts w:ascii="Times New Roman" w:hAnsi="Times New Roman"/>
                <w:b w:val="0"/>
                <w:color w:val="000000" w:themeColor="text1"/>
                <w:sz w:val="22"/>
                <w:szCs w:val="22"/>
                <w:lang w:val="id-ID"/>
              </w:rPr>
              <w:t>1</w:t>
            </w:r>
            <w:r w:rsidR="00783BAC" w:rsidRPr="000C6FB4">
              <w:rPr>
                <w:rFonts w:ascii="Times New Roman" w:hAnsi="Times New Roman"/>
                <w:b w:val="0"/>
                <w:color w:val="000000" w:themeColor="text1"/>
                <w:sz w:val="22"/>
                <w:szCs w:val="22"/>
              </w:rPr>
              <w:t xml:space="preserve"> &lt; KD7 &lt; 10, maka</w:t>
            </w:r>
          </w:p>
          <w:p w:rsidR="00783BAC" w:rsidRPr="000C6FB4" w:rsidRDefault="00783BAC" w:rsidP="008A0BB0">
            <w:pPr>
              <w:ind w:left="-42"/>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rPr>
              <w:t>skor = (</w:t>
            </w:r>
            <w:r w:rsidR="001C1F5F" w:rsidRPr="000C6FB4">
              <w:rPr>
                <w:rFonts w:ascii="Times New Roman" w:hAnsi="Times New Roman"/>
                <w:b w:val="0"/>
                <w:color w:val="000000" w:themeColor="text1"/>
                <w:sz w:val="22"/>
                <w:szCs w:val="22"/>
                <w:lang w:val="id-ID"/>
              </w:rPr>
              <w:t xml:space="preserve">0,40 </w:t>
            </w:r>
            <w:r w:rsidRPr="000C6FB4">
              <w:rPr>
                <w:rFonts w:ascii="Times New Roman" w:hAnsi="Times New Roman"/>
                <w:b w:val="0"/>
                <w:color w:val="000000" w:themeColor="text1"/>
                <w:sz w:val="22"/>
                <w:szCs w:val="22"/>
              </w:rPr>
              <w:t>x KD7).</w:t>
            </w:r>
          </w:p>
        </w:tc>
        <w:tc>
          <w:tcPr>
            <w:tcW w:w="1736" w:type="dxa"/>
            <w:gridSpan w:val="2"/>
            <w:shd w:val="clear" w:color="auto" w:fill="auto"/>
            <w:vAlign w:val="center"/>
          </w:tcPr>
          <w:p w:rsidR="00783BAC" w:rsidRPr="000C6FB4" w:rsidRDefault="00783BAC" w:rsidP="00D62477">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KD</w:t>
            </w:r>
            <w:r w:rsidR="00D62477" w:rsidRPr="000C6FB4">
              <w:rPr>
                <w:rFonts w:ascii="Times New Roman" w:hAnsi="Times New Roman"/>
                <w:b w:val="0"/>
                <w:color w:val="000000" w:themeColor="text1"/>
                <w:sz w:val="22"/>
                <w:szCs w:val="22"/>
                <w:lang w:val="id-ID"/>
              </w:rPr>
              <w:t>7</w:t>
            </w:r>
            <w:r w:rsidRPr="000C6FB4">
              <w:rPr>
                <w:rFonts w:ascii="Times New Roman" w:hAnsi="Times New Roman"/>
                <w:b w:val="0"/>
                <w:color w:val="000000" w:themeColor="text1"/>
                <w:sz w:val="22"/>
                <w:szCs w:val="22"/>
              </w:rPr>
              <w:t xml:space="preserve"> </w:t>
            </w:r>
            <w:r w:rsidRPr="000C6FB4">
              <w:rPr>
                <w:rFonts w:ascii="Times New Roman" w:hAnsi="Times New Roman"/>
                <w:b w:val="0"/>
                <w:color w:val="000000" w:themeColor="text1"/>
                <w:sz w:val="22"/>
                <w:szCs w:val="22"/>
                <w:lang w:val="id-ID"/>
              </w:rPr>
              <w:t>&lt;</w:t>
            </w:r>
            <w:r w:rsidRPr="000C6FB4">
              <w:rPr>
                <w:rFonts w:ascii="Times New Roman" w:hAnsi="Times New Roman"/>
                <w:b w:val="0"/>
                <w:color w:val="000000" w:themeColor="text1"/>
                <w:sz w:val="22"/>
                <w:szCs w:val="22"/>
              </w:rPr>
              <w:t xml:space="preserve"> </w:t>
            </w:r>
            <w:r w:rsidRPr="000C6FB4">
              <w:rPr>
                <w:rFonts w:ascii="Times New Roman" w:hAnsi="Times New Roman"/>
                <w:b w:val="0"/>
                <w:color w:val="000000" w:themeColor="text1"/>
                <w:sz w:val="22"/>
                <w:szCs w:val="22"/>
                <w:lang w:val="id-ID"/>
              </w:rPr>
              <w:t>1</w:t>
            </w:r>
            <w:r w:rsidRPr="000C6FB4">
              <w:rPr>
                <w:rFonts w:ascii="Times New Roman" w:hAnsi="Times New Roman"/>
                <w:b w:val="0"/>
                <w:color w:val="000000" w:themeColor="text1"/>
                <w:sz w:val="22"/>
                <w:szCs w:val="22"/>
              </w:rPr>
              <w:t xml:space="preserve">, maka skor = </w:t>
            </w:r>
            <w:r w:rsidRPr="000C6FB4">
              <w:rPr>
                <w:rFonts w:ascii="Times New Roman" w:hAnsi="Times New Roman"/>
                <w:b w:val="0"/>
                <w:color w:val="000000" w:themeColor="text1"/>
                <w:sz w:val="22"/>
                <w:szCs w:val="22"/>
                <w:lang w:val="id-ID"/>
              </w:rPr>
              <w:t>0</w:t>
            </w:r>
          </w:p>
        </w:tc>
      </w:tr>
      <w:tr w:rsidR="00D62477" w:rsidRPr="000C6FB4" w:rsidTr="00D62477">
        <w:trPr>
          <w:trHeight w:val="484"/>
        </w:trPr>
        <w:tc>
          <w:tcPr>
            <w:tcW w:w="2513" w:type="dxa"/>
          </w:tcPr>
          <w:p w:rsidR="00D62477" w:rsidRPr="000C6FB4" w:rsidRDefault="00D62477" w:rsidP="00E3165C">
            <w:pPr>
              <w:ind w:left="-18" w:firstLine="18"/>
              <w:rPr>
                <w:rFonts w:ascii="Times New Roman" w:hAnsi="Times New Roman"/>
                <w:b w:val="0"/>
                <w:color w:val="000000" w:themeColor="text1"/>
                <w:sz w:val="22"/>
                <w:szCs w:val="22"/>
              </w:rPr>
            </w:pPr>
          </w:p>
        </w:tc>
        <w:tc>
          <w:tcPr>
            <w:tcW w:w="3502" w:type="dxa"/>
          </w:tcPr>
          <w:p w:rsidR="00D62477" w:rsidRPr="000C6FB4" w:rsidRDefault="00D62477" w:rsidP="00376348">
            <w:pPr>
              <w:pStyle w:val="ListParagraph"/>
              <w:numPr>
                <w:ilvl w:val="4"/>
                <w:numId w:val="23"/>
              </w:numPr>
              <w:ind w:left="1047" w:hanging="1047"/>
              <w:rPr>
                <w:color w:val="000000" w:themeColor="text1"/>
                <w:sz w:val="22"/>
                <w:szCs w:val="22"/>
              </w:rPr>
            </w:pPr>
            <w:r w:rsidRPr="000C6FB4">
              <w:rPr>
                <w:bCs/>
                <w:color w:val="000000" w:themeColor="text1"/>
                <w:lang w:eastAsia="en-GB"/>
              </w:rPr>
              <w:t xml:space="preserve">Ketrampilan diagnostik </w:t>
            </w:r>
            <w:r w:rsidRPr="000C6FB4">
              <w:rPr>
                <w:bCs/>
                <w:color w:val="000000" w:themeColor="text1"/>
                <w:lang w:val="id-ID" w:eastAsia="en-GB"/>
              </w:rPr>
              <w:t>dan tatalaksana</w:t>
            </w:r>
            <w:r w:rsidRPr="000C6FB4">
              <w:rPr>
                <w:bCs/>
                <w:color w:val="000000" w:themeColor="text1"/>
                <w:lang w:eastAsia="en-GB"/>
              </w:rPr>
              <w:t xml:space="preserve"> </w:t>
            </w:r>
            <w:r w:rsidRPr="000C6FB4">
              <w:rPr>
                <w:color w:val="000000" w:themeColor="text1"/>
                <w:lang w:val="id-ID"/>
              </w:rPr>
              <w:t xml:space="preserve">Gangguan Perkembangan Endokrin Pria </w:t>
            </w:r>
            <w:r w:rsidRPr="000C6FB4">
              <w:rPr>
                <w:color w:val="000000" w:themeColor="text1"/>
              </w:rPr>
              <w:t>- Hipogonadisme</w:t>
            </w:r>
            <w:r w:rsidRPr="000C6FB4">
              <w:rPr>
                <w:color w:val="000000" w:themeColor="text1"/>
                <w:sz w:val="22"/>
                <w:szCs w:val="22"/>
              </w:rPr>
              <w:t xml:space="preserve"> </w:t>
            </w:r>
            <w:r w:rsidRPr="000C6FB4">
              <w:rPr>
                <w:color w:val="000000" w:themeColor="text1"/>
                <w:sz w:val="22"/>
                <w:szCs w:val="22"/>
                <w:lang w:val="id-ID"/>
              </w:rPr>
              <w:t xml:space="preserve"> </w:t>
            </w:r>
            <w:r w:rsidRPr="000C6FB4">
              <w:rPr>
                <w:color w:val="000000" w:themeColor="text1"/>
                <w:sz w:val="22"/>
                <w:szCs w:val="22"/>
              </w:rPr>
              <w:t>(KD8)</w:t>
            </w:r>
          </w:p>
        </w:tc>
        <w:tc>
          <w:tcPr>
            <w:tcW w:w="2126" w:type="dxa"/>
            <w:vAlign w:val="center"/>
          </w:tcPr>
          <w:p w:rsidR="00D62477" w:rsidRPr="000C6FB4" w:rsidRDefault="00D62477" w:rsidP="00CB7627">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KD8 ≥ 10, maka skor = 4.</w:t>
            </w:r>
          </w:p>
        </w:tc>
        <w:tc>
          <w:tcPr>
            <w:tcW w:w="5858" w:type="dxa"/>
            <w:gridSpan w:val="9"/>
            <w:vAlign w:val="center"/>
          </w:tcPr>
          <w:p w:rsidR="00D62477" w:rsidRPr="000C6FB4" w:rsidRDefault="00D62477" w:rsidP="006F0DBB">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2 &lt; KD</w:t>
            </w:r>
            <w:r w:rsidRPr="000C6FB4">
              <w:rPr>
                <w:rFonts w:ascii="Times New Roman" w:hAnsi="Times New Roman"/>
                <w:b w:val="0"/>
                <w:color w:val="000000" w:themeColor="text1"/>
                <w:sz w:val="22"/>
                <w:szCs w:val="22"/>
                <w:lang w:val="id-ID"/>
              </w:rPr>
              <w:t>8</w:t>
            </w:r>
            <w:r w:rsidRPr="000C6FB4">
              <w:rPr>
                <w:rFonts w:ascii="Times New Roman" w:hAnsi="Times New Roman"/>
                <w:b w:val="0"/>
                <w:color w:val="000000" w:themeColor="text1"/>
                <w:sz w:val="22"/>
                <w:szCs w:val="22"/>
              </w:rPr>
              <w:t xml:space="preserve"> &lt; 10, maka</w:t>
            </w:r>
          </w:p>
          <w:p w:rsidR="00D62477" w:rsidRPr="000C6FB4" w:rsidRDefault="00D62477" w:rsidP="008A0BB0">
            <w:pPr>
              <w:ind w:left="-42"/>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skor = (</w:t>
            </w:r>
            <w:r w:rsidR="008A0BB0" w:rsidRPr="000C6FB4">
              <w:rPr>
                <w:rFonts w:ascii="Times New Roman" w:hAnsi="Times New Roman"/>
                <w:b w:val="0"/>
                <w:color w:val="000000" w:themeColor="text1"/>
                <w:sz w:val="22"/>
                <w:szCs w:val="22"/>
                <w:lang w:val="id-ID"/>
              </w:rPr>
              <w:t xml:space="preserve">0,40 </w:t>
            </w:r>
            <w:r w:rsidRPr="000C6FB4">
              <w:rPr>
                <w:rFonts w:ascii="Times New Roman" w:hAnsi="Times New Roman"/>
                <w:b w:val="0"/>
                <w:color w:val="000000" w:themeColor="text1"/>
                <w:sz w:val="22"/>
                <w:szCs w:val="22"/>
              </w:rPr>
              <w:t>x KD</w:t>
            </w:r>
            <w:r w:rsidRPr="000C6FB4">
              <w:rPr>
                <w:rFonts w:ascii="Times New Roman" w:hAnsi="Times New Roman"/>
                <w:b w:val="0"/>
                <w:color w:val="000000" w:themeColor="text1"/>
                <w:sz w:val="22"/>
                <w:szCs w:val="22"/>
                <w:lang w:val="id-ID"/>
              </w:rPr>
              <w:t>8</w:t>
            </w:r>
            <w:r w:rsidRPr="000C6FB4">
              <w:rPr>
                <w:rFonts w:ascii="Times New Roman" w:hAnsi="Times New Roman"/>
                <w:b w:val="0"/>
                <w:color w:val="000000" w:themeColor="text1"/>
                <w:sz w:val="22"/>
                <w:szCs w:val="22"/>
              </w:rPr>
              <w:t>).</w:t>
            </w:r>
          </w:p>
        </w:tc>
        <w:tc>
          <w:tcPr>
            <w:tcW w:w="1736" w:type="dxa"/>
            <w:gridSpan w:val="2"/>
            <w:shd w:val="clear" w:color="auto" w:fill="auto"/>
            <w:vAlign w:val="center"/>
          </w:tcPr>
          <w:p w:rsidR="00D62477" w:rsidRPr="000C6FB4" w:rsidRDefault="00D62477" w:rsidP="00D62477">
            <w:pPr>
              <w:jc w:val="center"/>
              <w:rPr>
                <w:color w:val="000000" w:themeColor="text1"/>
              </w:rPr>
            </w:pPr>
            <w:r w:rsidRPr="000C6FB4">
              <w:rPr>
                <w:rFonts w:ascii="Times New Roman" w:hAnsi="Times New Roman"/>
                <w:b w:val="0"/>
                <w:color w:val="000000" w:themeColor="text1"/>
                <w:sz w:val="22"/>
                <w:szCs w:val="22"/>
              </w:rPr>
              <w:t>Jika KD</w:t>
            </w:r>
            <w:r w:rsidRPr="000C6FB4">
              <w:rPr>
                <w:rFonts w:ascii="Times New Roman" w:hAnsi="Times New Roman"/>
                <w:b w:val="0"/>
                <w:color w:val="000000" w:themeColor="text1"/>
                <w:sz w:val="22"/>
                <w:szCs w:val="22"/>
                <w:lang w:val="id-ID"/>
              </w:rPr>
              <w:t>8</w:t>
            </w:r>
            <w:r w:rsidRPr="000C6FB4">
              <w:rPr>
                <w:rFonts w:ascii="Times New Roman" w:hAnsi="Times New Roman"/>
                <w:b w:val="0"/>
                <w:color w:val="000000" w:themeColor="text1"/>
                <w:sz w:val="22"/>
                <w:szCs w:val="22"/>
              </w:rPr>
              <w:t xml:space="preserve"> </w:t>
            </w:r>
            <w:r w:rsidRPr="000C6FB4">
              <w:rPr>
                <w:rFonts w:ascii="Times New Roman" w:hAnsi="Times New Roman"/>
                <w:b w:val="0"/>
                <w:color w:val="000000" w:themeColor="text1"/>
                <w:sz w:val="22"/>
                <w:szCs w:val="22"/>
                <w:lang w:val="id-ID"/>
              </w:rPr>
              <w:t>&lt;</w:t>
            </w:r>
            <w:r w:rsidRPr="000C6FB4">
              <w:rPr>
                <w:rFonts w:ascii="Times New Roman" w:hAnsi="Times New Roman"/>
                <w:b w:val="0"/>
                <w:color w:val="000000" w:themeColor="text1"/>
                <w:sz w:val="22"/>
                <w:szCs w:val="22"/>
              </w:rPr>
              <w:t xml:space="preserve"> </w:t>
            </w:r>
            <w:r w:rsidRPr="000C6FB4">
              <w:rPr>
                <w:rFonts w:ascii="Times New Roman" w:hAnsi="Times New Roman"/>
                <w:b w:val="0"/>
                <w:color w:val="000000" w:themeColor="text1"/>
                <w:sz w:val="22"/>
                <w:szCs w:val="22"/>
                <w:lang w:val="id-ID"/>
              </w:rPr>
              <w:t>1</w:t>
            </w:r>
            <w:r w:rsidRPr="000C6FB4">
              <w:rPr>
                <w:rFonts w:ascii="Times New Roman" w:hAnsi="Times New Roman"/>
                <w:b w:val="0"/>
                <w:color w:val="000000" w:themeColor="text1"/>
                <w:sz w:val="22"/>
                <w:szCs w:val="22"/>
              </w:rPr>
              <w:t xml:space="preserve">, maka skor = </w:t>
            </w:r>
            <w:r w:rsidRPr="000C6FB4">
              <w:rPr>
                <w:rFonts w:ascii="Times New Roman" w:hAnsi="Times New Roman"/>
                <w:b w:val="0"/>
                <w:color w:val="000000" w:themeColor="text1"/>
                <w:sz w:val="22"/>
                <w:szCs w:val="22"/>
                <w:lang w:val="id-ID"/>
              </w:rPr>
              <w:t>0</w:t>
            </w:r>
          </w:p>
        </w:tc>
      </w:tr>
      <w:tr w:rsidR="00D62477" w:rsidRPr="000C6FB4" w:rsidTr="00D62477">
        <w:trPr>
          <w:trHeight w:val="484"/>
        </w:trPr>
        <w:tc>
          <w:tcPr>
            <w:tcW w:w="2513" w:type="dxa"/>
          </w:tcPr>
          <w:p w:rsidR="00D62477" w:rsidRPr="000C6FB4" w:rsidRDefault="00D62477" w:rsidP="00E3165C">
            <w:pPr>
              <w:ind w:left="-18" w:firstLine="18"/>
              <w:rPr>
                <w:rFonts w:ascii="Times New Roman" w:hAnsi="Times New Roman"/>
                <w:b w:val="0"/>
                <w:color w:val="000000" w:themeColor="text1"/>
                <w:sz w:val="22"/>
                <w:szCs w:val="22"/>
              </w:rPr>
            </w:pPr>
          </w:p>
        </w:tc>
        <w:tc>
          <w:tcPr>
            <w:tcW w:w="3502" w:type="dxa"/>
          </w:tcPr>
          <w:p w:rsidR="00D62477" w:rsidRPr="000C6FB4" w:rsidRDefault="00D62477" w:rsidP="00376348">
            <w:pPr>
              <w:pStyle w:val="ListParagraph"/>
              <w:numPr>
                <w:ilvl w:val="4"/>
                <w:numId w:val="23"/>
              </w:numPr>
              <w:ind w:left="1047" w:hanging="1047"/>
              <w:rPr>
                <w:color w:val="000000" w:themeColor="text1"/>
                <w:sz w:val="22"/>
                <w:szCs w:val="22"/>
              </w:rPr>
            </w:pPr>
            <w:r w:rsidRPr="000C6FB4">
              <w:rPr>
                <w:bCs/>
                <w:color w:val="000000" w:themeColor="text1"/>
                <w:lang w:eastAsia="en-GB"/>
              </w:rPr>
              <w:t xml:space="preserve">Ketrampilan diagnostik </w:t>
            </w:r>
            <w:r w:rsidRPr="000C6FB4">
              <w:rPr>
                <w:bCs/>
                <w:color w:val="000000" w:themeColor="text1"/>
                <w:lang w:val="id-ID" w:eastAsia="en-GB"/>
              </w:rPr>
              <w:t>dan tatalaksana</w:t>
            </w:r>
            <w:r w:rsidRPr="000C6FB4">
              <w:rPr>
                <w:color w:val="000000" w:themeColor="text1"/>
                <w:lang w:val="id-ID"/>
              </w:rPr>
              <w:t xml:space="preserve"> Micropenis</w:t>
            </w:r>
            <w:r w:rsidRPr="000C6FB4">
              <w:rPr>
                <w:color w:val="000000" w:themeColor="text1"/>
                <w:sz w:val="22"/>
                <w:szCs w:val="22"/>
              </w:rPr>
              <w:t xml:space="preserve"> (KD9)</w:t>
            </w:r>
          </w:p>
        </w:tc>
        <w:tc>
          <w:tcPr>
            <w:tcW w:w="2126" w:type="dxa"/>
            <w:vAlign w:val="center"/>
          </w:tcPr>
          <w:p w:rsidR="00D62477" w:rsidRPr="000C6FB4" w:rsidRDefault="00D62477" w:rsidP="00CB7627">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KD9 ≥ 5, maka skor = 4.</w:t>
            </w:r>
          </w:p>
        </w:tc>
        <w:tc>
          <w:tcPr>
            <w:tcW w:w="5858" w:type="dxa"/>
            <w:gridSpan w:val="9"/>
            <w:vAlign w:val="center"/>
          </w:tcPr>
          <w:p w:rsidR="00D62477" w:rsidRPr="000C6FB4" w:rsidRDefault="00D62477" w:rsidP="00CB7627">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1 &lt; KD9 &lt; 5, maka</w:t>
            </w:r>
          </w:p>
          <w:p w:rsidR="00D62477" w:rsidRPr="000C6FB4" w:rsidRDefault="00D62477" w:rsidP="00CB7627">
            <w:pPr>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rPr>
              <w:t>skor = (</w:t>
            </w:r>
            <w:r w:rsidR="00DE4546" w:rsidRPr="000C6FB4">
              <w:rPr>
                <w:rFonts w:ascii="Times New Roman" w:hAnsi="Times New Roman"/>
                <w:b w:val="0"/>
                <w:color w:val="000000" w:themeColor="text1"/>
                <w:sz w:val="22"/>
                <w:szCs w:val="22"/>
                <w:lang w:val="id-ID"/>
              </w:rPr>
              <w:t>0,80</w:t>
            </w:r>
            <w:r w:rsidRPr="000C6FB4">
              <w:rPr>
                <w:rFonts w:ascii="Times New Roman" w:hAnsi="Times New Roman"/>
                <w:b w:val="0"/>
                <w:color w:val="000000" w:themeColor="text1"/>
                <w:sz w:val="22"/>
                <w:szCs w:val="22"/>
              </w:rPr>
              <w:t>x KD</w:t>
            </w:r>
            <w:r w:rsidR="00680C62" w:rsidRPr="000C6FB4">
              <w:rPr>
                <w:rFonts w:ascii="Times New Roman" w:hAnsi="Times New Roman"/>
                <w:b w:val="0"/>
                <w:color w:val="000000" w:themeColor="text1"/>
                <w:sz w:val="22"/>
                <w:szCs w:val="22"/>
                <w:lang w:val="id-ID"/>
              </w:rPr>
              <w:t>9</w:t>
            </w:r>
            <w:r w:rsidRPr="000C6FB4">
              <w:rPr>
                <w:rFonts w:ascii="Times New Roman" w:hAnsi="Times New Roman"/>
                <w:b w:val="0"/>
                <w:color w:val="000000" w:themeColor="text1"/>
                <w:sz w:val="22"/>
                <w:szCs w:val="22"/>
              </w:rPr>
              <w:t>)</w:t>
            </w:r>
          </w:p>
        </w:tc>
        <w:tc>
          <w:tcPr>
            <w:tcW w:w="1736" w:type="dxa"/>
            <w:gridSpan w:val="2"/>
            <w:shd w:val="clear" w:color="auto" w:fill="auto"/>
            <w:vAlign w:val="center"/>
          </w:tcPr>
          <w:p w:rsidR="00D62477" w:rsidRPr="000C6FB4" w:rsidRDefault="00D62477" w:rsidP="00D62477">
            <w:pPr>
              <w:jc w:val="center"/>
              <w:rPr>
                <w:color w:val="000000" w:themeColor="text1"/>
              </w:rPr>
            </w:pPr>
            <w:r w:rsidRPr="000C6FB4">
              <w:rPr>
                <w:rFonts w:ascii="Times New Roman" w:hAnsi="Times New Roman"/>
                <w:b w:val="0"/>
                <w:color w:val="000000" w:themeColor="text1"/>
                <w:sz w:val="22"/>
                <w:szCs w:val="22"/>
              </w:rPr>
              <w:t>Jika KD</w:t>
            </w:r>
            <w:r w:rsidRPr="000C6FB4">
              <w:rPr>
                <w:rFonts w:ascii="Times New Roman" w:hAnsi="Times New Roman"/>
                <w:b w:val="0"/>
                <w:color w:val="000000" w:themeColor="text1"/>
                <w:sz w:val="22"/>
                <w:szCs w:val="22"/>
                <w:lang w:val="id-ID"/>
              </w:rPr>
              <w:t>9</w:t>
            </w:r>
            <w:r w:rsidRPr="000C6FB4">
              <w:rPr>
                <w:rFonts w:ascii="Times New Roman" w:hAnsi="Times New Roman"/>
                <w:b w:val="0"/>
                <w:color w:val="000000" w:themeColor="text1"/>
                <w:sz w:val="22"/>
                <w:szCs w:val="22"/>
              </w:rPr>
              <w:t xml:space="preserve"> </w:t>
            </w:r>
            <w:r w:rsidRPr="000C6FB4">
              <w:rPr>
                <w:rFonts w:ascii="Times New Roman" w:hAnsi="Times New Roman"/>
                <w:b w:val="0"/>
                <w:color w:val="000000" w:themeColor="text1"/>
                <w:sz w:val="22"/>
                <w:szCs w:val="22"/>
                <w:lang w:val="id-ID"/>
              </w:rPr>
              <w:t>&lt;</w:t>
            </w:r>
            <w:r w:rsidRPr="000C6FB4">
              <w:rPr>
                <w:rFonts w:ascii="Times New Roman" w:hAnsi="Times New Roman"/>
                <w:b w:val="0"/>
                <w:color w:val="000000" w:themeColor="text1"/>
                <w:sz w:val="22"/>
                <w:szCs w:val="22"/>
              </w:rPr>
              <w:t xml:space="preserve"> </w:t>
            </w:r>
            <w:r w:rsidRPr="000C6FB4">
              <w:rPr>
                <w:rFonts w:ascii="Times New Roman" w:hAnsi="Times New Roman"/>
                <w:b w:val="0"/>
                <w:color w:val="000000" w:themeColor="text1"/>
                <w:sz w:val="22"/>
                <w:szCs w:val="22"/>
                <w:lang w:val="id-ID"/>
              </w:rPr>
              <w:t>1</w:t>
            </w:r>
            <w:r w:rsidRPr="000C6FB4">
              <w:rPr>
                <w:rFonts w:ascii="Times New Roman" w:hAnsi="Times New Roman"/>
                <w:b w:val="0"/>
                <w:color w:val="000000" w:themeColor="text1"/>
                <w:sz w:val="22"/>
                <w:szCs w:val="22"/>
              </w:rPr>
              <w:t xml:space="preserve">, maka skor = </w:t>
            </w:r>
            <w:r w:rsidRPr="000C6FB4">
              <w:rPr>
                <w:rFonts w:ascii="Times New Roman" w:hAnsi="Times New Roman"/>
                <w:b w:val="0"/>
                <w:color w:val="000000" w:themeColor="text1"/>
                <w:sz w:val="22"/>
                <w:szCs w:val="22"/>
                <w:lang w:val="id-ID"/>
              </w:rPr>
              <w:t>0</w:t>
            </w:r>
          </w:p>
        </w:tc>
      </w:tr>
      <w:tr w:rsidR="00DC5617" w:rsidRPr="000C6FB4" w:rsidTr="00DC5617">
        <w:trPr>
          <w:trHeight w:val="484"/>
        </w:trPr>
        <w:tc>
          <w:tcPr>
            <w:tcW w:w="2513" w:type="dxa"/>
          </w:tcPr>
          <w:p w:rsidR="00DC5617" w:rsidRPr="000C6FB4" w:rsidRDefault="00DC5617" w:rsidP="00E3165C">
            <w:pPr>
              <w:rPr>
                <w:rFonts w:ascii="Times New Roman" w:hAnsi="Times New Roman"/>
                <w:color w:val="000000" w:themeColor="text1"/>
                <w:sz w:val="22"/>
                <w:szCs w:val="22"/>
                <w:lang w:val="id-ID"/>
              </w:rPr>
            </w:pPr>
          </w:p>
        </w:tc>
        <w:tc>
          <w:tcPr>
            <w:tcW w:w="3502" w:type="dxa"/>
          </w:tcPr>
          <w:p w:rsidR="00DC5617" w:rsidRPr="000C6FB4" w:rsidRDefault="00DC5617" w:rsidP="00F22E34">
            <w:pPr>
              <w:pStyle w:val="ListParagraph"/>
              <w:ind w:left="1065" w:hanging="1065"/>
              <w:rPr>
                <w:color w:val="000000" w:themeColor="text1"/>
                <w:sz w:val="22"/>
                <w:szCs w:val="22"/>
              </w:rPr>
            </w:pPr>
            <w:r w:rsidRPr="000C6FB4">
              <w:rPr>
                <w:color w:val="000000" w:themeColor="text1"/>
                <w:sz w:val="22"/>
                <w:szCs w:val="22"/>
                <w:lang w:val="id-ID"/>
              </w:rPr>
              <w:t xml:space="preserve">5.1.3.2.10   </w:t>
            </w:r>
            <w:r w:rsidRPr="000C6FB4">
              <w:rPr>
                <w:color w:val="000000" w:themeColor="text1"/>
              </w:rPr>
              <w:t xml:space="preserve">Kemampuan melakukan Konseling gangguan </w:t>
            </w:r>
            <w:r w:rsidRPr="000C6FB4">
              <w:rPr>
                <w:color w:val="000000" w:themeColor="text1"/>
                <w:lang w:val="sv-SE"/>
              </w:rPr>
              <w:t>Genetika Perkembangan Reproduksi Pria</w:t>
            </w:r>
            <w:r w:rsidRPr="000C6FB4">
              <w:rPr>
                <w:color w:val="000000" w:themeColor="text1"/>
                <w:sz w:val="22"/>
                <w:szCs w:val="22"/>
              </w:rPr>
              <w:t xml:space="preserve"> (KD10)</w:t>
            </w:r>
          </w:p>
        </w:tc>
        <w:tc>
          <w:tcPr>
            <w:tcW w:w="2126" w:type="dxa"/>
            <w:vAlign w:val="center"/>
          </w:tcPr>
          <w:p w:rsidR="00DC5617" w:rsidRPr="000C6FB4" w:rsidRDefault="00DC5617" w:rsidP="00D62477">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KD</w:t>
            </w:r>
            <w:r w:rsidRPr="000C6FB4">
              <w:rPr>
                <w:rFonts w:ascii="Times New Roman" w:hAnsi="Times New Roman"/>
                <w:b w:val="0"/>
                <w:color w:val="000000" w:themeColor="text1"/>
                <w:sz w:val="22"/>
                <w:szCs w:val="22"/>
                <w:lang w:val="id-ID"/>
              </w:rPr>
              <w:t>10</w:t>
            </w:r>
            <w:r w:rsidRPr="000C6FB4">
              <w:rPr>
                <w:rFonts w:ascii="Times New Roman" w:hAnsi="Times New Roman"/>
                <w:b w:val="0"/>
                <w:color w:val="000000" w:themeColor="text1"/>
                <w:sz w:val="22"/>
                <w:szCs w:val="22"/>
              </w:rPr>
              <w:t xml:space="preserve"> ≥ 5, maka skor = 4.</w:t>
            </w:r>
          </w:p>
        </w:tc>
        <w:tc>
          <w:tcPr>
            <w:tcW w:w="4050" w:type="dxa"/>
            <w:gridSpan w:val="8"/>
            <w:vAlign w:val="center"/>
          </w:tcPr>
          <w:p w:rsidR="00DC5617" w:rsidRPr="000C6FB4" w:rsidRDefault="00DC5617" w:rsidP="00D16397">
            <w:pPr>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rPr>
              <w:t>Jika 1 &lt; KD</w:t>
            </w:r>
            <w:r w:rsidRPr="000C6FB4">
              <w:rPr>
                <w:rFonts w:ascii="Times New Roman" w:hAnsi="Times New Roman"/>
                <w:b w:val="0"/>
                <w:color w:val="000000" w:themeColor="text1"/>
                <w:sz w:val="22"/>
                <w:szCs w:val="22"/>
                <w:lang w:val="id-ID"/>
              </w:rPr>
              <w:t>10</w:t>
            </w:r>
            <w:r w:rsidRPr="000C6FB4">
              <w:rPr>
                <w:rFonts w:ascii="Times New Roman" w:hAnsi="Times New Roman"/>
                <w:b w:val="0"/>
                <w:color w:val="000000" w:themeColor="text1"/>
                <w:sz w:val="22"/>
                <w:szCs w:val="22"/>
              </w:rPr>
              <w:t xml:space="preserve"> &lt; 5, maka</w:t>
            </w:r>
          </w:p>
          <w:p w:rsidR="00DC5617" w:rsidRPr="000C6FB4" w:rsidRDefault="00DC5617" w:rsidP="001C1F5F">
            <w:pPr>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rPr>
              <w:t xml:space="preserve">skor = </w:t>
            </w:r>
            <w:r w:rsidRPr="000C6FB4">
              <w:rPr>
                <w:rFonts w:ascii="Times New Roman" w:hAnsi="Times New Roman"/>
                <w:b w:val="0"/>
                <w:color w:val="000000" w:themeColor="text1"/>
                <w:sz w:val="22"/>
                <w:szCs w:val="22"/>
                <w:lang w:val="id-ID"/>
              </w:rPr>
              <w:t>(</w:t>
            </w:r>
            <w:r w:rsidRPr="000C6FB4">
              <w:rPr>
                <w:rFonts w:ascii="Times New Roman" w:hAnsi="Times New Roman"/>
                <w:b w:val="0"/>
                <w:color w:val="000000" w:themeColor="text1"/>
                <w:sz w:val="22"/>
                <w:szCs w:val="22"/>
              </w:rPr>
              <w:t>(</w:t>
            </w:r>
            <w:r w:rsidR="00DE4546" w:rsidRPr="000C6FB4">
              <w:rPr>
                <w:rFonts w:ascii="Times New Roman" w:hAnsi="Times New Roman"/>
                <w:b w:val="0"/>
                <w:color w:val="000000" w:themeColor="text1"/>
                <w:sz w:val="22"/>
                <w:szCs w:val="22"/>
                <w:lang w:val="id-ID"/>
              </w:rPr>
              <w:t xml:space="preserve">0,75 </w:t>
            </w:r>
            <w:r w:rsidRPr="000C6FB4">
              <w:rPr>
                <w:rFonts w:ascii="Times New Roman" w:hAnsi="Times New Roman"/>
                <w:b w:val="0"/>
                <w:color w:val="000000" w:themeColor="text1"/>
                <w:sz w:val="22"/>
                <w:szCs w:val="22"/>
              </w:rPr>
              <w:t>x KD</w:t>
            </w:r>
            <w:r w:rsidR="001C1F5F" w:rsidRPr="000C6FB4">
              <w:rPr>
                <w:rFonts w:ascii="Times New Roman" w:hAnsi="Times New Roman"/>
                <w:b w:val="0"/>
                <w:color w:val="000000" w:themeColor="text1"/>
                <w:sz w:val="22"/>
                <w:szCs w:val="22"/>
                <w:lang w:val="id-ID"/>
              </w:rPr>
              <w:t>10</w:t>
            </w:r>
            <w:r w:rsidRPr="000C6FB4">
              <w:rPr>
                <w:rFonts w:ascii="Times New Roman" w:hAnsi="Times New Roman"/>
                <w:b w:val="0"/>
                <w:color w:val="000000" w:themeColor="text1"/>
                <w:sz w:val="22"/>
                <w:szCs w:val="22"/>
              </w:rPr>
              <w:t>)</w:t>
            </w:r>
            <w:r w:rsidR="00DE4546" w:rsidRPr="000C6FB4">
              <w:rPr>
                <w:rFonts w:ascii="Times New Roman" w:hAnsi="Times New Roman"/>
                <w:b w:val="0"/>
                <w:color w:val="000000" w:themeColor="text1"/>
                <w:sz w:val="22"/>
                <w:szCs w:val="22"/>
                <w:lang w:val="id-ID"/>
              </w:rPr>
              <w:t xml:space="preserve"> + 0,25</w:t>
            </w:r>
            <w:r w:rsidRPr="000C6FB4">
              <w:rPr>
                <w:rFonts w:ascii="Times New Roman" w:hAnsi="Times New Roman"/>
                <w:b w:val="0"/>
                <w:color w:val="000000" w:themeColor="text1"/>
                <w:sz w:val="22"/>
                <w:szCs w:val="22"/>
                <w:lang w:val="id-ID"/>
              </w:rPr>
              <w:t>)</w:t>
            </w:r>
          </w:p>
        </w:tc>
        <w:tc>
          <w:tcPr>
            <w:tcW w:w="1808" w:type="dxa"/>
            <w:vAlign w:val="center"/>
          </w:tcPr>
          <w:p w:rsidR="00DC5617" w:rsidRPr="000C6FB4" w:rsidRDefault="00DC5617" w:rsidP="00D16397">
            <w:pPr>
              <w:jc w:val="center"/>
              <w:rPr>
                <w:color w:val="000000" w:themeColor="text1"/>
              </w:rPr>
            </w:pPr>
            <w:r w:rsidRPr="000C6FB4">
              <w:rPr>
                <w:rFonts w:ascii="Times New Roman" w:hAnsi="Times New Roman"/>
                <w:b w:val="0"/>
                <w:color w:val="000000" w:themeColor="text1"/>
                <w:sz w:val="22"/>
                <w:szCs w:val="22"/>
              </w:rPr>
              <w:t>Jika KD</w:t>
            </w:r>
            <w:r w:rsidRPr="000C6FB4">
              <w:rPr>
                <w:rFonts w:ascii="Times New Roman" w:hAnsi="Times New Roman"/>
                <w:b w:val="0"/>
                <w:color w:val="000000" w:themeColor="text1"/>
                <w:sz w:val="22"/>
                <w:szCs w:val="22"/>
                <w:lang w:val="id-ID"/>
              </w:rPr>
              <w:t>10</w:t>
            </w:r>
            <w:r w:rsidRPr="000C6FB4">
              <w:rPr>
                <w:rFonts w:ascii="Times New Roman" w:hAnsi="Times New Roman"/>
                <w:b w:val="0"/>
                <w:color w:val="000000" w:themeColor="text1"/>
                <w:sz w:val="22"/>
                <w:szCs w:val="22"/>
              </w:rPr>
              <w:t xml:space="preserve"> </w:t>
            </w:r>
            <w:r w:rsidR="008A0BB0" w:rsidRPr="000C6FB4">
              <w:rPr>
                <w:rFonts w:ascii="Times New Roman" w:hAnsi="Times New Roman"/>
                <w:b w:val="0"/>
                <w:color w:val="000000" w:themeColor="text1"/>
                <w:sz w:val="22"/>
                <w:szCs w:val="22"/>
              </w:rPr>
              <w:t xml:space="preserve"> ≤ </w:t>
            </w:r>
            <w:r w:rsidRPr="000C6FB4">
              <w:rPr>
                <w:rFonts w:ascii="Times New Roman" w:hAnsi="Times New Roman"/>
                <w:b w:val="0"/>
                <w:color w:val="000000" w:themeColor="text1"/>
                <w:sz w:val="22"/>
                <w:szCs w:val="22"/>
              </w:rPr>
              <w:t xml:space="preserve"> </w:t>
            </w:r>
            <w:r w:rsidRPr="000C6FB4">
              <w:rPr>
                <w:rFonts w:ascii="Times New Roman" w:hAnsi="Times New Roman"/>
                <w:b w:val="0"/>
                <w:color w:val="000000" w:themeColor="text1"/>
                <w:sz w:val="22"/>
                <w:szCs w:val="22"/>
                <w:lang w:val="id-ID"/>
              </w:rPr>
              <w:t>1</w:t>
            </w:r>
            <w:r w:rsidRPr="000C6FB4">
              <w:rPr>
                <w:rFonts w:ascii="Times New Roman" w:hAnsi="Times New Roman"/>
                <w:b w:val="0"/>
                <w:color w:val="000000" w:themeColor="text1"/>
                <w:sz w:val="22"/>
                <w:szCs w:val="22"/>
              </w:rPr>
              <w:t xml:space="preserve">, maka skor = </w:t>
            </w:r>
            <w:r w:rsidR="008A0BB0" w:rsidRPr="000C6FB4">
              <w:rPr>
                <w:rFonts w:ascii="Times New Roman" w:hAnsi="Times New Roman"/>
                <w:b w:val="0"/>
                <w:color w:val="000000" w:themeColor="text1"/>
                <w:sz w:val="22"/>
                <w:szCs w:val="22"/>
                <w:lang w:val="id-ID"/>
              </w:rPr>
              <w:t>1</w:t>
            </w:r>
          </w:p>
        </w:tc>
        <w:tc>
          <w:tcPr>
            <w:tcW w:w="1736" w:type="dxa"/>
            <w:gridSpan w:val="2"/>
            <w:shd w:val="clear" w:color="auto" w:fill="auto"/>
            <w:vAlign w:val="center"/>
          </w:tcPr>
          <w:p w:rsidR="00DC5617" w:rsidRPr="000C6FB4" w:rsidRDefault="00DC5617" w:rsidP="00D16397">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Tidak ada skor 0.</w:t>
            </w:r>
          </w:p>
        </w:tc>
      </w:tr>
      <w:tr w:rsidR="005D14FF" w:rsidRPr="000C6FB4" w:rsidTr="00BA381C">
        <w:trPr>
          <w:trHeight w:val="484"/>
        </w:trPr>
        <w:tc>
          <w:tcPr>
            <w:tcW w:w="2513" w:type="dxa"/>
          </w:tcPr>
          <w:p w:rsidR="005D14FF" w:rsidRPr="000C6FB4" w:rsidRDefault="005D14FF" w:rsidP="00E3165C">
            <w:pPr>
              <w:ind w:left="-18" w:firstLine="18"/>
              <w:rPr>
                <w:rFonts w:ascii="Times New Roman" w:hAnsi="Times New Roman"/>
                <w:b w:val="0"/>
                <w:color w:val="000000" w:themeColor="text1"/>
                <w:sz w:val="22"/>
                <w:szCs w:val="22"/>
              </w:rPr>
            </w:pPr>
          </w:p>
        </w:tc>
        <w:tc>
          <w:tcPr>
            <w:tcW w:w="3502" w:type="dxa"/>
          </w:tcPr>
          <w:p w:rsidR="005D14FF" w:rsidRPr="000C6FB4" w:rsidRDefault="006F788A" w:rsidP="00561185">
            <w:pPr>
              <w:rPr>
                <w:rFonts w:ascii="Times New Roman" w:hAnsi="Times New Roman"/>
                <w:b w:val="0"/>
                <w:color w:val="000000" w:themeColor="text1"/>
                <w:sz w:val="24"/>
                <w:szCs w:val="22"/>
                <w:lang w:val="id-ID"/>
              </w:rPr>
            </w:pPr>
            <w:r w:rsidRPr="000C6FB4">
              <w:rPr>
                <w:rFonts w:ascii="Times New Roman" w:hAnsi="Times New Roman"/>
                <w:b w:val="0"/>
                <w:color w:val="000000" w:themeColor="text1"/>
                <w:sz w:val="24"/>
                <w:szCs w:val="22"/>
              </w:rPr>
              <w:t>5.1.3.3</w:t>
            </w:r>
            <w:r w:rsidR="00561185" w:rsidRPr="000C6FB4">
              <w:rPr>
                <w:rFonts w:ascii="Times New Roman" w:hAnsi="Times New Roman"/>
                <w:b w:val="0"/>
                <w:color w:val="000000" w:themeColor="text1"/>
                <w:sz w:val="24"/>
                <w:szCs w:val="22"/>
              </w:rPr>
              <w:t xml:space="preserve"> </w:t>
            </w:r>
            <w:r w:rsidR="005D14FF" w:rsidRPr="000C6FB4">
              <w:rPr>
                <w:rFonts w:ascii="Times New Roman" w:hAnsi="Times New Roman"/>
                <w:b w:val="0"/>
                <w:color w:val="000000" w:themeColor="text1"/>
                <w:sz w:val="24"/>
                <w:szCs w:val="22"/>
                <w:lang w:val="id-ID"/>
              </w:rPr>
              <w:t xml:space="preserve">Prosedur </w:t>
            </w:r>
            <w:r w:rsidR="005D14FF" w:rsidRPr="000C6FB4">
              <w:rPr>
                <w:rFonts w:ascii="Times New Roman" w:hAnsi="Times New Roman"/>
                <w:b w:val="0"/>
                <w:color w:val="000000" w:themeColor="text1"/>
                <w:sz w:val="24"/>
                <w:szCs w:val="22"/>
              </w:rPr>
              <w:t xml:space="preserve">Pencapaian </w:t>
            </w:r>
          </w:p>
          <w:p w:rsidR="005D14FF" w:rsidRPr="000C6FB4" w:rsidRDefault="005D14FF" w:rsidP="00561185">
            <w:pPr>
              <w:pStyle w:val="ListParagraph"/>
              <w:ind w:left="0"/>
              <w:rPr>
                <w:color w:val="000000" w:themeColor="text1"/>
                <w:sz w:val="22"/>
                <w:szCs w:val="22"/>
                <w:lang w:val="id-ID"/>
              </w:rPr>
            </w:pPr>
            <w:r w:rsidRPr="000C6FB4">
              <w:rPr>
                <w:color w:val="000000" w:themeColor="text1"/>
                <w:szCs w:val="22"/>
                <w:lang w:val="id-ID"/>
              </w:rPr>
              <w:t xml:space="preserve">Kompetensi </w:t>
            </w:r>
            <w:r w:rsidR="00D16397" w:rsidRPr="000C6FB4">
              <w:rPr>
                <w:color w:val="000000" w:themeColor="text1"/>
                <w:szCs w:val="22"/>
                <w:lang w:val="id-ID"/>
              </w:rPr>
              <w:t>Lanjut</w:t>
            </w:r>
          </w:p>
        </w:tc>
        <w:tc>
          <w:tcPr>
            <w:tcW w:w="9720" w:type="dxa"/>
            <w:gridSpan w:val="12"/>
            <w:vAlign w:val="center"/>
          </w:tcPr>
          <w:p w:rsidR="005D14FF" w:rsidRPr="000C6FB4" w:rsidRDefault="00894075" w:rsidP="00526D83">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 xml:space="preserve">Skor </w:t>
            </w:r>
            <w:r w:rsidR="00526D83" w:rsidRPr="000C6FB4">
              <w:rPr>
                <w:rFonts w:ascii="Times New Roman" w:hAnsi="Times New Roman"/>
                <w:b w:val="0"/>
                <w:color w:val="000000" w:themeColor="text1"/>
                <w:sz w:val="22"/>
                <w:szCs w:val="22"/>
              </w:rPr>
              <w:t xml:space="preserve">kompetensi lanjut I = (Jumlah skor </w:t>
            </w:r>
            <w:r w:rsidR="00D16397" w:rsidRPr="000C6FB4">
              <w:rPr>
                <w:rFonts w:ascii="Times New Roman" w:hAnsi="Times New Roman"/>
                <w:b w:val="0"/>
                <w:color w:val="000000" w:themeColor="text1"/>
                <w:sz w:val="22"/>
                <w:szCs w:val="22"/>
              </w:rPr>
              <w:t>1</w:t>
            </w:r>
            <w:r w:rsidR="00D16397" w:rsidRPr="000C6FB4">
              <w:rPr>
                <w:rFonts w:ascii="Times New Roman" w:hAnsi="Times New Roman"/>
                <w:b w:val="0"/>
                <w:color w:val="000000" w:themeColor="text1"/>
                <w:sz w:val="22"/>
                <w:szCs w:val="22"/>
                <w:lang w:val="id-ID"/>
              </w:rPr>
              <w:t>7</w:t>
            </w:r>
            <w:r w:rsidRPr="000C6FB4">
              <w:rPr>
                <w:rFonts w:ascii="Times New Roman" w:hAnsi="Times New Roman"/>
                <w:b w:val="0"/>
                <w:color w:val="000000" w:themeColor="text1"/>
                <w:sz w:val="22"/>
                <w:szCs w:val="22"/>
              </w:rPr>
              <w:t xml:space="preserve">  butir</w:t>
            </w:r>
            <w:r w:rsidR="00526D83" w:rsidRPr="000C6FB4">
              <w:rPr>
                <w:rFonts w:ascii="Times New Roman" w:hAnsi="Times New Roman"/>
                <w:b w:val="0"/>
                <w:color w:val="000000" w:themeColor="text1"/>
                <w:sz w:val="22"/>
                <w:szCs w:val="22"/>
              </w:rPr>
              <w:t>)</w:t>
            </w:r>
            <w:r w:rsidR="00AF22A8" w:rsidRPr="000C6FB4">
              <w:rPr>
                <w:rFonts w:ascii="Times New Roman" w:hAnsi="Times New Roman"/>
                <w:b w:val="0"/>
                <w:color w:val="000000" w:themeColor="text1"/>
                <w:sz w:val="22"/>
                <w:szCs w:val="22"/>
              </w:rPr>
              <w:t xml:space="preserve"> / </w:t>
            </w:r>
            <w:r w:rsidR="00D16397" w:rsidRPr="000C6FB4">
              <w:rPr>
                <w:rFonts w:ascii="Times New Roman" w:hAnsi="Times New Roman"/>
                <w:b w:val="0"/>
                <w:color w:val="000000" w:themeColor="text1"/>
                <w:sz w:val="22"/>
                <w:szCs w:val="22"/>
              </w:rPr>
              <w:t>1</w:t>
            </w:r>
            <w:r w:rsidR="00D16397" w:rsidRPr="000C6FB4">
              <w:rPr>
                <w:rFonts w:ascii="Times New Roman" w:hAnsi="Times New Roman"/>
                <w:b w:val="0"/>
                <w:color w:val="000000" w:themeColor="text1"/>
                <w:sz w:val="22"/>
                <w:szCs w:val="22"/>
                <w:lang w:val="id-ID"/>
              </w:rPr>
              <w:t>7</w:t>
            </w:r>
            <w:r w:rsidR="00526D83" w:rsidRPr="000C6FB4">
              <w:rPr>
                <w:rFonts w:ascii="Times New Roman" w:hAnsi="Times New Roman"/>
                <w:b w:val="0"/>
                <w:color w:val="000000" w:themeColor="text1"/>
                <w:sz w:val="22"/>
                <w:szCs w:val="22"/>
              </w:rPr>
              <w:t>.</w:t>
            </w:r>
          </w:p>
        </w:tc>
      </w:tr>
      <w:tr w:rsidR="0080001E" w:rsidRPr="000C6FB4" w:rsidTr="0080001E">
        <w:trPr>
          <w:trHeight w:val="484"/>
        </w:trPr>
        <w:tc>
          <w:tcPr>
            <w:tcW w:w="2513" w:type="dxa"/>
          </w:tcPr>
          <w:p w:rsidR="0080001E" w:rsidRPr="000C6FB4" w:rsidRDefault="0080001E" w:rsidP="00E3165C">
            <w:pPr>
              <w:ind w:left="-18" w:firstLine="18"/>
              <w:rPr>
                <w:rFonts w:ascii="Times New Roman" w:hAnsi="Times New Roman"/>
                <w:b w:val="0"/>
                <w:color w:val="000000" w:themeColor="text1"/>
                <w:sz w:val="22"/>
                <w:szCs w:val="22"/>
              </w:rPr>
            </w:pPr>
          </w:p>
        </w:tc>
        <w:tc>
          <w:tcPr>
            <w:tcW w:w="3502" w:type="dxa"/>
          </w:tcPr>
          <w:p w:rsidR="0080001E" w:rsidRPr="000C6FB4" w:rsidRDefault="0080001E" w:rsidP="00561185">
            <w:pPr>
              <w:pStyle w:val="ListParagraph"/>
              <w:numPr>
                <w:ilvl w:val="5"/>
                <w:numId w:val="23"/>
              </w:numPr>
              <w:ind w:left="1159" w:hanging="1159"/>
              <w:rPr>
                <w:color w:val="000000" w:themeColor="text1"/>
                <w:sz w:val="22"/>
                <w:szCs w:val="22"/>
              </w:rPr>
            </w:pPr>
            <w:r w:rsidRPr="000C6FB4">
              <w:rPr>
                <w:color w:val="000000" w:themeColor="text1"/>
              </w:rPr>
              <w:t xml:space="preserve">Interpretasi </w:t>
            </w:r>
            <w:r w:rsidRPr="000C6FB4">
              <w:rPr>
                <w:color w:val="000000" w:themeColor="text1"/>
                <w:lang w:val="id-ID"/>
              </w:rPr>
              <w:t>Analisa Sperma Lanjutan</w:t>
            </w:r>
            <w:r w:rsidRPr="000C6FB4">
              <w:rPr>
                <w:color w:val="000000" w:themeColor="text1"/>
                <w:sz w:val="22"/>
                <w:szCs w:val="22"/>
              </w:rPr>
              <w:t xml:space="preserve"> (KL1)</w:t>
            </w:r>
          </w:p>
        </w:tc>
        <w:tc>
          <w:tcPr>
            <w:tcW w:w="2126" w:type="dxa"/>
            <w:vAlign w:val="center"/>
          </w:tcPr>
          <w:p w:rsidR="0080001E" w:rsidRPr="000C6FB4" w:rsidRDefault="0080001E" w:rsidP="00CB7627">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KL1 ≥ 10, maka skor = 4.</w:t>
            </w:r>
          </w:p>
        </w:tc>
        <w:tc>
          <w:tcPr>
            <w:tcW w:w="5858" w:type="dxa"/>
            <w:gridSpan w:val="9"/>
            <w:vAlign w:val="center"/>
          </w:tcPr>
          <w:p w:rsidR="0080001E" w:rsidRPr="000C6FB4" w:rsidRDefault="0080001E" w:rsidP="00CB7627">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2 &lt; KL1 &lt; 10, maka</w:t>
            </w:r>
          </w:p>
          <w:p w:rsidR="0080001E" w:rsidRPr="000C6FB4" w:rsidRDefault="0080001E" w:rsidP="00CB7627">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 xml:space="preserve">skor = </w:t>
            </w:r>
            <w:r w:rsidRPr="000C6FB4">
              <w:rPr>
                <w:rFonts w:ascii="Times New Roman" w:hAnsi="Times New Roman"/>
                <w:b w:val="0"/>
                <w:color w:val="000000" w:themeColor="text1"/>
                <w:sz w:val="22"/>
                <w:szCs w:val="22"/>
                <w:lang w:val="id-ID"/>
              </w:rPr>
              <w:t>(</w:t>
            </w:r>
            <w:r w:rsidRPr="000C6FB4">
              <w:rPr>
                <w:rFonts w:ascii="Times New Roman" w:hAnsi="Times New Roman"/>
                <w:b w:val="0"/>
                <w:color w:val="000000" w:themeColor="text1"/>
                <w:sz w:val="22"/>
                <w:szCs w:val="22"/>
              </w:rPr>
              <w:t>(</w:t>
            </w:r>
            <w:r w:rsidRPr="000C6FB4">
              <w:rPr>
                <w:rFonts w:ascii="Times New Roman" w:hAnsi="Times New Roman"/>
                <w:b w:val="0"/>
                <w:color w:val="000000" w:themeColor="text1"/>
                <w:sz w:val="22"/>
                <w:szCs w:val="22"/>
                <w:lang w:val="id-ID"/>
              </w:rPr>
              <w:t xml:space="preserve"> 0,44 </w:t>
            </w:r>
            <w:r w:rsidRPr="000C6FB4">
              <w:rPr>
                <w:rFonts w:ascii="Times New Roman" w:hAnsi="Times New Roman"/>
                <w:b w:val="0"/>
                <w:color w:val="000000" w:themeColor="text1"/>
                <w:sz w:val="22"/>
                <w:szCs w:val="22"/>
              </w:rPr>
              <w:t>x KL1)</w:t>
            </w:r>
            <w:r w:rsidRPr="000C6FB4">
              <w:rPr>
                <w:rFonts w:ascii="Times New Roman" w:hAnsi="Times New Roman"/>
                <w:b w:val="0"/>
                <w:color w:val="000000" w:themeColor="text1"/>
                <w:sz w:val="22"/>
                <w:szCs w:val="22"/>
                <w:lang w:val="id-ID"/>
              </w:rPr>
              <w:t xml:space="preserve"> -0,44)</w:t>
            </w:r>
            <w:r w:rsidRPr="000C6FB4">
              <w:rPr>
                <w:rFonts w:ascii="Times New Roman" w:hAnsi="Times New Roman"/>
                <w:b w:val="0"/>
                <w:color w:val="000000" w:themeColor="text1"/>
                <w:sz w:val="22"/>
                <w:szCs w:val="22"/>
              </w:rPr>
              <w:t>.</w:t>
            </w:r>
          </w:p>
        </w:tc>
        <w:tc>
          <w:tcPr>
            <w:tcW w:w="1736" w:type="dxa"/>
            <w:gridSpan w:val="2"/>
            <w:shd w:val="clear" w:color="auto" w:fill="auto"/>
            <w:vAlign w:val="center"/>
          </w:tcPr>
          <w:p w:rsidR="0080001E" w:rsidRPr="000C6FB4" w:rsidRDefault="0080001E" w:rsidP="003E353D">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 xml:space="preserve">Jika KL1 ≤ </w:t>
            </w:r>
            <w:r w:rsidRPr="000C6FB4">
              <w:rPr>
                <w:rFonts w:ascii="Times New Roman" w:hAnsi="Times New Roman"/>
                <w:b w:val="0"/>
                <w:color w:val="000000" w:themeColor="text1"/>
                <w:sz w:val="22"/>
                <w:szCs w:val="22"/>
                <w:lang w:val="id-ID"/>
              </w:rPr>
              <w:t>1</w:t>
            </w:r>
            <w:r w:rsidRPr="000C6FB4">
              <w:rPr>
                <w:rFonts w:ascii="Times New Roman" w:hAnsi="Times New Roman"/>
                <w:b w:val="0"/>
                <w:color w:val="000000" w:themeColor="text1"/>
                <w:sz w:val="22"/>
                <w:szCs w:val="22"/>
              </w:rPr>
              <w:t xml:space="preserve">, maka skor = </w:t>
            </w:r>
            <w:r w:rsidRPr="000C6FB4">
              <w:rPr>
                <w:rFonts w:ascii="Times New Roman" w:hAnsi="Times New Roman"/>
                <w:b w:val="0"/>
                <w:color w:val="000000" w:themeColor="text1"/>
                <w:sz w:val="22"/>
                <w:szCs w:val="22"/>
                <w:lang w:val="id-ID"/>
              </w:rPr>
              <w:t>0</w:t>
            </w:r>
            <w:r w:rsidRPr="000C6FB4">
              <w:rPr>
                <w:rFonts w:ascii="Times New Roman" w:hAnsi="Times New Roman"/>
                <w:b w:val="0"/>
                <w:color w:val="000000" w:themeColor="text1"/>
                <w:sz w:val="22"/>
                <w:szCs w:val="22"/>
              </w:rPr>
              <w:t>.</w:t>
            </w:r>
          </w:p>
        </w:tc>
      </w:tr>
      <w:tr w:rsidR="00033721" w:rsidRPr="000C6FB4" w:rsidTr="00BA381C">
        <w:trPr>
          <w:trHeight w:val="484"/>
        </w:trPr>
        <w:tc>
          <w:tcPr>
            <w:tcW w:w="2513" w:type="dxa"/>
          </w:tcPr>
          <w:p w:rsidR="00033721" w:rsidRPr="000C6FB4" w:rsidRDefault="00033721" w:rsidP="00E3165C">
            <w:pPr>
              <w:ind w:left="-18" w:firstLine="18"/>
              <w:rPr>
                <w:rFonts w:ascii="Times New Roman" w:hAnsi="Times New Roman"/>
                <w:b w:val="0"/>
                <w:color w:val="000000" w:themeColor="text1"/>
                <w:sz w:val="22"/>
                <w:szCs w:val="22"/>
              </w:rPr>
            </w:pPr>
          </w:p>
        </w:tc>
        <w:tc>
          <w:tcPr>
            <w:tcW w:w="3502" w:type="dxa"/>
          </w:tcPr>
          <w:p w:rsidR="00033721" w:rsidRPr="000C6FB4" w:rsidRDefault="00D16397" w:rsidP="00561185">
            <w:pPr>
              <w:pStyle w:val="ListParagraph"/>
              <w:numPr>
                <w:ilvl w:val="5"/>
                <w:numId w:val="23"/>
              </w:numPr>
              <w:rPr>
                <w:color w:val="000000" w:themeColor="text1"/>
                <w:sz w:val="22"/>
                <w:szCs w:val="22"/>
              </w:rPr>
            </w:pPr>
            <w:r w:rsidRPr="000C6FB4">
              <w:rPr>
                <w:color w:val="000000" w:themeColor="text1"/>
              </w:rPr>
              <w:t xml:space="preserve">Kemampuan melakukan </w:t>
            </w:r>
            <w:r w:rsidRPr="000C6FB4">
              <w:rPr>
                <w:color w:val="000000" w:themeColor="text1"/>
                <w:lang w:val="id-ID"/>
              </w:rPr>
              <w:t>Preparasi Sperma Metode Washing Swim-up</w:t>
            </w:r>
            <w:r w:rsidRPr="000C6FB4">
              <w:rPr>
                <w:color w:val="000000" w:themeColor="text1"/>
                <w:sz w:val="22"/>
                <w:szCs w:val="22"/>
              </w:rPr>
              <w:t xml:space="preserve"> </w:t>
            </w:r>
            <w:r w:rsidR="00A94862" w:rsidRPr="000C6FB4">
              <w:rPr>
                <w:color w:val="000000" w:themeColor="text1"/>
                <w:sz w:val="22"/>
                <w:szCs w:val="22"/>
              </w:rPr>
              <w:t>(KL2)</w:t>
            </w:r>
          </w:p>
        </w:tc>
        <w:tc>
          <w:tcPr>
            <w:tcW w:w="2126" w:type="dxa"/>
            <w:vAlign w:val="center"/>
          </w:tcPr>
          <w:p w:rsidR="00CB7627" w:rsidRPr="000C6FB4" w:rsidRDefault="00CB7627" w:rsidP="00DB525A">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KL2 ≥ 20, maka skor = 4.</w:t>
            </w:r>
          </w:p>
        </w:tc>
        <w:tc>
          <w:tcPr>
            <w:tcW w:w="4044" w:type="dxa"/>
            <w:gridSpan w:val="7"/>
            <w:vAlign w:val="center"/>
          </w:tcPr>
          <w:p w:rsidR="00CB7627" w:rsidRPr="000C6FB4" w:rsidRDefault="00CB7627" w:rsidP="00CB7627">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4 &lt; KL2 &lt; 20, maka</w:t>
            </w:r>
          </w:p>
          <w:p w:rsidR="00CB7627" w:rsidRPr="000C6FB4" w:rsidRDefault="0080001E" w:rsidP="00CB7627">
            <w:pPr>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rPr>
              <w:t>skor = (</w:t>
            </w:r>
            <w:r w:rsidRPr="000C6FB4">
              <w:rPr>
                <w:rFonts w:ascii="Times New Roman" w:hAnsi="Times New Roman"/>
                <w:b w:val="0"/>
                <w:color w:val="000000" w:themeColor="text1"/>
                <w:sz w:val="22"/>
                <w:szCs w:val="22"/>
                <w:lang w:val="id-ID"/>
              </w:rPr>
              <w:t xml:space="preserve"> 0,25 </w:t>
            </w:r>
            <w:r w:rsidRPr="000C6FB4">
              <w:rPr>
                <w:rFonts w:ascii="Times New Roman" w:hAnsi="Times New Roman"/>
                <w:b w:val="0"/>
                <w:color w:val="000000" w:themeColor="text1"/>
                <w:sz w:val="22"/>
                <w:szCs w:val="22"/>
              </w:rPr>
              <w:t>x KL2)</w:t>
            </w:r>
            <w:r w:rsidRPr="000C6FB4">
              <w:rPr>
                <w:rFonts w:ascii="Times New Roman" w:hAnsi="Times New Roman"/>
                <w:b w:val="0"/>
                <w:color w:val="000000" w:themeColor="text1"/>
                <w:sz w:val="22"/>
                <w:szCs w:val="22"/>
                <w:lang w:val="id-ID"/>
              </w:rPr>
              <w:t xml:space="preserve"> - 1</w:t>
            </w:r>
            <w:r w:rsidR="00CB7627" w:rsidRPr="000C6FB4">
              <w:rPr>
                <w:rFonts w:ascii="Times New Roman" w:hAnsi="Times New Roman"/>
                <w:b w:val="0"/>
                <w:color w:val="000000" w:themeColor="text1"/>
                <w:sz w:val="22"/>
                <w:szCs w:val="22"/>
              </w:rPr>
              <w:t>.</w:t>
            </w:r>
          </w:p>
        </w:tc>
        <w:tc>
          <w:tcPr>
            <w:tcW w:w="1814" w:type="dxa"/>
            <w:gridSpan w:val="2"/>
            <w:vAlign w:val="center"/>
          </w:tcPr>
          <w:p w:rsidR="00CB7627" w:rsidRPr="000C6FB4" w:rsidRDefault="00CB7627" w:rsidP="00DB525A">
            <w:pPr>
              <w:jc w:val="center"/>
              <w:rPr>
                <w:rFonts w:ascii="Times New Roman" w:hAnsi="Times New Roman"/>
                <w:b w:val="0"/>
                <w:color w:val="000000" w:themeColor="text1"/>
                <w:sz w:val="22"/>
                <w:szCs w:val="22"/>
              </w:rPr>
            </w:pPr>
          </w:p>
        </w:tc>
        <w:tc>
          <w:tcPr>
            <w:tcW w:w="1736" w:type="dxa"/>
            <w:gridSpan w:val="2"/>
            <w:shd w:val="clear" w:color="auto" w:fill="auto"/>
          </w:tcPr>
          <w:p w:rsidR="00033721" w:rsidRPr="000C6FB4" w:rsidRDefault="003E353D" w:rsidP="00E3165C">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 xml:space="preserve">Jika KL2 ≤ 4, maka skor = </w:t>
            </w:r>
            <w:r w:rsidRPr="000C6FB4">
              <w:rPr>
                <w:rFonts w:ascii="Times New Roman" w:hAnsi="Times New Roman"/>
                <w:b w:val="0"/>
                <w:color w:val="000000" w:themeColor="text1"/>
                <w:sz w:val="22"/>
                <w:szCs w:val="22"/>
                <w:lang w:val="id-ID"/>
              </w:rPr>
              <w:t>0</w:t>
            </w:r>
            <w:r w:rsidRPr="000C6FB4">
              <w:rPr>
                <w:rFonts w:ascii="Times New Roman" w:hAnsi="Times New Roman"/>
                <w:b w:val="0"/>
                <w:color w:val="000000" w:themeColor="text1"/>
                <w:sz w:val="22"/>
                <w:szCs w:val="22"/>
              </w:rPr>
              <w:t>.</w:t>
            </w:r>
          </w:p>
        </w:tc>
      </w:tr>
      <w:tr w:rsidR="003E353D" w:rsidRPr="000C6FB4" w:rsidTr="0080001E">
        <w:trPr>
          <w:trHeight w:val="484"/>
        </w:trPr>
        <w:tc>
          <w:tcPr>
            <w:tcW w:w="2513" w:type="dxa"/>
          </w:tcPr>
          <w:p w:rsidR="003E353D" w:rsidRPr="000C6FB4" w:rsidRDefault="003E353D" w:rsidP="00E3165C">
            <w:pPr>
              <w:ind w:left="-18" w:firstLine="18"/>
              <w:rPr>
                <w:rFonts w:ascii="Times New Roman" w:hAnsi="Times New Roman"/>
                <w:b w:val="0"/>
                <w:color w:val="000000" w:themeColor="text1"/>
                <w:sz w:val="22"/>
                <w:szCs w:val="22"/>
              </w:rPr>
            </w:pPr>
          </w:p>
        </w:tc>
        <w:tc>
          <w:tcPr>
            <w:tcW w:w="3502" w:type="dxa"/>
          </w:tcPr>
          <w:p w:rsidR="003E353D" w:rsidRPr="000C6FB4" w:rsidRDefault="003E353D" w:rsidP="00561185">
            <w:pPr>
              <w:pStyle w:val="ListParagraph"/>
              <w:numPr>
                <w:ilvl w:val="5"/>
                <w:numId w:val="23"/>
              </w:numPr>
              <w:rPr>
                <w:color w:val="000000" w:themeColor="text1"/>
                <w:sz w:val="22"/>
                <w:szCs w:val="22"/>
                <w:lang w:val="id-ID"/>
              </w:rPr>
            </w:pPr>
            <w:r w:rsidRPr="000C6FB4">
              <w:rPr>
                <w:color w:val="000000" w:themeColor="text1"/>
              </w:rPr>
              <w:t xml:space="preserve">Kemampuan melakukan </w:t>
            </w:r>
            <w:r w:rsidRPr="000C6FB4">
              <w:rPr>
                <w:color w:val="000000" w:themeColor="text1"/>
                <w:lang w:val="id-ID"/>
              </w:rPr>
              <w:t>Preparasi Sperma Metode Density Gradient Centrifugation</w:t>
            </w:r>
            <w:r w:rsidRPr="000C6FB4">
              <w:rPr>
                <w:color w:val="000000" w:themeColor="text1"/>
                <w:sz w:val="22"/>
                <w:szCs w:val="22"/>
              </w:rPr>
              <w:t xml:space="preserve"> </w:t>
            </w:r>
            <w:r w:rsidRPr="000C6FB4">
              <w:rPr>
                <w:color w:val="000000" w:themeColor="text1"/>
                <w:sz w:val="22"/>
                <w:szCs w:val="22"/>
                <w:lang w:val="id-ID"/>
              </w:rPr>
              <w:t xml:space="preserve"> </w:t>
            </w:r>
            <w:r w:rsidRPr="000C6FB4">
              <w:rPr>
                <w:color w:val="000000" w:themeColor="text1"/>
                <w:sz w:val="22"/>
                <w:szCs w:val="22"/>
              </w:rPr>
              <w:t>(KL3)</w:t>
            </w:r>
          </w:p>
        </w:tc>
        <w:tc>
          <w:tcPr>
            <w:tcW w:w="2126" w:type="dxa"/>
            <w:vAlign w:val="center"/>
          </w:tcPr>
          <w:p w:rsidR="003E353D" w:rsidRPr="000C6FB4" w:rsidRDefault="003E353D" w:rsidP="0080001E">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KL</w:t>
            </w:r>
            <w:r w:rsidRPr="000C6FB4">
              <w:rPr>
                <w:rFonts w:ascii="Times New Roman" w:hAnsi="Times New Roman"/>
                <w:b w:val="0"/>
                <w:color w:val="000000" w:themeColor="text1"/>
                <w:sz w:val="22"/>
                <w:szCs w:val="22"/>
                <w:lang w:val="id-ID"/>
              </w:rPr>
              <w:t>3</w:t>
            </w:r>
            <w:r w:rsidRPr="000C6FB4">
              <w:rPr>
                <w:rFonts w:ascii="Times New Roman" w:hAnsi="Times New Roman"/>
                <w:b w:val="0"/>
                <w:color w:val="000000" w:themeColor="text1"/>
                <w:sz w:val="22"/>
                <w:szCs w:val="22"/>
              </w:rPr>
              <w:t xml:space="preserve"> ≥ 20, maka skor = 4.</w:t>
            </w:r>
          </w:p>
        </w:tc>
        <w:tc>
          <w:tcPr>
            <w:tcW w:w="4044" w:type="dxa"/>
            <w:gridSpan w:val="7"/>
            <w:vAlign w:val="center"/>
          </w:tcPr>
          <w:p w:rsidR="003E353D" w:rsidRPr="000C6FB4" w:rsidRDefault="003E353D" w:rsidP="0080001E">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4 &lt; KL3&lt; 20, maka</w:t>
            </w:r>
          </w:p>
          <w:p w:rsidR="003E353D" w:rsidRPr="000C6FB4" w:rsidRDefault="00193EDB" w:rsidP="0080001E">
            <w:pPr>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rPr>
              <w:t>skor = (</w:t>
            </w:r>
            <w:r w:rsidRPr="000C6FB4">
              <w:rPr>
                <w:rFonts w:ascii="Times New Roman" w:hAnsi="Times New Roman"/>
                <w:b w:val="0"/>
                <w:color w:val="000000" w:themeColor="text1"/>
                <w:sz w:val="22"/>
                <w:szCs w:val="22"/>
                <w:lang w:val="id-ID"/>
              </w:rPr>
              <w:t xml:space="preserve"> 0,25 </w:t>
            </w:r>
            <w:r w:rsidRPr="000C6FB4">
              <w:rPr>
                <w:rFonts w:ascii="Times New Roman" w:hAnsi="Times New Roman"/>
                <w:b w:val="0"/>
                <w:color w:val="000000" w:themeColor="text1"/>
                <w:sz w:val="22"/>
                <w:szCs w:val="22"/>
              </w:rPr>
              <w:t>x KL</w:t>
            </w:r>
            <w:r w:rsidRPr="000C6FB4">
              <w:rPr>
                <w:rFonts w:ascii="Times New Roman" w:hAnsi="Times New Roman"/>
                <w:b w:val="0"/>
                <w:color w:val="000000" w:themeColor="text1"/>
                <w:sz w:val="22"/>
                <w:szCs w:val="22"/>
                <w:lang w:val="id-ID"/>
              </w:rPr>
              <w:t>3</w:t>
            </w:r>
            <w:r w:rsidRPr="000C6FB4">
              <w:rPr>
                <w:rFonts w:ascii="Times New Roman" w:hAnsi="Times New Roman"/>
                <w:b w:val="0"/>
                <w:color w:val="000000" w:themeColor="text1"/>
                <w:sz w:val="22"/>
                <w:szCs w:val="22"/>
              </w:rPr>
              <w:t>)</w:t>
            </w:r>
            <w:r w:rsidRPr="000C6FB4">
              <w:rPr>
                <w:rFonts w:ascii="Times New Roman" w:hAnsi="Times New Roman"/>
                <w:b w:val="0"/>
                <w:color w:val="000000" w:themeColor="text1"/>
                <w:sz w:val="22"/>
                <w:szCs w:val="22"/>
                <w:lang w:val="id-ID"/>
              </w:rPr>
              <w:t xml:space="preserve"> - 1</w:t>
            </w:r>
            <w:r w:rsidRPr="000C6FB4">
              <w:rPr>
                <w:rFonts w:ascii="Times New Roman" w:hAnsi="Times New Roman"/>
                <w:b w:val="0"/>
                <w:color w:val="000000" w:themeColor="text1"/>
                <w:sz w:val="22"/>
                <w:szCs w:val="22"/>
              </w:rPr>
              <w:t>.</w:t>
            </w:r>
          </w:p>
        </w:tc>
        <w:tc>
          <w:tcPr>
            <w:tcW w:w="1814" w:type="dxa"/>
            <w:gridSpan w:val="2"/>
            <w:vAlign w:val="center"/>
          </w:tcPr>
          <w:p w:rsidR="003E353D" w:rsidRPr="000C6FB4" w:rsidRDefault="003E353D" w:rsidP="0080001E">
            <w:pPr>
              <w:jc w:val="center"/>
              <w:rPr>
                <w:rFonts w:ascii="Times New Roman" w:hAnsi="Times New Roman"/>
                <w:b w:val="0"/>
                <w:color w:val="000000" w:themeColor="text1"/>
                <w:sz w:val="22"/>
                <w:szCs w:val="22"/>
              </w:rPr>
            </w:pPr>
          </w:p>
        </w:tc>
        <w:tc>
          <w:tcPr>
            <w:tcW w:w="1736" w:type="dxa"/>
            <w:gridSpan w:val="2"/>
            <w:shd w:val="clear" w:color="auto" w:fill="auto"/>
          </w:tcPr>
          <w:p w:rsidR="003E353D" w:rsidRPr="000C6FB4" w:rsidRDefault="003E353D" w:rsidP="0080001E">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KL</w:t>
            </w:r>
            <w:r w:rsidRPr="000C6FB4">
              <w:rPr>
                <w:rFonts w:ascii="Times New Roman" w:hAnsi="Times New Roman"/>
                <w:b w:val="0"/>
                <w:color w:val="000000" w:themeColor="text1"/>
                <w:sz w:val="22"/>
                <w:szCs w:val="22"/>
                <w:lang w:val="id-ID"/>
              </w:rPr>
              <w:t>3</w:t>
            </w:r>
            <w:r w:rsidRPr="000C6FB4">
              <w:rPr>
                <w:rFonts w:ascii="Times New Roman" w:hAnsi="Times New Roman"/>
                <w:b w:val="0"/>
                <w:color w:val="000000" w:themeColor="text1"/>
                <w:sz w:val="22"/>
                <w:szCs w:val="22"/>
              </w:rPr>
              <w:t xml:space="preserve"> ≤ 4, maka skor = </w:t>
            </w:r>
            <w:r w:rsidRPr="000C6FB4">
              <w:rPr>
                <w:rFonts w:ascii="Times New Roman" w:hAnsi="Times New Roman"/>
                <w:b w:val="0"/>
                <w:color w:val="000000" w:themeColor="text1"/>
                <w:sz w:val="22"/>
                <w:szCs w:val="22"/>
                <w:lang w:val="id-ID"/>
              </w:rPr>
              <w:t>0</w:t>
            </w:r>
            <w:r w:rsidRPr="000C6FB4">
              <w:rPr>
                <w:rFonts w:ascii="Times New Roman" w:hAnsi="Times New Roman"/>
                <w:b w:val="0"/>
                <w:color w:val="000000" w:themeColor="text1"/>
                <w:sz w:val="22"/>
                <w:szCs w:val="22"/>
              </w:rPr>
              <w:t>.</w:t>
            </w:r>
          </w:p>
        </w:tc>
      </w:tr>
      <w:tr w:rsidR="00CB7627" w:rsidRPr="000C6FB4" w:rsidTr="00BA381C">
        <w:trPr>
          <w:trHeight w:val="484"/>
        </w:trPr>
        <w:tc>
          <w:tcPr>
            <w:tcW w:w="2513" w:type="dxa"/>
          </w:tcPr>
          <w:p w:rsidR="00CB7627" w:rsidRPr="000C6FB4" w:rsidRDefault="00CB7627" w:rsidP="00E3165C">
            <w:pPr>
              <w:ind w:left="-18" w:firstLine="18"/>
              <w:rPr>
                <w:rFonts w:ascii="Times New Roman" w:hAnsi="Times New Roman"/>
                <w:b w:val="0"/>
                <w:color w:val="000000" w:themeColor="text1"/>
                <w:sz w:val="22"/>
                <w:szCs w:val="22"/>
              </w:rPr>
            </w:pPr>
          </w:p>
        </w:tc>
        <w:tc>
          <w:tcPr>
            <w:tcW w:w="3502" w:type="dxa"/>
          </w:tcPr>
          <w:p w:rsidR="00CB7627" w:rsidRPr="000C6FB4" w:rsidRDefault="00D16397" w:rsidP="00561185">
            <w:pPr>
              <w:pStyle w:val="ListParagraph"/>
              <w:numPr>
                <w:ilvl w:val="5"/>
                <w:numId w:val="23"/>
              </w:numPr>
              <w:rPr>
                <w:color w:val="000000" w:themeColor="text1"/>
                <w:sz w:val="22"/>
                <w:szCs w:val="22"/>
                <w:lang w:val="id-ID"/>
              </w:rPr>
            </w:pPr>
            <w:r w:rsidRPr="000C6FB4">
              <w:rPr>
                <w:color w:val="000000" w:themeColor="text1"/>
              </w:rPr>
              <w:t xml:space="preserve">Kemampuan melakukan </w:t>
            </w:r>
            <w:r w:rsidRPr="000C6FB4">
              <w:rPr>
                <w:color w:val="000000" w:themeColor="text1"/>
                <w:lang w:val="id-ID"/>
              </w:rPr>
              <w:t>Metode Simpan Beku Sperma</w:t>
            </w:r>
            <w:r w:rsidRPr="000C6FB4">
              <w:rPr>
                <w:color w:val="000000" w:themeColor="text1"/>
                <w:sz w:val="22"/>
                <w:szCs w:val="22"/>
              </w:rPr>
              <w:t xml:space="preserve"> </w:t>
            </w:r>
            <w:r w:rsidR="00CB7627" w:rsidRPr="000C6FB4">
              <w:rPr>
                <w:color w:val="000000" w:themeColor="text1"/>
                <w:sz w:val="22"/>
                <w:szCs w:val="22"/>
              </w:rPr>
              <w:t>(KL4)</w:t>
            </w:r>
          </w:p>
        </w:tc>
        <w:tc>
          <w:tcPr>
            <w:tcW w:w="2126" w:type="dxa"/>
            <w:vAlign w:val="center"/>
          </w:tcPr>
          <w:p w:rsidR="00CB7627" w:rsidRPr="000C6FB4" w:rsidRDefault="00CB7627" w:rsidP="00CB7627">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KL4 ≥ 5, maka skor = 4.</w:t>
            </w:r>
          </w:p>
        </w:tc>
        <w:tc>
          <w:tcPr>
            <w:tcW w:w="4044" w:type="dxa"/>
            <w:gridSpan w:val="7"/>
            <w:vAlign w:val="center"/>
          </w:tcPr>
          <w:p w:rsidR="00CB7627" w:rsidRPr="000C6FB4" w:rsidRDefault="00CB7627" w:rsidP="00CB7627">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1 &lt; KL4 &lt; 5, maka</w:t>
            </w:r>
          </w:p>
          <w:p w:rsidR="00CB7627" w:rsidRPr="000C6FB4" w:rsidRDefault="00193EDB" w:rsidP="00CB7627">
            <w:pPr>
              <w:jc w:val="center"/>
              <w:rPr>
                <w:rFonts w:ascii="Times New Roman" w:hAnsi="Times New Roman"/>
                <w:color w:val="000000" w:themeColor="text1"/>
                <w:sz w:val="22"/>
                <w:szCs w:val="22"/>
              </w:rPr>
            </w:pPr>
            <w:r w:rsidRPr="000C6FB4">
              <w:rPr>
                <w:rFonts w:ascii="Times New Roman" w:hAnsi="Times New Roman"/>
                <w:b w:val="0"/>
                <w:color w:val="000000" w:themeColor="text1"/>
                <w:sz w:val="22"/>
                <w:szCs w:val="22"/>
              </w:rPr>
              <w:t xml:space="preserve">skor = </w:t>
            </w:r>
            <w:r w:rsidRPr="000C6FB4">
              <w:rPr>
                <w:rFonts w:ascii="Times New Roman" w:hAnsi="Times New Roman"/>
                <w:b w:val="0"/>
                <w:color w:val="000000" w:themeColor="text1"/>
                <w:sz w:val="22"/>
                <w:szCs w:val="22"/>
                <w:lang w:val="id-ID"/>
              </w:rPr>
              <w:t>(</w:t>
            </w:r>
            <w:r w:rsidRPr="000C6FB4">
              <w:rPr>
                <w:rFonts w:ascii="Times New Roman" w:hAnsi="Times New Roman"/>
                <w:b w:val="0"/>
                <w:color w:val="000000" w:themeColor="text1"/>
                <w:sz w:val="22"/>
                <w:szCs w:val="22"/>
              </w:rPr>
              <w:t>(</w:t>
            </w:r>
            <w:r w:rsidRPr="000C6FB4">
              <w:rPr>
                <w:rFonts w:ascii="Times New Roman" w:hAnsi="Times New Roman"/>
                <w:b w:val="0"/>
                <w:color w:val="000000" w:themeColor="text1"/>
                <w:sz w:val="22"/>
                <w:szCs w:val="22"/>
                <w:lang w:val="id-ID"/>
              </w:rPr>
              <w:t xml:space="preserve">0,75 </w:t>
            </w:r>
            <w:r w:rsidRPr="000C6FB4">
              <w:rPr>
                <w:rFonts w:ascii="Times New Roman" w:hAnsi="Times New Roman"/>
                <w:b w:val="0"/>
                <w:color w:val="000000" w:themeColor="text1"/>
                <w:sz w:val="22"/>
                <w:szCs w:val="22"/>
              </w:rPr>
              <w:t>x K</w:t>
            </w:r>
            <w:r w:rsidRPr="000C6FB4">
              <w:rPr>
                <w:rFonts w:ascii="Times New Roman" w:hAnsi="Times New Roman"/>
                <w:b w:val="0"/>
                <w:color w:val="000000" w:themeColor="text1"/>
                <w:sz w:val="22"/>
                <w:szCs w:val="22"/>
                <w:lang w:val="id-ID"/>
              </w:rPr>
              <w:t>L4</w:t>
            </w:r>
            <w:r w:rsidRPr="000C6FB4">
              <w:rPr>
                <w:rFonts w:ascii="Times New Roman" w:hAnsi="Times New Roman"/>
                <w:b w:val="0"/>
                <w:color w:val="000000" w:themeColor="text1"/>
                <w:sz w:val="22"/>
                <w:szCs w:val="22"/>
              </w:rPr>
              <w:t>)</w:t>
            </w:r>
            <w:r w:rsidRPr="000C6FB4">
              <w:rPr>
                <w:rFonts w:ascii="Times New Roman" w:hAnsi="Times New Roman"/>
                <w:b w:val="0"/>
                <w:color w:val="000000" w:themeColor="text1"/>
                <w:sz w:val="22"/>
                <w:szCs w:val="22"/>
                <w:lang w:val="id-ID"/>
              </w:rPr>
              <w:t xml:space="preserve"> + 0,25)</w:t>
            </w:r>
          </w:p>
        </w:tc>
        <w:tc>
          <w:tcPr>
            <w:tcW w:w="1814" w:type="dxa"/>
            <w:gridSpan w:val="2"/>
            <w:vAlign w:val="center"/>
          </w:tcPr>
          <w:p w:rsidR="00CB7627" w:rsidRPr="000C6FB4" w:rsidRDefault="00CB7627" w:rsidP="00CB7627">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KL4 ≤ 1, maka skor = 1.</w:t>
            </w:r>
          </w:p>
        </w:tc>
        <w:tc>
          <w:tcPr>
            <w:tcW w:w="1736" w:type="dxa"/>
            <w:gridSpan w:val="2"/>
            <w:shd w:val="clear" w:color="auto" w:fill="auto"/>
            <w:vAlign w:val="center"/>
          </w:tcPr>
          <w:p w:rsidR="00CB7627" w:rsidRPr="000C6FB4" w:rsidRDefault="00CB7627" w:rsidP="00CB7627">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Tidak ada skor 0.</w:t>
            </w:r>
          </w:p>
        </w:tc>
      </w:tr>
      <w:tr w:rsidR="003E353D" w:rsidRPr="000C6FB4" w:rsidTr="00BA381C">
        <w:trPr>
          <w:trHeight w:val="484"/>
        </w:trPr>
        <w:tc>
          <w:tcPr>
            <w:tcW w:w="2513" w:type="dxa"/>
          </w:tcPr>
          <w:p w:rsidR="003E353D" w:rsidRPr="000C6FB4" w:rsidRDefault="003E353D" w:rsidP="00E3165C">
            <w:pPr>
              <w:ind w:left="-18" w:firstLine="18"/>
              <w:rPr>
                <w:rFonts w:ascii="Times New Roman" w:hAnsi="Times New Roman"/>
                <w:b w:val="0"/>
                <w:color w:val="000000" w:themeColor="text1"/>
                <w:sz w:val="22"/>
                <w:szCs w:val="22"/>
              </w:rPr>
            </w:pPr>
          </w:p>
        </w:tc>
        <w:tc>
          <w:tcPr>
            <w:tcW w:w="3502" w:type="dxa"/>
          </w:tcPr>
          <w:p w:rsidR="003E353D" w:rsidRPr="000C6FB4" w:rsidRDefault="003E353D" w:rsidP="00E3165C">
            <w:pPr>
              <w:pStyle w:val="ListParagraph"/>
              <w:numPr>
                <w:ilvl w:val="5"/>
                <w:numId w:val="23"/>
              </w:numPr>
              <w:rPr>
                <w:color w:val="000000" w:themeColor="text1"/>
                <w:sz w:val="22"/>
                <w:szCs w:val="22"/>
                <w:lang w:val="id-ID"/>
              </w:rPr>
            </w:pPr>
            <w:r w:rsidRPr="000C6FB4">
              <w:rPr>
                <w:color w:val="000000" w:themeColor="text1"/>
              </w:rPr>
              <w:t xml:space="preserve">Kemampuan melakukan </w:t>
            </w:r>
            <w:r w:rsidRPr="000C6FB4">
              <w:rPr>
                <w:color w:val="000000" w:themeColor="text1"/>
                <w:lang w:val="id-ID"/>
              </w:rPr>
              <w:t>Inseminasi Dalam Rahim (IUI)</w:t>
            </w:r>
            <w:r w:rsidRPr="000C6FB4">
              <w:rPr>
                <w:color w:val="000000" w:themeColor="text1"/>
                <w:sz w:val="22"/>
                <w:szCs w:val="22"/>
              </w:rPr>
              <w:t xml:space="preserve"> (KL5</w:t>
            </w:r>
            <w:r w:rsidRPr="000C6FB4">
              <w:rPr>
                <w:color w:val="000000" w:themeColor="text1"/>
                <w:sz w:val="22"/>
                <w:szCs w:val="22"/>
                <w:lang w:val="id-ID"/>
              </w:rPr>
              <w:t>)</w:t>
            </w:r>
          </w:p>
        </w:tc>
        <w:tc>
          <w:tcPr>
            <w:tcW w:w="2126" w:type="dxa"/>
            <w:vAlign w:val="center"/>
          </w:tcPr>
          <w:p w:rsidR="003E353D" w:rsidRPr="000C6FB4" w:rsidRDefault="003E353D" w:rsidP="003E353D">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KL</w:t>
            </w:r>
            <w:r w:rsidRPr="000C6FB4">
              <w:rPr>
                <w:rFonts w:ascii="Times New Roman" w:hAnsi="Times New Roman"/>
                <w:b w:val="0"/>
                <w:color w:val="000000" w:themeColor="text1"/>
                <w:sz w:val="22"/>
                <w:szCs w:val="22"/>
                <w:lang w:val="id-ID"/>
              </w:rPr>
              <w:t>5</w:t>
            </w:r>
            <w:r w:rsidRPr="000C6FB4">
              <w:rPr>
                <w:rFonts w:ascii="Times New Roman" w:hAnsi="Times New Roman"/>
                <w:b w:val="0"/>
                <w:color w:val="000000" w:themeColor="text1"/>
                <w:sz w:val="22"/>
                <w:szCs w:val="22"/>
              </w:rPr>
              <w:t xml:space="preserve"> ≥ 5, maka skor = 4.</w:t>
            </w:r>
          </w:p>
        </w:tc>
        <w:tc>
          <w:tcPr>
            <w:tcW w:w="4044" w:type="dxa"/>
            <w:gridSpan w:val="7"/>
            <w:vAlign w:val="center"/>
          </w:tcPr>
          <w:p w:rsidR="003E353D" w:rsidRPr="000C6FB4" w:rsidRDefault="003E353D" w:rsidP="0080001E">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1 &lt; KL</w:t>
            </w:r>
            <w:r w:rsidRPr="000C6FB4">
              <w:rPr>
                <w:rFonts w:ascii="Times New Roman" w:hAnsi="Times New Roman"/>
                <w:b w:val="0"/>
                <w:color w:val="000000" w:themeColor="text1"/>
                <w:sz w:val="22"/>
                <w:szCs w:val="22"/>
                <w:lang w:val="id-ID"/>
              </w:rPr>
              <w:t>5</w:t>
            </w:r>
            <w:r w:rsidRPr="000C6FB4">
              <w:rPr>
                <w:rFonts w:ascii="Times New Roman" w:hAnsi="Times New Roman"/>
                <w:b w:val="0"/>
                <w:color w:val="000000" w:themeColor="text1"/>
                <w:sz w:val="22"/>
                <w:szCs w:val="22"/>
              </w:rPr>
              <w:t xml:space="preserve"> &lt; 5, maka</w:t>
            </w:r>
          </w:p>
          <w:p w:rsidR="003E353D" w:rsidRPr="000C6FB4" w:rsidRDefault="00193EDB" w:rsidP="00193EDB">
            <w:pPr>
              <w:jc w:val="center"/>
              <w:rPr>
                <w:rFonts w:ascii="Times New Roman" w:hAnsi="Times New Roman"/>
                <w:color w:val="000000" w:themeColor="text1"/>
                <w:sz w:val="22"/>
                <w:szCs w:val="22"/>
              </w:rPr>
            </w:pPr>
            <w:r w:rsidRPr="000C6FB4">
              <w:rPr>
                <w:rFonts w:ascii="Times New Roman" w:hAnsi="Times New Roman"/>
                <w:b w:val="0"/>
                <w:color w:val="000000" w:themeColor="text1"/>
                <w:sz w:val="22"/>
                <w:szCs w:val="22"/>
              </w:rPr>
              <w:t xml:space="preserve">skor = </w:t>
            </w:r>
            <w:r w:rsidRPr="000C6FB4">
              <w:rPr>
                <w:rFonts w:ascii="Times New Roman" w:hAnsi="Times New Roman"/>
                <w:b w:val="0"/>
                <w:color w:val="000000" w:themeColor="text1"/>
                <w:sz w:val="22"/>
                <w:szCs w:val="22"/>
                <w:lang w:val="id-ID"/>
              </w:rPr>
              <w:t>(</w:t>
            </w:r>
            <w:r w:rsidRPr="000C6FB4">
              <w:rPr>
                <w:rFonts w:ascii="Times New Roman" w:hAnsi="Times New Roman"/>
                <w:b w:val="0"/>
                <w:color w:val="000000" w:themeColor="text1"/>
                <w:sz w:val="22"/>
                <w:szCs w:val="22"/>
              </w:rPr>
              <w:t>(</w:t>
            </w:r>
            <w:r w:rsidRPr="000C6FB4">
              <w:rPr>
                <w:rFonts w:ascii="Times New Roman" w:hAnsi="Times New Roman"/>
                <w:b w:val="0"/>
                <w:color w:val="000000" w:themeColor="text1"/>
                <w:sz w:val="22"/>
                <w:szCs w:val="22"/>
                <w:lang w:val="id-ID"/>
              </w:rPr>
              <w:t xml:space="preserve">0,75 </w:t>
            </w:r>
            <w:r w:rsidRPr="000C6FB4">
              <w:rPr>
                <w:rFonts w:ascii="Times New Roman" w:hAnsi="Times New Roman"/>
                <w:b w:val="0"/>
                <w:color w:val="000000" w:themeColor="text1"/>
                <w:sz w:val="22"/>
                <w:szCs w:val="22"/>
              </w:rPr>
              <w:t>x K</w:t>
            </w:r>
            <w:r w:rsidRPr="000C6FB4">
              <w:rPr>
                <w:rFonts w:ascii="Times New Roman" w:hAnsi="Times New Roman"/>
                <w:b w:val="0"/>
                <w:color w:val="000000" w:themeColor="text1"/>
                <w:sz w:val="22"/>
                <w:szCs w:val="22"/>
                <w:lang w:val="id-ID"/>
              </w:rPr>
              <w:t>L5</w:t>
            </w:r>
            <w:r w:rsidRPr="000C6FB4">
              <w:rPr>
                <w:rFonts w:ascii="Times New Roman" w:hAnsi="Times New Roman"/>
                <w:b w:val="0"/>
                <w:color w:val="000000" w:themeColor="text1"/>
                <w:sz w:val="22"/>
                <w:szCs w:val="22"/>
              </w:rPr>
              <w:t>)</w:t>
            </w:r>
            <w:r w:rsidRPr="000C6FB4">
              <w:rPr>
                <w:rFonts w:ascii="Times New Roman" w:hAnsi="Times New Roman"/>
                <w:b w:val="0"/>
                <w:color w:val="000000" w:themeColor="text1"/>
                <w:sz w:val="22"/>
                <w:szCs w:val="22"/>
                <w:lang w:val="id-ID"/>
              </w:rPr>
              <w:t xml:space="preserve"> + 0,25)</w:t>
            </w:r>
          </w:p>
        </w:tc>
        <w:tc>
          <w:tcPr>
            <w:tcW w:w="1814" w:type="dxa"/>
            <w:gridSpan w:val="2"/>
            <w:vAlign w:val="center"/>
          </w:tcPr>
          <w:p w:rsidR="003E353D" w:rsidRPr="000C6FB4" w:rsidRDefault="003E353D" w:rsidP="0080001E">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KL</w:t>
            </w:r>
            <w:r w:rsidRPr="000C6FB4">
              <w:rPr>
                <w:rFonts w:ascii="Times New Roman" w:hAnsi="Times New Roman"/>
                <w:b w:val="0"/>
                <w:color w:val="000000" w:themeColor="text1"/>
                <w:sz w:val="22"/>
                <w:szCs w:val="22"/>
                <w:lang w:val="id-ID"/>
              </w:rPr>
              <w:t>5</w:t>
            </w:r>
            <w:r w:rsidRPr="000C6FB4">
              <w:rPr>
                <w:rFonts w:ascii="Times New Roman" w:hAnsi="Times New Roman"/>
                <w:b w:val="0"/>
                <w:color w:val="000000" w:themeColor="text1"/>
                <w:sz w:val="22"/>
                <w:szCs w:val="22"/>
              </w:rPr>
              <w:t xml:space="preserve"> ≤ 1, maka skor = 1.</w:t>
            </w:r>
          </w:p>
        </w:tc>
        <w:tc>
          <w:tcPr>
            <w:tcW w:w="1736" w:type="dxa"/>
            <w:gridSpan w:val="2"/>
            <w:shd w:val="clear" w:color="auto" w:fill="auto"/>
            <w:vAlign w:val="center"/>
          </w:tcPr>
          <w:p w:rsidR="003E353D" w:rsidRPr="000C6FB4" w:rsidRDefault="003E353D" w:rsidP="00CB7627">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Tidak ada skor 0.</w:t>
            </w:r>
          </w:p>
        </w:tc>
      </w:tr>
      <w:tr w:rsidR="003E353D" w:rsidRPr="000C6FB4" w:rsidTr="00BA381C">
        <w:trPr>
          <w:trHeight w:val="484"/>
        </w:trPr>
        <w:tc>
          <w:tcPr>
            <w:tcW w:w="2513" w:type="dxa"/>
          </w:tcPr>
          <w:p w:rsidR="003E353D" w:rsidRPr="000C6FB4" w:rsidRDefault="003E353D" w:rsidP="00E3165C">
            <w:pPr>
              <w:ind w:left="-18" w:firstLine="18"/>
              <w:rPr>
                <w:rFonts w:ascii="Times New Roman" w:hAnsi="Times New Roman"/>
                <w:b w:val="0"/>
                <w:color w:val="000000" w:themeColor="text1"/>
                <w:sz w:val="22"/>
                <w:szCs w:val="22"/>
              </w:rPr>
            </w:pPr>
          </w:p>
        </w:tc>
        <w:tc>
          <w:tcPr>
            <w:tcW w:w="3502" w:type="dxa"/>
          </w:tcPr>
          <w:p w:rsidR="003E353D" w:rsidRPr="000C6FB4" w:rsidRDefault="003E353D" w:rsidP="00561185">
            <w:pPr>
              <w:pStyle w:val="ListParagraph"/>
              <w:numPr>
                <w:ilvl w:val="5"/>
                <w:numId w:val="23"/>
              </w:numPr>
              <w:rPr>
                <w:color w:val="000000" w:themeColor="text1"/>
                <w:sz w:val="22"/>
                <w:szCs w:val="22"/>
                <w:lang w:val="id-ID"/>
              </w:rPr>
            </w:pPr>
            <w:r w:rsidRPr="000C6FB4">
              <w:rPr>
                <w:color w:val="000000" w:themeColor="text1"/>
              </w:rPr>
              <w:t xml:space="preserve">Kemampuan melakukan set-up </w:t>
            </w:r>
            <w:r w:rsidRPr="000C6FB4">
              <w:rPr>
                <w:color w:val="000000" w:themeColor="text1"/>
                <w:lang w:val="id-ID"/>
              </w:rPr>
              <w:t xml:space="preserve">Teknik Reproduksi Berbantu </w:t>
            </w:r>
            <w:r w:rsidRPr="000C6FB4">
              <w:rPr>
                <w:color w:val="000000" w:themeColor="text1"/>
              </w:rPr>
              <w:t>(TRB</w:t>
            </w:r>
            <w:r w:rsidRPr="000C6FB4">
              <w:rPr>
                <w:color w:val="000000" w:themeColor="text1"/>
                <w:lang w:val="id-ID"/>
              </w:rPr>
              <w:t>)</w:t>
            </w:r>
            <w:r w:rsidRPr="000C6FB4">
              <w:rPr>
                <w:color w:val="000000" w:themeColor="text1"/>
                <w:sz w:val="22"/>
                <w:szCs w:val="22"/>
              </w:rPr>
              <w:t xml:space="preserve"> </w:t>
            </w:r>
            <w:r w:rsidRPr="000C6FB4">
              <w:rPr>
                <w:color w:val="000000" w:themeColor="text1"/>
                <w:sz w:val="22"/>
                <w:szCs w:val="22"/>
                <w:lang w:val="id-ID"/>
              </w:rPr>
              <w:t xml:space="preserve"> </w:t>
            </w:r>
            <w:r w:rsidRPr="000C6FB4">
              <w:rPr>
                <w:color w:val="000000" w:themeColor="text1"/>
                <w:sz w:val="22"/>
                <w:szCs w:val="22"/>
              </w:rPr>
              <w:t>(KL6)</w:t>
            </w:r>
          </w:p>
        </w:tc>
        <w:tc>
          <w:tcPr>
            <w:tcW w:w="2126" w:type="dxa"/>
            <w:vAlign w:val="center"/>
          </w:tcPr>
          <w:p w:rsidR="003E353D" w:rsidRPr="000C6FB4" w:rsidRDefault="003E353D" w:rsidP="0080001E">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KL</w:t>
            </w:r>
            <w:r w:rsidRPr="000C6FB4">
              <w:rPr>
                <w:rFonts w:ascii="Times New Roman" w:hAnsi="Times New Roman"/>
                <w:b w:val="0"/>
                <w:color w:val="000000" w:themeColor="text1"/>
                <w:sz w:val="22"/>
                <w:szCs w:val="22"/>
                <w:lang w:val="id-ID"/>
              </w:rPr>
              <w:t>6</w:t>
            </w:r>
            <w:r w:rsidRPr="000C6FB4">
              <w:rPr>
                <w:rFonts w:ascii="Times New Roman" w:hAnsi="Times New Roman"/>
                <w:b w:val="0"/>
                <w:color w:val="000000" w:themeColor="text1"/>
                <w:sz w:val="22"/>
                <w:szCs w:val="22"/>
              </w:rPr>
              <w:t xml:space="preserve"> ≥ 5, maka skor = 4.</w:t>
            </w:r>
          </w:p>
        </w:tc>
        <w:tc>
          <w:tcPr>
            <w:tcW w:w="4044" w:type="dxa"/>
            <w:gridSpan w:val="7"/>
            <w:vAlign w:val="center"/>
          </w:tcPr>
          <w:p w:rsidR="003E353D" w:rsidRPr="000C6FB4" w:rsidRDefault="003E353D" w:rsidP="0080001E">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1 &lt; KL</w:t>
            </w:r>
            <w:r w:rsidRPr="000C6FB4">
              <w:rPr>
                <w:rFonts w:ascii="Times New Roman" w:hAnsi="Times New Roman"/>
                <w:b w:val="0"/>
                <w:color w:val="000000" w:themeColor="text1"/>
                <w:sz w:val="22"/>
                <w:szCs w:val="22"/>
                <w:lang w:val="id-ID"/>
              </w:rPr>
              <w:t>6</w:t>
            </w:r>
            <w:r w:rsidRPr="000C6FB4">
              <w:rPr>
                <w:rFonts w:ascii="Times New Roman" w:hAnsi="Times New Roman"/>
                <w:b w:val="0"/>
                <w:color w:val="000000" w:themeColor="text1"/>
                <w:sz w:val="22"/>
                <w:szCs w:val="22"/>
              </w:rPr>
              <w:t xml:space="preserve"> &lt; 5, maka</w:t>
            </w:r>
          </w:p>
          <w:p w:rsidR="003E353D" w:rsidRPr="000C6FB4" w:rsidRDefault="00193EDB" w:rsidP="0080001E">
            <w:pPr>
              <w:jc w:val="center"/>
              <w:rPr>
                <w:rFonts w:ascii="Times New Roman" w:hAnsi="Times New Roman"/>
                <w:color w:val="000000" w:themeColor="text1"/>
                <w:sz w:val="22"/>
                <w:szCs w:val="22"/>
              </w:rPr>
            </w:pPr>
            <w:r w:rsidRPr="000C6FB4">
              <w:rPr>
                <w:rFonts w:ascii="Times New Roman" w:hAnsi="Times New Roman"/>
                <w:b w:val="0"/>
                <w:color w:val="000000" w:themeColor="text1"/>
                <w:sz w:val="22"/>
                <w:szCs w:val="22"/>
              </w:rPr>
              <w:t xml:space="preserve">skor = </w:t>
            </w:r>
            <w:r w:rsidRPr="000C6FB4">
              <w:rPr>
                <w:rFonts w:ascii="Times New Roman" w:hAnsi="Times New Roman"/>
                <w:b w:val="0"/>
                <w:color w:val="000000" w:themeColor="text1"/>
                <w:sz w:val="22"/>
                <w:szCs w:val="22"/>
                <w:lang w:val="id-ID"/>
              </w:rPr>
              <w:t>(</w:t>
            </w:r>
            <w:r w:rsidRPr="000C6FB4">
              <w:rPr>
                <w:rFonts w:ascii="Times New Roman" w:hAnsi="Times New Roman"/>
                <w:b w:val="0"/>
                <w:color w:val="000000" w:themeColor="text1"/>
                <w:sz w:val="22"/>
                <w:szCs w:val="22"/>
              </w:rPr>
              <w:t>(</w:t>
            </w:r>
            <w:r w:rsidRPr="000C6FB4">
              <w:rPr>
                <w:rFonts w:ascii="Times New Roman" w:hAnsi="Times New Roman"/>
                <w:b w:val="0"/>
                <w:color w:val="000000" w:themeColor="text1"/>
                <w:sz w:val="22"/>
                <w:szCs w:val="22"/>
                <w:lang w:val="id-ID"/>
              </w:rPr>
              <w:t xml:space="preserve">0,75 </w:t>
            </w:r>
            <w:r w:rsidRPr="000C6FB4">
              <w:rPr>
                <w:rFonts w:ascii="Times New Roman" w:hAnsi="Times New Roman"/>
                <w:b w:val="0"/>
                <w:color w:val="000000" w:themeColor="text1"/>
                <w:sz w:val="22"/>
                <w:szCs w:val="22"/>
              </w:rPr>
              <w:t>x K</w:t>
            </w:r>
            <w:r w:rsidRPr="000C6FB4">
              <w:rPr>
                <w:rFonts w:ascii="Times New Roman" w:hAnsi="Times New Roman"/>
                <w:b w:val="0"/>
                <w:color w:val="000000" w:themeColor="text1"/>
                <w:sz w:val="22"/>
                <w:szCs w:val="22"/>
                <w:lang w:val="id-ID"/>
              </w:rPr>
              <w:t>L6</w:t>
            </w:r>
            <w:r w:rsidRPr="000C6FB4">
              <w:rPr>
                <w:rFonts w:ascii="Times New Roman" w:hAnsi="Times New Roman"/>
                <w:b w:val="0"/>
                <w:color w:val="000000" w:themeColor="text1"/>
                <w:sz w:val="22"/>
                <w:szCs w:val="22"/>
              </w:rPr>
              <w:t>)</w:t>
            </w:r>
            <w:r w:rsidRPr="000C6FB4">
              <w:rPr>
                <w:rFonts w:ascii="Times New Roman" w:hAnsi="Times New Roman"/>
                <w:b w:val="0"/>
                <w:color w:val="000000" w:themeColor="text1"/>
                <w:sz w:val="22"/>
                <w:szCs w:val="22"/>
                <w:lang w:val="id-ID"/>
              </w:rPr>
              <w:t xml:space="preserve"> + 0,25)</w:t>
            </w:r>
          </w:p>
        </w:tc>
        <w:tc>
          <w:tcPr>
            <w:tcW w:w="1814" w:type="dxa"/>
            <w:gridSpan w:val="2"/>
            <w:vAlign w:val="center"/>
          </w:tcPr>
          <w:p w:rsidR="003E353D" w:rsidRPr="000C6FB4" w:rsidRDefault="003E353D" w:rsidP="0080001E">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KL</w:t>
            </w:r>
            <w:r w:rsidRPr="000C6FB4">
              <w:rPr>
                <w:rFonts w:ascii="Times New Roman" w:hAnsi="Times New Roman"/>
                <w:b w:val="0"/>
                <w:color w:val="000000" w:themeColor="text1"/>
                <w:sz w:val="22"/>
                <w:szCs w:val="22"/>
                <w:lang w:val="id-ID"/>
              </w:rPr>
              <w:t>6</w:t>
            </w:r>
            <w:r w:rsidRPr="000C6FB4">
              <w:rPr>
                <w:rFonts w:ascii="Times New Roman" w:hAnsi="Times New Roman"/>
                <w:b w:val="0"/>
                <w:color w:val="000000" w:themeColor="text1"/>
                <w:sz w:val="22"/>
                <w:szCs w:val="22"/>
              </w:rPr>
              <w:t xml:space="preserve"> ≤ 1, maka skor = 1.</w:t>
            </w:r>
          </w:p>
        </w:tc>
        <w:tc>
          <w:tcPr>
            <w:tcW w:w="1736" w:type="dxa"/>
            <w:gridSpan w:val="2"/>
            <w:shd w:val="clear" w:color="auto" w:fill="auto"/>
            <w:vAlign w:val="center"/>
          </w:tcPr>
          <w:p w:rsidR="003E353D" w:rsidRPr="000C6FB4" w:rsidRDefault="003E353D" w:rsidP="00CB7627">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Tidak ada skor 0.</w:t>
            </w:r>
          </w:p>
        </w:tc>
      </w:tr>
      <w:tr w:rsidR="003E353D" w:rsidRPr="000C6FB4" w:rsidTr="00BA381C">
        <w:trPr>
          <w:trHeight w:val="484"/>
        </w:trPr>
        <w:tc>
          <w:tcPr>
            <w:tcW w:w="2513" w:type="dxa"/>
          </w:tcPr>
          <w:p w:rsidR="003E353D" w:rsidRPr="000C6FB4" w:rsidRDefault="003E353D" w:rsidP="00E3165C">
            <w:pPr>
              <w:ind w:left="-18" w:firstLine="18"/>
              <w:rPr>
                <w:rFonts w:ascii="Times New Roman" w:hAnsi="Times New Roman"/>
                <w:b w:val="0"/>
                <w:color w:val="000000" w:themeColor="text1"/>
                <w:sz w:val="22"/>
                <w:szCs w:val="22"/>
              </w:rPr>
            </w:pPr>
          </w:p>
        </w:tc>
        <w:tc>
          <w:tcPr>
            <w:tcW w:w="3502" w:type="dxa"/>
          </w:tcPr>
          <w:p w:rsidR="003E353D" w:rsidRPr="000C6FB4" w:rsidRDefault="003E353D" w:rsidP="00E3165C">
            <w:pPr>
              <w:pStyle w:val="ListParagraph"/>
              <w:numPr>
                <w:ilvl w:val="5"/>
                <w:numId w:val="23"/>
              </w:numPr>
              <w:rPr>
                <w:color w:val="000000" w:themeColor="text1"/>
                <w:sz w:val="22"/>
                <w:szCs w:val="22"/>
                <w:lang w:val="id-ID"/>
              </w:rPr>
            </w:pPr>
            <w:r w:rsidRPr="000C6FB4">
              <w:rPr>
                <w:bCs/>
                <w:color w:val="000000" w:themeColor="text1"/>
                <w:lang w:eastAsia="en-GB"/>
              </w:rPr>
              <w:t xml:space="preserve">Ketrampilan diagnostik </w:t>
            </w:r>
            <w:r w:rsidRPr="000C6FB4">
              <w:rPr>
                <w:bCs/>
                <w:color w:val="000000" w:themeColor="text1"/>
                <w:lang w:val="id-ID" w:eastAsia="en-GB"/>
              </w:rPr>
              <w:t>dan tatalaksana</w:t>
            </w:r>
            <w:r w:rsidRPr="000C6FB4">
              <w:rPr>
                <w:bCs/>
                <w:color w:val="000000" w:themeColor="text1"/>
                <w:lang w:eastAsia="en-GB"/>
              </w:rPr>
              <w:t xml:space="preserve"> </w:t>
            </w:r>
            <w:r w:rsidRPr="000C6FB4">
              <w:rPr>
                <w:color w:val="000000" w:themeColor="text1"/>
                <w:lang w:val="id-ID"/>
              </w:rPr>
              <w:t>Gangguan Dorongan Seksual Pria</w:t>
            </w:r>
            <w:r w:rsidRPr="000C6FB4">
              <w:rPr>
                <w:color w:val="000000" w:themeColor="text1"/>
                <w:sz w:val="22"/>
                <w:szCs w:val="22"/>
                <w:lang w:val="id-ID"/>
              </w:rPr>
              <w:t xml:space="preserve"> </w:t>
            </w:r>
            <w:r w:rsidRPr="000C6FB4">
              <w:rPr>
                <w:color w:val="000000" w:themeColor="text1"/>
                <w:sz w:val="22"/>
                <w:szCs w:val="22"/>
              </w:rPr>
              <w:t>(KL7)</w:t>
            </w:r>
            <w:r w:rsidRPr="000C6FB4">
              <w:rPr>
                <w:color w:val="000000" w:themeColor="text1"/>
                <w:sz w:val="22"/>
                <w:szCs w:val="22"/>
                <w:lang w:val="id-ID"/>
              </w:rPr>
              <w:t xml:space="preserve"> </w:t>
            </w:r>
          </w:p>
        </w:tc>
        <w:tc>
          <w:tcPr>
            <w:tcW w:w="2126" w:type="dxa"/>
            <w:vAlign w:val="center"/>
          </w:tcPr>
          <w:p w:rsidR="003E353D" w:rsidRPr="000C6FB4" w:rsidRDefault="003E353D" w:rsidP="0080001E">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KL</w:t>
            </w:r>
            <w:r w:rsidRPr="000C6FB4">
              <w:rPr>
                <w:rFonts w:ascii="Times New Roman" w:hAnsi="Times New Roman"/>
                <w:b w:val="0"/>
                <w:color w:val="000000" w:themeColor="text1"/>
                <w:sz w:val="22"/>
                <w:szCs w:val="22"/>
                <w:lang w:val="id-ID"/>
              </w:rPr>
              <w:t>7</w:t>
            </w:r>
            <w:r w:rsidRPr="000C6FB4">
              <w:rPr>
                <w:rFonts w:ascii="Times New Roman" w:hAnsi="Times New Roman"/>
                <w:b w:val="0"/>
                <w:color w:val="000000" w:themeColor="text1"/>
                <w:sz w:val="22"/>
                <w:szCs w:val="22"/>
              </w:rPr>
              <w:t xml:space="preserve"> ≥ 5, maka skor = 4.</w:t>
            </w:r>
          </w:p>
        </w:tc>
        <w:tc>
          <w:tcPr>
            <w:tcW w:w="4044" w:type="dxa"/>
            <w:gridSpan w:val="7"/>
            <w:vAlign w:val="center"/>
          </w:tcPr>
          <w:p w:rsidR="003E353D" w:rsidRPr="000C6FB4" w:rsidRDefault="003E353D" w:rsidP="0080001E">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1 &lt; KL</w:t>
            </w:r>
            <w:r w:rsidRPr="000C6FB4">
              <w:rPr>
                <w:rFonts w:ascii="Times New Roman" w:hAnsi="Times New Roman"/>
                <w:b w:val="0"/>
                <w:color w:val="000000" w:themeColor="text1"/>
                <w:sz w:val="22"/>
                <w:szCs w:val="22"/>
                <w:lang w:val="id-ID"/>
              </w:rPr>
              <w:t>7</w:t>
            </w:r>
            <w:r w:rsidRPr="000C6FB4">
              <w:rPr>
                <w:rFonts w:ascii="Times New Roman" w:hAnsi="Times New Roman"/>
                <w:b w:val="0"/>
                <w:color w:val="000000" w:themeColor="text1"/>
                <w:sz w:val="22"/>
                <w:szCs w:val="22"/>
              </w:rPr>
              <w:t xml:space="preserve"> &lt; 5, maka</w:t>
            </w:r>
          </w:p>
          <w:p w:rsidR="003E353D" w:rsidRPr="000C6FB4" w:rsidRDefault="00193EDB" w:rsidP="00193EDB">
            <w:pPr>
              <w:jc w:val="center"/>
              <w:rPr>
                <w:rFonts w:ascii="Times New Roman" w:hAnsi="Times New Roman"/>
                <w:color w:val="000000" w:themeColor="text1"/>
                <w:sz w:val="22"/>
                <w:szCs w:val="22"/>
              </w:rPr>
            </w:pPr>
            <w:r w:rsidRPr="000C6FB4">
              <w:rPr>
                <w:rFonts w:ascii="Times New Roman" w:hAnsi="Times New Roman"/>
                <w:b w:val="0"/>
                <w:color w:val="000000" w:themeColor="text1"/>
                <w:sz w:val="22"/>
                <w:szCs w:val="22"/>
              </w:rPr>
              <w:t xml:space="preserve">skor = </w:t>
            </w:r>
            <w:r w:rsidRPr="000C6FB4">
              <w:rPr>
                <w:rFonts w:ascii="Times New Roman" w:hAnsi="Times New Roman"/>
                <w:b w:val="0"/>
                <w:color w:val="000000" w:themeColor="text1"/>
                <w:sz w:val="22"/>
                <w:szCs w:val="22"/>
                <w:lang w:val="id-ID"/>
              </w:rPr>
              <w:t>(</w:t>
            </w:r>
            <w:r w:rsidRPr="000C6FB4">
              <w:rPr>
                <w:rFonts w:ascii="Times New Roman" w:hAnsi="Times New Roman"/>
                <w:b w:val="0"/>
                <w:color w:val="000000" w:themeColor="text1"/>
                <w:sz w:val="22"/>
                <w:szCs w:val="22"/>
              </w:rPr>
              <w:t>(</w:t>
            </w:r>
            <w:r w:rsidRPr="000C6FB4">
              <w:rPr>
                <w:rFonts w:ascii="Times New Roman" w:hAnsi="Times New Roman"/>
                <w:b w:val="0"/>
                <w:color w:val="000000" w:themeColor="text1"/>
                <w:sz w:val="22"/>
                <w:szCs w:val="22"/>
                <w:lang w:val="id-ID"/>
              </w:rPr>
              <w:t>0,75</w:t>
            </w:r>
            <w:r w:rsidRPr="000C6FB4">
              <w:rPr>
                <w:rFonts w:ascii="Times New Roman" w:hAnsi="Times New Roman"/>
                <w:b w:val="0"/>
                <w:color w:val="000000" w:themeColor="text1"/>
                <w:sz w:val="22"/>
                <w:szCs w:val="22"/>
              </w:rPr>
              <w:t xml:space="preserve"> x KL</w:t>
            </w:r>
            <w:r w:rsidRPr="000C6FB4">
              <w:rPr>
                <w:rFonts w:ascii="Times New Roman" w:hAnsi="Times New Roman"/>
                <w:b w:val="0"/>
                <w:color w:val="000000" w:themeColor="text1"/>
                <w:sz w:val="22"/>
                <w:szCs w:val="22"/>
                <w:lang w:val="id-ID"/>
              </w:rPr>
              <w:t>7</w:t>
            </w:r>
            <w:r w:rsidRPr="000C6FB4">
              <w:rPr>
                <w:rFonts w:ascii="Times New Roman" w:hAnsi="Times New Roman"/>
                <w:b w:val="0"/>
                <w:color w:val="000000" w:themeColor="text1"/>
                <w:sz w:val="22"/>
                <w:szCs w:val="22"/>
              </w:rPr>
              <w:t xml:space="preserve">) + </w:t>
            </w:r>
            <w:r w:rsidRPr="000C6FB4">
              <w:rPr>
                <w:rFonts w:ascii="Times New Roman" w:hAnsi="Times New Roman"/>
                <w:b w:val="0"/>
                <w:color w:val="000000" w:themeColor="text1"/>
                <w:sz w:val="22"/>
                <w:szCs w:val="22"/>
                <w:lang w:val="id-ID"/>
              </w:rPr>
              <w:t>0,25)</w:t>
            </w:r>
            <w:r w:rsidR="003E353D" w:rsidRPr="000C6FB4">
              <w:rPr>
                <w:rFonts w:ascii="Times New Roman" w:hAnsi="Times New Roman"/>
                <w:b w:val="0"/>
                <w:color w:val="000000" w:themeColor="text1"/>
                <w:sz w:val="22"/>
                <w:szCs w:val="22"/>
              </w:rPr>
              <w:t>.</w:t>
            </w:r>
          </w:p>
        </w:tc>
        <w:tc>
          <w:tcPr>
            <w:tcW w:w="1814" w:type="dxa"/>
            <w:gridSpan w:val="2"/>
            <w:vAlign w:val="center"/>
          </w:tcPr>
          <w:p w:rsidR="003E353D" w:rsidRPr="000C6FB4" w:rsidRDefault="003E353D" w:rsidP="0080001E">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KL</w:t>
            </w:r>
            <w:r w:rsidRPr="000C6FB4">
              <w:rPr>
                <w:rFonts w:ascii="Times New Roman" w:hAnsi="Times New Roman"/>
                <w:b w:val="0"/>
                <w:color w:val="000000" w:themeColor="text1"/>
                <w:sz w:val="22"/>
                <w:szCs w:val="22"/>
                <w:lang w:val="id-ID"/>
              </w:rPr>
              <w:t>7</w:t>
            </w:r>
            <w:r w:rsidRPr="000C6FB4">
              <w:rPr>
                <w:rFonts w:ascii="Times New Roman" w:hAnsi="Times New Roman"/>
                <w:b w:val="0"/>
                <w:color w:val="000000" w:themeColor="text1"/>
                <w:sz w:val="22"/>
                <w:szCs w:val="22"/>
              </w:rPr>
              <w:t xml:space="preserve"> ≤ 1, maka skor = 1.</w:t>
            </w:r>
          </w:p>
        </w:tc>
        <w:tc>
          <w:tcPr>
            <w:tcW w:w="1736" w:type="dxa"/>
            <w:gridSpan w:val="2"/>
            <w:shd w:val="clear" w:color="auto" w:fill="auto"/>
            <w:vAlign w:val="center"/>
          </w:tcPr>
          <w:p w:rsidR="003E353D" w:rsidRPr="000C6FB4" w:rsidRDefault="003E353D" w:rsidP="00CB7627">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Tidak ada skor 0.</w:t>
            </w:r>
          </w:p>
        </w:tc>
      </w:tr>
      <w:tr w:rsidR="008F162F" w:rsidRPr="000C6FB4" w:rsidTr="00BA710C">
        <w:trPr>
          <w:trHeight w:val="484"/>
        </w:trPr>
        <w:tc>
          <w:tcPr>
            <w:tcW w:w="2513" w:type="dxa"/>
          </w:tcPr>
          <w:p w:rsidR="008F162F" w:rsidRPr="000C6FB4" w:rsidRDefault="008F162F" w:rsidP="00E3165C">
            <w:pPr>
              <w:ind w:left="-18" w:firstLine="18"/>
              <w:rPr>
                <w:rFonts w:ascii="Times New Roman" w:hAnsi="Times New Roman"/>
                <w:b w:val="0"/>
                <w:color w:val="000000" w:themeColor="text1"/>
                <w:sz w:val="22"/>
                <w:szCs w:val="22"/>
              </w:rPr>
            </w:pPr>
          </w:p>
        </w:tc>
        <w:tc>
          <w:tcPr>
            <w:tcW w:w="3502" w:type="dxa"/>
          </w:tcPr>
          <w:p w:rsidR="008F162F" w:rsidRPr="000C6FB4" w:rsidRDefault="008F162F" w:rsidP="00561185">
            <w:pPr>
              <w:pStyle w:val="ListParagraph"/>
              <w:numPr>
                <w:ilvl w:val="5"/>
                <w:numId w:val="23"/>
              </w:numPr>
              <w:rPr>
                <w:color w:val="000000" w:themeColor="text1"/>
                <w:sz w:val="22"/>
                <w:szCs w:val="22"/>
                <w:lang w:val="id-ID"/>
              </w:rPr>
            </w:pPr>
            <w:r w:rsidRPr="000C6FB4">
              <w:rPr>
                <w:bCs/>
                <w:color w:val="000000" w:themeColor="text1"/>
                <w:lang w:eastAsia="en-GB"/>
              </w:rPr>
              <w:t xml:space="preserve">Ketrampilan diagnostik </w:t>
            </w:r>
            <w:r w:rsidRPr="000C6FB4">
              <w:rPr>
                <w:bCs/>
                <w:color w:val="000000" w:themeColor="text1"/>
                <w:lang w:val="id-ID" w:eastAsia="en-GB"/>
              </w:rPr>
              <w:t>dan tatalaksana</w:t>
            </w:r>
            <w:r w:rsidRPr="000C6FB4">
              <w:rPr>
                <w:color w:val="000000" w:themeColor="text1"/>
                <w:lang w:val="id-ID"/>
              </w:rPr>
              <w:t xml:space="preserve"> Disfungsi Ereksi</w:t>
            </w:r>
            <w:r w:rsidRPr="000C6FB4">
              <w:rPr>
                <w:color w:val="000000" w:themeColor="text1"/>
                <w:sz w:val="22"/>
                <w:szCs w:val="22"/>
              </w:rPr>
              <w:t xml:space="preserve"> (KL8)</w:t>
            </w:r>
          </w:p>
        </w:tc>
        <w:tc>
          <w:tcPr>
            <w:tcW w:w="2126" w:type="dxa"/>
            <w:vAlign w:val="center"/>
          </w:tcPr>
          <w:p w:rsidR="008F162F" w:rsidRPr="000C6FB4" w:rsidRDefault="008F162F" w:rsidP="0080001E">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KL</w:t>
            </w:r>
            <w:r w:rsidRPr="000C6FB4">
              <w:rPr>
                <w:rFonts w:ascii="Times New Roman" w:hAnsi="Times New Roman"/>
                <w:b w:val="0"/>
                <w:color w:val="000000" w:themeColor="text1"/>
                <w:sz w:val="22"/>
                <w:szCs w:val="22"/>
                <w:lang w:val="id-ID"/>
              </w:rPr>
              <w:t>8</w:t>
            </w:r>
            <w:r w:rsidRPr="000C6FB4">
              <w:rPr>
                <w:rFonts w:ascii="Times New Roman" w:hAnsi="Times New Roman"/>
                <w:b w:val="0"/>
                <w:color w:val="000000" w:themeColor="text1"/>
                <w:sz w:val="22"/>
                <w:szCs w:val="22"/>
              </w:rPr>
              <w:t xml:space="preserve"> ≥ 20, maka skor = 4.</w:t>
            </w:r>
          </w:p>
        </w:tc>
        <w:tc>
          <w:tcPr>
            <w:tcW w:w="5858" w:type="dxa"/>
            <w:gridSpan w:val="9"/>
            <w:vAlign w:val="center"/>
          </w:tcPr>
          <w:p w:rsidR="008F162F" w:rsidRPr="000C6FB4" w:rsidRDefault="008F162F" w:rsidP="0080001E">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4 &lt; KL</w:t>
            </w:r>
            <w:r w:rsidRPr="000C6FB4">
              <w:rPr>
                <w:rFonts w:ascii="Times New Roman" w:hAnsi="Times New Roman"/>
                <w:b w:val="0"/>
                <w:color w:val="000000" w:themeColor="text1"/>
                <w:sz w:val="22"/>
                <w:szCs w:val="22"/>
                <w:lang w:val="id-ID"/>
              </w:rPr>
              <w:t xml:space="preserve">8 </w:t>
            </w:r>
            <w:r w:rsidRPr="000C6FB4">
              <w:rPr>
                <w:rFonts w:ascii="Times New Roman" w:hAnsi="Times New Roman"/>
                <w:b w:val="0"/>
                <w:color w:val="000000" w:themeColor="text1"/>
                <w:sz w:val="22"/>
                <w:szCs w:val="22"/>
              </w:rPr>
              <w:t>&lt; 20, maka</w:t>
            </w:r>
          </w:p>
          <w:p w:rsidR="008F162F" w:rsidRPr="000C6FB4" w:rsidRDefault="008F162F" w:rsidP="008F162F">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skor = (</w:t>
            </w:r>
            <w:r w:rsidRPr="000C6FB4">
              <w:rPr>
                <w:rFonts w:ascii="Times New Roman" w:hAnsi="Times New Roman"/>
                <w:b w:val="0"/>
                <w:color w:val="000000" w:themeColor="text1"/>
                <w:sz w:val="22"/>
                <w:szCs w:val="22"/>
                <w:lang w:val="id-ID"/>
              </w:rPr>
              <w:t xml:space="preserve">0,25 </w:t>
            </w:r>
            <w:r w:rsidRPr="000C6FB4">
              <w:rPr>
                <w:rFonts w:ascii="Times New Roman" w:hAnsi="Times New Roman"/>
                <w:b w:val="0"/>
                <w:color w:val="000000" w:themeColor="text1"/>
                <w:sz w:val="22"/>
                <w:szCs w:val="22"/>
              </w:rPr>
              <w:t>x KL</w:t>
            </w:r>
            <w:r w:rsidRPr="000C6FB4">
              <w:rPr>
                <w:rFonts w:ascii="Times New Roman" w:hAnsi="Times New Roman"/>
                <w:b w:val="0"/>
                <w:color w:val="000000" w:themeColor="text1"/>
                <w:sz w:val="22"/>
                <w:szCs w:val="22"/>
                <w:lang w:val="id-ID"/>
              </w:rPr>
              <w:t>8</w:t>
            </w:r>
            <w:r w:rsidRPr="000C6FB4">
              <w:rPr>
                <w:rFonts w:ascii="Times New Roman" w:hAnsi="Times New Roman"/>
                <w:b w:val="0"/>
                <w:color w:val="000000" w:themeColor="text1"/>
                <w:sz w:val="22"/>
                <w:szCs w:val="22"/>
              </w:rPr>
              <w:t>)</w:t>
            </w:r>
            <w:r w:rsidRPr="000C6FB4">
              <w:rPr>
                <w:rFonts w:ascii="Times New Roman" w:hAnsi="Times New Roman"/>
                <w:b w:val="0"/>
                <w:color w:val="000000" w:themeColor="text1"/>
                <w:sz w:val="22"/>
                <w:szCs w:val="22"/>
                <w:lang w:val="id-ID"/>
              </w:rPr>
              <w:t xml:space="preserve"> - 1</w:t>
            </w:r>
            <w:r w:rsidRPr="000C6FB4">
              <w:rPr>
                <w:rFonts w:ascii="Times New Roman" w:hAnsi="Times New Roman"/>
                <w:b w:val="0"/>
                <w:color w:val="000000" w:themeColor="text1"/>
                <w:sz w:val="22"/>
                <w:szCs w:val="22"/>
              </w:rPr>
              <w:t>.</w:t>
            </w:r>
          </w:p>
        </w:tc>
        <w:tc>
          <w:tcPr>
            <w:tcW w:w="1736" w:type="dxa"/>
            <w:gridSpan w:val="2"/>
            <w:shd w:val="clear" w:color="auto" w:fill="auto"/>
            <w:vAlign w:val="center"/>
          </w:tcPr>
          <w:p w:rsidR="008F162F" w:rsidRPr="000C6FB4" w:rsidRDefault="008F162F" w:rsidP="003E353D">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KL</w:t>
            </w:r>
            <w:r w:rsidRPr="000C6FB4">
              <w:rPr>
                <w:rFonts w:ascii="Times New Roman" w:hAnsi="Times New Roman"/>
                <w:b w:val="0"/>
                <w:color w:val="000000" w:themeColor="text1"/>
                <w:sz w:val="22"/>
                <w:szCs w:val="22"/>
                <w:lang w:val="id-ID"/>
              </w:rPr>
              <w:t>8</w:t>
            </w:r>
            <w:r w:rsidRPr="000C6FB4">
              <w:rPr>
                <w:rFonts w:ascii="Times New Roman" w:hAnsi="Times New Roman"/>
                <w:b w:val="0"/>
                <w:color w:val="000000" w:themeColor="text1"/>
                <w:sz w:val="22"/>
                <w:szCs w:val="22"/>
              </w:rPr>
              <w:t xml:space="preserve"> ≤ 4, maka skor = </w:t>
            </w:r>
            <w:r w:rsidRPr="000C6FB4">
              <w:rPr>
                <w:rFonts w:ascii="Times New Roman" w:hAnsi="Times New Roman"/>
                <w:b w:val="0"/>
                <w:color w:val="000000" w:themeColor="text1"/>
                <w:sz w:val="22"/>
                <w:szCs w:val="22"/>
                <w:lang w:val="id-ID"/>
              </w:rPr>
              <w:t>0</w:t>
            </w:r>
            <w:r w:rsidRPr="000C6FB4">
              <w:rPr>
                <w:rFonts w:ascii="Times New Roman" w:hAnsi="Times New Roman"/>
                <w:b w:val="0"/>
                <w:color w:val="000000" w:themeColor="text1"/>
                <w:sz w:val="22"/>
                <w:szCs w:val="22"/>
              </w:rPr>
              <w:t>.</w:t>
            </w:r>
          </w:p>
        </w:tc>
      </w:tr>
      <w:tr w:rsidR="008F162F" w:rsidRPr="000C6FB4" w:rsidTr="00BA710C">
        <w:trPr>
          <w:trHeight w:val="70"/>
        </w:trPr>
        <w:tc>
          <w:tcPr>
            <w:tcW w:w="2513" w:type="dxa"/>
          </w:tcPr>
          <w:p w:rsidR="008F162F" w:rsidRPr="000C6FB4" w:rsidRDefault="008F162F" w:rsidP="00E3165C">
            <w:pPr>
              <w:ind w:left="-18" w:firstLine="18"/>
              <w:rPr>
                <w:rFonts w:ascii="Times New Roman" w:hAnsi="Times New Roman"/>
                <w:b w:val="0"/>
                <w:color w:val="000000" w:themeColor="text1"/>
                <w:sz w:val="22"/>
                <w:szCs w:val="22"/>
              </w:rPr>
            </w:pPr>
          </w:p>
        </w:tc>
        <w:tc>
          <w:tcPr>
            <w:tcW w:w="3502" w:type="dxa"/>
          </w:tcPr>
          <w:p w:rsidR="008F162F" w:rsidRPr="000C6FB4" w:rsidRDefault="008F162F" w:rsidP="00561185">
            <w:pPr>
              <w:pStyle w:val="ListParagraph"/>
              <w:numPr>
                <w:ilvl w:val="5"/>
                <w:numId w:val="23"/>
              </w:numPr>
              <w:rPr>
                <w:color w:val="000000" w:themeColor="text1"/>
                <w:sz w:val="22"/>
                <w:szCs w:val="22"/>
                <w:lang w:val="id-ID"/>
              </w:rPr>
            </w:pPr>
            <w:r w:rsidRPr="000C6FB4">
              <w:rPr>
                <w:bCs/>
                <w:color w:val="000000" w:themeColor="text1"/>
                <w:lang w:eastAsia="en-GB"/>
              </w:rPr>
              <w:t xml:space="preserve">Ketrampilan diagnostik </w:t>
            </w:r>
            <w:r w:rsidRPr="000C6FB4">
              <w:rPr>
                <w:bCs/>
                <w:color w:val="000000" w:themeColor="text1"/>
                <w:lang w:val="id-ID" w:eastAsia="en-GB"/>
              </w:rPr>
              <w:t>dan tatalaksana</w:t>
            </w:r>
            <w:r w:rsidRPr="000C6FB4">
              <w:rPr>
                <w:color w:val="000000" w:themeColor="text1"/>
                <w:lang w:val="id-ID"/>
              </w:rPr>
              <w:t xml:space="preserve"> Disfungsi Ejakulasi (Ejakulasi Dini, Ejakulasi Retarda, Ejakulasi Rertograde, Anejakulasi)</w:t>
            </w:r>
            <w:r w:rsidRPr="000C6FB4">
              <w:rPr>
                <w:color w:val="000000" w:themeColor="text1"/>
                <w:sz w:val="22"/>
                <w:szCs w:val="22"/>
              </w:rPr>
              <w:t xml:space="preserve"> (KL9)</w:t>
            </w:r>
          </w:p>
        </w:tc>
        <w:tc>
          <w:tcPr>
            <w:tcW w:w="2126" w:type="dxa"/>
            <w:vAlign w:val="center"/>
          </w:tcPr>
          <w:p w:rsidR="008F162F" w:rsidRPr="000C6FB4" w:rsidRDefault="008F162F" w:rsidP="0080001E">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KL</w:t>
            </w:r>
            <w:r w:rsidRPr="000C6FB4">
              <w:rPr>
                <w:rFonts w:ascii="Times New Roman" w:hAnsi="Times New Roman"/>
                <w:b w:val="0"/>
                <w:color w:val="000000" w:themeColor="text1"/>
                <w:sz w:val="22"/>
                <w:szCs w:val="22"/>
                <w:lang w:val="id-ID"/>
              </w:rPr>
              <w:t>9</w:t>
            </w:r>
            <w:r w:rsidRPr="000C6FB4">
              <w:rPr>
                <w:rFonts w:ascii="Times New Roman" w:hAnsi="Times New Roman"/>
                <w:b w:val="0"/>
                <w:color w:val="000000" w:themeColor="text1"/>
                <w:sz w:val="22"/>
                <w:szCs w:val="22"/>
              </w:rPr>
              <w:t xml:space="preserve"> ≥ 20, maka skor = 4.</w:t>
            </w:r>
          </w:p>
        </w:tc>
        <w:tc>
          <w:tcPr>
            <w:tcW w:w="5858" w:type="dxa"/>
            <w:gridSpan w:val="9"/>
            <w:vAlign w:val="center"/>
          </w:tcPr>
          <w:p w:rsidR="008F162F" w:rsidRPr="000C6FB4" w:rsidRDefault="008F162F" w:rsidP="0080001E">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4 &lt; KL</w:t>
            </w:r>
            <w:r w:rsidRPr="000C6FB4">
              <w:rPr>
                <w:rFonts w:ascii="Times New Roman" w:hAnsi="Times New Roman"/>
                <w:b w:val="0"/>
                <w:color w:val="000000" w:themeColor="text1"/>
                <w:sz w:val="22"/>
                <w:szCs w:val="22"/>
                <w:lang w:val="id-ID"/>
              </w:rPr>
              <w:t>9</w:t>
            </w:r>
            <w:r w:rsidRPr="000C6FB4">
              <w:rPr>
                <w:rFonts w:ascii="Times New Roman" w:hAnsi="Times New Roman"/>
                <w:b w:val="0"/>
                <w:color w:val="000000" w:themeColor="text1"/>
                <w:sz w:val="22"/>
                <w:szCs w:val="22"/>
              </w:rPr>
              <w:t>&lt; 20, maka</w:t>
            </w:r>
          </w:p>
          <w:p w:rsidR="008F162F" w:rsidRPr="000C6FB4" w:rsidRDefault="008F162F" w:rsidP="0080001E">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skor = (</w:t>
            </w:r>
            <w:r w:rsidRPr="000C6FB4">
              <w:rPr>
                <w:rFonts w:ascii="Times New Roman" w:hAnsi="Times New Roman"/>
                <w:b w:val="0"/>
                <w:color w:val="000000" w:themeColor="text1"/>
                <w:sz w:val="22"/>
                <w:szCs w:val="22"/>
                <w:lang w:val="id-ID"/>
              </w:rPr>
              <w:t>0.25</w:t>
            </w:r>
            <w:r w:rsidRPr="000C6FB4">
              <w:rPr>
                <w:rFonts w:ascii="Times New Roman" w:hAnsi="Times New Roman"/>
                <w:b w:val="0"/>
                <w:color w:val="000000" w:themeColor="text1"/>
                <w:sz w:val="22"/>
                <w:szCs w:val="22"/>
              </w:rPr>
              <w:t xml:space="preserve"> x KL</w:t>
            </w:r>
            <w:r w:rsidRPr="000C6FB4">
              <w:rPr>
                <w:rFonts w:ascii="Times New Roman" w:hAnsi="Times New Roman"/>
                <w:b w:val="0"/>
                <w:color w:val="000000" w:themeColor="text1"/>
                <w:sz w:val="22"/>
                <w:szCs w:val="22"/>
                <w:lang w:val="id-ID"/>
              </w:rPr>
              <w:t>9</w:t>
            </w:r>
            <w:r w:rsidRPr="000C6FB4">
              <w:rPr>
                <w:rFonts w:ascii="Times New Roman" w:hAnsi="Times New Roman"/>
                <w:b w:val="0"/>
                <w:color w:val="000000" w:themeColor="text1"/>
                <w:sz w:val="22"/>
                <w:szCs w:val="22"/>
              </w:rPr>
              <w:t>)</w:t>
            </w:r>
            <w:r w:rsidRPr="000C6FB4">
              <w:rPr>
                <w:rFonts w:ascii="Times New Roman" w:hAnsi="Times New Roman"/>
                <w:b w:val="0"/>
                <w:color w:val="000000" w:themeColor="text1"/>
                <w:sz w:val="22"/>
                <w:szCs w:val="22"/>
                <w:lang w:val="id-ID"/>
              </w:rPr>
              <w:t xml:space="preserve"> - 1</w:t>
            </w:r>
            <w:r w:rsidRPr="000C6FB4">
              <w:rPr>
                <w:rFonts w:ascii="Times New Roman" w:hAnsi="Times New Roman"/>
                <w:b w:val="0"/>
                <w:color w:val="000000" w:themeColor="text1"/>
                <w:sz w:val="22"/>
                <w:szCs w:val="22"/>
              </w:rPr>
              <w:t>..</w:t>
            </w:r>
          </w:p>
        </w:tc>
        <w:tc>
          <w:tcPr>
            <w:tcW w:w="1736" w:type="dxa"/>
            <w:gridSpan w:val="2"/>
            <w:shd w:val="clear" w:color="auto" w:fill="auto"/>
            <w:vAlign w:val="center"/>
          </w:tcPr>
          <w:p w:rsidR="008F162F" w:rsidRPr="000C6FB4" w:rsidRDefault="008F162F" w:rsidP="003E353D">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KL</w:t>
            </w:r>
            <w:r w:rsidRPr="000C6FB4">
              <w:rPr>
                <w:rFonts w:ascii="Times New Roman" w:hAnsi="Times New Roman"/>
                <w:b w:val="0"/>
                <w:color w:val="000000" w:themeColor="text1"/>
                <w:sz w:val="22"/>
                <w:szCs w:val="22"/>
                <w:lang w:val="id-ID"/>
              </w:rPr>
              <w:t>9</w:t>
            </w:r>
            <w:r w:rsidRPr="000C6FB4">
              <w:rPr>
                <w:rFonts w:ascii="Times New Roman" w:hAnsi="Times New Roman"/>
                <w:b w:val="0"/>
                <w:color w:val="000000" w:themeColor="text1"/>
                <w:sz w:val="22"/>
                <w:szCs w:val="22"/>
              </w:rPr>
              <w:t xml:space="preserve"> ≤ 4, maka skor = </w:t>
            </w:r>
            <w:r w:rsidRPr="000C6FB4">
              <w:rPr>
                <w:rFonts w:ascii="Times New Roman" w:hAnsi="Times New Roman"/>
                <w:b w:val="0"/>
                <w:color w:val="000000" w:themeColor="text1"/>
                <w:sz w:val="22"/>
                <w:szCs w:val="22"/>
                <w:lang w:val="id-ID"/>
              </w:rPr>
              <w:t>0</w:t>
            </w:r>
            <w:r w:rsidRPr="000C6FB4">
              <w:rPr>
                <w:rFonts w:ascii="Times New Roman" w:hAnsi="Times New Roman"/>
                <w:b w:val="0"/>
                <w:color w:val="000000" w:themeColor="text1"/>
                <w:sz w:val="22"/>
                <w:szCs w:val="22"/>
              </w:rPr>
              <w:t>.</w:t>
            </w:r>
          </w:p>
        </w:tc>
      </w:tr>
      <w:tr w:rsidR="00CB7627" w:rsidRPr="000C6FB4" w:rsidTr="00BA381C">
        <w:trPr>
          <w:trHeight w:val="70"/>
        </w:trPr>
        <w:tc>
          <w:tcPr>
            <w:tcW w:w="2513" w:type="dxa"/>
          </w:tcPr>
          <w:p w:rsidR="00CB7627" w:rsidRPr="000C6FB4" w:rsidRDefault="00CB7627" w:rsidP="00E3165C">
            <w:pPr>
              <w:ind w:left="-18" w:firstLine="18"/>
              <w:rPr>
                <w:rFonts w:ascii="Times New Roman" w:hAnsi="Times New Roman"/>
                <w:b w:val="0"/>
                <w:color w:val="000000" w:themeColor="text1"/>
                <w:sz w:val="22"/>
                <w:szCs w:val="22"/>
              </w:rPr>
            </w:pPr>
          </w:p>
        </w:tc>
        <w:tc>
          <w:tcPr>
            <w:tcW w:w="3502" w:type="dxa"/>
          </w:tcPr>
          <w:p w:rsidR="00CB7627" w:rsidRPr="000C6FB4" w:rsidRDefault="00AD351F" w:rsidP="00561185">
            <w:pPr>
              <w:pStyle w:val="ListParagraph"/>
              <w:numPr>
                <w:ilvl w:val="5"/>
                <w:numId w:val="23"/>
              </w:numPr>
              <w:rPr>
                <w:color w:val="000000" w:themeColor="text1"/>
                <w:sz w:val="22"/>
                <w:szCs w:val="22"/>
              </w:rPr>
            </w:pPr>
            <w:r w:rsidRPr="000C6FB4">
              <w:rPr>
                <w:color w:val="000000" w:themeColor="text1"/>
                <w:sz w:val="22"/>
                <w:szCs w:val="22"/>
              </w:rPr>
              <w:t xml:space="preserve"> </w:t>
            </w:r>
            <w:r w:rsidR="006F788A" w:rsidRPr="000C6FB4">
              <w:rPr>
                <w:bCs/>
                <w:color w:val="000000" w:themeColor="text1"/>
                <w:lang w:eastAsia="en-GB"/>
              </w:rPr>
              <w:t xml:space="preserve">Ketrampilan diagnostik </w:t>
            </w:r>
            <w:r w:rsidR="006F788A" w:rsidRPr="000C6FB4">
              <w:rPr>
                <w:bCs/>
                <w:color w:val="000000" w:themeColor="text1"/>
                <w:lang w:val="id-ID" w:eastAsia="en-GB"/>
              </w:rPr>
              <w:t>dan tatalaksana</w:t>
            </w:r>
            <w:r w:rsidR="006F788A" w:rsidRPr="000C6FB4">
              <w:rPr>
                <w:color w:val="000000" w:themeColor="text1"/>
                <w:lang w:val="id-ID"/>
              </w:rPr>
              <w:t xml:space="preserve"> Disfungsi Orgasme Pria</w:t>
            </w:r>
            <w:r w:rsidR="006F788A" w:rsidRPr="000C6FB4">
              <w:rPr>
                <w:color w:val="000000" w:themeColor="text1"/>
                <w:sz w:val="22"/>
                <w:szCs w:val="22"/>
              </w:rPr>
              <w:t xml:space="preserve"> </w:t>
            </w:r>
            <w:r w:rsidR="00CB7627" w:rsidRPr="000C6FB4">
              <w:rPr>
                <w:color w:val="000000" w:themeColor="text1"/>
                <w:sz w:val="22"/>
                <w:szCs w:val="22"/>
              </w:rPr>
              <w:t>(KL10)</w:t>
            </w:r>
          </w:p>
        </w:tc>
        <w:tc>
          <w:tcPr>
            <w:tcW w:w="2126" w:type="dxa"/>
            <w:vAlign w:val="center"/>
          </w:tcPr>
          <w:p w:rsidR="00CB7627" w:rsidRPr="000C6FB4" w:rsidRDefault="00E3048B" w:rsidP="00CB7627">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KL10</w:t>
            </w:r>
            <w:r w:rsidR="00190F58" w:rsidRPr="000C6FB4">
              <w:rPr>
                <w:rFonts w:ascii="Times New Roman" w:hAnsi="Times New Roman"/>
                <w:b w:val="0"/>
                <w:color w:val="000000" w:themeColor="text1"/>
                <w:sz w:val="22"/>
                <w:szCs w:val="22"/>
              </w:rPr>
              <w:t xml:space="preserve"> ≥ </w:t>
            </w:r>
            <w:r w:rsidR="00190F58" w:rsidRPr="000C6FB4">
              <w:rPr>
                <w:rFonts w:ascii="Times New Roman" w:hAnsi="Times New Roman"/>
                <w:b w:val="0"/>
                <w:color w:val="000000" w:themeColor="text1"/>
                <w:sz w:val="22"/>
                <w:szCs w:val="22"/>
                <w:lang w:val="id-ID"/>
              </w:rPr>
              <w:t>4</w:t>
            </w:r>
            <w:r w:rsidR="00CB7627" w:rsidRPr="000C6FB4">
              <w:rPr>
                <w:rFonts w:ascii="Times New Roman" w:hAnsi="Times New Roman"/>
                <w:b w:val="0"/>
                <w:color w:val="000000" w:themeColor="text1"/>
                <w:sz w:val="22"/>
                <w:szCs w:val="22"/>
              </w:rPr>
              <w:t>, maka skor = 4.</w:t>
            </w:r>
          </w:p>
        </w:tc>
        <w:tc>
          <w:tcPr>
            <w:tcW w:w="4044" w:type="dxa"/>
            <w:gridSpan w:val="7"/>
            <w:vAlign w:val="center"/>
          </w:tcPr>
          <w:p w:rsidR="00CB7627" w:rsidRPr="000C6FB4" w:rsidRDefault="00E3048B" w:rsidP="00CB7627">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1 &lt; KL10</w:t>
            </w:r>
            <w:r w:rsidR="00CB7627" w:rsidRPr="000C6FB4">
              <w:rPr>
                <w:rFonts w:ascii="Times New Roman" w:hAnsi="Times New Roman"/>
                <w:b w:val="0"/>
                <w:color w:val="000000" w:themeColor="text1"/>
                <w:sz w:val="22"/>
                <w:szCs w:val="22"/>
              </w:rPr>
              <w:t xml:space="preserve"> &lt; 5, maka</w:t>
            </w:r>
          </w:p>
          <w:p w:rsidR="00CB7627" w:rsidRPr="000C6FB4" w:rsidRDefault="00FF3249" w:rsidP="00FF3249">
            <w:pPr>
              <w:jc w:val="center"/>
              <w:rPr>
                <w:rFonts w:ascii="Times New Roman" w:hAnsi="Times New Roman"/>
                <w:color w:val="000000" w:themeColor="text1"/>
                <w:sz w:val="22"/>
                <w:szCs w:val="22"/>
              </w:rPr>
            </w:pPr>
            <w:r w:rsidRPr="000C6FB4">
              <w:rPr>
                <w:rFonts w:ascii="Times New Roman" w:hAnsi="Times New Roman"/>
                <w:b w:val="0"/>
                <w:color w:val="000000" w:themeColor="text1"/>
                <w:sz w:val="22"/>
                <w:szCs w:val="22"/>
              </w:rPr>
              <w:t>skor = (</w:t>
            </w:r>
            <w:r w:rsidRPr="000C6FB4">
              <w:rPr>
                <w:rFonts w:ascii="Times New Roman" w:hAnsi="Times New Roman"/>
                <w:b w:val="0"/>
                <w:color w:val="000000" w:themeColor="text1"/>
                <w:sz w:val="22"/>
                <w:szCs w:val="22"/>
                <w:lang w:val="id-ID"/>
              </w:rPr>
              <w:t xml:space="preserve"> 1 </w:t>
            </w:r>
            <w:r w:rsidR="00E3048B" w:rsidRPr="000C6FB4">
              <w:rPr>
                <w:rFonts w:ascii="Times New Roman" w:hAnsi="Times New Roman"/>
                <w:b w:val="0"/>
                <w:color w:val="000000" w:themeColor="text1"/>
                <w:sz w:val="22"/>
                <w:szCs w:val="22"/>
              </w:rPr>
              <w:t>x KL10</w:t>
            </w:r>
            <w:r w:rsidR="00CB7627" w:rsidRPr="000C6FB4">
              <w:rPr>
                <w:rFonts w:ascii="Times New Roman" w:hAnsi="Times New Roman"/>
                <w:b w:val="0"/>
                <w:color w:val="000000" w:themeColor="text1"/>
                <w:sz w:val="22"/>
                <w:szCs w:val="22"/>
              </w:rPr>
              <w:t>)</w:t>
            </w:r>
          </w:p>
        </w:tc>
        <w:tc>
          <w:tcPr>
            <w:tcW w:w="1814" w:type="dxa"/>
            <w:gridSpan w:val="2"/>
            <w:vAlign w:val="center"/>
          </w:tcPr>
          <w:p w:rsidR="00CB7627" w:rsidRPr="000C6FB4" w:rsidRDefault="00E3048B" w:rsidP="00CB7627">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KL10</w:t>
            </w:r>
            <w:r w:rsidR="00190F58" w:rsidRPr="000C6FB4">
              <w:rPr>
                <w:rFonts w:ascii="Times New Roman" w:hAnsi="Times New Roman"/>
                <w:b w:val="0"/>
                <w:color w:val="000000" w:themeColor="text1"/>
                <w:sz w:val="22"/>
                <w:szCs w:val="22"/>
              </w:rPr>
              <w:t xml:space="preserve"> </w:t>
            </w:r>
            <w:r w:rsidR="00190F58" w:rsidRPr="000C6FB4">
              <w:rPr>
                <w:rFonts w:ascii="Times New Roman" w:hAnsi="Times New Roman"/>
                <w:b w:val="0"/>
                <w:color w:val="000000" w:themeColor="text1"/>
                <w:sz w:val="22"/>
                <w:szCs w:val="22"/>
                <w:lang w:val="id-ID"/>
              </w:rPr>
              <w:t>&lt;</w:t>
            </w:r>
            <w:r w:rsidR="00190F58" w:rsidRPr="000C6FB4">
              <w:rPr>
                <w:rFonts w:ascii="Times New Roman" w:hAnsi="Times New Roman"/>
                <w:b w:val="0"/>
                <w:color w:val="000000" w:themeColor="text1"/>
                <w:sz w:val="22"/>
                <w:szCs w:val="22"/>
              </w:rPr>
              <w:t xml:space="preserve"> </w:t>
            </w:r>
            <w:r w:rsidR="00190F58" w:rsidRPr="000C6FB4">
              <w:rPr>
                <w:rFonts w:ascii="Times New Roman" w:hAnsi="Times New Roman"/>
                <w:b w:val="0"/>
                <w:color w:val="000000" w:themeColor="text1"/>
                <w:sz w:val="22"/>
                <w:szCs w:val="22"/>
                <w:lang w:val="id-ID"/>
              </w:rPr>
              <w:t>1</w:t>
            </w:r>
            <w:r w:rsidR="00CB7627" w:rsidRPr="000C6FB4">
              <w:rPr>
                <w:rFonts w:ascii="Times New Roman" w:hAnsi="Times New Roman"/>
                <w:b w:val="0"/>
                <w:color w:val="000000" w:themeColor="text1"/>
                <w:sz w:val="22"/>
                <w:szCs w:val="22"/>
              </w:rPr>
              <w:t>, maka skor = 1.</w:t>
            </w:r>
          </w:p>
        </w:tc>
        <w:tc>
          <w:tcPr>
            <w:tcW w:w="1736" w:type="dxa"/>
            <w:gridSpan w:val="2"/>
            <w:shd w:val="clear" w:color="auto" w:fill="auto"/>
            <w:vAlign w:val="center"/>
          </w:tcPr>
          <w:p w:rsidR="00CB7627" w:rsidRPr="000C6FB4" w:rsidRDefault="00CB7627" w:rsidP="00CB7627">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Tidak ada skor 0.</w:t>
            </w:r>
          </w:p>
        </w:tc>
      </w:tr>
      <w:tr w:rsidR="00190F58" w:rsidRPr="000C6FB4" w:rsidTr="00BA381C">
        <w:trPr>
          <w:trHeight w:val="70"/>
        </w:trPr>
        <w:tc>
          <w:tcPr>
            <w:tcW w:w="2513" w:type="dxa"/>
          </w:tcPr>
          <w:p w:rsidR="00190F58" w:rsidRPr="000C6FB4" w:rsidRDefault="00190F58" w:rsidP="00E3165C">
            <w:pPr>
              <w:ind w:left="-18" w:firstLine="18"/>
              <w:rPr>
                <w:rFonts w:ascii="Times New Roman" w:hAnsi="Times New Roman"/>
                <w:b w:val="0"/>
                <w:color w:val="000000" w:themeColor="text1"/>
                <w:sz w:val="22"/>
                <w:szCs w:val="22"/>
              </w:rPr>
            </w:pPr>
          </w:p>
        </w:tc>
        <w:tc>
          <w:tcPr>
            <w:tcW w:w="3502" w:type="dxa"/>
          </w:tcPr>
          <w:p w:rsidR="00190F58" w:rsidRPr="000C6FB4" w:rsidRDefault="00190F58" w:rsidP="00561185">
            <w:pPr>
              <w:pStyle w:val="ListParagraph"/>
              <w:numPr>
                <w:ilvl w:val="5"/>
                <w:numId w:val="23"/>
              </w:numPr>
              <w:rPr>
                <w:color w:val="000000" w:themeColor="text1"/>
                <w:sz w:val="22"/>
                <w:szCs w:val="22"/>
              </w:rPr>
            </w:pPr>
            <w:r w:rsidRPr="000C6FB4">
              <w:rPr>
                <w:bCs/>
                <w:color w:val="000000" w:themeColor="text1"/>
                <w:lang w:eastAsia="en-GB"/>
              </w:rPr>
              <w:t xml:space="preserve">Ketrampilan diagnostik </w:t>
            </w:r>
            <w:r w:rsidRPr="000C6FB4">
              <w:rPr>
                <w:bCs/>
                <w:color w:val="000000" w:themeColor="text1"/>
                <w:lang w:val="id-ID" w:eastAsia="en-GB"/>
              </w:rPr>
              <w:t>dan tatalaksana</w:t>
            </w:r>
            <w:r w:rsidRPr="000C6FB4">
              <w:rPr>
                <w:color w:val="000000" w:themeColor="text1"/>
                <w:lang w:val="id-ID"/>
              </w:rPr>
              <w:t xml:space="preserve"> Nyeri Seksual Pria</w:t>
            </w:r>
            <w:r w:rsidRPr="000C6FB4">
              <w:rPr>
                <w:b/>
                <w:color w:val="000000" w:themeColor="text1"/>
                <w:sz w:val="22"/>
                <w:szCs w:val="22"/>
              </w:rPr>
              <w:t xml:space="preserve"> </w:t>
            </w:r>
            <w:r w:rsidRPr="000C6FB4">
              <w:rPr>
                <w:b/>
                <w:color w:val="000000" w:themeColor="text1"/>
                <w:sz w:val="22"/>
                <w:szCs w:val="22"/>
                <w:lang w:val="id-ID"/>
              </w:rPr>
              <w:t xml:space="preserve"> </w:t>
            </w:r>
            <w:r w:rsidRPr="000C6FB4">
              <w:rPr>
                <w:b/>
                <w:color w:val="000000" w:themeColor="text1"/>
                <w:sz w:val="22"/>
                <w:szCs w:val="22"/>
              </w:rPr>
              <w:t>(KL11)</w:t>
            </w:r>
          </w:p>
        </w:tc>
        <w:tc>
          <w:tcPr>
            <w:tcW w:w="2126" w:type="dxa"/>
            <w:vAlign w:val="center"/>
          </w:tcPr>
          <w:p w:rsidR="00190F58" w:rsidRPr="000C6FB4" w:rsidRDefault="00190F58" w:rsidP="0080001E">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KL1</w:t>
            </w:r>
            <w:r w:rsidRPr="000C6FB4">
              <w:rPr>
                <w:rFonts w:ascii="Times New Roman" w:hAnsi="Times New Roman"/>
                <w:b w:val="0"/>
                <w:color w:val="000000" w:themeColor="text1"/>
                <w:sz w:val="22"/>
                <w:szCs w:val="22"/>
                <w:lang w:val="id-ID"/>
              </w:rPr>
              <w:t>1</w:t>
            </w:r>
            <w:r w:rsidRPr="000C6FB4">
              <w:rPr>
                <w:rFonts w:ascii="Times New Roman" w:hAnsi="Times New Roman"/>
                <w:b w:val="0"/>
                <w:color w:val="000000" w:themeColor="text1"/>
                <w:sz w:val="22"/>
                <w:szCs w:val="22"/>
              </w:rPr>
              <w:t xml:space="preserve"> ≥ </w:t>
            </w:r>
            <w:r w:rsidRPr="000C6FB4">
              <w:rPr>
                <w:rFonts w:ascii="Times New Roman" w:hAnsi="Times New Roman"/>
                <w:b w:val="0"/>
                <w:color w:val="000000" w:themeColor="text1"/>
                <w:sz w:val="22"/>
                <w:szCs w:val="22"/>
                <w:lang w:val="id-ID"/>
              </w:rPr>
              <w:t>4</w:t>
            </w:r>
            <w:r w:rsidRPr="000C6FB4">
              <w:rPr>
                <w:rFonts w:ascii="Times New Roman" w:hAnsi="Times New Roman"/>
                <w:b w:val="0"/>
                <w:color w:val="000000" w:themeColor="text1"/>
                <w:sz w:val="22"/>
                <w:szCs w:val="22"/>
              </w:rPr>
              <w:t>, maka skor = 4.</w:t>
            </w:r>
          </w:p>
        </w:tc>
        <w:tc>
          <w:tcPr>
            <w:tcW w:w="4044" w:type="dxa"/>
            <w:gridSpan w:val="7"/>
            <w:vAlign w:val="center"/>
          </w:tcPr>
          <w:p w:rsidR="00190F58" w:rsidRPr="000C6FB4" w:rsidRDefault="00190F58" w:rsidP="0080001E">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1 &lt; KL1</w:t>
            </w:r>
            <w:r w:rsidRPr="000C6FB4">
              <w:rPr>
                <w:rFonts w:ascii="Times New Roman" w:hAnsi="Times New Roman"/>
                <w:b w:val="0"/>
                <w:color w:val="000000" w:themeColor="text1"/>
                <w:sz w:val="22"/>
                <w:szCs w:val="22"/>
                <w:lang w:val="id-ID"/>
              </w:rPr>
              <w:t>1</w:t>
            </w:r>
            <w:r w:rsidRPr="000C6FB4">
              <w:rPr>
                <w:rFonts w:ascii="Times New Roman" w:hAnsi="Times New Roman"/>
                <w:b w:val="0"/>
                <w:color w:val="000000" w:themeColor="text1"/>
                <w:sz w:val="22"/>
                <w:szCs w:val="22"/>
              </w:rPr>
              <w:t xml:space="preserve"> &lt; 5, maka</w:t>
            </w:r>
          </w:p>
          <w:p w:rsidR="00190F58" w:rsidRPr="000C6FB4" w:rsidRDefault="00FF3249" w:rsidP="0080001E">
            <w:pPr>
              <w:jc w:val="center"/>
              <w:rPr>
                <w:rFonts w:ascii="Times New Roman" w:hAnsi="Times New Roman"/>
                <w:color w:val="000000" w:themeColor="text1"/>
                <w:sz w:val="22"/>
                <w:szCs w:val="22"/>
              </w:rPr>
            </w:pPr>
            <w:r w:rsidRPr="000C6FB4">
              <w:rPr>
                <w:rFonts w:ascii="Times New Roman" w:hAnsi="Times New Roman"/>
                <w:b w:val="0"/>
                <w:color w:val="000000" w:themeColor="text1"/>
                <w:sz w:val="22"/>
                <w:szCs w:val="22"/>
              </w:rPr>
              <w:t>skor = (</w:t>
            </w:r>
            <w:r w:rsidRPr="000C6FB4">
              <w:rPr>
                <w:rFonts w:ascii="Times New Roman" w:hAnsi="Times New Roman"/>
                <w:b w:val="0"/>
                <w:color w:val="000000" w:themeColor="text1"/>
                <w:sz w:val="22"/>
                <w:szCs w:val="22"/>
                <w:lang w:val="id-ID"/>
              </w:rPr>
              <w:t xml:space="preserve"> 1 </w:t>
            </w:r>
            <w:r w:rsidRPr="000C6FB4">
              <w:rPr>
                <w:rFonts w:ascii="Times New Roman" w:hAnsi="Times New Roman"/>
                <w:b w:val="0"/>
                <w:color w:val="000000" w:themeColor="text1"/>
                <w:sz w:val="22"/>
                <w:szCs w:val="22"/>
              </w:rPr>
              <w:t>x KL1</w:t>
            </w:r>
            <w:r w:rsidRPr="000C6FB4">
              <w:rPr>
                <w:rFonts w:ascii="Times New Roman" w:hAnsi="Times New Roman"/>
                <w:b w:val="0"/>
                <w:color w:val="000000" w:themeColor="text1"/>
                <w:sz w:val="22"/>
                <w:szCs w:val="22"/>
                <w:lang w:val="id-ID"/>
              </w:rPr>
              <w:t>1</w:t>
            </w:r>
            <w:r w:rsidRPr="000C6FB4">
              <w:rPr>
                <w:rFonts w:ascii="Times New Roman" w:hAnsi="Times New Roman"/>
                <w:b w:val="0"/>
                <w:color w:val="000000" w:themeColor="text1"/>
                <w:sz w:val="22"/>
                <w:szCs w:val="22"/>
              </w:rPr>
              <w:t>)</w:t>
            </w:r>
          </w:p>
        </w:tc>
        <w:tc>
          <w:tcPr>
            <w:tcW w:w="1814" w:type="dxa"/>
            <w:gridSpan w:val="2"/>
            <w:vAlign w:val="center"/>
          </w:tcPr>
          <w:p w:rsidR="00190F58" w:rsidRPr="000C6FB4" w:rsidRDefault="00190F58" w:rsidP="00190F58">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KL1</w:t>
            </w:r>
            <w:r w:rsidRPr="000C6FB4">
              <w:rPr>
                <w:rFonts w:ascii="Times New Roman" w:hAnsi="Times New Roman"/>
                <w:b w:val="0"/>
                <w:color w:val="000000" w:themeColor="text1"/>
                <w:sz w:val="22"/>
                <w:szCs w:val="22"/>
                <w:lang w:val="id-ID"/>
              </w:rPr>
              <w:t>1</w:t>
            </w:r>
            <w:r w:rsidRPr="000C6FB4">
              <w:rPr>
                <w:rFonts w:ascii="Times New Roman" w:hAnsi="Times New Roman"/>
                <w:b w:val="0"/>
                <w:color w:val="000000" w:themeColor="text1"/>
                <w:sz w:val="22"/>
                <w:szCs w:val="22"/>
              </w:rPr>
              <w:t xml:space="preserve"> </w:t>
            </w:r>
            <w:r w:rsidRPr="000C6FB4">
              <w:rPr>
                <w:rFonts w:ascii="Times New Roman" w:hAnsi="Times New Roman"/>
                <w:b w:val="0"/>
                <w:color w:val="000000" w:themeColor="text1"/>
                <w:sz w:val="22"/>
                <w:szCs w:val="22"/>
                <w:lang w:val="id-ID"/>
              </w:rPr>
              <w:t>&lt;</w:t>
            </w:r>
            <w:r w:rsidRPr="000C6FB4">
              <w:rPr>
                <w:rFonts w:ascii="Times New Roman" w:hAnsi="Times New Roman"/>
                <w:b w:val="0"/>
                <w:color w:val="000000" w:themeColor="text1"/>
                <w:sz w:val="22"/>
                <w:szCs w:val="22"/>
              </w:rPr>
              <w:t xml:space="preserve"> </w:t>
            </w:r>
            <w:r w:rsidRPr="000C6FB4">
              <w:rPr>
                <w:rFonts w:ascii="Times New Roman" w:hAnsi="Times New Roman"/>
                <w:b w:val="0"/>
                <w:color w:val="000000" w:themeColor="text1"/>
                <w:sz w:val="22"/>
                <w:szCs w:val="22"/>
                <w:lang w:val="id-ID"/>
              </w:rPr>
              <w:t>1</w:t>
            </w:r>
            <w:r w:rsidRPr="000C6FB4">
              <w:rPr>
                <w:rFonts w:ascii="Times New Roman" w:hAnsi="Times New Roman"/>
                <w:b w:val="0"/>
                <w:color w:val="000000" w:themeColor="text1"/>
                <w:sz w:val="22"/>
                <w:szCs w:val="22"/>
              </w:rPr>
              <w:t>, maka skor = 1.</w:t>
            </w:r>
          </w:p>
        </w:tc>
        <w:tc>
          <w:tcPr>
            <w:tcW w:w="1736" w:type="dxa"/>
            <w:gridSpan w:val="2"/>
            <w:shd w:val="clear" w:color="auto" w:fill="auto"/>
            <w:vAlign w:val="center"/>
          </w:tcPr>
          <w:p w:rsidR="00190F58" w:rsidRPr="000C6FB4" w:rsidRDefault="00190F58" w:rsidP="0080001E">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Tidak ada skor 0.</w:t>
            </w:r>
          </w:p>
        </w:tc>
      </w:tr>
      <w:tr w:rsidR="00190F58" w:rsidRPr="000C6FB4" w:rsidTr="00BA381C">
        <w:trPr>
          <w:trHeight w:val="484"/>
        </w:trPr>
        <w:tc>
          <w:tcPr>
            <w:tcW w:w="2513" w:type="dxa"/>
          </w:tcPr>
          <w:p w:rsidR="00190F58" w:rsidRPr="000C6FB4" w:rsidRDefault="00190F58" w:rsidP="00E3165C">
            <w:pPr>
              <w:ind w:left="-18" w:firstLine="18"/>
              <w:rPr>
                <w:rFonts w:ascii="Times New Roman" w:hAnsi="Times New Roman"/>
                <w:b w:val="0"/>
                <w:color w:val="000000" w:themeColor="text1"/>
                <w:sz w:val="22"/>
                <w:szCs w:val="22"/>
              </w:rPr>
            </w:pPr>
          </w:p>
        </w:tc>
        <w:tc>
          <w:tcPr>
            <w:tcW w:w="3502" w:type="dxa"/>
          </w:tcPr>
          <w:p w:rsidR="00190F58" w:rsidRPr="000C6FB4" w:rsidRDefault="00190F58" w:rsidP="00F22E34">
            <w:pPr>
              <w:pStyle w:val="ListParagraph"/>
              <w:numPr>
                <w:ilvl w:val="5"/>
                <w:numId w:val="35"/>
              </w:numPr>
              <w:rPr>
                <w:color w:val="000000" w:themeColor="text1"/>
                <w:sz w:val="22"/>
                <w:szCs w:val="22"/>
              </w:rPr>
            </w:pPr>
            <w:r w:rsidRPr="000C6FB4">
              <w:rPr>
                <w:bCs/>
                <w:color w:val="000000" w:themeColor="text1"/>
                <w:lang w:eastAsia="en-GB"/>
              </w:rPr>
              <w:t xml:space="preserve">Ketrampilan diagnostik </w:t>
            </w:r>
            <w:r w:rsidRPr="000C6FB4">
              <w:rPr>
                <w:bCs/>
                <w:color w:val="000000" w:themeColor="text1"/>
                <w:lang w:val="id-ID" w:eastAsia="en-GB"/>
              </w:rPr>
              <w:t>dan tatalaksana</w:t>
            </w:r>
            <w:r w:rsidRPr="000C6FB4">
              <w:rPr>
                <w:color w:val="000000" w:themeColor="text1"/>
                <w:lang w:val="id-ID"/>
              </w:rPr>
              <w:t xml:space="preserve"> Gangguan Dorongan Seksual Wanita</w:t>
            </w:r>
            <w:r w:rsidRPr="000C6FB4">
              <w:rPr>
                <w:color w:val="000000" w:themeColor="text1"/>
                <w:sz w:val="22"/>
                <w:szCs w:val="22"/>
              </w:rPr>
              <w:t xml:space="preserve"> (KM1</w:t>
            </w:r>
            <w:r w:rsidRPr="000C6FB4">
              <w:rPr>
                <w:color w:val="000000" w:themeColor="text1"/>
                <w:sz w:val="22"/>
                <w:szCs w:val="22"/>
                <w:lang w:val="id-ID"/>
              </w:rPr>
              <w:t>2</w:t>
            </w:r>
            <w:r w:rsidRPr="000C6FB4">
              <w:rPr>
                <w:color w:val="000000" w:themeColor="text1"/>
                <w:sz w:val="22"/>
                <w:szCs w:val="22"/>
              </w:rPr>
              <w:t>)</w:t>
            </w:r>
          </w:p>
        </w:tc>
        <w:tc>
          <w:tcPr>
            <w:tcW w:w="2126" w:type="dxa"/>
            <w:vAlign w:val="center"/>
          </w:tcPr>
          <w:p w:rsidR="00190F58" w:rsidRPr="000C6FB4" w:rsidRDefault="00190F58" w:rsidP="0080001E">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KL1</w:t>
            </w:r>
            <w:r w:rsidRPr="000C6FB4">
              <w:rPr>
                <w:rFonts w:ascii="Times New Roman" w:hAnsi="Times New Roman"/>
                <w:b w:val="0"/>
                <w:color w:val="000000" w:themeColor="text1"/>
                <w:sz w:val="22"/>
                <w:szCs w:val="22"/>
                <w:lang w:val="id-ID"/>
              </w:rPr>
              <w:t>2</w:t>
            </w:r>
            <w:r w:rsidRPr="000C6FB4">
              <w:rPr>
                <w:rFonts w:ascii="Times New Roman" w:hAnsi="Times New Roman"/>
                <w:b w:val="0"/>
                <w:color w:val="000000" w:themeColor="text1"/>
                <w:sz w:val="22"/>
                <w:szCs w:val="22"/>
              </w:rPr>
              <w:t xml:space="preserve"> ≥ </w:t>
            </w:r>
            <w:r w:rsidRPr="000C6FB4">
              <w:rPr>
                <w:rFonts w:ascii="Times New Roman" w:hAnsi="Times New Roman"/>
                <w:b w:val="0"/>
                <w:color w:val="000000" w:themeColor="text1"/>
                <w:sz w:val="22"/>
                <w:szCs w:val="22"/>
                <w:lang w:val="id-ID"/>
              </w:rPr>
              <w:t>4</w:t>
            </w:r>
            <w:r w:rsidRPr="000C6FB4">
              <w:rPr>
                <w:rFonts w:ascii="Times New Roman" w:hAnsi="Times New Roman"/>
                <w:b w:val="0"/>
                <w:color w:val="000000" w:themeColor="text1"/>
                <w:sz w:val="22"/>
                <w:szCs w:val="22"/>
              </w:rPr>
              <w:t>, maka skor = 4.</w:t>
            </w:r>
          </w:p>
        </w:tc>
        <w:tc>
          <w:tcPr>
            <w:tcW w:w="4009" w:type="dxa"/>
            <w:gridSpan w:val="6"/>
            <w:vAlign w:val="center"/>
          </w:tcPr>
          <w:p w:rsidR="00190F58" w:rsidRPr="000C6FB4" w:rsidRDefault="00190F58" w:rsidP="0080001E">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1 &lt; KL1</w:t>
            </w:r>
            <w:r w:rsidRPr="000C6FB4">
              <w:rPr>
                <w:rFonts w:ascii="Times New Roman" w:hAnsi="Times New Roman"/>
                <w:b w:val="0"/>
                <w:color w:val="000000" w:themeColor="text1"/>
                <w:sz w:val="22"/>
                <w:szCs w:val="22"/>
                <w:lang w:val="id-ID"/>
              </w:rPr>
              <w:t>2</w:t>
            </w:r>
            <w:r w:rsidRPr="000C6FB4">
              <w:rPr>
                <w:rFonts w:ascii="Times New Roman" w:hAnsi="Times New Roman"/>
                <w:b w:val="0"/>
                <w:color w:val="000000" w:themeColor="text1"/>
                <w:sz w:val="22"/>
                <w:szCs w:val="22"/>
              </w:rPr>
              <w:t xml:space="preserve"> &lt; 5, maka</w:t>
            </w:r>
          </w:p>
          <w:p w:rsidR="00190F58" w:rsidRPr="000C6FB4" w:rsidRDefault="00FF3249" w:rsidP="0080001E">
            <w:pPr>
              <w:jc w:val="center"/>
              <w:rPr>
                <w:rFonts w:ascii="Times New Roman" w:hAnsi="Times New Roman"/>
                <w:color w:val="000000" w:themeColor="text1"/>
                <w:sz w:val="22"/>
                <w:szCs w:val="22"/>
              </w:rPr>
            </w:pPr>
            <w:r w:rsidRPr="000C6FB4">
              <w:rPr>
                <w:rFonts w:ascii="Times New Roman" w:hAnsi="Times New Roman"/>
                <w:b w:val="0"/>
                <w:color w:val="000000" w:themeColor="text1"/>
                <w:sz w:val="22"/>
                <w:szCs w:val="22"/>
              </w:rPr>
              <w:t>skor = (</w:t>
            </w:r>
            <w:r w:rsidRPr="000C6FB4">
              <w:rPr>
                <w:rFonts w:ascii="Times New Roman" w:hAnsi="Times New Roman"/>
                <w:b w:val="0"/>
                <w:color w:val="000000" w:themeColor="text1"/>
                <w:sz w:val="22"/>
                <w:szCs w:val="22"/>
                <w:lang w:val="id-ID"/>
              </w:rPr>
              <w:t xml:space="preserve"> 1 </w:t>
            </w:r>
            <w:r w:rsidRPr="000C6FB4">
              <w:rPr>
                <w:rFonts w:ascii="Times New Roman" w:hAnsi="Times New Roman"/>
                <w:b w:val="0"/>
                <w:color w:val="000000" w:themeColor="text1"/>
                <w:sz w:val="22"/>
                <w:szCs w:val="22"/>
              </w:rPr>
              <w:t>x KL1</w:t>
            </w:r>
            <w:r w:rsidRPr="000C6FB4">
              <w:rPr>
                <w:rFonts w:ascii="Times New Roman" w:hAnsi="Times New Roman"/>
                <w:b w:val="0"/>
                <w:color w:val="000000" w:themeColor="text1"/>
                <w:sz w:val="22"/>
                <w:szCs w:val="22"/>
                <w:lang w:val="id-ID"/>
              </w:rPr>
              <w:t>2</w:t>
            </w:r>
            <w:r w:rsidRPr="000C6FB4">
              <w:rPr>
                <w:rFonts w:ascii="Times New Roman" w:hAnsi="Times New Roman"/>
                <w:b w:val="0"/>
                <w:color w:val="000000" w:themeColor="text1"/>
                <w:sz w:val="22"/>
                <w:szCs w:val="22"/>
              </w:rPr>
              <w:t>)</w:t>
            </w:r>
          </w:p>
        </w:tc>
        <w:tc>
          <w:tcPr>
            <w:tcW w:w="1849" w:type="dxa"/>
            <w:gridSpan w:val="3"/>
            <w:vAlign w:val="center"/>
          </w:tcPr>
          <w:p w:rsidR="00190F58" w:rsidRPr="000C6FB4" w:rsidRDefault="00190F58" w:rsidP="0080001E">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KL1</w:t>
            </w:r>
            <w:r w:rsidRPr="000C6FB4">
              <w:rPr>
                <w:rFonts w:ascii="Times New Roman" w:hAnsi="Times New Roman"/>
                <w:b w:val="0"/>
                <w:color w:val="000000" w:themeColor="text1"/>
                <w:sz w:val="22"/>
                <w:szCs w:val="22"/>
                <w:lang w:val="id-ID"/>
              </w:rPr>
              <w:t>2</w:t>
            </w:r>
            <w:r w:rsidRPr="000C6FB4">
              <w:rPr>
                <w:rFonts w:ascii="Times New Roman" w:hAnsi="Times New Roman"/>
                <w:b w:val="0"/>
                <w:color w:val="000000" w:themeColor="text1"/>
                <w:sz w:val="22"/>
                <w:szCs w:val="22"/>
              </w:rPr>
              <w:t xml:space="preserve"> </w:t>
            </w:r>
            <w:r w:rsidRPr="000C6FB4">
              <w:rPr>
                <w:rFonts w:ascii="Times New Roman" w:hAnsi="Times New Roman"/>
                <w:b w:val="0"/>
                <w:color w:val="000000" w:themeColor="text1"/>
                <w:sz w:val="22"/>
                <w:szCs w:val="22"/>
                <w:lang w:val="id-ID"/>
              </w:rPr>
              <w:t>&lt;</w:t>
            </w:r>
            <w:r w:rsidRPr="000C6FB4">
              <w:rPr>
                <w:rFonts w:ascii="Times New Roman" w:hAnsi="Times New Roman"/>
                <w:b w:val="0"/>
                <w:color w:val="000000" w:themeColor="text1"/>
                <w:sz w:val="22"/>
                <w:szCs w:val="22"/>
              </w:rPr>
              <w:t xml:space="preserve"> </w:t>
            </w:r>
            <w:r w:rsidRPr="000C6FB4">
              <w:rPr>
                <w:rFonts w:ascii="Times New Roman" w:hAnsi="Times New Roman"/>
                <w:b w:val="0"/>
                <w:color w:val="000000" w:themeColor="text1"/>
                <w:sz w:val="22"/>
                <w:szCs w:val="22"/>
                <w:lang w:val="id-ID"/>
              </w:rPr>
              <w:t>1</w:t>
            </w:r>
            <w:r w:rsidRPr="000C6FB4">
              <w:rPr>
                <w:rFonts w:ascii="Times New Roman" w:hAnsi="Times New Roman"/>
                <w:b w:val="0"/>
                <w:color w:val="000000" w:themeColor="text1"/>
                <w:sz w:val="22"/>
                <w:szCs w:val="22"/>
              </w:rPr>
              <w:t>, maka skor = 1.</w:t>
            </w:r>
          </w:p>
        </w:tc>
        <w:tc>
          <w:tcPr>
            <w:tcW w:w="1736" w:type="dxa"/>
            <w:gridSpan w:val="2"/>
            <w:shd w:val="clear" w:color="auto" w:fill="auto"/>
            <w:vAlign w:val="center"/>
          </w:tcPr>
          <w:p w:rsidR="00190F58" w:rsidRPr="000C6FB4" w:rsidRDefault="00190F58" w:rsidP="00E3048B">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Tidak ada skor 0.</w:t>
            </w:r>
          </w:p>
        </w:tc>
      </w:tr>
      <w:tr w:rsidR="00190F58" w:rsidRPr="000C6FB4" w:rsidTr="00BA381C">
        <w:trPr>
          <w:trHeight w:val="484"/>
        </w:trPr>
        <w:tc>
          <w:tcPr>
            <w:tcW w:w="2513" w:type="dxa"/>
          </w:tcPr>
          <w:p w:rsidR="00190F58" w:rsidRPr="000C6FB4" w:rsidRDefault="00190F58" w:rsidP="00E3165C">
            <w:pPr>
              <w:ind w:left="-18" w:firstLine="18"/>
              <w:rPr>
                <w:rFonts w:ascii="Times New Roman" w:hAnsi="Times New Roman"/>
                <w:b w:val="0"/>
                <w:color w:val="000000" w:themeColor="text1"/>
                <w:sz w:val="22"/>
                <w:szCs w:val="22"/>
              </w:rPr>
            </w:pPr>
          </w:p>
        </w:tc>
        <w:tc>
          <w:tcPr>
            <w:tcW w:w="3502" w:type="dxa"/>
          </w:tcPr>
          <w:p w:rsidR="00190F58" w:rsidRPr="000C6FB4" w:rsidRDefault="00190F58" w:rsidP="00190F58">
            <w:pPr>
              <w:pStyle w:val="ListParagraph"/>
              <w:numPr>
                <w:ilvl w:val="5"/>
                <w:numId w:val="35"/>
              </w:numPr>
              <w:rPr>
                <w:color w:val="000000" w:themeColor="text1"/>
                <w:sz w:val="22"/>
                <w:szCs w:val="22"/>
              </w:rPr>
            </w:pPr>
            <w:r w:rsidRPr="000C6FB4">
              <w:rPr>
                <w:bCs/>
                <w:color w:val="000000" w:themeColor="text1"/>
                <w:lang w:eastAsia="en-GB"/>
              </w:rPr>
              <w:t xml:space="preserve">Ketrampilan diagnostik </w:t>
            </w:r>
            <w:r w:rsidRPr="000C6FB4">
              <w:rPr>
                <w:bCs/>
                <w:color w:val="000000" w:themeColor="text1"/>
                <w:lang w:val="id-ID" w:eastAsia="en-GB"/>
              </w:rPr>
              <w:t>dan tatalaksana</w:t>
            </w:r>
            <w:r w:rsidRPr="000C6FB4">
              <w:rPr>
                <w:color w:val="000000" w:themeColor="text1"/>
                <w:lang w:val="id-ID"/>
              </w:rPr>
              <w:t xml:space="preserve"> Gangguan Bangkitan Seksual Wanita</w:t>
            </w:r>
            <w:r w:rsidRPr="000C6FB4">
              <w:rPr>
                <w:color w:val="000000" w:themeColor="text1"/>
                <w:sz w:val="22"/>
                <w:szCs w:val="22"/>
              </w:rPr>
              <w:t xml:space="preserve"> (KM</w:t>
            </w:r>
            <w:r w:rsidRPr="000C6FB4">
              <w:rPr>
                <w:color w:val="000000" w:themeColor="text1"/>
                <w:sz w:val="22"/>
                <w:szCs w:val="22"/>
                <w:lang w:val="id-ID"/>
              </w:rPr>
              <w:t>13</w:t>
            </w:r>
            <w:r w:rsidRPr="000C6FB4">
              <w:rPr>
                <w:color w:val="000000" w:themeColor="text1"/>
                <w:sz w:val="22"/>
                <w:szCs w:val="22"/>
              </w:rPr>
              <w:t>)</w:t>
            </w:r>
          </w:p>
        </w:tc>
        <w:tc>
          <w:tcPr>
            <w:tcW w:w="2126" w:type="dxa"/>
            <w:vAlign w:val="center"/>
          </w:tcPr>
          <w:p w:rsidR="00190F58" w:rsidRPr="000C6FB4" w:rsidRDefault="00190F58" w:rsidP="00190F58">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KL1</w:t>
            </w:r>
            <w:r w:rsidRPr="000C6FB4">
              <w:rPr>
                <w:rFonts w:ascii="Times New Roman" w:hAnsi="Times New Roman"/>
                <w:b w:val="0"/>
                <w:color w:val="000000" w:themeColor="text1"/>
                <w:sz w:val="22"/>
                <w:szCs w:val="22"/>
                <w:lang w:val="id-ID"/>
              </w:rPr>
              <w:t>3</w:t>
            </w:r>
            <w:r w:rsidRPr="000C6FB4">
              <w:rPr>
                <w:rFonts w:ascii="Times New Roman" w:hAnsi="Times New Roman"/>
                <w:b w:val="0"/>
                <w:color w:val="000000" w:themeColor="text1"/>
                <w:sz w:val="22"/>
                <w:szCs w:val="22"/>
              </w:rPr>
              <w:t xml:space="preserve"> ≥ </w:t>
            </w:r>
            <w:r w:rsidRPr="000C6FB4">
              <w:rPr>
                <w:rFonts w:ascii="Times New Roman" w:hAnsi="Times New Roman"/>
                <w:b w:val="0"/>
                <w:color w:val="000000" w:themeColor="text1"/>
                <w:sz w:val="22"/>
                <w:szCs w:val="22"/>
                <w:lang w:val="id-ID"/>
              </w:rPr>
              <w:t>4</w:t>
            </w:r>
            <w:r w:rsidRPr="000C6FB4">
              <w:rPr>
                <w:rFonts w:ascii="Times New Roman" w:hAnsi="Times New Roman"/>
                <w:b w:val="0"/>
                <w:color w:val="000000" w:themeColor="text1"/>
                <w:sz w:val="22"/>
                <w:szCs w:val="22"/>
              </w:rPr>
              <w:t>, maka skor = 4.</w:t>
            </w:r>
          </w:p>
        </w:tc>
        <w:tc>
          <w:tcPr>
            <w:tcW w:w="4009" w:type="dxa"/>
            <w:gridSpan w:val="6"/>
            <w:vAlign w:val="center"/>
          </w:tcPr>
          <w:p w:rsidR="00190F58" w:rsidRPr="000C6FB4" w:rsidRDefault="00190F58" w:rsidP="0080001E">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1 &lt; KL1</w:t>
            </w:r>
            <w:r w:rsidRPr="000C6FB4">
              <w:rPr>
                <w:rFonts w:ascii="Times New Roman" w:hAnsi="Times New Roman"/>
                <w:b w:val="0"/>
                <w:color w:val="000000" w:themeColor="text1"/>
                <w:sz w:val="22"/>
                <w:szCs w:val="22"/>
                <w:lang w:val="id-ID"/>
              </w:rPr>
              <w:t>3</w:t>
            </w:r>
            <w:r w:rsidRPr="000C6FB4">
              <w:rPr>
                <w:rFonts w:ascii="Times New Roman" w:hAnsi="Times New Roman"/>
                <w:b w:val="0"/>
                <w:color w:val="000000" w:themeColor="text1"/>
                <w:sz w:val="22"/>
                <w:szCs w:val="22"/>
              </w:rPr>
              <w:t xml:space="preserve"> &lt; 5, maka</w:t>
            </w:r>
          </w:p>
          <w:p w:rsidR="00190F58" w:rsidRPr="000C6FB4" w:rsidRDefault="00FF3249" w:rsidP="0080001E">
            <w:pPr>
              <w:jc w:val="center"/>
              <w:rPr>
                <w:rFonts w:ascii="Times New Roman" w:hAnsi="Times New Roman"/>
                <w:color w:val="000000" w:themeColor="text1"/>
                <w:sz w:val="22"/>
                <w:szCs w:val="22"/>
              </w:rPr>
            </w:pPr>
            <w:r w:rsidRPr="000C6FB4">
              <w:rPr>
                <w:rFonts w:ascii="Times New Roman" w:hAnsi="Times New Roman"/>
                <w:b w:val="0"/>
                <w:color w:val="000000" w:themeColor="text1"/>
                <w:sz w:val="22"/>
                <w:szCs w:val="22"/>
              </w:rPr>
              <w:t>skor = (</w:t>
            </w:r>
            <w:r w:rsidRPr="000C6FB4">
              <w:rPr>
                <w:rFonts w:ascii="Times New Roman" w:hAnsi="Times New Roman"/>
                <w:b w:val="0"/>
                <w:color w:val="000000" w:themeColor="text1"/>
                <w:sz w:val="22"/>
                <w:szCs w:val="22"/>
                <w:lang w:val="id-ID"/>
              </w:rPr>
              <w:t xml:space="preserve"> 1 </w:t>
            </w:r>
            <w:r w:rsidRPr="000C6FB4">
              <w:rPr>
                <w:rFonts w:ascii="Times New Roman" w:hAnsi="Times New Roman"/>
                <w:b w:val="0"/>
                <w:color w:val="000000" w:themeColor="text1"/>
                <w:sz w:val="22"/>
                <w:szCs w:val="22"/>
              </w:rPr>
              <w:t>x KL1</w:t>
            </w:r>
            <w:r w:rsidRPr="000C6FB4">
              <w:rPr>
                <w:rFonts w:ascii="Times New Roman" w:hAnsi="Times New Roman"/>
                <w:b w:val="0"/>
                <w:color w:val="000000" w:themeColor="text1"/>
                <w:sz w:val="22"/>
                <w:szCs w:val="22"/>
                <w:lang w:val="id-ID"/>
              </w:rPr>
              <w:t>3</w:t>
            </w:r>
            <w:r w:rsidRPr="000C6FB4">
              <w:rPr>
                <w:rFonts w:ascii="Times New Roman" w:hAnsi="Times New Roman"/>
                <w:b w:val="0"/>
                <w:color w:val="000000" w:themeColor="text1"/>
                <w:sz w:val="22"/>
                <w:szCs w:val="22"/>
              </w:rPr>
              <w:t>)</w:t>
            </w:r>
          </w:p>
        </w:tc>
        <w:tc>
          <w:tcPr>
            <w:tcW w:w="1849" w:type="dxa"/>
            <w:gridSpan w:val="3"/>
            <w:vAlign w:val="center"/>
          </w:tcPr>
          <w:p w:rsidR="00190F58" w:rsidRPr="000C6FB4" w:rsidRDefault="00190F58" w:rsidP="0080001E">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KL1</w:t>
            </w:r>
            <w:r w:rsidRPr="000C6FB4">
              <w:rPr>
                <w:rFonts w:ascii="Times New Roman" w:hAnsi="Times New Roman"/>
                <w:b w:val="0"/>
                <w:color w:val="000000" w:themeColor="text1"/>
                <w:sz w:val="22"/>
                <w:szCs w:val="22"/>
                <w:lang w:val="id-ID"/>
              </w:rPr>
              <w:t>3</w:t>
            </w:r>
            <w:r w:rsidRPr="000C6FB4">
              <w:rPr>
                <w:rFonts w:ascii="Times New Roman" w:hAnsi="Times New Roman"/>
                <w:b w:val="0"/>
                <w:color w:val="000000" w:themeColor="text1"/>
                <w:sz w:val="22"/>
                <w:szCs w:val="22"/>
              </w:rPr>
              <w:t xml:space="preserve"> </w:t>
            </w:r>
            <w:r w:rsidRPr="000C6FB4">
              <w:rPr>
                <w:rFonts w:ascii="Times New Roman" w:hAnsi="Times New Roman"/>
                <w:b w:val="0"/>
                <w:color w:val="000000" w:themeColor="text1"/>
                <w:sz w:val="22"/>
                <w:szCs w:val="22"/>
                <w:lang w:val="id-ID"/>
              </w:rPr>
              <w:t>&lt;</w:t>
            </w:r>
            <w:r w:rsidRPr="000C6FB4">
              <w:rPr>
                <w:rFonts w:ascii="Times New Roman" w:hAnsi="Times New Roman"/>
                <w:b w:val="0"/>
                <w:color w:val="000000" w:themeColor="text1"/>
                <w:sz w:val="22"/>
                <w:szCs w:val="22"/>
              </w:rPr>
              <w:t xml:space="preserve"> </w:t>
            </w:r>
            <w:r w:rsidRPr="000C6FB4">
              <w:rPr>
                <w:rFonts w:ascii="Times New Roman" w:hAnsi="Times New Roman"/>
                <w:b w:val="0"/>
                <w:color w:val="000000" w:themeColor="text1"/>
                <w:sz w:val="22"/>
                <w:szCs w:val="22"/>
                <w:lang w:val="id-ID"/>
              </w:rPr>
              <w:t>1</w:t>
            </w:r>
            <w:r w:rsidRPr="000C6FB4">
              <w:rPr>
                <w:rFonts w:ascii="Times New Roman" w:hAnsi="Times New Roman"/>
                <w:b w:val="0"/>
                <w:color w:val="000000" w:themeColor="text1"/>
                <w:sz w:val="22"/>
                <w:szCs w:val="22"/>
              </w:rPr>
              <w:t>, maka skor = 1.</w:t>
            </w:r>
          </w:p>
        </w:tc>
        <w:tc>
          <w:tcPr>
            <w:tcW w:w="1736" w:type="dxa"/>
            <w:gridSpan w:val="2"/>
            <w:shd w:val="clear" w:color="auto" w:fill="auto"/>
            <w:vAlign w:val="center"/>
          </w:tcPr>
          <w:p w:rsidR="00190F58" w:rsidRPr="000C6FB4" w:rsidRDefault="00190F58" w:rsidP="006F782F">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Tidak ada skor 0.</w:t>
            </w:r>
          </w:p>
        </w:tc>
      </w:tr>
      <w:tr w:rsidR="00190F58" w:rsidRPr="000C6FB4" w:rsidTr="00BA381C">
        <w:trPr>
          <w:trHeight w:val="484"/>
        </w:trPr>
        <w:tc>
          <w:tcPr>
            <w:tcW w:w="2513" w:type="dxa"/>
          </w:tcPr>
          <w:p w:rsidR="00190F58" w:rsidRPr="000C6FB4" w:rsidRDefault="00190F58" w:rsidP="00E3165C">
            <w:pPr>
              <w:ind w:left="-18" w:firstLine="18"/>
              <w:rPr>
                <w:rFonts w:ascii="Times New Roman" w:hAnsi="Times New Roman"/>
                <w:b w:val="0"/>
                <w:color w:val="000000" w:themeColor="text1"/>
                <w:sz w:val="22"/>
                <w:szCs w:val="22"/>
              </w:rPr>
            </w:pPr>
          </w:p>
        </w:tc>
        <w:tc>
          <w:tcPr>
            <w:tcW w:w="3502" w:type="dxa"/>
          </w:tcPr>
          <w:p w:rsidR="00190F58" w:rsidRPr="000C6FB4" w:rsidRDefault="00190F58" w:rsidP="00F22E34">
            <w:pPr>
              <w:pStyle w:val="ListParagraph"/>
              <w:numPr>
                <w:ilvl w:val="5"/>
                <w:numId w:val="35"/>
              </w:numPr>
              <w:rPr>
                <w:color w:val="000000" w:themeColor="text1"/>
                <w:sz w:val="22"/>
                <w:szCs w:val="22"/>
              </w:rPr>
            </w:pPr>
            <w:r w:rsidRPr="000C6FB4">
              <w:rPr>
                <w:bCs/>
                <w:color w:val="000000" w:themeColor="text1"/>
                <w:lang w:eastAsia="en-GB"/>
              </w:rPr>
              <w:t xml:space="preserve">Ketrampilan diagnostik </w:t>
            </w:r>
            <w:r w:rsidRPr="000C6FB4">
              <w:rPr>
                <w:bCs/>
                <w:color w:val="000000" w:themeColor="text1"/>
                <w:lang w:val="id-ID" w:eastAsia="en-GB"/>
              </w:rPr>
              <w:t>dan tatalaksana</w:t>
            </w:r>
            <w:r w:rsidRPr="000C6FB4">
              <w:rPr>
                <w:color w:val="000000" w:themeColor="text1"/>
                <w:lang w:val="id-ID"/>
              </w:rPr>
              <w:t xml:space="preserve"> Disfungsi Orgasme Wanita</w:t>
            </w:r>
            <w:r w:rsidRPr="000C6FB4">
              <w:rPr>
                <w:color w:val="000000" w:themeColor="text1"/>
                <w:sz w:val="22"/>
                <w:szCs w:val="22"/>
              </w:rPr>
              <w:t xml:space="preserve"> (KM</w:t>
            </w:r>
            <w:r w:rsidRPr="000C6FB4">
              <w:rPr>
                <w:color w:val="000000" w:themeColor="text1"/>
                <w:sz w:val="22"/>
                <w:szCs w:val="22"/>
                <w:lang w:val="id-ID"/>
              </w:rPr>
              <w:t>14</w:t>
            </w:r>
            <w:r w:rsidRPr="000C6FB4">
              <w:rPr>
                <w:color w:val="000000" w:themeColor="text1"/>
                <w:sz w:val="22"/>
                <w:szCs w:val="22"/>
              </w:rPr>
              <w:t>)</w:t>
            </w:r>
          </w:p>
        </w:tc>
        <w:tc>
          <w:tcPr>
            <w:tcW w:w="2126" w:type="dxa"/>
            <w:vAlign w:val="center"/>
          </w:tcPr>
          <w:p w:rsidR="00190F58" w:rsidRPr="000C6FB4" w:rsidRDefault="00190F58" w:rsidP="0080001E">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KL1</w:t>
            </w:r>
            <w:r w:rsidRPr="000C6FB4">
              <w:rPr>
                <w:rFonts w:ascii="Times New Roman" w:hAnsi="Times New Roman"/>
                <w:b w:val="0"/>
                <w:color w:val="000000" w:themeColor="text1"/>
                <w:sz w:val="22"/>
                <w:szCs w:val="22"/>
                <w:lang w:val="id-ID"/>
              </w:rPr>
              <w:t>4</w:t>
            </w:r>
            <w:r w:rsidRPr="000C6FB4">
              <w:rPr>
                <w:rFonts w:ascii="Times New Roman" w:hAnsi="Times New Roman"/>
                <w:b w:val="0"/>
                <w:color w:val="000000" w:themeColor="text1"/>
                <w:sz w:val="22"/>
                <w:szCs w:val="22"/>
              </w:rPr>
              <w:t xml:space="preserve"> ≥ </w:t>
            </w:r>
            <w:r w:rsidRPr="000C6FB4">
              <w:rPr>
                <w:rFonts w:ascii="Times New Roman" w:hAnsi="Times New Roman"/>
                <w:b w:val="0"/>
                <w:color w:val="000000" w:themeColor="text1"/>
                <w:sz w:val="22"/>
                <w:szCs w:val="22"/>
                <w:lang w:val="id-ID"/>
              </w:rPr>
              <w:t>4</w:t>
            </w:r>
            <w:r w:rsidRPr="000C6FB4">
              <w:rPr>
                <w:rFonts w:ascii="Times New Roman" w:hAnsi="Times New Roman"/>
                <w:b w:val="0"/>
                <w:color w:val="000000" w:themeColor="text1"/>
                <w:sz w:val="22"/>
                <w:szCs w:val="22"/>
              </w:rPr>
              <w:t>, maka skor = 4.</w:t>
            </w:r>
          </w:p>
        </w:tc>
        <w:tc>
          <w:tcPr>
            <w:tcW w:w="4009" w:type="dxa"/>
            <w:gridSpan w:val="6"/>
            <w:vAlign w:val="center"/>
          </w:tcPr>
          <w:p w:rsidR="00190F58" w:rsidRPr="000C6FB4" w:rsidRDefault="00190F58" w:rsidP="0080001E">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1 &lt; KL1</w:t>
            </w:r>
            <w:r w:rsidRPr="000C6FB4">
              <w:rPr>
                <w:rFonts w:ascii="Times New Roman" w:hAnsi="Times New Roman"/>
                <w:b w:val="0"/>
                <w:color w:val="000000" w:themeColor="text1"/>
                <w:sz w:val="22"/>
                <w:szCs w:val="22"/>
                <w:lang w:val="id-ID"/>
              </w:rPr>
              <w:t>4</w:t>
            </w:r>
            <w:r w:rsidRPr="000C6FB4">
              <w:rPr>
                <w:rFonts w:ascii="Times New Roman" w:hAnsi="Times New Roman"/>
                <w:b w:val="0"/>
                <w:color w:val="000000" w:themeColor="text1"/>
                <w:sz w:val="22"/>
                <w:szCs w:val="22"/>
              </w:rPr>
              <w:t xml:space="preserve"> &lt; 5, maka</w:t>
            </w:r>
          </w:p>
          <w:p w:rsidR="00190F58" w:rsidRPr="000C6FB4" w:rsidRDefault="00FF3249" w:rsidP="00FF3249">
            <w:pPr>
              <w:jc w:val="center"/>
              <w:rPr>
                <w:rFonts w:ascii="Times New Roman" w:hAnsi="Times New Roman"/>
                <w:color w:val="000000" w:themeColor="text1"/>
                <w:sz w:val="22"/>
                <w:szCs w:val="22"/>
              </w:rPr>
            </w:pPr>
            <w:r w:rsidRPr="000C6FB4">
              <w:rPr>
                <w:rFonts w:ascii="Times New Roman" w:hAnsi="Times New Roman"/>
                <w:b w:val="0"/>
                <w:color w:val="000000" w:themeColor="text1"/>
                <w:sz w:val="22"/>
                <w:szCs w:val="22"/>
              </w:rPr>
              <w:t>skor = (</w:t>
            </w:r>
            <w:r w:rsidRPr="000C6FB4">
              <w:rPr>
                <w:rFonts w:ascii="Times New Roman" w:hAnsi="Times New Roman"/>
                <w:b w:val="0"/>
                <w:color w:val="000000" w:themeColor="text1"/>
                <w:sz w:val="22"/>
                <w:szCs w:val="22"/>
                <w:lang w:val="id-ID"/>
              </w:rPr>
              <w:t xml:space="preserve"> 1 </w:t>
            </w:r>
            <w:r w:rsidRPr="000C6FB4">
              <w:rPr>
                <w:rFonts w:ascii="Times New Roman" w:hAnsi="Times New Roman"/>
                <w:b w:val="0"/>
                <w:color w:val="000000" w:themeColor="text1"/>
                <w:sz w:val="22"/>
                <w:szCs w:val="22"/>
              </w:rPr>
              <w:t>x KL1</w:t>
            </w:r>
            <w:r w:rsidRPr="000C6FB4">
              <w:rPr>
                <w:rFonts w:ascii="Times New Roman" w:hAnsi="Times New Roman"/>
                <w:b w:val="0"/>
                <w:color w:val="000000" w:themeColor="text1"/>
                <w:sz w:val="22"/>
                <w:szCs w:val="22"/>
                <w:lang w:val="id-ID"/>
              </w:rPr>
              <w:t>4</w:t>
            </w:r>
            <w:r w:rsidRPr="000C6FB4">
              <w:rPr>
                <w:rFonts w:ascii="Times New Roman" w:hAnsi="Times New Roman"/>
                <w:b w:val="0"/>
                <w:color w:val="000000" w:themeColor="text1"/>
                <w:sz w:val="22"/>
                <w:szCs w:val="22"/>
              </w:rPr>
              <w:t>)</w:t>
            </w:r>
          </w:p>
        </w:tc>
        <w:tc>
          <w:tcPr>
            <w:tcW w:w="1849" w:type="dxa"/>
            <w:gridSpan w:val="3"/>
            <w:vAlign w:val="center"/>
          </w:tcPr>
          <w:p w:rsidR="00190F58" w:rsidRPr="000C6FB4" w:rsidRDefault="00190F58" w:rsidP="0080001E">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KL14</w:t>
            </w:r>
            <w:r w:rsidRPr="000C6FB4">
              <w:rPr>
                <w:rFonts w:ascii="Times New Roman" w:hAnsi="Times New Roman"/>
                <w:b w:val="0"/>
                <w:color w:val="000000" w:themeColor="text1"/>
                <w:sz w:val="22"/>
                <w:szCs w:val="22"/>
                <w:lang w:val="id-ID"/>
              </w:rPr>
              <w:t>&lt;</w:t>
            </w:r>
            <w:r w:rsidRPr="000C6FB4">
              <w:rPr>
                <w:rFonts w:ascii="Times New Roman" w:hAnsi="Times New Roman"/>
                <w:b w:val="0"/>
                <w:color w:val="000000" w:themeColor="text1"/>
                <w:sz w:val="22"/>
                <w:szCs w:val="22"/>
              </w:rPr>
              <w:t xml:space="preserve"> </w:t>
            </w:r>
            <w:r w:rsidRPr="000C6FB4">
              <w:rPr>
                <w:rFonts w:ascii="Times New Roman" w:hAnsi="Times New Roman"/>
                <w:b w:val="0"/>
                <w:color w:val="000000" w:themeColor="text1"/>
                <w:sz w:val="22"/>
                <w:szCs w:val="22"/>
                <w:lang w:val="id-ID"/>
              </w:rPr>
              <w:t>1</w:t>
            </w:r>
            <w:r w:rsidRPr="000C6FB4">
              <w:rPr>
                <w:rFonts w:ascii="Times New Roman" w:hAnsi="Times New Roman"/>
                <w:b w:val="0"/>
                <w:color w:val="000000" w:themeColor="text1"/>
                <w:sz w:val="22"/>
                <w:szCs w:val="22"/>
              </w:rPr>
              <w:t>, maka skor = 1.</w:t>
            </w:r>
          </w:p>
        </w:tc>
        <w:tc>
          <w:tcPr>
            <w:tcW w:w="1736" w:type="dxa"/>
            <w:gridSpan w:val="2"/>
            <w:shd w:val="clear" w:color="auto" w:fill="auto"/>
            <w:vAlign w:val="center"/>
          </w:tcPr>
          <w:p w:rsidR="00190F58" w:rsidRPr="000C6FB4" w:rsidRDefault="00190F58" w:rsidP="00E3048B">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Tidak ada skor 0.</w:t>
            </w:r>
          </w:p>
        </w:tc>
      </w:tr>
      <w:tr w:rsidR="00190F58" w:rsidRPr="000C6FB4" w:rsidTr="00BA381C">
        <w:trPr>
          <w:trHeight w:val="484"/>
        </w:trPr>
        <w:tc>
          <w:tcPr>
            <w:tcW w:w="2513" w:type="dxa"/>
          </w:tcPr>
          <w:p w:rsidR="00190F58" w:rsidRPr="000C6FB4" w:rsidRDefault="00190F58" w:rsidP="00E3165C">
            <w:pPr>
              <w:ind w:left="-18" w:firstLine="18"/>
              <w:rPr>
                <w:rFonts w:ascii="Times New Roman" w:hAnsi="Times New Roman"/>
                <w:b w:val="0"/>
                <w:color w:val="000000" w:themeColor="text1"/>
                <w:sz w:val="22"/>
                <w:szCs w:val="22"/>
              </w:rPr>
            </w:pPr>
          </w:p>
        </w:tc>
        <w:tc>
          <w:tcPr>
            <w:tcW w:w="3502" w:type="dxa"/>
          </w:tcPr>
          <w:p w:rsidR="00190F58" w:rsidRPr="000C6FB4" w:rsidRDefault="00190F58" w:rsidP="00F22E34">
            <w:pPr>
              <w:pStyle w:val="ListParagraph"/>
              <w:numPr>
                <w:ilvl w:val="5"/>
                <w:numId w:val="35"/>
              </w:numPr>
              <w:rPr>
                <w:color w:val="000000" w:themeColor="text1"/>
                <w:sz w:val="22"/>
                <w:szCs w:val="22"/>
              </w:rPr>
            </w:pPr>
            <w:r w:rsidRPr="000C6FB4">
              <w:rPr>
                <w:bCs/>
                <w:color w:val="000000" w:themeColor="text1"/>
                <w:lang w:eastAsia="en-GB"/>
              </w:rPr>
              <w:t xml:space="preserve">Ketrampilan diagnostik </w:t>
            </w:r>
            <w:r w:rsidRPr="000C6FB4">
              <w:rPr>
                <w:bCs/>
                <w:color w:val="000000" w:themeColor="text1"/>
                <w:lang w:val="id-ID" w:eastAsia="en-GB"/>
              </w:rPr>
              <w:t>dan tatalaksana</w:t>
            </w:r>
            <w:r w:rsidRPr="000C6FB4">
              <w:rPr>
                <w:bCs/>
                <w:color w:val="000000" w:themeColor="text1"/>
                <w:lang w:eastAsia="en-GB"/>
              </w:rPr>
              <w:t xml:space="preserve"> Gangguan</w:t>
            </w:r>
            <w:r w:rsidRPr="000C6FB4">
              <w:rPr>
                <w:color w:val="000000" w:themeColor="text1"/>
                <w:lang w:val="id-ID"/>
              </w:rPr>
              <w:t xml:space="preserve"> Nyeri Seksual Wanita</w:t>
            </w:r>
            <w:r w:rsidRPr="000C6FB4">
              <w:rPr>
                <w:color w:val="000000" w:themeColor="text1"/>
                <w:sz w:val="22"/>
                <w:szCs w:val="22"/>
              </w:rPr>
              <w:t xml:space="preserve"> (KM</w:t>
            </w:r>
            <w:r w:rsidRPr="000C6FB4">
              <w:rPr>
                <w:color w:val="000000" w:themeColor="text1"/>
                <w:sz w:val="22"/>
                <w:szCs w:val="22"/>
                <w:lang w:val="id-ID"/>
              </w:rPr>
              <w:t>15</w:t>
            </w:r>
            <w:r w:rsidRPr="000C6FB4">
              <w:rPr>
                <w:color w:val="000000" w:themeColor="text1"/>
                <w:sz w:val="22"/>
                <w:szCs w:val="22"/>
              </w:rPr>
              <w:t>)</w:t>
            </w:r>
          </w:p>
        </w:tc>
        <w:tc>
          <w:tcPr>
            <w:tcW w:w="2126" w:type="dxa"/>
            <w:vAlign w:val="center"/>
          </w:tcPr>
          <w:p w:rsidR="00190F58" w:rsidRPr="000C6FB4" w:rsidRDefault="00190F58" w:rsidP="0080001E">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KL1</w:t>
            </w:r>
            <w:r w:rsidR="00FF3249" w:rsidRPr="000C6FB4">
              <w:rPr>
                <w:rFonts w:ascii="Times New Roman" w:hAnsi="Times New Roman"/>
                <w:b w:val="0"/>
                <w:color w:val="000000" w:themeColor="text1"/>
                <w:sz w:val="22"/>
                <w:szCs w:val="22"/>
                <w:lang w:val="id-ID"/>
              </w:rPr>
              <w:t>5</w:t>
            </w:r>
            <w:r w:rsidRPr="000C6FB4">
              <w:rPr>
                <w:rFonts w:ascii="Times New Roman" w:hAnsi="Times New Roman"/>
                <w:b w:val="0"/>
                <w:color w:val="000000" w:themeColor="text1"/>
                <w:sz w:val="22"/>
                <w:szCs w:val="22"/>
              </w:rPr>
              <w:t xml:space="preserve"> ≥ </w:t>
            </w:r>
            <w:r w:rsidRPr="000C6FB4">
              <w:rPr>
                <w:rFonts w:ascii="Times New Roman" w:hAnsi="Times New Roman"/>
                <w:b w:val="0"/>
                <w:color w:val="000000" w:themeColor="text1"/>
                <w:sz w:val="22"/>
                <w:szCs w:val="22"/>
                <w:lang w:val="id-ID"/>
              </w:rPr>
              <w:t>4</w:t>
            </w:r>
            <w:r w:rsidRPr="000C6FB4">
              <w:rPr>
                <w:rFonts w:ascii="Times New Roman" w:hAnsi="Times New Roman"/>
                <w:b w:val="0"/>
                <w:color w:val="000000" w:themeColor="text1"/>
                <w:sz w:val="22"/>
                <w:szCs w:val="22"/>
              </w:rPr>
              <w:t>, maka skor = 4.</w:t>
            </w:r>
          </w:p>
        </w:tc>
        <w:tc>
          <w:tcPr>
            <w:tcW w:w="4009" w:type="dxa"/>
            <w:gridSpan w:val="6"/>
            <w:vAlign w:val="center"/>
          </w:tcPr>
          <w:p w:rsidR="00190F58" w:rsidRPr="000C6FB4" w:rsidRDefault="00190F58" w:rsidP="0080001E">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1 &lt; KL1</w:t>
            </w:r>
            <w:r w:rsidR="00FF3249" w:rsidRPr="000C6FB4">
              <w:rPr>
                <w:rFonts w:ascii="Times New Roman" w:hAnsi="Times New Roman"/>
                <w:b w:val="0"/>
                <w:color w:val="000000" w:themeColor="text1"/>
                <w:sz w:val="22"/>
                <w:szCs w:val="22"/>
                <w:lang w:val="id-ID"/>
              </w:rPr>
              <w:t>5</w:t>
            </w:r>
            <w:r w:rsidRPr="000C6FB4">
              <w:rPr>
                <w:rFonts w:ascii="Times New Roman" w:hAnsi="Times New Roman"/>
                <w:b w:val="0"/>
                <w:color w:val="000000" w:themeColor="text1"/>
                <w:sz w:val="22"/>
                <w:szCs w:val="22"/>
              </w:rPr>
              <w:t xml:space="preserve"> &lt; 5, maka</w:t>
            </w:r>
          </w:p>
          <w:p w:rsidR="00190F58" w:rsidRPr="000C6FB4" w:rsidRDefault="00FF3249" w:rsidP="00FF3249">
            <w:pPr>
              <w:jc w:val="center"/>
              <w:rPr>
                <w:rFonts w:ascii="Times New Roman" w:hAnsi="Times New Roman"/>
                <w:color w:val="000000" w:themeColor="text1"/>
                <w:sz w:val="22"/>
                <w:szCs w:val="22"/>
              </w:rPr>
            </w:pPr>
            <w:r w:rsidRPr="000C6FB4">
              <w:rPr>
                <w:rFonts w:ascii="Times New Roman" w:hAnsi="Times New Roman"/>
                <w:b w:val="0"/>
                <w:color w:val="000000" w:themeColor="text1"/>
                <w:sz w:val="22"/>
                <w:szCs w:val="22"/>
              </w:rPr>
              <w:t>skor = (</w:t>
            </w:r>
            <w:r w:rsidRPr="000C6FB4">
              <w:rPr>
                <w:rFonts w:ascii="Times New Roman" w:hAnsi="Times New Roman"/>
                <w:b w:val="0"/>
                <w:color w:val="000000" w:themeColor="text1"/>
                <w:sz w:val="22"/>
                <w:szCs w:val="22"/>
                <w:lang w:val="id-ID"/>
              </w:rPr>
              <w:t xml:space="preserve"> 1 </w:t>
            </w:r>
            <w:r w:rsidRPr="000C6FB4">
              <w:rPr>
                <w:rFonts w:ascii="Times New Roman" w:hAnsi="Times New Roman"/>
                <w:b w:val="0"/>
                <w:color w:val="000000" w:themeColor="text1"/>
                <w:sz w:val="22"/>
                <w:szCs w:val="22"/>
              </w:rPr>
              <w:t>x KL1</w:t>
            </w:r>
            <w:r w:rsidRPr="000C6FB4">
              <w:rPr>
                <w:rFonts w:ascii="Times New Roman" w:hAnsi="Times New Roman"/>
                <w:b w:val="0"/>
                <w:color w:val="000000" w:themeColor="text1"/>
                <w:sz w:val="22"/>
                <w:szCs w:val="22"/>
                <w:lang w:val="id-ID"/>
              </w:rPr>
              <w:t>5</w:t>
            </w:r>
            <w:r w:rsidRPr="000C6FB4">
              <w:rPr>
                <w:rFonts w:ascii="Times New Roman" w:hAnsi="Times New Roman"/>
                <w:b w:val="0"/>
                <w:color w:val="000000" w:themeColor="text1"/>
                <w:sz w:val="22"/>
                <w:szCs w:val="22"/>
              </w:rPr>
              <w:t>)</w:t>
            </w:r>
          </w:p>
        </w:tc>
        <w:tc>
          <w:tcPr>
            <w:tcW w:w="1849" w:type="dxa"/>
            <w:gridSpan w:val="3"/>
            <w:vAlign w:val="center"/>
          </w:tcPr>
          <w:p w:rsidR="00190F58" w:rsidRPr="000C6FB4" w:rsidRDefault="00190F58" w:rsidP="0080001E">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KL1</w:t>
            </w:r>
            <w:r w:rsidR="00FF3249" w:rsidRPr="000C6FB4">
              <w:rPr>
                <w:rFonts w:ascii="Times New Roman" w:hAnsi="Times New Roman"/>
                <w:b w:val="0"/>
                <w:color w:val="000000" w:themeColor="text1"/>
                <w:sz w:val="22"/>
                <w:szCs w:val="22"/>
                <w:lang w:val="id-ID"/>
              </w:rPr>
              <w:t>5</w:t>
            </w:r>
            <w:r w:rsidRPr="000C6FB4">
              <w:rPr>
                <w:rFonts w:ascii="Times New Roman" w:hAnsi="Times New Roman"/>
                <w:b w:val="0"/>
                <w:color w:val="000000" w:themeColor="text1"/>
                <w:sz w:val="22"/>
                <w:szCs w:val="22"/>
              </w:rPr>
              <w:t xml:space="preserve"> </w:t>
            </w:r>
            <w:r w:rsidRPr="000C6FB4">
              <w:rPr>
                <w:rFonts w:ascii="Times New Roman" w:hAnsi="Times New Roman"/>
                <w:b w:val="0"/>
                <w:color w:val="000000" w:themeColor="text1"/>
                <w:sz w:val="22"/>
                <w:szCs w:val="22"/>
                <w:lang w:val="id-ID"/>
              </w:rPr>
              <w:t>&lt;</w:t>
            </w:r>
            <w:r w:rsidRPr="000C6FB4">
              <w:rPr>
                <w:rFonts w:ascii="Times New Roman" w:hAnsi="Times New Roman"/>
                <w:b w:val="0"/>
                <w:color w:val="000000" w:themeColor="text1"/>
                <w:sz w:val="22"/>
                <w:szCs w:val="22"/>
              </w:rPr>
              <w:t xml:space="preserve"> </w:t>
            </w:r>
            <w:r w:rsidRPr="000C6FB4">
              <w:rPr>
                <w:rFonts w:ascii="Times New Roman" w:hAnsi="Times New Roman"/>
                <w:b w:val="0"/>
                <w:color w:val="000000" w:themeColor="text1"/>
                <w:sz w:val="22"/>
                <w:szCs w:val="22"/>
                <w:lang w:val="id-ID"/>
              </w:rPr>
              <w:t>1</w:t>
            </w:r>
            <w:r w:rsidRPr="000C6FB4">
              <w:rPr>
                <w:rFonts w:ascii="Times New Roman" w:hAnsi="Times New Roman"/>
                <w:b w:val="0"/>
                <w:color w:val="000000" w:themeColor="text1"/>
                <w:sz w:val="22"/>
                <w:szCs w:val="22"/>
              </w:rPr>
              <w:t>, maka skor = 1.</w:t>
            </w:r>
          </w:p>
        </w:tc>
        <w:tc>
          <w:tcPr>
            <w:tcW w:w="1736" w:type="dxa"/>
            <w:gridSpan w:val="2"/>
            <w:shd w:val="clear" w:color="auto" w:fill="auto"/>
            <w:vAlign w:val="center"/>
          </w:tcPr>
          <w:p w:rsidR="00190F58" w:rsidRPr="000C6FB4" w:rsidRDefault="00190F58" w:rsidP="006F782F">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Tidak ada skor 0.</w:t>
            </w:r>
          </w:p>
        </w:tc>
      </w:tr>
      <w:tr w:rsidR="00190F58" w:rsidRPr="000C6FB4" w:rsidTr="00BA381C">
        <w:trPr>
          <w:trHeight w:val="484"/>
        </w:trPr>
        <w:tc>
          <w:tcPr>
            <w:tcW w:w="2513" w:type="dxa"/>
          </w:tcPr>
          <w:p w:rsidR="00190F58" w:rsidRPr="000C6FB4" w:rsidRDefault="00190F58" w:rsidP="00E3165C">
            <w:pPr>
              <w:ind w:left="-18" w:firstLine="18"/>
              <w:rPr>
                <w:rFonts w:ascii="Times New Roman" w:hAnsi="Times New Roman"/>
                <w:b w:val="0"/>
                <w:color w:val="000000" w:themeColor="text1"/>
                <w:sz w:val="22"/>
                <w:szCs w:val="22"/>
              </w:rPr>
            </w:pPr>
          </w:p>
        </w:tc>
        <w:tc>
          <w:tcPr>
            <w:tcW w:w="3502" w:type="dxa"/>
          </w:tcPr>
          <w:p w:rsidR="00190F58" w:rsidRPr="000C6FB4" w:rsidRDefault="00190F58" w:rsidP="00F22E34">
            <w:pPr>
              <w:pStyle w:val="ListParagraph"/>
              <w:numPr>
                <w:ilvl w:val="5"/>
                <w:numId w:val="35"/>
              </w:numPr>
              <w:rPr>
                <w:color w:val="000000" w:themeColor="text1"/>
                <w:sz w:val="22"/>
                <w:szCs w:val="22"/>
              </w:rPr>
            </w:pPr>
            <w:r w:rsidRPr="000C6FB4">
              <w:rPr>
                <w:bCs/>
                <w:color w:val="000000" w:themeColor="text1"/>
                <w:lang w:eastAsia="en-GB"/>
              </w:rPr>
              <w:t xml:space="preserve">Ketrampilan diagnostik </w:t>
            </w:r>
            <w:r w:rsidRPr="000C6FB4">
              <w:rPr>
                <w:bCs/>
                <w:color w:val="000000" w:themeColor="text1"/>
                <w:lang w:val="id-ID" w:eastAsia="en-GB"/>
              </w:rPr>
              <w:t>dan tatalaksana</w:t>
            </w:r>
            <w:r w:rsidRPr="000C6FB4">
              <w:rPr>
                <w:color w:val="000000" w:themeColor="text1"/>
                <w:lang w:val="id-ID"/>
              </w:rPr>
              <w:t xml:space="preserve"> Parafilia</w:t>
            </w:r>
            <w:r w:rsidRPr="000C6FB4">
              <w:rPr>
                <w:color w:val="000000" w:themeColor="text1"/>
                <w:sz w:val="22"/>
                <w:szCs w:val="22"/>
              </w:rPr>
              <w:t xml:space="preserve"> (KM</w:t>
            </w:r>
            <w:r w:rsidRPr="000C6FB4">
              <w:rPr>
                <w:color w:val="000000" w:themeColor="text1"/>
                <w:sz w:val="22"/>
                <w:szCs w:val="22"/>
                <w:lang w:val="id-ID"/>
              </w:rPr>
              <w:t>16</w:t>
            </w:r>
            <w:r w:rsidRPr="000C6FB4">
              <w:rPr>
                <w:color w:val="000000" w:themeColor="text1"/>
                <w:sz w:val="22"/>
                <w:szCs w:val="22"/>
              </w:rPr>
              <w:t>)</w:t>
            </w:r>
          </w:p>
        </w:tc>
        <w:tc>
          <w:tcPr>
            <w:tcW w:w="2126" w:type="dxa"/>
            <w:vAlign w:val="center"/>
          </w:tcPr>
          <w:p w:rsidR="00190F58" w:rsidRPr="000C6FB4" w:rsidRDefault="00190F58" w:rsidP="00190F58">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KL1</w:t>
            </w:r>
            <w:r w:rsidRPr="000C6FB4">
              <w:rPr>
                <w:rFonts w:ascii="Times New Roman" w:hAnsi="Times New Roman"/>
                <w:b w:val="0"/>
                <w:color w:val="000000" w:themeColor="text1"/>
                <w:sz w:val="22"/>
                <w:szCs w:val="22"/>
                <w:lang w:val="id-ID"/>
              </w:rPr>
              <w:t>6</w:t>
            </w:r>
            <w:r w:rsidRPr="000C6FB4">
              <w:rPr>
                <w:rFonts w:ascii="Times New Roman" w:hAnsi="Times New Roman"/>
                <w:b w:val="0"/>
                <w:color w:val="000000" w:themeColor="text1"/>
                <w:sz w:val="22"/>
                <w:szCs w:val="22"/>
              </w:rPr>
              <w:t xml:space="preserve"> ≥ </w:t>
            </w:r>
            <w:r w:rsidRPr="000C6FB4">
              <w:rPr>
                <w:rFonts w:ascii="Times New Roman" w:hAnsi="Times New Roman"/>
                <w:b w:val="0"/>
                <w:color w:val="000000" w:themeColor="text1"/>
                <w:sz w:val="22"/>
                <w:szCs w:val="22"/>
                <w:lang w:val="id-ID"/>
              </w:rPr>
              <w:t>4</w:t>
            </w:r>
            <w:r w:rsidRPr="000C6FB4">
              <w:rPr>
                <w:rFonts w:ascii="Times New Roman" w:hAnsi="Times New Roman"/>
                <w:b w:val="0"/>
                <w:color w:val="000000" w:themeColor="text1"/>
                <w:sz w:val="22"/>
                <w:szCs w:val="22"/>
              </w:rPr>
              <w:t>, maka skor = 4.</w:t>
            </w:r>
          </w:p>
        </w:tc>
        <w:tc>
          <w:tcPr>
            <w:tcW w:w="4009" w:type="dxa"/>
            <w:gridSpan w:val="6"/>
            <w:vAlign w:val="center"/>
          </w:tcPr>
          <w:p w:rsidR="00190F58" w:rsidRPr="000C6FB4" w:rsidRDefault="00190F58" w:rsidP="0080001E">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1 &lt; KL1</w:t>
            </w:r>
            <w:r w:rsidRPr="000C6FB4">
              <w:rPr>
                <w:rFonts w:ascii="Times New Roman" w:hAnsi="Times New Roman"/>
                <w:b w:val="0"/>
                <w:color w:val="000000" w:themeColor="text1"/>
                <w:sz w:val="22"/>
                <w:szCs w:val="22"/>
                <w:lang w:val="id-ID"/>
              </w:rPr>
              <w:t>6</w:t>
            </w:r>
            <w:r w:rsidRPr="000C6FB4">
              <w:rPr>
                <w:rFonts w:ascii="Times New Roman" w:hAnsi="Times New Roman"/>
                <w:b w:val="0"/>
                <w:color w:val="000000" w:themeColor="text1"/>
                <w:sz w:val="22"/>
                <w:szCs w:val="22"/>
              </w:rPr>
              <w:t xml:space="preserve"> &lt; 5, maka</w:t>
            </w:r>
          </w:p>
          <w:p w:rsidR="00190F58" w:rsidRPr="000C6FB4" w:rsidRDefault="00921082" w:rsidP="00921082">
            <w:pPr>
              <w:jc w:val="center"/>
              <w:rPr>
                <w:rFonts w:ascii="Times New Roman" w:hAnsi="Times New Roman"/>
                <w:color w:val="000000" w:themeColor="text1"/>
                <w:sz w:val="22"/>
                <w:szCs w:val="22"/>
              </w:rPr>
            </w:pPr>
            <w:r w:rsidRPr="000C6FB4">
              <w:rPr>
                <w:rFonts w:ascii="Times New Roman" w:hAnsi="Times New Roman"/>
                <w:b w:val="0"/>
                <w:color w:val="000000" w:themeColor="text1"/>
                <w:sz w:val="22"/>
                <w:szCs w:val="22"/>
              </w:rPr>
              <w:t>skor = (</w:t>
            </w:r>
            <w:r w:rsidRPr="000C6FB4">
              <w:rPr>
                <w:rFonts w:ascii="Times New Roman" w:hAnsi="Times New Roman"/>
                <w:b w:val="0"/>
                <w:color w:val="000000" w:themeColor="text1"/>
                <w:sz w:val="22"/>
                <w:szCs w:val="22"/>
                <w:lang w:val="id-ID"/>
              </w:rPr>
              <w:t xml:space="preserve"> 1 </w:t>
            </w:r>
            <w:r w:rsidRPr="000C6FB4">
              <w:rPr>
                <w:rFonts w:ascii="Times New Roman" w:hAnsi="Times New Roman"/>
                <w:b w:val="0"/>
                <w:color w:val="000000" w:themeColor="text1"/>
                <w:sz w:val="22"/>
                <w:szCs w:val="22"/>
              </w:rPr>
              <w:t>x KL1</w:t>
            </w:r>
            <w:r w:rsidRPr="000C6FB4">
              <w:rPr>
                <w:rFonts w:ascii="Times New Roman" w:hAnsi="Times New Roman"/>
                <w:b w:val="0"/>
                <w:color w:val="000000" w:themeColor="text1"/>
                <w:sz w:val="22"/>
                <w:szCs w:val="22"/>
                <w:lang w:val="id-ID"/>
              </w:rPr>
              <w:t>6</w:t>
            </w:r>
            <w:r w:rsidRPr="000C6FB4">
              <w:rPr>
                <w:rFonts w:ascii="Times New Roman" w:hAnsi="Times New Roman"/>
                <w:b w:val="0"/>
                <w:color w:val="000000" w:themeColor="text1"/>
                <w:sz w:val="22"/>
                <w:szCs w:val="22"/>
              </w:rPr>
              <w:t>)</w:t>
            </w:r>
          </w:p>
        </w:tc>
        <w:tc>
          <w:tcPr>
            <w:tcW w:w="1849" w:type="dxa"/>
            <w:gridSpan w:val="3"/>
            <w:vAlign w:val="center"/>
          </w:tcPr>
          <w:p w:rsidR="00190F58" w:rsidRPr="000C6FB4" w:rsidRDefault="00190F58" w:rsidP="0080001E">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KL1</w:t>
            </w:r>
            <w:r w:rsidRPr="000C6FB4">
              <w:rPr>
                <w:rFonts w:ascii="Times New Roman" w:hAnsi="Times New Roman"/>
                <w:b w:val="0"/>
                <w:color w:val="000000" w:themeColor="text1"/>
                <w:sz w:val="22"/>
                <w:szCs w:val="22"/>
                <w:lang w:val="id-ID"/>
              </w:rPr>
              <w:t>6</w:t>
            </w:r>
            <w:r w:rsidRPr="000C6FB4">
              <w:rPr>
                <w:rFonts w:ascii="Times New Roman" w:hAnsi="Times New Roman"/>
                <w:b w:val="0"/>
                <w:color w:val="000000" w:themeColor="text1"/>
                <w:sz w:val="22"/>
                <w:szCs w:val="22"/>
              </w:rPr>
              <w:t xml:space="preserve"> </w:t>
            </w:r>
            <w:r w:rsidRPr="000C6FB4">
              <w:rPr>
                <w:rFonts w:ascii="Times New Roman" w:hAnsi="Times New Roman"/>
                <w:b w:val="0"/>
                <w:color w:val="000000" w:themeColor="text1"/>
                <w:sz w:val="22"/>
                <w:szCs w:val="22"/>
                <w:lang w:val="id-ID"/>
              </w:rPr>
              <w:t>&lt;</w:t>
            </w:r>
            <w:r w:rsidRPr="000C6FB4">
              <w:rPr>
                <w:rFonts w:ascii="Times New Roman" w:hAnsi="Times New Roman"/>
                <w:b w:val="0"/>
                <w:color w:val="000000" w:themeColor="text1"/>
                <w:sz w:val="22"/>
                <w:szCs w:val="22"/>
              </w:rPr>
              <w:t xml:space="preserve"> </w:t>
            </w:r>
            <w:r w:rsidRPr="000C6FB4">
              <w:rPr>
                <w:rFonts w:ascii="Times New Roman" w:hAnsi="Times New Roman"/>
                <w:b w:val="0"/>
                <w:color w:val="000000" w:themeColor="text1"/>
                <w:sz w:val="22"/>
                <w:szCs w:val="22"/>
                <w:lang w:val="id-ID"/>
              </w:rPr>
              <w:t>1</w:t>
            </w:r>
            <w:r w:rsidRPr="000C6FB4">
              <w:rPr>
                <w:rFonts w:ascii="Times New Roman" w:hAnsi="Times New Roman"/>
                <w:b w:val="0"/>
                <w:color w:val="000000" w:themeColor="text1"/>
                <w:sz w:val="22"/>
                <w:szCs w:val="22"/>
              </w:rPr>
              <w:t>, maka skor = 1.</w:t>
            </w:r>
          </w:p>
        </w:tc>
        <w:tc>
          <w:tcPr>
            <w:tcW w:w="1736" w:type="dxa"/>
            <w:gridSpan w:val="2"/>
            <w:shd w:val="clear" w:color="auto" w:fill="auto"/>
            <w:vAlign w:val="center"/>
          </w:tcPr>
          <w:p w:rsidR="00190F58" w:rsidRPr="000C6FB4" w:rsidRDefault="00190F58" w:rsidP="006F782F">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Tidak ada skor 0.</w:t>
            </w:r>
          </w:p>
        </w:tc>
      </w:tr>
      <w:tr w:rsidR="00190F58" w:rsidRPr="000C6FB4" w:rsidTr="00BA381C">
        <w:trPr>
          <w:trHeight w:val="484"/>
        </w:trPr>
        <w:tc>
          <w:tcPr>
            <w:tcW w:w="2513" w:type="dxa"/>
          </w:tcPr>
          <w:p w:rsidR="00190F58" w:rsidRPr="000C6FB4" w:rsidRDefault="00190F58" w:rsidP="00E3165C">
            <w:pPr>
              <w:ind w:left="-18" w:firstLine="18"/>
              <w:rPr>
                <w:rFonts w:ascii="Times New Roman" w:hAnsi="Times New Roman"/>
                <w:b w:val="0"/>
                <w:color w:val="000000" w:themeColor="text1"/>
                <w:sz w:val="22"/>
                <w:szCs w:val="22"/>
              </w:rPr>
            </w:pPr>
          </w:p>
        </w:tc>
        <w:tc>
          <w:tcPr>
            <w:tcW w:w="3502" w:type="dxa"/>
          </w:tcPr>
          <w:p w:rsidR="00190F58" w:rsidRPr="000C6FB4" w:rsidRDefault="00190F58" w:rsidP="00F22E34">
            <w:pPr>
              <w:pStyle w:val="ListParagraph"/>
              <w:numPr>
                <w:ilvl w:val="5"/>
                <w:numId w:val="35"/>
              </w:numPr>
              <w:rPr>
                <w:color w:val="000000" w:themeColor="text1"/>
                <w:sz w:val="22"/>
                <w:szCs w:val="22"/>
              </w:rPr>
            </w:pPr>
            <w:r w:rsidRPr="000C6FB4">
              <w:rPr>
                <w:color w:val="000000" w:themeColor="text1"/>
              </w:rPr>
              <w:t xml:space="preserve">Kemampuan melakukan </w:t>
            </w:r>
            <w:r w:rsidRPr="000C6FB4">
              <w:rPr>
                <w:color w:val="000000" w:themeColor="text1"/>
                <w:lang w:val="id-ID"/>
              </w:rPr>
              <w:t>Konseling Transgender</w:t>
            </w:r>
            <w:r w:rsidRPr="000C6FB4">
              <w:rPr>
                <w:color w:val="000000" w:themeColor="text1"/>
                <w:sz w:val="22"/>
                <w:szCs w:val="22"/>
              </w:rPr>
              <w:t xml:space="preserve"> (KM</w:t>
            </w:r>
            <w:r w:rsidRPr="000C6FB4">
              <w:rPr>
                <w:color w:val="000000" w:themeColor="text1"/>
                <w:sz w:val="22"/>
                <w:szCs w:val="22"/>
                <w:lang w:val="id-ID"/>
              </w:rPr>
              <w:t>17</w:t>
            </w:r>
            <w:r w:rsidRPr="000C6FB4">
              <w:rPr>
                <w:color w:val="000000" w:themeColor="text1"/>
                <w:sz w:val="22"/>
                <w:szCs w:val="22"/>
              </w:rPr>
              <w:t>)</w:t>
            </w:r>
          </w:p>
        </w:tc>
        <w:tc>
          <w:tcPr>
            <w:tcW w:w="2126" w:type="dxa"/>
            <w:vAlign w:val="center"/>
          </w:tcPr>
          <w:p w:rsidR="00190F58" w:rsidRPr="000C6FB4" w:rsidRDefault="00190F58" w:rsidP="00190F58">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KL1</w:t>
            </w:r>
            <w:r w:rsidRPr="000C6FB4">
              <w:rPr>
                <w:rFonts w:ascii="Times New Roman" w:hAnsi="Times New Roman"/>
                <w:b w:val="0"/>
                <w:color w:val="000000" w:themeColor="text1"/>
                <w:sz w:val="22"/>
                <w:szCs w:val="22"/>
                <w:lang w:val="id-ID"/>
              </w:rPr>
              <w:t>7</w:t>
            </w:r>
            <w:r w:rsidRPr="000C6FB4">
              <w:rPr>
                <w:rFonts w:ascii="Times New Roman" w:hAnsi="Times New Roman"/>
                <w:b w:val="0"/>
                <w:color w:val="000000" w:themeColor="text1"/>
                <w:sz w:val="22"/>
                <w:szCs w:val="22"/>
              </w:rPr>
              <w:t xml:space="preserve"> ≥ </w:t>
            </w:r>
            <w:r w:rsidRPr="000C6FB4">
              <w:rPr>
                <w:rFonts w:ascii="Times New Roman" w:hAnsi="Times New Roman"/>
                <w:b w:val="0"/>
                <w:color w:val="000000" w:themeColor="text1"/>
                <w:sz w:val="22"/>
                <w:szCs w:val="22"/>
                <w:lang w:val="id-ID"/>
              </w:rPr>
              <w:t>4</w:t>
            </w:r>
            <w:r w:rsidRPr="000C6FB4">
              <w:rPr>
                <w:rFonts w:ascii="Times New Roman" w:hAnsi="Times New Roman"/>
                <w:b w:val="0"/>
                <w:color w:val="000000" w:themeColor="text1"/>
                <w:sz w:val="22"/>
                <w:szCs w:val="22"/>
              </w:rPr>
              <w:t>, maka skor = 4.</w:t>
            </w:r>
          </w:p>
        </w:tc>
        <w:tc>
          <w:tcPr>
            <w:tcW w:w="4009" w:type="dxa"/>
            <w:gridSpan w:val="6"/>
            <w:vAlign w:val="center"/>
          </w:tcPr>
          <w:p w:rsidR="00190F58" w:rsidRPr="000C6FB4" w:rsidRDefault="00190F58" w:rsidP="0080001E">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1 &lt; KL1</w:t>
            </w:r>
            <w:r w:rsidRPr="000C6FB4">
              <w:rPr>
                <w:rFonts w:ascii="Times New Roman" w:hAnsi="Times New Roman"/>
                <w:b w:val="0"/>
                <w:color w:val="000000" w:themeColor="text1"/>
                <w:sz w:val="22"/>
                <w:szCs w:val="22"/>
                <w:lang w:val="id-ID"/>
              </w:rPr>
              <w:t>7</w:t>
            </w:r>
            <w:r w:rsidRPr="000C6FB4">
              <w:rPr>
                <w:rFonts w:ascii="Times New Roman" w:hAnsi="Times New Roman"/>
                <w:b w:val="0"/>
                <w:color w:val="000000" w:themeColor="text1"/>
                <w:sz w:val="22"/>
                <w:szCs w:val="22"/>
              </w:rPr>
              <w:t xml:space="preserve"> &lt; 5, maka</w:t>
            </w:r>
          </w:p>
          <w:p w:rsidR="00190F58" w:rsidRPr="000C6FB4" w:rsidRDefault="00921082" w:rsidP="00921082">
            <w:pPr>
              <w:jc w:val="center"/>
              <w:rPr>
                <w:rFonts w:ascii="Times New Roman" w:hAnsi="Times New Roman"/>
                <w:color w:val="000000" w:themeColor="text1"/>
                <w:sz w:val="22"/>
                <w:szCs w:val="22"/>
              </w:rPr>
            </w:pPr>
            <w:r w:rsidRPr="000C6FB4">
              <w:rPr>
                <w:rFonts w:ascii="Times New Roman" w:hAnsi="Times New Roman"/>
                <w:b w:val="0"/>
                <w:color w:val="000000" w:themeColor="text1"/>
                <w:sz w:val="22"/>
                <w:szCs w:val="22"/>
              </w:rPr>
              <w:t>skor = (</w:t>
            </w:r>
            <w:r w:rsidRPr="000C6FB4">
              <w:rPr>
                <w:rFonts w:ascii="Times New Roman" w:hAnsi="Times New Roman"/>
                <w:b w:val="0"/>
                <w:color w:val="000000" w:themeColor="text1"/>
                <w:sz w:val="22"/>
                <w:szCs w:val="22"/>
                <w:lang w:val="id-ID"/>
              </w:rPr>
              <w:t xml:space="preserve"> 1 </w:t>
            </w:r>
            <w:r w:rsidRPr="000C6FB4">
              <w:rPr>
                <w:rFonts w:ascii="Times New Roman" w:hAnsi="Times New Roman"/>
                <w:b w:val="0"/>
                <w:color w:val="000000" w:themeColor="text1"/>
                <w:sz w:val="22"/>
                <w:szCs w:val="22"/>
              </w:rPr>
              <w:t>x KL1</w:t>
            </w:r>
            <w:r w:rsidRPr="000C6FB4">
              <w:rPr>
                <w:rFonts w:ascii="Times New Roman" w:hAnsi="Times New Roman"/>
                <w:b w:val="0"/>
                <w:color w:val="000000" w:themeColor="text1"/>
                <w:sz w:val="22"/>
                <w:szCs w:val="22"/>
                <w:lang w:val="id-ID"/>
              </w:rPr>
              <w:t>7</w:t>
            </w:r>
            <w:r w:rsidRPr="000C6FB4">
              <w:rPr>
                <w:rFonts w:ascii="Times New Roman" w:hAnsi="Times New Roman"/>
                <w:b w:val="0"/>
                <w:color w:val="000000" w:themeColor="text1"/>
                <w:sz w:val="22"/>
                <w:szCs w:val="22"/>
              </w:rPr>
              <w:t>)</w:t>
            </w:r>
          </w:p>
        </w:tc>
        <w:tc>
          <w:tcPr>
            <w:tcW w:w="1849" w:type="dxa"/>
            <w:gridSpan w:val="3"/>
            <w:vAlign w:val="center"/>
          </w:tcPr>
          <w:p w:rsidR="00190F58" w:rsidRPr="000C6FB4" w:rsidRDefault="00190F58" w:rsidP="0080001E">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Jika KL1</w:t>
            </w:r>
            <w:r w:rsidRPr="000C6FB4">
              <w:rPr>
                <w:rFonts w:ascii="Times New Roman" w:hAnsi="Times New Roman"/>
                <w:b w:val="0"/>
                <w:color w:val="000000" w:themeColor="text1"/>
                <w:sz w:val="22"/>
                <w:szCs w:val="22"/>
                <w:lang w:val="id-ID"/>
              </w:rPr>
              <w:t>7</w:t>
            </w:r>
            <w:r w:rsidRPr="000C6FB4">
              <w:rPr>
                <w:rFonts w:ascii="Times New Roman" w:hAnsi="Times New Roman"/>
                <w:b w:val="0"/>
                <w:color w:val="000000" w:themeColor="text1"/>
                <w:sz w:val="22"/>
                <w:szCs w:val="22"/>
              </w:rPr>
              <w:t xml:space="preserve"> </w:t>
            </w:r>
            <w:r w:rsidRPr="000C6FB4">
              <w:rPr>
                <w:rFonts w:ascii="Times New Roman" w:hAnsi="Times New Roman"/>
                <w:b w:val="0"/>
                <w:color w:val="000000" w:themeColor="text1"/>
                <w:sz w:val="22"/>
                <w:szCs w:val="22"/>
                <w:lang w:val="id-ID"/>
              </w:rPr>
              <w:t>&lt;</w:t>
            </w:r>
            <w:r w:rsidRPr="000C6FB4">
              <w:rPr>
                <w:rFonts w:ascii="Times New Roman" w:hAnsi="Times New Roman"/>
                <w:b w:val="0"/>
                <w:color w:val="000000" w:themeColor="text1"/>
                <w:sz w:val="22"/>
                <w:szCs w:val="22"/>
              </w:rPr>
              <w:t xml:space="preserve"> </w:t>
            </w:r>
            <w:r w:rsidRPr="000C6FB4">
              <w:rPr>
                <w:rFonts w:ascii="Times New Roman" w:hAnsi="Times New Roman"/>
                <w:b w:val="0"/>
                <w:color w:val="000000" w:themeColor="text1"/>
                <w:sz w:val="22"/>
                <w:szCs w:val="22"/>
                <w:lang w:val="id-ID"/>
              </w:rPr>
              <w:t>1</w:t>
            </w:r>
            <w:r w:rsidRPr="000C6FB4">
              <w:rPr>
                <w:rFonts w:ascii="Times New Roman" w:hAnsi="Times New Roman"/>
                <w:b w:val="0"/>
                <w:color w:val="000000" w:themeColor="text1"/>
                <w:sz w:val="22"/>
                <w:szCs w:val="22"/>
              </w:rPr>
              <w:t>, maka skor = 1.</w:t>
            </w:r>
          </w:p>
        </w:tc>
        <w:tc>
          <w:tcPr>
            <w:tcW w:w="1736" w:type="dxa"/>
            <w:gridSpan w:val="2"/>
            <w:shd w:val="clear" w:color="auto" w:fill="auto"/>
            <w:vAlign w:val="center"/>
          </w:tcPr>
          <w:p w:rsidR="00190F58" w:rsidRPr="000C6FB4" w:rsidRDefault="00190F58" w:rsidP="006F782F">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Tidak ada skor 0.</w:t>
            </w:r>
          </w:p>
        </w:tc>
      </w:tr>
      <w:tr w:rsidR="00F22E34" w:rsidRPr="000C6FB4" w:rsidTr="00BA381C">
        <w:trPr>
          <w:trHeight w:val="484"/>
        </w:trPr>
        <w:tc>
          <w:tcPr>
            <w:tcW w:w="2513" w:type="dxa"/>
          </w:tcPr>
          <w:p w:rsidR="00F22E34" w:rsidRPr="000C6FB4" w:rsidRDefault="00F22E34" w:rsidP="00E3165C">
            <w:pPr>
              <w:ind w:left="-18" w:firstLine="18"/>
              <w:rPr>
                <w:rFonts w:ascii="Times New Roman" w:hAnsi="Times New Roman"/>
                <w:b w:val="0"/>
                <w:color w:val="000000" w:themeColor="text1"/>
                <w:sz w:val="22"/>
                <w:szCs w:val="22"/>
              </w:rPr>
            </w:pPr>
          </w:p>
        </w:tc>
        <w:tc>
          <w:tcPr>
            <w:tcW w:w="3502" w:type="dxa"/>
          </w:tcPr>
          <w:p w:rsidR="00F22E34" w:rsidRPr="000C6FB4" w:rsidRDefault="00F22E34" w:rsidP="00E3165C">
            <w:pPr>
              <w:rPr>
                <w:rFonts w:ascii="Times New Roman" w:hAnsi="Times New Roman"/>
                <w:color w:val="000000" w:themeColor="text1"/>
                <w:sz w:val="22"/>
                <w:szCs w:val="22"/>
              </w:rPr>
            </w:pPr>
            <w:r w:rsidRPr="000C6FB4">
              <w:rPr>
                <w:rFonts w:ascii="Times New Roman" w:hAnsi="Times New Roman"/>
                <w:color w:val="000000" w:themeColor="text1"/>
                <w:sz w:val="22"/>
                <w:szCs w:val="22"/>
              </w:rPr>
              <w:t>Note:</w:t>
            </w:r>
          </w:p>
          <w:p w:rsidR="00F22E34" w:rsidRPr="000C6FB4" w:rsidRDefault="00F22E34" w:rsidP="00E3165C">
            <w:pPr>
              <w:ind w:right="22"/>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rPr>
              <w:t>Dalam penilaian ini, skor-nya sesuai dengan penjumlahan dari skor setiap butir kompetensi sesuai dengan spesialis masing-masing dibagi jumlah kompetensi.</w:t>
            </w:r>
          </w:p>
        </w:tc>
        <w:tc>
          <w:tcPr>
            <w:tcW w:w="2172" w:type="dxa"/>
            <w:gridSpan w:val="3"/>
          </w:tcPr>
          <w:p w:rsidR="00F22E34" w:rsidRPr="000C6FB4" w:rsidRDefault="00F22E34" w:rsidP="00E3165C">
            <w:pPr>
              <w:rPr>
                <w:rFonts w:ascii="Times New Roman" w:hAnsi="Times New Roman"/>
                <w:b w:val="0"/>
                <w:color w:val="000000" w:themeColor="text1"/>
                <w:sz w:val="22"/>
                <w:szCs w:val="22"/>
              </w:rPr>
            </w:pPr>
          </w:p>
        </w:tc>
        <w:tc>
          <w:tcPr>
            <w:tcW w:w="2115" w:type="dxa"/>
            <w:gridSpan w:val="2"/>
          </w:tcPr>
          <w:p w:rsidR="00F22E34" w:rsidRPr="000C6FB4" w:rsidRDefault="00F22E34" w:rsidP="00E3165C">
            <w:pPr>
              <w:rPr>
                <w:rFonts w:ascii="Times New Roman" w:hAnsi="Times New Roman"/>
                <w:b w:val="0"/>
                <w:color w:val="000000" w:themeColor="text1"/>
                <w:sz w:val="22"/>
                <w:szCs w:val="22"/>
              </w:rPr>
            </w:pPr>
          </w:p>
        </w:tc>
        <w:tc>
          <w:tcPr>
            <w:tcW w:w="1848" w:type="dxa"/>
            <w:gridSpan w:val="2"/>
          </w:tcPr>
          <w:p w:rsidR="00F22E34" w:rsidRPr="000C6FB4" w:rsidRDefault="00F22E34" w:rsidP="00E3165C">
            <w:pPr>
              <w:rPr>
                <w:rFonts w:ascii="Times New Roman" w:hAnsi="Times New Roman"/>
                <w:b w:val="0"/>
                <w:color w:val="000000" w:themeColor="text1"/>
                <w:sz w:val="22"/>
                <w:szCs w:val="22"/>
              </w:rPr>
            </w:pPr>
          </w:p>
        </w:tc>
        <w:tc>
          <w:tcPr>
            <w:tcW w:w="1890" w:type="dxa"/>
            <w:gridSpan w:val="4"/>
          </w:tcPr>
          <w:p w:rsidR="00F22E34" w:rsidRPr="000C6FB4" w:rsidRDefault="00F22E34" w:rsidP="00E3165C">
            <w:pPr>
              <w:rPr>
                <w:rFonts w:ascii="Times New Roman" w:hAnsi="Times New Roman"/>
                <w:b w:val="0"/>
                <w:color w:val="000000" w:themeColor="text1"/>
                <w:sz w:val="22"/>
                <w:szCs w:val="22"/>
              </w:rPr>
            </w:pPr>
          </w:p>
        </w:tc>
        <w:tc>
          <w:tcPr>
            <w:tcW w:w="1695" w:type="dxa"/>
          </w:tcPr>
          <w:p w:rsidR="00F22E34" w:rsidRPr="000C6FB4" w:rsidRDefault="00F22E34" w:rsidP="00E3165C">
            <w:pPr>
              <w:jc w:val="center"/>
              <w:rPr>
                <w:rFonts w:ascii="Times New Roman" w:hAnsi="Times New Roman"/>
                <w:b w:val="0"/>
                <w:color w:val="000000" w:themeColor="text1"/>
                <w:sz w:val="22"/>
                <w:szCs w:val="22"/>
                <w:lang w:val="id-ID"/>
              </w:rPr>
            </w:pPr>
          </w:p>
        </w:tc>
      </w:tr>
      <w:tr w:rsidR="00F22E34" w:rsidRPr="000C6FB4" w:rsidTr="00BA381C">
        <w:trPr>
          <w:trHeight w:val="484"/>
        </w:trPr>
        <w:tc>
          <w:tcPr>
            <w:tcW w:w="2513" w:type="dxa"/>
          </w:tcPr>
          <w:p w:rsidR="00F22E34" w:rsidRPr="000C6FB4" w:rsidRDefault="00F22E34" w:rsidP="00BA381C">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 xml:space="preserve">5.1.4 </w:t>
            </w:r>
            <w:r w:rsidRPr="000C6FB4">
              <w:rPr>
                <w:rFonts w:ascii="Times New Roman" w:hAnsi="Times New Roman"/>
                <w:b w:val="0"/>
                <w:color w:val="000000" w:themeColor="text1"/>
                <w:sz w:val="22"/>
                <w:szCs w:val="22"/>
              </w:rPr>
              <w:t xml:space="preserve">Proses pembelajaran. </w:t>
            </w:r>
          </w:p>
          <w:p w:rsidR="00F22E34" w:rsidRPr="000C6FB4" w:rsidRDefault="00F22E34" w:rsidP="00E3165C">
            <w:pPr>
              <w:ind w:left="-18" w:firstLine="18"/>
              <w:rPr>
                <w:rFonts w:ascii="Times New Roman" w:hAnsi="Times New Roman"/>
                <w:b w:val="0"/>
                <w:color w:val="000000" w:themeColor="text1"/>
                <w:sz w:val="22"/>
                <w:szCs w:val="22"/>
              </w:rPr>
            </w:pPr>
          </w:p>
        </w:tc>
        <w:tc>
          <w:tcPr>
            <w:tcW w:w="3502" w:type="dxa"/>
          </w:tcPr>
          <w:p w:rsidR="00F22E34" w:rsidRPr="000C6FB4" w:rsidRDefault="00F22E34" w:rsidP="00E3165C">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 xml:space="preserve">5.1.4 </w:t>
            </w:r>
            <w:r w:rsidRPr="000C6FB4">
              <w:rPr>
                <w:rFonts w:ascii="Times New Roman" w:hAnsi="Times New Roman"/>
                <w:b w:val="0"/>
                <w:color w:val="000000" w:themeColor="text1"/>
                <w:sz w:val="22"/>
                <w:szCs w:val="22"/>
              </w:rPr>
              <w:t xml:space="preserve">Proses pembelajaran. </w:t>
            </w:r>
          </w:p>
          <w:p w:rsidR="00F22E34" w:rsidRPr="000C6FB4" w:rsidRDefault="00F22E34" w:rsidP="00E3165C">
            <w:pPr>
              <w:pStyle w:val="ListParagraph"/>
              <w:ind w:left="1114"/>
              <w:rPr>
                <w:color w:val="000000" w:themeColor="text1"/>
                <w:sz w:val="22"/>
                <w:szCs w:val="22"/>
              </w:rPr>
            </w:pPr>
          </w:p>
          <w:p w:rsidR="00F22E34" w:rsidRPr="000C6FB4" w:rsidRDefault="00F22E34" w:rsidP="00E3165C">
            <w:pPr>
              <w:pStyle w:val="ListParagraph"/>
              <w:ind w:left="0"/>
              <w:rPr>
                <w:color w:val="000000" w:themeColor="text1"/>
                <w:sz w:val="22"/>
                <w:szCs w:val="22"/>
                <w:lang w:val="id-ID"/>
              </w:rPr>
            </w:pPr>
          </w:p>
          <w:p w:rsidR="00F22E34" w:rsidRPr="000C6FB4" w:rsidRDefault="00F22E34" w:rsidP="00E3165C">
            <w:pPr>
              <w:pStyle w:val="ListParagraph"/>
              <w:ind w:left="0"/>
              <w:rPr>
                <w:color w:val="000000" w:themeColor="text1"/>
                <w:sz w:val="22"/>
                <w:szCs w:val="22"/>
                <w:lang w:val="id-ID"/>
              </w:rPr>
            </w:pPr>
          </w:p>
          <w:p w:rsidR="00F22E34" w:rsidRPr="000C6FB4" w:rsidRDefault="00F22E34" w:rsidP="00E3165C">
            <w:pPr>
              <w:pStyle w:val="ListParagraph"/>
              <w:ind w:left="0"/>
              <w:rPr>
                <w:color w:val="000000" w:themeColor="text1"/>
                <w:sz w:val="22"/>
                <w:szCs w:val="22"/>
                <w:lang w:val="id-ID"/>
              </w:rPr>
            </w:pPr>
          </w:p>
          <w:p w:rsidR="00F22E34" w:rsidRPr="000C6FB4" w:rsidRDefault="00F22E34" w:rsidP="00E3165C">
            <w:pPr>
              <w:pStyle w:val="ListParagraph"/>
              <w:ind w:left="0"/>
              <w:rPr>
                <w:color w:val="000000" w:themeColor="text1"/>
                <w:sz w:val="22"/>
                <w:szCs w:val="22"/>
                <w:lang w:val="id-ID"/>
              </w:rPr>
            </w:pPr>
          </w:p>
          <w:p w:rsidR="00F22E34" w:rsidRPr="000C6FB4" w:rsidRDefault="00F22E34" w:rsidP="00E3165C">
            <w:pPr>
              <w:pStyle w:val="ListParagraph"/>
              <w:ind w:left="0"/>
              <w:rPr>
                <w:color w:val="000000" w:themeColor="text1"/>
                <w:sz w:val="22"/>
                <w:szCs w:val="22"/>
                <w:lang w:val="id-ID"/>
              </w:rPr>
            </w:pPr>
          </w:p>
          <w:p w:rsidR="00F22E34" w:rsidRPr="000C6FB4" w:rsidRDefault="00F22E34" w:rsidP="00E3165C">
            <w:pPr>
              <w:pStyle w:val="ListParagraph"/>
              <w:ind w:left="0"/>
              <w:rPr>
                <w:color w:val="000000" w:themeColor="text1"/>
                <w:sz w:val="22"/>
                <w:szCs w:val="22"/>
                <w:lang w:val="id-ID"/>
              </w:rPr>
            </w:pPr>
          </w:p>
          <w:p w:rsidR="00F22E34" w:rsidRPr="000C6FB4" w:rsidRDefault="00F22E34" w:rsidP="00E3165C">
            <w:pPr>
              <w:pStyle w:val="ListParagraph"/>
              <w:ind w:left="0"/>
              <w:rPr>
                <w:color w:val="000000" w:themeColor="text1"/>
                <w:sz w:val="22"/>
                <w:szCs w:val="22"/>
                <w:lang w:val="id-ID"/>
              </w:rPr>
            </w:pPr>
          </w:p>
          <w:p w:rsidR="00F22E34" w:rsidRPr="000C6FB4" w:rsidRDefault="00F22E34" w:rsidP="00E3165C">
            <w:pPr>
              <w:pStyle w:val="ListParagraph"/>
              <w:ind w:left="0"/>
              <w:rPr>
                <w:color w:val="000000" w:themeColor="text1"/>
                <w:sz w:val="22"/>
                <w:szCs w:val="22"/>
                <w:lang w:val="id-ID"/>
              </w:rPr>
            </w:pPr>
          </w:p>
          <w:p w:rsidR="00F22E34" w:rsidRPr="000C6FB4" w:rsidRDefault="00F22E34" w:rsidP="00E3165C">
            <w:pPr>
              <w:pStyle w:val="ListParagraph"/>
              <w:ind w:left="0"/>
              <w:rPr>
                <w:color w:val="000000" w:themeColor="text1"/>
                <w:sz w:val="22"/>
                <w:szCs w:val="22"/>
                <w:lang w:val="id-ID"/>
              </w:rPr>
            </w:pPr>
          </w:p>
          <w:p w:rsidR="00F22E34" w:rsidRPr="000C6FB4" w:rsidRDefault="00F22E34" w:rsidP="00E3165C">
            <w:pPr>
              <w:pStyle w:val="ListParagraph"/>
              <w:ind w:left="0"/>
              <w:rPr>
                <w:color w:val="000000" w:themeColor="text1"/>
                <w:sz w:val="22"/>
                <w:szCs w:val="22"/>
                <w:lang w:val="id-ID"/>
              </w:rPr>
            </w:pPr>
          </w:p>
          <w:p w:rsidR="00F22E34" w:rsidRPr="000C6FB4" w:rsidRDefault="00F22E34" w:rsidP="00E3165C">
            <w:pPr>
              <w:pStyle w:val="ListParagraph"/>
              <w:ind w:left="0"/>
              <w:rPr>
                <w:color w:val="000000" w:themeColor="text1"/>
                <w:sz w:val="22"/>
                <w:szCs w:val="22"/>
                <w:lang w:val="id-ID"/>
              </w:rPr>
            </w:pPr>
          </w:p>
          <w:p w:rsidR="00F22E34" w:rsidRPr="000C6FB4" w:rsidRDefault="00F22E34" w:rsidP="00E3165C">
            <w:pPr>
              <w:pStyle w:val="ListParagraph"/>
              <w:ind w:left="0"/>
              <w:rPr>
                <w:b/>
                <w:color w:val="000000" w:themeColor="text1"/>
                <w:sz w:val="22"/>
                <w:szCs w:val="22"/>
              </w:rPr>
            </w:pPr>
          </w:p>
        </w:tc>
        <w:tc>
          <w:tcPr>
            <w:tcW w:w="2172" w:type="dxa"/>
            <w:gridSpan w:val="3"/>
          </w:tcPr>
          <w:p w:rsidR="00F22E34" w:rsidRPr="000C6FB4" w:rsidRDefault="00F22E34" w:rsidP="00E3165C">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 xml:space="preserve">Kegiatan belajar meliputi seperti Laporan jaga, presentasi kasus, </w:t>
            </w:r>
            <w:r w:rsidRPr="000C6FB4">
              <w:rPr>
                <w:rFonts w:ascii="Times New Roman" w:hAnsi="Times New Roman"/>
                <w:b w:val="0"/>
                <w:i/>
                <w:color w:val="000000" w:themeColor="text1"/>
                <w:sz w:val="22"/>
                <w:szCs w:val="22"/>
              </w:rPr>
              <w:t xml:space="preserve">ward rounds (visite),bedside teaching, skills lab, </w:t>
            </w:r>
            <w:r w:rsidRPr="000C6FB4">
              <w:rPr>
                <w:rFonts w:ascii="Times New Roman" w:hAnsi="Times New Roman"/>
                <w:b w:val="0"/>
                <w:color w:val="000000" w:themeColor="text1"/>
                <w:sz w:val="22"/>
                <w:szCs w:val="22"/>
              </w:rPr>
              <w:t xml:space="preserve">bimbingan operasi/tindakan, </w:t>
            </w:r>
            <w:r w:rsidRPr="000C6FB4">
              <w:rPr>
                <w:rFonts w:ascii="Times New Roman" w:hAnsi="Times New Roman"/>
                <w:b w:val="0"/>
                <w:i/>
                <w:color w:val="000000" w:themeColor="text1"/>
                <w:sz w:val="22"/>
                <w:szCs w:val="22"/>
              </w:rPr>
              <w:t>journal reading</w:t>
            </w:r>
            <w:r w:rsidRPr="000C6FB4">
              <w:rPr>
                <w:rFonts w:ascii="Times New Roman" w:hAnsi="Times New Roman"/>
                <w:b w:val="0"/>
                <w:color w:val="000000" w:themeColor="text1"/>
                <w:sz w:val="22"/>
                <w:szCs w:val="22"/>
              </w:rPr>
              <w:t>, kuliah tamu, telah dilakukan dengan sangat baik sesuai kurikulum.</w:t>
            </w:r>
          </w:p>
        </w:tc>
        <w:tc>
          <w:tcPr>
            <w:tcW w:w="2115" w:type="dxa"/>
            <w:gridSpan w:val="2"/>
          </w:tcPr>
          <w:p w:rsidR="00F22E34" w:rsidRPr="000C6FB4" w:rsidRDefault="00F22E34" w:rsidP="00E3165C">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 xml:space="preserve">Kegiatan belajar meliputi seperti Laporan jaga, presentasi kasus, </w:t>
            </w:r>
            <w:r w:rsidRPr="000C6FB4">
              <w:rPr>
                <w:rFonts w:ascii="Times New Roman" w:hAnsi="Times New Roman"/>
                <w:b w:val="0"/>
                <w:i/>
                <w:color w:val="000000" w:themeColor="text1"/>
                <w:sz w:val="22"/>
                <w:szCs w:val="22"/>
              </w:rPr>
              <w:t xml:space="preserve">ward rounds (visite),bedside teaching, skills lab, </w:t>
            </w:r>
            <w:r w:rsidRPr="000C6FB4">
              <w:rPr>
                <w:rFonts w:ascii="Times New Roman" w:hAnsi="Times New Roman"/>
                <w:b w:val="0"/>
                <w:color w:val="000000" w:themeColor="text1"/>
                <w:sz w:val="22"/>
                <w:szCs w:val="22"/>
              </w:rPr>
              <w:t xml:space="preserve">bimbingan operasi/tindakan, </w:t>
            </w:r>
            <w:r w:rsidRPr="000C6FB4">
              <w:rPr>
                <w:rFonts w:ascii="Times New Roman" w:hAnsi="Times New Roman"/>
                <w:b w:val="0"/>
                <w:i/>
                <w:color w:val="000000" w:themeColor="text1"/>
                <w:sz w:val="22"/>
                <w:szCs w:val="22"/>
              </w:rPr>
              <w:t>journal reading</w:t>
            </w:r>
            <w:r w:rsidRPr="000C6FB4">
              <w:rPr>
                <w:rFonts w:ascii="Times New Roman" w:hAnsi="Times New Roman"/>
                <w:b w:val="0"/>
                <w:color w:val="000000" w:themeColor="text1"/>
                <w:sz w:val="22"/>
                <w:szCs w:val="22"/>
              </w:rPr>
              <w:t>, kuliah tamu, telah dilakukan dengan  baik sesuai kurikulum.</w:t>
            </w:r>
          </w:p>
        </w:tc>
        <w:tc>
          <w:tcPr>
            <w:tcW w:w="1848" w:type="dxa"/>
            <w:gridSpan w:val="2"/>
          </w:tcPr>
          <w:p w:rsidR="00F22E34" w:rsidRPr="000C6FB4" w:rsidRDefault="00F22E34" w:rsidP="00E3165C">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 xml:space="preserve">Kegiatan belajar meliputi seperti Laporan jaga, presentasi kasus, </w:t>
            </w:r>
            <w:r w:rsidRPr="000C6FB4">
              <w:rPr>
                <w:rFonts w:ascii="Times New Roman" w:hAnsi="Times New Roman"/>
                <w:b w:val="0"/>
                <w:i/>
                <w:color w:val="000000" w:themeColor="text1"/>
                <w:sz w:val="22"/>
                <w:szCs w:val="22"/>
              </w:rPr>
              <w:t xml:space="preserve">ward rounds (visite), bedside teaching, skills lab, </w:t>
            </w:r>
            <w:r w:rsidRPr="000C6FB4">
              <w:rPr>
                <w:rFonts w:ascii="Times New Roman" w:hAnsi="Times New Roman"/>
                <w:b w:val="0"/>
                <w:color w:val="000000" w:themeColor="text1"/>
                <w:sz w:val="22"/>
                <w:szCs w:val="22"/>
              </w:rPr>
              <w:t xml:space="preserve">bimbingan operasi/tindakan, </w:t>
            </w:r>
            <w:r w:rsidRPr="000C6FB4">
              <w:rPr>
                <w:rFonts w:ascii="Times New Roman" w:hAnsi="Times New Roman"/>
                <w:b w:val="0"/>
                <w:i/>
                <w:color w:val="000000" w:themeColor="text1"/>
                <w:sz w:val="22"/>
                <w:szCs w:val="22"/>
              </w:rPr>
              <w:t>journal reading</w:t>
            </w:r>
            <w:r w:rsidRPr="000C6FB4">
              <w:rPr>
                <w:rFonts w:ascii="Times New Roman" w:hAnsi="Times New Roman"/>
                <w:b w:val="0"/>
                <w:color w:val="000000" w:themeColor="text1"/>
                <w:sz w:val="22"/>
                <w:szCs w:val="22"/>
              </w:rPr>
              <w:t>, kuliah tamu, telah dilakukan dengan cukup sesuai kurikulum.</w:t>
            </w:r>
          </w:p>
        </w:tc>
        <w:tc>
          <w:tcPr>
            <w:tcW w:w="1890" w:type="dxa"/>
            <w:gridSpan w:val="4"/>
          </w:tcPr>
          <w:p w:rsidR="00F22E34" w:rsidRPr="000C6FB4" w:rsidRDefault="00F22E34" w:rsidP="00E3165C">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 xml:space="preserve">Kegiatan belajar meliputi seperti Laporan jaga, presentasi kasus, </w:t>
            </w:r>
            <w:r w:rsidRPr="000C6FB4">
              <w:rPr>
                <w:rFonts w:ascii="Times New Roman" w:hAnsi="Times New Roman"/>
                <w:b w:val="0"/>
                <w:i/>
                <w:color w:val="000000" w:themeColor="text1"/>
                <w:sz w:val="22"/>
                <w:szCs w:val="22"/>
              </w:rPr>
              <w:t xml:space="preserve">ward rounds (visite), bedside teaching, skills lab, </w:t>
            </w:r>
            <w:r w:rsidRPr="000C6FB4">
              <w:rPr>
                <w:rFonts w:ascii="Times New Roman" w:hAnsi="Times New Roman"/>
                <w:b w:val="0"/>
                <w:color w:val="000000" w:themeColor="text1"/>
                <w:sz w:val="22"/>
                <w:szCs w:val="22"/>
              </w:rPr>
              <w:t xml:space="preserve">bimbingan operasi/ tindakan, </w:t>
            </w:r>
            <w:r w:rsidRPr="000C6FB4">
              <w:rPr>
                <w:rFonts w:ascii="Times New Roman" w:hAnsi="Times New Roman"/>
                <w:b w:val="0"/>
                <w:i/>
                <w:color w:val="000000" w:themeColor="text1"/>
                <w:sz w:val="22"/>
                <w:szCs w:val="22"/>
              </w:rPr>
              <w:t>journal reading</w:t>
            </w:r>
            <w:r w:rsidRPr="000C6FB4">
              <w:rPr>
                <w:rFonts w:ascii="Times New Roman" w:hAnsi="Times New Roman"/>
                <w:b w:val="0"/>
                <w:color w:val="000000" w:themeColor="text1"/>
                <w:sz w:val="22"/>
                <w:szCs w:val="22"/>
              </w:rPr>
              <w:t>, kuliah tamu, telah kurang sesuai kurikulum.</w:t>
            </w:r>
          </w:p>
        </w:tc>
        <w:tc>
          <w:tcPr>
            <w:tcW w:w="1695" w:type="dxa"/>
          </w:tcPr>
          <w:p w:rsidR="00F22E34" w:rsidRPr="000C6FB4" w:rsidRDefault="00F22E34" w:rsidP="00E3165C">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Tidak ada skor 0.</w:t>
            </w:r>
          </w:p>
        </w:tc>
      </w:tr>
      <w:tr w:rsidR="00F22E34" w:rsidRPr="000C6FB4" w:rsidTr="00BA381C">
        <w:trPr>
          <w:trHeight w:val="484"/>
        </w:trPr>
        <w:tc>
          <w:tcPr>
            <w:tcW w:w="2513" w:type="dxa"/>
          </w:tcPr>
          <w:p w:rsidR="00F22E34" w:rsidRPr="000C6FB4" w:rsidRDefault="00F22E34" w:rsidP="00E3165C">
            <w:pPr>
              <w:ind w:left="-18" w:hanging="3"/>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5.2. Peninjauan kurikulum</w:t>
            </w:r>
          </w:p>
          <w:p w:rsidR="00F22E34" w:rsidRPr="000C6FB4" w:rsidRDefault="00F22E34" w:rsidP="00E3165C">
            <w:pPr>
              <w:ind w:left="-18" w:hanging="3"/>
              <w:rPr>
                <w:rFonts w:ascii="Times New Roman" w:hAnsi="Times New Roman"/>
                <w:b w:val="0"/>
                <w:color w:val="000000" w:themeColor="text1"/>
                <w:sz w:val="22"/>
                <w:szCs w:val="22"/>
                <w:lang w:val="id-ID"/>
              </w:rPr>
            </w:pPr>
          </w:p>
          <w:p w:rsidR="00F22E34" w:rsidRPr="000C6FB4" w:rsidRDefault="00F22E34" w:rsidP="00E3165C">
            <w:pPr>
              <w:ind w:left="-18" w:hanging="3"/>
              <w:rPr>
                <w:rFonts w:ascii="Times New Roman" w:hAnsi="Times New Roman"/>
                <w:b w:val="0"/>
                <w:color w:val="000000" w:themeColor="text1"/>
                <w:sz w:val="22"/>
                <w:szCs w:val="22"/>
                <w:lang w:val="id-ID"/>
              </w:rPr>
            </w:pPr>
          </w:p>
        </w:tc>
        <w:tc>
          <w:tcPr>
            <w:tcW w:w="3502" w:type="dxa"/>
          </w:tcPr>
          <w:p w:rsidR="00F22E34" w:rsidRPr="000C6FB4" w:rsidRDefault="00F22E34" w:rsidP="00E3165C">
            <w:pPr>
              <w:rPr>
                <w:rFonts w:ascii="Times New Roman" w:hAnsi="Times New Roman"/>
                <w:b w:val="0"/>
                <w:noProof/>
                <w:color w:val="000000" w:themeColor="text1"/>
                <w:sz w:val="22"/>
                <w:szCs w:val="22"/>
              </w:rPr>
            </w:pPr>
            <w:r w:rsidRPr="000C6FB4">
              <w:rPr>
                <w:rFonts w:ascii="Times New Roman" w:hAnsi="Times New Roman"/>
                <w:b w:val="0"/>
                <w:noProof/>
                <w:color w:val="000000" w:themeColor="text1"/>
                <w:sz w:val="22"/>
                <w:szCs w:val="22"/>
                <w:lang w:val="id-ID"/>
              </w:rPr>
              <w:t xml:space="preserve">5.2. Jumlah </w:t>
            </w:r>
            <w:r w:rsidRPr="000C6FB4">
              <w:rPr>
                <w:rFonts w:ascii="Times New Roman" w:hAnsi="Times New Roman"/>
                <w:b w:val="0"/>
                <w:noProof/>
                <w:color w:val="000000" w:themeColor="text1"/>
                <w:sz w:val="22"/>
                <w:szCs w:val="22"/>
              </w:rPr>
              <w:t>mata kuliah/</w:t>
            </w:r>
            <w:r w:rsidRPr="000C6FB4">
              <w:rPr>
                <w:rFonts w:ascii="Times New Roman" w:hAnsi="Times New Roman"/>
                <w:b w:val="0"/>
                <w:noProof/>
                <w:color w:val="000000" w:themeColor="text1"/>
                <w:sz w:val="22"/>
                <w:szCs w:val="22"/>
                <w:lang w:val="id-ID"/>
              </w:rPr>
              <w:t>modul</w:t>
            </w:r>
            <w:r w:rsidRPr="000C6FB4">
              <w:rPr>
                <w:rFonts w:ascii="Times New Roman" w:hAnsi="Times New Roman"/>
                <w:b w:val="0"/>
                <w:noProof/>
                <w:color w:val="000000" w:themeColor="text1"/>
                <w:sz w:val="22"/>
                <w:szCs w:val="22"/>
              </w:rPr>
              <w:t>/</w:t>
            </w:r>
            <w:r w:rsidRPr="000C6FB4">
              <w:rPr>
                <w:rFonts w:ascii="Times New Roman" w:hAnsi="Times New Roman"/>
                <w:b w:val="0"/>
                <w:i/>
                <w:noProof/>
                <w:color w:val="000000" w:themeColor="text1"/>
                <w:sz w:val="22"/>
                <w:szCs w:val="22"/>
              </w:rPr>
              <w:t>logbook</w:t>
            </w:r>
            <w:r w:rsidRPr="000C6FB4">
              <w:rPr>
                <w:rFonts w:ascii="Times New Roman" w:hAnsi="Times New Roman"/>
                <w:b w:val="0"/>
                <w:i/>
                <w:noProof/>
                <w:color w:val="000000" w:themeColor="text1"/>
                <w:sz w:val="22"/>
                <w:szCs w:val="22"/>
                <w:lang w:val="id-ID"/>
              </w:rPr>
              <w:t xml:space="preserve"> </w:t>
            </w:r>
            <w:r w:rsidRPr="000C6FB4">
              <w:rPr>
                <w:rFonts w:ascii="Times New Roman" w:hAnsi="Times New Roman"/>
                <w:b w:val="0"/>
                <w:noProof/>
                <w:color w:val="000000" w:themeColor="text1"/>
                <w:sz w:val="22"/>
                <w:szCs w:val="22"/>
                <w:lang w:val="id-ID"/>
              </w:rPr>
              <w:t>yang ditinjau s</w:t>
            </w:r>
            <w:r w:rsidRPr="000C6FB4">
              <w:rPr>
                <w:rFonts w:ascii="Times New Roman" w:hAnsi="Times New Roman"/>
                <w:b w:val="0"/>
                <w:noProof/>
                <w:color w:val="000000" w:themeColor="text1"/>
                <w:sz w:val="22"/>
                <w:szCs w:val="22"/>
              </w:rPr>
              <w:t xml:space="preserve">atu </w:t>
            </w:r>
            <w:r w:rsidRPr="000C6FB4">
              <w:rPr>
                <w:rFonts w:ascii="Times New Roman" w:hAnsi="Times New Roman"/>
                <w:b w:val="0"/>
                <w:noProof/>
                <w:color w:val="000000" w:themeColor="text1"/>
                <w:sz w:val="22"/>
                <w:szCs w:val="22"/>
                <w:lang w:val="id-ID"/>
              </w:rPr>
              <w:t>tahun terakhir</w:t>
            </w:r>
            <w:r w:rsidRPr="000C6FB4">
              <w:rPr>
                <w:rFonts w:ascii="Times New Roman" w:hAnsi="Times New Roman"/>
                <w:b w:val="0"/>
                <w:noProof/>
                <w:color w:val="000000" w:themeColor="text1"/>
                <w:sz w:val="22"/>
                <w:szCs w:val="22"/>
              </w:rPr>
              <w:t>.</w:t>
            </w:r>
          </w:p>
          <w:p w:rsidR="00F22E34" w:rsidRPr="000C6FB4" w:rsidRDefault="00F22E34" w:rsidP="00E3165C">
            <w:pPr>
              <w:rPr>
                <w:rFonts w:ascii="Times New Roman" w:hAnsi="Times New Roman"/>
                <w:b w:val="0"/>
                <w:noProof/>
                <w:color w:val="000000" w:themeColor="text1"/>
                <w:sz w:val="22"/>
                <w:szCs w:val="22"/>
                <w:lang w:val="id-ID"/>
              </w:rPr>
            </w:pPr>
          </w:p>
          <w:p w:rsidR="00F22E34" w:rsidRPr="000C6FB4" w:rsidRDefault="00F22E34" w:rsidP="00E3165C">
            <w:pPr>
              <w:rPr>
                <w:rFonts w:ascii="Times New Roman" w:hAnsi="Times New Roman"/>
                <w:b w:val="0"/>
                <w:noProof/>
                <w:color w:val="000000" w:themeColor="text1"/>
                <w:sz w:val="22"/>
                <w:szCs w:val="22"/>
                <w:lang w:val="id-ID"/>
              </w:rPr>
            </w:pPr>
            <w:r w:rsidRPr="000C6FB4">
              <w:rPr>
                <w:rFonts w:ascii="Times New Roman" w:hAnsi="Times New Roman"/>
                <w:b w:val="0"/>
                <w:noProof/>
                <w:color w:val="000000" w:themeColor="text1"/>
                <w:sz w:val="22"/>
                <w:szCs w:val="22"/>
                <w:lang w:val="id-ID"/>
              </w:rPr>
              <w:t>P</w:t>
            </w:r>
            <w:r w:rsidRPr="000C6FB4">
              <w:rPr>
                <w:rFonts w:ascii="Times New Roman" w:hAnsi="Times New Roman"/>
                <w:b w:val="0"/>
                <w:noProof/>
                <w:color w:val="000000" w:themeColor="text1"/>
                <w:sz w:val="22"/>
                <w:szCs w:val="22"/>
                <w:vertAlign w:val="subscript"/>
                <w:lang w:val="id-ID"/>
              </w:rPr>
              <w:t xml:space="preserve">MK </w:t>
            </w:r>
            <w:r w:rsidRPr="000C6FB4">
              <w:rPr>
                <w:rFonts w:ascii="Times New Roman" w:hAnsi="Times New Roman"/>
                <w:b w:val="0"/>
                <w:noProof/>
                <w:color w:val="000000" w:themeColor="text1"/>
                <w:sz w:val="22"/>
                <w:szCs w:val="22"/>
                <w:lang w:val="id-ID"/>
              </w:rPr>
              <w:t xml:space="preserve"> = Persentase banyaknya modul ditinjau </w:t>
            </w:r>
            <w:r w:rsidRPr="000C6FB4">
              <w:rPr>
                <w:rFonts w:ascii="Times New Roman" w:hAnsi="Times New Roman"/>
                <w:b w:val="0"/>
                <w:noProof/>
                <w:color w:val="000000" w:themeColor="text1"/>
                <w:sz w:val="22"/>
                <w:szCs w:val="22"/>
              </w:rPr>
              <w:t xml:space="preserve">tiga </w:t>
            </w:r>
            <w:r w:rsidRPr="000C6FB4">
              <w:rPr>
                <w:rFonts w:ascii="Times New Roman" w:hAnsi="Times New Roman"/>
                <w:b w:val="0"/>
                <w:noProof/>
                <w:color w:val="000000" w:themeColor="text1"/>
                <w:sz w:val="22"/>
                <w:szCs w:val="22"/>
                <w:lang w:val="id-ID"/>
              </w:rPr>
              <w:t>tahun terakhir</w:t>
            </w:r>
            <w:r w:rsidRPr="000C6FB4">
              <w:rPr>
                <w:rFonts w:ascii="Times New Roman" w:hAnsi="Times New Roman"/>
                <w:b w:val="0"/>
                <w:noProof/>
                <w:color w:val="000000" w:themeColor="text1"/>
                <w:sz w:val="22"/>
                <w:szCs w:val="22"/>
              </w:rPr>
              <w:t>.</w:t>
            </w:r>
          </w:p>
          <w:p w:rsidR="00F22E34" w:rsidRPr="000C6FB4" w:rsidRDefault="00F22E34" w:rsidP="00E3165C">
            <w:pPr>
              <w:rPr>
                <w:rFonts w:ascii="Times New Roman" w:hAnsi="Times New Roman"/>
                <w:b w:val="0"/>
                <w:noProof/>
                <w:color w:val="000000" w:themeColor="text1"/>
                <w:sz w:val="22"/>
                <w:szCs w:val="22"/>
                <w:lang w:val="id-ID"/>
              </w:rPr>
            </w:pPr>
          </w:p>
          <w:p w:rsidR="00F22E34" w:rsidRPr="000C6FB4" w:rsidRDefault="00F22E34" w:rsidP="00E3165C">
            <w:pPr>
              <w:rPr>
                <w:rFonts w:ascii="Times New Roman" w:hAnsi="Times New Roman"/>
                <w:b w:val="0"/>
                <w:noProof/>
                <w:color w:val="000000" w:themeColor="text1"/>
                <w:sz w:val="22"/>
                <w:szCs w:val="22"/>
                <w:lang w:val="id-ID"/>
              </w:rPr>
            </w:pPr>
            <w:r w:rsidRPr="000C6FB4">
              <w:rPr>
                <w:rFonts w:ascii="Times New Roman" w:hAnsi="Times New Roman"/>
                <w:b w:val="0"/>
                <w:noProof/>
                <w:color w:val="000000" w:themeColor="text1"/>
                <w:sz w:val="22"/>
                <w:szCs w:val="22"/>
                <w:lang w:val="id-ID"/>
              </w:rPr>
              <w:t xml:space="preserve">Catatan: </w:t>
            </w:r>
          </w:p>
          <w:p w:rsidR="00F22E34" w:rsidRPr="000C6FB4" w:rsidRDefault="00F22E34" w:rsidP="00E3165C">
            <w:pPr>
              <w:rPr>
                <w:rFonts w:ascii="Times New Roman" w:hAnsi="Times New Roman"/>
                <w:b w:val="0"/>
                <w:noProof/>
                <w:color w:val="000000" w:themeColor="text1"/>
                <w:sz w:val="22"/>
                <w:szCs w:val="22"/>
                <w:lang w:val="id-ID"/>
              </w:rPr>
            </w:pPr>
            <w:r w:rsidRPr="000C6FB4">
              <w:rPr>
                <w:rFonts w:ascii="Times New Roman" w:hAnsi="Times New Roman"/>
                <w:b w:val="0"/>
                <w:noProof/>
                <w:color w:val="000000" w:themeColor="text1"/>
                <w:sz w:val="22"/>
                <w:szCs w:val="22"/>
                <w:lang w:val="id-ID"/>
              </w:rPr>
              <w:t>Periksa ada atau tidak ada perubahan dan alasannya</w:t>
            </w:r>
            <w:r w:rsidRPr="000C6FB4">
              <w:rPr>
                <w:rFonts w:ascii="Times New Roman" w:hAnsi="Times New Roman"/>
                <w:b w:val="0"/>
                <w:noProof/>
                <w:color w:val="000000" w:themeColor="text1"/>
                <w:sz w:val="22"/>
                <w:szCs w:val="22"/>
              </w:rPr>
              <w:t>.</w:t>
            </w:r>
          </w:p>
        </w:tc>
        <w:tc>
          <w:tcPr>
            <w:tcW w:w="2172" w:type="dxa"/>
            <w:gridSpan w:val="3"/>
            <w:vAlign w:val="center"/>
          </w:tcPr>
          <w:p w:rsidR="00F22E34" w:rsidRPr="000C6FB4" w:rsidRDefault="00F22E34" w:rsidP="00E3165C">
            <w:pPr>
              <w:pStyle w:val="BodyTextIndent"/>
              <w:ind w:left="0" w:firstLine="0"/>
              <w:jc w:val="center"/>
              <w:rPr>
                <w:rFonts w:ascii="Times New Roman" w:hAnsi="Times New Roman"/>
                <w:b w:val="0"/>
                <w:noProof/>
                <w:color w:val="000000" w:themeColor="text1"/>
                <w:sz w:val="22"/>
                <w:szCs w:val="22"/>
                <w:lang w:val="id-ID"/>
              </w:rPr>
            </w:pPr>
            <w:r w:rsidRPr="000C6FB4">
              <w:rPr>
                <w:rFonts w:ascii="Times New Roman" w:hAnsi="Times New Roman"/>
                <w:b w:val="0"/>
                <w:noProof/>
                <w:color w:val="000000" w:themeColor="text1"/>
                <w:sz w:val="22"/>
                <w:szCs w:val="22"/>
                <w:lang w:val="id-ID"/>
              </w:rPr>
              <w:t>Jika P</w:t>
            </w:r>
            <w:r w:rsidRPr="000C6FB4">
              <w:rPr>
                <w:rFonts w:ascii="Times New Roman" w:hAnsi="Times New Roman"/>
                <w:b w:val="0"/>
                <w:noProof/>
                <w:color w:val="000000" w:themeColor="text1"/>
                <w:sz w:val="22"/>
                <w:szCs w:val="22"/>
                <w:vertAlign w:val="subscript"/>
                <w:lang w:val="id-ID"/>
              </w:rPr>
              <w:t>MK</w:t>
            </w:r>
            <w:r w:rsidRPr="000C6FB4">
              <w:rPr>
                <w:rFonts w:ascii="Times New Roman" w:hAnsi="Times New Roman"/>
                <w:b w:val="0"/>
                <w:noProof/>
                <w:color w:val="000000" w:themeColor="text1"/>
                <w:sz w:val="22"/>
                <w:szCs w:val="22"/>
                <w:lang w:val="id-ID"/>
              </w:rPr>
              <w:t xml:space="preserve"> ≥ 75%, maka skor = 4.</w:t>
            </w:r>
          </w:p>
        </w:tc>
        <w:tc>
          <w:tcPr>
            <w:tcW w:w="5853" w:type="dxa"/>
            <w:gridSpan w:val="8"/>
            <w:vAlign w:val="center"/>
          </w:tcPr>
          <w:p w:rsidR="00F22E34" w:rsidRPr="000C6FB4" w:rsidRDefault="00F22E34" w:rsidP="00E3165C">
            <w:pPr>
              <w:ind w:left="-18"/>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Jika 0 &lt;</w:t>
            </w:r>
            <w:r w:rsidRPr="000C6FB4">
              <w:rPr>
                <w:rFonts w:ascii="Times New Roman" w:hAnsi="Times New Roman"/>
                <w:b w:val="0"/>
                <w:noProof/>
                <w:color w:val="000000" w:themeColor="text1"/>
                <w:sz w:val="22"/>
                <w:szCs w:val="22"/>
                <w:lang w:val="id-ID"/>
              </w:rPr>
              <w:t>P</w:t>
            </w:r>
            <w:r w:rsidRPr="000C6FB4">
              <w:rPr>
                <w:rFonts w:ascii="Times New Roman" w:hAnsi="Times New Roman"/>
                <w:b w:val="0"/>
                <w:noProof/>
                <w:color w:val="000000" w:themeColor="text1"/>
                <w:sz w:val="22"/>
                <w:szCs w:val="22"/>
                <w:vertAlign w:val="subscript"/>
                <w:lang w:val="id-ID"/>
              </w:rPr>
              <w:t>MK</w:t>
            </w:r>
            <w:r w:rsidRPr="000C6FB4">
              <w:rPr>
                <w:rFonts w:ascii="Times New Roman" w:hAnsi="Times New Roman"/>
                <w:b w:val="0"/>
                <w:noProof/>
                <w:color w:val="000000" w:themeColor="text1"/>
                <w:sz w:val="22"/>
                <w:szCs w:val="22"/>
                <w:lang w:val="id-ID"/>
              </w:rPr>
              <w:t>&lt; 75</w:t>
            </w:r>
            <w:r w:rsidRPr="000C6FB4">
              <w:rPr>
                <w:rFonts w:ascii="Times New Roman" w:hAnsi="Times New Roman"/>
                <w:b w:val="0"/>
                <w:noProof/>
                <w:color w:val="000000" w:themeColor="text1"/>
                <w:sz w:val="22"/>
                <w:szCs w:val="22"/>
              </w:rPr>
              <w:t>%</w:t>
            </w:r>
            <w:r w:rsidRPr="000C6FB4">
              <w:rPr>
                <w:rFonts w:ascii="Times New Roman" w:hAnsi="Times New Roman"/>
                <w:b w:val="0"/>
                <w:noProof/>
                <w:color w:val="000000" w:themeColor="text1"/>
                <w:sz w:val="22"/>
                <w:szCs w:val="22"/>
                <w:lang w:val="id-ID"/>
              </w:rPr>
              <w:t>, maka skor = 1 + (4 x P</w:t>
            </w:r>
            <w:r w:rsidRPr="000C6FB4">
              <w:rPr>
                <w:rFonts w:ascii="Times New Roman" w:hAnsi="Times New Roman"/>
                <w:b w:val="0"/>
                <w:noProof/>
                <w:color w:val="000000" w:themeColor="text1"/>
                <w:sz w:val="22"/>
                <w:szCs w:val="22"/>
                <w:vertAlign w:val="subscript"/>
                <w:lang w:val="id-ID"/>
              </w:rPr>
              <w:t>MK</w:t>
            </w:r>
            <w:r w:rsidRPr="000C6FB4">
              <w:rPr>
                <w:rFonts w:ascii="Times New Roman" w:hAnsi="Times New Roman"/>
                <w:b w:val="0"/>
                <w:noProof/>
                <w:color w:val="000000" w:themeColor="text1"/>
                <w:sz w:val="22"/>
                <w:szCs w:val="22"/>
                <w:lang w:val="id-ID"/>
              </w:rPr>
              <w:t xml:space="preserve"> ).</w:t>
            </w:r>
          </w:p>
        </w:tc>
        <w:tc>
          <w:tcPr>
            <w:tcW w:w="1695" w:type="dxa"/>
            <w:shd w:val="clear" w:color="auto" w:fill="auto"/>
            <w:vAlign w:val="center"/>
          </w:tcPr>
          <w:p w:rsidR="00F22E34" w:rsidRPr="000C6FB4" w:rsidRDefault="00F22E34" w:rsidP="00E3165C">
            <w:pPr>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 xml:space="preserve">Jika </w:t>
            </w:r>
            <w:r w:rsidRPr="000C6FB4">
              <w:rPr>
                <w:rFonts w:ascii="Times New Roman" w:hAnsi="Times New Roman"/>
                <w:b w:val="0"/>
                <w:noProof/>
                <w:color w:val="000000" w:themeColor="text1"/>
                <w:sz w:val="22"/>
                <w:szCs w:val="22"/>
                <w:lang w:val="id-ID"/>
              </w:rPr>
              <w:t>P</w:t>
            </w:r>
            <w:r w:rsidRPr="000C6FB4">
              <w:rPr>
                <w:rFonts w:ascii="Times New Roman" w:hAnsi="Times New Roman"/>
                <w:b w:val="0"/>
                <w:noProof/>
                <w:color w:val="000000" w:themeColor="text1"/>
                <w:sz w:val="22"/>
                <w:szCs w:val="22"/>
                <w:vertAlign w:val="subscript"/>
                <w:lang w:val="id-ID"/>
              </w:rPr>
              <w:t>MK</w:t>
            </w:r>
            <w:r w:rsidRPr="000C6FB4">
              <w:rPr>
                <w:rFonts w:ascii="Times New Roman" w:hAnsi="Times New Roman"/>
                <w:b w:val="0"/>
                <w:noProof/>
                <w:color w:val="000000" w:themeColor="text1"/>
                <w:sz w:val="22"/>
                <w:szCs w:val="22"/>
                <w:lang w:val="id-ID"/>
              </w:rPr>
              <w:t xml:space="preserve"> = 0, maka skor = 0.</w:t>
            </w:r>
          </w:p>
        </w:tc>
      </w:tr>
      <w:tr w:rsidR="00F22E34" w:rsidRPr="000C6FB4" w:rsidTr="00BA381C">
        <w:trPr>
          <w:trHeight w:val="1332"/>
        </w:trPr>
        <w:tc>
          <w:tcPr>
            <w:tcW w:w="2513" w:type="dxa"/>
          </w:tcPr>
          <w:p w:rsidR="00F22E34" w:rsidRPr="000C6FB4" w:rsidRDefault="00F22E34" w:rsidP="00E3165C">
            <w:pPr>
              <w:rPr>
                <w:rFonts w:ascii="Times New Roman" w:hAnsi="Times New Roman"/>
                <w:b w:val="0"/>
                <w:noProof/>
                <w:color w:val="000000" w:themeColor="text1"/>
                <w:sz w:val="22"/>
                <w:szCs w:val="22"/>
                <w:lang w:val="id-ID"/>
              </w:rPr>
            </w:pPr>
            <w:r w:rsidRPr="000C6FB4">
              <w:rPr>
                <w:rFonts w:ascii="Times New Roman" w:hAnsi="Times New Roman"/>
                <w:b w:val="0"/>
                <w:noProof/>
                <w:color w:val="000000" w:themeColor="text1"/>
                <w:sz w:val="22"/>
                <w:szCs w:val="22"/>
                <w:lang w:val="id-ID"/>
              </w:rPr>
              <w:t>5.3  Pelayanan institusi (RS Pendidikan)</w:t>
            </w:r>
          </w:p>
        </w:tc>
        <w:tc>
          <w:tcPr>
            <w:tcW w:w="3502" w:type="dxa"/>
          </w:tcPr>
          <w:p w:rsidR="00F22E34" w:rsidRPr="000C6FB4" w:rsidRDefault="00F22E34" w:rsidP="00E3165C">
            <w:pPr>
              <w:rPr>
                <w:rFonts w:ascii="Times New Roman" w:hAnsi="Times New Roman"/>
                <w:b w:val="0"/>
                <w:color w:val="000000" w:themeColor="text1"/>
                <w:sz w:val="22"/>
                <w:szCs w:val="22"/>
              </w:rPr>
            </w:pPr>
            <w:r w:rsidRPr="000C6FB4">
              <w:rPr>
                <w:rFonts w:ascii="Times New Roman" w:hAnsi="Times New Roman"/>
                <w:b w:val="0"/>
                <w:noProof/>
                <w:color w:val="000000" w:themeColor="text1"/>
                <w:sz w:val="22"/>
                <w:szCs w:val="22"/>
                <w:lang w:val="id-ID"/>
              </w:rPr>
              <w:t xml:space="preserve">5.3 </w:t>
            </w:r>
            <w:r w:rsidRPr="000C6FB4">
              <w:rPr>
                <w:rFonts w:ascii="Times New Roman" w:hAnsi="Times New Roman"/>
                <w:b w:val="0"/>
                <w:color w:val="000000" w:themeColor="text1"/>
                <w:sz w:val="22"/>
                <w:szCs w:val="22"/>
                <w:lang w:val="id-ID"/>
              </w:rPr>
              <w:t xml:space="preserve">Pelayanan </w:t>
            </w:r>
            <w:r w:rsidRPr="000C6FB4">
              <w:rPr>
                <w:rFonts w:ascii="Times New Roman" w:hAnsi="Times New Roman"/>
                <w:b w:val="0"/>
                <w:color w:val="000000" w:themeColor="text1"/>
                <w:sz w:val="22"/>
                <w:szCs w:val="22"/>
              </w:rPr>
              <w:t>i</w:t>
            </w:r>
            <w:r w:rsidRPr="000C6FB4">
              <w:rPr>
                <w:rFonts w:ascii="Times New Roman" w:hAnsi="Times New Roman"/>
                <w:b w:val="0"/>
                <w:color w:val="000000" w:themeColor="text1"/>
                <w:sz w:val="22"/>
                <w:szCs w:val="22"/>
                <w:lang w:val="id-ID"/>
              </w:rPr>
              <w:t>nstitusi. Data persentase morbiditas</w:t>
            </w:r>
            <w:r w:rsidRPr="000C6FB4">
              <w:rPr>
                <w:rFonts w:ascii="Times New Roman" w:hAnsi="Times New Roman"/>
                <w:b w:val="0"/>
                <w:color w:val="000000" w:themeColor="text1"/>
                <w:sz w:val="22"/>
                <w:szCs w:val="22"/>
              </w:rPr>
              <w:t xml:space="preserve"> dan mortalitas </w:t>
            </w:r>
            <w:r w:rsidRPr="000C6FB4">
              <w:rPr>
                <w:rFonts w:ascii="Times New Roman" w:hAnsi="Times New Roman"/>
                <w:b w:val="0"/>
                <w:color w:val="000000" w:themeColor="text1"/>
                <w:sz w:val="22"/>
                <w:szCs w:val="22"/>
                <w:lang w:val="id-ID"/>
              </w:rPr>
              <w:t xml:space="preserve">pada </w:t>
            </w:r>
            <w:r w:rsidRPr="000C6FB4">
              <w:rPr>
                <w:rFonts w:ascii="Times New Roman" w:hAnsi="Times New Roman"/>
                <w:b w:val="0"/>
                <w:color w:val="000000" w:themeColor="text1"/>
                <w:sz w:val="22"/>
                <w:szCs w:val="22"/>
              </w:rPr>
              <w:t>satu tahun</w:t>
            </w:r>
            <w:r w:rsidRPr="000C6FB4">
              <w:rPr>
                <w:rFonts w:ascii="Times New Roman" w:hAnsi="Times New Roman"/>
                <w:b w:val="0"/>
                <w:color w:val="000000" w:themeColor="text1"/>
                <w:sz w:val="22"/>
                <w:szCs w:val="22"/>
                <w:lang w:val="id-ID"/>
              </w:rPr>
              <w:t xml:space="preserve"> terakhir. </w:t>
            </w:r>
          </w:p>
          <w:p w:rsidR="00F22E34" w:rsidRPr="000C6FB4" w:rsidRDefault="00F22E34" w:rsidP="00E3165C">
            <w:pPr>
              <w:rPr>
                <w:rFonts w:ascii="Times New Roman" w:hAnsi="Times New Roman"/>
                <w:b w:val="0"/>
                <w:color w:val="000000" w:themeColor="text1"/>
                <w:sz w:val="22"/>
                <w:szCs w:val="22"/>
                <w:lang w:val="id-ID"/>
              </w:rPr>
            </w:pPr>
          </w:p>
          <w:p w:rsidR="00F22E34" w:rsidRPr="000C6FB4" w:rsidRDefault="00F22E34" w:rsidP="00E3165C">
            <w:pPr>
              <w:ind w:left="579" w:hanging="579"/>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P</w:t>
            </w:r>
            <w:r w:rsidRPr="000C6FB4">
              <w:rPr>
                <w:rFonts w:ascii="Times New Roman" w:hAnsi="Times New Roman"/>
                <w:b w:val="0"/>
                <w:color w:val="000000" w:themeColor="text1"/>
                <w:sz w:val="22"/>
                <w:szCs w:val="22"/>
                <w:vertAlign w:val="subscript"/>
                <w:lang w:val="id-ID"/>
              </w:rPr>
              <w:t>MO</w:t>
            </w:r>
            <w:r w:rsidRPr="000C6FB4">
              <w:rPr>
                <w:rFonts w:ascii="Times New Roman" w:hAnsi="Times New Roman"/>
                <w:b w:val="0"/>
                <w:color w:val="000000" w:themeColor="text1"/>
                <w:sz w:val="22"/>
                <w:szCs w:val="22"/>
                <w:lang w:val="id-ID"/>
              </w:rPr>
              <w:t xml:space="preserve"> = Persentase morbiditas</w:t>
            </w:r>
            <w:r w:rsidRPr="000C6FB4">
              <w:rPr>
                <w:rFonts w:ascii="Times New Roman" w:hAnsi="Times New Roman"/>
                <w:b w:val="0"/>
                <w:color w:val="000000" w:themeColor="text1"/>
                <w:sz w:val="22"/>
                <w:szCs w:val="22"/>
              </w:rPr>
              <w:t xml:space="preserve"> </w:t>
            </w:r>
            <w:r w:rsidRPr="000C6FB4">
              <w:rPr>
                <w:rFonts w:ascii="Times New Roman" w:hAnsi="Times New Roman"/>
                <w:b w:val="0"/>
                <w:color w:val="000000" w:themeColor="text1"/>
                <w:sz w:val="22"/>
                <w:szCs w:val="22"/>
                <w:lang w:val="id-ID"/>
              </w:rPr>
              <w:t xml:space="preserve">dan </w:t>
            </w:r>
            <w:r w:rsidRPr="000C6FB4">
              <w:rPr>
                <w:rFonts w:ascii="Times New Roman" w:hAnsi="Times New Roman"/>
                <w:b w:val="0"/>
                <w:color w:val="000000" w:themeColor="text1"/>
                <w:sz w:val="22"/>
                <w:szCs w:val="22"/>
              </w:rPr>
              <w:t>mortalitas</w:t>
            </w:r>
            <w:r w:rsidRPr="000C6FB4">
              <w:rPr>
                <w:rFonts w:ascii="Times New Roman" w:hAnsi="Times New Roman"/>
                <w:b w:val="0"/>
                <w:color w:val="000000" w:themeColor="text1"/>
                <w:sz w:val="22"/>
                <w:szCs w:val="22"/>
                <w:lang w:val="id-ID"/>
              </w:rPr>
              <w:t xml:space="preserve"> dalam </w:t>
            </w:r>
            <w:r w:rsidRPr="000C6FB4">
              <w:rPr>
                <w:rFonts w:ascii="Times New Roman" w:hAnsi="Times New Roman"/>
                <w:b w:val="0"/>
                <w:color w:val="000000" w:themeColor="text1"/>
                <w:sz w:val="22"/>
                <w:szCs w:val="22"/>
              </w:rPr>
              <w:t>satu tahun</w:t>
            </w:r>
            <w:r w:rsidRPr="000C6FB4">
              <w:rPr>
                <w:rFonts w:ascii="Times New Roman" w:hAnsi="Times New Roman"/>
                <w:b w:val="0"/>
                <w:color w:val="000000" w:themeColor="text1"/>
                <w:sz w:val="22"/>
                <w:szCs w:val="22"/>
                <w:lang w:val="id-ID"/>
              </w:rPr>
              <w:t xml:space="preserve"> terakhir.</w:t>
            </w:r>
          </w:p>
          <w:p w:rsidR="00F22E34" w:rsidRPr="000C6FB4" w:rsidRDefault="00F22E34" w:rsidP="00E3165C">
            <w:pPr>
              <w:rPr>
                <w:rFonts w:ascii="Times New Roman" w:hAnsi="Times New Roman"/>
                <w:b w:val="0"/>
                <w:color w:val="000000" w:themeColor="text1"/>
                <w:sz w:val="22"/>
                <w:szCs w:val="22"/>
                <w:lang w:val="id-ID"/>
              </w:rPr>
            </w:pPr>
          </w:p>
          <w:p w:rsidR="00F22E34" w:rsidRPr="000C6FB4" w:rsidRDefault="00F22E34" w:rsidP="00905DD8">
            <w:pPr>
              <w:ind w:left="12"/>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Kriteria morbiditas:</w:t>
            </w:r>
            <w:r w:rsidRPr="000C6FB4">
              <w:rPr>
                <w:rFonts w:ascii="Times New Roman" w:hAnsi="Times New Roman"/>
                <w:b w:val="0"/>
                <w:color w:val="000000" w:themeColor="text1"/>
                <w:sz w:val="22"/>
                <w:szCs w:val="22"/>
              </w:rPr>
              <w:t xml:space="preserve"> </w:t>
            </w:r>
          </w:p>
        </w:tc>
        <w:tc>
          <w:tcPr>
            <w:tcW w:w="2172" w:type="dxa"/>
            <w:gridSpan w:val="3"/>
            <w:vAlign w:val="center"/>
          </w:tcPr>
          <w:p w:rsidR="00F22E34" w:rsidRPr="000C6FB4" w:rsidRDefault="00F22E34" w:rsidP="00E3165C">
            <w:pPr>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Jika P</w:t>
            </w:r>
            <w:r w:rsidRPr="000C6FB4">
              <w:rPr>
                <w:rFonts w:ascii="Times New Roman" w:hAnsi="Times New Roman"/>
                <w:b w:val="0"/>
                <w:color w:val="000000" w:themeColor="text1"/>
                <w:sz w:val="22"/>
                <w:szCs w:val="22"/>
                <w:vertAlign w:val="subscript"/>
                <w:lang w:val="id-ID"/>
              </w:rPr>
              <w:t>MO</w:t>
            </w:r>
            <w:r w:rsidRPr="000C6FB4">
              <w:rPr>
                <w:rFonts w:ascii="Times New Roman" w:hAnsi="Times New Roman"/>
                <w:b w:val="0"/>
                <w:color w:val="000000" w:themeColor="text1"/>
                <w:sz w:val="22"/>
                <w:szCs w:val="22"/>
                <w:lang w:val="id-ID"/>
              </w:rPr>
              <w:t xml:space="preserve"> ≤ 20%, maka skor = 4.</w:t>
            </w:r>
          </w:p>
        </w:tc>
        <w:tc>
          <w:tcPr>
            <w:tcW w:w="5853" w:type="dxa"/>
            <w:gridSpan w:val="8"/>
            <w:vAlign w:val="center"/>
          </w:tcPr>
          <w:p w:rsidR="00F22E34" w:rsidRPr="000C6FB4" w:rsidRDefault="00F22E34" w:rsidP="00E3165C">
            <w:pPr>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Jika 20% &lt; P</w:t>
            </w:r>
            <w:r w:rsidRPr="000C6FB4">
              <w:rPr>
                <w:rFonts w:ascii="Times New Roman" w:hAnsi="Times New Roman"/>
                <w:b w:val="0"/>
                <w:color w:val="000000" w:themeColor="text1"/>
                <w:sz w:val="22"/>
                <w:szCs w:val="22"/>
                <w:vertAlign w:val="subscript"/>
                <w:lang w:val="id-ID"/>
              </w:rPr>
              <w:t>MO</w:t>
            </w:r>
            <w:r w:rsidRPr="000C6FB4">
              <w:rPr>
                <w:rFonts w:ascii="Times New Roman" w:hAnsi="Times New Roman"/>
                <w:b w:val="0"/>
                <w:color w:val="000000" w:themeColor="text1"/>
                <w:sz w:val="22"/>
                <w:szCs w:val="22"/>
                <w:lang w:val="id-ID"/>
              </w:rPr>
              <w:t>&lt; 50%, maka skor = [20 – (40 x P</w:t>
            </w:r>
            <w:r w:rsidRPr="000C6FB4">
              <w:rPr>
                <w:rFonts w:ascii="Times New Roman" w:hAnsi="Times New Roman"/>
                <w:b w:val="0"/>
                <w:color w:val="000000" w:themeColor="text1"/>
                <w:sz w:val="22"/>
                <w:szCs w:val="22"/>
                <w:vertAlign w:val="subscript"/>
                <w:lang w:val="id-ID"/>
              </w:rPr>
              <w:t>MO</w:t>
            </w:r>
            <w:r w:rsidRPr="000C6FB4">
              <w:rPr>
                <w:rFonts w:ascii="Times New Roman" w:hAnsi="Times New Roman"/>
                <w:b w:val="0"/>
                <w:color w:val="000000" w:themeColor="text1"/>
                <w:sz w:val="22"/>
                <w:szCs w:val="22"/>
                <w:lang w:val="id-ID"/>
              </w:rPr>
              <w:t>)] / 3.</w:t>
            </w:r>
          </w:p>
        </w:tc>
        <w:tc>
          <w:tcPr>
            <w:tcW w:w="1695" w:type="dxa"/>
            <w:shd w:val="clear" w:color="auto" w:fill="auto"/>
            <w:vAlign w:val="center"/>
          </w:tcPr>
          <w:p w:rsidR="00F22E34" w:rsidRPr="000C6FB4" w:rsidRDefault="00F22E34" w:rsidP="00E3165C">
            <w:pPr>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Jika P</w:t>
            </w:r>
            <w:r w:rsidRPr="000C6FB4">
              <w:rPr>
                <w:rFonts w:ascii="Times New Roman" w:hAnsi="Times New Roman"/>
                <w:b w:val="0"/>
                <w:color w:val="000000" w:themeColor="text1"/>
                <w:sz w:val="22"/>
                <w:szCs w:val="22"/>
                <w:vertAlign w:val="subscript"/>
                <w:lang w:val="id-ID"/>
              </w:rPr>
              <w:t>MO</w:t>
            </w:r>
            <w:r w:rsidRPr="000C6FB4">
              <w:rPr>
                <w:rFonts w:ascii="Times New Roman" w:hAnsi="Times New Roman"/>
                <w:b w:val="0"/>
                <w:color w:val="000000" w:themeColor="text1"/>
                <w:sz w:val="22"/>
                <w:szCs w:val="22"/>
                <w:lang w:val="id-ID"/>
              </w:rPr>
              <w:t xml:space="preserve"> ≥ 50%, maka skor = 0.</w:t>
            </w:r>
          </w:p>
        </w:tc>
      </w:tr>
      <w:tr w:rsidR="00F22E34" w:rsidRPr="000C6FB4" w:rsidTr="00BA381C">
        <w:trPr>
          <w:trHeight w:val="1332"/>
        </w:trPr>
        <w:tc>
          <w:tcPr>
            <w:tcW w:w="2513" w:type="dxa"/>
          </w:tcPr>
          <w:p w:rsidR="00F22E34" w:rsidRPr="000C6FB4" w:rsidRDefault="00F22E34" w:rsidP="00E3165C">
            <w:pPr>
              <w:rPr>
                <w:rFonts w:ascii="Times New Roman" w:hAnsi="Times New Roman"/>
                <w:noProof/>
                <w:color w:val="000000" w:themeColor="text1"/>
                <w:sz w:val="22"/>
                <w:szCs w:val="22"/>
                <w:lang w:val="id-ID"/>
              </w:rPr>
            </w:pPr>
            <w:r w:rsidRPr="000C6FB4">
              <w:rPr>
                <w:rFonts w:ascii="Times New Roman" w:hAnsi="Times New Roman"/>
                <w:b w:val="0"/>
                <w:noProof/>
                <w:color w:val="000000" w:themeColor="text1"/>
                <w:sz w:val="22"/>
                <w:szCs w:val="22"/>
                <w:lang w:val="id-ID"/>
              </w:rPr>
              <w:t xml:space="preserve">5.4  </w:t>
            </w:r>
            <w:r w:rsidRPr="000C6FB4">
              <w:rPr>
                <w:rFonts w:ascii="Times New Roman" w:hAnsi="Times New Roman"/>
                <w:b w:val="0"/>
                <w:color w:val="000000" w:themeColor="text1"/>
                <w:sz w:val="22"/>
                <w:szCs w:val="22"/>
                <w:lang w:val="fi-FI"/>
              </w:rPr>
              <w:t>Karya tulis ilmiah</w:t>
            </w:r>
          </w:p>
        </w:tc>
        <w:tc>
          <w:tcPr>
            <w:tcW w:w="3502" w:type="dxa"/>
          </w:tcPr>
          <w:p w:rsidR="00F22E34" w:rsidRPr="000C6FB4" w:rsidRDefault="00F22E34" w:rsidP="00E3165C">
            <w:pPr>
              <w:ind w:firstLine="33"/>
              <w:rPr>
                <w:rFonts w:ascii="Times New Roman" w:hAnsi="Times New Roman"/>
                <w:b w:val="0"/>
                <w:color w:val="000000" w:themeColor="text1"/>
                <w:sz w:val="22"/>
                <w:szCs w:val="22"/>
                <w:lang w:val="id-ID"/>
              </w:rPr>
            </w:pPr>
            <w:r w:rsidRPr="000C6FB4">
              <w:rPr>
                <w:rFonts w:ascii="Times New Roman" w:hAnsi="Times New Roman"/>
                <w:b w:val="0"/>
                <w:noProof/>
                <w:color w:val="000000" w:themeColor="text1"/>
                <w:sz w:val="22"/>
                <w:szCs w:val="22"/>
                <w:lang w:val="id-ID"/>
              </w:rPr>
              <w:t>5.4.1</w:t>
            </w:r>
            <w:r w:rsidRPr="000C6FB4">
              <w:rPr>
                <w:rFonts w:ascii="Times New Roman" w:hAnsi="Times New Roman"/>
                <w:b w:val="0"/>
                <w:noProof/>
                <w:color w:val="000000" w:themeColor="text1"/>
                <w:sz w:val="22"/>
                <w:szCs w:val="22"/>
              </w:rPr>
              <w:t xml:space="preserve"> </w:t>
            </w:r>
            <w:r w:rsidRPr="000C6FB4">
              <w:rPr>
                <w:rFonts w:ascii="Times New Roman" w:hAnsi="Times New Roman"/>
                <w:b w:val="0"/>
                <w:color w:val="000000" w:themeColor="text1"/>
                <w:sz w:val="22"/>
                <w:szCs w:val="22"/>
                <w:lang w:val="id-ID"/>
              </w:rPr>
              <w:t>K</w:t>
            </w:r>
            <w:r w:rsidRPr="000C6FB4">
              <w:rPr>
                <w:rFonts w:ascii="Times New Roman" w:hAnsi="Times New Roman"/>
                <w:b w:val="0"/>
                <w:color w:val="000000" w:themeColor="text1"/>
                <w:sz w:val="22"/>
                <w:szCs w:val="22"/>
                <w:lang w:val="nb-NO"/>
              </w:rPr>
              <w:t xml:space="preserve">etersediaan </w:t>
            </w:r>
            <w:r w:rsidRPr="000C6FB4">
              <w:rPr>
                <w:rFonts w:ascii="Times New Roman" w:hAnsi="Times New Roman"/>
                <w:b w:val="0"/>
                <w:color w:val="000000" w:themeColor="text1"/>
                <w:sz w:val="22"/>
                <w:szCs w:val="22"/>
              </w:rPr>
              <w:t xml:space="preserve">panduan pembimbingan </w:t>
            </w:r>
            <w:r w:rsidRPr="000C6FB4">
              <w:rPr>
                <w:rFonts w:ascii="Times New Roman" w:hAnsi="Times New Roman"/>
                <w:b w:val="0"/>
                <w:color w:val="000000" w:themeColor="text1"/>
                <w:sz w:val="22"/>
                <w:szCs w:val="22"/>
                <w:lang w:val="fi-FI"/>
              </w:rPr>
              <w:t>karya tulis ilmiah</w:t>
            </w:r>
            <w:r w:rsidRPr="000C6FB4">
              <w:rPr>
                <w:rFonts w:ascii="Times New Roman" w:hAnsi="Times New Roman"/>
                <w:b w:val="0"/>
                <w:color w:val="000000" w:themeColor="text1"/>
                <w:sz w:val="22"/>
                <w:szCs w:val="22"/>
              </w:rPr>
              <w:t xml:space="preserve">, </w:t>
            </w:r>
            <w:r w:rsidRPr="000C6FB4">
              <w:rPr>
                <w:rFonts w:ascii="Times New Roman" w:hAnsi="Times New Roman"/>
                <w:b w:val="0"/>
                <w:color w:val="000000" w:themeColor="text1"/>
                <w:sz w:val="22"/>
                <w:szCs w:val="22"/>
                <w:lang w:val="id-ID"/>
              </w:rPr>
              <w:t xml:space="preserve">sosialisasi,dan </w:t>
            </w:r>
            <w:r w:rsidRPr="000C6FB4">
              <w:rPr>
                <w:rFonts w:ascii="Times New Roman" w:hAnsi="Times New Roman"/>
                <w:b w:val="0"/>
                <w:color w:val="000000" w:themeColor="text1"/>
                <w:sz w:val="22"/>
                <w:szCs w:val="22"/>
              </w:rPr>
              <w:t xml:space="preserve">konsistensi </w:t>
            </w:r>
            <w:r w:rsidRPr="000C6FB4">
              <w:rPr>
                <w:rFonts w:ascii="Times New Roman" w:hAnsi="Times New Roman"/>
                <w:b w:val="0"/>
                <w:color w:val="000000" w:themeColor="text1"/>
                <w:sz w:val="22"/>
                <w:szCs w:val="22"/>
                <w:lang w:val="id-ID"/>
              </w:rPr>
              <w:t>pe</w:t>
            </w:r>
            <w:r w:rsidRPr="000C6FB4">
              <w:rPr>
                <w:rFonts w:ascii="Times New Roman" w:hAnsi="Times New Roman"/>
                <w:b w:val="0"/>
                <w:color w:val="000000" w:themeColor="text1"/>
                <w:sz w:val="22"/>
                <w:szCs w:val="22"/>
              </w:rPr>
              <w:t>laksanaannya.</w:t>
            </w:r>
          </w:p>
        </w:tc>
        <w:tc>
          <w:tcPr>
            <w:tcW w:w="2172" w:type="dxa"/>
            <w:gridSpan w:val="3"/>
          </w:tcPr>
          <w:p w:rsidR="00F22E34" w:rsidRPr="000C6FB4" w:rsidRDefault="00F22E34" w:rsidP="00E3165C">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sv-SE"/>
              </w:rPr>
              <w:t xml:space="preserve">Ada panduan tertulis yang sudah disosialisasikan </w:t>
            </w:r>
            <w:r w:rsidRPr="000C6FB4">
              <w:rPr>
                <w:rFonts w:ascii="Times New Roman" w:hAnsi="Times New Roman"/>
                <w:b w:val="0"/>
                <w:color w:val="000000" w:themeColor="text1"/>
                <w:sz w:val="22"/>
                <w:szCs w:val="22"/>
              </w:rPr>
              <w:t>serta</w:t>
            </w:r>
            <w:r w:rsidRPr="000C6FB4">
              <w:rPr>
                <w:rFonts w:ascii="Times New Roman" w:hAnsi="Times New Roman"/>
                <w:b w:val="0"/>
                <w:color w:val="000000" w:themeColor="text1"/>
                <w:sz w:val="22"/>
                <w:szCs w:val="22"/>
                <w:lang w:val="id-ID"/>
              </w:rPr>
              <w:t xml:space="preserve"> dilaksanakan </w:t>
            </w:r>
            <w:r w:rsidRPr="000C6FB4">
              <w:rPr>
                <w:rFonts w:ascii="Times New Roman" w:hAnsi="Times New Roman"/>
                <w:b w:val="0"/>
                <w:color w:val="000000" w:themeColor="text1"/>
                <w:sz w:val="22"/>
                <w:szCs w:val="22"/>
                <w:lang w:val="sv-SE"/>
              </w:rPr>
              <w:t xml:space="preserve">dengan </w:t>
            </w:r>
            <w:r w:rsidRPr="000C6FB4">
              <w:rPr>
                <w:rFonts w:ascii="Times New Roman" w:hAnsi="Times New Roman"/>
                <w:b w:val="0"/>
                <w:color w:val="000000" w:themeColor="text1"/>
                <w:sz w:val="22"/>
                <w:szCs w:val="22"/>
                <w:lang w:val="id-ID"/>
              </w:rPr>
              <w:t>konsisten</w:t>
            </w:r>
            <w:r w:rsidRPr="000C6FB4">
              <w:rPr>
                <w:rFonts w:ascii="Times New Roman" w:hAnsi="Times New Roman"/>
                <w:b w:val="0"/>
                <w:color w:val="000000" w:themeColor="text1"/>
                <w:sz w:val="22"/>
                <w:szCs w:val="22"/>
              </w:rPr>
              <w:t>.</w:t>
            </w:r>
          </w:p>
        </w:tc>
        <w:tc>
          <w:tcPr>
            <w:tcW w:w="2080" w:type="dxa"/>
          </w:tcPr>
          <w:p w:rsidR="00F22E34" w:rsidRPr="000C6FB4" w:rsidRDefault="00F22E34" w:rsidP="004E4771">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sv-SE"/>
              </w:rPr>
              <w:t xml:space="preserve">Ada panduan tertulis dan disosialisasikan dengan baik, dan sebagian besar  </w:t>
            </w:r>
            <w:r w:rsidRPr="000C6FB4">
              <w:rPr>
                <w:rFonts w:ascii="Times New Roman" w:hAnsi="Times New Roman"/>
                <w:b w:val="0"/>
                <w:color w:val="000000" w:themeColor="text1"/>
                <w:sz w:val="22"/>
                <w:szCs w:val="22"/>
                <w:lang w:val="id-ID"/>
              </w:rPr>
              <w:t>dilaksanakan secara konsisten</w:t>
            </w:r>
            <w:r w:rsidRPr="000C6FB4">
              <w:rPr>
                <w:rFonts w:ascii="Times New Roman" w:hAnsi="Times New Roman"/>
                <w:b w:val="0"/>
                <w:color w:val="000000" w:themeColor="text1"/>
                <w:sz w:val="22"/>
                <w:szCs w:val="22"/>
              </w:rPr>
              <w:t>.</w:t>
            </w:r>
          </w:p>
        </w:tc>
        <w:tc>
          <w:tcPr>
            <w:tcW w:w="1868" w:type="dxa"/>
            <w:gridSpan w:val="2"/>
          </w:tcPr>
          <w:p w:rsidR="00F22E34" w:rsidRPr="000C6FB4" w:rsidRDefault="00F22E34" w:rsidP="00E3165C">
            <w:pPr>
              <w:rPr>
                <w:rFonts w:ascii="Times New Roman" w:hAnsi="Times New Roman"/>
                <w:b w:val="0"/>
                <w:color w:val="000000" w:themeColor="text1"/>
                <w:sz w:val="22"/>
                <w:szCs w:val="22"/>
                <w:lang w:val="sv-SE"/>
              </w:rPr>
            </w:pPr>
            <w:r w:rsidRPr="000C6FB4">
              <w:rPr>
                <w:rFonts w:ascii="Times New Roman" w:hAnsi="Times New Roman"/>
                <w:b w:val="0"/>
                <w:color w:val="000000" w:themeColor="text1"/>
                <w:sz w:val="22"/>
                <w:szCs w:val="22"/>
                <w:lang w:val="sv-SE"/>
              </w:rPr>
              <w:t xml:space="preserve">Ada panduan tertulis dan disosialisasikan dengan baik, dan sebagian  </w:t>
            </w:r>
            <w:r w:rsidRPr="000C6FB4">
              <w:rPr>
                <w:rFonts w:ascii="Times New Roman" w:hAnsi="Times New Roman"/>
                <w:b w:val="0"/>
                <w:color w:val="000000" w:themeColor="text1"/>
                <w:sz w:val="22"/>
                <w:szCs w:val="22"/>
                <w:lang w:val="id-ID"/>
              </w:rPr>
              <w:t>dilaksanakan secara konsisten</w:t>
            </w:r>
            <w:r w:rsidRPr="000C6FB4">
              <w:rPr>
                <w:rFonts w:ascii="Times New Roman" w:hAnsi="Times New Roman"/>
                <w:b w:val="0"/>
                <w:color w:val="000000" w:themeColor="text1"/>
                <w:sz w:val="22"/>
                <w:szCs w:val="22"/>
              </w:rPr>
              <w:t>.</w:t>
            </w:r>
          </w:p>
        </w:tc>
        <w:tc>
          <w:tcPr>
            <w:tcW w:w="1905" w:type="dxa"/>
            <w:gridSpan w:val="5"/>
            <w:shd w:val="clear" w:color="auto" w:fill="auto"/>
          </w:tcPr>
          <w:p w:rsidR="00F22E34" w:rsidRPr="000C6FB4" w:rsidRDefault="00F22E34" w:rsidP="00E3165C">
            <w:pPr>
              <w:rPr>
                <w:rFonts w:ascii="Times New Roman" w:hAnsi="Times New Roman"/>
                <w:b w:val="0"/>
                <w:color w:val="000000" w:themeColor="text1"/>
                <w:sz w:val="22"/>
                <w:szCs w:val="22"/>
                <w:lang w:val="pt-BR"/>
              </w:rPr>
            </w:pPr>
            <w:r w:rsidRPr="000C6FB4">
              <w:rPr>
                <w:rFonts w:ascii="Times New Roman" w:hAnsi="Times New Roman"/>
                <w:b w:val="0"/>
                <w:color w:val="000000" w:themeColor="text1"/>
                <w:sz w:val="22"/>
                <w:szCs w:val="22"/>
                <w:lang w:val="pt-BR"/>
              </w:rPr>
              <w:t>Ada pembimbingan tanpa panduan.</w:t>
            </w:r>
          </w:p>
        </w:tc>
        <w:tc>
          <w:tcPr>
            <w:tcW w:w="1695" w:type="dxa"/>
            <w:shd w:val="clear" w:color="auto" w:fill="auto"/>
          </w:tcPr>
          <w:p w:rsidR="00F22E34" w:rsidRPr="000C6FB4" w:rsidRDefault="00F22E34" w:rsidP="00E3165C">
            <w:pPr>
              <w:rPr>
                <w:rFonts w:ascii="Times New Roman" w:hAnsi="Times New Roman"/>
                <w:b w:val="0"/>
                <w:color w:val="000000" w:themeColor="text1"/>
                <w:sz w:val="22"/>
                <w:szCs w:val="22"/>
                <w:lang w:val="pt-BR"/>
              </w:rPr>
            </w:pPr>
            <w:r w:rsidRPr="000C6FB4">
              <w:rPr>
                <w:rFonts w:ascii="Times New Roman" w:hAnsi="Times New Roman"/>
                <w:b w:val="0"/>
                <w:color w:val="000000" w:themeColor="text1"/>
                <w:sz w:val="22"/>
                <w:szCs w:val="22"/>
              </w:rPr>
              <w:t>Tidak ada skor 0.</w:t>
            </w:r>
          </w:p>
        </w:tc>
      </w:tr>
      <w:tr w:rsidR="00F22E34" w:rsidRPr="000C6FB4" w:rsidTr="00BA381C">
        <w:trPr>
          <w:trHeight w:val="1332"/>
        </w:trPr>
        <w:tc>
          <w:tcPr>
            <w:tcW w:w="2513" w:type="dxa"/>
          </w:tcPr>
          <w:p w:rsidR="00F22E34" w:rsidRPr="000C6FB4" w:rsidRDefault="00F22E34" w:rsidP="00E3165C">
            <w:pPr>
              <w:ind w:left="408" w:hanging="408"/>
              <w:rPr>
                <w:rFonts w:ascii="Times New Roman" w:hAnsi="Times New Roman"/>
                <w:noProof/>
                <w:color w:val="000000" w:themeColor="text1"/>
                <w:sz w:val="22"/>
                <w:szCs w:val="22"/>
                <w:lang w:val="sv-SE"/>
              </w:rPr>
            </w:pPr>
          </w:p>
        </w:tc>
        <w:tc>
          <w:tcPr>
            <w:tcW w:w="3502" w:type="dxa"/>
          </w:tcPr>
          <w:p w:rsidR="00F22E34" w:rsidRPr="000C6FB4" w:rsidRDefault="00F22E34" w:rsidP="00C278F6">
            <w:pPr>
              <w:ind w:firstLine="33"/>
              <w:rPr>
                <w:rFonts w:ascii="Times New Roman" w:hAnsi="Times New Roman"/>
                <w:b w:val="0"/>
                <w:noProof/>
                <w:color w:val="000000" w:themeColor="text1"/>
                <w:sz w:val="22"/>
                <w:szCs w:val="22"/>
              </w:rPr>
            </w:pPr>
            <w:r w:rsidRPr="000C6FB4">
              <w:rPr>
                <w:rFonts w:ascii="Times New Roman" w:hAnsi="Times New Roman"/>
                <w:b w:val="0"/>
                <w:noProof/>
                <w:color w:val="000000" w:themeColor="text1"/>
                <w:sz w:val="22"/>
                <w:szCs w:val="22"/>
                <w:lang w:val="id-ID"/>
              </w:rPr>
              <w:t>5.4</w:t>
            </w:r>
            <w:r w:rsidRPr="000C6FB4">
              <w:rPr>
                <w:rFonts w:ascii="Times New Roman" w:hAnsi="Times New Roman"/>
                <w:b w:val="0"/>
                <w:noProof/>
                <w:color w:val="000000" w:themeColor="text1"/>
                <w:sz w:val="22"/>
                <w:szCs w:val="22"/>
              </w:rPr>
              <w:t>.</w:t>
            </w:r>
            <w:r w:rsidRPr="000C6FB4">
              <w:rPr>
                <w:rFonts w:ascii="Times New Roman" w:hAnsi="Times New Roman"/>
                <w:b w:val="0"/>
                <w:noProof/>
                <w:color w:val="000000" w:themeColor="text1"/>
                <w:sz w:val="22"/>
                <w:szCs w:val="22"/>
                <w:lang w:val="id-ID"/>
              </w:rPr>
              <w:t>2</w:t>
            </w:r>
            <w:r w:rsidRPr="000C6FB4">
              <w:rPr>
                <w:rFonts w:ascii="Times New Roman" w:hAnsi="Times New Roman"/>
                <w:b w:val="0"/>
                <w:noProof/>
                <w:color w:val="000000" w:themeColor="text1"/>
                <w:sz w:val="22"/>
                <w:szCs w:val="22"/>
              </w:rPr>
              <w:t xml:space="preserve">.1 </w:t>
            </w:r>
            <w:r w:rsidRPr="000C6FB4">
              <w:rPr>
                <w:rFonts w:ascii="Times New Roman" w:hAnsi="Times New Roman"/>
                <w:b w:val="0"/>
                <w:noProof/>
                <w:color w:val="000000" w:themeColor="text1"/>
                <w:sz w:val="22"/>
                <w:szCs w:val="22"/>
                <w:lang w:val="id-ID"/>
              </w:rPr>
              <w:t xml:space="preserve"> </w:t>
            </w:r>
            <w:r w:rsidRPr="000C6FB4">
              <w:rPr>
                <w:rFonts w:ascii="Times New Roman" w:hAnsi="Times New Roman"/>
                <w:b w:val="0"/>
                <w:color w:val="000000" w:themeColor="text1"/>
                <w:sz w:val="22"/>
                <w:szCs w:val="22"/>
                <w:lang w:val="id-ID"/>
              </w:rPr>
              <w:t>K</w:t>
            </w:r>
            <w:r w:rsidRPr="000C6FB4">
              <w:rPr>
                <w:rFonts w:ascii="Times New Roman" w:hAnsi="Times New Roman"/>
                <w:b w:val="0"/>
                <w:color w:val="000000" w:themeColor="text1"/>
                <w:sz w:val="22"/>
                <w:szCs w:val="22"/>
                <w:lang w:val="nb-NO"/>
              </w:rPr>
              <w:t xml:space="preserve">ualifikasi </w:t>
            </w:r>
            <w:r w:rsidRPr="000C6FB4">
              <w:rPr>
                <w:rFonts w:ascii="Times New Roman" w:hAnsi="Times New Roman"/>
                <w:b w:val="0"/>
                <w:color w:val="000000" w:themeColor="text1"/>
                <w:sz w:val="22"/>
                <w:szCs w:val="22"/>
                <w:lang w:val="id-ID"/>
              </w:rPr>
              <w:t>akademik</w:t>
            </w:r>
            <w:r w:rsidRPr="000C6FB4">
              <w:rPr>
                <w:rFonts w:ascii="Times New Roman" w:hAnsi="Times New Roman"/>
                <w:b w:val="0"/>
                <w:color w:val="000000" w:themeColor="text1"/>
                <w:sz w:val="22"/>
                <w:szCs w:val="22"/>
                <w:lang w:val="nb-NO"/>
              </w:rPr>
              <w:t xml:space="preserve"> dosen </w:t>
            </w:r>
            <w:r w:rsidRPr="000C6FB4">
              <w:rPr>
                <w:rFonts w:ascii="Times New Roman" w:hAnsi="Times New Roman"/>
                <w:b w:val="0"/>
                <w:color w:val="000000" w:themeColor="text1"/>
                <w:sz w:val="22"/>
                <w:szCs w:val="22"/>
                <w:lang w:val="id-ID"/>
              </w:rPr>
              <w:t>pembimbing</w:t>
            </w:r>
            <w:r w:rsidRPr="000C6FB4">
              <w:rPr>
                <w:rFonts w:ascii="Times New Roman" w:hAnsi="Times New Roman"/>
                <w:b w:val="0"/>
                <w:color w:val="000000" w:themeColor="text1"/>
                <w:sz w:val="22"/>
                <w:szCs w:val="22"/>
              </w:rPr>
              <w:t xml:space="preserve"> </w:t>
            </w:r>
            <w:r w:rsidRPr="000C6FB4">
              <w:rPr>
                <w:rFonts w:ascii="Times New Roman" w:hAnsi="Times New Roman"/>
                <w:b w:val="0"/>
                <w:color w:val="000000" w:themeColor="text1"/>
                <w:sz w:val="22"/>
                <w:szCs w:val="22"/>
                <w:lang w:val="sv-SE"/>
              </w:rPr>
              <w:t>karya tulis ilmiah</w:t>
            </w:r>
            <w:r w:rsidRPr="000C6FB4">
              <w:rPr>
                <w:rFonts w:ascii="Times New Roman" w:hAnsi="Times New Roman"/>
                <w:b w:val="0"/>
                <w:color w:val="000000" w:themeColor="text1"/>
                <w:sz w:val="22"/>
                <w:szCs w:val="22"/>
                <w:lang w:val="id-ID"/>
              </w:rPr>
              <w:t>.</w:t>
            </w:r>
          </w:p>
          <w:p w:rsidR="00F22E34" w:rsidRPr="000C6FB4" w:rsidRDefault="00F22E34" w:rsidP="00E3165C">
            <w:pPr>
              <w:ind w:firstLine="33"/>
              <w:rPr>
                <w:rFonts w:ascii="Times New Roman" w:hAnsi="Times New Roman"/>
                <w:b w:val="0"/>
                <w:color w:val="000000" w:themeColor="text1"/>
                <w:sz w:val="22"/>
                <w:szCs w:val="22"/>
                <w:lang w:val="sv-SE"/>
              </w:rPr>
            </w:pPr>
          </w:p>
          <w:p w:rsidR="00F22E34" w:rsidRPr="000C6FB4" w:rsidRDefault="00F22E34" w:rsidP="00E3165C">
            <w:pPr>
              <w:ind w:firstLine="33"/>
              <w:rPr>
                <w:rFonts w:ascii="Times New Roman" w:hAnsi="Times New Roman"/>
                <w:b w:val="0"/>
                <w:noProof/>
                <w:color w:val="000000" w:themeColor="text1"/>
                <w:sz w:val="22"/>
                <w:szCs w:val="22"/>
              </w:rPr>
            </w:pPr>
          </w:p>
        </w:tc>
        <w:tc>
          <w:tcPr>
            <w:tcW w:w="2172" w:type="dxa"/>
            <w:gridSpan w:val="3"/>
          </w:tcPr>
          <w:p w:rsidR="00F22E34" w:rsidRPr="000C6FB4" w:rsidRDefault="00F22E34" w:rsidP="00E3165C">
            <w:pPr>
              <w:pStyle w:val="BodyTextIndent"/>
              <w:ind w:left="0" w:firstLine="0"/>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D</w:t>
            </w:r>
            <w:r w:rsidRPr="000C6FB4">
              <w:rPr>
                <w:rFonts w:ascii="Times New Roman" w:hAnsi="Times New Roman"/>
                <w:b w:val="0"/>
                <w:color w:val="000000" w:themeColor="text1"/>
                <w:sz w:val="22"/>
                <w:szCs w:val="22"/>
                <w:lang w:val="id-ID"/>
              </w:rPr>
              <w:t xml:space="preserve">osen pembimbing </w:t>
            </w:r>
            <w:r w:rsidRPr="000C6FB4">
              <w:rPr>
                <w:rFonts w:ascii="Times New Roman" w:hAnsi="Times New Roman"/>
                <w:b w:val="0"/>
                <w:color w:val="000000" w:themeColor="text1"/>
                <w:sz w:val="22"/>
                <w:szCs w:val="22"/>
              </w:rPr>
              <w:t xml:space="preserve">utama </w:t>
            </w:r>
            <w:r w:rsidRPr="000C6FB4">
              <w:rPr>
                <w:rFonts w:ascii="Times New Roman" w:hAnsi="Times New Roman"/>
                <w:b w:val="0"/>
                <w:color w:val="000000" w:themeColor="text1"/>
                <w:sz w:val="22"/>
                <w:szCs w:val="22"/>
                <w:lang w:val="id-ID"/>
              </w:rPr>
              <w:t xml:space="preserve">berpendidikan minimal </w:t>
            </w:r>
            <w:r w:rsidRPr="000C6FB4">
              <w:rPr>
                <w:rFonts w:ascii="Times New Roman" w:hAnsi="Times New Roman"/>
                <w:b w:val="0"/>
                <w:color w:val="000000" w:themeColor="text1"/>
                <w:sz w:val="22"/>
                <w:szCs w:val="22"/>
              </w:rPr>
              <w:t>Sp Konsultan dan S-3.</w:t>
            </w:r>
          </w:p>
        </w:tc>
        <w:tc>
          <w:tcPr>
            <w:tcW w:w="2080" w:type="dxa"/>
          </w:tcPr>
          <w:p w:rsidR="00F22E34" w:rsidRPr="000C6FB4" w:rsidRDefault="00F22E34" w:rsidP="00D34B75">
            <w:pPr>
              <w:ind w:left="34"/>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D</w:t>
            </w:r>
            <w:r w:rsidRPr="000C6FB4">
              <w:rPr>
                <w:rFonts w:ascii="Times New Roman" w:hAnsi="Times New Roman"/>
                <w:b w:val="0"/>
                <w:color w:val="000000" w:themeColor="text1"/>
                <w:sz w:val="22"/>
                <w:szCs w:val="22"/>
                <w:lang w:val="id-ID"/>
              </w:rPr>
              <w:t xml:space="preserve">osen pembimbing </w:t>
            </w:r>
            <w:r w:rsidRPr="000C6FB4">
              <w:rPr>
                <w:rFonts w:ascii="Times New Roman" w:hAnsi="Times New Roman"/>
                <w:b w:val="0"/>
                <w:color w:val="000000" w:themeColor="text1"/>
                <w:sz w:val="22"/>
                <w:szCs w:val="22"/>
              </w:rPr>
              <w:t xml:space="preserve">utama </w:t>
            </w:r>
            <w:r w:rsidRPr="000C6FB4">
              <w:rPr>
                <w:rFonts w:ascii="Times New Roman" w:hAnsi="Times New Roman"/>
                <w:b w:val="0"/>
                <w:color w:val="000000" w:themeColor="text1"/>
                <w:sz w:val="22"/>
                <w:szCs w:val="22"/>
                <w:lang w:val="id-ID"/>
              </w:rPr>
              <w:t>berpendidikan minimal S</w:t>
            </w:r>
            <w:r w:rsidRPr="000C6FB4">
              <w:rPr>
                <w:rFonts w:ascii="Times New Roman" w:hAnsi="Times New Roman"/>
                <w:b w:val="0"/>
                <w:color w:val="000000" w:themeColor="text1"/>
                <w:sz w:val="22"/>
                <w:szCs w:val="22"/>
              </w:rPr>
              <w:t>p Konsultan dan S-2.</w:t>
            </w:r>
          </w:p>
        </w:tc>
        <w:tc>
          <w:tcPr>
            <w:tcW w:w="1868" w:type="dxa"/>
            <w:gridSpan w:val="2"/>
          </w:tcPr>
          <w:p w:rsidR="00F22E34" w:rsidRPr="000C6FB4" w:rsidRDefault="00F22E34" w:rsidP="00E3165C">
            <w:pPr>
              <w:ind w:left="34"/>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D</w:t>
            </w:r>
            <w:r w:rsidRPr="000C6FB4">
              <w:rPr>
                <w:rFonts w:ascii="Times New Roman" w:hAnsi="Times New Roman"/>
                <w:b w:val="0"/>
                <w:color w:val="000000" w:themeColor="text1"/>
                <w:sz w:val="22"/>
                <w:szCs w:val="22"/>
                <w:lang w:val="id-ID"/>
              </w:rPr>
              <w:t xml:space="preserve">osen pembimbing </w:t>
            </w:r>
            <w:r w:rsidRPr="000C6FB4">
              <w:rPr>
                <w:rFonts w:ascii="Times New Roman" w:hAnsi="Times New Roman"/>
                <w:b w:val="0"/>
                <w:color w:val="000000" w:themeColor="text1"/>
                <w:sz w:val="22"/>
                <w:szCs w:val="22"/>
              </w:rPr>
              <w:t xml:space="preserve">utama </w:t>
            </w:r>
            <w:r w:rsidRPr="000C6FB4">
              <w:rPr>
                <w:rFonts w:ascii="Times New Roman" w:hAnsi="Times New Roman"/>
                <w:b w:val="0"/>
                <w:color w:val="000000" w:themeColor="text1"/>
                <w:sz w:val="22"/>
                <w:szCs w:val="22"/>
                <w:lang w:val="id-ID"/>
              </w:rPr>
              <w:t xml:space="preserve">berpendidikan minimal </w:t>
            </w:r>
            <w:r w:rsidRPr="000C6FB4">
              <w:rPr>
                <w:rFonts w:ascii="Times New Roman" w:hAnsi="Times New Roman"/>
                <w:b w:val="0"/>
                <w:color w:val="000000" w:themeColor="text1"/>
                <w:sz w:val="22"/>
                <w:szCs w:val="22"/>
              </w:rPr>
              <w:t>Sp. Konsultan.</w:t>
            </w:r>
          </w:p>
        </w:tc>
        <w:tc>
          <w:tcPr>
            <w:tcW w:w="1905" w:type="dxa"/>
            <w:gridSpan w:val="5"/>
            <w:shd w:val="clear" w:color="auto" w:fill="auto"/>
          </w:tcPr>
          <w:p w:rsidR="00F22E34" w:rsidRPr="000C6FB4" w:rsidRDefault="00F22E34" w:rsidP="00E3165C">
            <w:pPr>
              <w:ind w:hanging="18"/>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D</w:t>
            </w:r>
            <w:r w:rsidRPr="000C6FB4">
              <w:rPr>
                <w:rFonts w:ascii="Times New Roman" w:hAnsi="Times New Roman"/>
                <w:b w:val="0"/>
                <w:color w:val="000000" w:themeColor="text1"/>
                <w:sz w:val="22"/>
                <w:szCs w:val="22"/>
                <w:lang w:val="id-ID"/>
              </w:rPr>
              <w:t xml:space="preserve">osen pembimbing </w:t>
            </w:r>
            <w:r w:rsidRPr="000C6FB4">
              <w:rPr>
                <w:rFonts w:ascii="Times New Roman" w:hAnsi="Times New Roman"/>
                <w:b w:val="0"/>
                <w:i/>
                <w:iCs/>
                <w:color w:val="000000" w:themeColor="text1"/>
                <w:sz w:val="22"/>
                <w:szCs w:val="22"/>
                <w:lang w:val="id-ID"/>
              </w:rPr>
              <w:t>belum</w:t>
            </w:r>
            <w:r w:rsidRPr="000C6FB4">
              <w:rPr>
                <w:rFonts w:ascii="Times New Roman" w:hAnsi="Times New Roman"/>
                <w:b w:val="0"/>
                <w:color w:val="000000" w:themeColor="text1"/>
                <w:sz w:val="22"/>
                <w:szCs w:val="22"/>
                <w:lang w:val="id-ID"/>
              </w:rPr>
              <w:t xml:space="preserve"> berpendidikan minimal S</w:t>
            </w:r>
            <w:r w:rsidRPr="000C6FB4">
              <w:rPr>
                <w:rFonts w:ascii="Times New Roman" w:hAnsi="Times New Roman"/>
                <w:b w:val="0"/>
                <w:color w:val="000000" w:themeColor="text1"/>
                <w:sz w:val="22"/>
                <w:szCs w:val="22"/>
              </w:rPr>
              <w:t>p.Konsultan.</w:t>
            </w:r>
          </w:p>
        </w:tc>
        <w:tc>
          <w:tcPr>
            <w:tcW w:w="1695" w:type="dxa"/>
            <w:shd w:val="clear" w:color="auto" w:fill="auto"/>
          </w:tcPr>
          <w:p w:rsidR="00F22E34" w:rsidRPr="000C6FB4" w:rsidRDefault="00F22E34" w:rsidP="00E3165C">
            <w:pPr>
              <w:ind w:left="252" w:hanging="270"/>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rPr>
              <w:t>Tidak ada skor 0.</w:t>
            </w:r>
          </w:p>
        </w:tc>
      </w:tr>
      <w:tr w:rsidR="00F22E34" w:rsidRPr="000C6FB4" w:rsidTr="00BA381C">
        <w:trPr>
          <w:trHeight w:val="845"/>
        </w:trPr>
        <w:tc>
          <w:tcPr>
            <w:tcW w:w="2513" w:type="dxa"/>
          </w:tcPr>
          <w:p w:rsidR="00F22E34" w:rsidRPr="000C6FB4" w:rsidRDefault="00F22E34" w:rsidP="00E3165C">
            <w:pPr>
              <w:ind w:left="408" w:hanging="408"/>
              <w:rPr>
                <w:rFonts w:ascii="Times New Roman" w:hAnsi="Times New Roman"/>
                <w:noProof/>
                <w:color w:val="000000" w:themeColor="text1"/>
                <w:sz w:val="22"/>
                <w:szCs w:val="22"/>
                <w:lang w:val="sv-SE"/>
              </w:rPr>
            </w:pPr>
          </w:p>
        </w:tc>
        <w:tc>
          <w:tcPr>
            <w:tcW w:w="3502" w:type="dxa"/>
          </w:tcPr>
          <w:p w:rsidR="00F22E34" w:rsidRPr="000C6FB4" w:rsidRDefault="00F22E34" w:rsidP="00E3165C">
            <w:pPr>
              <w:ind w:firstLine="33"/>
              <w:rPr>
                <w:rFonts w:ascii="Times New Roman" w:hAnsi="Times New Roman"/>
                <w:b w:val="0"/>
                <w:color w:val="000000" w:themeColor="text1"/>
                <w:sz w:val="22"/>
                <w:szCs w:val="22"/>
                <w:lang w:val="sv-SE"/>
              </w:rPr>
            </w:pPr>
            <w:r w:rsidRPr="000C6FB4">
              <w:rPr>
                <w:rFonts w:ascii="Times New Roman" w:hAnsi="Times New Roman"/>
                <w:b w:val="0"/>
                <w:noProof/>
                <w:color w:val="000000" w:themeColor="text1"/>
                <w:sz w:val="22"/>
                <w:szCs w:val="22"/>
                <w:lang w:val="id-ID"/>
              </w:rPr>
              <w:t>5.4</w:t>
            </w:r>
            <w:r w:rsidRPr="000C6FB4">
              <w:rPr>
                <w:rFonts w:ascii="Times New Roman" w:hAnsi="Times New Roman"/>
                <w:b w:val="0"/>
                <w:noProof/>
                <w:color w:val="000000" w:themeColor="text1"/>
                <w:sz w:val="22"/>
                <w:szCs w:val="22"/>
              </w:rPr>
              <w:t xml:space="preserve">.2.2  </w:t>
            </w:r>
            <w:r w:rsidRPr="000C6FB4">
              <w:rPr>
                <w:rFonts w:ascii="Times New Roman" w:hAnsi="Times New Roman"/>
                <w:b w:val="0"/>
                <w:color w:val="000000" w:themeColor="text1"/>
                <w:sz w:val="22"/>
                <w:szCs w:val="22"/>
                <w:lang w:val="id-ID"/>
              </w:rPr>
              <w:t>R</w:t>
            </w:r>
            <w:r w:rsidRPr="000C6FB4">
              <w:rPr>
                <w:rFonts w:ascii="Times New Roman" w:hAnsi="Times New Roman"/>
                <w:b w:val="0"/>
                <w:color w:val="000000" w:themeColor="text1"/>
                <w:sz w:val="22"/>
                <w:szCs w:val="22"/>
                <w:lang w:val="nb-NO"/>
              </w:rPr>
              <w:t xml:space="preserve">ata-rata peserta didik per </w:t>
            </w:r>
            <w:r w:rsidRPr="000C6FB4">
              <w:rPr>
                <w:rFonts w:ascii="Times New Roman" w:hAnsi="Times New Roman"/>
                <w:b w:val="0"/>
                <w:color w:val="000000" w:themeColor="text1"/>
                <w:sz w:val="22"/>
                <w:szCs w:val="22"/>
                <w:lang w:val="id-ID"/>
              </w:rPr>
              <w:t xml:space="preserve">dosen </w:t>
            </w:r>
            <w:r w:rsidRPr="000C6FB4">
              <w:rPr>
                <w:rFonts w:ascii="Times New Roman" w:hAnsi="Times New Roman"/>
                <w:b w:val="0"/>
                <w:color w:val="000000" w:themeColor="text1"/>
                <w:sz w:val="22"/>
                <w:szCs w:val="22"/>
                <w:lang w:val="nb-NO"/>
              </w:rPr>
              <w:t xml:space="preserve">pembimbing </w:t>
            </w:r>
            <w:r w:rsidRPr="000C6FB4">
              <w:rPr>
                <w:rFonts w:ascii="Times New Roman" w:hAnsi="Times New Roman"/>
                <w:b w:val="0"/>
                <w:color w:val="000000" w:themeColor="text1"/>
                <w:sz w:val="22"/>
                <w:szCs w:val="22"/>
                <w:lang w:val="sv-SE"/>
              </w:rPr>
              <w:t>karya tulis ilmiah (RM</w:t>
            </w:r>
            <w:r w:rsidRPr="000C6FB4">
              <w:rPr>
                <w:rFonts w:ascii="Times New Roman" w:hAnsi="Times New Roman"/>
                <w:b w:val="0"/>
                <w:color w:val="000000" w:themeColor="text1"/>
                <w:sz w:val="22"/>
                <w:szCs w:val="22"/>
                <w:vertAlign w:val="subscript"/>
                <w:lang w:val="sv-SE"/>
              </w:rPr>
              <w:t>TA</w:t>
            </w:r>
            <w:r w:rsidRPr="000C6FB4">
              <w:rPr>
                <w:rFonts w:ascii="Times New Roman" w:hAnsi="Times New Roman"/>
                <w:b w:val="0"/>
                <w:color w:val="000000" w:themeColor="text1"/>
                <w:sz w:val="22"/>
                <w:szCs w:val="22"/>
                <w:lang w:val="sv-SE"/>
              </w:rPr>
              <w:t>).</w:t>
            </w:r>
          </w:p>
        </w:tc>
        <w:tc>
          <w:tcPr>
            <w:tcW w:w="2172" w:type="dxa"/>
            <w:gridSpan w:val="3"/>
            <w:vAlign w:val="center"/>
          </w:tcPr>
          <w:p w:rsidR="00F22E34" w:rsidRPr="000C6FB4" w:rsidRDefault="00F22E34" w:rsidP="00E3165C">
            <w:pPr>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 xml:space="preserve">Jika </w:t>
            </w:r>
            <w:r w:rsidRPr="000C6FB4">
              <w:rPr>
                <w:rFonts w:ascii="Times New Roman" w:hAnsi="Times New Roman"/>
                <w:b w:val="0"/>
                <w:color w:val="000000" w:themeColor="text1"/>
                <w:sz w:val="22"/>
                <w:szCs w:val="22"/>
              </w:rPr>
              <w:t xml:space="preserve">0 &lt; </w:t>
            </w:r>
            <w:r w:rsidRPr="000C6FB4">
              <w:rPr>
                <w:rFonts w:ascii="Times New Roman" w:hAnsi="Times New Roman"/>
                <w:b w:val="0"/>
                <w:color w:val="000000" w:themeColor="text1"/>
                <w:sz w:val="22"/>
                <w:szCs w:val="22"/>
                <w:lang w:val="sv-SE"/>
              </w:rPr>
              <w:t>RM</w:t>
            </w:r>
            <w:r w:rsidRPr="000C6FB4">
              <w:rPr>
                <w:rFonts w:ascii="Times New Roman" w:hAnsi="Times New Roman"/>
                <w:b w:val="0"/>
                <w:color w:val="000000" w:themeColor="text1"/>
                <w:sz w:val="22"/>
                <w:szCs w:val="22"/>
                <w:vertAlign w:val="subscript"/>
                <w:lang w:val="sv-SE"/>
              </w:rPr>
              <w:t>TA</w:t>
            </w:r>
            <w:r w:rsidRPr="000C6FB4">
              <w:rPr>
                <w:rFonts w:ascii="Times New Roman" w:hAnsi="Times New Roman"/>
                <w:b w:val="0"/>
                <w:color w:val="000000" w:themeColor="text1"/>
                <w:sz w:val="22"/>
                <w:szCs w:val="22"/>
                <w:lang w:val="sv-SE"/>
              </w:rPr>
              <w:t xml:space="preserve"> ≤ 4</w:t>
            </w:r>
            <w:r w:rsidRPr="000C6FB4">
              <w:rPr>
                <w:rFonts w:ascii="Times New Roman" w:hAnsi="Times New Roman"/>
                <w:b w:val="0"/>
                <w:color w:val="000000" w:themeColor="text1"/>
                <w:sz w:val="22"/>
                <w:szCs w:val="22"/>
                <w:lang w:val="id-ID"/>
              </w:rPr>
              <w:t>, maka skor = 4.</w:t>
            </w:r>
          </w:p>
        </w:tc>
        <w:tc>
          <w:tcPr>
            <w:tcW w:w="5853" w:type="dxa"/>
            <w:gridSpan w:val="8"/>
            <w:vAlign w:val="center"/>
          </w:tcPr>
          <w:p w:rsidR="00F22E34" w:rsidRPr="000C6FB4" w:rsidRDefault="00F22E34" w:rsidP="00E3165C">
            <w:pPr>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Jika 4 &lt;</w:t>
            </w:r>
            <w:r w:rsidRPr="000C6FB4">
              <w:rPr>
                <w:rFonts w:ascii="Times New Roman" w:hAnsi="Times New Roman"/>
                <w:b w:val="0"/>
                <w:color w:val="000000" w:themeColor="text1"/>
                <w:sz w:val="22"/>
                <w:szCs w:val="22"/>
                <w:lang w:val="sv-SE"/>
              </w:rPr>
              <w:t>RM</w:t>
            </w:r>
            <w:r w:rsidRPr="000C6FB4">
              <w:rPr>
                <w:rFonts w:ascii="Times New Roman" w:hAnsi="Times New Roman"/>
                <w:b w:val="0"/>
                <w:color w:val="000000" w:themeColor="text1"/>
                <w:sz w:val="22"/>
                <w:szCs w:val="22"/>
                <w:vertAlign w:val="subscript"/>
                <w:lang w:val="sv-SE"/>
              </w:rPr>
              <w:t>TA</w:t>
            </w:r>
            <w:r w:rsidRPr="000C6FB4">
              <w:rPr>
                <w:rFonts w:ascii="Times New Roman" w:hAnsi="Times New Roman"/>
                <w:b w:val="0"/>
                <w:color w:val="000000" w:themeColor="text1"/>
                <w:sz w:val="22"/>
                <w:szCs w:val="22"/>
                <w:lang w:val="id-ID"/>
              </w:rPr>
              <w:t>&lt;20, maka skor = 5 – (</w:t>
            </w:r>
            <w:r w:rsidRPr="000C6FB4">
              <w:rPr>
                <w:rFonts w:ascii="Times New Roman" w:hAnsi="Times New Roman"/>
                <w:b w:val="0"/>
                <w:color w:val="000000" w:themeColor="text1"/>
                <w:sz w:val="22"/>
                <w:szCs w:val="22"/>
                <w:lang w:val="sv-SE"/>
              </w:rPr>
              <w:t>RM</w:t>
            </w:r>
            <w:r w:rsidRPr="000C6FB4">
              <w:rPr>
                <w:rFonts w:ascii="Times New Roman" w:hAnsi="Times New Roman"/>
                <w:b w:val="0"/>
                <w:color w:val="000000" w:themeColor="text1"/>
                <w:sz w:val="22"/>
                <w:szCs w:val="22"/>
                <w:vertAlign w:val="subscript"/>
                <w:lang w:val="sv-SE"/>
              </w:rPr>
              <w:t>TA</w:t>
            </w:r>
            <w:r w:rsidRPr="000C6FB4">
              <w:rPr>
                <w:rFonts w:ascii="Times New Roman" w:hAnsi="Times New Roman"/>
                <w:b w:val="0"/>
                <w:color w:val="000000" w:themeColor="text1"/>
                <w:sz w:val="22"/>
                <w:szCs w:val="22"/>
                <w:lang w:val="id-ID"/>
              </w:rPr>
              <w:t xml:space="preserve"> /4).</w:t>
            </w:r>
          </w:p>
        </w:tc>
        <w:tc>
          <w:tcPr>
            <w:tcW w:w="1695" w:type="dxa"/>
            <w:shd w:val="clear" w:color="auto" w:fill="auto"/>
            <w:vAlign w:val="center"/>
          </w:tcPr>
          <w:p w:rsidR="00F22E34" w:rsidRPr="000C6FB4" w:rsidRDefault="00F22E34" w:rsidP="00E3165C">
            <w:pPr>
              <w:ind w:hanging="18"/>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 xml:space="preserve">Jika </w:t>
            </w:r>
            <w:r w:rsidRPr="000C6FB4">
              <w:rPr>
                <w:rFonts w:ascii="Times New Roman" w:hAnsi="Times New Roman"/>
                <w:b w:val="0"/>
                <w:color w:val="000000" w:themeColor="text1"/>
                <w:sz w:val="22"/>
                <w:szCs w:val="22"/>
                <w:lang w:val="sv-SE"/>
              </w:rPr>
              <w:t>RM</w:t>
            </w:r>
            <w:r w:rsidRPr="000C6FB4">
              <w:rPr>
                <w:rFonts w:ascii="Times New Roman" w:hAnsi="Times New Roman"/>
                <w:b w:val="0"/>
                <w:color w:val="000000" w:themeColor="text1"/>
                <w:sz w:val="22"/>
                <w:szCs w:val="22"/>
                <w:vertAlign w:val="subscript"/>
                <w:lang w:val="sv-SE"/>
              </w:rPr>
              <w:t>TA</w:t>
            </w:r>
            <w:r w:rsidRPr="000C6FB4">
              <w:rPr>
                <w:rFonts w:ascii="Times New Roman" w:hAnsi="Times New Roman"/>
                <w:b w:val="0"/>
                <w:color w:val="000000" w:themeColor="text1"/>
                <w:sz w:val="22"/>
                <w:szCs w:val="22"/>
                <w:lang w:val="sv-SE"/>
              </w:rPr>
              <w:t xml:space="preserve"> ≥</w:t>
            </w:r>
            <w:r w:rsidRPr="000C6FB4">
              <w:rPr>
                <w:rFonts w:ascii="Times New Roman" w:hAnsi="Times New Roman"/>
                <w:b w:val="0"/>
                <w:color w:val="000000" w:themeColor="text1"/>
                <w:sz w:val="22"/>
                <w:szCs w:val="22"/>
                <w:lang w:val="id-ID"/>
              </w:rPr>
              <w:t xml:space="preserve"> 20</w:t>
            </w:r>
            <w:r w:rsidRPr="000C6FB4">
              <w:rPr>
                <w:rFonts w:ascii="Times New Roman" w:hAnsi="Times New Roman"/>
                <w:b w:val="0"/>
                <w:color w:val="000000" w:themeColor="text1"/>
                <w:sz w:val="22"/>
                <w:szCs w:val="22"/>
              </w:rPr>
              <w:t xml:space="preserve"> atau RM</w:t>
            </w:r>
            <w:r w:rsidRPr="000C6FB4">
              <w:rPr>
                <w:rFonts w:ascii="Times New Roman" w:hAnsi="Times New Roman"/>
                <w:b w:val="0"/>
                <w:color w:val="000000" w:themeColor="text1"/>
                <w:sz w:val="22"/>
                <w:szCs w:val="22"/>
                <w:vertAlign w:val="subscript"/>
              </w:rPr>
              <w:t>TA</w:t>
            </w:r>
            <w:r w:rsidRPr="000C6FB4">
              <w:rPr>
                <w:rFonts w:ascii="Times New Roman" w:hAnsi="Times New Roman"/>
                <w:b w:val="0"/>
                <w:color w:val="000000" w:themeColor="text1"/>
                <w:sz w:val="22"/>
                <w:szCs w:val="22"/>
              </w:rPr>
              <w:t xml:space="preserve"> = 0</w:t>
            </w:r>
            <w:r w:rsidRPr="000C6FB4">
              <w:rPr>
                <w:rFonts w:ascii="Times New Roman" w:hAnsi="Times New Roman"/>
                <w:b w:val="0"/>
                <w:color w:val="000000" w:themeColor="text1"/>
                <w:sz w:val="22"/>
                <w:szCs w:val="22"/>
                <w:lang w:val="id-ID"/>
              </w:rPr>
              <w:t>, maka skor = 0.</w:t>
            </w:r>
          </w:p>
        </w:tc>
      </w:tr>
      <w:tr w:rsidR="00F22E34" w:rsidRPr="000C6FB4" w:rsidTr="00BA381C">
        <w:trPr>
          <w:trHeight w:val="845"/>
        </w:trPr>
        <w:tc>
          <w:tcPr>
            <w:tcW w:w="2513" w:type="dxa"/>
          </w:tcPr>
          <w:p w:rsidR="00F22E34" w:rsidRPr="000C6FB4" w:rsidRDefault="00F22E34" w:rsidP="004E4771">
            <w:pPr>
              <w:pBdr>
                <w:top w:val="single" w:sz="4" w:space="1" w:color="auto"/>
              </w:pBdr>
              <w:ind w:left="408" w:hanging="408"/>
              <w:rPr>
                <w:rFonts w:ascii="Times New Roman" w:hAnsi="Times New Roman"/>
                <w:noProof/>
                <w:color w:val="000000" w:themeColor="text1"/>
                <w:sz w:val="22"/>
                <w:szCs w:val="22"/>
                <w:lang w:val="id-ID"/>
              </w:rPr>
            </w:pPr>
            <w:r w:rsidRPr="000C6FB4">
              <w:rPr>
                <w:rFonts w:ascii="Times New Roman" w:hAnsi="Times New Roman"/>
                <w:b w:val="0"/>
                <w:color w:val="000000" w:themeColor="text1"/>
                <w:sz w:val="22"/>
                <w:szCs w:val="22"/>
                <w:lang w:val="id-ID"/>
              </w:rPr>
              <w:t xml:space="preserve">5.5 </w:t>
            </w:r>
            <w:r w:rsidRPr="000C6FB4">
              <w:rPr>
                <w:rFonts w:ascii="Times New Roman" w:hAnsi="Times New Roman"/>
                <w:b w:val="0"/>
                <w:color w:val="000000" w:themeColor="text1"/>
                <w:sz w:val="22"/>
                <w:szCs w:val="22"/>
              </w:rPr>
              <w:t xml:space="preserve"> </w:t>
            </w:r>
            <w:r w:rsidRPr="000C6FB4">
              <w:rPr>
                <w:rFonts w:ascii="Times New Roman" w:hAnsi="Times New Roman"/>
                <w:b w:val="0"/>
                <w:color w:val="000000" w:themeColor="text1"/>
                <w:sz w:val="22"/>
                <w:szCs w:val="22"/>
                <w:lang w:val="id-ID"/>
              </w:rPr>
              <w:t>Sistem supervisi dan evaluasi</w:t>
            </w:r>
          </w:p>
          <w:p w:rsidR="00F22E34" w:rsidRPr="000C6FB4" w:rsidRDefault="00F22E34" w:rsidP="004E4771">
            <w:pPr>
              <w:ind w:left="408" w:hanging="408"/>
              <w:rPr>
                <w:rFonts w:ascii="Times New Roman" w:hAnsi="Times New Roman"/>
                <w:noProof/>
                <w:color w:val="000000" w:themeColor="text1"/>
                <w:sz w:val="22"/>
                <w:szCs w:val="22"/>
                <w:lang w:val="id-ID"/>
              </w:rPr>
            </w:pPr>
          </w:p>
          <w:p w:rsidR="00F22E34" w:rsidRPr="000C6FB4" w:rsidRDefault="00F22E34" w:rsidP="00E3165C">
            <w:pPr>
              <w:rPr>
                <w:rFonts w:ascii="Times New Roman" w:hAnsi="Times New Roman"/>
                <w:noProof/>
                <w:color w:val="000000" w:themeColor="text1"/>
                <w:sz w:val="22"/>
                <w:szCs w:val="22"/>
                <w:lang w:val="id-ID"/>
              </w:rPr>
            </w:pPr>
          </w:p>
        </w:tc>
        <w:tc>
          <w:tcPr>
            <w:tcW w:w="3502" w:type="dxa"/>
          </w:tcPr>
          <w:p w:rsidR="00F22E34" w:rsidRPr="000C6FB4" w:rsidRDefault="00F22E34" w:rsidP="00E3165C">
            <w:pP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5.5.1 Sistem monitoring dan evaluasi (monev) kurikulum untuk menjamin terlaksananya program pendidikan sehingga mampu mencapai kompetensi yang diharapkan.</w:t>
            </w:r>
          </w:p>
        </w:tc>
        <w:tc>
          <w:tcPr>
            <w:tcW w:w="2161" w:type="dxa"/>
            <w:gridSpan w:val="2"/>
          </w:tcPr>
          <w:p w:rsidR="00F22E34" w:rsidRPr="000C6FB4" w:rsidRDefault="00F22E34" w:rsidP="00F54AA3">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Ada proses monev dan ti</w:t>
            </w:r>
            <w:r w:rsidRPr="000C6FB4">
              <w:rPr>
                <w:rFonts w:ascii="Times New Roman" w:hAnsi="Times New Roman"/>
                <w:b w:val="0"/>
                <w:color w:val="000000" w:themeColor="text1"/>
                <w:sz w:val="22"/>
                <w:szCs w:val="22"/>
              </w:rPr>
              <w:t>n</w:t>
            </w:r>
            <w:r w:rsidRPr="000C6FB4">
              <w:rPr>
                <w:rFonts w:ascii="Times New Roman" w:hAnsi="Times New Roman"/>
                <w:b w:val="0"/>
                <w:color w:val="000000" w:themeColor="text1"/>
                <w:sz w:val="22"/>
                <w:szCs w:val="22"/>
                <w:lang w:val="id-ID"/>
              </w:rPr>
              <w:t>dak lanjut disertai dokumen pendukung yang lengkap</w:t>
            </w:r>
            <w:r w:rsidRPr="000C6FB4">
              <w:rPr>
                <w:rFonts w:ascii="Times New Roman" w:hAnsi="Times New Roman"/>
                <w:b w:val="0"/>
                <w:color w:val="000000" w:themeColor="text1"/>
                <w:sz w:val="22"/>
                <w:szCs w:val="22"/>
              </w:rPr>
              <w:t>.</w:t>
            </w:r>
          </w:p>
          <w:p w:rsidR="00F22E34" w:rsidRPr="000C6FB4" w:rsidRDefault="00F22E34" w:rsidP="00F54AA3">
            <w:pPr>
              <w:rPr>
                <w:rFonts w:ascii="Times New Roman" w:hAnsi="Times New Roman"/>
                <w:b w:val="0"/>
                <w:color w:val="000000" w:themeColor="text1"/>
                <w:sz w:val="22"/>
                <w:szCs w:val="22"/>
                <w:lang w:val="id-ID"/>
              </w:rPr>
            </w:pPr>
          </w:p>
        </w:tc>
        <w:tc>
          <w:tcPr>
            <w:tcW w:w="2126" w:type="dxa"/>
            <w:gridSpan w:val="3"/>
          </w:tcPr>
          <w:p w:rsidR="00F22E34" w:rsidRPr="000C6FB4" w:rsidRDefault="00F22E34" w:rsidP="00F54AA3">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Ada proses monev dan ti</w:t>
            </w:r>
            <w:r w:rsidRPr="000C6FB4">
              <w:rPr>
                <w:rFonts w:ascii="Times New Roman" w:hAnsi="Times New Roman"/>
                <w:b w:val="0"/>
                <w:color w:val="000000" w:themeColor="text1"/>
                <w:sz w:val="22"/>
                <w:szCs w:val="22"/>
              </w:rPr>
              <w:t>n</w:t>
            </w:r>
            <w:r w:rsidRPr="000C6FB4">
              <w:rPr>
                <w:rFonts w:ascii="Times New Roman" w:hAnsi="Times New Roman"/>
                <w:b w:val="0"/>
                <w:color w:val="000000" w:themeColor="text1"/>
                <w:sz w:val="22"/>
                <w:szCs w:val="22"/>
                <w:lang w:val="id-ID"/>
              </w:rPr>
              <w:t>dak lanjut</w:t>
            </w:r>
            <w:r w:rsidRPr="000C6FB4">
              <w:rPr>
                <w:rFonts w:ascii="Times New Roman" w:hAnsi="Times New Roman"/>
                <w:b w:val="0"/>
                <w:color w:val="000000" w:themeColor="text1"/>
                <w:sz w:val="22"/>
                <w:szCs w:val="22"/>
              </w:rPr>
              <w:t xml:space="preserve">, dan </w:t>
            </w:r>
            <w:r w:rsidRPr="000C6FB4">
              <w:rPr>
                <w:rFonts w:ascii="Times New Roman" w:hAnsi="Times New Roman"/>
                <w:b w:val="0"/>
                <w:color w:val="000000" w:themeColor="text1"/>
                <w:sz w:val="22"/>
                <w:szCs w:val="22"/>
                <w:lang w:val="id-ID"/>
              </w:rPr>
              <w:t xml:space="preserve">dokumen pendukung </w:t>
            </w:r>
            <w:r w:rsidRPr="000C6FB4">
              <w:rPr>
                <w:rFonts w:ascii="Times New Roman" w:hAnsi="Times New Roman"/>
                <w:b w:val="0"/>
                <w:color w:val="000000" w:themeColor="text1"/>
                <w:sz w:val="22"/>
                <w:szCs w:val="22"/>
              </w:rPr>
              <w:t xml:space="preserve">sebagian besar </w:t>
            </w:r>
            <w:r w:rsidRPr="000C6FB4">
              <w:rPr>
                <w:rFonts w:ascii="Times New Roman" w:hAnsi="Times New Roman"/>
                <w:b w:val="0"/>
                <w:color w:val="000000" w:themeColor="text1"/>
                <w:sz w:val="22"/>
                <w:szCs w:val="22"/>
                <w:lang w:val="id-ID"/>
              </w:rPr>
              <w:t xml:space="preserve"> lengkap</w:t>
            </w:r>
            <w:r w:rsidRPr="000C6FB4">
              <w:rPr>
                <w:rFonts w:ascii="Times New Roman" w:hAnsi="Times New Roman"/>
                <w:b w:val="0"/>
                <w:color w:val="000000" w:themeColor="text1"/>
                <w:sz w:val="22"/>
                <w:szCs w:val="22"/>
              </w:rPr>
              <w:t>.</w:t>
            </w:r>
          </w:p>
          <w:p w:rsidR="00F22E34" w:rsidRPr="000C6FB4" w:rsidRDefault="00F22E34" w:rsidP="00F54AA3">
            <w:pPr>
              <w:rPr>
                <w:rFonts w:ascii="Times New Roman" w:hAnsi="Times New Roman"/>
                <w:b w:val="0"/>
                <w:color w:val="000000" w:themeColor="text1"/>
                <w:sz w:val="22"/>
                <w:szCs w:val="22"/>
                <w:lang w:val="id-ID"/>
              </w:rPr>
            </w:pPr>
          </w:p>
        </w:tc>
        <w:tc>
          <w:tcPr>
            <w:tcW w:w="1848" w:type="dxa"/>
            <w:gridSpan w:val="2"/>
            <w:shd w:val="clear" w:color="auto" w:fill="auto"/>
          </w:tcPr>
          <w:p w:rsidR="00F22E34" w:rsidRPr="000C6FB4" w:rsidRDefault="00F22E34" w:rsidP="00F54AA3">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Ada proses monev dan ti</w:t>
            </w:r>
            <w:r w:rsidRPr="000C6FB4">
              <w:rPr>
                <w:rFonts w:ascii="Times New Roman" w:hAnsi="Times New Roman"/>
                <w:b w:val="0"/>
                <w:color w:val="000000" w:themeColor="text1"/>
                <w:sz w:val="22"/>
                <w:szCs w:val="22"/>
              </w:rPr>
              <w:t>n</w:t>
            </w:r>
            <w:r w:rsidRPr="000C6FB4">
              <w:rPr>
                <w:rFonts w:ascii="Times New Roman" w:hAnsi="Times New Roman"/>
                <w:b w:val="0"/>
                <w:color w:val="000000" w:themeColor="text1"/>
                <w:sz w:val="22"/>
                <w:szCs w:val="22"/>
                <w:lang w:val="id-ID"/>
              </w:rPr>
              <w:t>dak lanjut</w:t>
            </w:r>
            <w:r w:rsidRPr="000C6FB4">
              <w:rPr>
                <w:rFonts w:ascii="Times New Roman" w:hAnsi="Times New Roman"/>
                <w:b w:val="0"/>
                <w:color w:val="000000" w:themeColor="text1"/>
                <w:sz w:val="22"/>
                <w:szCs w:val="22"/>
              </w:rPr>
              <w:t xml:space="preserve">, dan </w:t>
            </w:r>
            <w:r w:rsidRPr="000C6FB4">
              <w:rPr>
                <w:rFonts w:ascii="Times New Roman" w:hAnsi="Times New Roman"/>
                <w:b w:val="0"/>
                <w:color w:val="000000" w:themeColor="text1"/>
                <w:sz w:val="22"/>
                <w:szCs w:val="22"/>
                <w:lang w:val="id-ID"/>
              </w:rPr>
              <w:t xml:space="preserve">dokumen pendukung </w:t>
            </w:r>
            <w:r w:rsidRPr="000C6FB4">
              <w:rPr>
                <w:rFonts w:ascii="Times New Roman" w:hAnsi="Times New Roman"/>
                <w:b w:val="0"/>
                <w:color w:val="000000" w:themeColor="text1"/>
                <w:sz w:val="22"/>
                <w:szCs w:val="22"/>
              </w:rPr>
              <w:t xml:space="preserve">sebagian </w:t>
            </w:r>
            <w:r w:rsidRPr="000C6FB4">
              <w:rPr>
                <w:rFonts w:ascii="Times New Roman" w:hAnsi="Times New Roman"/>
                <w:b w:val="0"/>
                <w:color w:val="000000" w:themeColor="text1"/>
                <w:sz w:val="22"/>
                <w:szCs w:val="22"/>
                <w:lang w:val="id-ID"/>
              </w:rPr>
              <w:t>lengkap</w:t>
            </w:r>
            <w:r w:rsidRPr="000C6FB4">
              <w:rPr>
                <w:rFonts w:ascii="Times New Roman" w:hAnsi="Times New Roman"/>
                <w:b w:val="0"/>
                <w:color w:val="000000" w:themeColor="text1"/>
                <w:sz w:val="22"/>
                <w:szCs w:val="22"/>
              </w:rPr>
              <w:t>.</w:t>
            </w:r>
          </w:p>
          <w:p w:rsidR="00F22E34" w:rsidRPr="000C6FB4" w:rsidRDefault="00F22E34" w:rsidP="00F54AA3">
            <w:pPr>
              <w:rPr>
                <w:rFonts w:ascii="Times New Roman" w:hAnsi="Times New Roman"/>
                <w:b w:val="0"/>
                <w:color w:val="000000" w:themeColor="text1"/>
                <w:sz w:val="22"/>
                <w:szCs w:val="22"/>
                <w:lang w:val="id-ID"/>
              </w:rPr>
            </w:pPr>
          </w:p>
        </w:tc>
        <w:tc>
          <w:tcPr>
            <w:tcW w:w="1890" w:type="dxa"/>
            <w:gridSpan w:val="4"/>
          </w:tcPr>
          <w:p w:rsidR="00F22E34" w:rsidRPr="000C6FB4" w:rsidRDefault="00F22E34" w:rsidP="00F54AA3">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Ada proses monev dan ti</w:t>
            </w:r>
            <w:r w:rsidRPr="000C6FB4">
              <w:rPr>
                <w:rFonts w:ascii="Times New Roman" w:hAnsi="Times New Roman"/>
                <w:b w:val="0"/>
                <w:color w:val="000000" w:themeColor="text1"/>
                <w:sz w:val="22"/>
                <w:szCs w:val="22"/>
              </w:rPr>
              <w:t>n</w:t>
            </w:r>
            <w:r w:rsidRPr="000C6FB4">
              <w:rPr>
                <w:rFonts w:ascii="Times New Roman" w:hAnsi="Times New Roman"/>
                <w:b w:val="0"/>
                <w:color w:val="000000" w:themeColor="text1"/>
                <w:sz w:val="22"/>
                <w:szCs w:val="22"/>
                <w:lang w:val="id-ID"/>
              </w:rPr>
              <w:t>dak lanjut</w:t>
            </w:r>
            <w:r w:rsidRPr="000C6FB4">
              <w:rPr>
                <w:rFonts w:ascii="Times New Roman" w:hAnsi="Times New Roman"/>
                <w:b w:val="0"/>
                <w:color w:val="000000" w:themeColor="text1"/>
                <w:sz w:val="22"/>
                <w:szCs w:val="22"/>
              </w:rPr>
              <w:t>, namun dokumen pendukung  kurang.</w:t>
            </w:r>
          </w:p>
          <w:p w:rsidR="00F22E34" w:rsidRPr="000C6FB4" w:rsidRDefault="00F22E34" w:rsidP="00F54AA3">
            <w:pPr>
              <w:rPr>
                <w:rFonts w:ascii="Times New Roman" w:hAnsi="Times New Roman"/>
                <w:b w:val="0"/>
                <w:color w:val="000000" w:themeColor="text1"/>
                <w:sz w:val="22"/>
                <w:szCs w:val="22"/>
                <w:lang w:val="id-ID"/>
              </w:rPr>
            </w:pPr>
          </w:p>
        </w:tc>
        <w:tc>
          <w:tcPr>
            <w:tcW w:w="1695" w:type="dxa"/>
            <w:shd w:val="clear" w:color="auto" w:fill="auto"/>
          </w:tcPr>
          <w:p w:rsidR="00F22E34" w:rsidRPr="000C6FB4" w:rsidRDefault="00F22E34" w:rsidP="00F54AA3">
            <w:pPr>
              <w:ind w:hanging="18"/>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Tidak ada proses monev.</w:t>
            </w:r>
          </w:p>
        </w:tc>
      </w:tr>
      <w:tr w:rsidR="00F22E34" w:rsidRPr="000C6FB4" w:rsidTr="00BA381C">
        <w:trPr>
          <w:trHeight w:val="845"/>
        </w:trPr>
        <w:tc>
          <w:tcPr>
            <w:tcW w:w="2513" w:type="dxa"/>
          </w:tcPr>
          <w:p w:rsidR="00F22E34" w:rsidRPr="000C6FB4" w:rsidRDefault="00F22E34" w:rsidP="00E3165C">
            <w:pPr>
              <w:rPr>
                <w:rFonts w:ascii="Times New Roman" w:hAnsi="Times New Roman"/>
                <w:noProof/>
                <w:color w:val="000000" w:themeColor="text1"/>
                <w:sz w:val="22"/>
                <w:szCs w:val="22"/>
                <w:lang w:val="id-ID"/>
              </w:rPr>
            </w:pPr>
          </w:p>
        </w:tc>
        <w:tc>
          <w:tcPr>
            <w:tcW w:w="3502" w:type="dxa"/>
          </w:tcPr>
          <w:p w:rsidR="00F22E34" w:rsidRPr="000C6FB4" w:rsidRDefault="00F22E34" w:rsidP="00E3165C">
            <w:pP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 xml:space="preserve">5.5.2 Sistem supervisi pendidikan untuk menjamin terlaksananya program pendidikan sehingga mampu mencapai kompetensi yang diharapkan. </w:t>
            </w:r>
          </w:p>
          <w:p w:rsidR="00F22E34" w:rsidRPr="000C6FB4" w:rsidRDefault="00F22E34" w:rsidP="00E3165C">
            <w:pPr>
              <w:rPr>
                <w:rFonts w:ascii="Times New Roman" w:hAnsi="Times New Roman"/>
                <w:color w:val="000000" w:themeColor="text1"/>
                <w:sz w:val="22"/>
                <w:szCs w:val="22"/>
                <w:lang w:val="id-ID"/>
              </w:rPr>
            </w:pPr>
          </w:p>
          <w:p w:rsidR="00F22E34" w:rsidRPr="000C6FB4" w:rsidRDefault="00F22E34" w:rsidP="00E3165C">
            <w:pP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NB = Rata-rata jumlah bimbingan operasi</w:t>
            </w:r>
            <w:r w:rsidRPr="000C6FB4">
              <w:rPr>
                <w:rFonts w:ascii="Times New Roman" w:hAnsi="Times New Roman"/>
                <w:b w:val="0"/>
                <w:color w:val="000000" w:themeColor="text1"/>
                <w:sz w:val="22"/>
                <w:szCs w:val="22"/>
              </w:rPr>
              <w:t>/tindakan</w:t>
            </w:r>
            <w:r w:rsidRPr="000C6FB4">
              <w:rPr>
                <w:rFonts w:ascii="Times New Roman" w:hAnsi="Times New Roman"/>
                <w:b w:val="0"/>
                <w:color w:val="000000" w:themeColor="text1"/>
                <w:sz w:val="22"/>
                <w:szCs w:val="22"/>
                <w:lang w:val="id-ID"/>
              </w:rPr>
              <w:t xml:space="preserve"> per tahun.</w:t>
            </w:r>
          </w:p>
          <w:p w:rsidR="00F22E34" w:rsidRPr="000C6FB4" w:rsidRDefault="00F22E34" w:rsidP="00E3165C">
            <w:pPr>
              <w:rPr>
                <w:rFonts w:ascii="Times New Roman" w:hAnsi="Times New Roman"/>
                <w:b w:val="0"/>
                <w:color w:val="000000" w:themeColor="text1"/>
                <w:sz w:val="22"/>
                <w:szCs w:val="22"/>
                <w:lang w:val="id-ID"/>
              </w:rPr>
            </w:pPr>
          </w:p>
          <w:p w:rsidR="00F22E34" w:rsidRPr="000C6FB4" w:rsidRDefault="00F22E34" w:rsidP="00E3165C">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Catatan: Jenis operasi</w:t>
            </w:r>
            <w:r w:rsidRPr="000C6FB4">
              <w:rPr>
                <w:rFonts w:ascii="Times New Roman" w:hAnsi="Times New Roman"/>
                <w:b w:val="0"/>
                <w:color w:val="000000" w:themeColor="text1"/>
                <w:sz w:val="22"/>
                <w:szCs w:val="22"/>
              </w:rPr>
              <w:t>/tindakan</w:t>
            </w:r>
            <w:r w:rsidRPr="000C6FB4">
              <w:rPr>
                <w:rFonts w:ascii="Times New Roman" w:hAnsi="Times New Roman"/>
                <w:b w:val="0"/>
                <w:color w:val="000000" w:themeColor="text1"/>
                <w:sz w:val="22"/>
                <w:szCs w:val="22"/>
                <w:lang w:val="id-ID"/>
              </w:rPr>
              <w:t xml:space="preserve"> pada butir</w:t>
            </w:r>
            <w:r w:rsidRPr="000C6FB4">
              <w:rPr>
                <w:rFonts w:ascii="Times New Roman" w:hAnsi="Times New Roman"/>
                <w:b w:val="0"/>
                <w:color w:val="000000" w:themeColor="text1"/>
                <w:sz w:val="22"/>
                <w:szCs w:val="22"/>
              </w:rPr>
              <w:t>.</w:t>
            </w:r>
          </w:p>
        </w:tc>
        <w:tc>
          <w:tcPr>
            <w:tcW w:w="2161" w:type="dxa"/>
            <w:gridSpan w:val="2"/>
            <w:vAlign w:val="center"/>
          </w:tcPr>
          <w:p w:rsidR="00F22E34" w:rsidRPr="000C6FB4" w:rsidRDefault="00F22E34" w:rsidP="00A52560">
            <w:pPr>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Jika NB ≥ 140, maka skor = 4.</w:t>
            </w:r>
          </w:p>
        </w:tc>
        <w:tc>
          <w:tcPr>
            <w:tcW w:w="3974" w:type="dxa"/>
            <w:gridSpan w:val="5"/>
            <w:vAlign w:val="center"/>
          </w:tcPr>
          <w:p w:rsidR="00F22E34" w:rsidRPr="000C6FB4" w:rsidRDefault="00F22E34" w:rsidP="00A52560">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Jika 80 &lt; NB &lt; 140, maka</w:t>
            </w:r>
          </w:p>
          <w:p w:rsidR="00F22E34" w:rsidRPr="000C6FB4" w:rsidRDefault="00F22E34" w:rsidP="00A52560">
            <w:pPr>
              <w:jc w:val="center"/>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id-ID"/>
              </w:rPr>
              <w:t>skor = (NB/20) – 3.</w:t>
            </w:r>
          </w:p>
        </w:tc>
        <w:tc>
          <w:tcPr>
            <w:tcW w:w="1890" w:type="dxa"/>
            <w:gridSpan w:val="4"/>
            <w:vAlign w:val="center"/>
          </w:tcPr>
          <w:p w:rsidR="00F22E34" w:rsidRPr="000C6FB4" w:rsidRDefault="00F22E34" w:rsidP="00A52560">
            <w:pPr>
              <w:jc w:val="center"/>
              <w:rPr>
                <w:rFonts w:ascii="Times New Roman" w:hAnsi="Times New Roman"/>
                <w:color w:val="000000" w:themeColor="text1"/>
                <w:sz w:val="22"/>
                <w:szCs w:val="22"/>
              </w:rPr>
            </w:pPr>
            <w:r w:rsidRPr="000C6FB4">
              <w:rPr>
                <w:rFonts w:ascii="Times New Roman" w:hAnsi="Times New Roman"/>
                <w:b w:val="0"/>
                <w:color w:val="000000" w:themeColor="text1"/>
                <w:sz w:val="22"/>
                <w:szCs w:val="22"/>
                <w:lang w:val="id-ID"/>
              </w:rPr>
              <w:t>Jika NB ≤ 80, maka skor = 1.</w:t>
            </w:r>
          </w:p>
        </w:tc>
        <w:tc>
          <w:tcPr>
            <w:tcW w:w="1695" w:type="dxa"/>
            <w:shd w:val="clear" w:color="auto" w:fill="auto"/>
            <w:vAlign w:val="center"/>
          </w:tcPr>
          <w:p w:rsidR="00F22E34" w:rsidRPr="000C6FB4" w:rsidRDefault="00F22E34" w:rsidP="00A52560">
            <w:pPr>
              <w:ind w:hanging="18"/>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Tidak ada skor 0.</w:t>
            </w:r>
          </w:p>
        </w:tc>
      </w:tr>
      <w:tr w:rsidR="00F22E34" w:rsidRPr="000C6FB4" w:rsidTr="00BA381C">
        <w:trPr>
          <w:trHeight w:val="737"/>
        </w:trPr>
        <w:tc>
          <w:tcPr>
            <w:tcW w:w="2513" w:type="dxa"/>
          </w:tcPr>
          <w:p w:rsidR="00F22E34" w:rsidRPr="000C6FB4" w:rsidRDefault="00F22E34" w:rsidP="00E3165C">
            <w:pPr>
              <w:rPr>
                <w:rFonts w:ascii="Times New Roman" w:hAnsi="Times New Roman"/>
                <w:b w:val="0"/>
                <w:color w:val="000000" w:themeColor="text1"/>
                <w:sz w:val="22"/>
                <w:szCs w:val="22"/>
                <w:lang w:val="id-ID"/>
              </w:rPr>
            </w:pPr>
          </w:p>
        </w:tc>
        <w:tc>
          <w:tcPr>
            <w:tcW w:w="3502" w:type="dxa"/>
          </w:tcPr>
          <w:p w:rsidR="00F22E34" w:rsidRPr="000C6FB4" w:rsidRDefault="00F22E34" w:rsidP="00A52560">
            <w:pP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5.5.3  Sistem evaluasi peserta didik dan kriteria kelulusan untuk menilai kompetensi peserta didik.</w:t>
            </w:r>
          </w:p>
          <w:p w:rsidR="00F22E34" w:rsidRPr="000C6FB4" w:rsidRDefault="00F22E34" w:rsidP="00A52560">
            <w:pPr>
              <w:rPr>
                <w:rFonts w:ascii="Times New Roman" w:hAnsi="Times New Roman"/>
                <w:b w:val="0"/>
                <w:color w:val="000000" w:themeColor="text1"/>
                <w:sz w:val="22"/>
                <w:szCs w:val="22"/>
                <w:lang w:val="id-ID"/>
              </w:rPr>
            </w:pPr>
          </w:p>
          <w:p w:rsidR="00F22E34" w:rsidRPr="000C6FB4" w:rsidRDefault="00F22E34" w:rsidP="00A52560">
            <w:pP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Kompetensi peserta didik:</w:t>
            </w:r>
          </w:p>
          <w:p w:rsidR="00F22E34" w:rsidRPr="000C6FB4" w:rsidRDefault="00F22E34" w:rsidP="00A52560">
            <w:pP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1. Kemampuan kognitif</w:t>
            </w:r>
          </w:p>
          <w:p w:rsidR="00F22E34" w:rsidRPr="000C6FB4" w:rsidRDefault="00F22E34" w:rsidP="00A52560">
            <w:pP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 xml:space="preserve">2. Keterampilan </w:t>
            </w:r>
          </w:p>
          <w:p w:rsidR="00F22E34" w:rsidRPr="000C6FB4" w:rsidRDefault="00F22E34" w:rsidP="00A52560">
            <w:pP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3. Perilaku</w:t>
            </w:r>
          </w:p>
          <w:p w:rsidR="00F22E34" w:rsidRPr="000C6FB4" w:rsidRDefault="00F22E34" w:rsidP="00A52560">
            <w:pPr>
              <w:rPr>
                <w:rFonts w:ascii="Times New Roman" w:hAnsi="Times New Roman"/>
                <w:b w:val="0"/>
                <w:color w:val="000000" w:themeColor="text1"/>
                <w:sz w:val="22"/>
                <w:szCs w:val="22"/>
                <w:lang w:val="id-ID"/>
              </w:rPr>
            </w:pPr>
          </w:p>
          <w:p w:rsidR="00F22E34" w:rsidRPr="000C6FB4" w:rsidRDefault="00F22E34" w:rsidP="00A52560">
            <w:pPr>
              <w:pStyle w:val="ListParagraph"/>
              <w:numPr>
                <w:ilvl w:val="0"/>
                <w:numId w:val="12"/>
              </w:numPr>
              <w:rPr>
                <w:color w:val="000000" w:themeColor="text1"/>
                <w:sz w:val="22"/>
                <w:szCs w:val="22"/>
                <w:lang w:val="id-ID"/>
              </w:rPr>
            </w:pPr>
            <w:r w:rsidRPr="000C6FB4">
              <w:rPr>
                <w:color w:val="000000" w:themeColor="text1"/>
                <w:sz w:val="22"/>
                <w:szCs w:val="22"/>
                <w:lang w:val="id-ID"/>
              </w:rPr>
              <w:t>Kemampuan kognitif: ujian tertulis, presentasi kasus.</w:t>
            </w:r>
          </w:p>
          <w:p w:rsidR="00F22E34" w:rsidRPr="000C6FB4" w:rsidRDefault="00F22E34" w:rsidP="00A52560">
            <w:pPr>
              <w:pStyle w:val="ListParagraph"/>
              <w:numPr>
                <w:ilvl w:val="0"/>
                <w:numId w:val="12"/>
              </w:numPr>
              <w:rPr>
                <w:color w:val="000000" w:themeColor="text1"/>
                <w:sz w:val="22"/>
                <w:szCs w:val="22"/>
                <w:lang w:val="id-ID"/>
              </w:rPr>
            </w:pPr>
            <w:r w:rsidRPr="000C6FB4">
              <w:rPr>
                <w:color w:val="000000" w:themeColor="text1"/>
                <w:sz w:val="22"/>
                <w:szCs w:val="22"/>
                <w:lang w:val="id-ID"/>
              </w:rPr>
              <w:t>Keterampilan: ujian operasi</w:t>
            </w:r>
            <w:r w:rsidRPr="000C6FB4">
              <w:rPr>
                <w:color w:val="000000" w:themeColor="text1"/>
                <w:sz w:val="22"/>
                <w:szCs w:val="22"/>
              </w:rPr>
              <w:t>/tindakan</w:t>
            </w:r>
          </w:p>
          <w:p w:rsidR="00F22E34" w:rsidRPr="000C6FB4" w:rsidRDefault="00F22E34" w:rsidP="00A52560">
            <w:pPr>
              <w:pStyle w:val="ListParagraph"/>
              <w:numPr>
                <w:ilvl w:val="0"/>
                <w:numId w:val="12"/>
              </w:numPr>
              <w:rPr>
                <w:color w:val="000000" w:themeColor="text1"/>
                <w:sz w:val="22"/>
                <w:szCs w:val="22"/>
                <w:lang w:val="id-ID"/>
              </w:rPr>
            </w:pPr>
            <w:r w:rsidRPr="000C6FB4">
              <w:rPr>
                <w:color w:val="000000" w:themeColor="text1"/>
                <w:sz w:val="22"/>
                <w:szCs w:val="22"/>
                <w:lang w:val="id-ID"/>
              </w:rPr>
              <w:t xml:space="preserve">Perilaku: presensi, morbiditas </w:t>
            </w:r>
          </w:p>
          <w:p w:rsidR="00F22E34" w:rsidRPr="000C6FB4" w:rsidRDefault="00F22E34" w:rsidP="00A52560">
            <w:pPr>
              <w:ind w:left="-18" w:firstLine="18"/>
              <w:rPr>
                <w:rFonts w:ascii="Times New Roman" w:hAnsi="Times New Roman"/>
                <w:b w:val="0"/>
                <w:color w:val="000000" w:themeColor="text1"/>
                <w:sz w:val="22"/>
                <w:szCs w:val="22"/>
                <w:lang w:val="sv-SE"/>
              </w:rPr>
            </w:pPr>
            <w:r w:rsidRPr="000C6FB4">
              <w:rPr>
                <w:rFonts w:ascii="Times New Roman" w:hAnsi="Times New Roman"/>
                <w:color w:val="000000" w:themeColor="text1"/>
                <w:sz w:val="22"/>
                <w:szCs w:val="22"/>
                <w:lang w:val="id-ID"/>
              </w:rPr>
              <w:t>Catatan: dinilai dalam evaluasi rutin.</w:t>
            </w:r>
          </w:p>
        </w:tc>
        <w:tc>
          <w:tcPr>
            <w:tcW w:w="2172" w:type="dxa"/>
            <w:gridSpan w:val="3"/>
          </w:tcPr>
          <w:p w:rsidR="00F22E34" w:rsidRPr="000C6FB4" w:rsidRDefault="00F22E34" w:rsidP="00E3165C">
            <w:pPr>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id-ID"/>
              </w:rPr>
              <w:t>Sistem evaluasi dan kriteria kelulusan telah mampu menilai ketiga kompetensi peserta didik dengan baik.</w:t>
            </w:r>
          </w:p>
        </w:tc>
        <w:tc>
          <w:tcPr>
            <w:tcW w:w="2080" w:type="dxa"/>
          </w:tcPr>
          <w:p w:rsidR="00F22E34" w:rsidRPr="000C6FB4" w:rsidRDefault="00F22E34" w:rsidP="00E3165C">
            <w:pPr>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id-ID"/>
              </w:rPr>
              <w:t>Sistem evaluasi dan kriteria kelulusan telah mampu menilai dua dari tiga kompetensi peserta didik dengan baik.</w:t>
            </w:r>
          </w:p>
        </w:tc>
        <w:tc>
          <w:tcPr>
            <w:tcW w:w="1868" w:type="dxa"/>
            <w:gridSpan w:val="2"/>
          </w:tcPr>
          <w:p w:rsidR="00F22E34" w:rsidRPr="000C6FB4" w:rsidRDefault="00F22E34" w:rsidP="00E3165C">
            <w:pPr>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id-ID"/>
              </w:rPr>
              <w:t>Sistem evaluasi dan kriteria kelulusan telah mampu menilai satu dari tiga kompetensi peserta didik dengan baik.</w:t>
            </w:r>
          </w:p>
        </w:tc>
        <w:tc>
          <w:tcPr>
            <w:tcW w:w="1905" w:type="dxa"/>
            <w:gridSpan w:val="5"/>
            <w:shd w:val="clear" w:color="auto" w:fill="auto"/>
          </w:tcPr>
          <w:p w:rsidR="00F22E34" w:rsidRPr="000C6FB4" w:rsidRDefault="00F22E34" w:rsidP="00A52560">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 xml:space="preserve">Sistem evaluasi dan kriteria kelulusan </w:t>
            </w:r>
            <w:r w:rsidRPr="000C6FB4">
              <w:rPr>
                <w:rFonts w:ascii="Times New Roman" w:hAnsi="Times New Roman"/>
                <w:b w:val="0"/>
                <w:color w:val="000000" w:themeColor="text1"/>
                <w:sz w:val="22"/>
                <w:szCs w:val="22"/>
              </w:rPr>
              <w:t xml:space="preserve">tidak </w:t>
            </w:r>
            <w:r w:rsidRPr="000C6FB4">
              <w:rPr>
                <w:rFonts w:ascii="Times New Roman" w:hAnsi="Times New Roman"/>
                <w:b w:val="0"/>
                <w:color w:val="000000" w:themeColor="text1"/>
                <w:sz w:val="22"/>
                <w:szCs w:val="22"/>
                <w:lang w:val="id-ID"/>
              </w:rPr>
              <w:t xml:space="preserve">mampu menilai </w:t>
            </w:r>
            <w:r w:rsidRPr="000C6FB4">
              <w:rPr>
                <w:rFonts w:ascii="Times New Roman" w:hAnsi="Times New Roman"/>
                <w:b w:val="0"/>
                <w:color w:val="000000" w:themeColor="text1"/>
                <w:sz w:val="22"/>
                <w:szCs w:val="22"/>
              </w:rPr>
              <w:t>ketiga kompetensi peserta didik.</w:t>
            </w:r>
          </w:p>
        </w:tc>
        <w:tc>
          <w:tcPr>
            <w:tcW w:w="1695" w:type="dxa"/>
            <w:shd w:val="clear" w:color="auto" w:fill="auto"/>
          </w:tcPr>
          <w:p w:rsidR="00F22E34" w:rsidRPr="000C6FB4" w:rsidRDefault="00F22E34" w:rsidP="00E3165C">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Tidak ada skor 0.</w:t>
            </w:r>
          </w:p>
        </w:tc>
      </w:tr>
      <w:tr w:rsidR="00F22E34" w:rsidRPr="000C6FB4" w:rsidTr="00BA381C">
        <w:trPr>
          <w:trHeight w:val="737"/>
        </w:trPr>
        <w:tc>
          <w:tcPr>
            <w:tcW w:w="2513" w:type="dxa"/>
            <w:vMerge w:val="restart"/>
          </w:tcPr>
          <w:p w:rsidR="00F22E34" w:rsidRPr="000C6FB4" w:rsidRDefault="00F22E34" w:rsidP="00E3165C">
            <w:pP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5.6</w:t>
            </w:r>
            <w:r w:rsidRPr="000C6FB4">
              <w:rPr>
                <w:rFonts w:ascii="Times New Roman" w:hAnsi="Times New Roman"/>
                <w:b w:val="0"/>
                <w:color w:val="000000" w:themeColor="text1"/>
                <w:sz w:val="22"/>
                <w:szCs w:val="22"/>
              </w:rPr>
              <w:t xml:space="preserve"> </w:t>
            </w:r>
            <w:r w:rsidRPr="000C6FB4">
              <w:rPr>
                <w:rFonts w:ascii="Times New Roman" w:hAnsi="Times New Roman"/>
                <w:b w:val="0"/>
                <w:color w:val="000000" w:themeColor="text1"/>
                <w:sz w:val="22"/>
                <w:szCs w:val="22"/>
                <w:lang w:val="nb-NO"/>
              </w:rPr>
              <w:t xml:space="preserve">Upaya peningkatan suasana akademik: kebijakan tentang suasana akademik, ketersediaan dan jenis prasarana, sarana dan dana, program dan kegiatan akademik untuk menciptakan suasana akademik, interaksi akademik antara dosen-peserta didik, serta pengembangan </w:t>
            </w:r>
            <w:r w:rsidRPr="000C6FB4">
              <w:rPr>
                <w:rFonts w:ascii="Times New Roman" w:hAnsi="Times New Roman"/>
                <w:b w:val="0"/>
                <w:color w:val="000000" w:themeColor="text1"/>
                <w:sz w:val="22"/>
                <w:szCs w:val="22"/>
                <w:lang w:val="id-ID"/>
              </w:rPr>
              <w:t>sikap profesional.</w:t>
            </w:r>
          </w:p>
          <w:p w:rsidR="00F22E34" w:rsidRPr="000C6FB4" w:rsidRDefault="00F22E34" w:rsidP="00E3165C">
            <w:pPr>
              <w:rPr>
                <w:rFonts w:ascii="Times New Roman" w:hAnsi="Times New Roman"/>
                <w:b w:val="0"/>
                <w:color w:val="000000" w:themeColor="text1"/>
                <w:sz w:val="22"/>
                <w:szCs w:val="22"/>
                <w:lang w:val="id-ID"/>
              </w:rPr>
            </w:pPr>
          </w:p>
          <w:p w:rsidR="00F22E34" w:rsidRPr="000C6FB4" w:rsidRDefault="00F22E34" w:rsidP="00E3165C">
            <w:pPr>
              <w:rPr>
                <w:rFonts w:ascii="Times New Roman" w:hAnsi="Times New Roman"/>
                <w:b w:val="0"/>
                <w:color w:val="000000" w:themeColor="text1"/>
                <w:sz w:val="22"/>
                <w:szCs w:val="22"/>
              </w:rPr>
            </w:pPr>
          </w:p>
          <w:p w:rsidR="00F22E34" w:rsidRPr="000C6FB4" w:rsidRDefault="00F22E34" w:rsidP="00E3165C">
            <w:pPr>
              <w:rPr>
                <w:rFonts w:ascii="Times New Roman" w:hAnsi="Times New Roman"/>
                <w:b w:val="0"/>
                <w:color w:val="000000" w:themeColor="text1"/>
                <w:sz w:val="22"/>
                <w:szCs w:val="22"/>
                <w:lang w:val="id-ID"/>
              </w:rPr>
            </w:pPr>
          </w:p>
        </w:tc>
        <w:tc>
          <w:tcPr>
            <w:tcW w:w="3502" w:type="dxa"/>
          </w:tcPr>
          <w:p w:rsidR="00F22E34" w:rsidRPr="000C6FB4" w:rsidRDefault="00F22E34" w:rsidP="00E3165C">
            <w:pPr>
              <w:ind w:left="-18" w:firstLine="18"/>
              <w:rPr>
                <w:rFonts w:ascii="Times New Roman" w:hAnsi="Times New Roman"/>
                <w:b w:val="0"/>
                <w:color w:val="000000" w:themeColor="text1"/>
                <w:sz w:val="22"/>
                <w:szCs w:val="22"/>
                <w:lang w:val="sv-SE"/>
              </w:rPr>
            </w:pPr>
            <w:r w:rsidRPr="000C6FB4">
              <w:rPr>
                <w:rFonts w:ascii="Times New Roman" w:hAnsi="Times New Roman"/>
                <w:b w:val="0"/>
                <w:color w:val="000000" w:themeColor="text1"/>
                <w:sz w:val="22"/>
                <w:szCs w:val="22"/>
                <w:lang w:val="sv-SE"/>
              </w:rPr>
              <w:t>5.</w:t>
            </w:r>
            <w:r w:rsidRPr="000C6FB4">
              <w:rPr>
                <w:rFonts w:ascii="Times New Roman" w:hAnsi="Times New Roman"/>
                <w:b w:val="0"/>
                <w:color w:val="000000" w:themeColor="text1"/>
                <w:sz w:val="22"/>
                <w:szCs w:val="22"/>
                <w:lang w:val="id-ID"/>
              </w:rPr>
              <w:t>6</w:t>
            </w:r>
            <w:r w:rsidRPr="000C6FB4">
              <w:rPr>
                <w:rFonts w:ascii="Times New Roman" w:hAnsi="Times New Roman"/>
                <w:b w:val="0"/>
                <w:color w:val="000000" w:themeColor="text1"/>
                <w:sz w:val="22"/>
                <w:szCs w:val="22"/>
                <w:lang w:val="sv-SE"/>
              </w:rPr>
              <w:t>.1 Kebijakan tentang suasana akademik (otonomi keilmuan, kebebasan akademik, kebebasan mimbar akademik).</w:t>
            </w:r>
          </w:p>
          <w:p w:rsidR="00F22E34" w:rsidRPr="000C6FB4" w:rsidRDefault="00F22E34" w:rsidP="00E3165C">
            <w:pPr>
              <w:ind w:left="-18" w:firstLine="18"/>
              <w:rPr>
                <w:rFonts w:ascii="Times New Roman" w:hAnsi="Times New Roman"/>
                <w:b w:val="0"/>
                <w:color w:val="000000" w:themeColor="text1"/>
                <w:sz w:val="22"/>
                <w:szCs w:val="22"/>
                <w:lang w:val="sv-SE"/>
              </w:rPr>
            </w:pPr>
          </w:p>
          <w:p w:rsidR="00F22E34" w:rsidRPr="000C6FB4" w:rsidRDefault="00F22E34" w:rsidP="00E3165C">
            <w:pPr>
              <w:ind w:left="-18" w:firstLine="18"/>
              <w:rPr>
                <w:rFonts w:ascii="Times New Roman" w:hAnsi="Times New Roman"/>
                <w:b w:val="0"/>
                <w:color w:val="000000" w:themeColor="text1"/>
                <w:sz w:val="22"/>
                <w:szCs w:val="22"/>
                <w:lang w:val="sv-SE"/>
              </w:rPr>
            </w:pPr>
          </w:p>
        </w:tc>
        <w:tc>
          <w:tcPr>
            <w:tcW w:w="2172" w:type="dxa"/>
            <w:gridSpan w:val="3"/>
          </w:tcPr>
          <w:p w:rsidR="00F22E34" w:rsidRPr="000C6FB4" w:rsidRDefault="00F22E34" w:rsidP="00E3165C">
            <w:pPr>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fi-FI"/>
              </w:rPr>
              <w:t>Ada dokumen yang lengkap tentang suasana akademik, dan dilaksanakan dengan konsisten.</w:t>
            </w:r>
          </w:p>
          <w:p w:rsidR="00F22E34" w:rsidRPr="000C6FB4" w:rsidRDefault="00F22E34" w:rsidP="00E3165C">
            <w:pPr>
              <w:rPr>
                <w:rFonts w:ascii="Times New Roman" w:hAnsi="Times New Roman"/>
                <w:b w:val="0"/>
                <w:color w:val="000000" w:themeColor="text1"/>
                <w:sz w:val="22"/>
                <w:szCs w:val="22"/>
                <w:lang w:val="fi-FI"/>
              </w:rPr>
            </w:pPr>
          </w:p>
        </w:tc>
        <w:tc>
          <w:tcPr>
            <w:tcW w:w="2080" w:type="dxa"/>
          </w:tcPr>
          <w:p w:rsidR="00F22E34" w:rsidRPr="000C6FB4" w:rsidRDefault="00F22E34" w:rsidP="00E3165C">
            <w:pPr>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fi-FI"/>
              </w:rPr>
              <w:t>Ada dokumen yang lengkap tentang suasana akademik, dan sebagian besar dilaksanakan dengan konsisten.</w:t>
            </w:r>
          </w:p>
          <w:p w:rsidR="00F22E34" w:rsidRPr="000C6FB4" w:rsidRDefault="00F22E34" w:rsidP="00E3165C">
            <w:pPr>
              <w:rPr>
                <w:rFonts w:ascii="Times New Roman" w:hAnsi="Times New Roman"/>
                <w:b w:val="0"/>
                <w:color w:val="000000" w:themeColor="text1"/>
                <w:sz w:val="22"/>
                <w:szCs w:val="22"/>
                <w:lang w:val="id-ID"/>
              </w:rPr>
            </w:pPr>
          </w:p>
        </w:tc>
        <w:tc>
          <w:tcPr>
            <w:tcW w:w="1868" w:type="dxa"/>
            <w:gridSpan w:val="2"/>
          </w:tcPr>
          <w:p w:rsidR="00F22E34" w:rsidRPr="000C6FB4" w:rsidRDefault="00F22E34" w:rsidP="004E4771">
            <w:pPr>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fi-FI"/>
              </w:rPr>
              <w:t>Ada dokumen yang lengkap tentang suasana akademik, dan sebagian dilaksanakan dengan konsisten.</w:t>
            </w:r>
          </w:p>
          <w:p w:rsidR="00F22E34" w:rsidRPr="000C6FB4" w:rsidRDefault="00F22E34" w:rsidP="00E3165C">
            <w:pPr>
              <w:rPr>
                <w:rFonts w:ascii="Times New Roman" w:hAnsi="Times New Roman"/>
                <w:b w:val="0"/>
                <w:color w:val="000000" w:themeColor="text1"/>
                <w:sz w:val="22"/>
                <w:szCs w:val="22"/>
                <w:lang w:val="fi-FI"/>
              </w:rPr>
            </w:pPr>
          </w:p>
        </w:tc>
        <w:tc>
          <w:tcPr>
            <w:tcW w:w="1905" w:type="dxa"/>
            <w:gridSpan w:val="5"/>
            <w:shd w:val="clear" w:color="auto" w:fill="auto"/>
          </w:tcPr>
          <w:p w:rsidR="00F22E34" w:rsidRPr="000C6FB4" w:rsidRDefault="00F22E34" w:rsidP="00AF60E0">
            <w:pPr>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fi-FI"/>
              </w:rPr>
              <w:t>Tidak ada dokumen tentang suasana akademik.</w:t>
            </w:r>
          </w:p>
        </w:tc>
        <w:tc>
          <w:tcPr>
            <w:tcW w:w="1695" w:type="dxa"/>
            <w:shd w:val="clear" w:color="auto" w:fill="auto"/>
          </w:tcPr>
          <w:p w:rsidR="00F22E34" w:rsidRPr="000C6FB4" w:rsidRDefault="00F22E34" w:rsidP="00E3165C">
            <w:pP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Tidak ada skor 0.</w:t>
            </w:r>
          </w:p>
        </w:tc>
      </w:tr>
      <w:tr w:rsidR="00F22E34" w:rsidRPr="000C6FB4" w:rsidTr="00BA381C">
        <w:trPr>
          <w:trHeight w:val="737"/>
        </w:trPr>
        <w:tc>
          <w:tcPr>
            <w:tcW w:w="2513" w:type="dxa"/>
            <w:vMerge/>
          </w:tcPr>
          <w:p w:rsidR="00F22E34" w:rsidRPr="000C6FB4" w:rsidRDefault="00F22E34" w:rsidP="00E3165C">
            <w:pPr>
              <w:rPr>
                <w:rFonts w:ascii="Times New Roman" w:hAnsi="Times New Roman"/>
                <w:b w:val="0"/>
                <w:color w:val="000000" w:themeColor="text1"/>
                <w:sz w:val="22"/>
                <w:szCs w:val="22"/>
              </w:rPr>
            </w:pPr>
          </w:p>
        </w:tc>
        <w:tc>
          <w:tcPr>
            <w:tcW w:w="3502" w:type="dxa"/>
          </w:tcPr>
          <w:p w:rsidR="00F22E34" w:rsidRPr="000C6FB4" w:rsidRDefault="00F22E34" w:rsidP="00E3165C">
            <w:pPr>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fi-FI"/>
              </w:rPr>
              <w:t>5.</w:t>
            </w:r>
            <w:r w:rsidRPr="000C6FB4">
              <w:rPr>
                <w:rFonts w:ascii="Times New Roman" w:hAnsi="Times New Roman"/>
                <w:b w:val="0"/>
                <w:color w:val="000000" w:themeColor="text1"/>
                <w:sz w:val="22"/>
                <w:szCs w:val="22"/>
                <w:lang w:val="id-ID"/>
              </w:rPr>
              <w:t>6</w:t>
            </w:r>
            <w:r w:rsidRPr="000C6FB4">
              <w:rPr>
                <w:rFonts w:ascii="Times New Roman" w:hAnsi="Times New Roman"/>
                <w:b w:val="0"/>
                <w:color w:val="000000" w:themeColor="text1"/>
                <w:sz w:val="22"/>
                <w:szCs w:val="22"/>
                <w:lang w:val="fi-FI"/>
              </w:rPr>
              <w:t>.2 Ketersediaan dan jenis prasarana, sarana dan dana yang memungkinkan terciptanya interaksi akademik antara sivitas akademika.</w:t>
            </w:r>
          </w:p>
          <w:p w:rsidR="00F22E34" w:rsidRPr="000C6FB4" w:rsidRDefault="00F22E34" w:rsidP="00E3165C">
            <w:pPr>
              <w:rPr>
                <w:rFonts w:ascii="Times New Roman" w:hAnsi="Times New Roman"/>
                <w:b w:val="0"/>
                <w:color w:val="000000" w:themeColor="text1"/>
                <w:sz w:val="22"/>
                <w:szCs w:val="22"/>
                <w:lang w:val="fi-FI"/>
              </w:rPr>
            </w:pPr>
          </w:p>
          <w:p w:rsidR="00F22E34" w:rsidRPr="000C6FB4" w:rsidRDefault="00F22E34" w:rsidP="00E3165C">
            <w:pPr>
              <w:rPr>
                <w:rFonts w:ascii="Times New Roman" w:hAnsi="Times New Roman"/>
                <w:b w:val="0"/>
                <w:color w:val="000000" w:themeColor="text1"/>
                <w:sz w:val="22"/>
                <w:szCs w:val="22"/>
                <w:lang w:val="fi-FI"/>
              </w:rPr>
            </w:pPr>
          </w:p>
        </w:tc>
        <w:tc>
          <w:tcPr>
            <w:tcW w:w="2172" w:type="dxa"/>
            <w:gridSpan w:val="3"/>
          </w:tcPr>
          <w:p w:rsidR="00F22E34" w:rsidRPr="000C6FB4" w:rsidRDefault="00F22E34" w:rsidP="00E3165C">
            <w:pPr>
              <w:rPr>
                <w:rFonts w:ascii="Times New Roman" w:hAnsi="Times New Roman"/>
                <w:b w:val="0"/>
                <w:color w:val="000000" w:themeColor="text1"/>
                <w:sz w:val="22"/>
                <w:szCs w:val="22"/>
                <w:lang w:val="sv-SE"/>
              </w:rPr>
            </w:pPr>
            <w:r w:rsidRPr="000C6FB4">
              <w:rPr>
                <w:rFonts w:ascii="Times New Roman" w:hAnsi="Times New Roman"/>
                <w:b w:val="0"/>
                <w:color w:val="000000" w:themeColor="text1"/>
                <w:sz w:val="22"/>
                <w:szCs w:val="22"/>
                <w:lang w:val="sv-SE"/>
              </w:rPr>
              <w:t>Tersedia, milik sendiri, sangat lengkap dan dukungan dana sangat memadai.</w:t>
            </w:r>
          </w:p>
          <w:p w:rsidR="00F22E34" w:rsidRPr="000C6FB4" w:rsidRDefault="00F22E34" w:rsidP="00E3165C">
            <w:pPr>
              <w:rPr>
                <w:rFonts w:ascii="Times New Roman" w:hAnsi="Times New Roman"/>
                <w:b w:val="0"/>
                <w:color w:val="000000" w:themeColor="text1"/>
                <w:sz w:val="22"/>
                <w:szCs w:val="22"/>
                <w:lang w:val="sv-SE"/>
              </w:rPr>
            </w:pPr>
          </w:p>
        </w:tc>
        <w:tc>
          <w:tcPr>
            <w:tcW w:w="2080" w:type="dxa"/>
          </w:tcPr>
          <w:p w:rsidR="00F22E34" w:rsidRPr="000C6FB4" w:rsidRDefault="00F22E34" w:rsidP="00E3165C">
            <w:pPr>
              <w:rPr>
                <w:rFonts w:ascii="Times New Roman" w:hAnsi="Times New Roman"/>
                <w:b w:val="0"/>
                <w:color w:val="000000" w:themeColor="text1"/>
                <w:sz w:val="22"/>
                <w:szCs w:val="22"/>
                <w:lang w:val="sv-SE"/>
              </w:rPr>
            </w:pPr>
            <w:r w:rsidRPr="000C6FB4">
              <w:rPr>
                <w:rFonts w:ascii="Times New Roman" w:hAnsi="Times New Roman"/>
                <w:b w:val="0"/>
                <w:color w:val="000000" w:themeColor="text1"/>
                <w:sz w:val="22"/>
                <w:szCs w:val="22"/>
                <w:lang w:val="sv-SE"/>
              </w:rPr>
              <w:t>Tersedia, milik sendiri, lengkap dan dukungan dana memadai.</w:t>
            </w:r>
          </w:p>
          <w:p w:rsidR="00F22E34" w:rsidRPr="000C6FB4" w:rsidRDefault="00F22E34" w:rsidP="00E3165C">
            <w:pPr>
              <w:rPr>
                <w:rFonts w:ascii="Times New Roman" w:hAnsi="Times New Roman"/>
                <w:b w:val="0"/>
                <w:color w:val="000000" w:themeColor="text1"/>
                <w:sz w:val="22"/>
                <w:szCs w:val="22"/>
                <w:lang w:val="sv-SE"/>
              </w:rPr>
            </w:pPr>
          </w:p>
        </w:tc>
        <w:tc>
          <w:tcPr>
            <w:tcW w:w="1868" w:type="dxa"/>
            <w:gridSpan w:val="2"/>
          </w:tcPr>
          <w:p w:rsidR="00F22E34" w:rsidRPr="000C6FB4" w:rsidRDefault="00F22E34" w:rsidP="00E3165C">
            <w:pPr>
              <w:rPr>
                <w:rFonts w:ascii="Times New Roman" w:hAnsi="Times New Roman"/>
                <w:b w:val="0"/>
                <w:color w:val="000000" w:themeColor="text1"/>
                <w:sz w:val="22"/>
                <w:szCs w:val="22"/>
                <w:lang w:val="es-ES"/>
              </w:rPr>
            </w:pPr>
            <w:r w:rsidRPr="000C6FB4">
              <w:rPr>
                <w:rFonts w:ascii="Times New Roman" w:hAnsi="Times New Roman"/>
                <w:b w:val="0"/>
                <w:color w:val="000000" w:themeColor="text1"/>
                <w:sz w:val="22"/>
                <w:szCs w:val="22"/>
                <w:lang w:val="sv-SE"/>
              </w:rPr>
              <w:t>Tersedia cukup lengkap, milik sendiri atau sewa, dan dana yang cukup memadai.</w:t>
            </w:r>
          </w:p>
        </w:tc>
        <w:tc>
          <w:tcPr>
            <w:tcW w:w="1905" w:type="dxa"/>
            <w:gridSpan w:val="5"/>
            <w:shd w:val="clear" w:color="auto" w:fill="auto"/>
          </w:tcPr>
          <w:p w:rsidR="00F22E34" w:rsidRPr="000C6FB4" w:rsidRDefault="00F22E34" w:rsidP="00AF60E0">
            <w:pPr>
              <w:rPr>
                <w:rFonts w:ascii="Times New Roman" w:hAnsi="Times New Roman"/>
                <w:b w:val="0"/>
                <w:color w:val="000000" w:themeColor="text1"/>
                <w:sz w:val="22"/>
                <w:szCs w:val="22"/>
                <w:lang w:val="sv-SE"/>
              </w:rPr>
            </w:pPr>
            <w:r w:rsidRPr="000C6FB4">
              <w:rPr>
                <w:rFonts w:ascii="Times New Roman" w:hAnsi="Times New Roman"/>
                <w:b w:val="0"/>
                <w:color w:val="000000" w:themeColor="text1"/>
                <w:sz w:val="22"/>
                <w:szCs w:val="22"/>
                <w:lang w:val="fi-FI"/>
              </w:rPr>
              <w:t>Ketersediaan dan jenis prasarana, sarana dan dana yang memungkinkan terciptanya interaksi akademik antara sivitas akademika.</w:t>
            </w:r>
          </w:p>
        </w:tc>
        <w:tc>
          <w:tcPr>
            <w:tcW w:w="1695" w:type="dxa"/>
            <w:shd w:val="clear" w:color="auto" w:fill="auto"/>
          </w:tcPr>
          <w:p w:rsidR="00F22E34" w:rsidRPr="000C6FB4" w:rsidRDefault="00F22E34" w:rsidP="00E3165C">
            <w:pPr>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fi-FI"/>
              </w:rPr>
              <w:t>Tidak ada skor 0.</w:t>
            </w:r>
          </w:p>
        </w:tc>
      </w:tr>
      <w:tr w:rsidR="00F22E34" w:rsidRPr="000C6FB4" w:rsidTr="00BA381C">
        <w:trPr>
          <w:trHeight w:val="848"/>
        </w:trPr>
        <w:tc>
          <w:tcPr>
            <w:tcW w:w="2513" w:type="dxa"/>
            <w:vMerge/>
          </w:tcPr>
          <w:p w:rsidR="00F22E34" w:rsidRPr="000C6FB4" w:rsidRDefault="00F22E34" w:rsidP="00E3165C">
            <w:pPr>
              <w:ind w:left="484"/>
              <w:rPr>
                <w:rFonts w:ascii="Times New Roman" w:hAnsi="Times New Roman"/>
                <w:color w:val="000000" w:themeColor="text1"/>
                <w:sz w:val="22"/>
                <w:szCs w:val="22"/>
                <w:lang w:val="nb-NO"/>
              </w:rPr>
            </w:pPr>
          </w:p>
        </w:tc>
        <w:tc>
          <w:tcPr>
            <w:tcW w:w="3502" w:type="dxa"/>
          </w:tcPr>
          <w:p w:rsidR="00F22E34" w:rsidRPr="000C6FB4" w:rsidRDefault="00F22E34" w:rsidP="00E3165C">
            <w:pPr>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fi-FI"/>
              </w:rPr>
              <w:t>5.</w:t>
            </w:r>
            <w:r w:rsidRPr="000C6FB4">
              <w:rPr>
                <w:rFonts w:ascii="Times New Roman" w:hAnsi="Times New Roman"/>
                <w:b w:val="0"/>
                <w:color w:val="000000" w:themeColor="text1"/>
                <w:sz w:val="22"/>
                <w:szCs w:val="22"/>
                <w:lang w:val="id-ID"/>
              </w:rPr>
              <w:t>6</w:t>
            </w:r>
            <w:r w:rsidRPr="000C6FB4">
              <w:rPr>
                <w:rFonts w:ascii="Times New Roman" w:hAnsi="Times New Roman"/>
                <w:b w:val="0"/>
                <w:color w:val="000000" w:themeColor="text1"/>
                <w:sz w:val="22"/>
                <w:szCs w:val="22"/>
                <w:lang w:val="fi-FI"/>
              </w:rPr>
              <w:t>.3 Program dan kegiatan akademik untuk menciptakan suasana akademik (seminar, simposium, lokakarya, bedah buku, penelitian bersama dll).</w:t>
            </w:r>
          </w:p>
          <w:p w:rsidR="00F22E34" w:rsidRPr="000C6FB4" w:rsidRDefault="00F22E34" w:rsidP="00E3165C">
            <w:pPr>
              <w:rPr>
                <w:rFonts w:ascii="Times New Roman" w:hAnsi="Times New Roman"/>
                <w:b w:val="0"/>
                <w:color w:val="000000" w:themeColor="text1"/>
                <w:sz w:val="22"/>
                <w:szCs w:val="22"/>
                <w:lang w:val="fi-FI"/>
              </w:rPr>
            </w:pPr>
          </w:p>
          <w:p w:rsidR="00F22E34" w:rsidRPr="000C6FB4" w:rsidRDefault="00F22E34" w:rsidP="00E3165C">
            <w:pPr>
              <w:rPr>
                <w:rFonts w:ascii="Times New Roman" w:hAnsi="Times New Roman"/>
                <w:b w:val="0"/>
                <w:color w:val="000000" w:themeColor="text1"/>
                <w:sz w:val="22"/>
                <w:szCs w:val="22"/>
                <w:lang w:val="fi-FI"/>
              </w:rPr>
            </w:pPr>
          </w:p>
        </w:tc>
        <w:tc>
          <w:tcPr>
            <w:tcW w:w="2172" w:type="dxa"/>
            <w:gridSpan w:val="3"/>
          </w:tcPr>
          <w:p w:rsidR="00F22E34" w:rsidRPr="000C6FB4" w:rsidRDefault="00F22E34" w:rsidP="00E3165C">
            <w:pPr>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fi-FI"/>
              </w:rPr>
              <w:t>Upaya baik dan hasilnya suasana kondusif untuk meningkatkan suasana akademik yang baik.</w:t>
            </w:r>
          </w:p>
          <w:p w:rsidR="00F22E34" w:rsidRPr="000C6FB4" w:rsidRDefault="00F22E34" w:rsidP="00E3165C">
            <w:pPr>
              <w:rPr>
                <w:rFonts w:ascii="Times New Roman" w:hAnsi="Times New Roman"/>
                <w:b w:val="0"/>
                <w:color w:val="000000" w:themeColor="text1"/>
                <w:sz w:val="22"/>
                <w:szCs w:val="22"/>
                <w:lang w:val="fi-FI"/>
              </w:rPr>
            </w:pPr>
          </w:p>
        </w:tc>
        <w:tc>
          <w:tcPr>
            <w:tcW w:w="2080" w:type="dxa"/>
          </w:tcPr>
          <w:p w:rsidR="00F22E34" w:rsidRPr="000C6FB4" w:rsidRDefault="00F22E34" w:rsidP="00E3165C">
            <w:pP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fi-FI"/>
              </w:rPr>
              <w:t>Upaya baik, namun hasilnya baru cukup</w:t>
            </w:r>
            <w:r w:rsidRPr="000C6FB4">
              <w:rPr>
                <w:rFonts w:ascii="Times New Roman" w:hAnsi="Times New Roman"/>
                <w:b w:val="0"/>
                <w:color w:val="000000" w:themeColor="text1"/>
                <w:sz w:val="22"/>
                <w:szCs w:val="22"/>
                <w:lang w:val="id-ID"/>
              </w:rPr>
              <w:t>.</w:t>
            </w:r>
          </w:p>
        </w:tc>
        <w:tc>
          <w:tcPr>
            <w:tcW w:w="1868" w:type="dxa"/>
            <w:gridSpan w:val="2"/>
          </w:tcPr>
          <w:p w:rsidR="00F22E34" w:rsidRPr="000C6FB4" w:rsidRDefault="00F22E34" w:rsidP="00E3165C">
            <w:pPr>
              <w:rPr>
                <w:rFonts w:ascii="Times New Roman" w:hAnsi="Times New Roman"/>
                <w:b w:val="0"/>
                <w:color w:val="000000" w:themeColor="text1"/>
                <w:sz w:val="22"/>
                <w:szCs w:val="22"/>
                <w:lang w:val="es-ES"/>
              </w:rPr>
            </w:pPr>
            <w:r w:rsidRPr="000C6FB4">
              <w:rPr>
                <w:rFonts w:ascii="Times New Roman" w:hAnsi="Times New Roman"/>
                <w:b w:val="0"/>
                <w:color w:val="000000" w:themeColor="text1"/>
                <w:sz w:val="22"/>
                <w:szCs w:val="22"/>
                <w:lang w:val="es-ES"/>
              </w:rPr>
              <w:t>Cukup dalam upaya dan hasilnya.</w:t>
            </w:r>
          </w:p>
        </w:tc>
        <w:tc>
          <w:tcPr>
            <w:tcW w:w="1905" w:type="dxa"/>
            <w:gridSpan w:val="5"/>
            <w:shd w:val="clear" w:color="auto" w:fill="auto"/>
          </w:tcPr>
          <w:p w:rsidR="00F22E34" w:rsidRPr="000C6FB4" w:rsidRDefault="00F22E34" w:rsidP="00E3165C">
            <w:pPr>
              <w:rPr>
                <w:rFonts w:ascii="Times New Roman" w:hAnsi="Times New Roman"/>
                <w:b w:val="0"/>
                <w:color w:val="000000" w:themeColor="text1"/>
                <w:sz w:val="22"/>
                <w:szCs w:val="22"/>
                <w:lang w:val="sv-SE"/>
              </w:rPr>
            </w:pPr>
            <w:r w:rsidRPr="000C6FB4">
              <w:rPr>
                <w:rFonts w:ascii="Times New Roman" w:hAnsi="Times New Roman"/>
                <w:b w:val="0"/>
                <w:color w:val="000000" w:themeColor="text1"/>
                <w:sz w:val="22"/>
                <w:szCs w:val="22"/>
                <w:lang w:val="sv-SE"/>
              </w:rPr>
              <w:t>Kurang dalam upaya dan hasilnya.</w:t>
            </w:r>
          </w:p>
        </w:tc>
        <w:tc>
          <w:tcPr>
            <w:tcW w:w="1695" w:type="dxa"/>
            <w:shd w:val="clear" w:color="auto" w:fill="auto"/>
          </w:tcPr>
          <w:p w:rsidR="00F22E34" w:rsidRPr="000C6FB4" w:rsidRDefault="00F22E34" w:rsidP="00E3165C">
            <w:pPr>
              <w:ind w:left="91" w:hanging="91"/>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fi-FI"/>
              </w:rPr>
              <w:t>Tidak ada skor 0.</w:t>
            </w:r>
          </w:p>
        </w:tc>
      </w:tr>
      <w:tr w:rsidR="00F22E34" w:rsidRPr="000C6FB4" w:rsidTr="00BA381C">
        <w:trPr>
          <w:trHeight w:val="848"/>
        </w:trPr>
        <w:tc>
          <w:tcPr>
            <w:tcW w:w="2513" w:type="dxa"/>
            <w:vMerge/>
          </w:tcPr>
          <w:p w:rsidR="00F22E34" w:rsidRPr="000C6FB4" w:rsidRDefault="00F22E34" w:rsidP="00E3165C">
            <w:pPr>
              <w:ind w:left="484"/>
              <w:rPr>
                <w:rFonts w:ascii="Times New Roman" w:hAnsi="Times New Roman"/>
                <w:color w:val="000000" w:themeColor="text1"/>
                <w:sz w:val="22"/>
                <w:szCs w:val="22"/>
                <w:lang w:val="nb-NO"/>
              </w:rPr>
            </w:pPr>
          </w:p>
        </w:tc>
        <w:tc>
          <w:tcPr>
            <w:tcW w:w="3502" w:type="dxa"/>
          </w:tcPr>
          <w:p w:rsidR="00F22E34" w:rsidRPr="000C6FB4" w:rsidRDefault="00F22E34" w:rsidP="00E3165C">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5.</w:t>
            </w:r>
            <w:r w:rsidRPr="000C6FB4">
              <w:rPr>
                <w:rFonts w:ascii="Times New Roman" w:hAnsi="Times New Roman"/>
                <w:b w:val="0"/>
                <w:color w:val="000000" w:themeColor="text1"/>
                <w:sz w:val="22"/>
                <w:szCs w:val="22"/>
                <w:lang w:val="id-ID"/>
              </w:rPr>
              <w:t>6.4</w:t>
            </w:r>
            <w:r w:rsidRPr="000C6FB4">
              <w:rPr>
                <w:rFonts w:ascii="Times New Roman" w:hAnsi="Times New Roman"/>
                <w:b w:val="0"/>
                <w:color w:val="000000" w:themeColor="text1"/>
                <w:sz w:val="22"/>
                <w:szCs w:val="22"/>
              </w:rPr>
              <w:t xml:space="preserve">  Pengembangan sikap profesional, mencakup aspek:</w:t>
            </w:r>
          </w:p>
          <w:p w:rsidR="00F22E34" w:rsidRPr="000C6FB4" w:rsidRDefault="00F22E34" w:rsidP="00E3165C">
            <w:pPr>
              <w:ind w:left="342" w:hanging="342"/>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(1)  Etika kedokteran</w:t>
            </w:r>
          </w:p>
          <w:p w:rsidR="00F22E34" w:rsidRPr="000C6FB4" w:rsidRDefault="00F22E34" w:rsidP="00E3165C">
            <w:pPr>
              <w:ind w:left="342" w:hanging="342"/>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(2)  Kemampuan kerjasama dalam tim</w:t>
            </w:r>
          </w:p>
          <w:p w:rsidR="00F22E34" w:rsidRPr="000C6FB4" w:rsidRDefault="00F22E34" w:rsidP="00DF1151">
            <w:pPr>
              <w:ind w:left="342" w:hanging="342"/>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(3)  Hubungan dokter pasien.</w:t>
            </w:r>
          </w:p>
        </w:tc>
        <w:tc>
          <w:tcPr>
            <w:tcW w:w="2172" w:type="dxa"/>
            <w:gridSpan w:val="3"/>
          </w:tcPr>
          <w:p w:rsidR="00F22E34" w:rsidRPr="000C6FB4" w:rsidRDefault="00F22E34" w:rsidP="00E3165C">
            <w:pPr>
              <w:rPr>
                <w:rFonts w:ascii="Times New Roman" w:hAnsi="Times New Roman"/>
                <w:b w:val="0"/>
                <w:color w:val="000000" w:themeColor="text1"/>
                <w:sz w:val="22"/>
                <w:szCs w:val="22"/>
                <w:lang w:val="sv-SE"/>
              </w:rPr>
            </w:pPr>
            <w:r w:rsidRPr="000C6FB4">
              <w:rPr>
                <w:rFonts w:ascii="Times New Roman" w:hAnsi="Times New Roman"/>
                <w:b w:val="0"/>
                <w:color w:val="000000" w:themeColor="text1"/>
                <w:sz w:val="22"/>
                <w:szCs w:val="22"/>
                <w:lang w:val="sv-SE"/>
              </w:rPr>
              <w:t>Ada panduan yang lengkap tentang ketiga aspek, dan dilaksanakan dengan konsisten.</w:t>
            </w:r>
          </w:p>
        </w:tc>
        <w:tc>
          <w:tcPr>
            <w:tcW w:w="2080" w:type="dxa"/>
          </w:tcPr>
          <w:p w:rsidR="00F22E34" w:rsidRPr="000C6FB4" w:rsidRDefault="00F22E34" w:rsidP="00644E85">
            <w:pPr>
              <w:rPr>
                <w:rFonts w:ascii="Times New Roman" w:hAnsi="Times New Roman"/>
                <w:b w:val="0"/>
                <w:color w:val="000000" w:themeColor="text1"/>
                <w:sz w:val="22"/>
                <w:szCs w:val="22"/>
                <w:lang w:val="sv-SE"/>
              </w:rPr>
            </w:pPr>
            <w:r w:rsidRPr="000C6FB4">
              <w:rPr>
                <w:rFonts w:ascii="Times New Roman" w:hAnsi="Times New Roman"/>
                <w:b w:val="0"/>
                <w:color w:val="000000" w:themeColor="text1"/>
                <w:sz w:val="22"/>
                <w:szCs w:val="22"/>
                <w:lang w:val="sv-SE"/>
              </w:rPr>
              <w:t>Ada panduan yang lengkap tentang ketiga aspek, dan sebagian besar dilaksanakan dengan konsisten.</w:t>
            </w:r>
          </w:p>
        </w:tc>
        <w:tc>
          <w:tcPr>
            <w:tcW w:w="1868" w:type="dxa"/>
            <w:gridSpan w:val="2"/>
          </w:tcPr>
          <w:p w:rsidR="00F22E34" w:rsidRPr="000C6FB4" w:rsidRDefault="00F22E34" w:rsidP="00644E85">
            <w:pPr>
              <w:rPr>
                <w:rFonts w:ascii="Times New Roman" w:hAnsi="Times New Roman"/>
                <w:b w:val="0"/>
                <w:color w:val="000000" w:themeColor="text1"/>
                <w:sz w:val="22"/>
                <w:szCs w:val="22"/>
                <w:lang w:val="es-ES"/>
              </w:rPr>
            </w:pPr>
            <w:r w:rsidRPr="000C6FB4">
              <w:rPr>
                <w:rFonts w:ascii="Times New Roman" w:hAnsi="Times New Roman"/>
                <w:b w:val="0"/>
                <w:color w:val="000000" w:themeColor="text1"/>
                <w:sz w:val="22"/>
                <w:szCs w:val="22"/>
                <w:lang w:val="sv-SE"/>
              </w:rPr>
              <w:t>Ada panduan yang lengkap tentang ketiga aspek, dan sebagian dilaksanakan dengan konsisten.</w:t>
            </w:r>
          </w:p>
        </w:tc>
        <w:tc>
          <w:tcPr>
            <w:tcW w:w="1905" w:type="dxa"/>
            <w:gridSpan w:val="5"/>
            <w:shd w:val="clear" w:color="auto" w:fill="auto"/>
          </w:tcPr>
          <w:p w:rsidR="00F22E34" w:rsidRPr="000C6FB4" w:rsidRDefault="00F22E34" w:rsidP="00644E85">
            <w:pPr>
              <w:ind w:left="-6" w:firstLine="6"/>
              <w:rPr>
                <w:rFonts w:ascii="Times New Roman" w:hAnsi="Times New Roman"/>
                <w:b w:val="0"/>
                <w:color w:val="000000" w:themeColor="text1"/>
                <w:sz w:val="22"/>
                <w:szCs w:val="22"/>
                <w:lang w:val="sv-SE"/>
              </w:rPr>
            </w:pPr>
            <w:r w:rsidRPr="000C6FB4">
              <w:rPr>
                <w:rFonts w:ascii="Times New Roman" w:hAnsi="Times New Roman"/>
                <w:b w:val="0"/>
                <w:color w:val="000000" w:themeColor="text1"/>
                <w:sz w:val="22"/>
                <w:szCs w:val="22"/>
                <w:lang w:val="sv-SE"/>
              </w:rPr>
              <w:t xml:space="preserve">Ada panduan namun tidak lengkap dan tidak dilaksanakan secara konsisten. </w:t>
            </w:r>
          </w:p>
        </w:tc>
        <w:tc>
          <w:tcPr>
            <w:tcW w:w="1695" w:type="dxa"/>
            <w:shd w:val="clear" w:color="auto" w:fill="auto"/>
          </w:tcPr>
          <w:p w:rsidR="00F22E34" w:rsidRPr="000C6FB4" w:rsidRDefault="00F22E34" w:rsidP="00E3165C">
            <w:pPr>
              <w:ind w:left="91" w:hanging="91"/>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fi-FI"/>
              </w:rPr>
              <w:t>Tidak ada upaya.</w:t>
            </w:r>
          </w:p>
        </w:tc>
      </w:tr>
    </w:tbl>
    <w:p w:rsidR="00F71F0E" w:rsidRPr="000C6FB4" w:rsidRDefault="00FC1252" w:rsidP="00F71F0E">
      <w:pPr>
        <w:pStyle w:val="Heading2"/>
        <w:jc w:val="center"/>
        <w:rPr>
          <w:rFonts w:ascii="Times New Roman" w:hAnsi="Times New Roman"/>
          <w:bCs/>
          <w:caps/>
          <w:color w:val="000000" w:themeColor="text1"/>
          <w:sz w:val="22"/>
          <w:szCs w:val="22"/>
          <w:lang w:val="nb-NO"/>
        </w:rPr>
      </w:pPr>
      <w:r w:rsidRPr="000C6FB4">
        <w:rPr>
          <w:rFonts w:ascii="Times New Roman" w:hAnsi="Times New Roman"/>
          <w:bCs/>
          <w:caps/>
          <w:color w:val="000000" w:themeColor="text1"/>
          <w:sz w:val="22"/>
          <w:szCs w:val="22"/>
          <w:lang w:val="nb-NO"/>
        </w:rPr>
        <w:br w:type="page"/>
      </w:r>
      <w:r w:rsidR="00942ED1" w:rsidRPr="000C6FB4">
        <w:rPr>
          <w:rFonts w:ascii="Times New Roman" w:hAnsi="Times New Roman"/>
          <w:bCs/>
          <w:caps/>
          <w:color w:val="000000" w:themeColor="text1"/>
          <w:sz w:val="22"/>
          <w:szCs w:val="22"/>
          <w:lang w:val="nb-NO"/>
        </w:rPr>
        <w:t>Standar 6</w:t>
      </w:r>
    </w:p>
    <w:p w:rsidR="00070A08" w:rsidRPr="000C6FB4" w:rsidRDefault="00070A08" w:rsidP="00F71F0E">
      <w:pPr>
        <w:pStyle w:val="Heading2"/>
        <w:jc w:val="center"/>
        <w:rPr>
          <w:rFonts w:ascii="Times New Roman" w:hAnsi="Times New Roman"/>
          <w:bCs/>
          <w:caps/>
          <w:color w:val="000000" w:themeColor="text1"/>
          <w:sz w:val="22"/>
          <w:szCs w:val="22"/>
          <w:lang w:val="nb-NO"/>
        </w:rPr>
      </w:pPr>
      <w:r w:rsidRPr="000C6FB4">
        <w:rPr>
          <w:rFonts w:ascii="Times New Roman" w:hAnsi="Times New Roman"/>
          <w:bCs/>
          <w:caps/>
          <w:color w:val="000000" w:themeColor="text1"/>
          <w:sz w:val="22"/>
          <w:szCs w:val="22"/>
          <w:lang w:val="nb-NO"/>
        </w:rPr>
        <w:t>Pe</w:t>
      </w:r>
      <w:r w:rsidR="0067051D" w:rsidRPr="000C6FB4">
        <w:rPr>
          <w:rFonts w:ascii="Times New Roman" w:hAnsi="Times New Roman"/>
          <w:bCs/>
          <w:caps/>
          <w:color w:val="000000" w:themeColor="text1"/>
          <w:sz w:val="22"/>
          <w:szCs w:val="22"/>
          <w:lang w:val="id-ID"/>
        </w:rPr>
        <w:t>MBIAYAA</w:t>
      </w:r>
      <w:r w:rsidR="000F1619" w:rsidRPr="000C6FB4">
        <w:rPr>
          <w:rFonts w:ascii="Times New Roman" w:hAnsi="Times New Roman"/>
          <w:bCs/>
          <w:caps/>
          <w:color w:val="000000" w:themeColor="text1"/>
          <w:sz w:val="22"/>
          <w:szCs w:val="22"/>
        </w:rPr>
        <w:t>N</w:t>
      </w:r>
      <w:r w:rsidRPr="000C6FB4">
        <w:rPr>
          <w:rFonts w:ascii="Times New Roman" w:hAnsi="Times New Roman"/>
          <w:bCs/>
          <w:caps/>
          <w:color w:val="000000" w:themeColor="text1"/>
          <w:sz w:val="22"/>
          <w:szCs w:val="22"/>
          <w:lang w:val="nb-NO"/>
        </w:rPr>
        <w:t xml:space="preserve">, </w:t>
      </w:r>
      <w:r w:rsidR="0067051D" w:rsidRPr="000C6FB4">
        <w:rPr>
          <w:rFonts w:ascii="Times New Roman" w:hAnsi="Times New Roman"/>
          <w:bCs/>
          <w:caps/>
          <w:color w:val="000000" w:themeColor="text1"/>
          <w:sz w:val="22"/>
          <w:szCs w:val="22"/>
          <w:lang w:val="nb-NO"/>
        </w:rPr>
        <w:t xml:space="preserve">Sarana </w:t>
      </w:r>
      <w:r w:rsidR="0067051D" w:rsidRPr="000C6FB4">
        <w:rPr>
          <w:rFonts w:ascii="Times New Roman" w:hAnsi="Times New Roman"/>
          <w:bCs/>
          <w:caps/>
          <w:color w:val="000000" w:themeColor="text1"/>
          <w:sz w:val="22"/>
          <w:szCs w:val="22"/>
          <w:lang w:val="id-ID"/>
        </w:rPr>
        <w:t xml:space="preserve">DAN </w:t>
      </w:r>
      <w:r w:rsidRPr="000C6FB4">
        <w:rPr>
          <w:rFonts w:ascii="Times New Roman" w:hAnsi="Times New Roman"/>
          <w:bCs/>
          <w:caps/>
          <w:color w:val="000000" w:themeColor="text1"/>
          <w:sz w:val="22"/>
          <w:szCs w:val="22"/>
          <w:lang w:val="nb-NO"/>
        </w:rPr>
        <w:t>Prasarana</w:t>
      </w:r>
      <w:r w:rsidR="00942ED1" w:rsidRPr="000C6FB4">
        <w:rPr>
          <w:rFonts w:ascii="Times New Roman" w:hAnsi="Times New Roman"/>
          <w:bCs/>
          <w:caps/>
          <w:color w:val="000000" w:themeColor="text1"/>
          <w:sz w:val="22"/>
          <w:szCs w:val="22"/>
          <w:lang w:val="nb-NO"/>
        </w:rPr>
        <w:t>,</w:t>
      </w:r>
      <w:r w:rsidR="00D448A8" w:rsidRPr="000C6FB4">
        <w:rPr>
          <w:rFonts w:ascii="Times New Roman" w:hAnsi="Times New Roman"/>
          <w:bCs/>
          <w:caps/>
          <w:color w:val="000000" w:themeColor="text1"/>
          <w:sz w:val="22"/>
          <w:szCs w:val="22"/>
          <w:lang w:val="nb-NO"/>
        </w:rPr>
        <w:t xml:space="preserve"> </w:t>
      </w:r>
      <w:r w:rsidR="0067051D" w:rsidRPr="000C6FB4">
        <w:rPr>
          <w:rFonts w:ascii="Times New Roman" w:hAnsi="Times New Roman"/>
          <w:bCs/>
          <w:caps/>
          <w:color w:val="000000" w:themeColor="text1"/>
          <w:sz w:val="22"/>
          <w:szCs w:val="22"/>
          <w:lang w:val="id-ID"/>
        </w:rPr>
        <w:t>SERTA</w:t>
      </w:r>
      <w:r w:rsidR="00942ED1" w:rsidRPr="000C6FB4">
        <w:rPr>
          <w:rFonts w:ascii="Times New Roman" w:hAnsi="Times New Roman"/>
          <w:bCs/>
          <w:caps/>
          <w:color w:val="000000" w:themeColor="text1"/>
          <w:sz w:val="22"/>
          <w:szCs w:val="22"/>
          <w:lang w:val="nb-NO"/>
        </w:rPr>
        <w:t xml:space="preserve"> SISTEM INFORMASI</w:t>
      </w:r>
    </w:p>
    <w:p w:rsidR="00070A08" w:rsidRPr="000C6FB4" w:rsidRDefault="00070A08" w:rsidP="00F66C1F">
      <w:pPr>
        <w:rPr>
          <w:rFonts w:ascii="Times New Roman" w:hAnsi="Times New Roman"/>
          <w:bCs/>
          <w:color w:val="000000" w:themeColor="text1"/>
          <w:sz w:val="22"/>
          <w:szCs w:val="22"/>
          <w:lang w:val="sv-SE"/>
        </w:rPr>
      </w:pPr>
    </w:p>
    <w:tbl>
      <w:tblPr>
        <w:tblW w:w="1572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07"/>
        <w:gridCol w:w="2692"/>
        <w:gridCol w:w="2126"/>
        <w:gridCol w:w="2126"/>
        <w:gridCol w:w="2127"/>
        <w:gridCol w:w="1702"/>
        <w:gridCol w:w="18"/>
        <w:gridCol w:w="1722"/>
      </w:tblGrid>
      <w:tr w:rsidR="00A20825" w:rsidRPr="000C6FB4" w:rsidTr="00263E1F">
        <w:trPr>
          <w:cantSplit/>
          <w:tblHeader/>
        </w:trPr>
        <w:tc>
          <w:tcPr>
            <w:tcW w:w="3207" w:type="dxa"/>
            <w:vMerge w:val="restart"/>
          </w:tcPr>
          <w:p w:rsidR="00A20825" w:rsidRPr="000C6FB4" w:rsidRDefault="00A20825" w:rsidP="00F66C1F">
            <w:pPr>
              <w:ind w:right="-108"/>
              <w:jc w:val="center"/>
              <w:rPr>
                <w:rFonts w:ascii="Times New Roman" w:hAnsi="Times New Roman"/>
                <w:color w:val="000000" w:themeColor="text1"/>
                <w:sz w:val="22"/>
                <w:szCs w:val="22"/>
                <w:lang w:val="id-ID"/>
              </w:rPr>
            </w:pPr>
          </w:p>
          <w:p w:rsidR="00A20825" w:rsidRPr="000C6FB4" w:rsidRDefault="00A20825" w:rsidP="00F66C1F">
            <w:pPr>
              <w:ind w:right="-108"/>
              <w:jc w:val="center"/>
              <w:rPr>
                <w:rFonts w:ascii="Times New Roman" w:hAnsi="Times New Roman"/>
                <w:color w:val="000000" w:themeColor="text1"/>
                <w:sz w:val="22"/>
                <w:szCs w:val="22"/>
                <w:lang w:val="id-ID"/>
              </w:rPr>
            </w:pPr>
            <w:r w:rsidRPr="000C6FB4">
              <w:rPr>
                <w:rFonts w:ascii="Times New Roman" w:hAnsi="Times New Roman"/>
                <w:color w:val="000000" w:themeColor="text1"/>
                <w:sz w:val="22"/>
                <w:szCs w:val="22"/>
                <w:lang w:val="id-ID"/>
              </w:rPr>
              <w:t>ELEMEN PENILAIAN</w:t>
            </w:r>
          </w:p>
        </w:tc>
        <w:tc>
          <w:tcPr>
            <w:tcW w:w="2692" w:type="dxa"/>
            <w:vMerge w:val="restart"/>
            <w:shd w:val="clear" w:color="auto" w:fill="auto"/>
            <w:vAlign w:val="center"/>
          </w:tcPr>
          <w:p w:rsidR="00A20825" w:rsidRPr="000C6FB4" w:rsidRDefault="00A20825" w:rsidP="00F66C1F">
            <w:pPr>
              <w:ind w:right="-108"/>
              <w:jc w:val="center"/>
              <w:rPr>
                <w:rFonts w:ascii="Times New Roman" w:hAnsi="Times New Roman"/>
                <w:color w:val="000000" w:themeColor="text1"/>
                <w:sz w:val="22"/>
                <w:szCs w:val="22"/>
                <w:lang w:val="id-ID"/>
              </w:rPr>
            </w:pPr>
            <w:r w:rsidRPr="000C6FB4">
              <w:rPr>
                <w:rFonts w:ascii="Times New Roman" w:hAnsi="Times New Roman"/>
                <w:color w:val="000000" w:themeColor="text1"/>
                <w:sz w:val="22"/>
                <w:szCs w:val="22"/>
                <w:lang w:val="id-ID"/>
              </w:rPr>
              <w:t>DESKRIPTOR</w:t>
            </w:r>
          </w:p>
        </w:tc>
        <w:tc>
          <w:tcPr>
            <w:tcW w:w="9821" w:type="dxa"/>
            <w:gridSpan w:val="6"/>
            <w:shd w:val="clear" w:color="auto" w:fill="auto"/>
          </w:tcPr>
          <w:p w:rsidR="00A20825" w:rsidRPr="000C6FB4" w:rsidRDefault="00A20825" w:rsidP="00F66C1F">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HARKAT DAN PERINGKAT</w:t>
            </w:r>
          </w:p>
        </w:tc>
      </w:tr>
      <w:tr w:rsidR="00A20825" w:rsidRPr="000C6FB4" w:rsidTr="00263E1F">
        <w:trPr>
          <w:cantSplit/>
          <w:tblHeader/>
        </w:trPr>
        <w:tc>
          <w:tcPr>
            <w:tcW w:w="3207" w:type="dxa"/>
            <w:vMerge/>
          </w:tcPr>
          <w:p w:rsidR="00A20825" w:rsidRPr="000C6FB4" w:rsidRDefault="00A20825" w:rsidP="00F66C1F">
            <w:pPr>
              <w:jc w:val="center"/>
              <w:rPr>
                <w:rFonts w:ascii="Times New Roman" w:hAnsi="Times New Roman"/>
                <w:color w:val="000000" w:themeColor="text1"/>
                <w:sz w:val="22"/>
                <w:szCs w:val="22"/>
              </w:rPr>
            </w:pPr>
          </w:p>
        </w:tc>
        <w:tc>
          <w:tcPr>
            <w:tcW w:w="2692" w:type="dxa"/>
            <w:vMerge/>
            <w:shd w:val="clear" w:color="auto" w:fill="auto"/>
          </w:tcPr>
          <w:p w:rsidR="00A20825" w:rsidRPr="000C6FB4" w:rsidRDefault="00A20825" w:rsidP="00F66C1F">
            <w:pPr>
              <w:jc w:val="center"/>
              <w:rPr>
                <w:rFonts w:ascii="Times New Roman" w:hAnsi="Times New Roman"/>
                <w:color w:val="000000" w:themeColor="text1"/>
                <w:sz w:val="22"/>
                <w:szCs w:val="22"/>
              </w:rPr>
            </w:pPr>
          </w:p>
        </w:tc>
        <w:tc>
          <w:tcPr>
            <w:tcW w:w="2126" w:type="dxa"/>
            <w:shd w:val="clear" w:color="auto" w:fill="auto"/>
            <w:vAlign w:val="center"/>
          </w:tcPr>
          <w:p w:rsidR="00A20825" w:rsidRPr="000C6FB4" w:rsidRDefault="00A20825" w:rsidP="00F66C1F">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SANGAT BAIK</w:t>
            </w:r>
          </w:p>
        </w:tc>
        <w:tc>
          <w:tcPr>
            <w:tcW w:w="2126" w:type="dxa"/>
            <w:shd w:val="clear" w:color="auto" w:fill="auto"/>
            <w:vAlign w:val="center"/>
          </w:tcPr>
          <w:p w:rsidR="00A20825" w:rsidRPr="000C6FB4" w:rsidRDefault="00A20825" w:rsidP="00F66C1F">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BAIK</w:t>
            </w:r>
          </w:p>
        </w:tc>
        <w:tc>
          <w:tcPr>
            <w:tcW w:w="2127" w:type="dxa"/>
            <w:shd w:val="clear" w:color="auto" w:fill="auto"/>
            <w:vAlign w:val="center"/>
          </w:tcPr>
          <w:p w:rsidR="00A20825" w:rsidRPr="000C6FB4" w:rsidRDefault="00A20825" w:rsidP="00F66C1F">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CUKUP</w:t>
            </w:r>
          </w:p>
        </w:tc>
        <w:tc>
          <w:tcPr>
            <w:tcW w:w="1720" w:type="dxa"/>
            <w:gridSpan w:val="2"/>
            <w:shd w:val="clear" w:color="auto" w:fill="auto"/>
            <w:vAlign w:val="center"/>
          </w:tcPr>
          <w:p w:rsidR="00A20825" w:rsidRPr="000C6FB4" w:rsidRDefault="00A20825" w:rsidP="00F66C1F">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KURANG</w:t>
            </w:r>
          </w:p>
        </w:tc>
        <w:tc>
          <w:tcPr>
            <w:tcW w:w="1722" w:type="dxa"/>
            <w:shd w:val="clear" w:color="auto" w:fill="auto"/>
            <w:vAlign w:val="center"/>
          </w:tcPr>
          <w:p w:rsidR="00A20825" w:rsidRPr="000C6FB4" w:rsidRDefault="00A20825" w:rsidP="00F66C1F">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SANGAT KURANG</w:t>
            </w:r>
          </w:p>
        </w:tc>
      </w:tr>
      <w:tr w:rsidR="00A20825" w:rsidRPr="000C6FB4" w:rsidTr="00263E1F">
        <w:trPr>
          <w:cantSplit/>
          <w:tblHeader/>
        </w:trPr>
        <w:tc>
          <w:tcPr>
            <w:tcW w:w="3207" w:type="dxa"/>
            <w:vMerge/>
          </w:tcPr>
          <w:p w:rsidR="00A20825" w:rsidRPr="000C6FB4" w:rsidRDefault="00A20825" w:rsidP="00F66C1F">
            <w:pPr>
              <w:jc w:val="center"/>
              <w:rPr>
                <w:rFonts w:ascii="Times New Roman" w:hAnsi="Times New Roman"/>
                <w:color w:val="000000" w:themeColor="text1"/>
                <w:sz w:val="22"/>
                <w:szCs w:val="22"/>
              </w:rPr>
            </w:pPr>
          </w:p>
        </w:tc>
        <w:tc>
          <w:tcPr>
            <w:tcW w:w="2692" w:type="dxa"/>
            <w:vMerge/>
            <w:shd w:val="clear" w:color="auto" w:fill="auto"/>
          </w:tcPr>
          <w:p w:rsidR="00A20825" w:rsidRPr="000C6FB4" w:rsidRDefault="00A20825" w:rsidP="00F66C1F">
            <w:pPr>
              <w:jc w:val="center"/>
              <w:rPr>
                <w:rFonts w:ascii="Times New Roman" w:hAnsi="Times New Roman"/>
                <w:color w:val="000000" w:themeColor="text1"/>
                <w:sz w:val="22"/>
                <w:szCs w:val="22"/>
              </w:rPr>
            </w:pPr>
          </w:p>
        </w:tc>
        <w:tc>
          <w:tcPr>
            <w:tcW w:w="2126" w:type="dxa"/>
            <w:shd w:val="clear" w:color="auto" w:fill="auto"/>
          </w:tcPr>
          <w:p w:rsidR="00A20825" w:rsidRPr="000C6FB4" w:rsidRDefault="00A20825" w:rsidP="00F66C1F">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4</w:t>
            </w:r>
          </w:p>
        </w:tc>
        <w:tc>
          <w:tcPr>
            <w:tcW w:w="2126" w:type="dxa"/>
            <w:shd w:val="clear" w:color="auto" w:fill="auto"/>
          </w:tcPr>
          <w:p w:rsidR="00A20825" w:rsidRPr="000C6FB4" w:rsidRDefault="00A20825" w:rsidP="00F66C1F">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3</w:t>
            </w:r>
          </w:p>
        </w:tc>
        <w:tc>
          <w:tcPr>
            <w:tcW w:w="2127" w:type="dxa"/>
            <w:shd w:val="clear" w:color="auto" w:fill="auto"/>
          </w:tcPr>
          <w:p w:rsidR="00A20825" w:rsidRPr="000C6FB4" w:rsidRDefault="00A20825" w:rsidP="00F66C1F">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2</w:t>
            </w:r>
          </w:p>
        </w:tc>
        <w:tc>
          <w:tcPr>
            <w:tcW w:w="1720" w:type="dxa"/>
            <w:gridSpan w:val="2"/>
            <w:shd w:val="clear" w:color="auto" w:fill="auto"/>
          </w:tcPr>
          <w:p w:rsidR="00A20825" w:rsidRPr="000C6FB4" w:rsidRDefault="00A20825" w:rsidP="00F66C1F">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1</w:t>
            </w:r>
          </w:p>
        </w:tc>
        <w:tc>
          <w:tcPr>
            <w:tcW w:w="1722" w:type="dxa"/>
            <w:shd w:val="clear" w:color="auto" w:fill="auto"/>
          </w:tcPr>
          <w:p w:rsidR="00A20825" w:rsidRPr="000C6FB4" w:rsidRDefault="00A20825" w:rsidP="00F66C1F">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0</w:t>
            </w:r>
          </w:p>
        </w:tc>
      </w:tr>
      <w:tr w:rsidR="00A20825" w:rsidRPr="000C6FB4" w:rsidTr="00263E1F">
        <w:trPr>
          <w:trHeight w:val="484"/>
        </w:trPr>
        <w:tc>
          <w:tcPr>
            <w:tcW w:w="3207" w:type="dxa"/>
          </w:tcPr>
          <w:p w:rsidR="00A20825" w:rsidRPr="000C6FB4" w:rsidRDefault="00565091" w:rsidP="00F66C1F">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6.1</w:t>
            </w:r>
            <w:r w:rsidR="007A6624" w:rsidRPr="000C6FB4">
              <w:rPr>
                <w:rFonts w:ascii="Times New Roman" w:hAnsi="Times New Roman"/>
                <w:b w:val="0"/>
                <w:color w:val="000000" w:themeColor="text1"/>
                <w:sz w:val="22"/>
                <w:szCs w:val="22"/>
              </w:rPr>
              <w:t>.1</w:t>
            </w:r>
            <w:r w:rsidR="00710A52" w:rsidRPr="000C6FB4">
              <w:rPr>
                <w:rFonts w:ascii="Times New Roman" w:hAnsi="Times New Roman"/>
                <w:b w:val="0"/>
                <w:color w:val="000000" w:themeColor="text1"/>
                <w:sz w:val="22"/>
                <w:szCs w:val="22"/>
              </w:rPr>
              <w:t xml:space="preserve"> </w:t>
            </w:r>
            <w:r w:rsidR="00A20825" w:rsidRPr="000C6FB4">
              <w:rPr>
                <w:rFonts w:ascii="Times New Roman" w:hAnsi="Times New Roman"/>
                <w:b w:val="0"/>
                <w:color w:val="000000" w:themeColor="text1"/>
                <w:sz w:val="22"/>
                <w:szCs w:val="22"/>
              </w:rPr>
              <w:t xml:space="preserve">Keterlibatan program studi dalam </w:t>
            </w:r>
            <w:r w:rsidR="00A20825" w:rsidRPr="000C6FB4">
              <w:rPr>
                <w:rFonts w:ascii="Times New Roman" w:hAnsi="Times New Roman"/>
                <w:b w:val="0"/>
                <w:color w:val="000000" w:themeColor="text1"/>
                <w:sz w:val="22"/>
                <w:szCs w:val="22"/>
                <w:lang w:val="id-ID"/>
              </w:rPr>
              <w:t xml:space="preserve">perencanaan target kinerja, perencanaan kegiatan/ kerja dan </w:t>
            </w:r>
            <w:r w:rsidR="00A20825" w:rsidRPr="000C6FB4">
              <w:rPr>
                <w:rFonts w:ascii="Times New Roman" w:hAnsi="Times New Roman"/>
                <w:b w:val="0"/>
                <w:color w:val="000000" w:themeColor="text1"/>
                <w:sz w:val="22"/>
                <w:szCs w:val="22"/>
              </w:rPr>
              <w:t xml:space="preserve">perencanaan/alokasi dan pengelolaan dana. </w:t>
            </w:r>
          </w:p>
        </w:tc>
        <w:tc>
          <w:tcPr>
            <w:tcW w:w="2692" w:type="dxa"/>
          </w:tcPr>
          <w:p w:rsidR="00A20825" w:rsidRPr="000C6FB4" w:rsidRDefault="00043910" w:rsidP="00F66C1F">
            <w:pPr>
              <w:ind w:left="10"/>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6.1</w:t>
            </w:r>
            <w:r w:rsidR="007A6624" w:rsidRPr="000C6FB4">
              <w:rPr>
                <w:rFonts w:ascii="Times New Roman" w:hAnsi="Times New Roman"/>
                <w:b w:val="0"/>
                <w:color w:val="000000" w:themeColor="text1"/>
                <w:sz w:val="22"/>
                <w:szCs w:val="22"/>
              </w:rPr>
              <w:t>.1</w:t>
            </w:r>
            <w:r w:rsidR="00E26AC1" w:rsidRPr="000C6FB4">
              <w:rPr>
                <w:rFonts w:ascii="Times New Roman" w:hAnsi="Times New Roman"/>
                <w:b w:val="0"/>
                <w:color w:val="000000" w:themeColor="text1"/>
                <w:sz w:val="22"/>
                <w:szCs w:val="22"/>
              </w:rPr>
              <w:t xml:space="preserve"> </w:t>
            </w:r>
            <w:r w:rsidRPr="000C6FB4">
              <w:rPr>
                <w:rFonts w:ascii="Times New Roman" w:hAnsi="Times New Roman"/>
                <w:b w:val="0"/>
                <w:color w:val="000000" w:themeColor="text1"/>
                <w:sz w:val="22"/>
                <w:szCs w:val="22"/>
              </w:rPr>
              <w:t xml:space="preserve">Keterlibatan program studi dalam </w:t>
            </w:r>
            <w:r w:rsidRPr="000C6FB4">
              <w:rPr>
                <w:rFonts w:ascii="Times New Roman" w:hAnsi="Times New Roman"/>
                <w:b w:val="0"/>
                <w:color w:val="000000" w:themeColor="text1"/>
                <w:sz w:val="22"/>
                <w:szCs w:val="22"/>
                <w:lang w:val="id-ID"/>
              </w:rPr>
              <w:t>perencanaan target</w:t>
            </w:r>
            <w:r w:rsidR="001158BD" w:rsidRPr="000C6FB4">
              <w:rPr>
                <w:rFonts w:ascii="Times New Roman" w:hAnsi="Times New Roman"/>
                <w:b w:val="0"/>
                <w:color w:val="000000" w:themeColor="text1"/>
                <w:sz w:val="22"/>
                <w:szCs w:val="22"/>
                <w:lang w:val="id-ID"/>
              </w:rPr>
              <w:t xml:space="preserve"> kinerja, perencanaan kegiatan</w:t>
            </w:r>
            <w:r w:rsidR="00AF60E0" w:rsidRPr="000C6FB4">
              <w:rPr>
                <w:rFonts w:ascii="Times New Roman" w:hAnsi="Times New Roman"/>
                <w:b w:val="0"/>
                <w:color w:val="000000" w:themeColor="text1"/>
                <w:sz w:val="22"/>
                <w:szCs w:val="22"/>
              </w:rPr>
              <w:t xml:space="preserve"> </w:t>
            </w:r>
            <w:r w:rsidRPr="000C6FB4">
              <w:rPr>
                <w:rFonts w:ascii="Times New Roman" w:hAnsi="Times New Roman"/>
                <w:b w:val="0"/>
                <w:color w:val="000000" w:themeColor="text1"/>
                <w:sz w:val="22"/>
                <w:szCs w:val="22"/>
                <w:lang w:val="id-ID"/>
              </w:rPr>
              <w:t xml:space="preserve">kerja dan </w:t>
            </w:r>
            <w:r w:rsidR="00B22BBD" w:rsidRPr="000C6FB4">
              <w:rPr>
                <w:rFonts w:ascii="Times New Roman" w:hAnsi="Times New Roman"/>
                <w:b w:val="0"/>
                <w:color w:val="000000" w:themeColor="text1"/>
                <w:sz w:val="22"/>
                <w:szCs w:val="22"/>
              </w:rPr>
              <w:t xml:space="preserve">perencanaan </w:t>
            </w:r>
            <w:r w:rsidRPr="000C6FB4">
              <w:rPr>
                <w:rFonts w:ascii="Times New Roman" w:hAnsi="Times New Roman"/>
                <w:b w:val="0"/>
                <w:color w:val="000000" w:themeColor="text1"/>
                <w:sz w:val="22"/>
                <w:szCs w:val="22"/>
              </w:rPr>
              <w:t>alokasi dan pengelolaan dana.</w:t>
            </w:r>
          </w:p>
          <w:p w:rsidR="00EB1BCA" w:rsidRPr="000C6FB4" w:rsidRDefault="00EB1BCA" w:rsidP="00F66C1F">
            <w:pPr>
              <w:ind w:left="10"/>
              <w:rPr>
                <w:rFonts w:ascii="Times New Roman" w:hAnsi="Times New Roman"/>
                <w:b w:val="0"/>
                <w:color w:val="000000" w:themeColor="text1"/>
                <w:sz w:val="22"/>
                <w:szCs w:val="22"/>
              </w:rPr>
            </w:pPr>
          </w:p>
          <w:p w:rsidR="003E7154" w:rsidRPr="000C6FB4" w:rsidRDefault="003E7154" w:rsidP="00F66C1F">
            <w:pPr>
              <w:ind w:left="10"/>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K</w:t>
            </w:r>
            <w:r w:rsidRPr="000C6FB4">
              <w:rPr>
                <w:rFonts w:ascii="Times New Roman" w:hAnsi="Times New Roman"/>
                <w:b w:val="0"/>
                <w:color w:val="000000" w:themeColor="text1"/>
                <w:sz w:val="22"/>
                <w:szCs w:val="22"/>
              </w:rPr>
              <w:t xml:space="preserve">eterlibatan aktif program studi </w:t>
            </w:r>
            <w:r w:rsidRPr="000C6FB4">
              <w:rPr>
                <w:rFonts w:ascii="Times New Roman" w:hAnsi="Times New Roman"/>
                <w:b w:val="0"/>
                <w:color w:val="000000" w:themeColor="text1"/>
                <w:sz w:val="22"/>
                <w:szCs w:val="22"/>
                <w:lang w:val="id-ID"/>
              </w:rPr>
              <w:t>harus tercerminkan dengan</w:t>
            </w:r>
            <w:r w:rsidR="00EB1BCA" w:rsidRPr="000C6FB4">
              <w:rPr>
                <w:rFonts w:ascii="Times New Roman" w:hAnsi="Times New Roman"/>
                <w:b w:val="0"/>
                <w:color w:val="000000" w:themeColor="text1"/>
                <w:sz w:val="22"/>
                <w:szCs w:val="22"/>
              </w:rPr>
              <w:t xml:space="preserve"> </w:t>
            </w:r>
            <w:r w:rsidRPr="000C6FB4">
              <w:rPr>
                <w:rFonts w:ascii="Times New Roman" w:hAnsi="Times New Roman"/>
                <w:b w:val="0"/>
                <w:color w:val="000000" w:themeColor="text1"/>
                <w:sz w:val="22"/>
                <w:szCs w:val="22"/>
                <w:lang w:val="id-ID"/>
              </w:rPr>
              <w:t xml:space="preserve">bukti tertulis tentang </w:t>
            </w:r>
            <w:r w:rsidRPr="000C6FB4">
              <w:rPr>
                <w:rFonts w:ascii="Times New Roman" w:hAnsi="Times New Roman"/>
                <w:b w:val="0"/>
                <w:color w:val="000000" w:themeColor="text1"/>
                <w:sz w:val="22"/>
                <w:szCs w:val="22"/>
              </w:rPr>
              <w:t>proses perencanaan, pengelolaan dan pelaporan serta pertanggungjawab</w:t>
            </w:r>
            <w:r w:rsidRPr="000C6FB4">
              <w:rPr>
                <w:rFonts w:ascii="Times New Roman" w:hAnsi="Times New Roman"/>
                <w:b w:val="0"/>
                <w:color w:val="000000" w:themeColor="text1"/>
                <w:sz w:val="22"/>
                <w:szCs w:val="22"/>
                <w:lang w:val="id-ID"/>
              </w:rPr>
              <w:t>an</w:t>
            </w:r>
            <w:r w:rsidRPr="000C6FB4">
              <w:rPr>
                <w:rFonts w:ascii="Times New Roman" w:hAnsi="Times New Roman"/>
                <w:b w:val="0"/>
                <w:color w:val="000000" w:themeColor="text1"/>
                <w:sz w:val="22"/>
                <w:szCs w:val="22"/>
              </w:rPr>
              <w:t xml:space="preserve"> penggunaan dana kepada </w:t>
            </w:r>
            <w:r w:rsidRPr="000C6FB4">
              <w:rPr>
                <w:rFonts w:ascii="Times New Roman" w:hAnsi="Times New Roman"/>
                <w:b w:val="0"/>
                <w:color w:val="000000" w:themeColor="text1"/>
                <w:sz w:val="22"/>
                <w:szCs w:val="22"/>
                <w:lang w:val="id-ID"/>
              </w:rPr>
              <w:t>pemangku kepentingan</w:t>
            </w:r>
            <w:r w:rsidRPr="000C6FB4">
              <w:rPr>
                <w:rFonts w:ascii="Times New Roman" w:hAnsi="Times New Roman"/>
                <w:b w:val="0"/>
                <w:color w:val="000000" w:themeColor="text1"/>
                <w:sz w:val="22"/>
                <w:szCs w:val="22"/>
              </w:rPr>
              <w:t xml:space="preserve"> melalui mekanisme yang transparan dan akuntabel.</w:t>
            </w:r>
          </w:p>
        </w:tc>
        <w:tc>
          <w:tcPr>
            <w:tcW w:w="2126" w:type="dxa"/>
          </w:tcPr>
          <w:p w:rsidR="00A20825" w:rsidRPr="000C6FB4" w:rsidRDefault="00BE73C5" w:rsidP="00F66C1F">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Program studi secara otonom melaksanakan perencanaan</w:t>
            </w:r>
            <w:r w:rsidR="00AF60E0" w:rsidRPr="000C6FB4">
              <w:rPr>
                <w:rFonts w:ascii="Times New Roman" w:hAnsi="Times New Roman"/>
                <w:b w:val="0"/>
                <w:color w:val="000000" w:themeColor="text1"/>
                <w:sz w:val="22"/>
                <w:szCs w:val="22"/>
              </w:rPr>
              <w:t xml:space="preserve"> anggaran (perencanaan alokasi </w:t>
            </w:r>
            <w:r w:rsidRPr="000C6FB4">
              <w:rPr>
                <w:rFonts w:ascii="Times New Roman" w:hAnsi="Times New Roman"/>
                <w:b w:val="0"/>
                <w:color w:val="000000" w:themeColor="text1"/>
                <w:sz w:val="22"/>
                <w:szCs w:val="22"/>
              </w:rPr>
              <w:t>dan pembelanjaan dana).</w:t>
            </w:r>
          </w:p>
          <w:p w:rsidR="00757B69" w:rsidRPr="000C6FB4" w:rsidRDefault="00BE73C5" w:rsidP="00F66C1F">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Anggaran yang diajukan diterima seutuhnya.</w:t>
            </w:r>
          </w:p>
        </w:tc>
        <w:tc>
          <w:tcPr>
            <w:tcW w:w="2126" w:type="dxa"/>
          </w:tcPr>
          <w:p w:rsidR="00757B69" w:rsidRPr="000C6FB4" w:rsidRDefault="00757B69" w:rsidP="00F66C1F">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Program studi secara otonom melaksanakan perencanaan</w:t>
            </w:r>
            <w:r w:rsidR="00AF60E0" w:rsidRPr="000C6FB4">
              <w:rPr>
                <w:rFonts w:ascii="Times New Roman" w:hAnsi="Times New Roman"/>
                <w:b w:val="0"/>
                <w:color w:val="000000" w:themeColor="text1"/>
                <w:sz w:val="22"/>
                <w:szCs w:val="22"/>
              </w:rPr>
              <w:t xml:space="preserve"> anggaran (perencanaan alokasi </w:t>
            </w:r>
            <w:r w:rsidRPr="000C6FB4">
              <w:rPr>
                <w:rFonts w:ascii="Times New Roman" w:hAnsi="Times New Roman"/>
                <w:b w:val="0"/>
                <w:color w:val="000000" w:themeColor="text1"/>
                <w:sz w:val="22"/>
                <w:szCs w:val="22"/>
              </w:rPr>
              <w:t>dan pembelanjaan dana).</w:t>
            </w:r>
          </w:p>
          <w:p w:rsidR="00A20825" w:rsidRPr="000C6FB4" w:rsidRDefault="00757B69" w:rsidP="00F66C1F">
            <w:pPr>
              <w:rPr>
                <w:rFonts w:ascii="Times New Roman" w:hAnsi="Times New Roman"/>
                <w:b w:val="0"/>
                <w:color w:val="000000" w:themeColor="text1"/>
                <w:sz w:val="22"/>
                <w:szCs w:val="22"/>
                <w:lang w:val="sv-SE"/>
              </w:rPr>
            </w:pPr>
            <w:r w:rsidRPr="000C6FB4">
              <w:rPr>
                <w:rFonts w:ascii="Times New Roman" w:hAnsi="Times New Roman"/>
                <w:b w:val="0"/>
                <w:color w:val="000000" w:themeColor="text1"/>
                <w:sz w:val="22"/>
                <w:szCs w:val="22"/>
              </w:rPr>
              <w:t>Anggaran yang diajukan tidak diterima seutuhnya.</w:t>
            </w:r>
          </w:p>
        </w:tc>
        <w:tc>
          <w:tcPr>
            <w:tcW w:w="2127" w:type="dxa"/>
          </w:tcPr>
          <w:p w:rsidR="00757B69" w:rsidRPr="000C6FB4" w:rsidRDefault="00757B69" w:rsidP="00F66C1F">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 xml:space="preserve">Program studi hanya diminta memberikan masukan tentang perencanaan anggaran </w:t>
            </w:r>
            <w:r w:rsidR="00AF60E0" w:rsidRPr="000C6FB4">
              <w:rPr>
                <w:rFonts w:ascii="Times New Roman" w:hAnsi="Times New Roman"/>
                <w:b w:val="0"/>
                <w:color w:val="000000" w:themeColor="text1"/>
                <w:sz w:val="22"/>
                <w:szCs w:val="22"/>
              </w:rPr>
              <w:t xml:space="preserve">(perencanaan alokasi </w:t>
            </w:r>
            <w:r w:rsidRPr="000C6FB4">
              <w:rPr>
                <w:rFonts w:ascii="Times New Roman" w:hAnsi="Times New Roman"/>
                <w:b w:val="0"/>
                <w:color w:val="000000" w:themeColor="text1"/>
                <w:sz w:val="22"/>
                <w:szCs w:val="22"/>
              </w:rPr>
              <w:t>dan pembelanjaan dana).</w:t>
            </w:r>
          </w:p>
          <w:p w:rsidR="00A20825" w:rsidRPr="000C6FB4" w:rsidRDefault="00A20825" w:rsidP="00F66C1F">
            <w:pPr>
              <w:rPr>
                <w:rFonts w:ascii="Times New Roman" w:hAnsi="Times New Roman"/>
                <w:b w:val="0"/>
                <w:color w:val="000000" w:themeColor="text1"/>
                <w:sz w:val="22"/>
                <w:szCs w:val="22"/>
                <w:lang w:val="sv-SE"/>
              </w:rPr>
            </w:pPr>
          </w:p>
        </w:tc>
        <w:tc>
          <w:tcPr>
            <w:tcW w:w="1720" w:type="dxa"/>
            <w:gridSpan w:val="2"/>
            <w:shd w:val="clear" w:color="auto" w:fill="auto"/>
          </w:tcPr>
          <w:p w:rsidR="00757B69" w:rsidRPr="000C6FB4" w:rsidRDefault="00757B69" w:rsidP="00F66C1F">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Program studi tidak dilibatkan dalam perencanaan</w:t>
            </w:r>
            <w:r w:rsidR="00AF60E0" w:rsidRPr="000C6FB4">
              <w:rPr>
                <w:rFonts w:ascii="Times New Roman" w:hAnsi="Times New Roman"/>
                <w:b w:val="0"/>
                <w:color w:val="000000" w:themeColor="text1"/>
                <w:sz w:val="22"/>
                <w:szCs w:val="22"/>
              </w:rPr>
              <w:t xml:space="preserve"> anggaran (perencanaan alokasi </w:t>
            </w:r>
            <w:r w:rsidRPr="000C6FB4">
              <w:rPr>
                <w:rFonts w:ascii="Times New Roman" w:hAnsi="Times New Roman"/>
                <w:b w:val="0"/>
                <w:color w:val="000000" w:themeColor="text1"/>
                <w:sz w:val="22"/>
                <w:szCs w:val="22"/>
              </w:rPr>
              <w:t>dan pembelanjaan dana).</w:t>
            </w:r>
          </w:p>
          <w:p w:rsidR="00A20825" w:rsidRPr="000C6FB4" w:rsidRDefault="00A20825" w:rsidP="00F66C1F">
            <w:pPr>
              <w:rPr>
                <w:rFonts w:ascii="Times New Roman" w:hAnsi="Times New Roman"/>
                <w:b w:val="0"/>
                <w:color w:val="000000" w:themeColor="text1"/>
                <w:sz w:val="22"/>
                <w:szCs w:val="22"/>
                <w:lang w:val="fi-FI"/>
              </w:rPr>
            </w:pPr>
          </w:p>
        </w:tc>
        <w:tc>
          <w:tcPr>
            <w:tcW w:w="1722" w:type="dxa"/>
            <w:shd w:val="clear" w:color="auto" w:fill="auto"/>
          </w:tcPr>
          <w:p w:rsidR="00A20825" w:rsidRPr="000C6FB4" w:rsidRDefault="003E7732" w:rsidP="00F66C1F">
            <w:pPr>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fi-FI"/>
              </w:rPr>
              <w:t>Tidak ada skor 0.</w:t>
            </w:r>
          </w:p>
        </w:tc>
      </w:tr>
      <w:tr w:rsidR="009B5D8B" w:rsidRPr="000C6FB4" w:rsidTr="00D448A8">
        <w:trPr>
          <w:trHeight w:val="1223"/>
        </w:trPr>
        <w:tc>
          <w:tcPr>
            <w:tcW w:w="3207" w:type="dxa"/>
          </w:tcPr>
          <w:p w:rsidR="009B5D8B" w:rsidRPr="000C6FB4" w:rsidRDefault="009B5D8B" w:rsidP="00F66C1F">
            <w:pPr>
              <w:ind w:left="-18" w:firstLine="18"/>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id-ID"/>
              </w:rPr>
              <w:t>6.</w:t>
            </w:r>
            <w:r w:rsidR="007A6624" w:rsidRPr="000C6FB4">
              <w:rPr>
                <w:rFonts w:ascii="Times New Roman" w:hAnsi="Times New Roman"/>
                <w:b w:val="0"/>
                <w:color w:val="000000" w:themeColor="text1"/>
                <w:sz w:val="22"/>
                <w:szCs w:val="22"/>
              </w:rPr>
              <w:t>1.</w:t>
            </w:r>
            <w:r w:rsidRPr="000C6FB4">
              <w:rPr>
                <w:rFonts w:ascii="Times New Roman" w:hAnsi="Times New Roman"/>
                <w:b w:val="0"/>
                <w:color w:val="000000" w:themeColor="text1"/>
                <w:sz w:val="22"/>
                <w:szCs w:val="22"/>
                <w:lang w:val="id-ID"/>
              </w:rPr>
              <w:t>2  D</w:t>
            </w:r>
            <w:r w:rsidRPr="000C6FB4">
              <w:rPr>
                <w:rFonts w:ascii="Times New Roman" w:hAnsi="Times New Roman"/>
                <w:b w:val="0"/>
                <w:color w:val="000000" w:themeColor="text1"/>
                <w:sz w:val="22"/>
                <w:szCs w:val="22"/>
                <w:lang w:val="fi-FI"/>
              </w:rPr>
              <w:t xml:space="preserve">ana </w:t>
            </w:r>
            <w:r w:rsidRPr="000C6FB4">
              <w:rPr>
                <w:rFonts w:ascii="Times New Roman" w:hAnsi="Times New Roman"/>
                <w:b w:val="0"/>
                <w:color w:val="000000" w:themeColor="text1"/>
                <w:sz w:val="22"/>
                <w:szCs w:val="22"/>
                <w:lang w:val="id-ID"/>
              </w:rPr>
              <w:t xml:space="preserve">operasional dan pengembangan </w:t>
            </w:r>
            <w:r w:rsidRPr="000C6FB4">
              <w:rPr>
                <w:rFonts w:ascii="Times New Roman" w:hAnsi="Times New Roman"/>
                <w:b w:val="0"/>
                <w:color w:val="000000" w:themeColor="text1"/>
                <w:sz w:val="22"/>
                <w:szCs w:val="22"/>
                <w:lang w:val="fi-FI"/>
              </w:rPr>
              <w:t xml:space="preserve">(termasuk hibah)dalam </w:t>
            </w:r>
            <w:r w:rsidRPr="000C6FB4">
              <w:rPr>
                <w:rFonts w:ascii="Times New Roman" w:hAnsi="Times New Roman"/>
                <w:b w:val="0"/>
                <w:color w:val="000000" w:themeColor="text1"/>
                <w:sz w:val="22"/>
                <w:szCs w:val="22"/>
              </w:rPr>
              <w:t>tiga</w:t>
            </w:r>
            <w:r w:rsidRPr="000C6FB4">
              <w:rPr>
                <w:rFonts w:ascii="Times New Roman" w:hAnsi="Times New Roman"/>
                <w:b w:val="0"/>
                <w:color w:val="000000" w:themeColor="text1"/>
                <w:sz w:val="22"/>
                <w:szCs w:val="22"/>
                <w:lang w:val="fi-FI"/>
              </w:rPr>
              <w:t xml:space="preserve"> tahun terakhir untuk mendukung kegiatan </w:t>
            </w:r>
            <w:r w:rsidRPr="000C6FB4">
              <w:rPr>
                <w:rFonts w:ascii="Times New Roman" w:hAnsi="Times New Roman"/>
                <w:b w:val="0"/>
                <w:color w:val="000000" w:themeColor="text1"/>
                <w:sz w:val="22"/>
                <w:szCs w:val="22"/>
                <w:lang w:val="id-ID"/>
              </w:rPr>
              <w:t xml:space="preserve">program akademik (pendidikan, penelitian, dan pengabdian kepada masyarakat) </w:t>
            </w:r>
          </w:p>
        </w:tc>
        <w:tc>
          <w:tcPr>
            <w:tcW w:w="2692" w:type="dxa"/>
          </w:tcPr>
          <w:p w:rsidR="00212D90" w:rsidRPr="000C6FB4" w:rsidRDefault="009B5D8B" w:rsidP="00212D90">
            <w:pPr>
              <w:ind w:left="13" w:hanging="13"/>
              <w:rPr>
                <w:rFonts w:ascii="Arial" w:hAnsi="Arial" w:cs="Arial"/>
                <w:b w:val="0"/>
                <w:color w:val="000000" w:themeColor="text1"/>
                <w:lang w:val="id-ID"/>
              </w:rPr>
            </w:pPr>
            <w:r w:rsidRPr="000C6FB4">
              <w:rPr>
                <w:rFonts w:ascii="Times New Roman" w:hAnsi="Times New Roman"/>
                <w:b w:val="0"/>
                <w:color w:val="000000" w:themeColor="text1"/>
                <w:sz w:val="22"/>
                <w:szCs w:val="22"/>
                <w:lang w:val="fi-FI"/>
              </w:rPr>
              <w:t>6</w:t>
            </w:r>
            <w:r w:rsidR="007A6624" w:rsidRPr="000C6FB4">
              <w:rPr>
                <w:rFonts w:ascii="Times New Roman" w:hAnsi="Times New Roman"/>
                <w:b w:val="0"/>
                <w:color w:val="000000" w:themeColor="text1"/>
                <w:sz w:val="22"/>
                <w:szCs w:val="22"/>
                <w:lang w:val="fi-FI"/>
              </w:rPr>
              <w:t>.1</w:t>
            </w:r>
            <w:r w:rsidRPr="000C6FB4">
              <w:rPr>
                <w:rFonts w:ascii="Times New Roman" w:hAnsi="Times New Roman"/>
                <w:b w:val="0"/>
                <w:color w:val="000000" w:themeColor="text1"/>
                <w:sz w:val="22"/>
                <w:szCs w:val="22"/>
                <w:lang w:val="fi-FI"/>
              </w:rPr>
              <w:t>.2</w:t>
            </w:r>
            <w:r w:rsidRPr="000C6FB4">
              <w:rPr>
                <w:rFonts w:ascii="Times New Roman" w:hAnsi="Times New Roman"/>
                <w:b w:val="0"/>
                <w:color w:val="000000" w:themeColor="text1"/>
                <w:sz w:val="22"/>
                <w:szCs w:val="22"/>
                <w:lang w:val="id-ID"/>
              </w:rPr>
              <w:t>.</w:t>
            </w:r>
            <w:r w:rsidR="00212D90" w:rsidRPr="000C6FB4">
              <w:rPr>
                <w:rFonts w:ascii="Arial" w:hAnsi="Arial" w:cs="Arial"/>
                <w:b w:val="0"/>
                <w:color w:val="000000" w:themeColor="text1"/>
                <w:lang w:val="fi-FI"/>
              </w:rPr>
              <w:t>1 Persentase perolehan dana dari peserta didik dibandingkan dengan total penerimaan dana (= P</w:t>
            </w:r>
            <w:r w:rsidR="00212D90" w:rsidRPr="000C6FB4">
              <w:rPr>
                <w:rFonts w:ascii="Arial" w:hAnsi="Arial" w:cs="Arial"/>
                <w:b w:val="0"/>
                <w:color w:val="000000" w:themeColor="text1"/>
                <w:vertAlign w:val="subscript"/>
                <w:lang w:val="fi-FI"/>
              </w:rPr>
              <w:t>DM</w:t>
            </w:r>
            <w:r w:rsidR="00212D90" w:rsidRPr="000C6FB4">
              <w:rPr>
                <w:rFonts w:ascii="Arial" w:hAnsi="Arial" w:cs="Arial"/>
                <w:b w:val="0"/>
                <w:color w:val="000000" w:themeColor="text1"/>
                <w:lang w:val="fi-FI"/>
              </w:rPr>
              <w:t>)</w:t>
            </w:r>
          </w:p>
          <w:p w:rsidR="009B5D8B" w:rsidRPr="000C6FB4" w:rsidRDefault="009B5D8B" w:rsidP="00212D90">
            <w:pPr>
              <w:ind w:left="13" w:hanging="13"/>
              <w:rPr>
                <w:rFonts w:ascii="Times New Roman" w:hAnsi="Times New Roman"/>
                <w:b w:val="0"/>
                <w:color w:val="000000" w:themeColor="text1"/>
                <w:sz w:val="22"/>
                <w:szCs w:val="22"/>
                <w:lang w:val="id-ID"/>
              </w:rPr>
            </w:pPr>
          </w:p>
        </w:tc>
        <w:tc>
          <w:tcPr>
            <w:tcW w:w="2126" w:type="dxa"/>
            <w:vAlign w:val="center"/>
          </w:tcPr>
          <w:p w:rsidR="009B5D8B" w:rsidRPr="000C6FB4" w:rsidRDefault="00212D90" w:rsidP="00F66C1F">
            <w:pPr>
              <w:jc w:val="center"/>
              <w:rPr>
                <w:rFonts w:ascii="Times New Roman" w:hAnsi="Times New Roman"/>
                <w:b w:val="0"/>
                <w:color w:val="000000" w:themeColor="text1"/>
                <w:sz w:val="22"/>
                <w:szCs w:val="22"/>
                <w:lang w:val="id-ID"/>
              </w:rPr>
            </w:pPr>
            <w:r w:rsidRPr="000C6FB4">
              <w:rPr>
                <w:rFonts w:ascii="Arial" w:hAnsi="Arial" w:cs="Arial"/>
                <w:b w:val="0"/>
                <w:color w:val="000000" w:themeColor="text1"/>
                <w:lang w:val="id-ID"/>
              </w:rPr>
              <w:t xml:space="preserve">Jika </w:t>
            </w:r>
            <w:r w:rsidRPr="000C6FB4">
              <w:rPr>
                <w:rFonts w:ascii="Arial" w:hAnsi="Arial" w:cs="Arial"/>
                <w:b w:val="0"/>
                <w:color w:val="000000" w:themeColor="text1"/>
                <w:lang w:val="sv-SE"/>
              </w:rPr>
              <w:t>P</w:t>
            </w:r>
            <w:r w:rsidRPr="000C6FB4">
              <w:rPr>
                <w:rFonts w:ascii="Arial" w:hAnsi="Arial" w:cs="Arial"/>
                <w:b w:val="0"/>
                <w:color w:val="000000" w:themeColor="text1"/>
                <w:vertAlign w:val="subscript"/>
                <w:lang w:val="sv-SE"/>
              </w:rPr>
              <w:t xml:space="preserve">DM </w:t>
            </w:r>
            <w:r w:rsidRPr="000C6FB4">
              <w:rPr>
                <w:rFonts w:ascii="Arial" w:hAnsi="Arial" w:cs="Arial"/>
                <w:b w:val="0"/>
                <w:color w:val="000000" w:themeColor="text1"/>
                <w:lang w:val="sv-SE"/>
              </w:rPr>
              <w:t>≤ 30%</w:t>
            </w:r>
            <w:r w:rsidRPr="000C6FB4">
              <w:rPr>
                <w:rFonts w:ascii="Arial" w:hAnsi="Arial" w:cs="Arial"/>
                <w:b w:val="0"/>
                <w:color w:val="000000" w:themeColor="text1"/>
                <w:lang w:val="id-ID"/>
              </w:rPr>
              <w:t>, maka skor = 4.</w:t>
            </w:r>
          </w:p>
        </w:tc>
        <w:tc>
          <w:tcPr>
            <w:tcW w:w="7695" w:type="dxa"/>
            <w:gridSpan w:val="5"/>
            <w:vAlign w:val="center"/>
          </w:tcPr>
          <w:p w:rsidR="009B5D8B" w:rsidRPr="000C6FB4" w:rsidRDefault="00212D90" w:rsidP="00F66C1F">
            <w:pPr>
              <w:pStyle w:val="ListParagraph"/>
              <w:ind w:left="0"/>
              <w:jc w:val="center"/>
              <w:rPr>
                <w:color w:val="000000" w:themeColor="text1"/>
                <w:sz w:val="22"/>
                <w:szCs w:val="22"/>
                <w:lang w:val="id-ID"/>
              </w:rPr>
            </w:pPr>
            <w:r w:rsidRPr="000C6FB4">
              <w:rPr>
                <w:rFonts w:ascii="Arial" w:hAnsi="Arial" w:cs="Arial"/>
                <w:color w:val="000000" w:themeColor="text1"/>
                <w:sz w:val="22"/>
                <w:lang w:val="id-ID"/>
              </w:rPr>
              <w:t>Jika 3</w:t>
            </w:r>
            <w:r w:rsidRPr="000C6FB4">
              <w:rPr>
                <w:rFonts w:ascii="Arial" w:hAnsi="Arial" w:cs="Arial"/>
                <w:color w:val="000000" w:themeColor="text1"/>
                <w:sz w:val="22"/>
              </w:rPr>
              <w:t>0</w:t>
            </w:r>
            <w:r w:rsidRPr="000C6FB4">
              <w:rPr>
                <w:rFonts w:ascii="Arial" w:hAnsi="Arial" w:cs="Arial"/>
                <w:color w:val="000000" w:themeColor="text1"/>
                <w:sz w:val="22"/>
                <w:lang w:val="id-ID"/>
              </w:rPr>
              <w:t>% &lt;</w:t>
            </w:r>
            <w:r w:rsidRPr="000C6FB4">
              <w:rPr>
                <w:rFonts w:ascii="Arial" w:hAnsi="Arial" w:cs="Arial"/>
                <w:color w:val="000000" w:themeColor="text1"/>
                <w:sz w:val="22"/>
                <w:lang w:val="sv-SE"/>
              </w:rPr>
              <w:t>P</w:t>
            </w:r>
            <w:r w:rsidRPr="000C6FB4">
              <w:rPr>
                <w:rFonts w:ascii="Arial" w:hAnsi="Arial" w:cs="Arial"/>
                <w:color w:val="000000" w:themeColor="text1"/>
                <w:sz w:val="22"/>
                <w:vertAlign w:val="subscript"/>
                <w:lang w:val="sv-SE"/>
              </w:rPr>
              <w:t>DM</w:t>
            </w:r>
            <w:r w:rsidRPr="000C6FB4">
              <w:rPr>
                <w:rFonts w:ascii="Arial" w:hAnsi="Arial" w:cs="Arial"/>
                <w:color w:val="000000" w:themeColor="text1"/>
                <w:sz w:val="22"/>
                <w:lang w:val="id-ID"/>
              </w:rPr>
              <w:t xml:space="preserve">≤ 100%, maka skor = [334 –(200 x </w:t>
            </w:r>
            <w:r w:rsidRPr="000C6FB4">
              <w:rPr>
                <w:rFonts w:ascii="Arial" w:hAnsi="Arial" w:cs="Arial"/>
                <w:color w:val="000000" w:themeColor="text1"/>
                <w:sz w:val="22"/>
                <w:lang w:val="sv-SE"/>
              </w:rPr>
              <w:t>P</w:t>
            </w:r>
            <w:r w:rsidRPr="000C6FB4">
              <w:rPr>
                <w:rFonts w:ascii="Arial" w:hAnsi="Arial" w:cs="Arial"/>
                <w:color w:val="000000" w:themeColor="text1"/>
                <w:sz w:val="22"/>
                <w:vertAlign w:val="subscript"/>
                <w:lang w:val="sv-SE"/>
              </w:rPr>
              <w:t>DM</w:t>
            </w:r>
            <w:r w:rsidRPr="000C6FB4">
              <w:rPr>
                <w:rFonts w:ascii="Arial" w:hAnsi="Arial" w:cs="Arial"/>
                <w:color w:val="000000" w:themeColor="text1"/>
                <w:sz w:val="22"/>
                <w:lang w:val="id-ID"/>
              </w:rPr>
              <w:t>)] /67.</w:t>
            </w:r>
          </w:p>
        </w:tc>
      </w:tr>
      <w:tr w:rsidR="00AA7152" w:rsidRPr="000C6FB4" w:rsidTr="00D448A8">
        <w:trPr>
          <w:trHeight w:val="484"/>
        </w:trPr>
        <w:tc>
          <w:tcPr>
            <w:tcW w:w="3207" w:type="dxa"/>
            <w:tcBorders>
              <w:bottom w:val="nil"/>
            </w:tcBorders>
          </w:tcPr>
          <w:p w:rsidR="00AA7152" w:rsidRPr="000C6FB4" w:rsidRDefault="00AA7152" w:rsidP="00F66C1F">
            <w:pPr>
              <w:rPr>
                <w:rFonts w:ascii="Times New Roman" w:hAnsi="Times New Roman"/>
                <w:b w:val="0"/>
                <w:color w:val="000000" w:themeColor="text1"/>
                <w:sz w:val="22"/>
                <w:szCs w:val="22"/>
                <w:lang w:val="id-ID"/>
              </w:rPr>
            </w:pPr>
          </w:p>
        </w:tc>
        <w:tc>
          <w:tcPr>
            <w:tcW w:w="2692" w:type="dxa"/>
          </w:tcPr>
          <w:p w:rsidR="00AA7152" w:rsidRPr="000C6FB4" w:rsidRDefault="00AA7152" w:rsidP="00F66C1F">
            <w:pPr>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fi-FI"/>
              </w:rPr>
              <w:t>6.</w:t>
            </w:r>
            <w:r w:rsidR="007A6624" w:rsidRPr="000C6FB4">
              <w:rPr>
                <w:rFonts w:ascii="Times New Roman" w:hAnsi="Times New Roman"/>
                <w:b w:val="0"/>
                <w:color w:val="000000" w:themeColor="text1"/>
                <w:sz w:val="22"/>
                <w:szCs w:val="22"/>
                <w:lang w:val="fi-FI"/>
              </w:rPr>
              <w:t>1.</w:t>
            </w:r>
            <w:r w:rsidRPr="000C6FB4">
              <w:rPr>
                <w:rFonts w:ascii="Times New Roman" w:hAnsi="Times New Roman"/>
                <w:b w:val="0"/>
                <w:color w:val="000000" w:themeColor="text1"/>
                <w:sz w:val="22"/>
                <w:szCs w:val="22"/>
                <w:lang w:val="fi-FI"/>
              </w:rPr>
              <w:t>2.2 Penggunaan dana untuk operasional (pendidikan, penelitian,</w:t>
            </w:r>
            <w:r w:rsidRPr="000C6FB4">
              <w:rPr>
                <w:rFonts w:ascii="Times New Roman" w:hAnsi="Times New Roman"/>
                <w:b w:val="0"/>
                <w:color w:val="000000" w:themeColor="text1"/>
                <w:sz w:val="22"/>
                <w:szCs w:val="22"/>
                <w:lang w:val="id-ID"/>
              </w:rPr>
              <w:t xml:space="preserve"> dan</w:t>
            </w:r>
            <w:r w:rsidRPr="000C6FB4">
              <w:rPr>
                <w:rFonts w:ascii="Times New Roman" w:hAnsi="Times New Roman"/>
                <w:b w:val="0"/>
                <w:color w:val="000000" w:themeColor="text1"/>
                <w:sz w:val="22"/>
                <w:szCs w:val="22"/>
                <w:lang w:val="fi-FI"/>
              </w:rPr>
              <w:t xml:space="preserve"> pengabdian </w:t>
            </w:r>
            <w:r w:rsidR="00BE56DB" w:rsidRPr="000C6FB4">
              <w:rPr>
                <w:rFonts w:ascii="Times New Roman" w:hAnsi="Times New Roman"/>
                <w:b w:val="0"/>
                <w:color w:val="000000" w:themeColor="text1"/>
                <w:sz w:val="22"/>
                <w:szCs w:val="22"/>
                <w:lang w:val="id-ID"/>
              </w:rPr>
              <w:t>ke</w:t>
            </w:r>
            <w:r w:rsidR="00BE56DB" w:rsidRPr="000C6FB4">
              <w:rPr>
                <w:rFonts w:ascii="Times New Roman" w:hAnsi="Times New Roman"/>
                <w:b w:val="0"/>
                <w:color w:val="000000" w:themeColor="text1"/>
                <w:sz w:val="22"/>
                <w:szCs w:val="22"/>
                <w:lang w:val="fi-FI"/>
              </w:rPr>
              <w:t>pada</w:t>
            </w:r>
            <w:r w:rsidRPr="000C6FB4">
              <w:rPr>
                <w:rFonts w:ascii="Times New Roman" w:hAnsi="Times New Roman"/>
                <w:b w:val="0"/>
                <w:color w:val="000000" w:themeColor="text1"/>
                <w:sz w:val="22"/>
                <w:szCs w:val="22"/>
                <w:lang w:val="fi-FI"/>
              </w:rPr>
              <w:t xml:space="preserve"> masyarakat).</w:t>
            </w:r>
          </w:p>
          <w:p w:rsidR="00AA7152" w:rsidRPr="000C6FB4" w:rsidRDefault="00AA7152" w:rsidP="00F66C1F">
            <w:pPr>
              <w:rPr>
                <w:rFonts w:ascii="Times New Roman" w:hAnsi="Times New Roman"/>
                <w:b w:val="0"/>
                <w:color w:val="000000" w:themeColor="text1"/>
                <w:sz w:val="22"/>
                <w:szCs w:val="22"/>
                <w:lang w:val="fi-FI"/>
              </w:rPr>
            </w:pPr>
          </w:p>
          <w:p w:rsidR="00547F0D" w:rsidRPr="000C6FB4" w:rsidRDefault="00AA7152" w:rsidP="00F66C1F">
            <w:pPr>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lang w:val="id-ID"/>
              </w:rPr>
              <w:t>D</w:t>
            </w:r>
            <w:r w:rsidRPr="000C6FB4">
              <w:rPr>
                <w:rFonts w:ascii="Times New Roman" w:hAnsi="Times New Roman"/>
                <w:b w:val="0"/>
                <w:color w:val="000000" w:themeColor="text1"/>
                <w:sz w:val="22"/>
                <w:szCs w:val="22"/>
                <w:vertAlign w:val="subscript"/>
                <w:lang w:val="id-ID"/>
              </w:rPr>
              <w:t>OP</w:t>
            </w:r>
            <w:r w:rsidRPr="000C6FB4">
              <w:rPr>
                <w:rFonts w:ascii="Times New Roman" w:hAnsi="Times New Roman"/>
                <w:b w:val="0"/>
                <w:color w:val="000000" w:themeColor="text1"/>
                <w:sz w:val="22"/>
                <w:szCs w:val="22"/>
                <w:lang w:val="id-ID"/>
              </w:rPr>
              <w:t xml:space="preserve"> = D</w:t>
            </w:r>
            <w:r w:rsidRPr="000C6FB4">
              <w:rPr>
                <w:rFonts w:ascii="Times New Roman" w:hAnsi="Times New Roman"/>
                <w:b w:val="0"/>
                <w:color w:val="000000" w:themeColor="text1"/>
                <w:sz w:val="22"/>
                <w:szCs w:val="22"/>
                <w:lang w:val="fi-FI"/>
              </w:rPr>
              <w:t xml:space="preserve">ana </w:t>
            </w:r>
            <w:r w:rsidRPr="000C6FB4">
              <w:rPr>
                <w:rFonts w:ascii="Times New Roman" w:hAnsi="Times New Roman"/>
                <w:b w:val="0"/>
                <w:color w:val="000000" w:themeColor="text1"/>
                <w:sz w:val="22"/>
                <w:szCs w:val="22"/>
                <w:lang w:val="id-ID"/>
              </w:rPr>
              <w:t xml:space="preserve">(juta Rp) </w:t>
            </w:r>
            <w:r w:rsidRPr="000C6FB4">
              <w:rPr>
                <w:rFonts w:ascii="Times New Roman" w:hAnsi="Times New Roman"/>
                <w:b w:val="0"/>
                <w:color w:val="000000" w:themeColor="text1"/>
                <w:sz w:val="22"/>
                <w:szCs w:val="22"/>
                <w:lang w:val="fi-FI"/>
              </w:rPr>
              <w:t xml:space="preserve">untuk operasional (pendidikan, penelitian, pengabdian </w:t>
            </w:r>
            <w:r w:rsidR="00A56839" w:rsidRPr="000C6FB4">
              <w:rPr>
                <w:rFonts w:ascii="Times New Roman" w:hAnsi="Times New Roman"/>
                <w:b w:val="0"/>
                <w:color w:val="000000" w:themeColor="text1"/>
                <w:sz w:val="22"/>
                <w:szCs w:val="22"/>
                <w:lang w:val="id-ID"/>
              </w:rPr>
              <w:t>ke</w:t>
            </w:r>
            <w:r w:rsidRPr="000C6FB4">
              <w:rPr>
                <w:rFonts w:ascii="Times New Roman" w:hAnsi="Times New Roman"/>
                <w:b w:val="0"/>
                <w:color w:val="000000" w:themeColor="text1"/>
                <w:sz w:val="22"/>
                <w:szCs w:val="22"/>
                <w:lang w:val="fi-FI"/>
              </w:rPr>
              <w:t>pada masyarakat).</w:t>
            </w:r>
          </w:p>
        </w:tc>
        <w:tc>
          <w:tcPr>
            <w:tcW w:w="2126" w:type="dxa"/>
            <w:vAlign w:val="center"/>
          </w:tcPr>
          <w:p w:rsidR="00AA7152" w:rsidRPr="000C6FB4" w:rsidRDefault="00AA7152" w:rsidP="00F66C1F">
            <w:pPr>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Jika 20 ≤ D</w:t>
            </w:r>
            <w:r w:rsidRPr="000C6FB4">
              <w:rPr>
                <w:rFonts w:ascii="Times New Roman" w:hAnsi="Times New Roman"/>
                <w:b w:val="0"/>
                <w:color w:val="000000" w:themeColor="text1"/>
                <w:sz w:val="22"/>
                <w:szCs w:val="22"/>
                <w:vertAlign w:val="subscript"/>
                <w:lang w:val="id-ID"/>
              </w:rPr>
              <w:t>OP</w:t>
            </w:r>
            <w:r w:rsidRPr="000C6FB4">
              <w:rPr>
                <w:rFonts w:ascii="Times New Roman" w:hAnsi="Times New Roman"/>
                <w:b w:val="0"/>
                <w:color w:val="000000" w:themeColor="text1"/>
                <w:sz w:val="22"/>
                <w:szCs w:val="22"/>
                <w:lang w:val="id-ID"/>
              </w:rPr>
              <w:t xml:space="preserve"> ≤ 40 atau </w:t>
            </w:r>
          </w:p>
          <w:p w:rsidR="00AA7152" w:rsidRPr="000C6FB4" w:rsidRDefault="00AA7152" w:rsidP="00F66C1F">
            <w:pPr>
              <w:jc w:val="center"/>
              <w:rPr>
                <w:rFonts w:ascii="Times New Roman" w:hAnsi="Times New Roman"/>
                <w:b w:val="0"/>
                <w:color w:val="000000" w:themeColor="text1"/>
                <w:sz w:val="22"/>
                <w:szCs w:val="22"/>
                <w:lang w:val="sv-SE"/>
              </w:rPr>
            </w:pPr>
            <w:r w:rsidRPr="000C6FB4">
              <w:rPr>
                <w:rFonts w:ascii="Times New Roman" w:hAnsi="Times New Roman"/>
                <w:b w:val="0"/>
                <w:color w:val="000000" w:themeColor="text1"/>
                <w:sz w:val="22"/>
                <w:szCs w:val="22"/>
                <w:lang w:val="id-ID"/>
              </w:rPr>
              <w:t>jika D</w:t>
            </w:r>
            <w:r w:rsidRPr="000C6FB4">
              <w:rPr>
                <w:rFonts w:ascii="Times New Roman" w:hAnsi="Times New Roman"/>
                <w:b w:val="0"/>
                <w:color w:val="000000" w:themeColor="text1"/>
                <w:sz w:val="22"/>
                <w:szCs w:val="22"/>
                <w:vertAlign w:val="subscript"/>
                <w:lang w:val="id-ID"/>
              </w:rPr>
              <w:t>OP</w:t>
            </w:r>
            <w:r w:rsidRPr="000C6FB4">
              <w:rPr>
                <w:rFonts w:ascii="Times New Roman" w:hAnsi="Times New Roman"/>
                <w:b w:val="0"/>
                <w:color w:val="000000" w:themeColor="text1"/>
                <w:sz w:val="22"/>
                <w:szCs w:val="22"/>
                <w:lang w:val="id-ID"/>
              </w:rPr>
              <w:t xml:space="preserve">&gt; 40 dan  </w:t>
            </w:r>
            <w:r w:rsidRPr="000C6FB4">
              <w:rPr>
                <w:rFonts w:ascii="Times New Roman" w:hAnsi="Times New Roman"/>
                <w:b w:val="0"/>
                <w:color w:val="000000" w:themeColor="text1"/>
                <w:sz w:val="22"/>
                <w:szCs w:val="22"/>
                <w:lang w:val="sv-SE"/>
              </w:rPr>
              <w:t>P</w:t>
            </w:r>
            <w:r w:rsidRPr="000C6FB4">
              <w:rPr>
                <w:rFonts w:ascii="Times New Roman" w:hAnsi="Times New Roman"/>
                <w:b w:val="0"/>
                <w:color w:val="000000" w:themeColor="text1"/>
                <w:sz w:val="22"/>
                <w:szCs w:val="22"/>
                <w:vertAlign w:val="subscript"/>
                <w:lang w:val="sv-SE"/>
              </w:rPr>
              <w:t xml:space="preserve">DM </w:t>
            </w:r>
            <w:r w:rsidRPr="000C6FB4">
              <w:rPr>
                <w:rFonts w:ascii="Times New Roman" w:hAnsi="Times New Roman"/>
                <w:b w:val="0"/>
                <w:color w:val="000000" w:themeColor="text1"/>
                <w:sz w:val="22"/>
                <w:szCs w:val="22"/>
                <w:lang w:val="sv-SE"/>
              </w:rPr>
              <w:t>≤ 33%</w:t>
            </w:r>
            <w:r w:rsidRPr="000C6FB4">
              <w:rPr>
                <w:rFonts w:ascii="Times New Roman" w:hAnsi="Times New Roman"/>
                <w:b w:val="0"/>
                <w:color w:val="000000" w:themeColor="text1"/>
                <w:sz w:val="22"/>
                <w:szCs w:val="22"/>
                <w:lang w:val="id-ID"/>
              </w:rPr>
              <w:t>, maka skor = 4.</w:t>
            </w:r>
          </w:p>
        </w:tc>
        <w:tc>
          <w:tcPr>
            <w:tcW w:w="7695" w:type="dxa"/>
            <w:gridSpan w:val="5"/>
            <w:vAlign w:val="center"/>
          </w:tcPr>
          <w:p w:rsidR="00AA7152" w:rsidRPr="000C6FB4" w:rsidRDefault="00AA7152" w:rsidP="00F66C1F">
            <w:pPr>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Jika D</w:t>
            </w:r>
            <w:r w:rsidRPr="000C6FB4">
              <w:rPr>
                <w:rFonts w:ascii="Times New Roman" w:hAnsi="Times New Roman"/>
                <w:b w:val="0"/>
                <w:color w:val="000000" w:themeColor="text1"/>
                <w:sz w:val="22"/>
                <w:szCs w:val="22"/>
                <w:vertAlign w:val="subscript"/>
                <w:lang w:val="id-ID"/>
              </w:rPr>
              <w:t>OP</w:t>
            </w:r>
            <w:r w:rsidRPr="000C6FB4">
              <w:rPr>
                <w:rFonts w:ascii="Times New Roman" w:hAnsi="Times New Roman"/>
                <w:b w:val="0"/>
                <w:color w:val="000000" w:themeColor="text1"/>
                <w:sz w:val="22"/>
                <w:szCs w:val="22"/>
                <w:lang w:val="id-ID"/>
              </w:rPr>
              <w:t>&lt; 20, maka skor = D</w:t>
            </w:r>
            <w:r w:rsidRPr="000C6FB4">
              <w:rPr>
                <w:rFonts w:ascii="Times New Roman" w:hAnsi="Times New Roman"/>
                <w:b w:val="0"/>
                <w:color w:val="000000" w:themeColor="text1"/>
                <w:sz w:val="22"/>
                <w:szCs w:val="22"/>
                <w:vertAlign w:val="subscript"/>
                <w:lang w:val="id-ID"/>
              </w:rPr>
              <w:t>OP</w:t>
            </w:r>
            <w:r w:rsidRPr="000C6FB4">
              <w:rPr>
                <w:rFonts w:ascii="Times New Roman" w:hAnsi="Times New Roman"/>
                <w:b w:val="0"/>
                <w:color w:val="000000" w:themeColor="text1"/>
                <w:sz w:val="22"/>
                <w:szCs w:val="22"/>
                <w:lang w:val="id-ID"/>
              </w:rPr>
              <w:t xml:space="preserve"> / 5.</w:t>
            </w:r>
          </w:p>
          <w:p w:rsidR="00AA7152" w:rsidRPr="000C6FB4" w:rsidRDefault="00AA7152" w:rsidP="00F66C1F">
            <w:pPr>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Jika 40 &lt;D</w:t>
            </w:r>
            <w:r w:rsidRPr="000C6FB4">
              <w:rPr>
                <w:rFonts w:ascii="Times New Roman" w:hAnsi="Times New Roman"/>
                <w:b w:val="0"/>
                <w:color w:val="000000" w:themeColor="text1"/>
                <w:sz w:val="22"/>
                <w:szCs w:val="22"/>
                <w:vertAlign w:val="subscript"/>
                <w:lang w:val="id-ID"/>
              </w:rPr>
              <w:t>OP</w:t>
            </w:r>
            <w:r w:rsidRPr="000C6FB4">
              <w:rPr>
                <w:rFonts w:ascii="Times New Roman" w:hAnsi="Times New Roman"/>
                <w:b w:val="0"/>
                <w:color w:val="000000" w:themeColor="text1"/>
                <w:sz w:val="22"/>
                <w:szCs w:val="22"/>
                <w:lang w:val="id-ID"/>
              </w:rPr>
              <w:t>&lt; 60, maka skor = (80 - D</w:t>
            </w:r>
            <w:r w:rsidRPr="000C6FB4">
              <w:rPr>
                <w:rFonts w:ascii="Times New Roman" w:hAnsi="Times New Roman"/>
                <w:b w:val="0"/>
                <w:color w:val="000000" w:themeColor="text1"/>
                <w:sz w:val="22"/>
                <w:szCs w:val="22"/>
                <w:vertAlign w:val="subscript"/>
                <w:lang w:val="id-ID"/>
              </w:rPr>
              <w:t>OP</w:t>
            </w:r>
            <w:r w:rsidRPr="000C6FB4">
              <w:rPr>
                <w:rFonts w:ascii="Times New Roman" w:hAnsi="Times New Roman"/>
                <w:b w:val="0"/>
                <w:color w:val="000000" w:themeColor="text1"/>
                <w:sz w:val="22"/>
                <w:szCs w:val="22"/>
                <w:lang w:val="id-ID"/>
              </w:rPr>
              <w:t xml:space="preserve"> )/ 10.</w:t>
            </w:r>
          </w:p>
          <w:p w:rsidR="00AA7152" w:rsidRPr="000C6FB4" w:rsidRDefault="00AA7152" w:rsidP="00F66C1F">
            <w:pPr>
              <w:jc w:val="center"/>
              <w:rPr>
                <w:rFonts w:ascii="Times New Roman" w:hAnsi="Times New Roman"/>
                <w:b w:val="0"/>
                <w:color w:val="000000" w:themeColor="text1"/>
                <w:sz w:val="22"/>
                <w:szCs w:val="22"/>
                <w:lang w:val="sv-SE"/>
              </w:rPr>
            </w:pPr>
            <w:r w:rsidRPr="000C6FB4">
              <w:rPr>
                <w:rFonts w:ascii="Times New Roman" w:hAnsi="Times New Roman"/>
                <w:b w:val="0"/>
                <w:color w:val="000000" w:themeColor="text1"/>
                <w:sz w:val="22"/>
                <w:szCs w:val="22"/>
                <w:lang w:val="id-ID"/>
              </w:rPr>
              <w:t>Jika D</w:t>
            </w:r>
            <w:r w:rsidRPr="000C6FB4">
              <w:rPr>
                <w:rFonts w:ascii="Times New Roman" w:hAnsi="Times New Roman"/>
                <w:b w:val="0"/>
                <w:color w:val="000000" w:themeColor="text1"/>
                <w:sz w:val="22"/>
                <w:szCs w:val="22"/>
                <w:vertAlign w:val="subscript"/>
                <w:lang w:val="id-ID"/>
              </w:rPr>
              <w:t>OP</w:t>
            </w:r>
            <w:r w:rsidRPr="000C6FB4">
              <w:rPr>
                <w:rFonts w:ascii="Times New Roman" w:hAnsi="Times New Roman"/>
                <w:b w:val="0"/>
                <w:color w:val="000000" w:themeColor="text1"/>
                <w:sz w:val="22"/>
                <w:szCs w:val="22"/>
                <w:lang w:val="id-ID"/>
              </w:rPr>
              <w:t xml:space="preserve"> ≥ 60, maka skor = 2.</w:t>
            </w:r>
          </w:p>
        </w:tc>
      </w:tr>
      <w:tr w:rsidR="007A6624" w:rsidRPr="000C6FB4" w:rsidTr="00D448A8">
        <w:trPr>
          <w:trHeight w:val="484"/>
        </w:trPr>
        <w:tc>
          <w:tcPr>
            <w:tcW w:w="3207" w:type="dxa"/>
            <w:tcBorders>
              <w:top w:val="nil"/>
              <w:bottom w:val="nil"/>
            </w:tcBorders>
          </w:tcPr>
          <w:p w:rsidR="007A6624" w:rsidRPr="000C6FB4" w:rsidRDefault="007A6624" w:rsidP="00D448A8">
            <w:pPr>
              <w:ind w:left="-18" w:firstLine="18"/>
              <w:rPr>
                <w:rFonts w:ascii="Times New Roman" w:hAnsi="Times New Roman"/>
                <w:color w:val="000000" w:themeColor="text1"/>
                <w:sz w:val="22"/>
                <w:szCs w:val="22"/>
                <w:highlight w:val="red"/>
              </w:rPr>
            </w:pPr>
          </w:p>
        </w:tc>
        <w:tc>
          <w:tcPr>
            <w:tcW w:w="2692" w:type="dxa"/>
          </w:tcPr>
          <w:p w:rsidR="007A6624" w:rsidRPr="000C6FB4" w:rsidRDefault="00322160" w:rsidP="00F66C1F">
            <w:pPr>
              <w:ind w:left="13" w:firstLine="18"/>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pt-BR"/>
              </w:rPr>
              <w:t>6.1.</w:t>
            </w:r>
            <w:r w:rsidR="002B6871" w:rsidRPr="000C6FB4">
              <w:rPr>
                <w:rFonts w:ascii="Times New Roman" w:hAnsi="Times New Roman"/>
                <w:b w:val="0"/>
                <w:color w:val="000000" w:themeColor="text1"/>
                <w:sz w:val="22"/>
                <w:szCs w:val="22"/>
                <w:lang w:val="pt-BR"/>
              </w:rPr>
              <w:t>2.</w:t>
            </w:r>
            <w:r w:rsidRPr="000C6FB4">
              <w:rPr>
                <w:rFonts w:ascii="Times New Roman" w:hAnsi="Times New Roman"/>
                <w:b w:val="0"/>
                <w:color w:val="000000" w:themeColor="text1"/>
                <w:sz w:val="22"/>
                <w:szCs w:val="22"/>
                <w:lang w:val="pt-BR"/>
              </w:rPr>
              <w:t>3</w:t>
            </w:r>
            <w:r w:rsidR="00EB1BCA" w:rsidRPr="000C6FB4">
              <w:rPr>
                <w:rFonts w:ascii="Times New Roman" w:hAnsi="Times New Roman"/>
                <w:b w:val="0"/>
                <w:color w:val="000000" w:themeColor="text1"/>
                <w:sz w:val="22"/>
                <w:szCs w:val="22"/>
              </w:rPr>
              <w:t xml:space="preserve"> </w:t>
            </w:r>
            <w:r w:rsidR="007A6624" w:rsidRPr="000C6FB4">
              <w:rPr>
                <w:rFonts w:ascii="Times New Roman" w:hAnsi="Times New Roman"/>
                <w:b w:val="0"/>
                <w:color w:val="000000" w:themeColor="text1"/>
                <w:sz w:val="22"/>
                <w:szCs w:val="22"/>
                <w:lang w:val="pt-BR"/>
              </w:rPr>
              <w:t xml:space="preserve"> Penggunaan dana penelitian tiga tahun terakhir.</w:t>
            </w:r>
          </w:p>
          <w:p w:rsidR="007A6624" w:rsidRPr="000C6FB4" w:rsidRDefault="007A6624" w:rsidP="00F66C1F">
            <w:pPr>
              <w:ind w:left="13" w:firstLine="18"/>
              <w:rPr>
                <w:rFonts w:ascii="Times New Roman" w:hAnsi="Times New Roman"/>
                <w:b w:val="0"/>
                <w:color w:val="000000" w:themeColor="text1"/>
                <w:sz w:val="22"/>
                <w:szCs w:val="22"/>
                <w:lang w:val="id-ID"/>
              </w:rPr>
            </w:pPr>
          </w:p>
          <w:p w:rsidR="007A6624" w:rsidRPr="000C6FB4" w:rsidRDefault="007A6624" w:rsidP="00F71F0E">
            <w:pPr>
              <w:ind w:left="13" w:firstLine="18"/>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D</w:t>
            </w:r>
            <w:r w:rsidRPr="000C6FB4">
              <w:rPr>
                <w:rFonts w:ascii="Times New Roman" w:hAnsi="Times New Roman"/>
                <w:b w:val="0"/>
                <w:color w:val="000000" w:themeColor="text1"/>
                <w:sz w:val="22"/>
                <w:szCs w:val="22"/>
                <w:vertAlign w:val="subscript"/>
                <w:lang w:val="id-ID"/>
              </w:rPr>
              <w:t>PNL</w:t>
            </w:r>
            <w:r w:rsidRPr="000C6FB4">
              <w:rPr>
                <w:rFonts w:ascii="Times New Roman" w:hAnsi="Times New Roman"/>
                <w:b w:val="0"/>
                <w:color w:val="000000" w:themeColor="text1"/>
                <w:sz w:val="22"/>
                <w:szCs w:val="22"/>
                <w:lang w:val="id-ID"/>
              </w:rPr>
              <w:t xml:space="preserve"> = </w:t>
            </w:r>
            <w:r w:rsidRPr="000C6FB4">
              <w:rPr>
                <w:rFonts w:ascii="Times New Roman" w:hAnsi="Times New Roman"/>
                <w:b w:val="0"/>
                <w:color w:val="000000" w:themeColor="text1"/>
                <w:sz w:val="22"/>
                <w:szCs w:val="22"/>
                <w:lang w:val="fi-FI"/>
              </w:rPr>
              <w:t xml:space="preserve">Rata-rata dana penelitian per </w:t>
            </w:r>
            <w:r w:rsidR="002169FD" w:rsidRPr="000C6FB4">
              <w:rPr>
                <w:rFonts w:ascii="Times New Roman" w:hAnsi="Times New Roman"/>
                <w:b w:val="0"/>
                <w:color w:val="000000" w:themeColor="text1"/>
                <w:sz w:val="22"/>
                <w:szCs w:val="22"/>
                <w:lang w:val="fi-FI"/>
              </w:rPr>
              <w:t>dosen di RS Pendidikan (Utama, Afiliasi dan Satelit)</w:t>
            </w:r>
            <w:r w:rsidRPr="000C6FB4">
              <w:rPr>
                <w:rFonts w:ascii="Times New Roman" w:hAnsi="Times New Roman"/>
                <w:b w:val="0"/>
                <w:color w:val="000000" w:themeColor="text1"/>
                <w:sz w:val="22"/>
                <w:szCs w:val="22"/>
                <w:lang w:val="fi-FI"/>
              </w:rPr>
              <w:t xml:space="preserve"> per tahun</w:t>
            </w:r>
            <w:r w:rsidR="00C50A9E" w:rsidRPr="000C6FB4">
              <w:rPr>
                <w:rFonts w:ascii="Times New Roman" w:hAnsi="Times New Roman"/>
                <w:b w:val="0"/>
                <w:color w:val="000000" w:themeColor="text1"/>
                <w:sz w:val="22"/>
                <w:szCs w:val="22"/>
                <w:lang w:val="id-ID"/>
              </w:rPr>
              <w:t xml:space="preserve"> (dalam juta rupiah)</w:t>
            </w:r>
            <w:r w:rsidRPr="000C6FB4">
              <w:rPr>
                <w:rFonts w:ascii="Times New Roman" w:hAnsi="Times New Roman"/>
                <w:b w:val="0"/>
                <w:color w:val="000000" w:themeColor="text1"/>
                <w:sz w:val="22"/>
                <w:szCs w:val="22"/>
                <w:lang w:val="fi-FI"/>
              </w:rPr>
              <w:t>.</w:t>
            </w:r>
          </w:p>
        </w:tc>
        <w:tc>
          <w:tcPr>
            <w:tcW w:w="2126" w:type="dxa"/>
            <w:vAlign w:val="center"/>
          </w:tcPr>
          <w:p w:rsidR="007A6624" w:rsidRPr="000C6FB4" w:rsidRDefault="007A6624" w:rsidP="00F66C1F">
            <w:pPr>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Jika D</w:t>
            </w:r>
            <w:r w:rsidRPr="000C6FB4">
              <w:rPr>
                <w:rFonts w:ascii="Times New Roman" w:hAnsi="Times New Roman"/>
                <w:b w:val="0"/>
                <w:color w:val="000000" w:themeColor="text1"/>
                <w:sz w:val="22"/>
                <w:szCs w:val="22"/>
                <w:vertAlign w:val="subscript"/>
                <w:lang w:val="id-ID"/>
              </w:rPr>
              <w:t>PNL</w:t>
            </w:r>
            <w:r w:rsidR="00710A52" w:rsidRPr="000C6FB4">
              <w:rPr>
                <w:rFonts w:ascii="Times New Roman" w:hAnsi="Times New Roman"/>
                <w:b w:val="0"/>
                <w:color w:val="000000" w:themeColor="text1"/>
                <w:sz w:val="22"/>
                <w:szCs w:val="22"/>
                <w:lang w:val="id-ID"/>
              </w:rPr>
              <w:t xml:space="preserve"> ≥ 10 </w:t>
            </w:r>
            <w:r w:rsidRPr="000C6FB4">
              <w:rPr>
                <w:rFonts w:ascii="Times New Roman" w:hAnsi="Times New Roman"/>
                <w:b w:val="0"/>
                <w:color w:val="000000" w:themeColor="text1"/>
                <w:sz w:val="22"/>
                <w:szCs w:val="22"/>
                <w:lang w:val="id-ID"/>
              </w:rPr>
              <w:t>, maka skor = 4.</w:t>
            </w:r>
          </w:p>
        </w:tc>
        <w:tc>
          <w:tcPr>
            <w:tcW w:w="5973" w:type="dxa"/>
            <w:gridSpan w:val="4"/>
            <w:vAlign w:val="center"/>
          </w:tcPr>
          <w:p w:rsidR="007A6624" w:rsidRPr="000C6FB4" w:rsidRDefault="007A6624" w:rsidP="00F66C1F">
            <w:pPr>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Jika 0 &lt; D</w:t>
            </w:r>
            <w:r w:rsidRPr="000C6FB4">
              <w:rPr>
                <w:rFonts w:ascii="Times New Roman" w:hAnsi="Times New Roman"/>
                <w:b w:val="0"/>
                <w:color w:val="000000" w:themeColor="text1"/>
                <w:sz w:val="22"/>
                <w:szCs w:val="22"/>
                <w:vertAlign w:val="subscript"/>
                <w:lang w:val="id-ID"/>
              </w:rPr>
              <w:t>PNL</w:t>
            </w:r>
            <w:r w:rsidR="00710A52" w:rsidRPr="000C6FB4">
              <w:rPr>
                <w:rFonts w:ascii="Times New Roman" w:hAnsi="Times New Roman"/>
                <w:b w:val="0"/>
                <w:color w:val="000000" w:themeColor="text1"/>
                <w:sz w:val="22"/>
                <w:szCs w:val="22"/>
                <w:lang w:val="id-ID"/>
              </w:rPr>
              <w:t>&lt; 10</w:t>
            </w:r>
            <w:r w:rsidRPr="000C6FB4">
              <w:rPr>
                <w:rFonts w:ascii="Times New Roman" w:hAnsi="Times New Roman"/>
                <w:b w:val="0"/>
                <w:color w:val="000000" w:themeColor="text1"/>
                <w:sz w:val="22"/>
                <w:szCs w:val="22"/>
                <w:lang w:val="id-ID"/>
              </w:rPr>
              <w:t>, maka skor = 1 + (3 x D</w:t>
            </w:r>
            <w:r w:rsidRPr="000C6FB4">
              <w:rPr>
                <w:rFonts w:ascii="Times New Roman" w:hAnsi="Times New Roman"/>
                <w:b w:val="0"/>
                <w:color w:val="000000" w:themeColor="text1"/>
                <w:sz w:val="22"/>
                <w:szCs w:val="22"/>
                <w:vertAlign w:val="subscript"/>
                <w:lang w:val="id-ID"/>
              </w:rPr>
              <w:t>PNL</w:t>
            </w:r>
            <w:r w:rsidRPr="000C6FB4">
              <w:rPr>
                <w:rFonts w:ascii="Times New Roman" w:hAnsi="Times New Roman"/>
                <w:b w:val="0"/>
                <w:color w:val="000000" w:themeColor="text1"/>
                <w:sz w:val="22"/>
                <w:szCs w:val="22"/>
                <w:lang w:val="id-ID"/>
              </w:rPr>
              <w:t>)/10.</w:t>
            </w:r>
          </w:p>
        </w:tc>
        <w:tc>
          <w:tcPr>
            <w:tcW w:w="1722" w:type="dxa"/>
            <w:shd w:val="clear" w:color="auto" w:fill="auto"/>
            <w:vAlign w:val="center"/>
          </w:tcPr>
          <w:p w:rsidR="007A6624" w:rsidRPr="000C6FB4" w:rsidRDefault="007A6624" w:rsidP="00F66C1F">
            <w:pPr>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Jika D</w:t>
            </w:r>
            <w:r w:rsidRPr="000C6FB4">
              <w:rPr>
                <w:rFonts w:ascii="Times New Roman" w:hAnsi="Times New Roman"/>
                <w:b w:val="0"/>
                <w:color w:val="000000" w:themeColor="text1"/>
                <w:sz w:val="22"/>
                <w:szCs w:val="22"/>
                <w:vertAlign w:val="subscript"/>
                <w:lang w:val="id-ID"/>
              </w:rPr>
              <w:t>PNL</w:t>
            </w:r>
            <w:r w:rsidRPr="000C6FB4">
              <w:rPr>
                <w:rFonts w:ascii="Times New Roman" w:hAnsi="Times New Roman"/>
                <w:b w:val="0"/>
                <w:color w:val="000000" w:themeColor="text1"/>
                <w:sz w:val="22"/>
                <w:szCs w:val="22"/>
                <w:lang w:val="id-ID"/>
              </w:rPr>
              <w:t xml:space="preserve"> = 0, maka skor = 0.</w:t>
            </w:r>
          </w:p>
        </w:tc>
      </w:tr>
      <w:tr w:rsidR="00C86E19" w:rsidRPr="000C6FB4" w:rsidTr="00D448A8">
        <w:trPr>
          <w:trHeight w:val="484"/>
        </w:trPr>
        <w:tc>
          <w:tcPr>
            <w:tcW w:w="3207" w:type="dxa"/>
            <w:tcBorders>
              <w:top w:val="nil"/>
            </w:tcBorders>
          </w:tcPr>
          <w:p w:rsidR="00C86E19" w:rsidRPr="000C6FB4" w:rsidRDefault="00C86E19" w:rsidP="00D448A8">
            <w:pPr>
              <w:ind w:left="-18" w:firstLine="18"/>
              <w:rPr>
                <w:rFonts w:ascii="Times New Roman" w:hAnsi="Times New Roman"/>
                <w:color w:val="000000" w:themeColor="text1"/>
                <w:sz w:val="22"/>
                <w:szCs w:val="22"/>
                <w:highlight w:val="red"/>
              </w:rPr>
            </w:pPr>
          </w:p>
        </w:tc>
        <w:tc>
          <w:tcPr>
            <w:tcW w:w="2692" w:type="dxa"/>
          </w:tcPr>
          <w:p w:rsidR="00C86E19" w:rsidRPr="000C6FB4" w:rsidRDefault="00C86E19" w:rsidP="00F66C1F">
            <w:pPr>
              <w:ind w:left="13" w:firstLine="18"/>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pt-BR"/>
              </w:rPr>
              <w:t>6</w:t>
            </w:r>
            <w:r w:rsidR="007A6624" w:rsidRPr="000C6FB4">
              <w:rPr>
                <w:rFonts w:ascii="Times New Roman" w:hAnsi="Times New Roman"/>
                <w:b w:val="0"/>
                <w:color w:val="000000" w:themeColor="text1"/>
                <w:sz w:val="22"/>
                <w:szCs w:val="22"/>
                <w:lang w:val="pt-BR"/>
              </w:rPr>
              <w:t>.1</w:t>
            </w:r>
            <w:r w:rsidRPr="000C6FB4">
              <w:rPr>
                <w:rFonts w:ascii="Times New Roman" w:hAnsi="Times New Roman"/>
                <w:b w:val="0"/>
                <w:color w:val="000000" w:themeColor="text1"/>
                <w:sz w:val="22"/>
                <w:szCs w:val="22"/>
                <w:lang w:val="pt-BR"/>
              </w:rPr>
              <w:t>.</w:t>
            </w:r>
            <w:r w:rsidR="002B6871" w:rsidRPr="000C6FB4">
              <w:rPr>
                <w:rFonts w:ascii="Times New Roman" w:hAnsi="Times New Roman"/>
                <w:b w:val="0"/>
                <w:color w:val="000000" w:themeColor="text1"/>
                <w:sz w:val="22"/>
                <w:szCs w:val="22"/>
                <w:lang w:val="pt-BR"/>
              </w:rPr>
              <w:t>2.</w:t>
            </w:r>
            <w:r w:rsidRPr="000C6FB4">
              <w:rPr>
                <w:rFonts w:ascii="Times New Roman" w:hAnsi="Times New Roman"/>
                <w:b w:val="0"/>
                <w:color w:val="000000" w:themeColor="text1"/>
                <w:sz w:val="22"/>
                <w:szCs w:val="22"/>
                <w:lang w:val="pt-BR"/>
              </w:rPr>
              <w:t>4</w:t>
            </w:r>
            <w:r w:rsidR="00EB1BCA" w:rsidRPr="000C6FB4">
              <w:rPr>
                <w:rFonts w:ascii="Times New Roman" w:hAnsi="Times New Roman"/>
                <w:b w:val="0"/>
                <w:color w:val="000000" w:themeColor="text1"/>
                <w:sz w:val="22"/>
                <w:szCs w:val="22"/>
                <w:lang w:val="pt-BR"/>
              </w:rPr>
              <w:t xml:space="preserve"> </w:t>
            </w:r>
            <w:r w:rsidRPr="000C6FB4">
              <w:rPr>
                <w:rFonts w:ascii="Times New Roman" w:hAnsi="Times New Roman"/>
                <w:b w:val="0"/>
                <w:color w:val="000000" w:themeColor="text1"/>
                <w:sz w:val="22"/>
                <w:szCs w:val="22"/>
                <w:lang w:val="pt-BR"/>
              </w:rPr>
              <w:t xml:space="preserve"> Penggunaan dana </w:t>
            </w:r>
            <w:r w:rsidRPr="000C6FB4">
              <w:rPr>
                <w:rFonts w:ascii="Times New Roman" w:hAnsi="Times New Roman"/>
                <w:b w:val="0"/>
                <w:color w:val="000000" w:themeColor="text1"/>
                <w:sz w:val="22"/>
                <w:szCs w:val="22"/>
                <w:lang w:val="sv-SE"/>
              </w:rPr>
              <w:t>pengabdian kepada masyarakat dalam tiga  tahun terakhir.</w:t>
            </w:r>
          </w:p>
          <w:p w:rsidR="00C86E19" w:rsidRPr="000C6FB4" w:rsidRDefault="00C86E19" w:rsidP="00F66C1F">
            <w:pPr>
              <w:ind w:left="13" w:firstLine="18"/>
              <w:rPr>
                <w:rFonts w:ascii="Times New Roman" w:hAnsi="Times New Roman"/>
                <w:b w:val="0"/>
                <w:color w:val="000000" w:themeColor="text1"/>
                <w:sz w:val="22"/>
                <w:szCs w:val="22"/>
                <w:lang w:val="id-ID"/>
              </w:rPr>
            </w:pPr>
          </w:p>
          <w:p w:rsidR="00547F0D" w:rsidRPr="000C6FB4" w:rsidRDefault="00C86E19" w:rsidP="00F71F0E">
            <w:pPr>
              <w:ind w:left="13" w:firstLine="18"/>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D</w:t>
            </w:r>
            <w:r w:rsidRPr="000C6FB4">
              <w:rPr>
                <w:rFonts w:ascii="Times New Roman" w:hAnsi="Times New Roman"/>
                <w:b w:val="0"/>
                <w:color w:val="000000" w:themeColor="text1"/>
                <w:sz w:val="22"/>
                <w:szCs w:val="22"/>
                <w:vertAlign w:val="subscript"/>
                <w:lang w:val="id-ID"/>
              </w:rPr>
              <w:t>PKM</w:t>
            </w:r>
            <w:r w:rsidRPr="000C6FB4">
              <w:rPr>
                <w:rFonts w:ascii="Times New Roman" w:hAnsi="Times New Roman"/>
                <w:b w:val="0"/>
                <w:color w:val="000000" w:themeColor="text1"/>
                <w:sz w:val="22"/>
                <w:szCs w:val="22"/>
                <w:lang w:val="id-ID"/>
              </w:rPr>
              <w:t xml:space="preserve"> = </w:t>
            </w:r>
            <w:r w:rsidRPr="000C6FB4">
              <w:rPr>
                <w:rFonts w:ascii="Times New Roman" w:hAnsi="Times New Roman"/>
                <w:b w:val="0"/>
                <w:color w:val="000000" w:themeColor="text1"/>
                <w:sz w:val="22"/>
                <w:szCs w:val="22"/>
                <w:lang w:val="sv-SE"/>
              </w:rPr>
              <w:t xml:space="preserve">Rata-rata dana pengabdian kepada masyarakat per </w:t>
            </w:r>
            <w:r w:rsidR="002169FD" w:rsidRPr="000C6FB4">
              <w:rPr>
                <w:rFonts w:ascii="Times New Roman" w:hAnsi="Times New Roman"/>
                <w:b w:val="0"/>
                <w:color w:val="000000" w:themeColor="text1"/>
                <w:sz w:val="22"/>
                <w:szCs w:val="22"/>
                <w:lang w:val="sv-SE"/>
              </w:rPr>
              <w:t>dosen di RS Pendidikan (Utama, Afiliasi dan Satelit)</w:t>
            </w:r>
            <w:r w:rsidR="00C50A9E" w:rsidRPr="000C6FB4">
              <w:rPr>
                <w:rFonts w:ascii="Times New Roman" w:hAnsi="Times New Roman"/>
                <w:b w:val="0"/>
                <w:color w:val="000000" w:themeColor="text1"/>
                <w:sz w:val="22"/>
                <w:szCs w:val="22"/>
                <w:lang w:val="sv-SE"/>
              </w:rPr>
              <w:t xml:space="preserve"> per tahun</w:t>
            </w:r>
            <w:r w:rsidR="00C50A9E" w:rsidRPr="000C6FB4">
              <w:rPr>
                <w:rFonts w:ascii="Times New Roman" w:hAnsi="Times New Roman"/>
                <w:b w:val="0"/>
                <w:color w:val="000000" w:themeColor="text1"/>
                <w:sz w:val="22"/>
                <w:szCs w:val="22"/>
                <w:lang w:val="id-ID"/>
              </w:rPr>
              <w:t xml:space="preserve"> (dalam juta rupiah).</w:t>
            </w:r>
          </w:p>
        </w:tc>
        <w:tc>
          <w:tcPr>
            <w:tcW w:w="2126" w:type="dxa"/>
            <w:vAlign w:val="center"/>
          </w:tcPr>
          <w:p w:rsidR="00C86E19" w:rsidRPr="000C6FB4" w:rsidRDefault="00C86E19" w:rsidP="00F66C1F">
            <w:pPr>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Jika D</w:t>
            </w:r>
            <w:r w:rsidRPr="000C6FB4">
              <w:rPr>
                <w:rFonts w:ascii="Times New Roman" w:hAnsi="Times New Roman"/>
                <w:b w:val="0"/>
                <w:color w:val="000000" w:themeColor="text1"/>
                <w:sz w:val="22"/>
                <w:szCs w:val="22"/>
                <w:vertAlign w:val="subscript"/>
                <w:lang w:val="id-ID"/>
              </w:rPr>
              <w:t>PKM</w:t>
            </w:r>
            <w:r w:rsidR="0054717A" w:rsidRPr="000C6FB4">
              <w:rPr>
                <w:rFonts w:ascii="Times New Roman" w:hAnsi="Times New Roman"/>
                <w:b w:val="0"/>
                <w:color w:val="000000" w:themeColor="text1"/>
                <w:sz w:val="22"/>
                <w:szCs w:val="22"/>
                <w:lang w:val="id-ID"/>
              </w:rPr>
              <w:t xml:space="preserve"> ≥ </w:t>
            </w:r>
            <w:r w:rsidR="00710A52" w:rsidRPr="000C6FB4">
              <w:rPr>
                <w:rFonts w:ascii="Times New Roman" w:hAnsi="Times New Roman"/>
                <w:b w:val="0"/>
                <w:color w:val="000000" w:themeColor="text1"/>
                <w:sz w:val="22"/>
                <w:szCs w:val="22"/>
                <w:lang w:val="id-ID"/>
              </w:rPr>
              <w:t>5</w:t>
            </w:r>
            <w:r w:rsidRPr="000C6FB4">
              <w:rPr>
                <w:rFonts w:ascii="Times New Roman" w:hAnsi="Times New Roman"/>
                <w:b w:val="0"/>
                <w:color w:val="000000" w:themeColor="text1"/>
                <w:sz w:val="22"/>
                <w:szCs w:val="22"/>
                <w:lang w:val="id-ID"/>
              </w:rPr>
              <w:t>, maka skor = 4.</w:t>
            </w:r>
          </w:p>
        </w:tc>
        <w:tc>
          <w:tcPr>
            <w:tcW w:w="5973" w:type="dxa"/>
            <w:gridSpan w:val="4"/>
            <w:vAlign w:val="center"/>
          </w:tcPr>
          <w:p w:rsidR="00C86E19" w:rsidRPr="000C6FB4" w:rsidRDefault="00C86E19" w:rsidP="00F66C1F">
            <w:pPr>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Jika 0 &lt; D</w:t>
            </w:r>
            <w:r w:rsidRPr="000C6FB4">
              <w:rPr>
                <w:rFonts w:ascii="Times New Roman" w:hAnsi="Times New Roman"/>
                <w:b w:val="0"/>
                <w:color w:val="000000" w:themeColor="text1"/>
                <w:sz w:val="22"/>
                <w:szCs w:val="22"/>
                <w:vertAlign w:val="subscript"/>
                <w:lang w:val="id-ID"/>
              </w:rPr>
              <w:t>PKM</w:t>
            </w:r>
            <w:r w:rsidR="00710A52" w:rsidRPr="000C6FB4">
              <w:rPr>
                <w:rFonts w:ascii="Times New Roman" w:hAnsi="Times New Roman"/>
                <w:b w:val="0"/>
                <w:color w:val="000000" w:themeColor="text1"/>
                <w:sz w:val="22"/>
                <w:szCs w:val="22"/>
                <w:lang w:val="id-ID"/>
              </w:rPr>
              <w:t>&lt; 5</w:t>
            </w:r>
            <w:r w:rsidR="0054717A" w:rsidRPr="000C6FB4">
              <w:rPr>
                <w:rFonts w:ascii="Times New Roman" w:hAnsi="Times New Roman"/>
                <w:b w:val="0"/>
                <w:color w:val="000000" w:themeColor="text1"/>
                <w:sz w:val="22"/>
                <w:szCs w:val="22"/>
                <w:lang w:val="id-ID"/>
              </w:rPr>
              <w:t>, maka skor = 1 + (3</w:t>
            </w:r>
            <w:r w:rsidRPr="000C6FB4">
              <w:rPr>
                <w:rFonts w:ascii="Times New Roman" w:hAnsi="Times New Roman"/>
                <w:b w:val="0"/>
                <w:color w:val="000000" w:themeColor="text1"/>
                <w:sz w:val="22"/>
                <w:szCs w:val="22"/>
                <w:lang w:val="id-ID"/>
              </w:rPr>
              <w:t xml:space="preserve"> x D</w:t>
            </w:r>
            <w:r w:rsidRPr="000C6FB4">
              <w:rPr>
                <w:rFonts w:ascii="Times New Roman" w:hAnsi="Times New Roman"/>
                <w:b w:val="0"/>
                <w:color w:val="000000" w:themeColor="text1"/>
                <w:sz w:val="22"/>
                <w:szCs w:val="22"/>
                <w:vertAlign w:val="subscript"/>
                <w:lang w:val="id-ID"/>
              </w:rPr>
              <w:t>PKM</w:t>
            </w:r>
            <w:r w:rsidRPr="000C6FB4">
              <w:rPr>
                <w:rFonts w:ascii="Times New Roman" w:hAnsi="Times New Roman"/>
                <w:b w:val="0"/>
                <w:color w:val="000000" w:themeColor="text1"/>
                <w:sz w:val="22"/>
                <w:szCs w:val="22"/>
                <w:lang w:val="id-ID"/>
              </w:rPr>
              <w:t>)</w:t>
            </w:r>
            <w:r w:rsidR="0054717A" w:rsidRPr="000C6FB4">
              <w:rPr>
                <w:rFonts w:ascii="Times New Roman" w:hAnsi="Times New Roman"/>
                <w:b w:val="0"/>
                <w:color w:val="000000" w:themeColor="text1"/>
                <w:sz w:val="22"/>
                <w:szCs w:val="22"/>
                <w:lang w:val="id-ID"/>
              </w:rPr>
              <w:t>/5</w:t>
            </w:r>
            <w:r w:rsidRPr="000C6FB4">
              <w:rPr>
                <w:rFonts w:ascii="Times New Roman" w:hAnsi="Times New Roman"/>
                <w:b w:val="0"/>
                <w:color w:val="000000" w:themeColor="text1"/>
                <w:sz w:val="22"/>
                <w:szCs w:val="22"/>
                <w:lang w:val="id-ID"/>
              </w:rPr>
              <w:t>.</w:t>
            </w:r>
          </w:p>
        </w:tc>
        <w:tc>
          <w:tcPr>
            <w:tcW w:w="1722" w:type="dxa"/>
            <w:shd w:val="clear" w:color="auto" w:fill="auto"/>
            <w:vAlign w:val="center"/>
          </w:tcPr>
          <w:p w:rsidR="00C86E19" w:rsidRPr="000C6FB4" w:rsidRDefault="00C86E19" w:rsidP="00F66C1F">
            <w:pPr>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Jika D</w:t>
            </w:r>
            <w:r w:rsidRPr="000C6FB4">
              <w:rPr>
                <w:rFonts w:ascii="Times New Roman" w:hAnsi="Times New Roman"/>
                <w:b w:val="0"/>
                <w:color w:val="000000" w:themeColor="text1"/>
                <w:sz w:val="22"/>
                <w:szCs w:val="22"/>
                <w:vertAlign w:val="subscript"/>
                <w:lang w:val="id-ID"/>
              </w:rPr>
              <w:t>PKM</w:t>
            </w:r>
            <w:r w:rsidRPr="000C6FB4">
              <w:rPr>
                <w:rFonts w:ascii="Times New Roman" w:hAnsi="Times New Roman"/>
                <w:b w:val="0"/>
                <w:color w:val="000000" w:themeColor="text1"/>
                <w:sz w:val="22"/>
                <w:szCs w:val="22"/>
                <w:lang w:val="id-ID"/>
              </w:rPr>
              <w:t xml:space="preserve"> = 0, maka skor = 0.</w:t>
            </w:r>
          </w:p>
        </w:tc>
      </w:tr>
      <w:tr w:rsidR="008867EB" w:rsidRPr="000C6FB4" w:rsidTr="00D448A8">
        <w:trPr>
          <w:trHeight w:val="484"/>
        </w:trPr>
        <w:tc>
          <w:tcPr>
            <w:tcW w:w="3207" w:type="dxa"/>
            <w:tcBorders>
              <w:bottom w:val="nil"/>
            </w:tcBorders>
          </w:tcPr>
          <w:p w:rsidR="008867EB" w:rsidRPr="000C6FB4" w:rsidRDefault="008867EB" w:rsidP="00F66C1F">
            <w:pPr>
              <w:ind w:left="-18" w:firstLine="18"/>
              <w:rPr>
                <w:rFonts w:ascii="Times New Roman" w:hAnsi="Times New Roman"/>
                <w:b w:val="0"/>
                <w:color w:val="000000" w:themeColor="text1"/>
                <w:sz w:val="22"/>
                <w:szCs w:val="22"/>
                <w:lang w:val="id-ID"/>
              </w:rPr>
            </w:pPr>
            <w:r w:rsidRPr="000C6FB4">
              <w:rPr>
                <w:rFonts w:ascii="Times New Roman" w:hAnsi="Times New Roman"/>
                <w:color w:val="000000" w:themeColor="text1"/>
                <w:sz w:val="22"/>
                <w:szCs w:val="22"/>
              </w:rPr>
              <w:br w:type="page"/>
            </w:r>
            <w:r w:rsidRPr="000C6FB4">
              <w:rPr>
                <w:rFonts w:ascii="Times New Roman" w:hAnsi="Times New Roman"/>
                <w:b w:val="0"/>
                <w:color w:val="000000" w:themeColor="text1"/>
                <w:sz w:val="22"/>
                <w:szCs w:val="22"/>
                <w:lang w:val="id-ID"/>
              </w:rPr>
              <w:t>6.</w:t>
            </w:r>
            <w:r w:rsidRPr="000C6FB4">
              <w:rPr>
                <w:rFonts w:ascii="Times New Roman" w:hAnsi="Times New Roman"/>
                <w:b w:val="0"/>
                <w:color w:val="000000" w:themeColor="text1"/>
                <w:sz w:val="22"/>
                <w:szCs w:val="22"/>
              </w:rPr>
              <w:t xml:space="preserve">2.1  Prasarana </w:t>
            </w:r>
            <w:r w:rsidR="00145775" w:rsidRPr="000C6FB4">
              <w:rPr>
                <w:rFonts w:ascii="Times New Roman" w:hAnsi="Times New Roman"/>
                <w:b w:val="0"/>
                <w:color w:val="000000" w:themeColor="text1"/>
                <w:sz w:val="22"/>
                <w:szCs w:val="22"/>
              </w:rPr>
              <w:t>dan sarana akademik.</w:t>
            </w:r>
          </w:p>
          <w:p w:rsidR="008867EB" w:rsidRPr="000C6FB4" w:rsidRDefault="008867EB" w:rsidP="00F66C1F">
            <w:pPr>
              <w:ind w:left="-18" w:firstLine="18"/>
              <w:rPr>
                <w:rFonts w:ascii="Times New Roman" w:hAnsi="Times New Roman"/>
                <w:color w:val="000000" w:themeColor="text1"/>
                <w:sz w:val="22"/>
                <w:szCs w:val="22"/>
              </w:rPr>
            </w:pPr>
          </w:p>
          <w:p w:rsidR="008867EB" w:rsidRPr="000C6FB4" w:rsidRDefault="008867EB" w:rsidP="00F66C1F">
            <w:pPr>
              <w:rPr>
                <w:rFonts w:ascii="Times New Roman" w:hAnsi="Times New Roman"/>
                <w:b w:val="0"/>
                <w:color w:val="000000" w:themeColor="text1"/>
                <w:sz w:val="22"/>
                <w:szCs w:val="22"/>
                <w:lang w:val="nl-NL"/>
              </w:rPr>
            </w:pPr>
          </w:p>
          <w:p w:rsidR="008867EB" w:rsidRPr="000C6FB4" w:rsidRDefault="008867EB" w:rsidP="00F66C1F">
            <w:pPr>
              <w:rPr>
                <w:rFonts w:ascii="Times New Roman" w:hAnsi="Times New Roman"/>
                <w:color w:val="000000" w:themeColor="text1"/>
                <w:sz w:val="22"/>
                <w:szCs w:val="22"/>
                <w:lang w:val="pt-BR"/>
              </w:rPr>
            </w:pPr>
          </w:p>
        </w:tc>
        <w:tc>
          <w:tcPr>
            <w:tcW w:w="2692" w:type="dxa"/>
          </w:tcPr>
          <w:p w:rsidR="008867EB" w:rsidRPr="000C6FB4" w:rsidRDefault="008867EB" w:rsidP="00F66C1F">
            <w:pPr>
              <w:ind w:left="13" w:firstLine="18"/>
              <w:rPr>
                <w:rFonts w:ascii="Times New Roman" w:hAnsi="Times New Roman"/>
                <w:b w:val="0"/>
                <w:color w:val="000000" w:themeColor="text1"/>
                <w:sz w:val="22"/>
                <w:szCs w:val="22"/>
                <w:lang w:val="pt-BR"/>
              </w:rPr>
            </w:pPr>
            <w:r w:rsidRPr="000C6FB4">
              <w:rPr>
                <w:rFonts w:ascii="Times New Roman" w:hAnsi="Times New Roman"/>
                <w:b w:val="0"/>
                <w:color w:val="000000" w:themeColor="text1"/>
                <w:sz w:val="22"/>
                <w:szCs w:val="22"/>
                <w:lang w:val="pt-BR"/>
              </w:rPr>
              <w:t>6.</w:t>
            </w:r>
            <w:r w:rsidRPr="000C6FB4">
              <w:rPr>
                <w:rFonts w:ascii="Times New Roman" w:hAnsi="Times New Roman"/>
                <w:b w:val="0"/>
                <w:color w:val="000000" w:themeColor="text1"/>
                <w:sz w:val="22"/>
                <w:szCs w:val="22"/>
              </w:rPr>
              <w:t>2.</w:t>
            </w:r>
            <w:r w:rsidRPr="000C6FB4">
              <w:rPr>
                <w:rFonts w:ascii="Times New Roman" w:hAnsi="Times New Roman"/>
                <w:b w:val="0"/>
                <w:color w:val="000000" w:themeColor="text1"/>
                <w:sz w:val="22"/>
                <w:szCs w:val="22"/>
                <w:lang w:val="id-ID"/>
              </w:rPr>
              <w:t>1</w:t>
            </w:r>
            <w:r w:rsidRPr="000C6FB4">
              <w:rPr>
                <w:rFonts w:ascii="Times New Roman" w:hAnsi="Times New Roman"/>
                <w:b w:val="0"/>
                <w:color w:val="000000" w:themeColor="text1"/>
                <w:sz w:val="22"/>
                <w:szCs w:val="22"/>
                <w:lang w:val="pt-BR"/>
              </w:rPr>
              <w:t xml:space="preserve">.1 </w:t>
            </w:r>
            <w:r w:rsidRPr="000C6FB4">
              <w:rPr>
                <w:rFonts w:ascii="Times New Roman" w:hAnsi="Times New Roman"/>
                <w:b w:val="0"/>
                <w:color w:val="000000" w:themeColor="text1"/>
                <w:sz w:val="22"/>
                <w:szCs w:val="22"/>
                <w:lang w:val="id-ID"/>
              </w:rPr>
              <w:t>Ruang yang tersedia untuk proses pendidikan.</w:t>
            </w:r>
          </w:p>
          <w:p w:rsidR="008867EB" w:rsidRPr="000C6FB4" w:rsidRDefault="008867EB" w:rsidP="00F66C1F">
            <w:pPr>
              <w:ind w:left="342" w:hanging="342"/>
              <w:rPr>
                <w:rFonts w:ascii="Times New Roman" w:hAnsi="Times New Roman"/>
                <w:b w:val="0"/>
                <w:color w:val="000000" w:themeColor="text1"/>
                <w:sz w:val="22"/>
                <w:szCs w:val="22"/>
                <w:lang w:val="pt-BR"/>
              </w:rPr>
            </w:pPr>
          </w:p>
          <w:p w:rsidR="008867EB" w:rsidRPr="000C6FB4" w:rsidRDefault="008867EB" w:rsidP="00F66C1F">
            <w:pPr>
              <w:rPr>
                <w:rFonts w:ascii="Times New Roman" w:hAnsi="Times New Roman"/>
                <w:b w:val="0"/>
                <w:color w:val="000000" w:themeColor="text1"/>
                <w:sz w:val="22"/>
                <w:szCs w:val="22"/>
                <w:lang w:val="pt-BR"/>
              </w:rPr>
            </w:pPr>
          </w:p>
        </w:tc>
        <w:tc>
          <w:tcPr>
            <w:tcW w:w="2126" w:type="dxa"/>
          </w:tcPr>
          <w:p w:rsidR="008867EB" w:rsidRPr="000C6FB4" w:rsidRDefault="008867EB" w:rsidP="00F66C1F">
            <w:pP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Tersedia tempat kerja (ruang khusus atau di laboratorium) di mana tersedia meja bersama dengan akses internet.</w:t>
            </w:r>
          </w:p>
        </w:tc>
        <w:tc>
          <w:tcPr>
            <w:tcW w:w="2126" w:type="dxa"/>
          </w:tcPr>
          <w:p w:rsidR="008867EB" w:rsidRPr="000C6FB4" w:rsidRDefault="00AF60E0" w:rsidP="00F66C1F">
            <w:pP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Tidak ada skor 3.</w:t>
            </w:r>
          </w:p>
        </w:tc>
        <w:tc>
          <w:tcPr>
            <w:tcW w:w="2127" w:type="dxa"/>
          </w:tcPr>
          <w:p w:rsidR="008867EB" w:rsidRPr="000C6FB4" w:rsidRDefault="008867EB" w:rsidP="00F66C1F">
            <w:pPr>
              <w:rPr>
                <w:rFonts w:ascii="Times New Roman" w:hAnsi="Times New Roman"/>
                <w:b w:val="0"/>
                <w:color w:val="000000" w:themeColor="text1"/>
                <w:sz w:val="22"/>
                <w:szCs w:val="22"/>
                <w:lang w:val="pt-BR"/>
              </w:rPr>
            </w:pPr>
            <w:r w:rsidRPr="000C6FB4">
              <w:rPr>
                <w:rFonts w:ascii="Times New Roman" w:hAnsi="Times New Roman"/>
                <w:b w:val="0"/>
                <w:color w:val="000000" w:themeColor="text1"/>
                <w:sz w:val="22"/>
                <w:szCs w:val="22"/>
                <w:lang w:val="id-ID"/>
              </w:rPr>
              <w:t>Tersedia tempat kerja (ruang khusus atau di laboratorium) di mana tersedia meja bersama tanpa fasilitas internet.</w:t>
            </w:r>
          </w:p>
        </w:tc>
        <w:tc>
          <w:tcPr>
            <w:tcW w:w="1720" w:type="dxa"/>
            <w:gridSpan w:val="2"/>
            <w:shd w:val="clear" w:color="auto" w:fill="auto"/>
          </w:tcPr>
          <w:p w:rsidR="008867EB" w:rsidRPr="000C6FB4" w:rsidRDefault="00AF60E0" w:rsidP="00F66C1F">
            <w:pP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Tidak ada skor 1.</w:t>
            </w:r>
          </w:p>
        </w:tc>
        <w:tc>
          <w:tcPr>
            <w:tcW w:w="1722" w:type="dxa"/>
            <w:shd w:val="clear" w:color="auto" w:fill="auto"/>
          </w:tcPr>
          <w:p w:rsidR="008867EB" w:rsidRPr="000C6FB4" w:rsidRDefault="008867EB" w:rsidP="00F66C1F">
            <w:pP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Tidak tersedia ruang PPDS.</w:t>
            </w:r>
          </w:p>
        </w:tc>
      </w:tr>
      <w:tr w:rsidR="008867EB" w:rsidRPr="000C6FB4" w:rsidTr="00D448A8">
        <w:trPr>
          <w:trHeight w:val="484"/>
        </w:trPr>
        <w:tc>
          <w:tcPr>
            <w:tcW w:w="3207" w:type="dxa"/>
            <w:tcBorders>
              <w:top w:val="nil"/>
            </w:tcBorders>
          </w:tcPr>
          <w:p w:rsidR="008867EB" w:rsidRPr="000C6FB4" w:rsidRDefault="008867EB" w:rsidP="00F66C1F">
            <w:pPr>
              <w:ind w:left="-18" w:firstLine="18"/>
              <w:rPr>
                <w:rFonts w:ascii="Times New Roman" w:hAnsi="Times New Roman"/>
                <w:color w:val="000000" w:themeColor="text1"/>
                <w:sz w:val="22"/>
                <w:szCs w:val="22"/>
              </w:rPr>
            </w:pPr>
          </w:p>
        </w:tc>
        <w:tc>
          <w:tcPr>
            <w:tcW w:w="2692" w:type="dxa"/>
          </w:tcPr>
          <w:p w:rsidR="008867EB" w:rsidRPr="000C6FB4" w:rsidRDefault="008867EB" w:rsidP="00F66C1F">
            <w:pP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6.</w:t>
            </w:r>
            <w:r w:rsidRPr="000C6FB4">
              <w:rPr>
                <w:rFonts w:ascii="Times New Roman" w:hAnsi="Times New Roman"/>
                <w:b w:val="0"/>
                <w:color w:val="000000" w:themeColor="text1"/>
                <w:sz w:val="22"/>
                <w:szCs w:val="22"/>
              </w:rPr>
              <w:t>2</w:t>
            </w:r>
            <w:r w:rsidRPr="000C6FB4">
              <w:rPr>
                <w:rFonts w:ascii="Times New Roman" w:hAnsi="Times New Roman"/>
                <w:b w:val="0"/>
                <w:color w:val="000000" w:themeColor="text1"/>
                <w:sz w:val="22"/>
                <w:szCs w:val="22"/>
                <w:lang w:val="id-ID"/>
              </w:rPr>
              <w:t>.1.2 Fasilitas komputer dan akses ke jaringan internet di perpustakaan.</w:t>
            </w:r>
          </w:p>
        </w:tc>
        <w:tc>
          <w:tcPr>
            <w:tcW w:w="2126" w:type="dxa"/>
          </w:tcPr>
          <w:p w:rsidR="008867EB" w:rsidRPr="000C6FB4" w:rsidRDefault="008867EB" w:rsidP="00F66C1F">
            <w:pP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 xml:space="preserve">Fasilitas komputer memadai, memiliki </w:t>
            </w:r>
            <w:r w:rsidRPr="000C6FB4">
              <w:rPr>
                <w:rFonts w:ascii="Times New Roman" w:hAnsi="Times New Roman"/>
                <w:b w:val="0"/>
                <w:i/>
                <w:color w:val="000000" w:themeColor="text1"/>
                <w:sz w:val="22"/>
                <w:szCs w:val="22"/>
                <w:lang w:val="id-ID"/>
              </w:rPr>
              <w:t>e-library.</w:t>
            </w:r>
          </w:p>
        </w:tc>
        <w:tc>
          <w:tcPr>
            <w:tcW w:w="2126" w:type="dxa"/>
          </w:tcPr>
          <w:p w:rsidR="008867EB" w:rsidRPr="000C6FB4" w:rsidRDefault="00AF60E0" w:rsidP="00F66C1F">
            <w:pP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Tidak ada skor 3.</w:t>
            </w:r>
          </w:p>
        </w:tc>
        <w:tc>
          <w:tcPr>
            <w:tcW w:w="2127" w:type="dxa"/>
          </w:tcPr>
          <w:p w:rsidR="008867EB" w:rsidRPr="000C6FB4" w:rsidRDefault="008867EB" w:rsidP="00F66C1F">
            <w:pP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 xml:space="preserve">Fasilitas komputer memadai, namun belum memiliki </w:t>
            </w:r>
            <w:r w:rsidRPr="000C6FB4">
              <w:rPr>
                <w:rFonts w:ascii="Times New Roman" w:hAnsi="Times New Roman"/>
                <w:b w:val="0"/>
                <w:i/>
                <w:color w:val="000000" w:themeColor="text1"/>
                <w:sz w:val="22"/>
                <w:szCs w:val="22"/>
                <w:lang w:val="id-ID"/>
              </w:rPr>
              <w:t>e-library.</w:t>
            </w:r>
          </w:p>
        </w:tc>
        <w:tc>
          <w:tcPr>
            <w:tcW w:w="1720" w:type="dxa"/>
            <w:gridSpan w:val="2"/>
            <w:shd w:val="clear" w:color="auto" w:fill="auto"/>
          </w:tcPr>
          <w:p w:rsidR="008867EB" w:rsidRPr="000C6FB4" w:rsidRDefault="008867EB" w:rsidP="00F66C1F">
            <w:pP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Pengelolaan perpustakaan dilakukan secara manual.</w:t>
            </w:r>
          </w:p>
        </w:tc>
        <w:tc>
          <w:tcPr>
            <w:tcW w:w="1722" w:type="dxa"/>
            <w:shd w:val="clear" w:color="auto" w:fill="auto"/>
          </w:tcPr>
          <w:p w:rsidR="008867EB" w:rsidRPr="000C6FB4" w:rsidRDefault="003E7732" w:rsidP="00F66C1F">
            <w:pP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Tidak ada skor 0.</w:t>
            </w:r>
          </w:p>
        </w:tc>
      </w:tr>
      <w:tr w:rsidR="008867EB" w:rsidRPr="000C6FB4" w:rsidTr="00D448A8">
        <w:trPr>
          <w:trHeight w:val="484"/>
        </w:trPr>
        <w:tc>
          <w:tcPr>
            <w:tcW w:w="3207" w:type="dxa"/>
            <w:tcBorders>
              <w:bottom w:val="nil"/>
            </w:tcBorders>
          </w:tcPr>
          <w:p w:rsidR="008867EB" w:rsidRPr="000C6FB4" w:rsidRDefault="008867EB" w:rsidP="00F66C1F">
            <w:pPr>
              <w:ind w:left="-18" w:firstLine="18"/>
              <w:rPr>
                <w:rFonts w:ascii="Times New Roman" w:hAnsi="Times New Roman"/>
                <w:color w:val="000000" w:themeColor="text1"/>
                <w:sz w:val="22"/>
                <w:szCs w:val="22"/>
              </w:rPr>
            </w:pPr>
          </w:p>
        </w:tc>
        <w:tc>
          <w:tcPr>
            <w:tcW w:w="2692" w:type="dxa"/>
          </w:tcPr>
          <w:p w:rsidR="008867EB" w:rsidRPr="000C6FB4" w:rsidRDefault="008867EB" w:rsidP="00F66C1F">
            <w:pP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6.</w:t>
            </w:r>
            <w:r w:rsidRPr="000C6FB4">
              <w:rPr>
                <w:rFonts w:ascii="Times New Roman" w:hAnsi="Times New Roman"/>
                <w:b w:val="0"/>
                <w:color w:val="000000" w:themeColor="text1"/>
                <w:sz w:val="22"/>
                <w:szCs w:val="22"/>
              </w:rPr>
              <w:t>2</w:t>
            </w:r>
            <w:r w:rsidRPr="000C6FB4">
              <w:rPr>
                <w:rFonts w:ascii="Times New Roman" w:hAnsi="Times New Roman"/>
                <w:b w:val="0"/>
                <w:color w:val="000000" w:themeColor="text1"/>
                <w:sz w:val="22"/>
                <w:szCs w:val="22"/>
                <w:lang w:val="id-ID"/>
              </w:rPr>
              <w:t xml:space="preserve">.1.3 Jumlah </w:t>
            </w:r>
            <w:r w:rsidR="008714F7" w:rsidRPr="000C6FB4">
              <w:rPr>
                <w:rFonts w:ascii="Times New Roman" w:hAnsi="Times New Roman"/>
                <w:b w:val="0"/>
                <w:color w:val="000000" w:themeColor="text1"/>
                <w:sz w:val="22"/>
                <w:szCs w:val="22"/>
              </w:rPr>
              <w:t xml:space="preserve">judul </w:t>
            </w:r>
            <w:r w:rsidRPr="000C6FB4">
              <w:rPr>
                <w:rFonts w:ascii="Times New Roman" w:hAnsi="Times New Roman"/>
                <w:b w:val="0"/>
                <w:color w:val="000000" w:themeColor="text1"/>
                <w:sz w:val="22"/>
                <w:szCs w:val="22"/>
                <w:lang w:val="id-ID"/>
              </w:rPr>
              <w:t>buku teks yang relevan (JBT)</w:t>
            </w:r>
          </w:p>
        </w:tc>
        <w:tc>
          <w:tcPr>
            <w:tcW w:w="2126" w:type="dxa"/>
            <w:vAlign w:val="center"/>
          </w:tcPr>
          <w:p w:rsidR="008867EB" w:rsidRPr="000C6FB4" w:rsidRDefault="008867EB" w:rsidP="00F66C1F">
            <w:pPr>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Jika JBT</w:t>
            </w:r>
            <w:r w:rsidR="00071FB7" w:rsidRPr="000C6FB4">
              <w:rPr>
                <w:rFonts w:ascii="Times New Roman" w:hAnsi="Times New Roman"/>
                <w:b w:val="0"/>
                <w:color w:val="000000" w:themeColor="text1"/>
                <w:sz w:val="22"/>
                <w:szCs w:val="22"/>
              </w:rPr>
              <w:t xml:space="preserve"> </w:t>
            </w:r>
            <w:r w:rsidRPr="000C6FB4">
              <w:rPr>
                <w:rFonts w:ascii="Times New Roman" w:hAnsi="Times New Roman"/>
                <w:b w:val="0"/>
                <w:color w:val="000000" w:themeColor="text1"/>
                <w:sz w:val="22"/>
                <w:szCs w:val="22"/>
              </w:rPr>
              <w:sym w:font="Symbol" w:char="F0B3"/>
            </w:r>
            <w:r w:rsidR="00071FB7" w:rsidRPr="000C6FB4">
              <w:rPr>
                <w:rFonts w:ascii="Times New Roman" w:hAnsi="Times New Roman"/>
                <w:b w:val="0"/>
                <w:color w:val="000000" w:themeColor="text1"/>
                <w:sz w:val="22"/>
                <w:szCs w:val="22"/>
              </w:rPr>
              <w:t xml:space="preserve"> </w:t>
            </w:r>
            <w:r w:rsidRPr="000C6FB4">
              <w:rPr>
                <w:rFonts w:ascii="Times New Roman" w:hAnsi="Times New Roman"/>
                <w:b w:val="0"/>
                <w:color w:val="000000" w:themeColor="text1"/>
                <w:sz w:val="22"/>
                <w:szCs w:val="22"/>
                <w:lang w:val="id-ID"/>
              </w:rPr>
              <w:t>20, maka skor = 4.</w:t>
            </w:r>
          </w:p>
        </w:tc>
        <w:tc>
          <w:tcPr>
            <w:tcW w:w="7695" w:type="dxa"/>
            <w:gridSpan w:val="5"/>
            <w:vAlign w:val="center"/>
          </w:tcPr>
          <w:p w:rsidR="008867EB" w:rsidRPr="000C6FB4" w:rsidRDefault="008867EB" w:rsidP="00F66C1F">
            <w:pPr>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Jika JBT &lt; 20, maka skor = (JBT)/5.</w:t>
            </w:r>
          </w:p>
        </w:tc>
      </w:tr>
      <w:tr w:rsidR="008867EB" w:rsidRPr="000C6FB4" w:rsidTr="00D448A8">
        <w:trPr>
          <w:trHeight w:val="484"/>
        </w:trPr>
        <w:tc>
          <w:tcPr>
            <w:tcW w:w="3207" w:type="dxa"/>
            <w:tcBorders>
              <w:top w:val="nil"/>
              <w:bottom w:val="nil"/>
            </w:tcBorders>
          </w:tcPr>
          <w:p w:rsidR="008867EB" w:rsidRPr="000C6FB4" w:rsidRDefault="008867EB" w:rsidP="00F66C1F">
            <w:pPr>
              <w:ind w:left="-18" w:firstLine="18"/>
              <w:rPr>
                <w:rFonts w:ascii="Times New Roman" w:hAnsi="Times New Roman"/>
                <w:color w:val="000000" w:themeColor="text1"/>
                <w:sz w:val="22"/>
                <w:szCs w:val="22"/>
              </w:rPr>
            </w:pPr>
          </w:p>
        </w:tc>
        <w:tc>
          <w:tcPr>
            <w:tcW w:w="2692" w:type="dxa"/>
          </w:tcPr>
          <w:p w:rsidR="008867EB" w:rsidRPr="000C6FB4" w:rsidRDefault="008867EB" w:rsidP="00F66C1F">
            <w:pP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6.</w:t>
            </w:r>
            <w:r w:rsidRPr="000C6FB4">
              <w:rPr>
                <w:rFonts w:ascii="Times New Roman" w:hAnsi="Times New Roman"/>
                <w:b w:val="0"/>
                <w:color w:val="000000" w:themeColor="text1"/>
                <w:sz w:val="22"/>
                <w:szCs w:val="22"/>
              </w:rPr>
              <w:t>2</w:t>
            </w:r>
            <w:r w:rsidRPr="000C6FB4">
              <w:rPr>
                <w:rFonts w:ascii="Times New Roman" w:hAnsi="Times New Roman"/>
                <w:b w:val="0"/>
                <w:color w:val="000000" w:themeColor="text1"/>
                <w:sz w:val="22"/>
                <w:szCs w:val="22"/>
                <w:lang w:val="id-ID"/>
              </w:rPr>
              <w:t>.1.4 Jumlah judul majalah profesi internasional (JMPI)</w:t>
            </w:r>
          </w:p>
        </w:tc>
        <w:tc>
          <w:tcPr>
            <w:tcW w:w="2126" w:type="dxa"/>
            <w:vAlign w:val="center"/>
          </w:tcPr>
          <w:p w:rsidR="008867EB" w:rsidRPr="000C6FB4" w:rsidRDefault="008867EB" w:rsidP="00F66C1F">
            <w:pPr>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Jika JMPI ≥ 3, maka skor = 4.</w:t>
            </w:r>
          </w:p>
        </w:tc>
        <w:tc>
          <w:tcPr>
            <w:tcW w:w="7695" w:type="dxa"/>
            <w:gridSpan w:val="5"/>
            <w:vAlign w:val="center"/>
          </w:tcPr>
          <w:p w:rsidR="008867EB" w:rsidRPr="000C6FB4" w:rsidRDefault="008867EB" w:rsidP="00F66C1F">
            <w:pPr>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Jika JMPI &lt; 3, maka skor = 1 + JMPI.</w:t>
            </w:r>
          </w:p>
        </w:tc>
      </w:tr>
      <w:tr w:rsidR="008867EB" w:rsidRPr="000C6FB4" w:rsidTr="00D448A8">
        <w:trPr>
          <w:trHeight w:val="484"/>
        </w:trPr>
        <w:tc>
          <w:tcPr>
            <w:tcW w:w="3207" w:type="dxa"/>
            <w:tcBorders>
              <w:top w:val="nil"/>
              <w:bottom w:val="nil"/>
            </w:tcBorders>
          </w:tcPr>
          <w:p w:rsidR="008867EB" w:rsidRPr="000C6FB4" w:rsidRDefault="008867EB" w:rsidP="00F66C1F">
            <w:pPr>
              <w:ind w:left="-18" w:firstLine="18"/>
              <w:rPr>
                <w:rFonts w:ascii="Times New Roman" w:hAnsi="Times New Roman"/>
                <w:color w:val="000000" w:themeColor="text1"/>
                <w:sz w:val="22"/>
                <w:szCs w:val="22"/>
              </w:rPr>
            </w:pPr>
          </w:p>
        </w:tc>
        <w:tc>
          <w:tcPr>
            <w:tcW w:w="2692" w:type="dxa"/>
          </w:tcPr>
          <w:p w:rsidR="008867EB" w:rsidRPr="000C6FB4" w:rsidRDefault="008867EB" w:rsidP="00F66C1F">
            <w:pP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6.</w:t>
            </w:r>
            <w:r w:rsidRPr="000C6FB4">
              <w:rPr>
                <w:rFonts w:ascii="Times New Roman" w:hAnsi="Times New Roman"/>
                <w:b w:val="0"/>
                <w:color w:val="000000" w:themeColor="text1"/>
                <w:sz w:val="22"/>
                <w:szCs w:val="22"/>
              </w:rPr>
              <w:t>2</w:t>
            </w:r>
            <w:r w:rsidRPr="000C6FB4">
              <w:rPr>
                <w:rFonts w:ascii="Times New Roman" w:hAnsi="Times New Roman"/>
                <w:b w:val="0"/>
                <w:color w:val="000000" w:themeColor="text1"/>
                <w:sz w:val="22"/>
                <w:szCs w:val="22"/>
                <w:lang w:val="id-ID"/>
              </w:rPr>
              <w:t>.1.5 Jumlah judul majalah profesi nasional (JMPN)</w:t>
            </w:r>
          </w:p>
        </w:tc>
        <w:tc>
          <w:tcPr>
            <w:tcW w:w="2126" w:type="dxa"/>
            <w:vAlign w:val="center"/>
          </w:tcPr>
          <w:p w:rsidR="008867EB" w:rsidRPr="000C6FB4" w:rsidRDefault="008867EB" w:rsidP="00F66C1F">
            <w:pPr>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Jika JMPN ≥ 3, maka skor = 4.</w:t>
            </w:r>
          </w:p>
        </w:tc>
        <w:tc>
          <w:tcPr>
            <w:tcW w:w="7695" w:type="dxa"/>
            <w:gridSpan w:val="5"/>
            <w:vAlign w:val="center"/>
          </w:tcPr>
          <w:p w:rsidR="008867EB" w:rsidRPr="000C6FB4" w:rsidRDefault="008867EB" w:rsidP="00F66C1F">
            <w:pPr>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Jika JMPN &lt; 3, maka skor = 1 + JMPN.</w:t>
            </w:r>
          </w:p>
        </w:tc>
      </w:tr>
      <w:tr w:rsidR="008867EB" w:rsidRPr="000C6FB4" w:rsidTr="00D448A8">
        <w:trPr>
          <w:trHeight w:val="484"/>
        </w:trPr>
        <w:tc>
          <w:tcPr>
            <w:tcW w:w="3207" w:type="dxa"/>
            <w:tcBorders>
              <w:top w:val="nil"/>
            </w:tcBorders>
          </w:tcPr>
          <w:p w:rsidR="008867EB" w:rsidRPr="000C6FB4" w:rsidRDefault="008867EB" w:rsidP="00F66C1F">
            <w:pPr>
              <w:ind w:left="-18" w:firstLine="18"/>
              <w:rPr>
                <w:rFonts w:ascii="Times New Roman" w:hAnsi="Times New Roman"/>
                <w:color w:val="000000" w:themeColor="text1"/>
                <w:sz w:val="22"/>
                <w:szCs w:val="22"/>
              </w:rPr>
            </w:pPr>
          </w:p>
        </w:tc>
        <w:tc>
          <w:tcPr>
            <w:tcW w:w="2692" w:type="dxa"/>
          </w:tcPr>
          <w:p w:rsidR="008867EB" w:rsidRPr="000C6FB4" w:rsidRDefault="008867EB" w:rsidP="00F66C1F">
            <w:pP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6.</w:t>
            </w:r>
            <w:r w:rsidRPr="000C6FB4">
              <w:rPr>
                <w:rFonts w:ascii="Times New Roman" w:hAnsi="Times New Roman"/>
                <w:b w:val="0"/>
                <w:color w:val="000000" w:themeColor="text1"/>
                <w:sz w:val="22"/>
                <w:szCs w:val="22"/>
              </w:rPr>
              <w:t>2</w:t>
            </w:r>
            <w:r w:rsidRPr="000C6FB4">
              <w:rPr>
                <w:rFonts w:ascii="Times New Roman" w:hAnsi="Times New Roman"/>
                <w:b w:val="0"/>
                <w:color w:val="000000" w:themeColor="text1"/>
                <w:sz w:val="22"/>
                <w:szCs w:val="22"/>
                <w:lang w:val="id-ID"/>
              </w:rPr>
              <w:t>.1.6 Jumlah judul video/</w:t>
            </w:r>
            <w:r w:rsidRPr="000C6FB4">
              <w:rPr>
                <w:rFonts w:ascii="Times New Roman" w:hAnsi="Times New Roman"/>
                <w:b w:val="0"/>
                <w:i/>
                <w:color w:val="000000" w:themeColor="text1"/>
                <w:sz w:val="22"/>
                <w:szCs w:val="22"/>
                <w:lang w:val="id-ID"/>
              </w:rPr>
              <w:t>interactive materials</w:t>
            </w:r>
            <w:r w:rsidRPr="000C6FB4">
              <w:rPr>
                <w:rFonts w:ascii="Times New Roman" w:hAnsi="Times New Roman"/>
                <w:b w:val="0"/>
                <w:color w:val="000000" w:themeColor="text1"/>
                <w:sz w:val="22"/>
                <w:szCs w:val="22"/>
                <w:lang w:val="id-ID"/>
              </w:rPr>
              <w:t xml:space="preserve"> (JVIM)</w:t>
            </w:r>
          </w:p>
        </w:tc>
        <w:tc>
          <w:tcPr>
            <w:tcW w:w="2126" w:type="dxa"/>
            <w:vAlign w:val="center"/>
          </w:tcPr>
          <w:p w:rsidR="008867EB" w:rsidRPr="000C6FB4" w:rsidRDefault="008867EB" w:rsidP="00F66C1F">
            <w:pPr>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Jika JVIM ≥ 30, maka skor = 4.</w:t>
            </w:r>
          </w:p>
        </w:tc>
        <w:tc>
          <w:tcPr>
            <w:tcW w:w="7695" w:type="dxa"/>
            <w:gridSpan w:val="5"/>
            <w:vAlign w:val="center"/>
          </w:tcPr>
          <w:p w:rsidR="008867EB" w:rsidRPr="000C6FB4" w:rsidRDefault="008867EB" w:rsidP="00F66C1F">
            <w:pPr>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Jika JVIM &lt; 30, maka skor = 1 + JVIM/10.</w:t>
            </w:r>
          </w:p>
        </w:tc>
      </w:tr>
      <w:tr w:rsidR="008867EB" w:rsidRPr="000C6FB4" w:rsidTr="00263E1F">
        <w:trPr>
          <w:trHeight w:val="484"/>
        </w:trPr>
        <w:tc>
          <w:tcPr>
            <w:tcW w:w="3207" w:type="dxa"/>
            <w:vMerge w:val="restart"/>
          </w:tcPr>
          <w:p w:rsidR="008867EB" w:rsidRPr="000C6FB4" w:rsidRDefault="008867EB" w:rsidP="00F66C1F">
            <w:pPr>
              <w:ind w:left="-18" w:firstLine="18"/>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6.</w:t>
            </w:r>
            <w:r w:rsidRPr="000C6FB4">
              <w:rPr>
                <w:rFonts w:ascii="Times New Roman" w:hAnsi="Times New Roman"/>
                <w:b w:val="0"/>
                <w:color w:val="000000" w:themeColor="text1"/>
                <w:sz w:val="22"/>
                <w:szCs w:val="22"/>
              </w:rPr>
              <w:t>2</w:t>
            </w:r>
            <w:r w:rsidRPr="000C6FB4">
              <w:rPr>
                <w:rFonts w:ascii="Times New Roman" w:hAnsi="Times New Roman"/>
                <w:b w:val="0"/>
                <w:color w:val="000000" w:themeColor="text1"/>
                <w:sz w:val="22"/>
                <w:szCs w:val="22"/>
                <w:lang w:val="id-ID"/>
              </w:rPr>
              <w:t xml:space="preserve">.2  Prasarana dan sarana </w:t>
            </w:r>
            <w:r w:rsidR="002C7683" w:rsidRPr="000C6FB4">
              <w:rPr>
                <w:rFonts w:ascii="Times New Roman" w:hAnsi="Times New Roman"/>
                <w:b w:val="0"/>
                <w:color w:val="000000" w:themeColor="text1"/>
                <w:sz w:val="22"/>
                <w:szCs w:val="22"/>
                <w:lang w:val="id-ID"/>
              </w:rPr>
              <w:t>medik.</w:t>
            </w:r>
          </w:p>
          <w:p w:rsidR="008867EB" w:rsidRPr="000C6FB4" w:rsidRDefault="008867EB" w:rsidP="00F66C1F">
            <w:pPr>
              <w:ind w:left="-18" w:firstLine="18"/>
              <w:rPr>
                <w:rFonts w:ascii="Times New Roman" w:hAnsi="Times New Roman"/>
                <w:b w:val="0"/>
                <w:color w:val="000000" w:themeColor="text1"/>
                <w:sz w:val="22"/>
                <w:szCs w:val="22"/>
              </w:rPr>
            </w:pPr>
          </w:p>
          <w:p w:rsidR="008867EB" w:rsidRPr="000C6FB4" w:rsidRDefault="008867EB" w:rsidP="00244090">
            <w:pPr>
              <w:ind w:left="-18" w:firstLine="18"/>
              <w:rPr>
                <w:rFonts w:ascii="Times New Roman" w:hAnsi="Times New Roman"/>
                <w:color w:val="000000" w:themeColor="text1"/>
                <w:sz w:val="22"/>
                <w:szCs w:val="22"/>
              </w:rPr>
            </w:pPr>
          </w:p>
        </w:tc>
        <w:tc>
          <w:tcPr>
            <w:tcW w:w="2692" w:type="dxa"/>
          </w:tcPr>
          <w:p w:rsidR="008867EB" w:rsidRPr="000C6FB4" w:rsidRDefault="008867EB" w:rsidP="00F66C1F">
            <w:pPr>
              <w:ind w:left="31" w:hanging="31"/>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6.</w:t>
            </w:r>
            <w:r w:rsidRPr="000C6FB4">
              <w:rPr>
                <w:rFonts w:ascii="Times New Roman" w:hAnsi="Times New Roman"/>
                <w:b w:val="0"/>
                <w:color w:val="000000" w:themeColor="text1"/>
                <w:sz w:val="22"/>
                <w:szCs w:val="22"/>
              </w:rPr>
              <w:t>2</w:t>
            </w:r>
            <w:r w:rsidRPr="000C6FB4">
              <w:rPr>
                <w:rFonts w:ascii="Times New Roman" w:hAnsi="Times New Roman"/>
                <w:b w:val="0"/>
                <w:color w:val="000000" w:themeColor="text1"/>
                <w:sz w:val="22"/>
                <w:szCs w:val="22"/>
                <w:lang w:val="id-ID"/>
              </w:rPr>
              <w:t>.2.1 Kelengkapan dan mutu sarana pada Unit</w:t>
            </w:r>
            <w:r w:rsidRPr="000C6FB4">
              <w:rPr>
                <w:rFonts w:ascii="Times New Roman" w:hAnsi="Times New Roman"/>
                <w:b w:val="0"/>
                <w:color w:val="000000" w:themeColor="text1"/>
                <w:sz w:val="22"/>
                <w:szCs w:val="22"/>
              </w:rPr>
              <w:t xml:space="preserve"> Rawat Inap:</w:t>
            </w:r>
          </w:p>
          <w:p w:rsidR="008867EB" w:rsidRPr="000C6FB4" w:rsidRDefault="008867EB" w:rsidP="00263E1F">
            <w:pPr>
              <w:pStyle w:val="ListParagraph"/>
              <w:ind w:left="315"/>
              <w:rPr>
                <w:b/>
                <w:color w:val="000000" w:themeColor="text1"/>
                <w:sz w:val="22"/>
                <w:szCs w:val="22"/>
              </w:rPr>
            </w:pPr>
          </w:p>
        </w:tc>
        <w:tc>
          <w:tcPr>
            <w:tcW w:w="2126" w:type="dxa"/>
          </w:tcPr>
          <w:p w:rsidR="008867EB" w:rsidRPr="000C6FB4" w:rsidRDefault="00C24581" w:rsidP="00F66C1F">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Kelengkapan dan mutu sarana pada Unit</w:t>
            </w:r>
            <w:r w:rsidRPr="000C6FB4">
              <w:rPr>
                <w:rFonts w:ascii="Times New Roman" w:hAnsi="Times New Roman"/>
                <w:b w:val="0"/>
                <w:color w:val="000000" w:themeColor="text1"/>
                <w:sz w:val="22"/>
                <w:szCs w:val="22"/>
              </w:rPr>
              <w:t xml:space="preserve"> Rawat Inap sangat baik.</w:t>
            </w:r>
          </w:p>
        </w:tc>
        <w:tc>
          <w:tcPr>
            <w:tcW w:w="2126" w:type="dxa"/>
          </w:tcPr>
          <w:p w:rsidR="008867EB" w:rsidRPr="000C6FB4" w:rsidRDefault="00C24581" w:rsidP="00F66C1F">
            <w:pP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Kelengkapan dan mutu sarana pada Unit</w:t>
            </w:r>
            <w:r w:rsidRPr="000C6FB4">
              <w:rPr>
                <w:rFonts w:ascii="Times New Roman" w:hAnsi="Times New Roman"/>
                <w:b w:val="0"/>
                <w:color w:val="000000" w:themeColor="text1"/>
                <w:sz w:val="22"/>
                <w:szCs w:val="22"/>
              </w:rPr>
              <w:t xml:space="preserve"> Rawat Inap baik.</w:t>
            </w:r>
          </w:p>
        </w:tc>
        <w:tc>
          <w:tcPr>
            <w:tcW w:w="2127" w:type="dxa"/>
          </w:tcPr>
          <w:p w:rsidR="008867EB" w:rsidRPr="000C6FB4" w:rsidRDefault="00C24581" w:rsidP="00F66C1F">
            <w:pP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Kelengkapan dan mutu sarana pada Unit</w:t>
            </w:r>
            <w:r w:rsidRPr="000C6FB4">
              <w:rPr>
                <w:rFonts w:ascii="Times New Roman" w:hAnsi="Times New Roman"/>
                <w:b w:val="0"/>
                <w:color w:val="000000" w:themeColor="text1"/>
                <w:sz w:val="22"/>
                <w:szCs w:val="22"/>
              </w:rPr>
              <w:t xml:space="preserve"> Rawat Inap cukup.</w:t>
            </w:r>
          </w:p>
        </w:tc>
        <w:tc>
          <w:tcPr>
            <w:tcW w:w="1720" w:type="dxa"/>
            <w:gridSpan w:val="2"/>
            <w:shd w:val="clear" w:color="auto" w:fill="auto"/>
          </w:tcPr>
          <w:p w:rsidR="008867EB" w:rsidRPr="000C6FB4" w:rsidRDefault="00C24581" w:rsidP="00F66C1F">
            <w:pP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Kelengkapan dan mutu sarana pada Unit</w:t>
            </w:r>
            <w:r w:rsidRPr="000C6FB4">
              <w:rPr>
                <w:rFonts w:ascii="Times New Roman" w:hAnsi="Times New Roman"/>
                <w:b w:val="0"/>
                <w:color w:val="000000" w:themeColor="text1"/>
                <w:sz w:val="22"/>
                <w:szCs w:val="22"/>
              </w:rPr>
              <w:t xml:space="preserve"> Rawat Inap kurang.</w:t>
            </w:r>
          </w:p>
        </w:tc>
        <w:tc>
          <w:tcPr>
            <w:tcW w:w="1722" w:type="dxa"/>
            <w:shd w:val="clear" w:color="auto" w:fill="auto"/>
          </w:tcPr>
          <w:p w:rsidR="008867EB" w:rsidRPr="000C6FB4" w:rsidRDefault="00C24581" w:rsidP="00F66C1F">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Kelengkapan dan mutu sarana pada Unit</w:t>
            </w:r>
            <w:r w:rsidRPr="000C6FB4">
              <w:rPr>
                <w:rFonts w:ascii="Times New Roman" w:hAnsi="Times New Roman"/>
                <w:b w:val="0"/>
                <w:color w:val="000000" w:themeColor="text1"/>
                <w:sz w:val="22"/>
                <w:szCs w:val="22"/>
              </w:rPr>
              <w:t xml:space="preserve"> Rawat Inap sangat kurang.</w:t>
            </w:r>
          </w:p>
        </w:tc>
      </w:tr>
      <w:tr w:rsidR="008867EB" w:rsidRPr="000C6FB4" w:rsidTr="00D448A8">
        <w:trPr>
          <w:trHeight w:val="206"/>
        </w:trPr>
        <w:tc>
          <w:tcPr>
            <w:tcW w:w="3207" w:type="dxa"/>
            <w:vMerge/>
            <w:tcBorders>
              <w:bottom w:val="nil"/>
            </w:tcBorders>
          </w:tcPr>
          <w:p w:rsidR="008867EB" w:rsidRPr="000C6FB4" w:rsidRDefault="008867EB" w:rsidP="00F66C1F">
            <w:pPr>
              <w:ind w:left="-18" w:firstLine="18"/>
              <w:rPr>
                <w:rFonts w:ascii="Times New Roman" w:hAnsi="Times New Roman"/>
                <w:color w:val="000000" w:themeColor="text1"/>
                <w:sz w:val="22"/>
                <w:szCs w:val="22"/>
              </w:rPr>
            </w:pPr>
          </w:p>
        </w:tc>
        <w:tc>
          <w:tcPr>
            <w:tcW w:w="2692" w:type="dxa"/>
          </w:tcPr>
          <w:p w:rsidR="008867EB" w:rsidRPr="000C6FB4" w:rsidRDefault="008867EB" w:rsidP="00F66C1F">
            <w:pPr>
              <w:ind w:left="31" w:hanging="31"/>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6.</w:t>
            </w:r>
            <w:r w:rsidRPr="000C6FB4">
              <w:rPr>
                <w:rFonts w:ascii="Times New Roman" w:hAnsi="Times New Roman"/>
                <w:b w:val="0"/>
                <w:color w:val="000000" w:themeColor="text1"/>
                <w:sz w:val="22"/>
                <w:szCs w:val="22"/>
              </w:rPr>
              <w:t>2</w:t>
            </w:r>
            <w:r w:rsidRPr="000C6FB4">
              <w:rPr>
                <w:rFonts w:ascii="Times New Roman" w:hAnsi="Times New Roman"/>
                <w:b w:val="0"/>
                <w:color w:val="000000" w:themeColor="text1"/>
                <w:sz w:val="22"/>
                <w:szCs w:val="22"/>
                <w:lang w:val="id-ID"/>
              </w:rPr>
              <w:t>.2.</w:t>
            </w:r>
            <w:r w:rsidRPr="000C6FB4">
              <w:rPr>
                <w:rFonts w:ascii="Times New Roman" w:hAnsi="Times New Roman"/>
                <w:b w:val="0"/>
                <w:color w:val="000000" w:themeColor="text1"/>
                <w:sz w:val="22"/>
                <w:szCs w:val="22"/>
              </w:rPr>
              <w:t>2</w:t>
            </w:r>
            <w:r w:rsidRPr="000C6FB4">
              <w:rPr>
                <w:rFonts w:ascii="Times New Roman" w:hAnsi="Times New Roman"/>
                <w:b w:val="0"/>
                <w:color w:val="000000" w:themeColor="text1"/>
                <w:sz w:val="22"/>
                <w:szCs w:val="22"/>
                <w:lang w:val="id-ID"/>
              </w:rPr>
              <w:t xml:space="preserve"> Kelengkapan dan mutu sarana pada Unit Rawat Jalan. </w:t>
            </w:r>
          </w:p>
          <w:p w:rsidR="00E04834" w:rsidRPr="000C6FB4" w:rsidRDefault="00E04834" w:rsidP="00263E1F">
            <w:pPr>
              <w:pStyle w:val="ListParagraph"/>
              <w:ind w:left="375"/>
              <w:rPr>
                <w:b/>
                <w:color w:val="000000" w:themeColor="text1"/>
                <w:sz w:val="22"/>
                <w:szCs w:val="22"/>
              </w:rPr>
            </w:pPr>
          </w:p>
        </w:tc>
        <w:tc>
          <w:tcPr>
            <w:tcW w:w="2126" w:type="dxa"/>
          </w:tcPr>
          <w:p w:rsidR="008867EB" w:rsidRPr="000C6FB4" w:rsidRDefault="00C24581" w:rsidP="00F66C1F">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Kelengkapan dan mutu sarana pada Unit Rawat Jalan</w:t>
            </w:r>
            <w:r w:rsidRPr="000C6FB4">
              <w:rPr>
                <w:rFonts w:ascii="Times New Roman" w:hAnsi="Times New Roman"/>
                <w:b w:val="0"/>
                <w:color w:val="000000" w:themeColor="text1"/>
                <w:sz w:val="22"/>
                <w:szCs w:val="22"/>
              </w:rPr>
              <w:t xml:space="preserve"> sangat baik.</w:t>
            </w:r>
          </w:p>
        </w:tc>
        <w:tc>
          <w:tcPr>
            <w:tcW w:w="2126" w:type="dxa"/>
          </w:tcPr>
          <w:p w:rsidR="008867EB" w:rsidRPr="000C6FB4" w:rsidRDefault="00C24581" w:rsidP="00F66C1F">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Kelengkapan dan mutu sarana pada Unit Rawat Jalan</w:t>
            </w:r>
            <w:r w:rsidRPr="000C6FB4">
              <w:rPr>
                <w:rFonts w:ascii="Times New Roman" w:hAnsi="Times New Roman"/>
                <w:b w:val="0"/>
                <w:color w:val="000000" w:themeColor="text1"/>
                <w:sz w:val="22"/>
                <w:szCs w:val="22"/>
              </w:rPr>
              <w:t xml:space="preserve"> baik.</w:t>
            </w:r>
          </w:p>
        </w:tc>
        <w:tc>
          <w:tcPr>
            <w:tcW w:w="2127" w:type="dxa"/>
          </w:tcPr>
          <w:p w:rsidR="008867EB" w:rsidRPr="000C6FB4" w:rsidRDefault="00C24581" w:rsidP="00F66C1F">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Kelengkapan dan mutu sarana pada Unit Rawat Jalan</w:t>
            </w:r>
            <w:r w:rsidRPr="000C6FB4">
              <w:rPr>
                <w:rFonts w:ascii="Times New Roman" w:hAnsi="Times New Roman"/>
                <w:b w:val="0"/>
                <w:color w:val="000000" w:themeColor="text1"/>
                <w:sz w:val="22"/>
                <w:szCs w:val="22"/>
              </w:rPr>
              <w:t xml:space="preserve"> cukup.</w:t>
            </w:r>
          </w:p>
        </w:tc>
        <w:tc>
          <w:tcPr>
            <w:tcW w:w="1720" w:type="dxa"/>
            <w:gridSpan w:val="2"/>
            <w:shd w:val="clear" w:color="auto" w:fill="auto"/>
          </w:tcPr>
          <w:p w:rsidR="008867EB" w:rsidRPr="000C6FB4" w:rsidRDefault="00C24581" w:rsidP="00F66C1F">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Kelengkapan dan mutu sarana pada Unit Rawat Jalan</w:t>
            </w:r>
            <w:r w:rsidRPr="000C6FB4">
              <w:rPr>
                <w:rFonts w:ascii="Times New Roman" w:hAnsi="Times New Roman"/>
                <w:b w:val="0"/>
                <w:color w:val="000000" w:themeColor="text1"/>
                <w:sz w:val="22"/>
                <w:szCs w:val="22"/>
              </w:rPr>
              <w:t xml:space="preserve"> kurang.</w:t>
            </w:r>
          </w:p>
        </w:tc>
        <w:tc>
          <w:tcPr>
            <w:tcW w:w="1722" w:type="dxa"/>
            <w:shd w:val="clear" w:color="auto" w:fill="auto"/>
          </w:tcPr>
          <w:p w:rsidR="008867EB" w:rsidRPr="000C6FB4" w:rsidRDefault="00C24581" w:rsidP="00F66C1F">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Kelengkapan dan mutu sarana pada Unit Rawat Jalan</w:t>
            </w:r>
            <w:r w:rsidRPr="000C6FB4">
              <w:rPr>
                <w:rFonts w:ascii="Times New Roman" w:hAnsi="Times New Roman"/>
                <w:b w:val="0"/>
                <w:color w:val="000000" w:themeColor="text1"/>
                <w:sz w:val="22"/>
                <w:szCs w:val="22"/>
              </w:rPr>
              <w:t xml:space="preserve"> sangat kurang.</w:t>
            </w:r>
          </w:p>
        </w:tc>
      </w:tr>
      <w:tr w:rsidR="008867EB" w:rsidRPr="000C6FB4" w:rsidTr="00D448A8">
        <w:trPr>
          <w:trHeight w:val="484"/>
        </w:trPr>
        <w:tc>
          <w:tcPr>
            <w:tcW w:w="3207" w:type="dxa"/>
            <w:tcBorders>
              <w:top w:val="nil"/>
            </w:tcBorders>
          </w:tcPr>
          <w:p w:rsidR="008867EB" w:rsidRPr="000C6FB4" w:rsidRDefault="008867EB" w:rsidP="00F66C1F">
            <w:pPr>
              <w:ind w:left="-18" w:firstLine="18"/>
              <w:rPr>
                <w:rFonts w:ascii="Times New Roman" w:hAnsi="Times New Roman"/>
                <w:color w:val="000000" w:themeColor="text1"/>
                <w:sz w:val="22"/>
                <w:szCs w:val="22"/>
              </w:rPr>
            </w:pPr>
          </w:p>
        </w:tc>
        <w:tc>
          <w:tcPr>
            <w:tcW w:w="2692" w:type="dxa"/>
          </w:tcPr>
          <w:p w:rsidR="008867EB" w:rsidRPr="000C6FB4" w:rsidRDefault="008867EB" w:rsidP="00F66C1F">
            <w:pPr>
              <w:ind w:left="31" w:hanging="31"/>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6.</w:t>
            </w:r>
            <w:r w:rsidRPr="000C6FB4">
              <w:rPr>
                <w:rFonts w:ascii="Times New Roman" w:hAnsi="Times New Roman"/>
                <w:b w:val="0"/>
                <w:color w:val="000000" w:themeColor="text1"/>
                <w:sz w:val="22"/>
                <w:szCs w:val="22"/>
              </w:rPr>
              <w:t>2</w:t>
            </w:r>
            <w:r w:rsidRPr="000C6FB4">
              <w:rPr>
                <w:rFonts w:ascii="Times New Roman" w:hAnsi="Times New Roman"/>
                <w:b w:val="0"/>
                <w:color w:val="000000" w:themeColor="text1"/>
                <w:sz w:val="22"/>
                <w:szCs w:val="22"/>
                <w:lang w:val="id-ID"/>
              </w:rPr>
              <w:t>.2.</w:t>
            </w:r>
            <w:r w:rsidRPr="000C6FB4">
              <w:rPr>
                <w:rFonts w:ascii="Times New Roman" w:hAnsi="Times New Roman"/>
                <w:b w:val="0"/>
                <w:color w:val="000000" w:themeColor="text1"/>
                <w:sz w:val="22"/>
                <w:szCs w:val="22"/>
              </w:rPr>
              <w:t>3</w:t>
            </w:r>
            <w:r w:rsidRPr="000C6FB4">
              <w:rPr>
                <w:rFonts w:ascii="Times New Roman" w:hAnsi="Times New Roman"/>
                <w:b w:val="0"/>
                <w:color w:val="000000" w:themeColor="text1"/>
                <w:sz w:val="22"/>
                <w:szCs w:val="22"/>
                <w:lang w:val="id-ID"/>
              </w:rPr>
              <w:t xml:space="preserve">  Kelengkapan dan mutu sarana pada kamar bedah.</w:t>
            </w:r>
          </w:p>
          <w:p w:rsidR="008867EB" w:rsidRPr="000C6FB4" w:rsidRDefault="008867EB" w:rsidP="00F66C1F">
            <w:pPr>
              <w:ind w:left="720" w:hanging="720"/>
              <w:rPr>
                <w:rFonts w:ascii="Times New Roman" w:hAnsi="Times New Roman"/>
                <w:b w:val="0"/>
                <w:color w:val="000000" w:themeColor="text1"/>
                <w:sz w:val="22"/>
                <w:szCs w:val="22"/>
                <w:highlight w:val="yellow"/>
                <w:lang w:val="id-ID"/>
              </w:rPr>
            </w:pPr>
          </w:p>
          <w:p w:rsidR="00EC1E84" w:rsidRPr="000C6FB4" w:rsidRDefault="00EC1E84" w:rsidP="00263E1F">
            <w:pPr>
              <w:ind w:left="31"/>
              <w:rPr>
                <w:rFonts w:ascii="Times New Roman" w:hAnsi="Times New Roman"/>
                <w:b w:val="0"/>
                <w:color w:val="000000" w:themeColor="text1"/>
                <w:sz w:val="22"/>
                <w:szCs w:val="22"/>
                <w:highlight w:val="yellow"/>
              </w:rPr>
            </w:pPr>
          </w:p>
        </w:tc>
        <w:tc>
          <w:tcPr>
            <w:tcW w:w="2126" w:type="dxa"/>
          </w:tcPr>
          <w:p w:rsidR="00C24581" w:rsidRPr="000C6FB4" w:rsidRDefault="00C24581" w:rsidP="00C24581">
            <w:pPr>
              <w:ind w:left="31" w:hanging="31"/>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Kelengkapan dan mutu sarana pada kamar bedah</w:t>
            </w:r>
            <w:r w:rsidRPr="000C6FB4">
              <w:rPr>
                <w:rFonts w:ascii="Times New Roman" w:hAnsi="Times New Roman"/>
                <w:b w:val="0"/>
                <w:color w:val="000000" w:themeColor="text1"/>
                <w:sz w:val="22"/>
                <w:szCs w:val="22"/>
              </w:rPr>
              <w:t xml:space="preserve"> sangat baik.</w:t>
            </w:r>
          </w:p>
          <w:p w:rsidR="008867EB" w:rsidRPr="000C6FB4" w:rsidRDefault="008867EB" w:rsidP="00F66C1F">
            <w:pPr>
              <w:rPr>
                <w:rFonts w:ascii="Times New Roman" w:hAnsi="Times New Roman"/>
                <w:b w:val="0"/>
                <w:color w:val="000000" w:themeColor="text1"/>
                <w:sz w:val="22"/>
                <w:szCs w:val="22"/>
                <w:lang w:val="id-ID"/>
              </w:rPr>
            </w:pPr>
          </w:p>
        </w:tc>
        <w:tc>
          <w:tcPr>
            <w:tcW w:w="2126" w:type="dxa"/>
          </w:tcPr>
          <w:p w:rsidR="00C24581" w:rsidRPr="000C6FB4" w:rsidRDefault="00C24581" w:rsidP="00C24581">
            <w:pPr>
              <w:ind w:left="31" w:hanging="31"/>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Kelengkapan dan mutu sarana pada kamar bedah</w:t>
            </w:r>
            <w:r w:rsidRPr="000C6FB4">
              <w:rPr>
                <w:rFonts w:ascii="Times New Roman" w:hAnsi="Times New Roman"/>
                <w:b w:val="0"/>
                <w:color w:val="000000" w:themeColor="text1"/>
                <w:sz w:val="22"/>
                <w:szCs w:val="22"/>
              </w:rPr>
              <w:t xml:space="preserve"> baik.</w:t>
            </w:r>
          </w:p>
          <w:p w:rsidR="008867EB" w:rsidRPr="000C6FB4" w:rsidRDefault="008867EB" w:rsidP="00F66C1F">
            <w:pPr>
              <w:rPr>
                <w:rFonts w:ascii="Times New Roman" w:hAnsi="Times New Roman"/>
                <w:b w:val="0"/>
                <w:color w:val="000000" w:themeColor="text1"/>
                <w:sz w:val="22"/>
                <w:szCs w:val="22"/>
                <w:lang w:val="pt-BR"/>
              </w:rPr>
            </w:pPr>
          </w:p>
        </w:tc>
        <w:tc>
          <w:tcPr>
            <w:tcW w:w="2127" w:type="dxa"/>
          </w:tcPr>
          <w:p w:rsidR="00C24581" w:rsidRPr="000C6FB4" w:rsidRDefault="00C24581" w:rsidP="00C24581">
            <w:pPr>
              <w:ind w:left="31" w:hanging="31"/>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Kelengkapan dan mutu sarana pada kamar bedah</w:t>
            </w:r>
            <w:r w:rsidRPr="000C6FB4">
              <w:rPr>
                <w:rFonts w:ascii="Times New Roman" w:hAnsi="Times New Roman"/>
                <w:b w:val="0"/>
                <w:color w:val="000000" w:themeColor="text1"/>
                <w:sz w:val="22"/>
                <w:szCs w:val="22"/>
              </w:rPr>
              <w:t xml:space="preserve"> cukup.</w:t>
            </w:r>
          </w:p>
          <w:p w:rsidR="008867EB" w:rsidRPr="000C6FB4" w:rsidRDefault="008867EB" w:rsidP="00F66C1F">
            <w:pPr>
              <w:rPr>
                <w:rFonts w:ascii="Times New Roman" w:hAnsi="Times New Roman"/>
                <w:b w:val="0"/>
                <w:color w:val="000000" w:themeColor="text1"/>
                <w:sz w:val="22"/>
                <w:szCs w:val="22"/>
                <w:lang w:val="pt-BR"/>
              </w:rPr>
            </w:pPr>
          </w:p>
        </w:tc>
        <w:tc>
          <w:tcPr>
            <w:tcW w:w="1720" w:type="dxa"/>
            <w:gridSpan w:val="2"/>
            <w:shd w:val="clear" w:color="auto" w:fill="auto"/>
          </w:tcPr>
          <w:p w:rsidR="00C24581" w:rsidRPr="000C6FB4" w:rsidRDefault="00C24581" w:rsidP="00C24581">
            <w:pPr>
              <w:ind w:left="31" w:hanging="31"/>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Kelengkapan dan mutu sarana pada kamar bedah</w:t>
            </w:r>
            <w:r w:rsidRPr="000C6FB4">
              <w:rPr>
                <w:rFonts w:ascii="Times New Roman" w:hAnsi="Times New Roman"/>
                <w:b w:val="0"/>
                <w:color w:val="000000" w:themeColor="text1"/>
                <w:sz w:val="22"/>
                <w:szCs w:val="22"/>
              </w:rPr>
              <w:t xml:space="preserve"> kurang.</w:t>
            </w:r>
          </w:p>
          <w:p w:rsidR="008867EB" w:rsidRPr="000C6FB4" w:rsidRDefault="008867EB" w:rsidP="00F66C1F">
            <w:pPr>
              <w:rPr>
                <w:rFonts w:ascii="Times New Roman" w:hAnsi="Times New Roman"/>
                <w:b w:val="0"/>
                <w:color w:val="000000" w:themeColor="text1"/>
                <w:sz w:val="22"/>
                <w:szCs w:val="22"/>
                <w:lang w:val="pt-BR"/>
              </w:rPr>
            </w:pPr>
          </w:p>
        </w:tc>
        <w:tc>
          <w:tcPr>
            <w:tcW w:w="1722" w:type="dxa"/>
            <w:shd w:val="clear" w:color="auto" w:fill="auto"/>
          </w:tcPr>
          <w:p w:rsidR="00C24581" w:rsidRPr="000C6FB4" w:rsidRDefault="00C24581" w:rsidP="00C24581">
            <w:pPr>
              <w:ind w:left="31" w:hanging="31"/>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Kelengkapan dan mutu sarana pada kamar bedah</w:t>
            </w:r>
            <w:r w:rsidRPr="000C6FB4">
              <w:rPr>
                <w:rFonts w:ascii="Times New Roman" w:hAnsi="Times New Roman"/>
                <w:b w:val="0"/>
                <w:color w:val="000000" w:themeColor="text1"/>
                <w:sz w:val="22"/>
                <w:szCs w:val="22"/>
              </w:rPr>
              <w:t xml:space="preserve"> sangat kurang.</w:t>
            </w:r>
          </w:p>
          <w:p w:rsidR="008867EB" w:rsidRPr="000C6FB4" w:rsidRDefault="008867EB" w:rsidP="00F66C1F">
            <w:pPr>
              <w:rPr>
                <w:rFonts w:ascii="Times New Roman" w:hAnsi="Times New Roman"/>
                <w:b w:val="0"/>
                <w:color w:val="000000" w:themeColor="text1"/>
                <w:sz w:val="22"/>
                <w:szCs w:val="22"/>
                <w:lang w:val="id-ID"/>
              </w:rPr>
            </w:pPr>
          </w:p>
        </w:tc>
      </w:tr>
      <w:tr w:rsidR="00A223E6" w:rsidRPr="000C6FB4" w:rsidTr="00D448A8">
        <w:trPr>
          <w:trHeight w:val="2315"/>
        </w:trPr>
        <w:tc>
          <w:tcPr>
            <w:tcW w:w="3207" w:type="dxa"/>
            <w:tcBorders>
              <w:bottom w:val="nil"/>
            </w:tcBorders>
          </w:tcPr>
          <w:p w:rsidR="00A223E6" w:rsidRPr="000C6FB4" w:rsidRDefault="00A223E6" w:rsidP="00F66C1F">
            <w:pPr>
              <w:ind w:left="-18" w:firstLine="18"/>
              <w:rPr>
                <w:rFonts w:ascii="Times New Roman" w:hAnsi="Times New Roman"/>
                <w:color w:val="000000" w:themeColor="text1"/>
                <w:sz w:val="22"/>
                <w:szCs w:val="22"/>
              </w:rPr>
            </w:pPr>
          </w:p>
        </w:tc>
        <w:tc>
          <w:tcPr>
            <w:tcW w:w="2692" w:type="dxa"/>
            <w:vMerge w:val="restart"/>
          </w:tcPr>
          <w:p w:rsidR="00A223E6" w:rsidRPr="000C6FB4" w:rsidRDefault="00A223E6" w:rsidP="00F66C1F">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6.</w:t>
            </w:r>
            <w:r w:rsidRPr="000C6FB4">
              <w:rPr>
                <w:rFonts w:ascii="Times New Roman" w:hAnsi="Times New Roman"/>
                <w:b w:val="0"/>
                <w:color w:val="000000" w:themeColor="text1"/>
                <w:sz w:val="22"/>
                <w:szCs w:val="22"/>
              </w:rPr>
              <w:t>2</w:t>
            </w:r>
            <w:r w:rsidRPr="000C6FB4">
              <w:rPr>
                <w:rFonts w:ascii="Times New Roman" w:hAnsi="Times New Roman"/>
                <w:b w:val="0"/>
                <w:color w:val="000000" w:themeColor="text1"/>
                <w:sz w:val="22"/>
                <w:szCs w:val="22"/>
                <w:lang w:val="id-ID"/>
              </w:rPr>
              <w:t>.2.</w:t>
            </w:r>
            <w:r w:rsidRPr="000C6FB4">
              <w:rPr>
                <w:rFonts w:ascii="Times New Roman" w:hAnsi="Times New Roman"/>
                <w:b w:val="0"/>
                <w:color w:val="000000" w:themeColor="text1"/>
                <w:sz w:val="22"/>
                <w:szCs w:val="22"/>
              </w:rPr>
              <w:t>4</w:t>
            </w:r>
            <w:r w:rsidRPr="000C6FB4">
              <w:rPr>
                <w:rFonts w:ascii="Times New Roman" w:hAnsi="Times New Roman"/>
                <w:b w:val="0"/>
                <w:color w:val="000000" w:themeColor="text1"/>
                <w:sz w:val="22"/>
                <w:szCs w:val="22"/>
                <w:lang w:val="id-ID"/>
              </w:rPr>
              <w:t xml:space="preserve">  Prasarana pendidikan pelengkap</w:t>
            </w:r>
            <w:r w:rsidRPr="000C6FB4">
              <w:rPr>
                <w:rFonts w:ascii="Times New Roman" w:hAnsi="Times New Roman"/>
                <w:b w:val="0"/>
                <w:color w:val="000000" w:themeColor="text1"/>
                <w:sz w:val="22"/>
                <w:szCs w:val="22"/>
              </w:rPr>
              <w:t xml:space="preserve"> RS Pendidikan Afiliasi dan Satelit</w:t>
            </w:r>
            <w:r w:rsidR="0060531F" w:rsidRPr="000C6FB4">
              <w:rPr>
                <w:rFonts w:ascii="Times New Roman" w:hAnsi="Times New Roman"/>
                <w:b w:val="0"/>
                <w:color w:val="000000" w:themeColor="text1"/>
                <w:sz w:val="22"/>
                <w:szCs w:val="22"/>
              </w:rPr>
              <w:t>.</w:t>
            </w:r>
          </w:p>
          <w:p w:rsidR="00A223E6" w:rsidRPr="000C6FB4" w:rsidRDefault="00A223E6" w:rsidP="00F66C1F">
            <w:pPr>
              <w:pStyle w:val="ListParagraph"/>
              <w:ind w:left="315"/>
              <w:rPr>
                <w:color w:val="000000" w:themeColor="text1"/>
                <w:sz w:val="22"/>
                <w:szCs w:val="22"/>
                <w:highlight w:val="yellow"/>
              </w:rPr>
            </w:pPr>
          </w:p>
          <w:p w:rsidR="00A223E6" w:rsidRPr="000C6FB4" w:rsidRDefault="00A223E6" w:rsidP="00F66C1F">
            <w:pPr>
              <w:rPr>
                <w:rFonts w:ascii="Times New Roman" w:hAnsi="Times New Roman"/>
                <w:b w:val="0"/>
                <w:color w:val="000000" w:themeColor="text1"/>
                <w:sz w:val="22"/>
                <w:szCs w:val="22"/>
                <w:highlight w:val="yellow"/>
              </w:rPr>
            </w:pPr>
          </w:p>
          <w:p w:rsidR="00C24581" w:rsidRPr="000C6FB4" w:rsidRDefault="00C24581" w:rsidP="00F66C1F">
            <w:pPr>
              <w:rPr>
                <w:rFonts w:ascii="Times New Roman" w:hAnsi="Times New Roman"/>
                <w:b w:val="0"/>
                <w:color w:val="000000" w:themeColor="text1"/>
                <w:sz w:val="22"/>
                <w:szCs w:val="22"/>
                <w:highlight w:val="yellow"/>
              </w:rPr>
            </w:pPr>
          </w:p>
        </w:tc>
        <w:tc>
          <w:tcPr>
            <w:tcW w:w="2126" w:type="dxa"/>
            <w:vMerge w:val="restart"/>
          </w:tcPr>
          <w:p w:rsidR="00C24581" w:rsidRPr="000C6FB4" w:rsidRDefault="00C24581" w:rsidP="00C24581">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Prasarana pendidikan pelengkap</w:t>
            </w:r>
            <w:r w:rsidRPr="000C6FB4">
              <w:rPr>
                <w:rFonts w:ascii="Times New Roman" w:hAnsi="Times New Roman"/>
                <w:b w:val="0"/>
                <w:color w:val="000000" w:themeColor="text1"/>
                <w:sz w:val="22"/>
                <w:szCs w:val="22"/>
              </w:rPr>
              <w:t xml:space="preserve"> RS Pendidikan Afiliasi dan Satelit sangat baik.</w:t>
            </w:r>
          </w:p>
          <w:p w:rsidR="00A223E6" w:rsidRPr="000C6FB4" w:rsidRDefault="00A223E6" w:rsidP="00F66C1F">
            <w:pPr>
              <w:jc w:val="center"/>
              <w:rPr>
                <w:rFonts w:ascii="Times New Roman" w:hAnsi="Times New Roman"/>
                <w:b w:val="0"/>
                <w:color w:val="000000" w:themeColor="text1"/>
                <w:sz w:val="22"/>
                <w:szCs w:val="22"/>
                <w:lang w:val="id-ID"/>
              </w:rPr>
            </w:pPr>
          </w:p>
          <w:p w:rsidR="00A223E6" w:rsidRPr="000C6FB4" w:rsidRDefault="00A223E6" w:rsidP="00263E1F">
            <w:pPr>
              <w:rPr>
                <w:rFonts w:ascii="Times New Roman" w:hAnsi="Times New Roman"/>
                <w:b w:val="0"/>
                <w:color w:val="000000" w:themeColor="text1"/>
                <w:sz w:val="22"/>
                <w:szCs w:val="22"/>
              </w:rPr>
            </w:pPr>
          </w:p>
        </w:tc>
        <w:tc>
          <w:tcPr>
            <w:tcW w:w="2126" w:type="dxa"/>
            <w:vMerge w:val="restart"/>
          </w:tcPr>
          <w:p w:rsidR="00C24581" w:rsidRPr="000C6FB4" w:rsidRDefault="00C24581" w:rsidP="00C24581">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Prasarana pendidikan pelengkap</w:t>
            </w:r>
            <w:r w:rsidRPr="000C6FB4">
              <w:rPr>
                <w:rFonts w:ascii="Times New Roman" w:hAnsi="Times New Roman"/>
                <w:b w:val="0"/>
                <w:color w:val="000000" w:themeColor="text1"/>
                <w:sz w:val="22"/>
                <w:szCs w:val="22"/>
              </w:rPr>
              <w:t xml:space="preserve"> RS Pendidikan Afiliasi dan Satelit baik.</w:t>
            </w:r>
          </w:p>
          <w:p w:rsidR="00A223E6" w:rsidRPr="000C6FB4" w:rsidRDefault="00A223E6" w:rsidP="00F66C1F">
            <w:pPr>
              <w:jc w:val="center"/>
              <w:rPr>
                <w:rFonts w:ascii="Times New Roman" w:hAnsi="Times New Roman"/>
                <w:b w:val="0"/>
                <w:color w:val="000000" w:themeColor="text1"/>
                <w:sz w:val="22"/>
                <w:szCs w:val="22"/>
                <w:lang w:val="id-ID"/>
              </w:rPr>
            </w:pPr>
          </w:p>
        </w:tc>
        <w:tc>
          <w:tcPr>
            <w:tcW w:w="2127" w:type="dxa"/>
            <w:vMerge w:val="restart"/>
          </w:tcPr>
          <w:p w:rsidR="00C24581" w:rsidRPr="000C6FB4" w:rsidRDefault="00C24581" w:rsidP="00C24581">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Prasarana pendidikan pelengkap</w:t>
            </w:r>
            <w:r w:rsidRPr="000C6FB4">
              <w:rPr>
                <w:rFonts w:ascii="Times New Roman" w:hAnsi="Times New Roman"/>
                <w:b w:val="0"/>
                <w:color w:val="000000" w:themeColor="text1"/>
                <w:sz w:val="22"/>
                <w:szCs w:val="22"/>
              </w:rPr>
              <w:t xml:space="preserve"> RS Pendidikan Afiliasi dan Satelit cukup.</w:t>
            </w:r>
          </w:p>
          <w:p w:rsidR="00A223E6" w:rsidRPr="000C6FB4" w:rsidRDefault="00A223E6" w:rsidP="00F66C1F">
            <w:pPr>
              <w:jc w:val="center"/>
              <w:rPr>
                <w:rFonts w:ascii="Times New Roman" w:hAnsi="Times New Roman"/>
                <w:b w:val="0"/>
                <w:color w:val="000000" w:themeColor="text1"/>
                <w:sz w:val="22"/>
                <w:szCs w:val="22"/>
                <w:lang w:val="id-ID"/>
              </w:rPr>
            </w:pPr>
          </w:p>
        </w:tc>
        <w:tc>
          <w:tcPr>
            <w:tcW w:w="1702" w:type="dxa"/>
            <w:vMerge w:val="restart"/>
          </w:tcPr>
          <w:p w:rsidR="00C24581" w:rsidRPr="000C6FB4" w:rsidRDefault="00C24581" w:rsidP="00C24581">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Prasarana pendidikan pelengkap</w:t>
            </w:r>
            <w:r w:rsidRPr="000C6FB4">
              <w:rPr>
                <w:rFonts w:ascii="Times New Roman" w:hAnsi="Times New Roman"/>
                <w:b w:val="0"/>
                <w:color w:val="000000" w:themeColor="text1"/>
                <w:sz w:val="22"/>
                <w:szCs w:val="22"/>
              </w:rPr>
              <w:t xml:space="preserve"> RS Pendidikan Afiliasi dan Satelit kurang.</w:t>
            </w:r>
          </w:p>
          <w:p w:rsidR="00A223E6" w:rsidRPr="000C6FB4" w:rsidRDefault="00A223E6" w:rsidP="00F66C1F">
            <w:pPr>
              <w:jc w:val="center"/>
              <w:rPr>
                <w:rFonts w:ascii="Times New Roman" w:hAnsi="Times New Roman"/>
                <w:b w:val="0"/>
                <w:color w:val="000000" w:themeColor="text1"/>
                <w:sz w:val="22"/>
                <w:szCs w:val="22"/>
                <w:lang w:val="id-ID"/>
              </w:rPr>
            </w:pPr>
          </w:p>
        </w:tc>
        <w:tc>
          <w:tcPr>
            <w:tcW w:w="1740" w:type="dxa"/>
            <w:gridSpan w:val="2"/>
            <w:vMerge w:val="restart"/>
          </w:tcPr>
          <w:p w:rsidR="00C24581" w:rsidRPr="000C6FB4" w:rsidRDefault="00C24581" w:rsidP="00C24581">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Prasarana pendidikan pelengkap</w:t>
            </w:r>
            <w:r w:rsidRPr="000C6FB4">
              <w:rPr>
                <w:rFonts w:ascii="Times New Roman" w:hAnsi="Times New Roman"/>
                <w:b w:val="0"/>
                <w:color w:val="000000" w:themeColor="text1"/>
                <w:sz w:val="22"/>
                <w:szCs w:val="22"/>
              </w:rPr>
              <w:t xml:space="preserve"> RS Pendidikan Afiliasi dan Satelit sangat kurang.</w:t>
            </w:r>
          </w:p>
          <w:p w:rsidR="00A223E6" w:rsidRPr="000C6FB4" w:rsidRDefault="00A223E6" w:rsidP="000A37BE">
            <w:pPr>
              <w:rPr>
                <w:rFonts w:ascii="Times New Roman" w:hAnsi="Times New Roman"/>
                <w:b w:val="0"/>
                <w:color w:val="000000" w:themeColor="text1"/>
                <w:sz w:val="22"/>
                <w:szCs w:val="22"/>
              </w:rPr>
            </w:pPr>
          </w:p>
        </w:tc>
      </w:tr>
      <w:tr w:rsidR="00A223E6" w:rsidRPr="000C6FB4" w:rsidTr="00D448A8">
        <w:trPr>
          <w:trHeight w:val="73"/>
        </w:trPr>
        <w:tc>
          <w:tcPr>
            <w:tcW w:w="3207" w:type="dxa"/>
            <w:tcBorders>
              <w:top w:val="nil"/>
            </w:tcBorders>
          </w:tcPr>
          <w:p w:rsidR="00A223E6" w:rsidRPr="000C6FB4" w:rsidRDefault="00A223E6" w:rsidP="00F66C1F">
            <w:pPr>
              <w:ind w:left="-18" w:firstLine="18"/>
              <w:rPr>
                <w:rFonts w:ascii="Times New Roman" w:hAnsi="Times New Roman"/>
                <w:b w:val="0"/>
                <w:color w:val="000000" w:themeColor="text1"/>
                <w:sz w:val="22"/>
                <w:szCs w:val="22"/>
              </w:rPr>
            </w:pPr>
          </w:p>
        </w:tc>
        <w:tc>
          <w:tcPr>
            <w:tcW w:w="2692" w:type="dxa"/>
            <w:vMerge/>
          </w:tcPr>
          <w:p w:rsidR="00A223E6" w:rsidRPr="000C6FB4" w:rsidRDefault="00A223E6" w:rsidP="00F66C1F">
            <w:pPr>
              <w:rPr>
                <w:rFonts w:ascii="Times New Roman" w:hAnsi="Times New Roman"/>
                <w:b w:val="0"/>
                <w:color w:val="000000" w:themeColor="text1"/>
                <w:sz w:val="22"/>
                <w:szCs w:val="22"/>
                <w:lang w:val="id-ID"/>
              </w:rPr>
            </w:pPr>
          </w:p>
        </w:tc>
        <w:tc>
          <w:tcPr>
            <w:tcW w:w="2126" w:type="dxa"/>
            <w:vMerge/>
            <w:vAlign w:val="center"/>
          </w:tcPr>
          <w:p w:rsidR="00A223E6" w:rsidRPr="000C6FB4" w:rsidRDefault="00A223E6" w:rsidP="00F66C1F">
            <w:pPr>
              <w:jc w:val="center"/>
              <w:rPr>
                <w:rFonts w:ascii="Times New Roman" w:hAnsi="Times New Roman"/>
                <w:b w:val="0"/>
                <w:color w:val="000000" w:themeColor="text1"/>
                <w:sz w:val="22"/>
                <w:szCs w:val="22"/>
                <w:lang w:val="id-ID"/>
              </w:rPr>
            </w:pPr>
          </w:p>
        </w:tc>
        <w:tc>
          <w:tcPr>
            <w:tcW w:w="2126" w:type="dxa"/>
            <w:vMerge/>
            <w:vAlign w:val="center"/>
          </w:tcPr>
          <w:p w:rsidR="00A223E6" w:rsidRPr="000C6FB4" w:rsidRDefault="00A223E6" w:rsidP="00F66C1F">
            <w:pPr>
              <w:jc w:val="center"/>
              <w:rPr>
                <w:rFonts w:ascii="Times New Roman" w:hAnsi="Times New Roman"/>
                <w:b w:val="0"/>
                <w:color w:val="000000" w:themeColor="text1"/>
                <w:sz w:val="22"/>
                <w:szCs w:val="22"/>
                <w:lang w:val="id-ID"/>
              </w:rPr>
            </w:pPr>
          </w:p>
        </w:tc>
        <w:tc>
          <w:tcPr>
            <w:tcW w:w="2127" w:type="dxa"/>
            <w:vMerge/>
            <w:vAlign w:val="center"/>
          </w:tcPr>
          <w:p w:rsidR="00A223E6" w:rsidRPr="000C6FB4" w:rsidRDefault="00A223E6" w:rsidP="00F66C1F">
            <w:pPr>
              <w:jc w:val="center"/>
              <w:rPr>
                <w:rFonts w:ascii="Times New Roman" w:hAnsi="Times New Roman"/>
                <w:b w:val="0"/>
                <w:color w:val="000000" w:themeColor="text1"/>
                <w:sz w:val="22"/>
                <w:szCs w:val="22"/>
                <w:lang w:val="id-ID"/>
              </w:rPr>
            </w:pPr>
          </w:p>
        </w:tc>
        <w:tc>
          <w:tcPr>
            <w:tcW w:w="1702" w:type="dxa"/>
            <w:vMerge/>
            <w:vAlign w:val="center"/>
          </w:tcPr>
          <w:p w:rsidR="00A223E6" w:rsidRPr="000C6FB4" w:rsidRDefault="00A223E6" w:rsidP="00F66C1F">
            <w:pPr>
              <w:jc w:val="center"/>
              <w:rPr>
                <w:rFonts w:ascii="Times New Roman" w:hAnsi="Times New Roman"/>
                <w:b w:val="0"/>
                <w:color w:val="000000" w:themeColor="text1"/>
                <w:sz w:val="22"/>
                <w:szCs w:val="22"/>
                <w:lang w:val="id-ID"/>
              </w:rPr>
            </w:pPr>
          </w:p>
        </w:tc>
        <w:tc>
          <w:tcPr>
            <w:tcW w:w="1740" w:type="dxa"/>
            <w:gridSpan w:val="2"/>
            <w:vMerge/>
            <w:vAlign w:val="center"/>
          </w:tcPr>
          <w:p w:rsidR="00A223E6" w:rsidRPr="000C6FB4" w:rsidRDefault="00A223E6" w:rsidP="00F66C1F">
            <w:pPr>
              <w:jc w:val="center"/>
              <w:rPr>
                <w:rFonts w:ascii="Times New Roman" w:hAnsi="Times New Roman"/>
                <w:b w:val="0"/>
                <w:color w:val="000000" w:themeColor="text1"/>
                <w:sz w:val="22"/>
                <w:szCs w:val="22"/>
                <w:lang w:val="id-ID"/>
              </w:rPr>
            </w:pPr>
          </w:p>
        </w:tc>
      </w:tr>
      <w:tr w:rsidR="008867EB" w:rsidRPr="000C6FB4" w:rsidTr="00263E1F">
        <w:trPr>
          <w:trHeight w:val="484"/>
        </w:trPr>
        <w:tc>
          <w:tcPr>
            <w:tcW w:w="3207" w:type="dxa"/>
          </w:tcPr>
          <w:p w:rsidR="008867EB" w:rsidRPr="000C6FB4" w:rsidRDefault="008867EB" w:rsidP="00F66C1F">
            <w:pPr>
              <w:ind w:left="-18" w:firstLine="18"/>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6.3 Sistem informasi</w:t>
            </w:r>
          </w:p>
        </w:tc>
        <w:tc>
          <w:tcPr>
            <w:tcW w:w="2692" w:type="dxa"/>
          </w:tcPr>
          <w:p w:rsidR="008867EB" w:rsidRPr="000C6FB4" w:rsidRDefault="008867EB" w:rsidP="00F66C1F">
            <w:pP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6.</w:t>
            </w:r>
            <w:r w:rsidR="0060531F" w:rsidRPr="000C6FB4">
              <w:rPr>
                <w:rFonts w:ascii="Times New Roman" w:hAnsi="Times New Roman"/>
                <w:b w:val="0"/>
                <w:color w:val="000000" w:themeColor="text1"/>
                <w:sz w:val="22"/>
                <w:szCs w:val="22"/>
              </w:rPr>
              <w:t xml:space="preserve">3 </w:t>
            </w:r>
            <w:r w:rsidRPr="000C6FB4">
              <w:rPr>
                <w:rFonts w:ascii="Times New Roman" w:hAnsi="Times New Roman"/>
                <w:b w:val="0"/>
                <w:color w:val="000000" w:themeColor="text1"/>
                <w:sz w:val="22"/>
                <w:szCs w:val="22"/>
                <w:lang w:val="id-ID"/>
              </w:rPr>
              <w:t>Sistem informasi dan fasilitas yang digunakan PS</w:t>
            </w:r>
            <w:r w:rsidR="0060531F" w:rsidRPr="000C6FB4">
              <w:rPr>
                <w:rFonts w:ascii="Times New Roman" w:hAnsi="Times New Roman"/>
                <w:b w:val="0"/>
                <w:color w:val="000000" w:themeColor="text1"/>
                <w:sz w:val="22"/>
                <w:szCs w:val="22"/>
              </w:rPr>
              <w:t xml:space="preserve"> </w:t>
            </w:r>
            <w:r w:rsidRPr="000C6FB4">
              <w:rPr>
                <w:rFonts w:ascii="Times New Roman" w:hAnsi="Times New Roman"/>
                <w:b w:val="0"/>
                <w:color w:val="000000" w:themeColor="text1"/>
                <w:sz w:val="22"/>
                <w:szCs w:val="22"/>
                <w:lang w:val="id-ID"/>
              </w:rPr>
              <w:t>dalam proses pembelajaran (</w:t>
            </w:r>
            <w:r w:rsidRPr="000C6FB4">
              <w:rPr>
                <w:rFonts w:ascii="Times New Roman" w:hAnsi="Times New Roman"/>
                <w:b w:val="0"/>
                <w:i/>
                <w:color w:val="000000" w:themeColor="text1"/>
                <w:sz w:val="22"/>
                <w:szCs w:val="22"/>
                <w:lang w:val="id-ID"/>
              </w:rPr>
              <w:t>hardware</w:t>
            </w:r>
            <w:r w:rsidRPr="000C6FB4">
              <w:rPr>
                <w:rFonts w:ascii="Times New Roman" w:hAnsi="Times New Roman"/>
                <w:b w:val="0"/>
                <w:color w:val="000000" w:themeColor="text1"/>
                <w:sz w:val="22"/>
                <w:szCs w:val="22"/>
                <w:lang w:val="id-ID"/>
              </w:rPr>
              <w:t xml:space="preserve">, </w:t>
            </w:r>
            <w:r w:rsidRPr="000C6FB4">
              <w:rPr>
                <w:rFonts w:ascii="Times New Roman" w:hAnsi="Times New Roman"/>
                <w:b w:val="0"/>
                <w:i/>
                <w:iCs/>
                <w:color w:val="000000" w:themeColor="text1"/>
                <w:sz w:val="22"/>
                <w:szCs w:val="22"/>
                <w:lang w:val="id-ID"/>
              </w:rPr>
              <w:t>software</w:t>
            </w:r>
            <w:r w:rsidRPr="000C6FB4">
              <w:rPr>
                <w:rFonts w:ascii="Times New Roman" w:hAnsi="Times New Roman"/>
                <w:b w:val="0"/>
                <w:color w:val="000000" w:themeColor="text1"/>
                <w:sz w:val="22"/>
                <w:szCs w:val="22"/>
                <w:lang w:val="id-ID"/>
              </w:rPr>
              <w:t xml:space="preserve">, </w:t>
            </w:r>
            <w:r w:rsidRPr="000C6FB4">
              <w:rPr>
                <w:rFonts w:ascii="Times New Roman" w:hAnsi="Times New Roman"/>
                <w:b w:val="0"/>
                <w:i/>
                <w:iCs/>
                <w:color w:val="000000" w:themeColor="text1"/>
                <w:sz w:val="22"/>
                <w:szCs w:val="22"/>
                <w:lang w:val="id-ID"/>
              </w:rPr>
              <w:t>e-learning</w:t>
            </w:r>
            <w:r w:rsidRPr="000C6FB4">
              <w:rPr>
                <w:rFonts w:ascii="Times New Roman" w:hAnsi="Times New Roman"/>
                <w:b w:val="0"/>
                <w:color w:val="000000" w:themeColor="text1"/>
                <w:sz w:val="22"/>
                <w:szCs w:val="22"/>
                <w:lang w:val="id-ID"/>
              </w:rPr>
              <w:t>)</w:t>
            </w:r>
          </w:p>
        </w:tc>
        <w:tc>
          <w:tcPr>
            <w:tcW w:w="2126" w:type="dxa"/>
          </w:tcPr>
          <w:p w:rsidR="008867EB" w:rsidRPr="000C6FB4" w:rsidRDefault="008867EB" w:rsidP="00FF2E73">
            <w:pPr>
              <w:rPr>
                <w:rFonts w:ascii="Times New Roman" w:hAnsi="Times New Roman"/>
                <w:b w:val="0"/>
                <w:color w:val="000000" w:themeColor="text1"/>
                <w:sz w:val="22"/>
                <w:szCs w:val="22"/>
                <w:lang w:val="sv-SE"/>
              </w:rPr>
            </w:pPr>
            <w:r w:rsidRPr="000C6FB4">
              <w:rPr>
                <w:rFonts w:ascii="Times New Roman" w:hAnsi="Times New Roman"/>
                <w:b w:val="0"/>
                <w:color w:val="000000" w:themeColor="text1"/>
                <w:sz w:val="22"/>
                <w:szCs w:val="22"/>
                <w:lang w:val="sv-SE"/>
              </w:rPr>
              <w:t>Proses pembelajaran mengguna</w:t>
            </w:r>
            <w:r w:rsidRPr="000C6FB4">
              <w:rPr>
                <w:rFonts w:ascii="Times New Roman" w:hAnsi="Times New Roman"/>
                <w:b w:val="0"/>
                <w:color w:val="000000" w:themeColor="text1"/>
                <w:sz w:val="22"/>
                <w:szCs w:val="22"/>
                <w:lang w:val="id-ID"/>
              </w:rPr>
              <w:t>k</w:t>
            </w:r>
            <w:r w:rsidRPr="000C6FB4">
              <w:rPr>
                <w:rFonts w:ascii="Times New Roman" w:hAnsi="Times New Roman"/>
                <w:b w:val="0"/>
                <w:color w:val="000000" w:themeColor="text1"/>
                <w:sz w:val="22"/>
                <w:szCs w:val="22"/>
                <w:lang w:val="sv-SE"/>
              </w:rPr>
              <w:t xml:space="preserve">an komputer yang terhubung dengan jaringan luas/internet. </w:t>
            </w:r>
            <w:r w:rsidRPr="000C6FB4">
              <w:rPr>
                <w:rFonts w:ascii="Times New Roman" w:hAnsi="Times New Roman"/>
                <w:b w:val="0"/>
                <w:i/>
                <w:color w:val="000000" w:themeColor="text1"/>
                <w:sz w:val="22"/>
                <w:szCs w:val="22"/>
                <w:lang w:val="sv-SE"/>
              </w:rPr>
              <w:t>Software</w:t>
            </w:r>
            <w:r w:rsidRPr="000C6FB4">
              <w:rPr>
                <w:rFonts w:ascii="Times New Roman" w:hAnsi="Times New Roman"/>
                <w:b w:val="0"/>
                <w:color w:val="000000" w:themeColor="text1"/>
                <w:sz w:val="22"/>
                <w:szCs w:val="22"/>
                <w:lang w:val="sv-SE"/>
              </w:rPr>
              <w:t xml:space="preserve"> yang digunakan di laboratorium</w:t>
            </w:r>
            <w:r w:rsidRPr="000C6FB4">
              <w:rPr>
                <w:rFonts w:ascii="Times New Roman" w:hAnsi="Times New Roman"/>
                <w:b w:val="0"/>
                <w:color w:val="000000" w:themeColor="text1"/>
                <w:sz w:val="22"/>
                <w:szCs w:val="22"/>
                <w:lang w:val="id-ID"/>
              </w:rPr>
              <w:t xml:space="preserve"> jenis dan</w:t>
            </w:r>
            <w:r w:rsidRPr="000C6FB4">
              <w:rPr>
                <w:rFonts w:ascii="Times New Roman" w:hAnsi="Times New Roman"/>
                <w:b w:val="0"/>
                <w:color w:val="000000" w:themeColor="text1"/>
                <w:sz w:val="22"/>
                <w:szCs w:val="22"/>
                <w:lang w:val="sv-SE"/>
              </w:rPr>
              <w:t xml:space="preserve"> jumlah</w:t>
            </w:r>
            <w:r w:rsidRPr="000C6FB4">
              <w:rPr>
                <w:rFonts w:ascii="Times New Roman" w:hAnsi="Times New Roman"/>
                <w:b w:val="0"/>
                <w:color w:val="000000" w:themeColor="text1"/>
                <w:sz w:val="22"/>
                <w:szCs w:val="22"/>
                <w:lang w:val="id-ID"/>
              </w:rPr>
              <w:t>nya</w:t>
            </w:r>
            <w:r w:rsidRPr="000C6FB4">
              <w:rPr>
                <w:rFonts w:ascii="Times New Roman" w:hAnsi="Times New Roman"/>
                <w:b w:val="0"/>
                <w:color w:val="000000" w:themeColor="text1"/>
                <w:sz w:val="22"/>
                <w:szCs w:val="22"/>
                <w:lang w:val="sv-SE"/>
              </w:rPr>
              <w:t xml:space="preserve"> memadai. </w:t>
            </w:r>
          </w:p>
        </w:tc>
        <w:tc>
          <w:tcPr>
            <w:tcW w:w="2126" w:type="dxa"/>
          </w:tcPr>
          <w:p w:rsidR="008867EB" w:rsidRPr="000C6FB4" w:rsidRDefault="008867EB" w:rsidP="00FF2E73">
            <w:pPr>
              <w:rPr>
                <w:rFonts w:ascii="Times New Roman" w:hAnsi="Times New Roman"/>
                <w:b w:val="0"/>
                <w:color w:val="000000" w:themeColor="text1"/>
                <w:sz w:val="22"/>
                <w:szCs w:val="22"/>
                <w:lang w:val="sv-SE"/>
              </w:rPr>
            </w:pPr>
            <w:r w:rsidRPr="000C6FB4">
              <w:rPr>
                <w:rFonts w:ascii="Times New Roman" w:hAnsi="Times New Roman"/>
                <w:b w:val="0"/>
                <w:color w:val="000000" w:themeColor="text1"/>
                <w:sz w:val="22"/>
                <w:szCs w:val="22"/>
                <w:lang w:val="sv-SE"/>
              </w:rPr>
              <w:t>Proses pembelajaran sebagian menggunakan komputer, namun tidak terhubung dengan jaringan luas/internet.</w:t>
            </w:r>
          </w:p>
          <w:p w:rsidR="008867EB" w:rsidRPr="000C6FB4" w:rsidRDefault="008867EB" w:rsidP="00FF2E73">
            <w:pPr>
              <w:rPr>
                <w:rFonts w:ascii="Times New Roman" w:hAnsi="Times New Roman"/>
                <w:b w:val="0"/>
                <w:color w:val="000000" w:themeColor="text1"/>
                <w:sz w:val="22"/>
                <w:szCs w:val="22"/>
                <w:lang w:val="da-DK"/>
              </w:rPr>
            </w:pPr>
            <w:r w:rsidRPr="000C6FB4">
              <w:rPr>
                <w:rFonts w:ascii="Times New Roman" w:hAnsi="Times New Roman"/>
                <w:b w:val="0"/>
                <w:i/>
                <w:color w:val="000000" w:themeColor="text1"/>
                <w:sz w:val="22"/>
                <w:szCs w:val="22"/>
                <w:lang w:val="sv-SE"/>
              </w:rPr>
              <w:t xml:space="preserve">Software </w:t>
            </w:r>
            <w:r w:rsidRPr="000C6FB4">
              <w:rPr>
                <w:rFonts w:ascii="Times New Roman" w:hAnsi="Times New Roman"/>
                <w:b w:val="0"/>
                <w:color w:val="000000" w:themeColor="text1"/>
                <w:sz w:val="22"/>
                <w:szCs w:val="22"/>
                <w:lang w:val="sv-SE"/>
              </w:rPr>
              <w:t>yang digunakan di laboratorium jumlah</w:t>
            </w:r>
            <w:r w:rsidRPr="000C6FB4">
              <w:rPr>
                <w:rFonts w:ascii="Times New Roman" w:hAnsi="Times New Roman"/>
                <w:b w:val="0"/>
                <w:color w:val="000000" w:themeColor="text1"/>
                <w:sz w:val="22"/>
                <w:szCs w:val="22"/>
                <w:lang w:val="id-ID"/>
              </w:rPr>
              <w:t xml:space="preserve"> dan jenis</w:t>
            </w:r>
            <w:r w:rsidRPr="000C6FB4">
              <w:rPr>
                <w:rFonts w:ascii="Times New Roman" w:hAnsi="Times New Roman"/>
                <w:b w:val="0"/>
                <w:color w:val="000000" w:themeColor="text1"/>
                <w:sz w:val="22"/>
                <w:szCs w:val="22"/>
                <w:lang w:val="sv-SE"/>
              </w:rPr>
              <w:t xml:space="preserve">nya memadai. </w:t>
            </w:r>
          </w:p>
        </w:tc>
        <w:tc>
          <w:tcPr>
            <w:tcW w:w="2127" w:type="dxa"/>
          </w:tcPr>
          <w:p w:rsidR="008867EB" w:rsidRPr="000C6FB4" w:rsidRDefault="008867EB" w:rsidP="00FF2E73">
            <w:pPr>
              <w:rPr>
                <w:rFonts w:ascii="Times New Roman" w:hAnsi="Times New Roman"/>
                <w:b w:val="0"/>
                <w:color w:val="000000" w:themeColor="text1"/>
                <w:sz w:val="22"/>
                <w:szCs w:val="22"/>
                <w:lang w:val="sv-SE"/>
              </w:rPr>
            </w:pPr>
            <w:r w:rsidRPr="000C6FB4">
              <w:rPr>
                <w:rFonts w:ascii="Times New Roman" w:hAnsi="Times New Roman"/>
                <w:b w:val="0"/>
                <w:color w:val="000000" w:themeColor="text1"/>
                <w:sz w:val="22"/>
                <w:szCs w:val="22"/>
                <w:lang w:val="sv-SE"/>
              </w:rPr>
              <w:t>Proses pembelajaran sebagian menggunakan komputer, namun tidak terhubung dengan jaringan luas/internet.</w:t>
            </w:r>
          </w:p>
          <w:p w:rsidR="008867EB" w:rsidRPr="000C6FB4" w:rsidRDefault="008867EB" w:rsidP="00FF2E73">
            <w:pPr>
              <w:rPr>
                <w:rFonts w:ascii="Times New Roman" w:hAnsi="Times New Roman"/>
                <w:b w:val="0"/>
                <w:color w:val="000000" w:themeColor="text1"/>
                <w:sz w:val="22"/>
                <w:szCs w:val="22"/>
                <w:lang w:val="sv-SE"/>
              </w:rPr>
            </w:pPr>
          </w:p>
        </w:tc>
        <w:tc>
          <w:tcPr>
            <w:tcW w:w="1720" w:type="dxa"/>
            <w:gridSpan w:val="2"/>
            <w:shd w:val="clear" w:color="auto" w:fill="auto"/>
          </w:tcPr>
          <w:p w:rsidR="008867EB" w:rsidRPr="000C6FB4" w:rsidRDefault="008867EB" w:rsidP="00FF2E73">
            <w:pP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Proses pembelajaran dilakukan secara konvensional.</w:t>
            </w:r>
          </w:p>
          <w:p w:rsidR="008867EB" w:rsidRPr="000C6FB4" w:rsidRDefault="008867EB" w:rsidP="00FF2E73">
            <w:pPr>
              <w:rPr>
                <w:rFonts w:ascii="Times New Roman" w:hAnsi="Times New Roman"/>
                <w:b w:val="0"/>
                <w:color w:val="000000" w:themeColor="text1"/>
                <w:sz w:val="22"/>
                <w:szCs w:val="22"/>
                <w:lang w:val="id-ID"/>
              </w:rPr>
            </w:pPr>
          </w:p>
        </w:tc>
        <w:tc>
          <w:tcPr>
            <w:tcW w:w="1722" w:type="dxa"/>
            <w:shd w:val="clear" w:color="auto" w:fill="auto"/>
          </w:tcPr>
          <w:p w:rsidR="008867EB" w:rsidRPr="000C6FB4" w:rsidRDefault="003E7732" w:rsidP="00FF2E73">
            <w:pPr>
              <w:rPr>
                <w:rFonts w:ascii="Times New Roman" w:hAnsi="Times New Roman"/>
                <w:b w:val="0"/>
                <w:color w:val="000000" w:themeColor="text1"/>
                <w:sz w:val="22"/>
                <w:szCs w:val="22"/>
                <w:lang w:val="fi-FI"/>
              </w:rPr>
            </w:pPr>
            <w:r w:rsidRPr="000C6FB4">
              <w:rPr>
                <w:rFonts w:ascii="Times New Roman" w:hAnsi="Times New Roman"/>
                <w:b w:val="0"/>
                <w:color w:val="000000" w:themeColor="text1"/>
                <w:sz w:val="22"/>
                <w:szCs w:val="22"/>
              </w:rPr>
              <w:t>Tidak ada skor 0.</w:t>
            </w:r>
          </w:p>
        </w:tc>
      </w:tr>
    </w:tbl>
    <w:p w:rsidR="00070A08" w:rsidRPr="000C6FB4" w:rsidRDefault="00070A08" w:rsidP="00F66C1F">
      <w:pPr>
        <w:jc w:val="both"/>
        <w:rPr>
          <w:rFonts w:ascii="Times New Roman" w:hAnsi="Times New Roman"/>
          <w:color w:val="000000" w:themeColor="text1"/>
          <w:sz w:val="22"/>
          <w:szCs w:val="22"/>
          <w:lang w:val="sv-SE"/>
        </w:rPr>
      </w:pPr>
    </w:p>
    <w:p w:rsidR="00B81E88" w:rsidRPr="000C6FB4" w:rsidRDefault="00B81E88" w:rsidP="00F66C1F">
      <w:pPr>
        <w:tabs>
          <w:tab w:val="left" w:pos="2910"/>
        </w:tabs>
        <w:rPr>
          <w:rFonts w:ascii="Times New Roman" w:hAnsi="Times New Roman"/>
          <w:bCs/>
          <w:caps/>
          <w:color w:val="000000" w:themeColor="text1"/>
          <w:sz w:val="22"/>
          <w:szCs w:val="22"/>
          <w:lang w:val="sv-SE"/>
        </w:rPr>
      </w:pPr>
      <w:bookmarkStart w:id="4" w:name="_Toc122838036"/>
    </w:p>
    <w:p w:rsidR="00B81E88" w:rsidRPr="000C6FB4" w:rsidRDefault="00B81E88" w:rsidP="00F66C1F">
      <w:pPr>
        <w:tabs>
          <w:tab w:val="left" w:pos="2910"/>
        </w:tabs>
        <w:rPr>
          <w:rFonts w:ascii="Times New Roman" w:hAnsi="Times New Roman"/>
          <w:bCs/>
          <w:caps/>
          <w:color w:val="000000" w:themeColor="text1"/>
          <w:sz w:val="22"/>
          <w:szCs w:val="22"/>
          <w:lang w:val="sv-SE"/>
        </w:rPr>
      </w:pPr>
    </w:p>
    <w:p w:rsidR="00450513" w:rsidRPr="000C6FB4" w:rsidRDefault="00705AE7" w:rsidP="00F66C1F">
      <w:pPr>
        <w:pStyle w:val="Heading1"/>
        <w:ind w:left="-90"/>
        <w:rPr>
          <w:rFonts w:ascii="Times New Roman" w:hAnsi="Times New Roman"/>
          <w:bCs w:val="0"/>
          <w:caps/>
          <w:color w:val="000000" w:themeColor="text1"/>
          <w:sz w:val="22"/>
          <w:szCs w:val="22"/>
          <w:lang w:val="sv-SE"/>
        </w:rPr>
      </w:pPr>
      <w:r w:rsidRPr="000C6FB4">
        <w:rPr>
          <w:rFonts w:ascii="Times New Roman" w:hAnsi="Times New Roman"/>
          <w:bCs w:val="0"/>
          <w:caps/>
          <w:color w:val="000000" w:themeColor="text1"/>
          <w:sz w:val="22"/>
          <w:szCs w:val="22"/>
          <w:lang w:val="sv-SE"/>
        </w:rPr>
        <w:br w:type="page"/>
      </w:r>
    </w:p>
    <w:p w:rsidR="00F71F0E" w:rsidRPr="000C6FB4" w:rsidRDefault="00F71F0E" w:rsidP="00F71F0E">
      <w:pPr>
        <w:pStyle w:val="Heading1"/>
        <w:ind w:left="-90"/>
        <w:jc w:val="center"/>
        <w:rPr>
          <w:rFonts w:ascii="Times New Roman" w:hAnsi="Times New Roman"/>
          <w:bCs w:val="0"/>
          <w:caps/>
          <w:color w:val="000000" w:themeColor="text1"/>
          <w:sz w:val="22"/>
          <w:szCs w:val="22"/>
          <w:lang w:val="sv-SE"/>
        </w:rPr>
      </w:pPr>
      <w:r w:rsidRPr="000C6FB4">
        <w:rPr>
          <w:rFonts w:ascii="Times New Roman" w:hAnsi="Times New Roman"/>
          <w:bCs w:val="0"/>
          <w:caps/>
          <w:color w:val="000000" w:themeColor="text1"/>
          <w:sz w:val="22"/>
          <w:szCs w:val="22"/>
          <w:lang w:val="sv-SE"/>
        </w:rPr>
        <w:t>Standar 7</w:t>
      </w:r>
    </w:p>
    <w:p w:rsidR="00450513" w:rsidRPr="000C6FB4" w:rsidRDefault="002A555F" w:rsidP="00F71F0E">
      <w:pPr>
        <w:pStyle w:val="Heading1"/>
        <w:ind w:left="-90"/>
        <w:jc w:val="center"/>
        <w:rPr>
          <w:rFonts w:ascii="Times New Roman" w:hAnsi="Times New Roman"/>
          <w:caps/>
          <w:color w:val="000000" w:themeColor="text1"/>
          <w:sz w:val="22"/>
          <w:szCs w:val="22"/>
          <w:lang w:val="fi-FI"/>
        </w:rPr>
      </w:pPr>
      <w:r w:rsidRPr="000C6FB4">
        <w:rPr>
          <w:rFonts w:ascii="Times New Roman" w:hAnsi="Times New Roman"/>
          <w:bCs w:val="0"/>
          <w:caps/>
          <w:color w:val="000000" w:themeColor="text1"/>
          <w:sz w:val="22"/>
          <w:szCs w:val="22"/>
          <w:lang w:val="sv-SE"/>
        </w:rPr>
        <w:t xml:space="preserve">Penelitian, </w:t>
      </w:r>
      <w:r w:rsidR="00450513" w:rsidRPr="000C6FB4">
        <w:rPr>
          <w:rFonts w:ascii="Times New Roman" w:hAnsi="Times New Roman"/>
          <w:bCs w:val="0"/>
          <w:caps/>
          <w:color w:val="000000" w:themeColor="text1"/>
          <w:sz w:val="22"/>
          <w:szCs w:val="22"/>
          <w:lang w:val="sv-SE"/>
        </w:rPr>
        <w:t>Pengabdian Kepada Masyarakat, DAN KERJASAMA</w:t>
      </w:r>
    </w:p>
    <w:p w:rsidR="00450513" w:rsidRPr="000C6FB4" w:rsidRDefault="00450513" w:rsidP="00F66C1F">
      <w:pPr>
        <w:tabs>
          <w:tab w:val="left" w:pos="2910"/>
        </w:tabs>
        <w:rPr>
          <w:rFonts w:ascii="Times New Roman" w:hAnsi="Times New Roman"/>
          <w:caps/>
          <w:color w:val="000000" w:themeColor="text1"/>
          <w:sz w:val="22"/>
          <w:szCs w:val="22"/>
          <w:lang w:val="fi-FI"/>
        </w:rPr>
      </w:pPr>
    </w:p>
    <w:bookmarkEnd w:id="4"/>
    <w:tbl>
      <w:tblPr>
        <w:tblW w:w="1566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0"/>
        <w:gridCol w:w="5040"/>
        <w:gridCol w:w="1690"/>
        <w:gridCol w:w="1701"/>
        <w:gridCol w:w="1559"/>
        <w:gridCol w:w="1701"/>
        <w:gridCol w:w="1539"/>
      </w:tblGrid>
      <w:tr w:rsidR="00F93190" w:rsidRPr="000C6FB4" w:rsidTr="00F71F0E">
        <w:trPr>
          <w:cantSplit/>
          <w:tblHeader/>
        </w:trPr>
        <w:tc>
          <w:tcPr>
            <w:tcW w:w="2430" w:type="dxa"/>
            <w:vMerge w:val="restart"/>
            <w:tcBorders>
              <w:top w:val="single" w:sz="4" w:space="0" w:color="auto"/>
              <w:left w:val="single" w:sz="4" w:space="0" w:color="auto"/>
              <w:bottom w:val="single" w:sz="4" w:space="0" w:color="auto"/>
              <w:right w:val="single" w:sz="4" w:space="0" w:color="auto"/>
            </w:tcBorders>
          </w:tcPr>
          <w:p w:rsidR="00F93190" w:rsidRPr="000C6FB4" w:rsidRDefault="00F93190" w:rsidP="00F66C1F">
            <w:pPr>
              <w:ind w:right="-108"/>
              <w:jc w:val="center"/>
              <w:rPr>
                <w:rFonts w:ascii="Times New Roman" w:hAnsi="Times New Roman"/>
                <w:color w:val="000000" w:themeColor="text1"/>
                <w:sz w:val="22"/>
                <w:szCs w:val="22"/>
                <w:lang w:val="id-ID"/>
              </w:rPr>
            </w:pPr>
          </w:p>
          <w:p w:rsidR="00F93190" w:rsidRPr="000C6FB4" w:rsidRDefault="00F93190" w:rsidP="00F66C1F">
            <w:pPr>
              <w:ind w:right="-108"/>
              <w:jc w:val="center"/>
              <w:rPr>
                <w:rFonts w:ascii="Times New Roman" w:hAnsi="Times New Roman"/>
                <w:color w:val="000000" w:themeColor="text1"/>
                <w:sz w:val="22"/>
                <w:szCs w:val="22"/>
                <w:lang w:val="id-ID"/>
              </w:rPr>
            </w:pPr>
            <w:r w:rsidRPr="000C6FB4">
              <w:rPr>
                <w:rFonts w:ascii="Times New Roman" w:hAnsi="Times New Roman"/>
                <w:color w:val="000000" w:themeColor="text1"/>
                <w:sz w:val="22"/>
                <w:szCs w:val="22"/>
                <w:lang w:val="id-ID"/>
              </w:rPr>
              <w:t>ELEMEN PENILAIAN</w:t>
            </w:r>
          </w:p>
        </w:tc>
        <w:tc>
          <w:tcPr>
            <w:tcW w:w="5040" w:type="dxa"/>
            <w:vMerge w:val="restart"/>
            <w:tcBorders>
              <w:top w:val="single" w:sz="4" w:space="0" w:color="auto"/>
              <w:left w:val="single" w:sz="4" w:space="0" w:color="auto"/>
              <w:bottom w:val="single" w:sz="4" w:space="0" w:color="auto"/>
              <w:right w:val="single" w:sz="4" w:space="0" w:color="auto"/>
            </w:tcBorders>
            <w:vAlign w:val="center"/>
            <w:hideMark/>
          </w:tcPr>
          <w:p w:rsidR="00F93190" w:rsidRPr="000C6FB4" w:rsidRDefault="00F93190" w:rsidP="00F66C1F">
            <w:pPr>
              <w:ind w:right="-108"/>
              <w:jc w:val="center"/>
              <w:rPr>
                <w:rFonts w:ascii="Times New Roman" w:hAnsi="Times New Roman"/>
                <w:color w:val="000000" w:themeColor="text1"/>
                <w:sz w:val="22"/>
                <w:szCs w:val="22"/>
                <w:lang w:val="id-ID"/>
              </w:rPr>
            </w:pPr>
            <w:r w:rsidRPr="000C6FB4">
              <w:rPr>
                <w:rFonts w:ascii="Times New Roman" w:hAnsi="Times New Roman"/>
                <w:color w:val="000000" w:themeColor="text1"/>
                <w:sz w:val="22"/>
                <w:szCs w:val="22"/>
                <w:lang w:val="id-ID"/>
              </w:rPr>
              <w:t>DESKRIPTOR</w:t>
            </w:r>
          </w:p>
        </w:tc>
        <w:tc>
          <w:tcPr>
            <w:tcW w:w="8190" w:type="dxa"/>
            <w:gridSpan w:val="5"/>
            <w:tcBorders>
              <w:top w:val="single" w:sz="4" w:space="0" w:color="auto"/>
              <w:left w:val="nil"/>
              <w:bottom w:val="single" w:sz="4" w:space="0" w:color="auto"/>
              <w:right w:val="single" w:sz="4" w:space="0" w:color="auto"/>
            </w:tcBorders>
            <w:hideMark/>
          </w:tcPr>
          <w:p w:rsidR="00F93190" w:rsidRPr="000C6FB4" w:rsidRDefault="00F93190" w:rsidP="00F66C1F">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HARKAT DAN PERINGKAT</w:t>
            </w:r>
          </w:p>
        </w:tc>
      </w:tr>
      <w:tr w:rsidR="00F93190" w:rsidRPr="000C6FB4" w:rsidTr="00F71F0E">
        <w:trPr>
          <w:cantSplit/>
          <w:tblHeader/>
        </w:trPr>
        <w:tc>
          <w:tcPr>
            <w:tcW w:w="2430" w:type="dxa"/>
            <w:vMerge/>
            <w:tcBorders>
              <w:top w:val="single" w:sz="4" w:space="0" w:color="auto"/>
              <w:left w:val="single" w:sz="4" w:space="0" w:color="auto"/>
              <w:bottom w:val="single" w:sz="4" w:space="0" w:color="auto"/>
              <w:right w:val="single" w:sz="4" w:space="0" w:color="auto"/>
            </w:tcBorders>
            <w:vAlign w:val="center"/>
            <w:hideMark/>
          </w:tcPr>
          <w:p w:rsidR="00F93190" w:rsidRPr="000C6FB4" w:rsidRDefault="00F93190" w:rsidP="00F66C1F">
            <w:pPr>
              <w:rPr>
                <w:rFonts w:ascii="Times New Roman" w:hAnsi="Times New Roman"/>
                <w:color w:val="000000" w:themeColor="text1"/>
                <w:sz w:val="22"/>
                <w:szCs w:val="22"/>
                <w:lang w:val="id-ID"/>
              </w:rPr>
            </w:pPr>
          </w:p>
        </w:tc>
        <w:tc>
          <w:tcPr>
            <w:tcW w:w="5040" w:type="dxa"/>
            <w:vMerge/>
            <w:tcBorders>
              <w:top w:val="single" w:sz="4" w:space="0" w:color="auto"/>
              <w:left w:val="single" w:sz="4" w:space="0" w:color="auto"/>
              <w:bottom w:val="single" w:sz="4" w:space="0" w:color="auto"/>
              <w:right w:val="single" w:sz="4" w:space="0" w:color="auto"/>
            </w:tcBorders>
            <w:vAlign w:val="center"/>
            <w:hideMark/>
          </w:tcPr>
          <w:p w:rsidR="00F93190" w:rsidRPr="000C6FB4" w:rsidRDefault="00F93190" w:rsidP="00F66C1F">
            <w:pPr>
              <w:rPr>
                <w:rFonts w:ascii="Times New Roman" w:hAnsi="Times New Roman"/>
                <w:color w:val="000000" w:themeColor="text1"/>
                <w:sz w:val="22"/>
                <w:szCs w:val="22"/>
                <w:lang w:val="id-ID"/>
              </w:rPr>
            </w:pPr>
          </w:p>
        </w:tc>
        <w:tc>
          <w:tcPr>
            <w:tcW w:w="1690" w:type="dxa"/>
            <w:tcBorders>
              <w:top w:val="single" w:sz="4" w:space="0" w:color="auto"/>
              <w:left w:val="single" w:sz="4" w:space="0" w:color="auto"/>
              <w:bottom w:val="single" w:sz="4" w:space="0" w:color="auto"/>
              <w:right w:val="single" w:sz="4" w:space="0" w:color="auto"/>
            </w:tcBorders>
            <w:vAlign w:val="center"/>
            <w:hideMark/>
          </w:tcPr>
          <w:p w:rsidR="00F93190" w:rsidRPr="000C6FB4" w:rsidRDefault="00F93190" w:rsidP="00F66C1F">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SANGAT BAIK</w:t>
            </w:r>
          </w:p>
        </w:tc>
        <w:tc>
          <w:tcPr>
            <w:tcW w:w="1701" w:type="dxa"/>
            <w:tcBorders>
              <w:top w:val="single" w:sz="4" w:space="0" w:color="auto"/>
              <w:left w:val="single" w:sz="4" w:space="0" w:color="auto"/>
              <w:bottom w:val="single" w:sz="4" w:space="0" w:color="auto"/>
              <w:right w:val="single" w:sz="4" w:space="0" w:color="auto"/>
            </w:tcBorders>
            <w:vAlign w:val="center"/>
            <w:hideMark/>
          </w:tcPr>
          <w:p w:rsidR="00F93190" w:rsidRPr="000C6FB4" w:rsidRDefault="00F93190" w:rsidP="00F66C1F">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BAIK</w:t>
            </w:r>
          </w:p>
        </w:tc>
        <w:tc>
          <w:tcPr>
            <w:tcW w:w="1559" w:type="dxa"/>
            <w:tcBorders>
              <w:top w:val="single" w:sz="4" w:space="0" w:color="auto"/>
              <w:left w:val="single" w:sz="4" w:space="0" w:color="auto"/>
              <w:bottom w:val="single" w:sz="4" w:space="0" w:color="auto"/>
              <w:right w:val="single" w:sz="4" w:space="0" w:color="auto"/>
            </w:tcBorders>
            <w:vAlign w:val="center"/>
            <w:hideMark/>
          </w:tcPr>
          <w:p w:rsidR="00F93190" w:rsidRPr="000C6FB4" w:rsidRDefault="00F93190" w:rsidP="00F66C1F">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CUKUP</w:t>
            </w:r>
          </w:p>
        </w:tc>
        <w:tc>
          <w:tcPr>
            <w:tcW w:w="1701" w:type="dxa"/>
            <w:tcBorders>
              <w:top w:val="single" w:sz="4" w:space="0" w:color="auto"/>
              <w:left w:val="single" w:sz="4" w:space="0" w:color="auto"/>
              <w:bottom w:val="single" w:sz="4" w:space="0" w:color="auto"/>
              <w:right w:val="single" w:sz="4" w:space="0" w:color="auto"/>
            </w:tcBorders>
            <w:vAlign w:val="center"/>
            <w:hideMark/>
          </w:tcPr>
          <w:p w:rsidR="00F93190" w:rsidRPr="000C6FB4" w:rsidRDefault="00F93190" w:rsidP="00F66C1F">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KURANG</w:t>
            </w:r>
          </w:p>
        </w:tc>
        <w:tc>
          <w:tcPr>
            <w:tcW w:w="1539" w:type="dxa"/>
            <w:tcBorders>
              <w:top w:val="single" w:sz="4" w:space="0" w:color="auto"/>
              <w:left w:val="single" w:sz="4" w:space="0" w:color="auto"/>
              <w:bottom w:val="single" w:sz="4" w:space="0" w:color="auto"/>
              <w:right w:val="single" w:sz="4" w:space="0" w:color="auto"/>
            </w:tcBorders>
            <w:vAlign w:val="center"/>
            <w:hideMark/>
          </w:tcPr>
          <w:p w:rsidR="00F93190" w:rsidRPr="000C6FB4" w:rsidRDefault="00F93190" w:rsidP="00F66C1F">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SANGAT KURANG</w:t>
            </w:r>
          </w:p>
        </w:tc>
      </w:tr>
      <w:tr w:rsidR="00F93190" w:rsidRPr="000C6FB4" w:rsidTr="00F71F0E">
        <w:trPr>
          <w:cantSplit/>
          <w:tblHeader/>
        </w:trPr>
        <w:tc>
          <w:tcPr>
            <w:tcW w:w="2430" w:type="dxa"/>
            <w:vMerge/>
            <w:tcBorders>
              <w:top w:val="single" w:sz="4" w:space="0" w:color="auto"/>
              <w:left w:val="single" w:sz="4" w:space="0" w:color="auto"/>
              <w:bottom w:val="single" w:sz="4" w:space="0" w:color="auto"/>
              <w:right w:val="single" w:sz="4" w:space="0" w:color="auto"/>
            </w:tcBorders>
            <w:vAlign w:val="center"/>
            <w:hideMark/>
          </w:tcPr>
          <w:p w:rsidR="00F93190" w:rsidRPr="000C6FB4" w:rsidRDefault="00F93190" w:rsidP="00F66C1F">
            <w:pPr>
              <w:rPr>
                <w:rFonts w:ascii="Times New Roman" w:hAnsi="Times New Roman"/>
                <w:color w:val="000000" w:themeColor="text1"/>
                <w:sz w:val="22"/>
                <w:szCs w:val="22"/>
                <w:lang w:val="id-ID"/>
              </w:rPr>
            </w:pPr>
          </w:p>
        </w:tc>
        <w:tc>
          <w:tcPr>
            <w:tcW w:w="5040" w:type="dxa"/>
            <w:vMerge/>
            <w:tcBorders>
              <w:top w:val="single" w:sz="4" w:space="0" w:color="auto"/>
              <w:left w:val="single" w:sz="4" w:space="0" w:color="auto"/>
              <w:bottom w:val="single" w:sz="4" w:space="0" w:color="auto"/>
              <w:right w:val="single" w:sz="4" w:space="0" w:color="auto"/>
            </w:tcBorders>
            <w:vAlign w:val="center"/>
            <w:hideMark/>
          </w:tcPr>
          <w:p w:rsidR="00F93190" w:rsidRPr="000C6FB4" w:rsidRDefault="00F93190" w:rsidP="00F66C1F">
            <w:pPr>
              <w:rPr>
                <w:rFonts w:ascii="Times New Roman" w:hAnsi="Times New Roman"/>
                <w:color w:val="000000" w:themeColor="text1"/>
                <w:sz w:val="22"/>
                <w:szCs w:val="22"/>
                <w:lang w:val="id-ID"/>
              </w:rPr>
            </w:pPr>
          </w:p>
        </w:tc>
        <w:tc>
          <w:tcPr>
            <w:tcW w:w="1690" w:type="dxa"/>
            <w:tcBorders>
              <w:top w:val="single" w:sz="4" w:space="0" w:color="auto"/>
              <w:left w:val="single" w:sz="4" w:space="0" w:color="auto"/>
              <w:bottom w:val="single" w:sz="4" w:space="0" w:color="auto"/>
              <w:right w:val="single" w:sz="4" w:space="0" w:color="auto"/>
            </w:tcBorders>
            <w:hideMark/>
          </w:tcPr>
          <w:p w:rsidR="00F93190" w:rsidRPr="000C6FB4" w:rsidRDefault="00F93190" w:rsidP="00F66C1F">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4</w:t>
            </w:r>
          </w:p>
        </w:tc>
        <w:tc>
          <w:tcPr>
            <w:tcW w:w="1701" w:type="dxa"/>
            <w:tcBorders>
              <w:top w:val="single" w:sz="4" w:space="0" w:color="auto"/>
              <w:left w:val="single" w:sz="4" w:space="0" w:color="auto"/>
              <w:bottom w:val="single" w:sz="4" w:space="0" w:color="auto"/>
              <w:right w:val="single" w:sz="4" w:space="0" w:color="auto"/>
            </w:tcBorders>
            <w:hideMark/>
          </w:tcPr>
          <w:p w:rsidR="00F93190" w:rsidRPr="000C6FB4" w:rsidRDefault="00F93190" w:rsidP="00F66C1F">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3</w:t>
            </w:r>
          </w:p>
        </w:tc>
        <w:tc>
          <w:tcPr>
            <w:tcW w:w="1559" w:type="dxa"/>
            <w:tcBorders>
              <w:top w:val="single" w:sz="4" w:space="0" w:color="auto"/>
              <w:left w:val="single" w:sz="4" w:space="0" w:color="auto"/>
              <w:bottom w:val="single" w:sz="4" w:space="0" w:color="auto"/>
              <w:right w:val="single" w:sz="4" w:space="0" w:color="auto"/>
            </w:tcBorders>
            <w:hideMark/>
          </w:tcPr>
          <w:p w:rsidR="00F93190" w:rsidRPr="000C6FB4" w:rsidRDefault="00F93190" w:rsidP="00F66C1F">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2</w:t>
            </w:r>
          </w:p>
        </w:tc>
        <w:tc>
          <w:tcPr>
            <w:tcW w:w="1701" w:type="dxa"/>
            <w:tcBorders>
              <w:top w:val="single" w:sz="4" w:space="0" w:color="auto"/>
              <w:left w:val="single" w:sz="4" w:space="0" w:color="auto"/>
              <w:bottom w:val="single" w:sz="4" w:space="0" w:color="auto"/>
              <w:right w:val="single" w:sz="4" w:space="0" w:color="auto"/>
            </w:tcBorders>
            <w:hideMark/>
          </w:tcPr>
          <w:p w:rsidR="00F93190" w:rsidRPr="000C6FB4" w:rsidRDefault="00F93190" w:rsidP="00F66C1F">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1</w:t>
            </w:r>
          </w:p>
        </w:tc>
        <w:tc>
          <w:tcPr>
            <w:tcW w:w="1539" w:type="dxa"/>
            <w:tcBorders>
              <w:top w:val="single" w:sz="4" w:space="0" w:color="auto"/>
              <w:left w:val="single" w:sz="4" w:space="0" w:color="auto"/>
              <w:bottom w:val="single" w:sz="4" w:space="0" w:color="auto"/>
              <w:right w:val="single" w:sz="4" w:space="0" w:color="auto"/>
            </w:tcBorders>
            <w:hideMark/>
          </w:tcPr>
          <w:p w:rsidR="00F93190" w:rsidRPr="000C6FB4" w:rsidRDefault="00F93190" w:rsidP="00F66C1F">
            <w:pPr>
              <w:jc w:val="center"/>
              <w:rPr>
                <w:rFonts w:ascii="Times New Roman" w:hAnsi="Times New Roman"/>
                <w:color w:val="000000" w:themeColor="text1"/>
                <w:sz w:val="22"/>
                <w:szCs w:val="22"/>
              </w:rPr>
            </w:pPr>
            <w:r w:rsidRPr="000C6FB4">
              <w:rPr>
                <w:rFonts w:ascii="Times New Roman" w:hAnsi="Times New Roman"/>
                <w:color w:val="000000" w:themeColor="text1"/>
                <w:sz w:val="22"/>
                <w:szCs w:val="22"/>
              </w:rPr>
              <w:t>0</w:t>
            </w:r>
          </w:p>
        </w:tc>
      </w:tr>
      <w:tr w:rsidR="00AE17D6" w:rsidRPr="000C6FB4" w:rsidTr="00F71F0E">
        <w:trPr>
          <w:trHeight w:val="362"/>
        </w:trPr>
        <w:tc>
          <w:tcPr>
            <w:tcW w:w="2430" w:type="dxa"/>
            <w:tcBorders>
              <w:top w:val="single" w:sz="4" w:space="0" w:color="auto"/>
              <w:left w:val="single" w:sz="4" w:space="0" w:color="auto"/>
              <w:bottom w:val="single" w:sz="4" w:space="0" w:color="auto"/>
              <w:right w:val="single" w:sz="4" w:space="0" w:color="auto"/>
            </w:tcBorders>
            <w:hideMark/>
          </w:tcPr>
          <w:p w:rsidR="00AE17D6" w:rsidRPr="000C6FB4" w:rsidRDefault="00AE17D6" w:rsidP="00F66C1F">
            <w:pP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rPr>
              <w:t xml:space="preserve">7.1   Kegiatan penelitian: </w:t>
            </w:r>
            <w:r w:rsidRPr="000C6FB4">
              <w:rPr>
                <w:rFonts w:ascii="Times New Roman" w:hAnsi="Times New Roman"/>
                <w:b w:val="0"/>
                <w:color w:val="000000" w:themeColor="text1"/>
                <w:sz w:val="22"/>
                <w:szCs w:val="22"/>
                <w:lang w:val="id-ID"/>
              </w:rPr>
              <w:t>Keberadaan agenda penelitian</w:t>
            </w:r>
          </w:p>
        </w:tc>
        <w:tc>
          <w:tcPr>
            <w:tcW w:w="5040" w:type="dxa"/>
            <w:tcBorders>
              <w:top w:val="single" w:sz="4" w:space="0" w:color="auto"/>
              <w:left w:val="single" w:sz="4" w:space="0" w:color="auto"/>
              <w:bottom w:val="single" w:sz="4" w:space="0" w:color="auto"/>
              <w:right w:val="single" w:sz="4" w:space="0" w:color="auto"/>
            </w:tcBorders>
          </w:tcPr>
          <w:p w:rsidR="00AE17D6" w:rsidRPr="000C6FB4" w:rsidRDefault="00AE17D6" w:rsidP="00F66C1F">
            <w:pPr>
              <w:rPr>
                <w:rFonts w:ascii="Times New Roman" w:hAnsi="Times New Roman"/>
                <w:b w:val="0"/>
                <w:color w:val="000000" w:themeColor="text1"/>
                <w:sz w:val="22"/>
                <w:szCs w:val="22"/>
                <w:lang w:val="id-ID"/>
              </w:rPr>
            </w:pPr>
            <w:bookmarkStart w:id="5" w:name="OLE_LINK74"/>
            <w:r w:rsidRPr="000C6FB4">
              <w:rPr>
                <w:rFonts w:ascii="Times New Roman" w:hAnsi="Times New Roman"/>
                <w:b w:val="0"/>
                <w:color w:val="000000" w:themeColor="text1"/>
                <w:sz w:val="22"/>
                <w:szCs w:val="22"/>
                <w:lang w:val="id-ID"/>
              </w:rPr>
              <w:t>7.1  Keberadaan dan kesesuaian agenda penelitian dosen dengan bidang studi.</w:t>
            </w:r>
          </w:p>
          <w:bookmarkEnd w:id="5"/>
          <w:p w:rsidR="00AE17D6" w:rsidRPr="000C6FB4" w:rsidRDefault="00AE17D6" w:rsidP="00F66C1F">
            <w:pPr>
              <w:rPr>
                <w:rFonts w:ascii="Times New Roman" w:hAnsi="Times New Roman"/>
                <w:b w:val="0"/>
                <w:color w:val="000000" w:themeColor="text1"/>
                <w:sz w:val="22"/>
                <w:szCs w:val="22"/>
                <w:lang w:val="id-ID"/>
              </w:rPr>
            </w:pPr>
          </w:p>
          <w:p w:rsidR="00AE17D6" w:rsidRPr="000C6FB4" w:rsidRDefault="00AE17D6" w:rsidP="00F71F0E">
            <w:pPr>
              <w:ind w:left="-18"/>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PDSA = Persentase dosen yang memiliki agenda penelitian sesuai dengan bidang studi dan semua penelitian sesuai dengan agenda.</w:t>
            </w:r>
          </w:p>
        </w:tc>
        <w:tc>
          <w:tcPr>
            <w:tcW w:w="1690" w:type="dxa"/>
            <w:tcBorders>
              <w:top w:val="single" w:sz="4" w:space="0" w:color="auto"/>
              <w:left w:val="single" w:sz="4" w:space="0" w:color="auto"/>
              <w:bottom w:val="single" w:sz="4" w:space="0" w:color="auto"/>
              <w:right w:val="single" w:sz="4" w:space="0" w:color="auto"/>
            </w:tcBorders>
            <w:vAlign w:val="center"/>
            <w:hideMark/>
          </w:tcPr>
          <w:p w:rsidR="00AE17D6" w:rsidRPr="000C6FB4" w:rsidRDefault="00AE17D6" w:rsidP="00F66C1F">
            <w:pPr>
              <w:ind w:left="-18"/>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Jika PDSA ≥ 75%,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rsidR="00AE17D6" w:rsidRPr="000C6FB4" w:rsidRDefault="00AE17D6" w:rsidP="00F66C1F">
            <w:pPr>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Jika 0 &lt; PDSA &lt; 75%, maka skor = (4 x PDSA) + 1.</w:t>
            </w:r>
          </w:p>
        </w:tc>
        <w:tc>
          <w:tcPr>
            <w:tcW w:w="1539" w:type="dxa"/>
            <w:tcBorders>
              <w:top w:val="single" w:sz="4" w:space="0" w:color="auto"/>
              <w:left w:val="single" w:sz="4" w:space="0" w:color="auto"/>
              <w:bottom w:val="single" w:sz="4" w:space="0" w:color="auto"/>
              <w:right w:val="single" w:sz="4" w:space="0" w:color="auto"/>
            </w:tcBorders>
            <w:vAlign w:val="center"/>
          </w:tcPr>
          <w:p w:rsidR="00AE17D6" w:rsidRPr="000C6FB4" w:rsidRDefault="00AE17D6" w:rsidP="00F66C1F">
            <w:pPr>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Jika PDSA = 0, maka skor = 0.</w:t>
            </w:r>
          </w:p>
        </w:tc>
      </w:tr>
      <w:tr w:rsidR="00AE17D6" w:rsidRPr="000C6FB4" w:rsidTr="00F71F0E">
        <w:trPr>
          <w:trHeight w:val="362"/>
        </w:trPr>
        <w:tc>
          <w:tcPr>
            <w:tcW w:w="2430" w:type="dxa"/>
            <w:tcBorders>
              <w:top w:val="single" w:sz="4" w:space="0" w:color="auto"/>
              <w:left w:val="single" w:sz="4" w:space="0" w:color="auto"/>
              <w:bottom w:val="nil"/>
              <w:right w:val="single" w:sz="4" w:space="0" w:color="auto"/>
            </w:tcBorders>
            <w:hideMark/>
          </w:tcPr>
          <w:p w:rsidR="00AE17D6" w:rsidRPr="000C6FB4" w:rsidRDefault="00AE17D6" w:rsidP="00F66C1F">
            <w:pP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 xml:space="preserve">7.2  </w:t>
            </w:r>
            <w:r w:rsidRPr="000C6FB4">
              <w:rPr>
                <w:rFonts w:ascii="Times New Roman" w:hAnsi="Times New Roman"/>
                <w:b w:val="0"/>
                <w:color w:val="000000" w:themeColor="text1"/>
                <w:sz w:val="22"/>
                <w:szCs w:val="22"/>
                <w:lang w:val="sv-SE"/>
              </w:rPr>
              <w:t xml:space="preserve">Penelitian </w:t>
            </w:r>
            <w:r w:rsidR="002169FD" w:rsidRPr="000C6FB4">
              <w:rPr>
                <w:rFonts w:ascii="Times New Roman" w:hAnsi="Times New Roman"/>
                <w:b w:val="0"/>
                <w:color w:val="000000" w:themeColor="text1"/>
                <w:sz w:val="22"/>
                <w:szCs w:val="22"/>
                <w:lang w:val="sv-SE"/>
              </w:rPr>
              <w:t>Dosen di RS Pendidikan (Utama, Afiliasi dan Satelit)</w:t>
            </w:r>
            <w:r w:rsidRPr="000C6FB4">
              <w:rPr>
                <w:rFonts w:ascii="Times New Roman" w:hAnsi="Times New Roman"/>
                <w:b w:val="0"/>
                <w:color w:val="000000" w:themeColor="text1"/>
                <w:sz w:val="22"/>
                <w:szCs w:val="22"/>
                <w:lang w:val="sv-SE"/>
              </w:rPr>
              <w:t xml:space="preserve"> yang Bidang Keahliannya Sesuai dengan PS</w:t>
            </w:r>
          </w:p>
        </w:tc>
        <w:tc>
          <w:tcPr>
            <w:tcW w:w="5040" w:type="dxa"/>
            <w:tcBorders>
              <w:top w:val="single" w:sz="4" w:space="0" w:color="auto"/>
              <w:left w:val="single" w:sz="4" w:space="0" w:color="auto"/>
              <w:bottom w:val="single" w:sz="4" w:space="0" w:color="auto"/>
              <w:right w:val="single" w:sz="4" w:space="0" w:color="auto"/>
            </w:tcBorders>
          </w:tcPr>
          <w:p w:rsidR="00AE17D6" w:rsidRPr="000C6FB4" w:rsidRDefault="00AE17D6" w:rsidP="00F66C1F">
            <w:pPr>
              <w:ind w:left="-40" w:firstLine="40"/>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7.2.1  A</w:t>
            </w:r>
            <w:r w:rsidRPr="000C6FB4">
              <w:rPr>
                <w:rFonts w:ascii="Times New Roman" w:hAnsi="Times New Roman"/>
                <w:b w:val="0"/>
                <w:color w:val="000000" w:themeColor="text1"/>
                <w:sz w:val="22"/>
                <w:szCs w:val="22"/>
              </w:rPr>
              <w:t xml:space="preserve">rtikel ilmiah/karya ilmiah/buku yang dihasilkan selama tiga tahun terakhir oleh </w:t>
            </w:r>
            <w:r w:rsidR="002169FD" w:rsidRPr="000C6FB4">
              <w:rPr>
                <w:rFonts w:ascii="Times New Roman" w:hAnsi="Times New Roman"/>
                <w:b w:val="0"/>
                <w:color w:val="000000" w:themeColor="text1"/>
                <w:sz w:val="22"/>
                <w:szCs w:val="22"/>
              </w:rPr>
              <w:t>dosen di RS Pendidikan (Utama, Afiliasi dan Satelit)</w:t>
            </w:r>
            <w:r w:rsidRPr="000C6FB4">
              <w:rPr>
                <w:rFonts w:ascii="Times New Roman" w:hAnsi="Times New Roman"/>
                <w:b w:val="0"/>
                <w:color w:val="000000" w:themeColor="text1"/>
                <w:sz w:val="22"/>
                <w:szCs w:val="22"/>
              </w:rPr>
              <w:t xml:space="preserve"> PS</w:t>
            </w:r>
          </w:p>
          <w:p w:rsidR="00AE17D6" w:rsidRPr="000C6FB4" w:rsidRDefault="00AE17D6" w:rsidP="00F66C1F">
            <w:pPr>
              <w:ind w:left="-40" w:firstLine="40"/>
              <w:rPr>
                <w:rFonts w:ascii="Times New Roman" w:hAnsi="Times New Roman"/>
                <w:b w:val="0"/>
                <w:color w:val="000000" w:themeColor="text1"/>
                <w:sz w:val="22"/>
                <w:szCs w:val="22"/>
                <w:lang w:val="id-ID"/>
              </w:rPr>
            </w:pPr>
          </w:p>
          <w:p w:rsidR="00AE17D6" w:rsidRPr="000C6FB4" w:rsidRDefault="00AE17D6" w:rsidP="00F66C1F">
            <w:pPr>
              <w:ind w:left="527" w:hanging="527"/>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N</w:t>
            </w:r>
            <w:r w:rsidRPr="000C6FB4">
              <w:rPr>
                <w:rFonts w:ascii="Times New Roman" w:hAnsi="Times New Roman"/>
                <w:b w:val="0"/>
                <w:color w:val="000000" w:themeColor="text1"/>
                <w:sz w:val="22"/>
                <w:szCs w:val="22"/>
                <w:vertAlign w:val="subscript"/>
                <w:lang w:val="id-ID"/>
              </w:rPr>
              <w:t xml:space="preserve">a </w:t>
            </w:r>
            <w:r w:rsidRPr="000C6FB4">
              <w:rPr>
                <w:rFonts w:ascii="Times New Roman" w:hAnsi="Times New Roman"/>
                <w:b w:val="0"/>
                <w:color w:val="000000" w:themeColor="text1"/>
                <w:sz w:val="22"/>
                <w:szCs w:val="22"/>
                <w:lang w:val="id-ID"/>
              </w:rPr>
              <w:t xml:space="preserve">= Jumlah keterlibatan </w:t>
            </w:r>
            <w:r w:rsidR="002169FD" w:rsidRPr="000C6FB4">
              <w:rPr>
                <w:rFonts w:ascii="Times New Roman" w:hAnsi="Times New Roman"/>
                <w:b w:val="0"/>
                <w:color w:val="000000" w:themeColor="text1"/>
                <w:sz w:val="22"/>
                <w:szCs w:val="22"/>
                <w:lang w:val="id-ID"/>
              </w:rPr>
              <w:t>dosen di RS Pendidikan (Utama, Afiliasi dan Satelit)</w:t>
            </w:r>
            <w:r w:rsidRPr="000C6FB4">
              <w:rPr>
                <w:rFonts w:ascii="Times New Roman" w:hAnsi="Times New Roman"/>
                <w:b w:val="0"/>
                <w:color w:val="000000" w:themeColor="text1"/>
                <w:sz w:val="22"/>
                <w:szCs w:val="22"/>
                <w:lang w:val="id-ID"/>
              </w:rPr>
              <w:t xml:space="preserve"> dalam publikasi tingkat internasional.</w:t>
            </w:r>
          </w:p>
          <w:p w:rsidR="00AE17D6" w:rsidRPr="000C6FB4" w:rsidRDefault="00AE17D6" w:rsidP="00F66C1F">
            <w:pPr>
              <w:ind w:left="527" w:hanging="527"/>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N</w:t>
            </w:r>
            <w:r w:rsidRPr="000C6FB4">
              <w:rPr>
                <w:rFonts w:ascii="Times New Roman" w:hAnsi="Times New Roman"/>
                <w:b w:val="0"/>
                <w:color w:val="000000" w:themeColor="text1"/>
                <w:sz w:val="22"/>
                <w:szCs w:val="22"/>
                <w:vertAlign w:val="subscript"/>
                <w:lang w:val="id-ID"/>
              </w:rPr>
              <w:t>b</w:t>
            </w:r>
            <w:r w:rsidRPr="000C6FB4">
              <w:rPr>
                <w:rFonts w:ascii="Times New Roman" w:hAnsi="Times New Roman"/>
                <w:b w:val="0"/>
                <w:color w:val="000000" w:themeColor="text1"/>
                <w:sz w:val="22"/>
                <w:szCs w:val="22"/>
                <w:lang w:val="id-ID"/>
              </w:rPr>
              <w:t xml:space="preserve"> = Jumlah keterlibatan </w:t>
            </w:r>
            <w:r w:rsidR="002169FD" w:rsidRPr="000C6FB4">
              <w:rPr>
                <w:rFonts w:ascii="Times New Roman" w:hAnsi="Times New Roman"/>
                <w:b w:val="0"/>
                <w:color w:val="000000" w:themeColor="text1"/>
                <w:sz w:val="22"/>
                <w:szCs w:val="22"/>
                <w:lang w:val="id-ID"/>
              </w:rPr>
              <w:t>dosen di RS Pendidikan (Utama, Afiliasi dan Satelit)</w:t>
            </w:r>
            <w:r w:rsidRPr="000C6FB4">
              <w:rPr>
                <w:rFonts w:ascii="Times New Roman" w:hAnsi="Times New Roman"/>
                <w:b w:val="0"/>
                <w:color w:val="000000" w:themeColor="text1"/>
                <w:sz w:val="22"/>
                <w:szCs w:val="22"/>
                <w:lang w:val="id-ID"/>
              </w:rPr>
              <w:t xml:space="preserve"> dalam publikasi tingkat nasional.</w:t>
            </w:r>
          </w:p>
          <w:p w:rsidR="00AE17D6" w:rsidRPr="000C6FB4" w:rsidRDefault="00AE17D6" w:rsidP="00F66C1F">
            <w:pPr>
              <w:ind w:left="527" w:hanging="527"/>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N</w:t>
            </w:r>
            <w:r w:rsidRPr="000C6FB4">
              <w:rPr>
                <w:rFonts w:ascii="Times New Roman" w:hAnsi="Times New Roman"/>
                <w:b w:val="0"/>
                <w:color w:val="000000" w:themeColor="text1"/>
                <w:sz w:val="22"/>
                <w:szCs w:val="22"/>
                <w:vertAlign w:val="subscript"/>
                <w:lang w:val="id-ID"/>
              </w:rPr>
              <w:t>c</w:t>
            </w:r>
            <w:r w:rsidRPr="000C6FB4">
              <w:rPr>
                <w:rFonts w:ascii="Times New Roman" w:hAnsi="Times New Roman"/>
                <w:b w:val="0"/>
                <w:color w:val="000000" w:themeColor="text1"/>
                <w:sz w:val="22"/>
                <w:szCs w:val="22"/>
                <w:lang w:val="id-ID"/>
              </w:rPr>
              <w:t xml:space="preserve"> = Jumlah keterlibatan </w:t>
            </w:r>
            <w:r w:rsidR="002169FD" w:rsidRPr="000C6FB4">
              <w:rPr>
                <w:rFonts w:ascii="Times New Roman" w:hAnsi="Times New Roman"/>
                <w:b w:val="0"/>
                <w:color w:val="000000" w:themeColor="text1"/>
                <w:sz w:val="22"/>
                <w:szCs w:val="22"/>
                <w:lang w:val="id-ID"/>
              </w:rPr>
              <w:t>dosen di RS Pendidikan (Utama, Afiliasi dan Satelit)</w:t>
            </w:r>
            <w:r w:rsidRPr="000C6FB4">
              <w:rPr>
                <w:rFonts w:ascii="Times New Roman" w:hAnsi="Times New Roman"/>
                <w:b w:val="0"/>
                <w:color w:val="000000" w:themeColor="text1"/>
                <w:sz w:val="22"/>
                <w:szCs w:val="22"/>
                <w:lang w:val="id-ID"/>
              </w:rPr>
              <w:t xml:space="preserve"> dalam publikasi tingkat lokal/universitas.</w:t>
            </w:r>
          </w:p>
          <w:p w:rsidR="00AE17D6" w:rsidRPr="000C6FB4" w:rsidRDefault="00AE17D6" w:rsidP="00F66C1F">
            <w:pPr>
              <w:ind w:left="-40" w:firstLine="40"/>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 xml:space="preserve">f = Banyaknya </w:t>
            </w:r>
            <w:r w:rsidR="002169FD" w:rsidRPr="000C6FB4">
              <w:rPr>
                <w:rFonts w:ascii="Times New Roman" w:hAnsi="Times New Roman"/>
                <w:b w:val="0"/>
                <w:color w:val="000000" w:themeColor="text1"/>
                <w:sz w:val="22"/>
                <w:szCs w:val="22"/>
                <w:lang w:val="id-ID"/>
              </w:rPr>
              <w:t>dosen di RS Pendidikan (Utama, Afiliasi dan Satelit)</w:t>
            </w:r>
            <w:r w:rsidRPr="000C6FB4">
              <w:rPr>
                <w:rFonts w:ascii="Times New Roman" w:hAnsi="Times New Roman"/>
                <w:b w:val="0"/>
                <w:color w:val="000000" w:themeColor="text1"/>
                <w:sz w:val="22"/>
                <w:szCs w:val="22"/>
                <w:lang w:val="id-ID"/>
              </w:rPr>
              <w:t>.</w:t>
            </w:r>
          </w:p>
          <w:p w:rsidR="00AE17D6" w:rsidRPr="000C6FB4" w:rsidRDefault="00AE17D6" w:rsidP="00F66C1F">
            <w:pPr>
              <w:ind w:left="-40" w:firstLine="40"/>
              <w:rPr>
                <w:rFonts w:ascii="Times New Roman" w:hAnsi="Times New Roman"/>
                <w:b w:val="0"/>
                <w:color w:val="000000" w:themeColor="text1"/>
                <w:sz w:val="22"/>
                <w:szCs w:val="22"/>
                <w:lang w:val="id-ID"/>
              </w:rPr>
            </w:pPr>
          </w:p>
          <w:p w:rsidR="00AE17D6" w:rsidRPr="000C6FB4" w:rsidRDefault="00AE17D6" w:rsidP="00F66C1F">
            <w:pPr>
              <w:ind w:left="-40" w:firstLine="40"/>
              <w:rPr>
                <w:rFonts w:ascii="Times New Roman" w:hAnsi="Times New Roman"/>
                <w:b w:val="0"/>
                <w:color w:val="000000" w:themeColor="text1"/>
                <w:sz w:val="22"/>
                <w:szCs w:val="22"/>
                <w:highlight w:val="green"/>
                <w:lang w:val="id-ID"/>
              </w:rPr>
            </w:pPr>
            <w:r w:rsidRPr="000C6FB4">
              <w:rPr>
                <w:rFonts w:ascii="Times New Roman" w:hAnsi="Times New Roman"/>
                <w:b w:val="0"/>
                <w:color w:val="000000" w:themeColor="text1"/>
                <w:sz w:val="22"/>
                <w:szCs w:val="22"/>
                <w:lang w:val="id-ID"/>
              </w:rPr>
              <w:t>NK = (4 x N</w:t>
            </w:r>
            <w:r w:rsidRPr="000C6FB4">
              <w:rPr>
                <w:rFonts w:ascii="Times New Roman" w:hAnsi="Times New Roman"/>
                <w:b w:val="0"/>
                <w:color w:val="000000" w:themeColor="text1"/>
                <w:sz w:val="22"/>
                <w:szCs w:val="22"/>
                <w:vertAlign w:val="subscript"/>
                <w:lang w:val="id-ID"/>
              </w:rPr>
              <w:t>a</w:t>
            </w:r>
            <w:r w:rsidR="00B553A2" w:rsidRPr="000C6FB4">
              <w:rPr>
                <w:rFonts w:ascii="Times New Roman" w:hAnsi="Times New Roman"/>
                <w:b w:val="0"/>
                <w:color w:val="000000" w:themeColor="text1"/>
                <w:sz w:val="22"/>
                <w:szCs w:val="22"/>
                <w:lang w:val="id-ID"/>
              </w:rPr>
              <w:t xml:space="preserve"> + 3</w:t>
            </w:r>
            <w:r w:rsidRPr="000C6FB4">
              <w:rPr>
                <w:rFonts w:ascii="Times New Roman" w:hAnsi="Times New Roman"/>
                <w:b w:val="0"/>
                <w:color w:val="000000" w:themeColor="text1"/>
                <w:sz w:val="22"/>
                <w:szCs w:val="22"/>
                <w:lang w:val="id-ID"/>
              </w:rPr>
              <w:t xml:space="preserve"> x N</w:t>
            </w:r>
            <w:r w:rsidRPr="000C6FB4">
              <w:rPr>
                <w:rFonts w:ascii="Times New Roman" w:hAnsi="Times New Roman"/>
                <w:b w:val="0"/>
                <w:color w:val="000000" w:themeColor="text1"/>
                <w:sz w:val="22"/>
                <w:szCs w:val="22"/>
                <w:vertAlign w:val="subscript"/>
                <w:lang w:val="id-ID"/>
              </w:rPr>
              <w:t>b</w:t>
            </w:r>
            <w:r w:rsidRPr="000C6FB4">
              <w:rPr>
                <w:rFonts w:ascii="Times New Roman" w:hAnsi="Times New Roman"/>
                <w:b w:val="0"/>
                <w:color w:val="000000" w:themeColor="text1"/>
                <w:sz w:val="22"/>
                <w:szCs w:val="22"/>
                <w:lang w:val="id-ID"/>
              </w:rPr>
              <w:t xml:space="preserve"> + N</w:t>
            </w:r>
            <w:r w:rsidRPr="000C6FB4">
              <w:rPr>
                <w:rFonts w:ascii="Times New Roman" w:hAnsi="Times New Roman"/>
                <w:b w:val="0"/>
                <w:color w:val="000000" w:themeColor="text1"/>
                <w:sz w:val="22"/>
                <w:szCs w:val="22"/>
                <w:vertAlign w:val="subscript"/>
                <w:lang w:val="id-ID"/>
              </w:rPr>
              <w:t>c</w:t>
            </w:r>
            <w:r w:rsidRPr="000C6FB4">
              <w:rPr>
                <w:rFonts w:ascii="Times New Roman" w:hAnsi="Times New Roman"/>
                <w:b w:val="0"/>
                <w:color w:val="000000" w:themeColor="text1"/>
                <w:sz w:val="22"/>
                <w:szCs w:val="22"/>
                <w:lang w:val="id-ID"/>
              </w:rPr>
              <w:t>) / f.</w:t>
            </w:r>
          </w:p>
        </w:tc>
        <w:tc>
          <w:tcPr>
            <w:tcW w:w="1690" w:type="dxa"/>
            <w:tcBorders>
              <w:top w:val="single" w:sz="4" w:space="0" w:color="auto"/>
              <w:left w:val="single" w:sz="4" w:space="0" w:color="auto"/>
              <w:bottom w:val="single" w:sz="4" w:space="0" w:color="auto"/>
              <w:right w:val="single" w:sz="4" w:space="0" w:color="auto"/>
            </w:tcBorders>
            <w:vAlign w:val="center"/>
            <w:hideMark/>
          </w:tcPr>
          <w:p w:rsidR="00AE17D6" w:rsidRPr="000C6FB4" w:rsidRDefault="00B553A2" w:rsidP="00F66C1F">
            <w:pPr>
              <w:ind w:left="-18"/>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Jika NK ≥ 9</w:t>
            </w:r>
            <w:r w:rsidR="00AE17D6" w:rsidRPr="000C6FB4">
              <w:rPr>
                <w:rFonts w:ascii="Times New Roman" w:hAnsi="Times New Roman"/>
                <w:b w:val="0"/>
                <w:color w:val="000000" w:themeColor="text1"/>
                <w:sz w:val="22"/>
                <w:szCs w:val="22"/>
                <w:lang w:val="id-ID"/>
              </w:rPr>
              <w:t>,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rsidR="00AE17D6" w:rsidRPr="000C6FB4" w:rsidRDefault="00B553A2" w:rsidP="00F66C1F">
            <w:pPr>
              <w:ind w:left="-18"/>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Jika 0 &lt; NK &lt; 9, maka skor = 1 + (NK/3</w:t>
            </w:r>
            <w:r w:rsidR="00A04501" w:rsidRPr="000C6FB4">
              <w:rPr>
                <w:rFonts w:ascii="Times New Roman" w:hAnsi="Times New Roman"/>
                <w:b w:val="0"/>
                <w:color w:val="000000" w:themeColor="text1"/>
                <w:sz w:val="22"/>
                <w:szCs w:val="22"/>
                <w:lang w:val="id-ID"/>
              </w:rPr>
              <w:t>)</w:t>
            </w:r>
            <w:r w:rsidR="00AE17D6" w:rsidRPr="000C6FB4">
              <w:rPr>
                <w:rFonts w:ascii="Times New Roman" w:hAnsi="Times New Roman"/>
                <w:b w:val="0"/>
                <w:color w:val="000000" w:themeColor="text1"/>
                <w:sz w:val="22"/>
                <w:szCs w:val="22"/>
                <w:lang w:val="id-ID"/>
              </w:rPr>
              <w:t>.</w:t>
            </w:r>
          </w:p>
        </w:tc>
        <w:tc>
          <w:tcPr>
            <w:tcW w:w="1539" w:type="dxa"/>
            <w:tcBorders>
              <w:top w:val="single" w:sz="4" w:space="0" w:color="auto"/>
              <w:left w:val="single" w:sz="4" w:space="0" w:color="auto"/>
              <w:bottom w:val="single" w:sz="4" w:space="0" w:color="auto"/>
              <w:right w:val="single" w:sz="4" w:space="0" w:color="auto"/>
            </w:tcBorders>
            <w:vAlign w:val="center"/>
          </w:tcPr>
          <w:p w:rsidR="00AE17D6" w:rsidRPr="000C6FB4" w:rsidRDefault="00AE17D6" w:rsidP="00F66C1F">
            <w:pPr>
              <w:ind w:left="-18"/>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Jika NK = 0, maka skor = 0.</w:t>
            </w:r>
          </w:p>
        </w:tc>
      </w:tr>
      <w:tr w:rsidR="00F67299" w:rsidRPr="000C6FB4" w:rsidTr="00D448A8">
        <w:trPr>
          <w:trHeight w:val="362"/>
        </w:trPr>
        <w:tc>
          <w:tcPr>
            <w:tcW w:w="2430" w:type="dxa"/>
            <w:tcBorders>
              <w:top w:val="nil"/>
              <w:left w:val="single" w:sz="4" w:space="0" w:color="auto"/>
              <w:bottom w:val="nil"/>
              <w:right w:val="single" w:sz="4" w:space="0" w:color="auto"/>
            </w:tcBorders>
            <w:hideMark/>
          </w:tcPr>
          <w:p w:rsidR="00F67299" w:rsidRPr="000C6FB4" w:rsidRDefault="00F67299" w:rsidP="00F66C1F">
            <w:pPr>
              <w:rPr>
                <w:rFonts w:ascii="Times New Roman" w:hAnsi="Times New Roman"/>
                <w:b w:val="0"/>
                <w:color w:val="000000" w:themeColor="text1"/>
                <w:sz w:val="22"/>
                <w:szCs w:val="22"/>
                <w:lang w:val="id-ID"/>
              </w:rPr>
            </w:pPr>
          </w:p>
        </w:tc>
        <w:tc>
          <w:tcPr>
            <w:tcW w:w="5040" w:type="dxa"/>
            <w:tcBorders>
              <w:top w:val="single" w:sz="4" w:space="0" w:color="auto"/>
              <w:left w:val="single" w:sz="4" w:space="0" w:color="auto"/>
              <w:bottom w:val="single" w:sz="4" w:space="0" w:color="auto"/>
              <w:right w:val="single" w:sz="4" w:space="0" w:color="auto"/>
            </w:tcBorders>
          </w:tcPr>
          <w:p w:rsidR="00F67299" w:rsidRPr="000C6FB4" w:rsidRDefault="00F67299" w:rsidP="00F71F0E">
            <w:pPr>
              <w:ind w:left="-18" w:firstLine="18"/>
              <w:rPr>
                <w:rFonts w:ascii="Times New Roman" w:hAnsi="Times New Roman"/>
                <w:b w:val="0"/>
                <w:color w:val="000000" w:themeColor="text1"/>
                <w:sz w:val="22"/>
                <w:szCs w:val="22"/>
              </w:rPr>
            </w:pPr>
            <w:bookmarkStart w:id="6" w:name="OLE_LINK80"/>
            <w:r w:rsidRPr="000C6FB4">
              <w:rPr>
                <w:rFonts w:ascii="Times New Roman" w:hAnsi="Times New Roman"/>
                <w:b w:val="0"/>
                <w:color w:val="000000" w:themeColor="text1"/>
                <w:sz w:val="22"/>
                <w:szCs w:val="22"/>
                <w:lang w:val="id-ID"/>
              </w:rPr>
              <w:t>7.2.2  Persent</w:t>
            </w:r>
            <w:r w:rsidR="00433F79" w:rsidRPr="000C6FB4">
              <w:rPr>
                <w:rFonts w:ascii="Times New Roman" w:hAnsi="Times New Roman"/>
                <w:b w:val="0"/>
                <w:color w:val="000000" w:themeColor="text1"/>
                <w:sz w:val="22"/>
                <w:szCs w:val="22"/>
                <w:lang w:val="id-ID"/>
              </w:rPr>
              <w:t xml:space="preserve">ase  </w:t>
            </w:r>
            <w:r w:rsidR="006966B7" w:rsidRPr="000C6FB4">
              <w:rPr>
                <w:rFonts w:ascii="Times New Roman" w:hAnsi="Times New Roman"/>
                <w:b w:val="0"/>
                <w:color w:val="000000" w:themeColor="text1"/>
                <w:sz w:val="22"/>
                <w:szCs w:val="22"/>
                <w:lang w:val="id-ID"/>
              </w:rPr>
              <w:t xml:space="preserve">peserta </w:t>
            </w:r>
            <w:r w:rsidR="0092349A" w:rsidRPr="000C6FB4">
              <w:rPr>
                <w:rFonts w:ascii="Times New Roman" w:hAnsi="Times New Roman"/>
                <w:b w:val="0"/>
                <w:color w:val="000000" w:themeColor="text1"/>
                <w:sz w:val="22"/>
                <w:szCs w:val="22"/>
                <w:lang w:val="id-ID"/>
              </w:rPr>
              <w:t>didik</w:t>
            </w:r>
            <w:r w:rsidR="00FF3341" w:rsidRPr="000C6FB4">
              <w:rPr>
                <w:rFonts w:ascii="Times New Roman" w:hAnsi="Times New Roman"/>
                <w:b w:val="0"/>
                <w:color w:val="000000" w:themeColor="text1"/>
                <w:sz w:val="22"/>
                <w:szCs w:val="22"/>
              </w:rPr>
              <w:t xml:space="preserve"> </w:t>
            </w:r>
            <w:r w:rsidRPr="000C6FB4">
              <w:rPr>
                <w:rFonts w:ascii="Times New Roman" w:hAnsi="Times New Roman"/>
                <w:b w:val="0"/>
                <w:color w:val="000000" w:themeColor="text1"/>
                <w:sz w:val="22"/>
                <w:szCs w:val="22"/>
                <w:lang w:val="id-ID"/>
              </w:rPr>
              <w:t xml:space="preserve">yang </w:t>
            </w:r>
            <w:r w:rsidR="00433F79" w:rsidRPr="000C6FB4">
              <w:rPr>
                <w:rFonts w:ascii="Times New Roman" w:hAnsi="Times New Roman"/>
                <w:b w:val="0"/>
                <w:color w:val="000000" w:themeColor="text1"/>
                <w:sz w:val="22"/>
                <w:szCs w:val="22"/>
                <w:lang w:val="id-ID"/>
              </w:rPr>
              <w:t>karya ilmiah</w:t>
            </w:r>
            <w:r w:rsidRPr="000C6FB4">
              <w:rPr>
                <w:rFonts w:ascii="Times New Roman" w:hAnsi="Times New Roman"/>
                <w:b w:val="0"/>
                <w:color w:val="000000" w:themeColor="text1"/>
                <w:sz w:val="22"/>
                <w:szCs w:val="22"/>
                <w:lang w:val="id-ID"/>
              </w:rPr>
              <w:t>nya adalah bagian dari penelitian dosen (=P</w:t>
            </w:r>
            <w:r w:rsidRPr="000C6FB4">
              <w:rPr>
                <w:rFonts w:ascii="Times New Roman" w:hAnsi="Times New Roman"/>
                <w:b w:val="0"/>
                <w:color w:val="000000" w:themeColor="text1"/>
                <w:sz w:val="22"/>
                <w:szCs w:val="22"/>
                <w:vertAlign w:val="subscript"/>
                <w:lang w:val="id-ID"/>
              </w:rPr>
              <w:t>DM</w:t>
            </w:r>
            <w:r w:rsidRPr="000C6FB4">
              <w:rPr>
                <w:rFonts w:ascii="Times New Roman" w:hAnsi="Times New Roman"/>
                <w:b w:val="0"/>
                <w:color w:val="000000" w:themeColor="text1"/>
                <w:sz w:val="22"/>
                <w:szCs w:val="22"/>
                <w:lang w:val="id-ID"/>
              </w:rPr>
              <w:t>)</w:t>
            </w:r>
            <w:bookmarkEnd w:id="6"/>
            <w:r w:rsidR="00F71F0E" w:rsidRPr="000C6FB4">
              <w:rPr>
                <w:rFonts w:ascii="Times New Roman" w:hAnsi="Times New Roman"/>
                <w:b w:val="0"/>
                <w:color w:val="000000" w:themeColor="text1"/>
                <w:sz w:val="22"/>
                <w:szCs w:val="22"/>
              </w:rPr>
              <w:t>.</w:t>
            </w:r>
          </w:p>
        </w:tc>
        <w:tc>
          <w:tcPr>
            <w:tcW w:w="1690" w:type="dxa"/>
            <w:tcBorders>
              <w:top w:val="single" w:sz="4" w:space="0" w:color="auto"/>
              <w:left w:val="single" w:sz="4" w:space="0" w:color="auto"/>
              <w:bottom w:val="single" w:sz="4" w:space="0" w:color="auto"/>
              <w:right w:val="single" w:sz="4" w:space="0" w:color="auto"/>
            </w:tcBorders>
            <w:vAlign w:val="center"/>
            <w:hideMark/>
          </w:tcPr>
          <w:p w:rsidR="00F67299" w:rsidRPr="000C6FB4" w:rsidRDefault="00F67299" w:rsidP="00F71F0E">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 xml:space="preserve">Jika </w:t>
            </w:r>
            <w:r w:rsidRPr="000C6FB4">
              <w:rPr>
                <w:rFonts w:ascii="Times New Roman" w:hAnsi="Times New Roman"/>
                <w:b w:val="0"/>
                <w:color w:val="000000" w:themeColor="text1"/>
                <w:sz w:val="22"/>
                <w:szCs w:val="22"/>
                <w:lang w:val="nl-NL"/>
              </w:rPr>
              <w:t>P</w:t>
            </w:r>
            <w:r w:rsidRPr="000C6FB4">
              <w:rPr>
                <w:rFonts w:ascii="Times New Roman" w:hAnsi="Times New Roman"/>
                <w:b w:val="0"/>
                <w:color w:val="000000" w:themeColor="text1"/>
                <w:sz w:val="22"/>
                <w:szCs w:val="22"/>
                <w:vertAlign w:val="subscript"/>
                <w:lang w:val="nl-NL"/>
              </w:rPr>
              <w:t>DM</w:t>
            </w:r>
            <w:r w:rsidRPr="000C6FB4">
              <w:rPr>
                <w:rFonts w:ascii="Times New Roman" w:hAnsi="Times New Roman"/>
                <w:b w:val="0"/>
                <w:color w:val="000000" w:themeColor="text1"/>
                <w:sz w:val="22"/>
                <w:szCs w:val="22"/>
                <w:lang w:val="nl-NL"/>
              </w:rPr>
              <w:t xml:space="preserve"> ≥ 30%</w:t>
            </w:r>
            <w:r w:rsidRPr="000C6FB4">
              <w:rPr>
                <w:rFonts w:ascii="Times New Roman" w:hAnsi="Times New Roman"/>
                <w:b w:val="0"/>
                <w:color w:val="000000" w:themeColor="text1"/>
                <w:sz w:val="22"/>
                <w:szCs w:val="22"/>
                <w:lang w:val="id-ID"/>
              </w:rPr>
              <w:t>,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rsidR="00F67299" w:rsidRPr="000C6FB4" w:rsidRDefault="00F67299" w:rsidP="00F66C1F">
            <w:pPr>
              <w:jc w:val="center"/>
              <w:rPr>
                <w:rFonts w:ascii="Times New Roman" w:hAnsi="Times New Roman"/>
                <w:b w:val="0"/>
                <w:color w:val="000000" w:themeColor="text1"/>
                <w:sz w:val="22"/>
                <w:szCs w:val="22"/>
                <w:lang w:val="nl-NL"/>
              </w:rPr>
            </w:pPr>
            <w:r w:rsidRPr="000C6FB4">
              <w:rPr>
                <w:rFonts w:ascii="Times New Roman" w:hAnsi="Times New Roman"/>
                <w:b w:val="0"/>
                <w:color w:val="000000" w:themeColor="text1"/>
                <w:sz w:val="22"/>
                <w:szCs w:val="22"/>
                <w:lang w:val="id-ID"/>
              </w:rPr>
              <w:t>Jika 0 &lt;</w:t>
            </w:r>
            <w:r w:rsidRPr="000C6FB4">
              <w:rPr>
                <w:rFonts w:ascii="Times New Roman" w:hAnsi="Times New Roman"/>
                <w:b w:val="0"/>
                <w:color w:val="000000" w:themeColor="text1"/>
                <w:sz w:val="22"/>
                <w:szCs w:val="22"/>
                <w:lang w:val="nl-NL"/>
              </w:rPr>
              <w:t>P</w:t>
            </w:r>
            <w:r w:rsidRPr="000C6FB4">
              <w:rPr>
                <w:rFonts w:ascii="Times New Roman" w:hAnsi="Times New Roman"/>
                <w:b w:val="0"/>
                <w:color w:val="000000" w:themeColor="text1"/>
                <w:sz w:val="22"/>
                <w:szCs w:val="22"/>
                <w:vertAlign w:val="subscript"/>
                <w:lang w:val="nl-NL"/>
              </w:rPr>
              <w:t>DM</w:t>
            </w:r>
            <w:r w:rsidRPr="000C6FB4">
              <w:rPr>
                <w:rFonts w:ascii="Times New Roman" w:hAnsi="Times New Roman"/>
                <w:b w:val="0"/>
                <w:color w:val="000000" w:themeColor="text1"/>
                <w:sz w:val="22"/>
                <w:szCs w:val="22"/>
                <w:lang w:val="id-ID"/>
              </w:rPr>
              <w:t>&lt;</w:t>
            </w:r>
            <w:r w:rsidRPr="000C6FB4">
              <w:rPr>
                <w:rFonts w:ascii="Times New Roman" w:hAnsi="Times New Roman"/>
                <w:b w:val="0"/>
                <w:color w:val="000000" w:themeColor="text1"/>
                <w:sz w:val="22"/>
                <w:szCs w:val="22"/>
                <w:lang w:val="nl-NL"/>
              </w:rPr>
              <w:t>30%</w:t>
            </w:r>
            <w:r w:rsidRPr="000C6FB4">
              <w:rPr>
                <w:rFonts w:ascii="Times New Roman" w:hAnsi="Times New Roman"/>
                <w:b w:val="0"/>
                <w:color w:val="000000" w:themeColor="text1"/>
                <w:sz w:val="22"/>
                <w:szCs w:val="22"/>
                <w:lang w:val="id-ID"/>
              </w:rPr>
              <w:t xml:space="preserve">, maka skor = 1 + (10 x </w:t>
            </w:r>
            <w:r w:rsidRPr="000C6FB4">
              <w:rPr>
                <w:rFonts w:ascii="Times New Roman" w:hAnsi="Times New Roman"/>
                <w:b w:val="0"/>
                <w:color w:val="000000" w:themeColor="text1"/>
                <w:sz w:val="22"/>
                <w:szCs w:val="22"/>
                <w:lang w:val="nl-NL"/>
              </w:rPr>
              <w:t>P</w:t>
            </w:r>
            <w:r w:rsidRPr="000C6FB4">
              <w:rPr>
                <w:rFonts w:ascii="Times New Roman" w:hAnsi="Times New Roman"/>
                <w:b w:val="0"/>
                <w:color w:val="000000" w:themeColor="text1"/>
                <w:sz w:val="22"/>
                <w:szCs w:val="22"/>
                <w:vertAlign w:val="subscript"/>
                <w:lang w:val="nl-NL"/>
              </w:rPr>
              <w:t>DM</w:t>
            </w:r>
            <w:r w:rsidRPr="000C6FB4">
              <w:rPr>
                <w:rFonts w:ascii="Times New Roman" w:hAnsi="Times New Roman"/>
                <w:b w:val="0"/>
                <w:color w:val="000000" w:themeColor="text1"/>
                <w:sz w:val="22"/>
                <w:szCs w:val="22"/>
                <w:lang w:val="id-ID"/>
              </w:rPr>
              <w:t>).</w:t>
            </w:r>
          </w:p>
        </w:tc>
        <w:tc>
          <w:tcPr>
            <w:tcW w:w="1539" w:type="dxa"/>
            <w:tcBorders>
              <w:top w:val="single" w:sz="4" w:space="0" w:color="auto"/>
              <w:left w:val="single" w:sz="4" w:space="0" w:color="auto"/>
              <w:bottom w:val="single" w:sz="4" w:space="0" w:color="auto"/>
              <w:right w:val="single" w:sz="4" w:space="0" w:color="auto"/>
            </w:tcBorders>
            <w:vAlign w:val="center"/>
          </w:tcPr>
          <w:p w:rsidR="00F67299" w:rsidRPr="000C6FB4" w:rsidRDefault="00F67299" w:rsidP="00F71F0E">
            <w:pPr>
              <w:jc w:val="center"/>
              <w:rPr>
                <w:rFonts w:ascii="Times New Roman" w:hAnsi="Times New Roman"/>
                <w:b w:val="0"/>
                <w:color w:val="000000" w:themeColor="text1"/>
                <w:sz w:val="22"/>
                <w:szCs w:val="22"/>
              </w:rPr>
            </w:pPr>
            <w:r w:rsidRPr="000C6FB4">
              <w:rPr>
                <w:rFonts w:ascii="Times New Roman" w:hAnsi="Times New Roman"/>
                <w:b w:val="0"/>
                <w:color w:val="000000" w:themeColor="text1"/>
                <w:sz w:val="22"/>
                <w:szCs w:val="22"/>
                <w:lang w:val="id-ID"/>
              </w:rPr>
              <w:t xml:space="preserve">Jika </w:t>
            </w:r>
            <w:r w:rsidRPr="000C6FB4">
              <w:rPr>
                <w:rFonts w:ascii="Times New Roman" w:hAnsi="Times New Roman"/>
                <w:b w:val="0"/>
                <w:color w:val="000000" w:themeColor="text1"/>
                <w:sz w:val="22"/>
                <w:szCs w:val="22"/>
                <w:lang w:val="nl-NL"/>
              </w:rPr>
              <w:t>P</w:t>
            </w:r>
            <w:r w:rsidRPr="000C6FB4">
              <w:rPr>
                <w:rFonts w:ascii="Times New Roman" w:hAnsi="Times New Roman"/>
                <w:b w:val="0"/>
                <w:color w:val="000000" w:themeColor="text1"/>
                <w:sz w:val="22"/>
                <w:szCs w:val="22"/>
                <w:vertAlign w:val="subscript"/>
                <w:lang w:val="nl-NL"/>
              </w:rPr>
              <w:t>DM</w:t>
            </w:r>
            <w:r w:rsidRPr="000C6FB4">
              <w:rPr>
                <w:rFonts w:ascii="Times New Roman" w:hAnsi="Times New Roman"/>
                <w:b w:val="0"/>
                <w:color w:val="000000" w:themeColor="text1"/>
                <w:sz w:val="22"/>
                <w:szCs w:val="22"/>
                <w:lang w:val="id-ID"/>
              </w:rPr>
              <w:t>= 0, maka skor = 0.</w:t>
            </w:r>
          </w:p>
        </w:tc>
      </w:tr>
      <w:tr w:rsidR="00F67299" w:rsidRPr="000C6FB4" w:rsidTr="00D448A8">
        <w:trPr>
          <w:trHeight w:val="362"/>
        </w:trPr>
        <w:tc>
          <w:tcPr>
            <w:tcW w:w="2430" w:type="dxa"/>
            <w:tcBorders>
              <w:top w:val="nil"/>
              <w:left w:val="single" w:sz="4" w:space="0" w:color="auto"/>
              <w:bottom w:val="single" w:sz="4" w:space="0" w:color="auto"/>
              <w:right w:val="single" w:sz="4" w:space="0" w:color="auto"/>
            </w:tcBorders>
            <w:hideMark/>
          </w:tcPr>
          <w:p w:rsidR="00F67299" w:rsidRPr="000C6FB4" w:rsidRDefault="00F67299" w:rsidP="00F66C1F">
            <w:pPr>
              <w:rPr>
                <w:rFonts w:ascii="Times New Roman" w:hAnsi="Times New Roman"/>
                <w:b w:val="0"/>
                <w:color w:val="000000" w:themeColor="text1"/>
                <w:sz w:val="22"/>
                <w:szCs w:val="22"/>
                <w:lang w:val="id-ID"/>
              </w:rPr>
            </w:pPr>
          </w:p>
          <w:p w:rsidR="00F67299" w:rsidRPr="000C6FB4" w:rsidRDefault="00F67299" w:rsidP="00F66C1F">
            <w:pPr>
              <w:rPr>
                <w:rFonts w:ascii="Times New Roman" w:hAnsi="Times New Roman"/>
                <w:b w:val="0"/>
                <w:color w:val="000000" w:themeColor="text1"/>
                <w:sz w:val="22"/>
                <w:szCs w:val="22"/>
                <w:lang w:val="id-ID"/>
              </w:rPr>
            </w:pPr>
          </w:p>
          <w:p w:rsidR="00F67299" w:rsidRPr="000C6FB4" w:rsidRDefault="00F67299" w:rsidP="00F66C1F">
            <w:pPr>
              <w:rPr>
                <w:rFonts w:ascii="Times New Roman" w:hAnsi="Times New Roman"/>
                <w:b w:val="0"/>
                <w:color w:val="000000" w:themeColor="text1"/>
                <w:sz w:val="22"/>
                <w:szCs w:val="22"/>
                <w:lang w:val="id-ID"/>
              </w:rPr>
            </w:pPr>
          </w:p>
        </w:tc>
        <w:tc>
          <w:tcPr>
            <w:tcW w:w="5040" w:type="dxa"/>
            <w:tcBorders>
              <w:top w:val="single" w:sz="4" w:space="0" w:color="auto"/>
              <w:left w:val="single" w:sz="4" w:space="0" w:color="auto"/>
              <w:bottom w:val="single" w:sz="4" w:space="0" w:color="auto"/>
              <w:right w:val="single" w:sz="4" w:space="0" w:color="auto"/>
            </w:tcBorders>
          </w:tcPr>
          <w:p w:rsidR="00212D90" w:rsidRPr="000C6FB4" w:rsidRDefault="00F67299" w:rsidP="00212D90">
            <w:pPr>
              <w:ind w:left="-40" w:firstLine="40"/>
              <w:rPr>
                <w:rFonts w:ascii="Arial" w:hAnsi="Arial" w:cs="Arial"/>
                <w:b w:val="0"/>
                <w:color w:val="000000" w:themeColor="text1"/>
              </w:rPr>
            </w:pPr>
            <w:r w:rsidRPr="000C6FB4">
              <w:rPr>
                <w:rFonts w:ascii="Times New Roman" w:hAnsi="Times New Roman"/>
                <w:b w:val="0"/>
                <w:color w:val="000000" w:themeColor="text1"/>
                <w:sz w:val="22"/>
                <w:szCs w:val="22"/>
                <w:lang w:val="id-ID"/>
              </w:rPr>
              <w:t>7.2.3</w:t>
            </w:r>
            <w:r w:rsidR="0060531F" w:rsidRPr="000C6FB4">
              <w:rPr>
                <w:rFonts w:ascii="Times New Roman" w:hAnsi="Times New Roman"/>
                <w:b w:val="0"/>
                <w:color w:val="000000" w:themeColor="text1"/>
                <w:sz w:val="22"/>
                <w:szCs w:val="22"/>
              </w:rPr>
              <w:t xml:space="preserve"> </w:t>
            </w:r>
            <w:r w:rsidRPr="000C6FB4">
              <w:rPr>
                <w:rFonts w:ascii="Times New Roman" w:hAnsi="Times New Roman"/>
                <w:b w:val="0"/>
                <w:color w:val="000000" w:themeColor="text1"/>
                <w:sz w:val="22"/>
                <w:szCs w:val="22"/>
                <w:lang w:val="id-ID"/>
              </w:rPr>
              <w:t>K</w:t>
            </w:r>
            <w:r w:rsidRPr="000C6FB4">
              <w:rPr>
                <w:rFonts w:ascii="Times New Roman" w:hAnsi="Times New Roman"/>
                <w:b w:val="0"/>
                <w:color w:val="000000" w:themeColor="text1"/>
                <w:sz w:val="22"/>
                <w:szCs w:val="22"/>
              </w:rPr>
              <w:t xml:space="preserve">arya dosen atau </w:t>
            </w:r>
            <w:r w:rsidR="006966B7" w:rsidRPr="000C6FB4">
              <w:rPr>
                <w:rFonts w:ascii="Times New Roman" w:hAnsi="Times New Roman"/>
                <w:b w:val="0"/>
                <w:color w:val="000000" w:themeColor="text1"/>
                <w:sz w:val="22"/>
                <w:szCs w:val="22"/>
              </w:rPr>
              <w:t xml:space="preserve">peserta </w:t>
            </w:r>
            <w:r w:rsidR="0092349A" w:rsidRPr="000C6FB4">
              <w:rPr>
                <w:rFonts w:ascii="Times New Roman" w:hAnsi="Times New Roman"/>
                <w:b w:val="0"/>
                <w:color w:val="000000" w:themeColor="text1"/>
                <w:sz w:val="22"/>
                <w:szCs w:val="22"/>
              </w:rPr>
              <w:t>didik</w:t>
            </w:r>
            <w:r w:rsidRPr="000C6FB4">
              <w:rPr>
                <w:rFonts w:ascii="Times New Roman" w:hAnsi="Times New Roman"/>
                <w:b w:val="0"/>
                <w:color w:val="000000" w:themeColor="text1"/>
                <w:sz w:val="22"/>
                <w:szCs w:val="22"/>
              </w:rPr>
              <w:t xml:space="preserve"> program studi yang telah memperoleh Paten/Hak atas Kekayaan Intelektual (HaKI) atau karya yang mendapat pengakuan/penghargaan dari lembaga nasional/</w:t>
            </w:r>
            <w:r w:rsidR="00FF3341" w:rsidRPr="000C6FB4">
              <w:rPr>
                <w:rFonts w:ascii="Times New Roman" w:hAnsi="Times New Roman"/>
                <w:b w:val="0"/>
                <w:color w:val="000000" w:themeColor="text1"/>
                <w:sz w:val="22"/>
                <w:szCs w:val="22"/>
              </w:rPr>
              <w:t xml:space="preserve"> </w:t>
            </w:r>
            <w:r w:rsidRPr="000C6FB4">
              <w:rPr>
                <w:rFonts w:ascii="Times New Roman" w:hAnsi="Times New Roman"/>
                <w:b w:val="0"/>
                <w:color w:val="000000" w:themeColor="text1"/>
                <w:sz w:val="22"/>
                <w:szCs w:val="22"/>
              </w:rPr>
              <w:t>internasional selama tiga tahun terakhir</w:t>
            </w:r>
            <w:r w:rsidR="00212D90" w:rsidRPr="000C6FB4">
              <w:rPr>
                <w:rFonts w:ascii="Times New Roman" w:hAnsi="Times New Roman"/>
                <w:b w:val="0"/>
                <w:color w:val="000000" w:themeColor="text1"/>
                <w:sz w:val="22"/>
                <w:szCs w:val="22"/>
              </w:rPr>
              <w:t xml:space="preserve">, </w:t>
            </w:r>
            <w:r w:rsidR="00212D90" w:rsidRPr="000C6FB4">
              <w:rPr>
                <w:rFonts w:ascii="Arial" w:hAnsi="Arial" w:cs="Arial"/>
                <w:b w:val="0"/>
                <w:color w:val="000000" w:themeColor="text1"/>
              </w:rPr>
              <w:t>kecuali untuk program studi yang baru pertama kali akareditasi dihitung seluruh HaKi yang dimiliki</w:t>
            </w:r>
          </w:p>
          <w:p w:rsidR="00F67299" w:rsidRPr="000C6FB4" w:rsidRDefault="00F67299" w:rsidP="00F66C1F">
            <w:pPr>
              <w:ind w:left="-40" w:firstLine="40"/>
              <w:rPr>
                <w:rFonts w:ascii="Times New Roman" w:hAnsi="Times New Roman"/>
                <w:b w:val="0"/>
                <w:color w:val="000000" w:themeColor="text1"/>
                <w:sz w:val="22"/>
                <w:szCs w:val="22"/>
              </w:rPr>
            </w:pPr>
          </w:p>
          <w:p w:rsidR="00A401DA" w:rsidRPr="000C6FB4" w:rsidRDefault="00A401DA" w:rsidP="00F66C1F">
            <w:pPr>
              <w:ind w:left="-40" w:firstLine="40"/>
              <w:rPr>
                <w:rFonts w:ascii="Times New Roman" w:hAnsi="Times New Roman"/>
                <w:b w:val="0"/>
                <w:color w:val="000000" w:themeColor="text1"/>
                <w:sz w:val="22"/>
                <w:szCs w:val="22"/>
              </w:rPr>
            </w:pPr>
          </w:p>
          <w:p w:rsidR="00A401DA" w:rsidRPr="000C6FB4" w:rsidRDefault="00A401DA" w:rsidP="00F66C1F">
            <w:pPr>
              <w:ind w:left="-40" w:firstLine="40"/>
              <w:rPr>
                <w:rFonts w:ascii="Times New Roman" w:hAnsi="Times New Roman"/>
                <w:b w:val="0"/>
                <w:color w:val="000000" w:themeColor="text1"/>
                <w:sz w:val="22"/>
                <w:szCs w:val="22"/>
                <w:highlight w:val="green"/>
              </w:rPr>
            </w:pPr>
            <w:r w:rsidRPr="000C6FB4">
              <w:rPr>
                <w:rFonts w:ascii="Times New Roman" w:hAnsi="Times New Roman"/>
                <w:b w:val="0"/>
                <w:color w:val="000000" w:themeColor="text1"/>
                <w:sz w:val="22"/>
                <w:szCs w:val="22"/>
              </w:rPr>
              <w:t>Catatan : dibatasi tiga tahun terakhir agar tidak ada perhitungan ulang pada judul atau nama HaKI yang sama, kecuali baru pertama kali akreditasi.</w:t>
            </w:r>
          </w:p>
        </w:tc>
        <w:tc>
          <w:tcPr>
            <w:tcW w:w="1690" w:type="dxa"/>
            <w:tcBorders>
              <w:top w:val="single" w:sz="4" w:space="0" w:color="auto"/>
              <w:left w:val="single" w:sz="4" w:space="0" w:color="auto"/>
              <w:bottom w:val="single" w:sz="4" w:space="0" w:color="auto"/>
              <w:right w:val="single" w:sz="4" w:space="0" w:color="auto"/>
            </w:tcBorders>
            <w:hideMark/>
          </w:tcPr>
          <w:p w:rsidR="00F67299" w:rsidRPr="000C6FB4" w:rsidRDefault="00F67299" w:rsidP="00F66C1F">
            <w:pP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Dua atau lebih karya yang memperoleh hak paten atau surat pengakuan/ penghargaan dari lembaga nasional/ internasional.</w:t>
            </w:r>
          </w:p>
          <w:p w:rsidR="00F67299" w:rsidRPr="000C6FB4" w:rsidRDefault="00F67299" w:rsidP="00F66C1F">
            <w:pPr>
              <w:rPr>
                <w:rFonts w:ascii="Times New Roman" w:hAnsi="Times New Roman"/>
                <w:b w:val="0"/>
                <w:color w:val="000000" w:themeColor="text1"/>
                <w:sz w:val="22"/>
                <w:szCs w:val="22"/>
                <w:lang w:val="id-ID"/>
              </w:rPr>
            </w:pPr>
          </w:p>
          <w:p w:rsidR="00F67299" w:rsidRPr="000C6FB4" w:rsidRDefault="00F67299" w:rsidP="00F66C1F">
            <w:pPr>
              <w:rPr>
                <w:rFonts w:ascii="Times New Roman" w:hAnsi="Times New Roman"/>
                <w:b w:val="0"/>
                <w:color w:val="000000" w:themeColor="text1"/>
                <w:sz w:val="22"/>
                <w:szCs w:val="22"/>
                <w:lang w:val="id-ID"/>
              </w:rPr>
            </w:pPr>
          </w:p>
        </w:tc>
        <w:tc>
          <w:tcPr>
            <w:tcW w:w="1701" w:type="dxa"/>
            <w:tcBorders>
              <w:top w:val="single" w:sz="4" w:space="0" w:color="auto"/>
              <w:left w:val="single" w:sz="4" w:space="0" w:color="auto"/>
              <w:bottom w:val="single" w:sz="4" w:space="0" w:color="auto"/>
              <w:right w:val="single" w:sz="4" w:space="0" w:color="auto"/>
            </w:tcBorders>
          </w:tcPr>
          <w:p w:rsidR="00F67299" w:rsidRPr="000C6FB4" w:rsidRDefault="00F67299" w:rsidP="00F66C1F">
            <w:pP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sv-SE"/>
              </w:rPr>
              <w:t xml:space="preserve">Satu yang memperoleh hak paten </w:t>
            </w:r>
            <w:r w:rsidRPr="000C6FB4">
              <w:rPr>
                <w:rFonts w:ascii="Times New Roman" w:hAnsi="Times New Roman"/>
                <w:b w:val="0"/>
                <w:color w:val="000000" w:themeColor="text1"/>
                <w:sz w:val="22"/>
                <w:szCs w:val="22"/>
                <w:lang w:val="id-ID"/>
              </w:rPr>
              <w:t>atau surat pengakuan/ penghargaan dari lembaga nasional/ internasional</w:t>
            </w:r>
            <w:r w:rsidRPr="000C6FB4">
              <w:rPr>
                <w:rFonts w:ascii="Times New Roman" w:hAnsi="Times New Roman"/>
                <w:b w:val="0"/>
                <w:color w:val="000000" w:themeColor="text1"/>
                <w:sz w:val="22"/>
                <w:szCs w:val="22"/>
                <w:lang w:val="sv-SE"/>
              </w:rPr>
              <w:t>.</w:t>
            </w:r>
          </w:p>
        </w:tc>
        <w:tc>
          <w:tcPr>
            <w:tcW w:w="1559" w:type="dxa"/>
            <w:tcBorders>
              <w:top w:val="single" w:sz="4" w:space="0" w:color="auto"/>
              <w:left w:val="single" w:sz="4" w:space="0" w:color="auto"/>
              <w:bottom w:val="single" w:sz="4" w:space="0" w:color="auto"/>
              <w:right w:val="single" w:sz="4" w:space="0" w:color="auto"/>
            </w:tcBorders>
          </w:tcPr>
          <w:p w:rsidR="00F67299" w:rsidRPr="000C6FB4" w:rsidRDefault="00F67299" w:rsidP="00F66C1F">
            <w:pPr>
              <w:rPr>
                <w:rFonts w:ascii="Times New Roman" w:hAnsi="Times New Roman"/>
                <w:b w:val="0"/>
                <w:color w:val="000000" w:themeColor="text1"/>
                <w:sz w:val="22"/>
                <w:szCs w:val="22"/>
                <w:lang w:val="sv-SE"/>
              </w:rPr>
            </w:pPr>
            <w:r w:rsidRPr="000C6FB4">
              <w:rPr>
                <w:rFonts w:ascii="Times New Roman" w:hAnsi="Times New Roman"/>
                <w:b w:val="0"/>
                <w:color w:val="000000" w:themeColor="text1"/>
                <w:sz w:val="22"/>
                <w:szCs w:val="22"/>
                <w:lang w:val="sv-SE"/>
              </w:rPr>
              <w:t xml:space="preserve">Tidak ada karya </w:t>
            </w:r>
            <w:r w:rsidR="002169FD" w:rsidRPr="000C6FB4">
              <w:rPr>
                <w:rFonts w:ascii="Times New Roman" w:hAnsi="Times New Roman"/>
                <w:b w:val="0"/>
                <w:color w:val="000000" w:themeColor="text1"/>
                <w:sz w:val="22"/>
                <w:szCs w:val="22"/>
                <w:lang w:val="sv-SE"/>
              </w:rPr>
              <w:t>dosen di RS Pendidikan (Utama, Afiliasi dan Satelit)</w:t>
            </w:r>
            <w:r w:rsidRPr="000C6FB4">
              <w:rPr>
                <w:rFonts w:ascii="Times New Roman" w:hAnsi="Times New Roman"/>
                <w:b w:val="0"/>
                <w:color w:val="000000" w:themeColor="text1"/>
                <w:sz w:val="22"/>
                <w:szCs w:val="22"/>
                <w:lang w:val="sv-SE"/>
              </w:rPr>
              <w:t xml:space="preserve"> yang memperoleh hak paten </w:t>
            </w:r>
            <w:r w:rsidRPr="000C6FB4">
              <w:rPr>
                <w:rFonts w:ascii="Times New Roman" w:hAnsi="Times New Roman"/>
                <w:b w:val="0"/>
                <w:color w:val="000000" w:themeColor="text1"/>
                <w:sz w:val="22"/>
                <w:szCs w:val="22"/>
                <w:lang w:val="id-ID"/>
              </w:rPr>
              <w:t>atau surat pengakuan/ penghargaan dari lembaga nasional/ internasional</w:t>
            </w:r>
            <w:r w:rsidRPr="000C6FB4">
              <w:rPr>
                <w:rFonts w:ascii="Times New Roman" w:hAnsi="Times New Roman"/>
                <w:b w:val="0"/>
                <w:color w:val="000000" w:themeColor="text1"/>
                <w:sz w:val="22"/>
                <w:szCs w:val="22"/>
                <w:lang w:val="sv-SE"/>
              </w:rPr>
              <w:t>.</w:t>
            </w:r>
          </w:p>
        </w:tc>
        <w:tc>
          <w:tcPr>
            <w:tcW w:w="1701" w:type="dxa"/>
            <w:tcBorders>
              <w:top w:val="single" w:sz="4" w:space="0" w:color="auto"/>
              <w:left w:val="single" w:sz="4" w:space="0" w:color="auto"/>
              <w:bottom w:val="single" w:sz="4" w:space="0" w:color="auto"/>
              <w:right w:val="single" w:sz="4" w:space="0" w:color="auto"/>
            </w:tcBorders>
          </w:tcPr>
          <w:p w:rsidR="00F67299" w:rsidRPr="000C6FB4" w:rsidRDefault="00AF60E0" w:rsidP="00F66C1F">
            <w:pPr>
              <w:rPr>
                <w:rFonts w:ascii="Times New Roman" w:hAnsi="Times New Roman"/>
                <w:color w:val="000000" w:themeColor="text1"/>
                <w:sz w:val="22"/>
                <w:szCs w:val="22"/>
              </w:rPr>
            </w:pPr>
            <w:r w:rsidRPr="000C6FB4">
              <w:rPr>
                <w:rFonts w:ascii="Times New Roman" w:hAnsi="Times New Roman"/>
                <w:b w:val="0"/>
                <w:color w:val="000000" w:themeColor="text1"/>
                <w:sz w:val="22"/>
                <w:szCs w:val="22"/>
              </w:rPr>
              <w:t>Tidak ada skor 1.</w:t>
            </w:r>
          </w:p>
        </w:tc>
        <w:tc>
          <w:tcPr>
            <w:tcW w:w="1539" w:type="dxa"/>
            <w:tcBorders>
              <w:top w:val="single" w:sz="4" w:space="0" w:color="auto"/>
              <w:left w:val="single" w:sz="4" w:space="0" w:color="auto"/>
              <w:bottom w:val="single" w:sz="4" w:space="0" w:color="auto"/>
              <w:right w:val="single" w:sz="4" w:space="0" w:color="auto"/>
            </w:tcBorders>
          </w:tcPr>
          <w:p w:rsidR="00F67299" w:rsidRPr="000C6FB4" w:rsidRDefault="003E7732" w:rsidP="00F66C1F">
            <w:pPr>
              <w:rPr>
                <w:rFonts w:ascii="Times New Roman" w:hAnsi="Times New Roman"/>
                <w:color w:val="000000" w:themeColor="text1"/>
                <w:sz w:val="22"/>
                <w:szCs w:val="22"/>
              </w:rPr>
            </w:pPr>
            <w:r w:rsidRPr="000C6FB4">
              <w:rPr>
                <w:rFonts w:ascii="Times New Roman" w:hAnsi="Times New Roman"/>
                <w:b w:val="0"/>
                <w:color w:val="000000" w:themeColor="text1"/>
                <w:sz w:val="22"/>
                <w:szCs w:val="22"/>
              </w:rPr>
              <w:t>Tidak ada skor 0.</w:t>
            </w:r>
          </w:p>
        </w:tc>
      </w:tr>
      <w:tr w:rsidR="00F67299" w:rsidRPr="000C6FB4" w:rsidTr="00F71F0E">
        <w:trPr>
          <w:trHeight w:val="362"/>
        </w:trPr>
        <w:tc>
          <w:tcPr>
            <w:tcW w:w="2430" w:type="dxa"/>
            <w:tcBorders>
              <w:top w:val="nil"/>
              <w:left w:val="single" w:sz="4" w:space="0" w:color="auto"/>
              <w:bottom w:val="nil"/>
              <w:right w:val="single" w:sz="4" w:space="0" w:color="auto"/>
            </w:tcBorders>
            <w:hideMark/>
          </w:tcPr>
          <w:p w:rsidR="00F67299" w:rsidRPr="000C6FB4" w:rsidRDefault="00F67299" w:rsidP="00F66C1F">
            <w:pP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 xml:space="preserve">7.3  </w:t>
            </w:r>
            <w:r w:rsidR="002A555F" w:rsidRPr="000C6FB4">
              <w:rPr>
                <w:rFonts w:ascii="Times New Roman" w:hAnsi="Times New Roman"/>
                <w:b w:val="0"/>
                <w:color w:val="000000" w:themeColor="text1"/>
                <w:sz w:val="22"/>
                <w:szCs w:val="22"/>
              </w:rPr>
              <w:t xml:space="preserve">Kegiatan </w:t>
            </w:r>
            <w:r w:rsidRPr="000C6FB4">
              <w:rPr>
                <w:rFonts w:ascii="Times New Roman" w:hAnsi="Times New Roman"/>
                <w:b w:val="0"/>
                <w:color w:val="000000" w:themeColor="text1"/>
                <w:sz w:val="22"/>
                <w:szCs w:val="22"/>
              </w:rPr>
              <w:t>Pengabdian kepada Masyarakat</w:t>
            </w:r>
          </w:p>
          <w:p w:rsidR="00F67299" w:rsidRPr="000C6FB4" w:rsidRDefault="00F67299" w:rsidP="00F66C1F">
            <w:pPr>
              <w:rPr>
                <w:rFonts w:ascii="Times New Roman" w:hAnsi="Times New Roman"/>
                <w:b w:val="0"/>
                <w:color w:val="000000" w:themeColor="text1"/>
                <w:sz w:val="22"/>
                <w:szCs w:val="22"/>
                <w:lang w:val="id-ID"/>
              </w:rPr>
            </w:pPr>
          </w:p>
        </w:tc>
        <w:tc>
          <w:tcPr>
            <w:tcW w:w="5040" w:type="dxa"/>
            <w:tcBorders>
              <w:top w:val="single" w:sz="4" w:space="0" w:color="auto"/>
              <w:left w:val="single" w:sz="4" w:space="0" w:color="auto"/>
              <w:bottom w:val="single" w:sz="4" w:space="0" w:color="auto"/>
              <w:right w:val="single" w:sz="4" w:space="0" w:color="auto"/>
            </w:tcBorders>
          </w:tcPr>
          <w:p w:rsidR="00F67299" w:rsidRPr="000C6FB4" w:rsidRDefault="00433F79" w:rsidP="00F66C1F">
            <w:pPr>
              <w:ind w:left="-40" w:firstLine="40"/>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 xml:space="preserve">7.3 </w:t>
            </w:r>
            <w:r w:rsidR="00F67299" w:rsidRPr="000C6FB4">
              <w:rPr>
                <w:rFonts w:ascii="Times New Roman" w:hAnsi="Times New Roman"/>
                <w:b w:val="0"/>
                <w:color w:val="000000" w:themeColor="text1"/>
                <w:sz w:val="22"/>
                <w:szCs w:val="22"/>
                <w:lang w:val="id-ID"/>
              </w:rPr>
              <w:t>K</w:t>
            </w:r>
            <w:r w:rsidR="002A555F" w:rsidRPr="000C6FB4">
              <w:rPr>
                <w:rFonts w:ascii="Times New Roman" w:hAnsi="Times New Roman"/>
                <w:b w:val="0"/>
                <w:color w:val="000000" w:themeColor="text1"/>
                <w:sz w:val="22"/>
                <w:szCs w:val="22"/>
                <w:lang w:val="id-ID"/>
              </w:rPr>
              <w:t>egiatan</w:t>
            </w:r>
            <w:r w:rsidR="00F67299" w:rsidRPr="000C6FB4">
              <w:rPr>
                <w:rFonts w:ascii="Times New Roman" w:hAnsi="Times New Roman"/>
                <w:b w:val="0"/>
                <w:color w:val="000000" w:themeColor="text1"/>
                <w:sz w:val="22"/>
                <w:szCs w:val="22"/>
                <w:lang w:val="id-ID"/>
              </w:rPr>
              <w:t xml:space="preserve">pengabdian kepada masyarakat (PkM) yang sesuai dengan bidang keilmuan PS selama tiga tahun terakhir yang dilakukan oleh </w:t>
            </w:r>
            <w:r w:rsidR="002169FD" w:rsidRPr="000C6FB4">
              <w:rPr>
                <w:rFonts w:ascii="Times New Roman" w:hAnsi="Times New Roman"/>
                <w:b w:val="0"/>
                <w:color w:val="000000" w:themeColor="text1"/>
                <w:sz w:val="22"/>
                <w:szCs w:val="22"/>
                <w:lang w:val="id-ID"/>
              </w:rPr>
              <w:t>dosen di RS Pendidikan (Utama, Afiliasi dan Satelit)</w:t>
            </w:r>
            <w:r w:rsidR="00F67299" w:rsidRPr="000C6FB4">
              <w:rPr>
                <w:rFonts w:ascii="Times New Roman" w:hAnsi="Times New Roman"/>
                <w:b w:val="0"/>
                <w:color w:val="000000" w:themeColor="text1"/>
                <w:sz w:val="22"/>
                <w:szCs w:val="22"/>
                <w:lang w:val="id-ID"/>
              </w:rPr>
              <w:t xml:space="preserve"> PS.</w:t>
            </w:r>
          </w:p>
          <w:p w:rsidR="00F67299" w:rsidRPr="000C6FB4" w:rsidRDefault="00F67299" w:rsidP="00F66C1F">
            <w:pPr>
              <w:ind w:left="-40" w:firstLine="40"/>
              <w:rPr>
                <w:rFonts w:ascii="Times New Roman" w:hAnsi="Times New Roman"/>
                <w:b w:val="0"/>
                <w:color w:val="000000" w:themeColor="text1"/>
                <w:sz w:val="22"/>
                <w:szCs w:val="22"/>
                <w:lang w:val="id-ID"/>
              </w:rPr>
            </w:pPr>
          </w:p>
          <w:p w:rsidR="00F67299" w:rsidRPr="000C6FB4" w:rsidRDefault="00F67299" w:rsidP="00F66C1F">
            <w:pPr>
              <w:ind w:left="385" w:hanging="385"/>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N = Banyaknya keterlibatan</w:t>
            </w:r>
            <w:r w:rsidR="002A555F" w:rsidRPr="000C6FB4">
              <w:rPr>
                <w:rFonts w:ascii="Times New Roman" w:hAnsi="Times New Roman"/>
                <w:b w:val="0"/>
                <w:color w:val="000000" w:themeColor="text1"/>
                <w:sz w:val="22"/>
                <w:szCs w:val="22"/>
                <w:lang w:val="id-ID"/>
              </w:rPr>
              <w:t xml:space="preserve"> dosen dalam kegiatan</w:t>
            </w:r>
            <w:r w:rsidR="00F27607" w:rsidRPr="000C6FB4">
              <w:rPr>
                <w:rFonts w:ascii="Times New Roman" w:hAnsi="Times New Roman"/>
                <w:b w:val="0"/>
                <w:color w:val="000000" w:themeColor="text1"/>
                <w:sz w:val="22"/>
                <w:szCs w:val="22"/>
              </w:rPr>
              <w:t xml:space="preserve"> </w:t>
            </w:r>
            <w:r w:rsidRPr="000C6FB4">
              <w:rPr>
                <w:rFonts w:ascii="Times New Roman" w:hAnsi="Times New Roman"/>
                <w:b w:val="0"/>
                <w:color w:val="000000" w:themeColor="text1"/>
                <w:sz w:val="22"/>
                <w:szCs w:val="22"/>
                <w:lang w:val="id-ID"/>
              </w:rPr>
              <w:t>pengabdian kepada masyarakat.</w:t>
            </w:r>
          </w:p>
          <w:p w:rsidR="00F67299" w:rsidRPr="000C6FB4" w:rsidRDefault="00F67299" w:rsidP="00F66C1F">
            <w:pPr>
              <w:ind w:left="385" w:hanging="385"/>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 xml:space="preserve">f = Jumlah </w:t>
            </w:r>
            <w:r w:rsidR="002169FD" w:rsidRPr="000C6FB4">
              <w:rPr>
                <w:rFonts w:ascii="Times New Roman" w:hAnsi="Times New Roman"/>
                <w:b w:val="0"/>
                <w:color w:val="000000" w:themeColor="text1"/>
                <w:sz w:val="22"/>
                <w:szCs w:val="22"/>
                <w:lang w:val="id-ID"/>
              </w:rPr>
              <w:t>dosen di RS Pendidikan (Utama, Afiliasi dan Satelit)</w:t>
            </w:r>
            <w:r w:rsidRPr="000C6FB4">
              <w:rPr>
                <w:rFonts w:ascii="Times New Roman" w:hAnsi="Times New Roman"/>
                <w:b w:val="0"/>
                <w:color w:val="000000" w:themeColor="text1"/>
                <w:sz w:val="22"/>
                <w:szCs w:val="22"/>
                <w:lang w:val="id-ID"/>
              </w:rPr>
              <w:t>.</w:t>
            </w:r>
          </w:p>
          <w:p w:rsidR="00F67299" w:rsidRPr="000C6FB4" w:rsidRDefault="00F67299" w:rsidP="00F66C1F">
            <w:pPr>
              <w:ind w:left="-40" w:firstLine="40"/>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NK = N/f.</w:t>
            </w:r>
          </w:p>
        </w:tc>
        <w:tc>
          <w:tcPr>
            <w:tcW w:w="1690" w:type="dxa"/>
            <w:tcBorders>
              <w:top w:val="single" w:sz="4" w:space="0" w:color="auto"/>
              <w:left w:val="single" w:sz="4" w:space="0" w:color="auto"/>
              <w:bottom w:val="single" w:sz="4" w:space="0" w:color="auto"/>
              <w:right w:val="single" w:sz="4" w:space="0" w:color="auto"/>
            </w:tcBorders>
            <w:vAlign w:val="center"/>
            <w:hideMark/>
          </w:tcPr>
          <w:p w:rsidR="00F67299" w:rsidRPr="000C6FB4" w:rsidRDefault="00F67299" w:rsidP="00F66C1F">
            <w:pPr>
              <w:ind w:left="-18"/>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Jika NK ≥ 3,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rsidR="00F67299" w:rsidRPr="000C6FB4" w:rsidRDefault="00F67299" w:rsidP="00F66C1F">
            <w:pPr>
              <w:ind w:left="-18"/>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Jika 0 &lt; NK &lt; 3, maka skor = 1 + NK.</w:t>
            </w:r>
          </w:p>
        </w:tc>
        <w:tc>
          <w:tcPr>
            <w:tcW w:w="1539" w:type="dxa"/>
            <w:tcBorders>
              <w:top w:val="single" w:sz="4" w:space="0" w:color="auto"/>
              <w:left w:val="single" w:sz="4" w:space="0" w:color="auto"/>
              <w:bottom w:val="single" w:sz="4" w:space="0" w:color="auto"/>
              <w:right w:val="single" w:sz="4" w:space="0" w:color="auto"/>
            </w:tcBorders>
            <w:vAlign w:val="center"/>
          </w:tcPr>
          <w:p w:rsidR="00F67299" w:rsidRPr="000C6FB4" w:rsidRDefault="00F67299" w:rsidP="00F66C1F">
            <w:pPr>
              <w:ind w:left="-18"/>
              <w:jc w:val="center"/>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id-ID"/>
              </w:rPr>
              <w:t>Jika NK = 0, maka skor = 0.</w:t>
            </w:r>
          </w:p>
        </w:tc>
      </w:tr>
      <w:tr w:rsidR="00F67299" w:rsidRPr="000C6FB4" w:rsidTr="00D448A8">
        <w:trPr>
          <w:trHeight w:val="362"/>
        </w:trPr>
        <w:tc>
          <w:tcPr>
            <w:tcW w:w="2430" w:type="dxa"/>
            <w:tcBorders>
              <w:top w:val="single" w:sz="4" w:space="0" w:color="auto"/>
              <w:left w:val="single" w:sz="4" w:space="0" w:color="auto"/>
              <w:bottom w:val="nil"/>
              <w:right w:val="single" w:sz="4" w:space="0" w:color="auto"/>
            </w:tcBorders>
            <w:hideMark/>
          </w:tcPr>
          <w:p w:rsidR="00F67299" w:rsidRPr="000C6FB4" w:rsidRDefault="00F67299" w:rsidP="00F66C1F">
            <w:pPr>
              <w:tabs>
                <w:tab w:val="num" w:pos="540"/>
              </w:tabs>
              <w:rPr>
                <w:rFonts w:ascii="Times New Roman" w:hAnsi="Times New Roman"/>
                <w:b w:val="0"/>
                <w:bCs/>
                <w:color w:val="000000" w:themeColor="text1"/>
                <w:sz w:val="22"/>
                <w:szCs w:val="22"/>
                <w:lang w:val="id-ID"/>
              </w:rPr>
            </w:pPr>
            <w:r w:rsidRPr="000C6FB4">
              <w:rPr>
                <w:rFonts w:ascii="Times New Roman" w:hAnsi="Times New Roman"/>
                <w:b w:val="0"/>
                <w:bCs/>
                <w:color w:val="000000" w:themeColor="text1"/>
                <w:sz w:val="22"/>
                <w:szCs w:val="22"/>
              </w:rPr>
              <w:t>7.</w:t>
            </w:r>
            <w:r w:rsidRPr="000C6FB4">
              <w:rPr>
                <w:rFonts w:ascii="Times New Roman" w:hAnsi="Times New Roman"/>
                <w:b w:val="0"/>
                <w:bCs/>
                <w:color w:val="000000" w:themeColor="text1"/>
                <w:sz w:val="22"/>
                <w:szCs w:val="22"/>
                <w:lang w:val="id-ID"/>
              </w:rPr>
              <w:t>4Jumlah dan mutu kerjasama yang efektif yang mendukung pelaksanaan misi program studi dan institusi dan dampak kerjasama untuk penyelenggaraan dan pengembangan program studi</w:t>
            </w:r>
          </w:p>
        </w:tc>
        <w:tc>
          <w:tcPr>
            <w:tcW w:w="5040" w:type="dxa"/>
            <w:tcBorders>
              <w:top w:val="single" w:sz="4" w:space="0" w:color="auto"/>
              <w:left w:val="single" w:sz="4" w:space="0" w:color="auto"/>
              <w:bottom w:val="single" w:sz="4" w:space="0" w:color="auto"/>
              <w:right w:val="single" w:sz="4" w:space="0" w:color="auto"/>
            </w:tcBorders>
          </w:tcPr>
          <w:p w:rsidR="00F67299" w:rsidRPr="000C6FB4" w:rsidRDefault="00F67299" w:rsidP="00F66C1F">
            <w:pPr>
              <w:ind w:left="-18" w:firstLine="18"/>
              <w:rPr>
                <w:rFonts w:ascii="Times New Roman" w:hAnsi="Times New Roman"/>
                <w:b w:val="0"/>
                <w:color w:val="000000" w:themeColor="text1"/>
                <w:sz w:val="22"/>
                <w:szCs w:val="22"/>
                <w:lang w:val="sv-SE"/>
              </w:rPr>
            </w:pPr>
            <w:r w:rsidRPr="000C6FB4">
              <w:rPr>
                <w:rFonts w:ascii="Times New Roman" w:hAnsi="Times New Roman"/>
                <w:b w:val="0"/>
                <w:color w:val="000000" w:themeColor="text1"/>
                <w:sz w:val="22"/>
                <w:szCs w:val="22"/>
                <w:lang w:val="sv-SE"/>
              </w:rPr>
              <w:t>7.</w:t>
            </w:r>
            <w:r w:rsidRPr="000C6FB4">
              <w:rPr>
                <w:rFonts w:ascii="Times New Roman" w:hAnsi="Times New Roman"/>
                <w:b w:val="0"/>
                <w:color w:val="000000" w:themeColor="text1"/>
                <w:sz w:val="22"/>
                <w:szCs w:val="22"/>
                <w:lang w:val="id-ID"/>
              </w:rPr>
              <w:t>4</w:t>
            </w:r>
            <w:r w:rsidRPr="000C6FB4">
              <w:rPr>
                <w:rFonts w:ascii="Times New Roman" w:hAnsi="Times New Roman"/>
                <w:b w:val="0"/>
                <w:color w:val="000000" w:themeColor="text1"/>
                <w:sz w:val="22"/>
                <w:szCs w:val="22"/>
                <w:lang w:val="sv-SE"/>
              </w:rPr>
              <w:t>.1  Jumlah dan relevansi kerjasama dengan instansi di dalam negeri dalam tiga tahun terakhir.</w:t>
            </w:r>
          </w:p>
          <w:p w:rsidR="00F67299" w:rsidRPr="000C6FB4" w:rsidRDefault="00F67299" w:rsidP="00F66C1F">
            <w:pPr>
              <w:ind w:left="549" w:hanging="549"/>
              <w:rPr>
                <w:rFonts w:ascii="Times New Roman" w:hAnsi="Times New Roman"/>
                <w:b w:val="0"/>
                <w:color w:val="000000" w:themeColor="text1"/>
                <w:sz w:val="22"/>
                <w:szCs w:val="22"/>
                <w:lang w:val="sv-SE"/>
              </w:rPr>
            </w:pPr>
          </w:p>
          <w:p w:rsidR="00F67299" w:rsidRPr="000C6FB4" w:rsidRDefault="00B553A2" w:rsidP="00F66C1F">
            <w:pPr>
              <w:ind w:left="549" w:hanging="549"/>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sv-SE"/>
              </w:rPr>
              <w:t>Catatan</w:t>
            </w:r>
            <w:r w:rsidRPr="000C6FB4">
              <w:rPr>
                <w:rFonts w:ascii="Times New Roman" w:hAnsi="Times New Roman"/>
                <w:b w:val="0"/>
                <w:color w:val="000000" w:themeColor="text1"/>
                <w:sz w:val="22"/>
                <w:szCs w:val="22"/>
                <w:lang w:val="id-ID"/>
              </w:rPr>
              <w:t>:</w:t>
            </w:r>
          </w:p>
          <w:p w:rsidR="00F67299" w:rsidRPr="000C6FB4" w:rsidRDefault="00F67299" w:rsidP="00F66C1F">
            <w:pPr>
              <w:rPr>
                <w:rFonts w:ascii="Times New Roman" w:hAnsi="Times New Roman"/>
                <w:b w:val="0"/>
                <w:color w:val="000000" w:themeColor="text1"/>
                <w:sz w:val="22"/>
                <w:szCs w:val="22"/>
                <w:lang w:val="sv-SE"/>
              </w:rPr>
            </w:pPr>
            <w:r w:rsidRPr="000C6FB4">
              <w:rPr>
                <w:rFonts w:ascii="Times New Roman" w:hAnsi="Times New Roman"/>
                <w:b w:val="0"/>
                <w:color w:val="000000" w:themeColor="text1"/>
                <w:sz w:val="22"/>
                <w:szCs w:val="22"/>
                <w:lang w:val="sv-SE"/>
              </w:rPr>
              <w:t xml:space="preserve">Tingkat kecukupan bergantung pada jumlah </w:t>
            </w:r>
            <w:r w:rsidR="002169FD" w:rsidRPr="000C6FB4">
              <w:rPr>
                <w:rFonts w:ascii="Times New Roman" w:hAnsi="Times New Roman"/>
                <w:b w:val="0"/>
                <w:color w:val="000000" w:themeColor="text1"/>
                <w:sz w:val="22"/>
                <w:szCs w:val="22"/>
                <w:lang w:val="sv-SE"/>
              </w:rPr>
              <w:t>dosen di RS Pendidikan (Utama, Afiliasi dan Satelit)</w:t>
            </w:r>
            <w:r w:rsidRPr="000C6FB4">
              <w:rPr>
                <w:rFonts w:ascii="Times New Roman" w:hAnsi="Times New Roman"/>
                <w:b w:val="0"/>
                <w:color w:val="000000" w:themeColor="text1"/>
                <w:sz w:val="22"/>
                <w:szCs w:val="22"/>
                <w:lang w:val="sv-SE"/>
              </w:rPr>
              <w:t xml:space="preserve"> PS.</w:t>
            </w:r>
          </w:p>
        </w:tc>
        <w:tc>
          <w:tcPr>
            <w:tcW w:w="1690" w:type="dxa"/>
            <w:tcBorders>
              <w:top w:val="single" w:sz="4" w:space="0" w:color="auto"/>
              <w:left w:val="single" w:sz="4" w:space="0" w:color="auto"/>
              <w:bottom w:val="single" w:sz="4" w:space="0" w:color="auto"/>
              <w:right w:val="single" w:sz="4" w:space="0" w:color="auto"/>
            </w:tcBorders>
            <w:hideMark/>
          </w:tcPr>
          <w:p w:rsidR="00F67299" w:rsidRPr="000C6FB4" w:rsidRDefault="00BE73C5" w:rsidP="00F66C1F">
            <w:pPr>
              <w:rPr>
                <w:rFonts w:ascii="Times New Roman" w:hAnsi="Times New Roman"/>
                <w:b w:val="0"/>
                <w:color w:val="000000" w:themeColor="text1"/>
                <w:sz w:val="22"/>
                <w:szCs w:val="22"/>
                <w:lang w:val="sv-SE"/>
              </w:rPr>
            </w:pPr>
            <w:r w:rsidRPr="000C6FB4">
              <w:rPr>
                <w:rFonts w:ascii="Times New Roman" w:hAnsi="Times New Roman"/>
                <w:b w:val="0"/>
                <w:color w:val="000000" w:themeColor="text1"/>
                <w:sz w:val="22"/>
                <w:szCs w:val="22"/>
                <w:lang w:val="sv-SE"/>
              </w:rPr>
              <w:t>Ada kerjasama dengan institusi akademik atau profesional di dalam negeri, cukup dalam jumlah.  Semuanya  relevan dengan bidang keahlian PS.</w:t>
            </w:r>
          </w:p>
        </w:tc>
        <w:tc>
          <w:tcPr>
            <w:tcW w:w="1701" w:type="dxa"/>
            <w:tcBorders>
              <w:top w:val="single" w:sz="4" w:space="0" w:color="auto"/>
              <w:left w:val="single" w:sz="4" w:space="0" w:color="auto"/>
              <w:bottom w:val="single" w:sz="4" w:space="0" w:color="auto"/>
              <w:right w:val="single" w:sz="4" w:space="0" w:color="auto"/>
            </w:tcBorders>
          </w:tcPr>
          <w:p w:rsidR="00F67299" w:rsidRPr="000C6FB4" w:rsidRDefault="00F67299" w:rsidP="00F66C1F">
            <w:pPr>
              <w:rPr>
                <w:rFonts w:ascii="Times New Roman" w:hAnsi="Times New Roman"/>
                <w:b w:val="0"/>
                <w:color w:val="000000" w:themeColor="text1"/>
                <w:sz w:val="22"/>
                <w:szCs w:val="22"/>
                <w:lang w:val="sv-SE"/>
              </w:rPr>
            </w:pPr>
            <w:r w:rsidRPr="000C6FB4">
              <w:rPr>
                <w:rFonts w:ascii="Times New Roman" w:hAnsi="Times New Roman"/>
                <w:b w:val="0"/>
                <w:color w:val="000000" w:themeColor="text1"/>
                <w:sz w:val="22"/>
                <w:szCs w:val="22"/>
                <w:lang w:val="sv-SE"/>
              </w:rPr>
              <w:t>Ada kerjasama dengan institusi akademik atau profesional di dalam negeri, cukup dalam jumlah.  Sebagian besar relevan dengan bidang keahlian PS.</w:t>
            </w:r>
          </w:p>
        </w:tc>
        <w:tc>
          <w:tcPr>
            <w:tcW w:w="1559" w:type="dxa"/>
            <w:tcBorders>
              <w:top w:val="single" w:sz="4" w:space="0" w:color="auto"/>
              <w:left w:val="single" w:sz="4" w:space="0" w:color="auto"/>
              <w:bottom w:val="single" w:sz="4" w:space="0" w:color="auto"/>
              <w:right w:val="single" w:sz="4" w:space="0" w:color="auto"/>
            </w:tcBorders>
          </w:tcPr>
          <w:p w:rsidR="00F67299" w:rsidRPr="000C6FB4" w:rsidRDefault="00F67299" w:rsidP="00F66C1F">
            <w:pPr>
              <w:rPr>
                <w:rFonts w:ascii="Times New Roman" w:hAnsi="Times New Roman"/>
                <w:b w:val="0"/>
                <w:color w:val="000000" w:themeColor="text1"/>
                <w:sz w:val="22"/>
                <w:szCs w:val="22"/>
                <w:lang w:val="sv-SE"/>
              </w:rPr>
            </w:pPr>
            <w:r w:rsidRPr="000C6FB4">
              <w:rPr>
                <w:rFonts w:ascii="Times New Roman" w:hAnsi="Times New Roman"/>
                <w:b w:val="0"/>
                <w:color w:val="000000" w:themeColor="text1"/>
                <w:sz w:val="22"/>
                <w:szCs w:val="22"/>
                <w:lang w:val="sv-SE"/>
              </w:rPr>
              <w:t xml:space="preserve">Ada kerjasama dengan institusi akademik atau profesional di dalam negeri, kurang dalam jumlah. </w:t>
            </w:r>
          </w:p>
          <w:p w:rsidR="00F67299" w:rsidRPr="000C6FB4" w:rsidRDefault="00F67299" w:rsidP="00F66C1F">
            <w:pPr>
              <w:rPr>
                <w:rFonts w:ascii="Times New Roman" w:hAnsi="Times New Roman"/>
                <w:b w:val="0"/>
                <w:color w:val="000000" w:themeColor="text1"/>
                <w:sz w:val="22"/>
                <w:szCs w:val="22"/>
                <w:lang w:val="pt-BR"/>
              </w:rPr>
            </w:pPr>
            <w:r w:rsidRPr="000C6FB4">
              <w:rPr>
                <w:rFonts w:ascii="Times New Roman" w:hAnsi="Times New Roman"/>
                <w:b w:val="0"/>
                <w:color w:val="000000" w:themeColor="text1"/>
                <w:sz w:val="22"/>
                <w:szCs w:val="22"/>
                <w:lang w:val="sv-SE"/>
              </w:rPr>
              <w:t>Sebagian besar</w:t>
            </w:r>
            <w:r w:rsidRPr="000C6FB4">
              <w:rPr>
                <w:rFonts w:ascii="Times New Roman" w:hAnsi="Times New Roman"/>
                <w:b w:val="0"/>
                <w:color w:val="000000" w:themeColor="text1"/>
                <w:sz w:val="22"/>
                <w:szCs w:val="22"/>
                <w:lang w:val="pt-BR"/>
              </w:rPr>
              <w:t xml:space="preserve"> relevan dengan bidang keahlian PS. </w:t>
            </w:r>
          </w:p>
        </w:tc>
        <w:tc>
          <w:tcPr>
            <w:tcW w:w="1701" w:type="dxa"/>
            <w:tcBorders>
              <w:top w:val="single" w:sz="4" w:space="0" w:color="auto"/>
              <w:left w:val="single" w:sz="4" w:space="0" w:color="auto"/>
              <w:bottom w:val="single" w:sz="4" w:space="0" w:color="auto"/>
              <w:right w:val="single" w:sz="4" w:space="0" w:color="auto"/>
            </w:tcBorders>
          </w:tcPr>
          <w:p w:rsidR="00F67299" w:rsidRPr="000C6FB4" w:rsidRDefault="00F67299" w:rsidP="00F66C1F">
            <w:pPr>
              <w:rPr>
                <w:rFonts w:ascii="Times New Roman" w:hAnsi="Times New Roman"/>
                <w:b w:val="0"/>
                <w:color w:val="000000" w:themeColor="text1"/>
                <w:sz w:val="22"/>
                <w:szCs w:val="22"/>
                <w:lang w:val="sv-SE"/>
              </w:rPr>
            </w:pPr>
            <w:r w:rsidRPr="000C6FB4">
              <w:rPr>
                <w:rFonts w:ascii="Times New Roman" w:hAnsi="Times New Roman"/>
                <w:b w:val="0"/>
                <w:color w:val="000000" w:themeColor="text1"/>
                <w:sz w:val="22"/>
                <w:szCs w:val="22"/>
                <w:lang w:val="sv-SE"/>
              </w:rPr>
              <w:t>Sangat sedikit kerjasama dengan lembaga di dalam negeri.</w:t>
            </w:r>
          </w:p>
          <w:p w:rsidR="00F67299" w:rsidRPr="000C6FB4" w:rsidRDefault="00F67299" w:rsidP="00F66C1F">
            <w:pPr>
              <w:rPr>
                <w:rFonts w:ascii="Times New Roman" w:hAnsi="Times New Roman"/>
                <w:b w:val="0"/>
                <w:color w:val="000000" w:themeColor="text1"/>
                <w:sz w:val="22"/>
                <w:szCs w:val="22"/>
                <w:lang w:val="sv-SE"/>
              </w:rPr>
            </w:pPr>
          </w:p>
        </w:tc>
        <w:tc>
          <w:tcPr>
            <w:tcW w:w="1539" w:type="dxa"/>
            <w:tcBorders>
              <w:top w:val="single" w:sz="4" w:space="0" w:color="auto"/>
              <w:left w:val="single" w:sz="4" w:space="0" w:color="auto"/>
              <w:bottom w:val="single" w:sz="4" w:space="0" w:color="auto"/>
              <w:right w:val="single" w:sz="4" w:space="0" w:color="auto"/>
            </w:tcBorders>
          </w:tcPr>
          <w:p w:rsidR="00F67299" w:rsidRPr="000C6FB4" w:rsidRDefault="00F67299" w:rsidP="00F66C1F">
            <w:pPr>
              <w:rPr>
                <w:rFonts w:ascii="Times New Roman" w:hAnsi="Times New Roman"/>
                <w:b w:val="0"/>
                <w:color w:val="000000" w:themeColor="text1"/>
                <w:sz w:val="22"/>
                <w:szCs w:val="22"/>
                <w:lang w:val="pt-BR"/>
              </w:rPr>
            </w:pPr>
            <w:r w:rsidRPr="000C6FB4">
              <w:rPr>
                <w:rFonts w:ascii="Times New Roman" w:hAnsi="Times New Roman"/>
                <w:b w:val="0"/>
                <w:color w:val="000000" w:themeColor="text1"/>
                <w:sz w:val="22"/>
                <w:szCs w:val="22"/>
                <w:lang w:val="pt-BR"/>
              </w:rPr>
              <w:t>Belum ada atau tidak ada rencana kerjasama</w:t>
            </w:r>
            <w:r w:rsidR="00DF1FB3" w:rsidRPr="000C6FB4">
              <w:rPr>
                <w:rFonts w:ascii="Times New Roman" w:hAnsi="Times New Roman"/>
                <w:b w:val="0"/>
                <w:color w:val="000000" w:themeColor="text1"/>
                <w:sz w:val="22"/>
                <w:szCs w:val="22"/>
                <w:lang w:val="pt-BR"/>
              </w:rPr>
              <w:t>.</w:t>
            </w:r>
          </w:p>
          <w:p w:rsidR="00F67299" w:rsidRPr="000C6FB4" w:rsidRDefault="00F67299" w:rsidP="00F66C1F">
            <w:pPr>
              <w:rPr>
                <w:rFonts w:ascii="Times New Roman" w:hAnsi="Times New Roman"/>
                <w:b w:val="0"/>
                <w:color w:val="000000" w:themeColor="text1"/>
                <w:sz w:val="22"/>
                <w:szCs w:val="22"/>
                <w:lang w:val="pt-BR"/>
              </w:rPr>
            </w:pPr>
          </w:p>
        </w:tc>
      </w:tr>
      <w:tr w:rsidR="00F67299" w:rsidRPr="000C6FB4" w:rsidTr="00D448A8">
        <w:trPr>
          <w:trHeight w:val="362"/>
        </w:trPr>
        <w:tc>
          <w:tcPr>
            <w:tcW w:w="2430" w:type="dxa"/>
            <w:tcBorders>
              <w:top w:val="nil"/>
              <w:left w:val="single" w:sz="4" w:space="0" w:color="auto"/>
              <w:bottom w:val="single" w:sz="4" w:space="0" w:color="auto"/>
              <w:right w:val="single" w:sz="4" w:space="0" w:color="auto"/>
            </w:tcBorders>
          </w:tcPr>
          <w:p w:rsidR="00F67299" w:rsidRPr="000C6FB4" w:rsidRDefault="00F67299" w:rsidP="00F66C1F">
            <w:pPr>
              <w:rPr>
                <w:rFonts w:ascii="Times New Roman" w:hAnsi="Times New Roman"/>
                <w:b w:val="0"/>
                <w:color w:val="000000" w:themeColor="text1"/>
                <w:sz w:val="22"/>
                <w:szCs w:val="22"/>
                <w:lang w:val="sv-SE"/>
              </w:rPr>
            </w:pPr>
          </w:p>
        </w:tc>
        <w:tc>
          <w:tcPr>
            <w:tcW w:w="5040" w:type="dxa"/>
            <w:tcBorders>
              <w:top w:val="single" w:sz="4" w:space="0" w:color="auto"/>
              <w:left w:val="single" w:sz="4" w:space="0" w:color="auto"/>
              <w:bottom w:val="single" w:sz="4" w:space="0" w:color="auto"/>
              <w:right w:val="single" w:sz="4" w:space="0" w:color="auto"/>
            </w:tcBorders>
          </w:tcPr>
          <w:p w:rsidR="00F67299" w:rsidRPr="000C6FB4" w:rsidRDefault="00F67299" w:rsidP="00F66C1F">
            <w:pPr>
              <w:ind w:left="-18" w:firstLine="18"/>
              <w:rPr>
                <w:rFonts w:ascii="Times New Roman" w:hAnsi="Times New Roman"/>
                <w:b w:val="0"/>
                <w:color w:val="000000" w:themeColor="text1"/>
                <w:sz w:val="22"/>
                <w:szCs w:val="22"/>
                <w:lang w:val="pt-BR"/>
              </w:rPr>
            </w:pPr>
            <w:r w:rsidRPr="000C6FB4">
              <w:rPr>
                <w:rFonts w:ascii="Times New Roman" w:hAnsi="Times New Roman"/>
                <w:b w:val="0"/>
                <w:color w:val="000000" w:themeColor="text1"/>
                <w:sz w:val="22"/>
                <w:szCs w:val="22"/>
                <w:lang w:val="pt-BR"/>
              </w:rPr>
              <w:t>7.</w:t>
            </w:r>
            <w:r w:rsidRPr="000C6FB4">
              <w:rPr>
                <w:rFonts w:ascii="Times New Roman" w:hAnsi="Times New Roman"/>
                <w:b w:val="0"/>
                <w:color w:val="000000" w:themeColor="text1"/>
                <w:sz w:val="22"/>
                <w:szCs w:val="22"/>
                <w:lang w:val="id-ID"/>
              </w:rPr>
              <w:t>4</w:t>
            </w:r>
            <w:r w:rsidRPr="000C6FB4">
              <w:rPr>
                <w:rFonts w:ascii="Times New Roman" w:hAnsi="Times New Roman"/>
                <w:b w:val="0"/>
                <w:color w:val="000000" w:themeColor="text1"/>
                <w:sz w:val="22"/>
                <w:szCs w:val="22"/>
                <w:lang w:val="pt-BR"/>
              </w:rPr>
              <w:t>.2  Jumlah dan relevansi kerjasama dengan instansi di luar negeri dalam tiga tahun terakhir.</w:t>
            </w:r>
          </w:p>
          <w:p w:rsidR="00F67299" w:rsidRPr="000C6FB4" w:rsidRDefault="00F67299" w:rsidP="00F66C1F">
            <w:pPr>
              <w:ind w:left="549" w:hanging="549"/>
              <w:rPr>
                <w:rFonts w:ascii="Times New Roman" w:hAnsi="Times New Roman"/>
                <w:b w:val="0"/>
                <w:color w:val="000000" w:themeColor="text1"/>
                <w:sz w:val="22"/>
                <w:szCs w:val="22"/>
                <w:lang w:val="pt-BR"/>
              </w:rPr>
            </w:pPr>
          </w:p>
          <w:p w:rsidR="00F67299" w:rsidRPr="000C6FB4" w:rsidRDefault="00F67299" w:rsidP="00F66C1F">
            <w:pPr>
              <w:ind w:left="549" w:hanging="549"/>
              <w:rPr>
                <w:rFonts w:ascii="Times New Roman" w:hAnsi="Times New Roman"/>
                <w:b w:val="0"/>
                <w:color w:val="000000" w:themeColor="text1"/>
                <w:sz w:val="22"/>
                <w:szCs w:val="22"/>
                <w:lang w:val="pt-BR"/>
              </w:rPr>
            </w:pPr>
          </w:p>
          <w:p w:rsidR="00F67299" w:rsidRPr="000C6FB4" w:rsidRDefault="00B553A2" w:rsidP="00F66C1F">
            <w:pPr>
              <w:ind w:left="549" w:hanging="549"/>
              <w:rPr>
                <w:rFonts w:ascii="Times New Roman" w:hAnsi="Times New Roman"/>
                <w:b w:val="0"/>
                <w:color w:val="000000" w:themeColor="text1"/>
                <w:sz w:val="22"/>
                <w:szCs w:val="22"/>
                <w:lang w:val="id-ID"/>
              </w:rPr>
            </w:pPr>
            <w:r w:rsidRPr="000C6FB4">
              <w:rPr>
                <w:rFonts w:ascii="Times New Roman" w:hAnsi="Times New Roman"/>
                <w:b w:val="0"/>
                <w:color w:val="000000" w:themeColor="text1"/>
                <w:sz w:val="22"/>
                <w:szCs w:val="22"/>
                <w:lang w:val="pt-BR"/>
              </w:rPr>
              <w:t>Catatan</w:t>
            </w:r>
            <w:r w:rsidRPr="000C6FB4">
              <w:rPr>
                <w:rFonts w:ascii="Times New Roman" w:hAnsi="Times New Roman"/>
                <w:b w:val="0"/>
                <w:color w:val="000000" w:themeColor="text1"/>
                <w:sz w:val="22"/>
                <w:szCs w:val="22"/>
                <w:lang w:val="id-ID"/>
              </w:rPr>
              <w:t>:</w:t>
            </w:r>
          </w:p>
          <w:p w:rsidR="00F67299" w:rsidRPr="000C6FB4" w:rsidRDefault="00F67299" w:rsidP="00F66C1F">
            <w:pPr>
              <w:rPr>
                <w:rFonts w:ascii="Times New Roman" w:hAnsi="Times New Roman"/>
                <w:b w:val="0"/>
                <w:color w:val="000000" w:themeColor="text1"/>
                <w:sz w:val="22"/>
                <w:szCs w:val="22"/>
                <w:lang w:val="pt-BR"/>
              </w:rPr>
            </w:pPr>
            <w:r w:rsidRPr="000C6FB4">
              <w:rPr>
                <w:rFonts w:ascii="Times New Roman" w:hAnsi="Times New Roman"/>
                <w:b w:val="0"/>
                <w:color w:val="000000" w:themeColor="text1"/>
                <w:sz w:val="22"/>
                <w:szCs w:val="22"/>
                <w:lang w:val="pt-BR"/>
              </w:rPr>
              <w:t xml:space="preserve">Tingkat kecukupan bergantung pada jumlah </w:t>
            </w:r>
            <w:r w:rsidR="002169FD" w:rsidRPr="000C6FB4">
              <w:rPr>
                <w:rFonts w:ascii="Times New Roman" w:hAnsi="Times New Roman"/>
                <w:b w:val="0"/>
                <w:color w:val="000000" w:themeColor="text1"/>
                <w:sz w:val="22"/>
                <w:szCs w:val="22"/>
                <w:lang w:val="pt-BR"/>
              </w:rPr>
              <w:t>dosen di RS Pendidikan (Utama, Afiliasi dan Satelit)</w:t>
            </w:r>
            <w:r w:rsidRPr="000C6FB4">
              <w:rPr>
                <w:rFonts w:ascii="Times New Roman" w:hAnsi="Times New Roman"/>
                <w:b w:val="0"/>
                <w:color w:val="000000" w:themeColor="text1"/>
                <w:sz w:val="22"/>
                <w:szCs w:val="22"/>
                <w:lang w:val="pt-BR"/>
              </w:rPr>
              <w:t xml:space="preserve"> PS.</w:t>
            </w:r>
          </w:p>
        </w:tc>
        <w:tc>
          <w:tcPr>
            <w:tcW w:w="1690" w:type="dxa"/>
            <w:tcBorders>
              <w:top w:val="single" w:sz="4" w:space="0" w:color="auto"/>
              <w:left w:val="single" w:sz="4" w:space="0" w:color="auto"/>
              <w:bottom w:val="single" w:sz="4" w:space="0" w:color="auto"/>
              <w:right w:val="single" w:sz="4" w:space="0" w:color="auto"/>
            </w:tcBorders>
            <w:hideMark/>
          </w:tcPr>
          <w:p w:rsidR="00F67299" w:rsidRPr="000C6FB4" w:rsidRDefault="00F67299" w:rsidP="00F66C1F">
            <w:pPr>
              <w:rPr>
                <w:rFonts w:ascii="Times New Roman" w:hAnsi="Times New Roman"/>
                <w:b w:val="0"/>
                <w:color w:val="000000" w:themeColor="text1"/>
                <w:sz w:val="22"/>
                <w:szCs w:val="22"/>
                <w:lang w:val="sv-SE"/>
              </w:rPr>
            </w:pPr>
            <w:r w:rsidRPr="000C6FB4">
              <w:rPr>
                <w:rFonts w:ascii="Times New Roman" w:hAnsi="Times New Roman"/>
                <w:b w:val="0"/>
                <w:color w:val="000000" w:themeColor="text1"/>
                <w:sz w:val="22"/>
                <w:szCs w:val="22"/>
                <w:lang w:val="pt-BR"/>
              </w:rPr>
              <w:t xml:space="preserve">Ada kerjasama dengan institusi akademik atau profesional di luar negeri, cukup dalam jumlah.  </w:t>
            </w:r>
            <w:r w:rsidRPr="000C6FB4">
              <w:rPr>
                <w:rFonts w:ascii="Times New Roman" w:hAnsi="Times New Roman"/>
                <w:b w:val="0"/>
                <w:color w:val="000000" w:themeColor="text1"/>
                <w:sz w:val="22"/>
                <w:szCs w:val="22"/>
                <w:lang w:val="sv-SE"/>
              </w:rPr>
              <w:t>Semuanya  relevan dengan bidang keahlian PS.</w:t>
            </w:r>
          </w:p>
        </w:tc>
        <w:tc>
          <w:tcPr>
            <w:tcW w:w="1701" w:type="dxa"/>
            <w:tcBorders>
              <w:top w:val="single" w:sz="4" w:space="0" w:color="auto"/>
              <w:left w:val="single" w:sz="4" w:space="0" w:color="auto"/>
              <w:bottom w:val="single" w:sz="4" w:space="0" w:color="auto"/>
              <w:right w:val="single" w:sz="4" w:space="0" w:color="auto"/>
            </w:tcBorders>
            <w:hideMark/>
          </w:tcPr>
          <w:p w:rsidR="00F67299" w:rsidRPr="000C6FB4" w:rsidRDefault="00F67299" w:rsidP="00F66C1F">
            <w:pPr>
              <w:rPr>
                <w:rFonts w:ascii="Times New Roman" w:hAnsi="Times New Roman"/>
                <w:b w:val="0"/>
                <w:color w:val="000000" w:themeColor="text1"/>
                <w:sz w:val="22"/>
                <w:szCs w:val="22"/>
                <w:lang w:val="sv-SE"/>
              </w:rPr>
            </w:pPr>
            <w:r w:rsidRPr="000C6FB4">
              <w:rPr>
                <w:rFonts w:ascii="Times New Roman" w:hAnsi="Times New Roman"/>
                <w:b w:val="0"/>
                <w:color w:val="000000" w:themeColor="text1"/>
                <w:sz w:val="22"/>
                <w:szCs w:val="22"/>
                <w:lang w:val="sv-SE"/>
              </w:rPr>
              <w:t>Ada kerjasama dengan institusi akademik atau profesional di luar negeri, cukup dalam jumlah.  Sebagian besar relevan dengan bidang keahlian PS.</w:t>
            </w:r>
          </w:p>
        </w:tc>
        <w:tc>
          <w:tcPr>
            <w:tcW w:w="1559" w:type="dxa"/>
            <w:tcBorders>
              <w:top w:val="single" w:sz="4" w:space="0" w:color="auto"/>
              <w:left w:val="single" w:sz="4" w:space="0" w:color="auto"/>
              <w:bottom w:val="single" w:sz="4" w:space="0" w:color="auto"/>
              <w:right w:val="single" w:sz="4" w:space="0" w:color="auto"/>
            </w:tcBorders>
          </w:tcPr>
          <w:p w:rsidR="00F67299" w:rsidRPr="000C6FB4" w:rsidRDefault="00BE73C5" w:rsidP="00F66C1F">
            <w:pPr>
              <w:rPr>
                <w:rFonts w:ascii="Times New Roman" w:hAnsi="Times New Roman"/>
                <w:b w:val="0"/>
                <w:color w:val="000000" w:themeColor="text1"/>
                <w:sz w:val="22"/>
                <w:szCs w:val="22"/>
                <w:lang w:val="sv-SE"/>
              </w:rPr>
            </w:pPr>
            <w:r w:rsidRPr="000C6FB4">
              <w:rPr>
                <w:rFonts w:ascii="Times New Roman" w:hAnsi="Times New Roman"/>
                <w:b w:val="0"/>
                <w:color w:val="000000" w:themeColor="text1"/>
                <w:sz w:val="22"/>
                <w:szCs w:val="22"/>
                <w:lang w:val="sv-SE"/>
              </w:rPr>
              <w:t xml:space="preserve">Ada kerjasama dengan institusi akademik atau profesional di luar negeri, kurang dalam jumlah.  </w:t>
            </w:r>
          </w:p>
          <w:p w:rsidR="00F67299" w:rsidRPr="000C6FB4" w:rsidRDefault="00BE73C5" w:rsidP="00F66C1F">
            <w:pPr>
              <w:rPr>
                <w:rFonts w:ascii="Times New Roman" w:hAnsi="Times New Roman"/>
                <w:b w:val="0"/>
                <w:color w:val="000000" w:themeColor="text1"/>
                <w:sz w:val="22"/>
                <w:szCs w:val="22"/>
                <w:lang w:val="pt-BR"/>
              </w:rPr>
            </w:pPr>
            <w:r w:rsidRPr="000C6FB4">
              <w:rPr>
                <w:rFonts w:ascii="Times New Roman" w:hAnsi="Times New Roman"/>
                <w:b w:val="0"/>
                <w:color w:val="000000" w:themeColor="text1"/>
                <w:sz w:val="22"/>
                <w:szCs w:val="22"/>
                <w:lang w:val="sv-SE"/>
              </w:rPr>
              <w:t>Sebagian besar</w:t>
            </w:r>
            <w:r w:rsidRPr="000C6FB4">
              <w:rPr>
                <w:rFonts w:ascii="Times New Roman" w:hAnsi="Times New Roman"/>
                <w:b w:val="0"/>
                <w:color w:val="000000" w:themeColor="text1"/>
                <w:sz w:val="22"/>
                <w:szCs w:val="22"/>
                <w:lang w:val="pt-BR"/>
              </w:rPr>
              <w:t xml:space="preserve"> relevan dengan bidang keahlian PS.</w:t>
            </w:r>
          </w:p>
          <w:p w:rsidR="00F67299" w:rsidRPr="000C6FB4" w:rsidRDefault="00F67299" w:rsidP="00F66C1F">
            <w:pPr>
              <w:rPr>
                <w:rFonts w:ascii="Times New Roman" w:hAnsi="Times New Roman"/>
                <w:b w:val="0"/>
                <w:color w:val="000000" w:themeColor="text1"/>
                <w:sz w:val="22"/>
                <w:szCs w:val="22"/>
                <w:lang w:val="sv-SE"/>
              </w:rPr>
            </w:pPr>
          </w:p>
        </w:tc>
        <w:tc>
          <w:tcPr>
            <w:tcW w:w="1701" w:type="dxa"/>
            <w:tcBorders>
              <w:top w:val="single" w:sz="4" w:space="0" w:color="auto"/>
              <w:left w:val="single" w:sz="4" w:space="0" w:color="auto"/>
              <w:bottom w:val="single" w:sz="4" w:space="0" w:color="auto"/>
              <w:right w:val="single" w:sz="4" w:space="0" w:color="auto"/>
            </w:tcBorders>
          </w:tcPr>
          <w:p w:rsidR="00F67299" w:rsidRPr="000C6FB4" w:rsidRDefault="00F67299" w:rsidP="00F66C1F">
            <w:pPr>
              <w:rPr>
                <w:rFonts w:ascii="Times New Roman" w:hAnsi="Times New Roman"/>
                <w:b w:val="0"/>
                <w:color w:val="000000" w:themeColor="text1"/>
                <w:sz w:val="22"/>
                <w:szCs w:val="22"/>
                <w:lang w:val="sv-SE"/>
              </w:rPr>
            </w:pPr>
            <w:r w:rsidRPr="000C6FB4">
              <w:rPr>
                <w:rFonts w:ascii="Times New Roman" w:hAnsi="Times New Roman"/>
                <w:b w:val="0"/>
                <w:color w:val="000000" w:themeColor="text1"/>
                <w:sz w:val="22"/>
                <w:szCs w:val="22"/>
                <w:lang w:val="sv-SE"/>
              </w:rPr>
              <w:t>Sangat sedikit kerjasama dengan lembaga di luar negeri.</w:t>
            </w:r>
          </w:p>
          <w:p w:rsidR="00F67299" w:rsidRPr="000C6FB4" w:rsidRDefault="00F67299" w:rsidP="00F66C1F">
            <w:pPr>
              <w:rPr>
                <w:rFonts w:ascii="Times New Roman" w:hAnsi="Times New Roman"/>
                <w:b w:val="0"/>
                <w:color w:val="000000" w:themeColor="text1"/>
                <w:sz w:val="22"/>
                <w:szCs w:val="22"/>
                <w:lang w:val="sv-SE"/>
              </w:rPr>
            </w:pPr>
          </w:p>
        </w:tc>
        <w:tc>
          <w:tcPr>
            <w:tcW w:w="1539" w:type="dxa"/>
            <w:tcBorders>
              <w:top w:val="single" w:sz="4" w:space="0" w:color="auto"/>
              <w:left w:val="single" w:sz="4" w:space="0" w:color="auto"/>
              <w:bottom w:val="single" w:sz="4" w:space="0" w:color="auto"/>
              <w:right w:val="single" w:sz="4" w:space="0" w:color="auto"/>
            </w:tcBorders>
          </w:tcPr>
          <w:p w:rsidR="00F67299" w:rsidRPr="000C6FB4" w:rsidRDefault="00F67299" w:rsidP="00F66C1F">
            <w:pPr>
              <w:rPr>
                <w:rFonts w:ascii="Times New Roman" w:hAnsi="Times New Roman"/>
                <w:b w:val="0"/>
                <w:color w:val="000000" w:themeColor="text1"/>
                <w:sz w:val="22"/>
                <w:szCs w:val="22"/>
                <w:lang w:val="pt-BR"/>
              </w:rPr>
            </w:pPr>
            <w:r w:rsidRPr="000C6FB4">
              <w:rPr>
                <w:rFonts w:ascii="Times New Roman" w:hAnsi="Times New Roman"/>
                <w:b w:val="0"/>
                <w:color w:val="000000" w:themeColor="text1"/>
                <w:sz w:val="22"/>
                <w:szCs w:val="22"/>
                <w:lang w:val="pt-BR"/>
              </w:rPr>
              <w:t>Belum ada atau tidak ada rencana kerjasama</w:t>
            </w:r>
            <w:r w:rsidR="00587A40" w:rsidRPr="000C6FB4">
              <w:rPr>
                <w:rFonts w:ascii="Times New Roman" w:hAnsi="Times New Roman"/>
                <w:b w:val="0"/>
                <w:color w:val="000000" w:themeColor="text1"/>
                <w:sz w:val="22"/>
                <w:szCs w:val="22"/>
                <w:lang w:val="pt-BR"/>
              </w:rPr>
              <w:t>.</w:t>
            </w:r>
          </w:p>
          <w:p w:rsidR="00F67299" w:rsidRPr="000C6FB4" w:rsidRDefault="00F67299" w:rsidP="00F66C1F">
            <w:pPr>
              <w:rPr>
                <w:rFonts w:ascii="Times New Roman" w:hAnsi="Times New Roman"/>
                <w:b w:val="0"/>
                <w:color w:val="000000" w:themeColor="text1"/>
                <w:sz w:val="22"/>
                <w:szCs w:val="22"/>
                <w:lang w:val="pt-BR"/>
              </w:rPr>
            </w:pPr>
          </w:p>
        </w:tc>
      </w:tr>
    </w:tbl>
    <w:p w:rsidR="00F93190" w:rsidRPr="000C6FB4" w:rsidRDefault="00F93190" w:rsidP="00F66C1F">
      <w:pPr>
        <w:pStyle w:val="Heading1"/>
        <w:rPr>
          <w:rFonts w:ascii="Times New Roman" w:hAnsi="Times New Roman"/>
          <w:bCs w:val="0"/>
          <w:caps/>
          <w:color w:val="000000" w:themeColor="text1"/>
          <w:sz w:val="22"/>
          <w:szCs w:val="22"/>
          <w:lang w:val="id-ID"/>
        </w:rPr>
      </w:pPr>
    </w:p>
    <w:p w:rsidR="00864870" w:rsidRPr="000C6FB4" w:rsidRDefault="00864870" w:rsidP="00F66C1F">
      <w:pPr>
        <w:tabs>
          <w:tab w:val="left" w:pos="2910"/>
        </w:tabs>
        <w:rPr>
          <w:rFonts w:ascii="Times New Roman" w:hAnsi="Times New Roman"/>
          <w:color w:val="000000" w:themeColor="text1"/>
          <w:sz w:val="22"/>
          <w:szCs w:val="22"/>
        </w:rPr>
      </w:pPr>
    </w:p>
    <w:p w:rsidR="00864870" w:rsidRPr="000C6FB4" w:rsidRDefault="00864870" w:rsidP="00F66C1F">
      <w:pPr>
        <w:tabs>
          <w:tab w:val="left" w:pos="2910"/>
        </w:tabs>
        <w:rPr>
          <w:rFonts w:ascii="Times New Roman" w:hAnsi="Times New Roman"/>
          <w:color w:val="000000" w:themeColor="text1"/>
          <w:sz w:val="22"/>
          <w:szCs w:val="22"/>
        </w:rPr>
      </w:pPr>
    </w:p>
    <w:p w:rsidR="00864870" w:rsidRPr="000C6FB4" w:rsidRDefault="00864870" w:rsidP="00F66C1F">
      <w:pPr>
        <w:tabs>
          <w:tab w:val="left" w:pos="2910"/>
        </w:tabs>
        <w:rPr>
          <w:rFonts w:ascii="Times New Roman" w:hAnsi="Times New Roman"/>
          <w:color w:val="000000" w:themeColor="text1"/>
          <w:sz w:val="22"/>
          <w:szCs w:val="22"/>
        </w:rPr>
      </w:pPr>
    </w:p>
    <w:p w:rsidR="00864870" w:rsidRPr="000C6FB4" w:rsidRDefault="00864870" w:rsidP="00F66C1F">
      <w:pPr>
        <w:tabs>
          <w:tab w:val="left" w:pos="2910"/>
        </w:tabs>
        <w:rPr>
          <w:rFonts w:ascii="Times New Roman" w:hAnsi="Times New Roman"/>
          <w:color w:val="000000" w:themeColor="text1"/>
          <w:sz w:val="22"/>
          <w:szCs w:val="22"/>
        </w:rPr>
      </w:pPr>
    </w:p>
    <w:p w:rsidR="00864870" w:rsidRPr="000C6FB4" w:rsidRDefault="00864870" w:rsidP="00F66C1F">
      <w:pPr>
        <w:tabs>
          <w:tab w:val="left" w:pos="2910"/>
        </w:tabs>
        <w:rPr>
          <w:rFonts w:ascii="Times New Roman" w:hAnsi="Times New Roman"/>
          <w:color w:val="000000" w:themeColor="text1"/>
          <w:sz w:val="22"/>
          <w:szCs w:val="22"/>
        </w:rPr>
      </w:pPr>
    </w:p>
    <w:p w:rsidR="00864870" w:rsidRPr="000C6FB4" w:rsidRDefault="00864870" w:rsidP="00F66C1F">
      <w:pPr>
        <w:tabs>
          <w:tab w:val="left" w:pos="2910"/>
        </w:tabs>
        <w:rPr>
          <w:rFonts w:ascii="Times New Roman" w:hAnsi="Times New Roman"/>
          <w:color w:val="000000" w:themeColor="text1"/>
          <w:sz w:val="22"/>
          <w:szCs w:val="22"/>
        </w:rPr>
      </w:pPr>
    </w:p>
    <w:p w:rsidR="00864870" w:rsidRPr="000C6FB4" w:rsidRDefault="00864870" w:rsidP="00F66C1F">
      <w:pPr>
        <w:tabs>
          <w:tab w:val="left" w:pos="2910"/>
        </w:tabs>
        <w:rPr>
          <w:rFonts w:ascii="Times New Roman" w:hAnsi="Times New Roman"/>
          <w:color w:val="000000" w:themeColor="text1"/>
          <w:sz w:val="22"/>
          <w:szCs w:val="22"/>
        </w:rPr>
      </w:pPr>
    </w:p>
    <w:p w:rsidR="00864870" w:rsidRPr="000C6FB4" w:rsidRDefault="00864870" w:rsidP="00F66C1F">
      <w:pPr>
        <w:tabs>
          <w:tab w:val="left" w:pos="2910"/>
        </w:tabs>
        <w:rPr>
          <w:rFonts w:ascii="Times New Roman" w:hAnsi="Times New Roman"/>
          <w:color w:val="000000" w:themeColor="text1"/>
          <w:sz w:val="22"/>
          <w:szCs w:val="22"/>
          <w:lang w:val="id-ID"/>
        </w:rPr>
      </w:pPr>
    </w:p>
    <w:p w:rsidR="004B5A84" w:rsidRPr="000C6FB4" w:rsidRDefault="004B5A84" w:rsidP="00F66C1F">
      <w:pPr>
        <w:tabs>
          <w:tab w:val="left" w:pos="2910"/>
        </w:tabs>
        <w:rPr>
          <w:rFonts w:ascii="Times New Roman" w:hAnsi="Times New Roman"/>
          <w:color w:val="000000" w:themeColor="text1"/>
          <w:sz w:val="22"/>
          <w:szCs w:val="22"/>
          <w:lang w:val="id-ID"/>
        </w:rPr>
      </w:pPr>
    </w:p>
    <w:p w:rsidR="004B5A84" w:rsidRPr="000C6FB4" w:rsidRDefault="004B5A84" w:rsidP="00F66C1F">
      <w:pPr>
        <w:tabs>
          <w:tab w:val="left" w:pos="2910"/>
        </w:tabs>
        <w:rPr>
          <w:rFonts w:ascii="Times New Roman" w:hAnsi="Times New Roman"/>
          <w:color w:val="000000" w:themeColor="text1"/>
          <w:sz w:val="22"/>
          <w:szCs w:val="22"/>
          <w:lang w:val="id-ID"/>
        </w:rPr>
      </w:pPr>
    </w:p>
    <w:p w:rsidR="004B5A84" w:rsidRPr="000C6FB4" w:rsidRDefault="004B5A84" w:rsidP="00F66C1F">
      <w:pPr>
        <w:tabs>
          <w:tab w:val="left" w:pos="2910"/>
        </w:tabs>
        <w:rPr>
          <w:rFonts w:ascii="Times New Roman" w:hAnsi="Times New Roman"/>
          <w:color w:val="000000" w:themeColor="text1"/>
          <w:sz w:val="22"/>
          <w:szCs w:val="22"/>
          <w:lang w:val="id-ID"/>
        </w:rPr>
      </w:pPr>
    </w:p>
    <w:p w:rsidR="004B5A84" w:rsidRPr="000C6FB4" w:rsidRDefault="004B5A84" w:rsidP="00F66C1F">
      <w:pPr>
        <w:tabs>
          <w:tab w:val="left" w:pos="2910"/>
        </w:tabs>
        <w:rPr>
          <w:rFonts w:ascii="Times New Roman" w:hAnsi="Times New Roman"/>
          <w:color w:val="000000" w:themeColor="text1"/>
          <w:sz w:val="22"/>
          <w:szCs w:val="22"/>
          <w:lang w:val="id-ID"/>
        </w:rPr>
      </w:pPr>
    </w:p>
    <w:p w:rsidR="004B5A84" w:rsidRPr="000C6FB4" w:rsidRDefault="004B5A84" w:rsidP="00F66C1F">
      <w:pPr>
        <w:tabs>
          <w:tab w:val="left" w:pos="2910"/>
        </w:tabs>
        <w:rPr>
          <w:rFonts w:ascii="Times New Roman" w:hAnsi="Times New Roman"/>
          <w:color w:val="000000" w:themeColor="text1"/>
          <w:sz w:val="22"/>
          <w:szCs w:val="22"/>
        </w:rPr>
      </w:pPr>
    </w:p>
    <w:p w:rsidR="00F71F0E" w:rsidRPr="000C6FB4" w:rsidRDefault="00F71F0E" w:rsidP="00F66C1F">
      <w:pPr>
        <w:tabs>
          <w:tab w:val="left" w:pos="2910"/>
        </w:tabs>
        <w:rPr>
          <w:rFonts w:ascii="Times New Roman" w:hAnsi="Times New Roman"/>
          <w:color w:val="000000" w:themeColor="text1"/>
          <w:sz w:val="22"/>
          <w:szCs w:val="22"/>
        </w:rPr>
      </w:pPr>
    </w:p>
    <w:p w:rsidR="004B5A84" w:rsidRPr="000C6FB4" w:rsidRDefault="004B5A84" w:rsidP="00F66C1F">
      <w:pPr>
        <w:tabs>
          <w:tab w:val="left" w:pos="2910"/>
        </w:tabs>
        <w:rPr>
          <w:rFonts w:ascii="Times New Roman" w:hAnsi="Times New Roman"/>
          <w:color w:val="000000" w:themeColor="text1"/>
          <w:sz w:val="22"/>
          <w:szCs w:val="22"/>
          <w:lang w:val="id-ID"/>
        </w:rPr>
      </w:pPr>
    </w:p>
    <w:p w:rsidR="00864870" w:rsidRPr="000C6FB4" w:rsidRDefault="00864870" w:rsidP="00F66C1F">
      <w:pPr>
        <w:tabs>
          <w:tab w:val="left" w:pos="2910"/>
        </w:tabs>
        <w:rPr>
          <w:rFonts w:ascii="Times New Roman" w:hAnsi="Times New Roman"/>
          <w:color w:val="000000" w:themeColor="text1"/>
          <w:sz w:val="22"/>
          <w:szCs w:val="22"/>
        </w:rPr>
      </w:pPr>
    </w:p>
    <w:p w:rsidR="00864870" w:rsidRPr="000C6FB4" w:rsidRDefault="00864870" w:rsidP="00F66C1F">
      <w:pPr>
        <w:tabs>
          <w:tab w:val="left" w:pos="2910"/>
        </w:tabs>
        <w:rPr>
          <w:rFonts w:ascii="Times New Roman" w:hAnsi="Times New Roman"/>
          <w:color w:val="000000" w:themeColor="text1"/>
          <w:sz w:val="22"/>
          <w:szCs w:val="22"/>
        </w:rPr>
      </w:pPr>
    </w:p>
    <w:p w:rsidR="00331964" w:rsidRPr="000C6FB4" w:rsidRDefault="00331964" w:rsidP="00393F83">
      <w:pPr>
        <w:tabs>
          <w:tab w:val="left" w:pos="2910"/>
        </w:tabs>
        <w:jc w:val="center"/>
        <w:rPr>
          <w:rFonts w:ascii="Times New Roman" w:hAnsi="Times New Roman"/>
          <w:b w:val="0"/>
          <w:color w:val="000000" w:themeColor="text1"/>
          <w:sz w:val="22"/>
          <w:szCs w:val="22"/>
          <w:lang w:val="sv-SE"/>
        </w:rPr>
      </w:pPr>
    </w:p>
    <w:p w:rsidR="003C0562" w:rsidRPr="000C6FB4" w:rsidRDefault="003C0562" w:rsidP="003C0562">
      <w:pPr>
        <w:jc w:val="center"/>
        <w:rPr>
          <w:rFonts w:ascii="Arial" w:hAnsi="Arial" w:cs="Arial"/>
          <w:color w:val="000000" w:themeColor="text1"/>
          <w:sz w:val="28"/>
          <w:szCs w:val="28"/>
          <w:lang w:val="id-ID"/>
        </w:rPr>
      </w:pPr>
      <w:r w:rsidRPr="000C6FB4">
        <w:rPr>
          <w:rFonts w:ascii="Arial" w:hAnsi="Arial" w:cs="Arial"/>
          <w:color w:val="000000" w:themeColor="text1"/>
          <w:sz w:val="28"/>
          <w:szCs w:val="28"/>
        </w:rPr>
        <w:t xml:space="preserve">MATRIKS PENILAIAN LAPORAN  EVALUASI-DIRI PROGRAM STUDI </w:t>
      </w:r>
      <w:r w:rsidRPr="000C6FB4">
        <w:rPr>
          <w:rFonts w:ascii="Arial" w:hAnsi="Arial" w:cs="Arial"/>
          <w:color w:val="000000" w:themeColor="text1"/>
          <w:sz w:val="28"/>
          <w:szCs w:val="28"/>
          <w:lang w:val="id-ID"/>
        </w:rPr>
        <w:t>KEDOKTERAN</w:t>
      </w:r>
    </w:p>
    <w:p w:rsidR="003C0562" w:rsidRPr="000C6FB4" w:rsidRDefault="003C0562" w:rsidP="003C0562">
      <w:pPr>
        <w:jc w:val="center"/>
        <w:rPr>
          <w:rFonts w:ascii="Arial" w:hAnsi="Arial" w:cs="Arial"/>
          <w:color w:val="000000" w:themeColor="text1"/>
          <w:sz w:val="28"/>
          <w:szCs w:val="28"/>
        </w:rPr>
      </w:pPr>
    </w:p>
    <w:tbl>
      <w:tblPr>
        <w:tblW w:w="15210" w:type="dxa"/>
        <w:tblInd w:w="-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0"/>
        <w:gridCol w:w="3060"/>
        <w:gridCol w:w="2970"/>
        <w:gridCol w:w="2880"/>
        <w:gridCol w:w="2970"/>
        <w:gridCol w:w="2700"/>
      </w:tblGrid>
      <w:tr w:rsidR="008B6C66" w:rsidRPr="000C6FB4" w:rsidTr="00BA710C">
        <w:trPr>
          <w:trHeight w:val="550"/>
          <w:tblHeader/>
        </w:trPr>
        <w:tc>
          <w:tcPr>
            <w:tcW w:w="630" w:type="dxa"/>
            <w:vMerge w:val="restar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rsidR="003C0562" w:rsidRPr="000C6FB4" w:rsidRDefault="003C0562" w:rsidP="00BA710C">
            <w:pPr>
              <w:jc w:val="center"/>
              <w:rPr>
                <w:b w:val="0"/>
                <w:bCs/>
                <w:color w:val="000000" w:themeColor="text1"/>
                <w:sz w:val="22"/>
                <w:szCs w:val="22"/>
                <w:lang w:val="es-ES"/>
              </w:rPr>
            </w:pPr>
            <w:r w:rsidRPr="000C6FB4">
              <w:rPr>
                <w:bCs/>
                <w:color w:val="000000" w:themeColor="text1"/>
                <w:sz w:val="22"/>
                <w:szCs w:val="22"/>
                <w:lang w:val="es-ES"/>
              </w:rPr>
              <w:t>No.</w:t>
            </w: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rsidR="003C0562" w:rsidRPr="000C6FB4" w:rsidRDefault="003C0562" w:rsidP="00BA710C">
            <w:pPr>
              <w:jc w:val="center"/>
              <w:rPr>
                <w:bCs/>
                <w:color w:val="000000" w:themeColor="text1"/>
                <w:sz w:val="22"/>
                <w:szCs w:val="22"/>
                <w:lang w:val="es-ES"/>
              </w:rPr>
            </w:pPr>
            <w:r w:rsidRPr="000C6FB4">
              <w:rPr>
                <w:bCs/>
                <w:color w:val="000000" w:themeColor="text1"/>
                <w:sz w:val="22"/>
                <w:szCs w:val="22"/>
                <w:lang w:val="es-ES"/>
              </w:rPr>
              <w:t>Skor</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rsidR="003C0562" w:rsidRPr="000C6FB4" w:rsidRDefault="003C0562" w:rsidP="00BA710C">
            <w:pPr>
              <w:jc w:val="center"/>
              <w:rPr>
                <w:color w:val="000000" w:themeColor="text1"/>
                <w:sz w:val="22"/>
                <w:szCs w:val="22"/>
              </w:rPr>
            </w:pPr>
            <w:r w:rsidRPr="000C6FB4">
              <w:rPr>
                <w:color w:val="000000" w:themeColor="text1"/>
                <w:sz w:val="22"/>
                <w:szCs w:val="22"/>
              </w:rPr>
              <w:t>4</w:t>
            </w:r>
          </w:p>
        </w:tc>
        <w:tc>
          <w:tcPr>
            <w:tcW w:w="2880" w:type="dxa"/>
            <w:tcBorders>
              <w:top w:val="single" w:sz="4" w:space="0" w:color="auto"/>
              <w:left w:val="single" w:sz="4" w:space="0" w:color="auto"/>
              <w:bottom w:val="single" w:sz="4" w:space="0" w:color="auto"/>
              <w:right w:val="single" w:sz="4" w:space="0" w:color="auto"/>
            </w:tcBorders>
            <w:vAlign w:val="center"/>
            <w:hideMark/>
          </w:tcPr>
          <w:p w:rsidR="003C0562" w:rsidRPr="000C6FB4" w:rsidRDefault="003C0562" w:rsidP="00BA710C">
            <w:pPr>
              <w:jc w:val="center"/>
              <w:rPr>
                <w:color w:val="000000" w:themeColor="text1"/>
                <w:sz w:val="22"/>
                <w:szCs w:val="22"/>
              </w:rPr>
            </w:pPr>
            <w:r w:rsidRPr="000C6FB4">
              <w:rPr>
                <w:color w:val="000000" w:themeColor="text1"/>
                <w:sz w:val="22"/>
                <w:szCs w:val="22"/>
              </w:rPr>
              <w:t>3</w:t>
            </w:r>
          </w:p>
        </w:tc>
        <w:tc>
          <w:tcPr>
            <w:tcW w:w="2970" w:type="dxa"/>
            <w:tcBorders>
              <w:top w:val="single" w:sz="4" w:space="0" w:color="auto"/>
              <w:left w:val="single" w:sz="4" w:space="0" w:color="auto"/>
              <w:bottom w:val="single" w:sz="4" w:space="0" w:color="auto"/>
              <w:right w:val="single" w:sz="4" w:space="0" w:color="auto"/>
            </w:tcBorders>
            <w:vAlign w:val="center"/>
            <w:hideMark/>
          </w:tcPr>
          <w:p w:rsidR="003C0562" w:rsidRPr="000C6FB4" w:rsidRDefault="003C0562" w:rsidP="00BA710C">
            <w:pPr>
              <w:jc w:val="center"/>
              <w:rPr>
                <w:color w:val="000000" w:themeColor="text1"/>
                <w:sz w:val="22"/>
                <w:szCs w:val="22"/>
              </w:rPr>
            </w:pPr>
            <w:r w:rsidRPr="000C6FB4">
              <w:rPr>
                <w:color w:val="000000" w:themeColor="text1"/>
                <w:sz w:val="22"/>
                <w:szCs w:val="22"/>
              </w:rPr>
              <w:t>2</w:t>
            </w:r>
          </w:p>
        </w:tc>
        <w:tc>
          <w:tcPr>
            <w:tcW w:w="2700" w:type="dxa"/>
            <w:tcBorders>
              <w:top w:val="single" w:sz="4" w:space="0" w:color="auto"/>
              <w:left w:val="single" w:sz="4" w:space="0" w:color="auto"/>
              <w:bottom w:val="single" w:sz="4" w:space="0" w:color="auto"/>
              <w:right w:val="single" w:sz="4" w:space="0" w:color="auto"/>
            </w:tcBorders>
            <w:vAlign w:val="center"/>
            <w:hideMark/>
          </w:tcPr>
          <w:p w:rsidR="003C0562" w:rsidRPr="000C6FB4" w:rsidRDefault="003C0562" w:rsidP="00BA710C">
            <w:pPr>
              <w:jc w:val="center"/>
              <w:rPr>
                <w:color w:val="000000" w:themeColor="text1"/>
                <w:sz w:val="22"/>
                <w:szCs w:val="22"/>
              </w:rPr>
            </w:pPr>
            <w:r w:rsidRPr="000C6FB4">
              <w:rPr>
                <w:color w:val="000000" w:themeColor="text1"/>
                <w:sz w:val="22"/>
                <w:szCs w:val="22"/>
              </w:rPr>
              <w:t>1</w:t>
            </w:r>
          </w:p>
        </w:tc>
      </w:tr>
      <w:tr w:rsidR="008B6C66" w:rsidRPr="000C6FB4" w:rsidTr="00BA710C">
        <w:trPr>
          <w:trHeight w:val="550"/>
          <w:tblHeader/>
        </w:trPr>
        <w:tc>
          <w:tcPr>
            <w:tcW w:w="630" w:type="dxa"/>
            <w:vMerge/>
            <w:tcBorders>
              <w:top w:val="single" w:sz="4" w:space="0" w:color="auto"/>
              <w:left w:val="single" w:sz="4" w:space="0" w:color="auto"/>
              <w:bottom w:val="single" w:sz="4" w:space="0" w:color="auto"/>
              <w:right w:val="single" w:sz="4" w:space="0" w:color="auto"/>
            </w:tcBorders>
            <w:vAlign w:val="center"/>
            <w:hideMark/>
          </w:tcPr>
          <w:p w:rsidR="003C0562" w:rsidRPr="000C6FB4" w:rsidRDefault="003C0562" w:rsidP="00BA710C">
            <w:pPr>
              <w:rPr>
                <w:b w:val="0"/>
                <w:bCs/>
                <w:color w:val="000000" w:themeColor="text1"/>
                <w:sz w:val="22"/>
                <w:szCs w:val="22"/>
                <w:lang w:val="es-ES"/>
              </w:rPr>
            </w:pPr>
          </w:p>
        </w:tc>
        <w:tc>
          <w:tcPr>
            <w:tcW w:w="3060" w:type="dxa"/>
            <w:tcBorders>
              <w:top w:val="single" w:sz="4" w:space="0" w:color="auto"/>
              <w:left w:val="single" w:sz="4" w:space="0" w:color="auto"/>
              <w:bottom w:val="single" w:sz="4" w:space="0" w:color="auto"/>
              <w:right w:val="single" w:sz="4" w:space="0" w:color="auto"/>
              <w:tl2br w:val="single" w:sz="4" w:space="0" w:color="auto"/>
            </w:tcBorders>
            <w:tcMar>
              <w:top w:w="12" w:type="dxa"/>
              <w:left w:w="63" w:type="dxa"/>
              <w:bottom w:w="0" w:type="dxa"/>
              <w:right w:w="63" w:type="dxa"/>
            </w:tcMar>
            <w:hideMark/>
          </w:tcPr>
          <w:p w:rsidR="003C0562" w:rsidRPr="000C6FB4" w:rsidRDefault="003C0562" w:rsidP="00BA710C">
            <w:pPr>
              <w:rPr>
                <w:bCs/>
                <w:color w:val="000000" w:themeColor="text1"/>
                <w:sz w:val="22"/>
                <w:szCs w:val="22"/>
                <w:lang w:val="es-ES"/>
              </w:rPr>
            </w:pPr>
            <w:r w:rsidRPr="000C6FB4">
              <w:rPr>
                <w:bCs/>
                <w:color w:val="000000" w:themeColor="text1"/>
                <w:sz w:val="22"/>
                <w:szCs w:val="22"/>
                <w:lang w:val="es-ES"/>
              </w:rPr>
              <w:t xml:space="preserve">                                          Makna</w:t>
            </w:r>
          </w:p>
          <w:p w:rsidR="003C0562" w:rsidRPr="000C6FB4" w:rsidRDefault="003C0562" w:rsidP="00BA710C">
            <w:pPr>
              <w:rPr>
                <w:b w:val="0"/>
                <w:bCs/>
                <w:color w:val="000000" w:themeColor="text1"/>
                <w:sz w:val="22"/>
                <w:szCs w:val="22"/>
                <w:lang w:val="es-ES"/>
              </w:rPr>
            </w:pPr>
            <w:r w:rsidRPr="000C6FB4">
              <w:rPr>
                <w:bCs/>
                <w:color w:val="000000" w:themeColor="text1"/>
                <w:sz w:val="22"/>
                <w:szCs w:val="22"/>
                <w:lang w:val="es-ES"/>
              </w:rPr>
              <w:t>Aspek Penilaian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rsidR="003C0562" w:rsidRPr="000C6FB4" w:rsidRDefault="003C0562" w:rsidP="00BA710C">
            <w:pPr>
              <w:jc w:val="center"/>
              <w:rPr>
                <w:color w:val="000000" w:themeColor="text1"/>
                <w:sz w:val="22"/>
                <w:szCs w:val="22"/>
              </w:rPr>
            </w:pPr>
            <w:r w:rsidRPr="000C6FB4">
              <w:rPr>
                <w:color w:val="000000" w:themeColor="text1"/>
                <w:sz w:val="22"/>
                <w:szCs w:val="22"/>
              </w:rPr>
              <w:t>Baik Sekali</w:t>
            </w:r>
          </w:p>
        </w:tc>
        <w:tc>
          <w:tcPr>
            <w:tcW w:w="2880" w:type="dxa"/>
            <w:tcBorders>
              <w:top w:val="single" w:sz="4" w:space="0" w:color="auto"/>
              <w:left w:val="single" w:sz="4" w:space="0" w:color="auto"/>
              <w:bottom w:val="single" w:sz="4" w:space="0" w:color="auto"/>
              <w:right w:val="single" w:sz="4" w:space="0" w:color="auto"/>
            </w:tcBorders>
            <w:vAlign w:val="center"/>
            <w:hideMark/>
          </w:tcPr>
          <w:p w:rsidR="003C0562" w:rsidRPr="000C6FB4" w:rsidRDefault="003C0562" w:rsidP="00BA710C">
            <w:pPr>
              <w:jc w:val="center"/>
              <w:rPr>
                <w:color w:val="000000" w:themeColor="text1"/>
                <w:sz w:val="22"/>
                <w:szCs w:val="22"/>
              </w:rPr>
            </w:pPr>
            <w:r w:rsidRPr="000C6FB4">
              <w:rPr>
                <w:color w:val="000000" w:themeColor="text1"/>
                <w:sz w:val="22"/>
                <w:szCs w:val="22"/>
              </w:rPr>
              <w:t>Baik</w:t>
            </w:r>
          </w:p>
        </w:tc>
        <w:tc>
          <w:tcPr>
            <w:tcW w:w="2970" w:type="dxa"/>
            <w:tcBorders>
              <w:top w:val="single" w:sz="4" w:space="0" w:color="auto"/>
              <w:left w:val="single" w:sz="4" w:space="0" w:color="auto"/>
              <w:bottom w:val="single" w:sz="4" w:space="0" w:color="auto"/>
              <w:right w:val="single" w:sz="4" w:space="0" w:color="auto"/>
            </w:tcBorders>
            <w:vAlign w:val="center"/>
            <w:hideMark/>
          </w:tcPr>
          <w:p w:rsidR="003C0562" w:rsidRPr="000C6FB4" w:rsidRDefault="003C0562" w:rsidP="00BA710C">
            <w:pPr>
              <w:jc w:val="center"/>
              <w:rPr>
                <w:color w:val="000000" w:themeColor="text1"/>
                <w:sz w:val="22"/>
                <w:szCs w:val="22"/>
              </w:rPr>
            </w:pPr>
            <w:r w:rsidRPr="000C6FB4">
              <w:rPr>
                <w:color w:val="000000" w:themeColor="text1"/>
                <w:sz w:val="22"/>
                <w:szCs w:val="22"/>
              </w:rPr>
              <w:t>Cukup</w:t>
            </w:r>
          </w:p>
        </w:tc>
        <w:tc>
          <w:tcPr>
            <w:tcW w:w="2700" w:type="dxa"/>
            <w:tcBorders>
              <w:top w:val="single" w:sz="4" w:space="0" w:color="auto"/>
              <w:left w:val="single" w:sz="4" w:space="0" w:color="auto"/>
              <w:bottom w:val="single" w:sz="4" w:space="0" w:color="auto"/>
              <w:right w:val="single" w:sz="4" w:space="0" w:color="auto"/>
            </w:tcBorders>
            <w:vAlign w:val="center"/>
            <w:hideMark/>
          </w:tcPr>
          <w:p w:rsidR="003C0562" w:rsidRPr="000C6FB4" w:rsidRDefault="003C0562" w:rsidP="00BA710C">
            <w:pPr>
              <w:jc w:val="center"/>
              <w:rPr>
                <w:color w:val="000000" w:themeColor="text1"/>
                <w:sz w:val="22"/>
                <w:szCs w:val="22"/>
              </w:rPr>
            </w:pPr>
            <w:r w:rsidRPr="000C6FB4">
              <w:rPr>
                <w:color w:val="000000" w:themeColor="text1"/>
                <w:sz w:val="22"/>
                <w:szCs w:val="22"/>
              </w:rPr>
              <w:t>Kurang</w:t>
            </w:r>
          </w:p>
        </w:tc>
      </w:tr>
      <w:tr w:rsidR="008B6C66" w:rsidRPr="000C6FB4" w:rsidTr="00BA710C">
        <w:trPr>
          <w:trHeight w:val="860"/>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3C0562" w:rsidRPr="000C6FB4" w:rsidRDefault="003C0562" w:rsidP="00BA710C">
            <w:pPr>
              <w:jc w:val="center"/>
              <w:rPr>
                <w:b w:val="0"/>
                <w:color w:val="000000" w:themeColor="text1"/>
                <w:sz w:val="22"/>
                <w:szCs w:val="22"/>
              </w:rPr>
            </w:pPr>
            <w:r w:rsidRPr="000C6FB4">
              <w:rPr>
                <w:color w:val="000000" w:themeColor="text1"/>
                <w:sz w:val="22"/>
                <w:szCs w:val="22"/>
                <w:lang w:val="es-ES"/>
              </w:rPr>
              <w:t>1</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3C0562" w:rsidRPr="000C6FB4" w:rsidRDefault="003C0562" w:rsidP="00BA710C">
            <w:pPr>
              <w:rPr>
                <w:color w:val="000000" w:themeColor="text1"/>
                <w:sz w:val="22"/>
                <w:szCs w:val="22"/>
              </w:rPr>
            </w:pPr>
            <w:r w:rsidRPr="000C6FB4">
              <w:rPr>
                <w:bCs/>
                <w:color w:val="000000" w:themeColor="text1"/>
                <w:sz w:val="22"/>
                <w:szCs w:val="22"/>
              </w:rPr>
              <w:t>Akurasi dan kelengkapan data serta informasi yang digunakan untuk menyusun laporan evaluasi-diri</w:t>
            </w:r>
            <w:r w:rsidRPr="000C6FB4">
              <w:rPr>
                <w:color w:val="000000" w:themeColor="text1"/>
                <w:sz w:val="22"/>
                <w:szCs w:val="22"/>
              </w:rPr>
              <w:t xml:space="preserve">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tcPr>
          <w:p w:rsidR="003C0562" w:rsidRPr="000C6FB4" w:rsidRDefault="003C0562" w:rsidP="00BA710C">
            <w:pPr>
              <w:rPr>
                <w:b w:val="0"/>
                <w:color w:val="000000" w:themeColor="text1"/>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vAlign w:val="center"/>
          </w:tcPr>
          <w:p w:rsidR="003C0562" w:rsidRPr="000C6FB4" w:rsidRDefault="003C0562" w:rsidP="00BA710C">
            <w:pPr>
              <w:rPr>
                <w:b w:val="0"/>
                <w:color w:val="000000" w:themeColor="text1"/>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vAlign w:val="center"/>
          </w:tcPr>
          <w:p w:rsidR="003C0562" w:rsidRPr="000C6FB4" w:rsidRDefault="003C0562" w:rsidP="00BA710C">
            <w:pPr>
              <w:rPr>
                <w:b w:val="0"/>
                <w:color w:val="000000" w:themeColor="text1"/>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vAlign w:val="center"/>
          </w:tcPr>
          <w:p w:rsidR="003C0562" w:rsidRPr="000C6FB4" w:rsidRDefault="003C0562" w:rsidP="00BA710C">
            <w:pPr>
              <w:rPr>
                <w:b w:val="0"/>
                <w:color w:val="000000" w:themeColor="text1"/>
                <w:sz w:val="22"/>
                <w:szCs w:val="22"/>
              </w:rPr>
            </w:pPr>
          </w:p>
        </w:tc>
      </w:tr>
      <w:tr w:rsidR="008B6C66" w:rsidRPr="000C6FB4" w:rsidTr="00BA710C">
        <w:trPr>
          <w:trHeight w:val="550"/>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C0562" w:rsidRPr="000C6FB4" w:rsidRDefault="003C0562" w:rsidP="00BA710C">
            <w:pPr>
              <w:jc w:val="center"/>
              <w:rPr>
                <w:b w:val="0"/>
                <w:color w:val="000000" w:themeColor="text1"/>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C0562" w:rsidRPr="000C6FB4" w:rsidRDefault="003C0562" w:rsidP="003C0562">
            <w:pPr>
              <w:numPr>
                <w:ilvl w:val="0"/>
                <w:numId w:val="36"/>
              </w:numPr>
              <w:tabs>
                <w:tab w:val="clear" w:pos="720"/>
              </w:tabs>
              <w:ind w:left="260" w:hanging="270"/>
              <w:rPr>
                <w:b w:val="0"/>
                <w:color w:val="000000" w:themeColor="text1"/>
                <w:sz w:val="22"/>
                <w:szCs w:val="22"/>
              </w:rPr>
            </w:pPr>
            <w:r w:rsidRPr="000C6FB4">
              <w:rPr>
                <w:b w:val="0"/>
                <w:iCs/>
                <w:color w:val="000000" w:themeColor="text1"/>
                <w:sz w:val="22"/>
                <w:szCs w:val="22"/>
              </w:rPr>
              <w:t xml:space="preserve">Cara  program studi mengemukakan fakta tentang situasi program studi, pada semua komponen evaluasi-diri, a.l. kelengkapan data, kurun waktu yang cukup, </w:t>
            </w:r>
            <w:r w:rsidRPr="000C6FB4">
              <w:rPr>
                <w:b w:val="0"/>
                <w:i/>
                <w:iCs/>
                <w:color w:val="000000" w:themeColor="text1"/>
                <w:sz w:val="22"/>
                <w:szCs w:val="22"/>
              </w:rPr>
              <w:t>cross-reference</w:t>
            </w:r>
            <w:r w:rsidRPr="000C6FB4">
              <w:rPr>
                <w:b w:val="0"/>
                <w:iCs/>
                <w:color w:val="000000" w:themeColor="text1"/>
                <w:sz w:val="22"/>
                <w:szCs w:val="22"/>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C0562" w:rsidRPr="000C6FB4" w:rsidRDefault="003C0562" w:rsidP="00BA710C">
            <w:pPr>
              <w:rPr>
                <w:b w:val="0"/>
                <w:color w:val="000000" w:themeColor="text1"/>
                <w:sz w:val="22"/>
                <w:szCs w:val="22"/>
              </w:rPr>
            </w:pPr>
            <w:r w:rsidRPr="000C6FB4">
              <w:rPr>
                <w:b w:val="0"/>
                <w:color w:val="000000" w:themeColor="text1"/>
                <w:sz w:val="22"/>
                <w:szCs w:val="22"/>
              </w:rPr>
              <w:t xml:space="preserve">Laporan sangat  jelas, didukung oleh data dan informasi yang lengkap, dengan kejelasan mengenai kurun waktu keberlakuan fakta yang dilaporkan, dilengkapi dengan </w:t>
            </w:r>
            <w:r w:rsidRPr="000C6FB4">
              <w:rPr>
                <w:b w:val="0"/>
                <w:i/>
                <w:color w:val="000000" w:themeColor="text1"/>
                <w:sz w:val="22"/>
                <w:szCs w:val="22"/>
              </w:rPr>
              <w:t>cross-reference</w:t>
            </w:r>
            <w:r w:rsidRPr="000C6FB4">
              <w:rPr>
                <w:b w:val="0"/>
                <w:color w:val="000000" w:themeColor="text1"/>
                <w:sz w:val="22"/>
                <w:szCs w:val="22"/>
              </w:rPr>
              <w:t xml:space="preserve"> antar semua komponen evaluasi-diri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C0562" w:rsidRPr="000C6FB4" w:rsidRDefault="003C0562" w:rsidP="00BA710C">
            <w:pPr>
              <w:rPr>
                <w:b w:val="0"/>
                <w:color w:val="000000" w:themeColor="text1"/>
                <w:sz w:val="22"/>
                <w:szCs w:val="22"/>
              </w:rPr>
            </w:pPr>
            <w:r w:rsidRPr="000C6FB4">
              <w:rPr>
                <w:b w:val="0"/>
                <w:color w:val="000000" w:themeColor="text1"/>
                <w:sz w:val="22"/>
                <w:szCs w:val="22"/>
              </w:rPr>
              <w:t xml:space="preserve">Laporan disusun dengan jelas, didukung oleh data dan informasi yang cukup lengkap, kurun waktu keberlakuan fakta yang dilaporkan kurang jelas, ada </w:t>
            </w:r>
            <w:r w:rsidRPr="000C6FB4">
              <w:rPr>
                <w:b w:val="0"/>
                <w:i/>
                <w:color w:val="000000" w:themeColor="text1"/>
                <w:sz w:val="22"/>
                <w:szCs w:val="22"/>
              </w:rPr>
              <w:t>cross-reference</w:t>
            </w:r>
            <w:r w:rsidRPr="000C6FB4">
              <w:rPr>
                <w:b w:val="0"/>
                <w:color w:val="000000" w:themeColor="text1"/>
                <w:sz w:val="22"/>
                <w:szCs w:val="22"/>
              </w:rPr>
              <w:t xml:space="preserve"> antar beberapa komponen evaluasi-diri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C0562" w:rsidRPr="000C6FB4" w:rsidRDefault="003C0562" w:rsidP="00BA710C">
            <w:pPr>
              <w:rPr>
                <w:b w:val="0"/>
                <w:color w:val="000000" w:themeColor="text1"/>
                <w:sz w:val="22"/>
                <w:szCs w:val="22"/>
              </w:rPr>
            </w:pPr>
            <w:r w:rsidRPr="000C6FB4">
              <w:rPr>
                <w:b w:val="0"/>
                <w:color w:val="000000" w:themeColor="text1"/>
                <w:sz w:val="22"/>
                <w:szCs w:val="22"/>
              </w:rPr>
              <w:t xml:space="preserve">Laporan kurang jelas, data dan informasi kurang lengkap, kurun waktu keberlakuan fakta yang dilaporkan tidak jelas, kurang ada </w:t>
            </w:r>
            <w:r w:rsidRPr="000C6FB4">
              <w:rPr>
                <w:b w:val="0"/>
                <w:i/>
                <w:color w:val="000000" w:themeColor="text1"/>
                <w:sz w:val="22"/>
                <w:szCs w:val="22"/>
              </w:rPr>
              <w:t>cross-reference</w:t>
            </w:r>
            <w:r w:rsidRPr="000C6FB4">
              <w:rPr>
                <w:b w:val="0"/>
                <w:color w:val="000000" w:themeColor="text1"/>
                <w:sz w:val="22"/>
                <w:szCs w:val="22"/>
              </w:rPr>
              <w:t xml:space="preserve"> antar komponen evaluasi-diri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C0562" w:rsidRPr="000C6FB4" w:rsidRDefault="003C0562" w:rsidP="00BA710C">
            <w:pPr>
              <w:rPr>
                <w:b w:val="0"/>
                <w:color w:val="000000" w:themeColor="text1"/>
                <w:sz w:val="22"/>
                <w:szCs w:val="22"/>
              </w:rPr>
            </w:pPr>
            <w:r w:rsidRPr="000C6FB4">
              <w:rPr>
                <w:b w:val="0"/>
                <w:color w:val="000000" w:themeColor="text1"/>
                <w:sz w:val="22"/>
                <w:szCs w:val="22"/>
              </w:rPr>
              <w:t xml:space="preserve">Laporan tidak jelas, data dan informasi tidak lengkap, kurun waktu keberlakuan fakta yang dilaporkan tidak dijelaskan, tidak ada </w:t>
            </w:r>
            <w:r w:rsidRPr="000C6FB4">
              <w:rPr>
                <w:b w:val="0"/>
                <w:i/>
                <w:color w:val="000000" w:themeColor="text1"/>
                <w:sz w:val="22"/>
                <w:szCs w:val="22"/>
              </w:rPr>
              <w:t>cross-reference</w:t>
            </w:r>
            <w:r w:rsidRPr="000C6FB4">
              <w:rPr>
                <w:b w:val="0"/>
                <w:color w:val="000000" w:themeColor="text1"/>
                <w:sz w:val="22"/>
                <w:szCs w:val="22"/>
              </w:rPr>
              <w:t xml:space="preserve"> antar komponen evaluasi-diri</w:t>
            </w:r>
          </w:p>
        </w:tc>
      </w:tr>
      <w:tr w:rsidR="008B6C66" w:rsidRPr="000C6FB4" w:rsidTr="00BA710C">
        <w:trPr>
          <w:trHeight w:val="1101"/>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C0562" w:rsidRPr="000C6FB4" w:rsidRDefault="003C0562" w:rsidP="00BA710C">
            <w:pPr>
              <w:jc w:val="center"/>
              <w:rPr>
                <w:b w:val="0"/>
                <w:color w:val="000000" w:themeColor="text1"/>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rsidR="003C0562" w:rsidRPr="000C6FB4" w:rsidRDefault="003C0562" w:rsidP="003C0562">
            <w:pPr>
              <w:numPr>
                <w:ilvl w:val="0"/>
                <w:numId w:val="36"/>
              </w:numPr>
              <w:tabs>
                <w:tab w:val="clear" w:pos="720"/>
              </w:tabs>
              <w:ind w:left="260" w:hanging="270"/>
              <w:rPr>
                <w:b w:val="0"/>
                <w:color w:val="000000" w:themeColor="text1"/>
                <w:sz w:val="22"/>
                <w:szCs w:val="22"/>
              </w:rPr>
            </w:pPr>
            <w:r w:rsidRPr="000C6FB4">
              <w:rPr>
                <w:b w:val="0"/>
                <w:iCs/>
                <w:color w:val="000000" w:themeColor="text1"/>
                <w:sz w:val="22"/>
                <w:szCs w:val="22"/>
              </w:rPr>
              <w:t>Pengolahan data menjadi informasi yang bermanfaat, a.l. menggunakan metode-metode kuantitatif yang tepat, serta teknik representasi yang relevan.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C0562" w:rsidRPr="000C6FB4" w:rsidRDefault="003C0562" w:rsidP="00BA710C">
            <w:pPr>
              <w:rPr>
                <w:b w:val="0"/>
                <w:color w:val="000000" w:themeColor="text1"/>
                <w:sz w:val="22"/>
                <w:szCs w:val="22"/>
              </w:rPr>
            </w:pPr>
            <w:r w:rsidRPr="000C6FB4">
              <w:rPr>
                <w:b w:val="0"/>
                <w:color w:val="000000" w:themeColor="text1"/>
                <w:sz w:val="22"/>
                <w:szCs w:val="22"/>
              </w:rPr>
              <w:t xml:space="preserve">Data diolah menjadi informasi dengan menggunakan metode kualitatif dan metode </w:t>
            </w:r>
            <w:r w:rsidRPr="000C6FB4">
              <w:rPr>
                <w:b w:val="0"/>
                <w:iCs/>
                <w:color w:val="000000" w:themeColor="text1"/>
                <w:sz w:val="22"/>
                <w:szCs w:val="22"/>
              </w:rPr>
              <w:t>kuantitatif</w:t>
            </w:r>
            <w:r w:rsidRPr="000C6FB4">
              <w:rPr>
                <w:b w:val="0"/>
                <w:color w:val="000000" w:themeColor="text1"/>
                <w:sz w:val="22"/>
                <w:szCs w:val="22"/>
              </w:rPr>
              <w:t xml:space="preserve"> yang  sangat memadai.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C0562" w:rsidRPr="000C6FB4" w:rsidRDefault="003C0562" w:rsidP="00BA710C">
            <w:pPr>
              <w:rPr>
                <w:b w:val="0"/>
                <w:color w:val="000000" w:themeColor="text1"/>
                <w:sz w:val="22"/>
                <w:szCs w:val="22"/>
              </w:rPr>
            </w:pPr>
            <w:r w:rsidRPr="000C6FB4">
              <w:rPr>
                <w:b w:val="0"/>
                <w:color w:val="000000" w:themeColor="text1"/>
                <w:sz w:val="22"/>
                <w:szCs w:val="22"/>
              </w:rPr>
              <w:t xml:space="preserve">Data diolah menjadi informasi dengan menggunakan metode kualitatif dan metode </w:t>
            </w:r>
            <w:r w:rsidRPr="000C6FB4">
              <w:rPr>
                <w:b w:val="0"/>
                <w:iCs/>
                <w:color w:val="000000" w:themeColor="text1"/>
                <w:sz w:val="22"/>
                <w:szCs w:val="22"/>
              </w:rPr>
              <w:t>kuantitatif</w:t>
            </w:r>
            <w:r w:rsidRPr="000C6FB4">
              <w:rPr>
                <w:b w:val="0"/>
                <w:color w:val="000000" w:themeColor="text1"/>
                <w:sz w:val="22"/>
                <w:szCs w:val="22"/>
              </w:rPr>
              <w:t xml:space="preserve"> yang  cukup memadai.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C0562" w:rsidRPr="000C6FB4" w:rsidRDefault="003C0562" w:rsidP="00BA710C">
            <w:pPr>
              <w:rPr>
                <w:b w:val="0"/>
                <w:color w:val="000000" w:themeColor="text1"/>
                <w:sz w:val="22"/>
                <w:szCs w:val="22"/>
              </w:rPr>
            </w:pPr>
            <w:r w:rsidRPr="000C6FB4">
              <w:rPr>
                <w:b w:val="0"/>
                <w:color w:val="000000" w:themeColor="text1"/>
                <w:sz w:val="22"/>
                <w:szCs w:val="22"/>
              </w:rPr>
              <w:t xml:space="preserve">Data diolah menjadi informasi dengan menggunakan metode kualitatif dan sangat sedikit metode </w:t>
            </w:r>
            <w:r w:rsidRPr="000C6FB4">
              <w:rPr>
                <w:b w:val="0"/>
                <w:iCs/>
                <w:color w:val="000000" w:themeColor="text1"/>
                <w:sz w:val="22"/>
                <w:szCs w:val="22"/>
              </w:rPr>
              <w:t>kuantitatif</w:t>
            </w:r>
            <w:r w:rsidRPr="000C6FB4">
              <w:rPr>
                <w:b w:val="0"/>
                <w:color w:val="000000" w:themeColor="text1"/>
                <w:sz w:val="22"/>
                <w:szCs w:val="22"/>
              </w:rPr>
              <w: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C0562" w:rsidRPr="000C6FB4" w:rsidRDefault="003C0562" w:rsidP="00BA710C">
            <w:pPr>
              <w:rPr>
                <w:b w:val="0"/>
                <w:color w:val="000000" w:themeColor="text1"/>
                <w:sz w:val="22"/>
                <w:szCs w:val="22"/>
              </w:rPr>
            </w:pPr>
            <w:r w:rsidRPr="000C6FB4">
              <w:rPr>
                <w:b w:val="0"/>
                <w:color w:val="000000" w:themeColor="text1"/>
                <w:sz w:val="22"/>
                <w:szCs w:val="22"/>
              </w:rPr>
              <w:t xml:space="preserve">Data diolah menjadi informasi tanpa menggunakan metode </w:t>
            </w:r>
            <w:r w:rsidRPr="000C6FB4">
              <w:rPr>
                <w:b w:val="0"/>
                <w:iCs/>
                <w:color w:val="000000" w:themeColor="text1"/>
                <w:sz w:val="22"/>
                <w:szCs w:val="22"/>
              </w:rPr>
              <w:t>kuantitatif</w:t>
            </w:r>
            <w:r w:rsidRPr="000C6FB4">
              <w:rPr>
                <w:b w:val="0"/>
                <w:color w:val="000000" w:themeColor="text1"/>
                <w:sz w:val="22"/>
                <w:szCs w:val="22"/>
              </w:rPr>
              <w:t>.</w:t>
            </w:r>
          </w:p>
        </w:tc>
      </w:tr>
      <w:tr w:rsidR="008B6C66" w:rsidRPr="000C6FB4" w:rsidTr="00BA710C">
        <w:trPr>
          <w:trHeight w:val="550"/>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3C0562" w:rsidRPr="000C6FB4" w:rsidRDefault="003C0562" w:rsidP="00BA710C">
            <w:pPr>
              <w:jc w:val="center"/>
              <w:rPr>
                <w:b w:val="0"/>
                <w:color w:val="000000" w:themeColor="text1"/>
                <w:sz w:val="22"/>
                <w:szCs w:val="22"/>
              </w:rPr>
            </w:pPr>
            <w:r w:rsidRPr="000C6FB4">
              <w:rPr>
                <w:color w:val="000000" w:themeColor="text1"/>
                <w:sz w:val="22"/>
                <w:szCs w:val="22"/>
                <w:lang w:val="es-ES"/>
              </w:rPr>
              <w:t>2</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rsidR="003C0562" w:rsidRPr="000C6FB4" w:rsidRDefault="003C0562" w:rsidP="00BA710C">
            <w:pPr>
              <w:rPr>
                <w:color w:val="000000" w:themeColor="text1"/>
                <w:sz w:val="22"/>
                <w:szCs w:val="22"/>
              </w:rPr>
            </w:pPr>
            <w:r w:rsidRPr="000C6FB4">
              <w:rPr>
                <w:bCs/>
                <w:color w:val="000000" w:themeColor="text1"/>
                <w:sz w:val="22"/>
                <w:szCs w:val="22"/>
              </w:rPr>
              <w:t xml:space="preserve">Kualitas analisis yang digunakan untuk mengidentifikasi dan merumuskan masalah pada semua komponen evaluasi-diri.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C0562" w:rsidRPr="000C6FB4" w:rsidRDefault="003C0562" w:rsidP="00BA710C">
            <w:pPr>
              <w:rPr>
                <w:b w:val="0"/>
                <w:color w:val="000000" w:themeColor="text1"/>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C0562" w:rsidRPr="000C6FB4" w:rsidRDefault="003C0562" w:rsidP="00BA710C">
            <w:pPr>
              <w:rPr>
                <w:b w:val="0"/>
                <w:color w:val="000000" w:themeColor="text1"/>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C0562" w:rsidRPr="000C6FB4" w:rsidRDefault="003C0562" w:rsidP="00BA710C">
            <w:pPr>
              <w:rPr>
                <w:b w:val="0"/>
                <w:color w:val="000000" w:themeColor="text1"/>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C0562" w:rsidRPr="000C6FB4" w:rsidRDefault="003C0562" w:rsidP="00BA710C">
            <w:pPr>
              <w:rPr>
                <w:b w:val="0"/>
                <w:color w:val="000000" w:themeColor="text1"/>
                <w:sz w:val="22"/>
                <w:szCs w:val="22"/>
              </w:rPr>
            </w:pPr>
          </w:p>
        </w:tc>
      </w:tr>
      <w:tr w:rsidR="008B6C66" w:rsidRPr="000C6FB4" w:rsidTr="00BA710C">
        <w:trPr>
          <w:trHeight w:val="550"/>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C0562" w:rsidRPr="000C6FB4" w:rsidRDefault="003C0562" w:rsidP="00BA710C">
            <w:pPr>
              <w:jc w:val="center"/>
              <w:rPr>
                <w:b w:val="0"/>
                <w:color w:val="000000" w:themeColor="text1"/>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C0562" w:rsidRPr="000C6FB4" w:rsidRDefault="003C0562" w:rsidP="003C0562">
            <w:pPr>
              <w:numPr>
                <w:ilvl w:val="0"/>
                <w:numId w:val="37"/>
              </w:numPr>
              <w:tabs>
                <w:tab w:val="clear" w:pos="720"/>
                <w:tab w:val="num" w:pos="-63"/>
              </w:tabs>
              <w:ind w:left="260" w:hanging="270"/>
              <w:rPr>
                <w:b w:val="0"/>
                <w:color w:val="000000" w:themeColor="text1"/>
                <w:sz w:val="22"/>
                <w:szCs w:val="22"/>
              </w:rPr>
            </w:pPr>
            <w:r w:rsidRPr="000C6FB4">
              <w:rPr>
                <w:b w:val="0"/>
                <w:iCs/>
                <w:color w:val="000000" w:themeColor="text1"/>
                <w:sz w:val="22"/>
                <w:szCs w:val="22"/>
              </w:rPr>
              <w:t xml:space="preserve">Identifikasi dan perumusan masalah dilakukan dengan baik.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C0562" w:rsidRPr="000C6FB4" w:rsidRDefault="003C0562" w:rsidP="00BA710C">
            <w:pPr>
              <w:rPr>
                <w:b w:val="0"/>
                <w:color w:val="000000" w:themeColor="text1"/>
                <w:sz w:val="22"/>
                <w:szCs w:val="22"/>
              </w:rPr>
            </w:pPr>
            <w:r w:rsidRPr="000C6FB4">
              <w:rPr>
                <w:b w:val="0"/>
                <w:iCs/>
                <w:color w:val="000000" w:themeColor="text1"/>
                <w:sz w:val="22"/>
                <w:szCs w:val="22"/>
              </w:rPr>
              <w:t>Identifikasi dan perumusan masalah dilakukan secara kritis, cermat, jujur, terbuka, analitis, sistematis,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C0562" w:rsidRPr="000C6FB4" w:rsidRDefault="003C0562" w:rsidP="00BA710C">
            <w:pPr>
              <w:rPr>
                <w:b w:val="0"/>
                <w:color w:val="000000" w:themeColor="text1"/>
                <w:sz w:val="22"/>
                <w:szCs w:val="22"/>
              </w:rPr>
            </w:pPr>
            <w:r w:rsidRPr="000C6FB4">
              <w:rPr>
                <w:b w:val="0"/>
                <w:iCs/>
                <w:color w:val="000000" w:themeColor="text1"/>
                <w:sz w:val="22"/>
                <w:szCs w:val="22"/>
              </w:rPr>
              <w:t>Identifikasi dan perumusan masalah dilakukan secara kritis, cermat, jujur, terbuka, analitis, sistematis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C0562" w:rsidRPr="000C6FB4" w:rsidRDefault="003C0562" w:rsidP="00BA710C">
            <w:pPr>
              <w:rPr>
                <w:b w:val="0"/>
                <w:color w:val="000000" w:themeColor="text1"/>
                <w:sz w:val="22"/>
                <w:szCs w:val="22"/>
              </w:rPr>
            </w:pPr>
            <w:r w:rsidRPr="000C6FB4">
              <w:rPr>
                <w:b w:val="0"/>
                <w:iCs/>
                <w:color w:val="000000" w:themeColor="text1"/>
                <w:sz w:val="22"/>
                <w:szCs w:val="22"/>
              </w:rPr>
              <w:t>Identifikasi dan perumusan masalah dilakukan secara kritis, cermat, jujur, terbuka, tetapi tidak analitis, sistematis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C0562" w:rsidRPr="000C6FB4" w:rsidRDefault="003C0562" w:rsidP="00BA710C">
            <w:pPr>
              <w:rPr>
                <w:b w:val="0"/>
                <w:color w:val="000000" w:themeColor="text1"/>
                <w:sz w:val="22"/>
                <w:szCs w:val="22"/>
              </w:rPr>
            </w:pPr>
            <w:r w:rsidRPr="000C6FB4">
              <w:rPr>
                <w:b w:val="0"/>
                <w:iCs/>
                <w:color w:val="000000" w:themeColor="text1"/>
                <w:sz w:val="22"/>
                <w:szCs w:val="22"/>
              </w:rPr>
              <w:t>Identifikasi dan perumusan masalah dilakukan tanpa memperhatikan sifat  kritis, cermat, jujur, terbuka, analitis, sistematis dan sistemik..</w:t>
            </w:r>
          </w:p>
        </w:tc>
      </w:tr>
      <w:tr w:rsidR="008B6C66" w:rsidRPr="000C6FB4" w:rsidTr="00BA710C">
        <w:trPr>
          <w:trHeight w:val="550"/>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C0562" w:rsidRPr="000C6FB4" w:rsidRDefault="003C0562" w:rsidP="00BA710C">
            <w:pPr>
              <w:jc w:val="center"/>
              <w:rPr>
                <w:b w:val="0"/>
                <w:color w:val="000000" w:themeColor="text1"/>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C0562" w:rsidRPr="000C6FB4" w:rsidRDefault="003C0562" w:rsidP="003C0562">
            <w:pPr>
              <w:numPr>
                <w:ilvl w:val="0"/>
                <w:numId w:val="37"/>
              </w:numPr>
              <w:tabs>
                <w:tab w:val="clear" w:pos="720"/>
                <w:tab w:val="num" w:pos="-63"/>
              </w:tabs>
              <w:ind w:left="260" w:hanging="270"/>
              <w:rPr>
                <w:b w:val="0"/>
                <w:color w:val="000000" w:themeColor="text1"/>
                <w:sz w:val="22"/>
                <w:szCs w:val="22"/>
              </w:rPr>
            </w:pPr>
            <w:r w:rsidRPr="000C6FB4">
              <w:rPr>
                <w:b w:val="0"/>
                <w:iCs/>
                <w:color w:val="000000" w:themeColor="text1"/>
                <w:sz w:val="22"/>
                <w:szCs w:val="22"/>
              </w:rPr>
              <w:t xml:space="preserve">Ketepatan dalam melakukan </w:t>
            </w:r>
            <w:r w:rsidRPr="000C6FB4">
              <w:rPr>
                <w:b w:val="0"/>
                <w:i/>
                <w:iCs/>
                <w:color w:val="000000" w:themeColor="text1"/>
                <w:sz w:val="22"/>
                <w:szCs w:val="22"/>
              </w:rPr>
              <w:t>appraisal,</w:t>
            </w:r>
            <w:r w:rsidRPr="000C6FB4">
              <w:rPr>
                <w:b w:val="0"/>
                <w:iCs/>
                <w:color w:val="000000" w:themeColor="text1"/>
                <w:sz w:val="22"/>
                <w:szCs w:val="22"/>
              </w:rPr>
              <w:t xml:space="preserve"> </w:t>
            </w:r>
            <w:r w:rsidRPr="000C6FB4">
              <w:rPr>
                <w:b w:val="0"/>
                <w:i/>
                <w:iCs/>
                <w:color w:val="000000" w:themeColor="text1"/>
                <w:sz w:val="22"/>
                <w:szCs w:val="22"/>
              </w:rPr>
              <w:t>judgment</w:t>
            </w:r>
            <w:r w:rsidRPr="000C6FB4">
              <w:rPr>
                <w:b w:val="0"/>
                <w:iCs/>
                <w:color w:val="000000" w:themeColor="text1"/>
                <w:sz w:val="22"/>
                <w:szCs w:val="22"/>
              </w:rPr>
              <w:t>, evaluasi, asesmen atas fakta tentang situasi di program studi.</w:t>
            </w:r>
            <w:r w:rsidRPr="000C6FB4">
              <w:rPr>
                <w:b w:val="0"/>
                <w:color w:val="000000" w:themeColor="text1"/>
                <w:sz w:val="22"/>
                <w:szCs w:val="22"/>
              </w:rPr>
              <w:t xml:space="preserve">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C0562" w:rsidRPr="000C6FB4" w:rsidRDefault="003C0562" w:rsidP="00BA710C">
            <w:pPr>
              <w:rPr>
                <w:b w:val="0"/>
                <w:color w:val="000000" w:themeColor="text1"/>
                <w:sz w:val="22"/>
                <w:szCs w:val="22"/>
              </w:rPr>
            </w:pPr>
            <w:r w:rsidRPr="000C6FB4">
              <w:rPr>
                <w:b w:val="0"/>
                <w:i/>
                <w:iCs/>
                <w:color w:val="000000" w:themeColor="text1"/>
                <w:sz w:val="22"/>
                <w:szCs w:val="22"/>
              </w:rPr>
              <w:t>Appraisal, judgment</w:t>
            </w:r>
            <w:r w:rsidRPr="000C6FB4">
              <w:rPr>
                <w:b w:val="0"/>
                <w:iCs/>
                <w:color w:val="000000" w:themeColor="text1"/>
                <w:sz w:val="22"/>
                <w:szCs w:val="22"/>
              </w:rPr>
              <w:t xml:space="preserve">, evaluasi, asesmen atas fakta tentang situasi di program studi dilakukan secara sangat tepat.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C0562" w:rsidRPr="000C6FB4" w:rsidRDefault="003C0562" w:rsidP="00BA710C">
            <w:pPr>
              <w:rPr>
                <w:b w:val="0"/>
                <w:color w:val="000000" w:themeColor="text1"/>
                <w:sz w:val="22"/>
                <w:szCs w:val="22"/>
              </w:rPr>
            </w:pPr>
            <w:r w:rsidRPr="000C6FB4">
              <w:rPr>
                <w:b w:val="0"/>
                <w:i/>
                <w:iCs/>
                <w:color w:val="000000" w:themeColor="text1"/>
                <w:sz w:val="22"/>
                <w:szCs w:val="22"/>
              </w:rPr>
              <w:t>Appraisal, judgment</w:t>
            </w:r>
            <w:r w:rsidRPr="000C6FB4">
              <w:rPr>
                <w:b w:val="0"/>
                <w:iCs/>
                <w:color w:val="000000" w:themeColor="text1"/>
                <w:sz w:val="22"/>
                <w:szCs w:val="22"/>
              </w:rPr>
              <w:t>, evaluasi, asesmen atas fakta tentang situasi di program studi dilakukan secara cukup tepat.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C0562" w:rsidRPr="000C6FB4" w:rsidRDefault="003C0562" w:rsidP="00BA710C">
            <w:pPr>
              <w:rPr>
                <w:b w:val="0"/>
                <w:color w:val="000000" w:themeColor="text1"/>
                <w:sz w:val="22"/>
                <w:szCs w:val="22"/>
                <w:lang w:val="nb-NO"/>
              </w:rPr>
            </w:pPr>
            <w:r w:rsidRPr="000C6FB4">
              <w:rPr>
                <w:b w:val="0"/>
                <w:i/>
                <w:iCs/>
                <w:color w:val="000000" w:themeColor="text1"/>
                <w:sz w:val="22"/>
                <w:szCs w:val="22"/>
                <w:lang w:val="nb-NO"/>
              </w:rPr>
              <w:t>Appraisal, judgment</w:t>
            </w:r>
            <w:r w:rsidRPr="000C6FB4">
              <w:rPr>
                <w:b w:val="0"/>
                <w:iCs/>
                <w:color w:val="000000" w:themeColor="text1"/>
                <w:sz w:val="22"/>
                <w:szCs w:val="22"/>
                <w:lang w:val="nb-NO"/>
              </w:rPr>
              <w:t>, evaluasi, asesmen atas fakta tentang situasi di program studi dilakukan secara kurang tepat.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C0562" w:rsidRPr="000C6FB4" w:rsidRDefault="003C0562" w:rsidP="00BA710C">
            <w:pPr>
              <w:rPr>
                <w:b w:val="0"/>
                <w:color w:val="000000" w:themeColor="text1"/>
                <w:sz w:val="22"/>
                <w:szCs w:val="22"/>
                <w:lang w:val="nb-NO"/>
              </w:rPr>
            </w:pPr>
            <w:r w:rsidRPr="000C6FB4">
              <w:rPr>
                <w:b w:val="0"/>
                <w:i/>
                <w:iCs/>
                <w:color w:val="000000" w:themeColor="text1"/>
                <w:sz w:val="22"/>
                <w:szCs w:val="22"/>
                <w:lang w:val="nb-NO"/>
              </w:rPr>
              <w:t>Appraisal, judgment</w:t>
            </w:r>
            <w:r w:rsidRPr="000C6FB4">
              <w:rPr>
                <w:b w:val="0"/>
                <w:iCs/>
                <w:color w:val="000000" w:themeColor="text1"/>
                <w:sz w:val="22"/>
                <w:szCs w:val="22"/>
                <w:lang w:val="nb-NO"/>
              </w:rPr>
              <w:t>, evaluasi, asesmen atas fakta tentang situasi di program studi dilakukan secara tidak tepat.</w:t>
            </w:r>
          </w:p>
        </w:tc>
      </w:tr>
      <w:tr w:rsidR="008B6C66" w:rsidRPr="000C6FB4" w:rsidTr="00BA710C">
        <w:trPr>
          <w:trHeight w:val="275"/>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C0562" w:rsidRPr="000C6FB4" w:rsidRDefault="003C0562" w:rsidP="00BA710C">
            <w:pPr>
              <w:jc w:val="center"/>
              <w:rPr>
                <w:b w:val="0"/>
                <w:color w:val="000000" w:themeColor="text1"/>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C0562" w:rsidRPr="000C6FB4" w:rsidRDefault="003C0562" w:rsidP="003C0562">
            <w:pPr>
              <w:numPr>
                <w:ilvl w:val="0"/>
                <w:numId w:val="37"/>
              </w:numPr>
              <w:tabs>
                <w:tab w:val="clear" w:pos="720"/>
                <w:tab w:val="num" w:pos="-63"/>
              </w:tabs>
              <w:ind w:left="260" w:hanging="270"/>
              <w:rPr>
                <w:b w:val="0"/>
                <w:color w:val="000000" w:themeColor="text1"/>
                <w:sz w:val="22"/>
                <w:szCs w:val="22"/>
              </w:rPr>
            </w:pPr>
            <w:r w:rsidRPr="000C6FB4">
              <w:rPr>
                <w:b w:val="0"/>
                <w:iCs/>
                <w:color w:val="000000" w:themeColor="text1"/>
                <w:sz w:val="22"/>
                <w:szCs w:val="22"/>
              </w:rPr>
              <w:t>Permasalahan dan kelemahan yang ada dirumuskan dengan baik.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C0562" w:rsidRPr="000C6FB4" w:rsidRDefault="003C0562" w:rsidP="00BA710C">
            <w:pPr>
              <w:rPr>
                <w:b w:val="0"/>
                <w:color w:val="000000" w:themeColor="text1"/>
                <w:sz w:val="22"/>
                <w:szCs w:val="22"/>
              </w:rPr>
            </w:pPr>
            <w:r w:rsidRPr="000C6FB4">
              <w:rPr>
                <w:b w:val="0"/>
                <w:iCs/>
                <w:color w:val="000000" w:themeColor="text1"/>
                <w:sz w:val="22"/>
                <w:szCs w:val="22"/>
              </w:rPr>
              <w:t>Permasalahan dan kelemahan program studi dirumuskan secara jelas, cermat, jujur, terbuka, analitis, sistematis.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C0562" w:rsidRPr="000C6FB4" w:rsidRDefault="003C0562" w:rsidP="00BA710C">
            <w:pPr>
              <w:rPr>
                <w:b w:val="0"/>
                <w:color w:val="000000" w:themeColor="text1"/>
                <w:sz w:val="22"/>
                <w:szCs w:val="22"/>
              </w:rPr>
            </w:pPr>
            <w:r w:rsidRPr="000C6FB4">
              <w:rPr>
                <w:b w:val="0"/>
                <w:iCs/>
                <w:color w:val="000000" w:themeColor="text1"/>
                <w:sz w:val="22"/>
                <w:szCs w:val="22"/>
              </w:rPr>
              <w:t>Permasalahan dan kelemahan program studi dirumuskan secara jelas, cermat, jujur, terbuka, tetapi tidak analitis, sistematis.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C0562" w:rsidRPr="000C6FB4" w:rsidRDefault="003C0562" w:rsidP="00BA710C">
            <w:pPr>
              <w:rPr>
                <w:b w:val="0"/>
                <w:color w:val="000000" w:themeColor="text1"/>
                <w:sz w:val="22"/>
                <w:szCs w:val="22"/>
              </w:rPr>
            </w:pPr>
            <w:r w:rsidRPr="000C6FB4">
              <w:rPr>
                <w:b w:val="0"/>
                <w:iCs/>
                <w:color w:val="000000" w:themeColor="text1"/>
                <w:sz w:val="22"/>
                <w:szCs w:val="22"/>
              </w:rPr>
              <w:t>Permasalahan dan kelemahan program studi dirumuskan secara jelas, cermat, jujur, tetapi tidak terbuka, analitis, sistematis.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C0562" w:rsidRPr="000C6FB4" w:rsidRDefault="003C0562" w:rsidP="00BA710C">
            <w:pPr>
              <w:rPr>
                <w:b w:val="0"/>
                <w:color w:val="000000" w:themeColor="text1"/>
                <w:sz w:val="22"/>
                <w:szCs w:val="22"/>
              </w:rPr>
            </w:pPr>
            <w:r w:rsidRPr="000C6FB4">
              <w:rPr>
                <w:b w:val="0"/>
                <w:iCs/>
                <w:color w:val="000000" w:themeColor="text1"/>
                <w:sz w:val="22"/>
                <w:szCs w:val="22"/>
              </w:rPr>
              <w:t>Permasalahan dan kelemahan program studi dirumuskan secara tidak jelas.</w:t>
            </w:r>
          </w:p>
        </w:tc>
      </w:tr>
      <w:tr w:rsidR="008B6C66" w:rsidRPr="000C6FB4" w:rsidTr="00BA710C">
        <w:trPr>
          <w:trHeight w:val="1101"/>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C0562" w:rsidRPr="000C6FB4" w:rsidRDefault="003C0562" w:rsidP="00BA710C">
            <w:pPr>
              <w:jc w:val="center"/>
              <w:rPr>
                <w:b w:val="0"/>
                <w:color w:val="000000" w:themeColor="text1"/>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C0562" w:rsidRPr="000C6FB4" w:rsidRDefault="003C0562" w:rsidP="003C0562">
            <w:pPr>
              <w:numPr>
                <w:ilvl w:val="0"/>
                <w:numId w:val="37"/>
              </w:numPr>
              <w:tabs>
                <w:tab w:val="clear" w:pos="720"/>
                <w:tab w:val="num" w:pos="-63"/>
              </w:tabs>
              <w:ind w:left="260" w:hanging="270"/>
              <w:rPr>
                <w:b w:val="0"/>
                <w:color w:val="000000" w:themeColor="text1"/>
                <w:sz w:val="22"/>
                <w:szCs w:val="22"/>
              </w:rPr>
            </w:pPr>
            <w:r w:rsidRPr="000C6FB4">
              <w:rPr>
                <w:b w:val="0"/>
                <w:color w:val="000000" w:themeColor="text1"/>
                <w:sz w:val="22"/>
                <w:szCs w:val="22"/>
              </w:rPr>
              <w:t>Deskripsi/Analisis SWOT berkenaan dengan ketepatan penempatan aspek dalam komponen SWOT, tumpuan penekanan analisis.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C0562" w:rsidRPr="000C6FB4" w:rsidRDefault="003C0562" w:rsidP="00BA710C">
            <w:pPr>
              <w:rPr>
                <w:b w:val="0"/>
                <w:color w:val="000000" w:themeColor="text1"/>
                <w:sz w:val="22"/>
                <w:szCs w:val="22"/>
              </w:rPr>
            </w:pPr>
            <w:r w:rsidRPr="000C6FB4">
              <w:rPr>
                <w:b w:val="0"/>
                <w:color w:val="000000" w:themeColor="text1"/>
                <w:sz w:val="22"/>
                <w:szCs w:val="22"/>
              </w:rPr>
              <w:t>Semua penempatan aspek di dalam komponen SWOT dilakukan dengan benar.</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C0562" w:rsidRPr="000C6FB4" w:rsidRDefault="003C0562" w:rsidP="00BA710C">
            <w:pPr>
              <w:rPr>
                <w:b w:val="0"/>
                <w:color w:val="000000" w:themeColor="text1"/>
                <w:sz w:val="22"/>
                <w:szCs w:val="22"/>
              </w:rPr>
            </w:pPr>
            <w:r w:rsidRPr="000C6FB4">
              <w:rPr>
                <w:b w:val="0"/>
                <w:color w:val="000000" w:themeColor="text1"/>
                <w:sz w:val="22"/>
                <w:szCs w:val="22"/>
              </w:rPr>
              <w:t>Penempatan aspek di dalam komponen SWOT telah dilakukan dengan benar dari 85% s.d. 99%.</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C0562" w:rsidRPr="000C6FB4" w:rsidRDefault="003C0562" w:rsidP="00BA710C">
            <w:pPr>
              <w:rPr>
                <w:b w:val="0"/>
                <w:color w:val="000000" w:themeColor="text1"/>
                <w:sz w:val="22"/>
                <w:szCs w:val="22"/>
              </w:rPr>
            </w:pPr>
            <w:r w:rsidRPr="000C6FB4">
              <w:rPr>
                <w:b w:val="0"/>
                <w:color w:val="000000" w:themeColor="text1"/>
                <w:sz w:val="22"/>
                <w:szCs w:val="22"/>
              </w:rPr>
              <w:t>Penempatan aspek di dalam komponen SWOT yang dilakukan dengan benar dari 70% s.d. 84%.</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C0562" w:rsidRPr="000C6FB4" w:rsidRDefault="003C0562" w:rsidP="00BA710C">
            <w:pPr>
              <w:rPr>
                <w:b w:val="0"/>
                <w:color w:val="000000" w:themeColor="text1"/>
                <w:sz w:val="22"/>
                <w:szCs w:val="22"/>
              </w:rPr>
            </w:pPr>
            <w:r w:rsidRPr="000C6FB4">
              <w:rPr>
                <w:b w:val="0"/>
                <w:color w:val="000000" w:themeColor="text1"/>
                <w:sz w:val="22"/>
                <w:szCs w:val="22"/>
                <w:lang w:val="sv-SE"/>
              </w:rPr>
              <w:t xml:space="preserve">Kurang dari 70% </w:t>
            </w:r>
            <w:r w:rsidRPr="000C6FB4">
              <w:rPr>
                <w:b w:val="0"/>
                <w:color w:val="000000" w:themeColor="text1"/>
                <w:sz w:val="22"/>
                <w:szCs w:val="22"/>
              </w:rPr>
              <w:t>penempatan aspek di dalam komponen SWOT yang dilakukan dengan benar.</w:t>
            </w:r>
          </w:p>
        </w:tc>
      </w:tr>
      <w:tr w:rsidR="008B6C66" w:rsidRPr="000C6FB4" w:rsidTr="00BA710C">
        <w:trPr>
          <w:trHeight w:val="275"/>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3C0562" w:rsidRPr="000C6FB4" w:rsidRDefault="003C0562" w:rsidP="00BA710C">
            <w:pPr>
              <w:jc w:val="center"/>
              <w:rPr>
                <w:b w:val="0"/>
                <w:color w:val="000000" w:themeColor="text1"/>
                <w:sz w:val="22"/>
                <w:szCs w:val="22"/>
              </w:rPr>
            </w:pPr>
            <w:r w:rsidRPr="000C6FB4">
              <w:rPr>
                <w:color w:val="000000" w:themeColor="text1"/>
                <w:sz w:val="22"/>
                <w:szCs w:val="22"/>
                <w:lang w:val="es-ES"/>
              </w:rPr>
              <w:t>3</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rsidR="003C0562" w:rsidRPr="000C6FB4" w:rsidRDefault="003C0562" w:rsidP="00BA710C">
            <w:pPr>
              <w:rPr>
                <w:color w:val="000000" w:themeColor="text1"/>
                <w:sz w:val="22"/>
                <w:szCs w:val="22"/>
              </w:rPr>
            </w:pPr>
            <w:r w:rsidRPr="000C6FB4">
              <w:rPr>
                <w:bCs/>
                <w:color w:val="000000" w:themeColor="text1"/>
                <w:sz w:val="22"/>
                <w:szCs w:val="22"/>
              </w:rPr>
              <w:t xml:space="preserve">Strategi pengembangan dan perbaikan Program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C0562" w:rsidRPr="000C6FB4" w:rsidRDefault="003C0562" w:rsidP="00BA710C">
            <w:pPr>
              <w:rPr>
                <w:b w:val="0"/>
                <w:color w:val="000000" w:themeColor="text1"/>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rsidR="003C0562" w:rsidRPr="000C6FB4" w:rsidRDefault="003C0562" w:rsidP="00BA710C">
            <w:pPr>
              <w:rPr>
                <w:b w:val="0"/>
                <w:color w:val="000000" w:themeColor="text1"/>
                <w:sz w:val="22"/>
                <w:szCs w:val="22"/>
              </w:rPr>
            </w:pPr>
            <w:r w:rsidRPr="000C6FB4">
              <w:rPr>
                <w:b w:val="0"/>
                <w:color w:val="000000" w:themeColor="text1"/>
                <w:sz w:val="22"/>
                <w:szCs w:val="22"/>
              </w:rPr>
              <w:t xml:space="preserve">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C0562" w:rsidRPr="000C6FB4" w:rsidRDefault="003C0562" w:rsidP="00BA710C">
            <w:pPr>
              <w:rPr>
                <w:b w:val="0"/>
                <w:color w:val="000000" w:themeColor="text1"/>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C0562" w:rsidRPr="000C6FB4" w:rsidRDefault="003C0562" w:rsidP="00BA710C">
            <w:pPr>
              <w:rPr>
                <w:b w:val="0"/>
                <w:color w:val="000000" w:themeColor="text1"/>
                <w:sz w:val="22"/>
                <w:szCs w:val="22"/>
              </w:rPr>
            </w:pPr>
          </w:p>
        </w:tc>
      </w:tr>
      <w:tr w:rsidR="008B6C66" w:rsidRPr="000C6FB4" w:rsidTr="00BA710C">
        <w:trPr>
          <w:trHeight w:val="367"/>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C0562" w:rsidRPr="000C6FB4" w:rsidRDefault="003C0562" w:rsidP="00BA710C">
            <w:pPr>
              <w:jc w:val="center"/>
              <w:rPr>
                <w:b w:val="0"/>
                <w:color w:val="000000" w:themeColor="text1"/>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C0562" w:rsidRPr="000C6FB4" w:rsidRDefault="003C0562" w:rsidP="003C0562">
            <w:pPr>
              <w:numPr>
                <w:ilvl w:val="0"/>
                <w:numId w:val="38"/>
              </w:numPr>
              <w:tabs>
                <w:tab w:val="clear" w:pos="720"/>
                <w:tab w:val="num" w:pos="0"/>
              </w:tabs>
              <w:ind w:left="260" w:hanging="270"/>
              <w:rPr>
                <w:b w:val="0"/>
                <w:color w:val="000000" w:themeColor="text1"/>
                <w:sz w:val="22"/>
                <w:szCs w:val="22"/>
                <w:lang w:val="sv-SE"/>
              </w:rPr>
            </w:pPr>
            <w:r w:rsidRPr="000C6FB4">
              <w:rPr>
                <w:b w:val="0"/>
                <w:iCs/>
                <w:color w:val="000000" w:themeColor="text1"/>
                <w:sz w:val="22"/>
                <w:szCs w:val="22"/>
                <w:lang w:val="sv-SE"/>
              </w:rPr>
              <w:t>Ketepatan program studi memilih/ menentukan rencana perbaikan dari kekurangan yang ada.</w:t>
            </w:r>
            <w:r w:rsidRPr="000C6FB4">
              <w:rPr>
                <w:b w:val="0"/>
                <w:color w:val="000000" w:themeColor="text1"/>
                <w:sz w:val="22"/>
                <w:szCs w:val="22"/>
                <w:lang w:val="sv-SE"/>
              </w:rPr>
              <w:t xml:space="preserve">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C0562" w:rsidRPr="000C6FB4" w:rsidRDefault="003C0562" w:rsidP="00BA710C">
            <w:pPr>
              <w:rPr>
                <w:b w:val="0"/>
                <w:color w:val="000000" w:themeColor="text1"/>
                <w:sz w:val="22"/>
                <w:szCs w:val="22"/>
                <w:lang w:val="sv-SE"/>
              </w:rPr>
            </w:pPr>
            <w:r w:rsidRPr="000C6FB4">
              <w:rPr>
                <w:b w:val="0"/>
                <w:color w:val="000000" w:themeColor="text1"/>
                <w:sz w:val="22"/>
                <w:szCs w:val="22"/>
                <w:lang w:val="sv-SE"/>
              </w:rPr>
              <w:t xml:space="preserve">Program studi menentukan rencana perbaikan dan perkembangan program secara sangat tepat, berdasarkan analisis yang komprehensif tentang situasi dan kondisi yang ada.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C0562" w:rsidRPr="000C6FB4" w:rsidRDefault="003C0562" w:rsidP="00BA710C">
            <w:pPr>
              <w:rPr>
                <w:b w:val="0"/>
                <w:color w:val="000000" w:themeColor="text1"/>
                <w:sz w:val="22"/>
                <w:szCs w:val="22"/>
                <w:lang w:val="sv-SE"/>
              </w:rPr>
            </w:pPr>
            <w:r w:rsidRPr="000C6FB4">
              <w:rPr>
                <w:b w:val="0"/>
                <w:color w:val="000000" w:themeColor="text1"/>
                <w:sz w:val="22"/>
                <w:szCs w:val="22"/>
                <w:lang w:val="sv-SE"/>
              </w:rPr>
              <w:t xml:space="preserve">Program studi menentukan rencana perbaikan dan perkembangan program secara tepat, berdasarkan analisis situasi dan kondisi yang ada.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C0562" w:rsidRPr="000C6FB4" w:rsidRDefault="003C0562" w:rsidP="00BA710C">
            <w:pPr>
              <w:rPr>
                <w:b w:val="0"/>
                <w:color w:val="000000" w:themeColor="text1"/>
                <w:sz w:val="22"/>
                <w:szCs w:val="22"/>
                <w:lang w:val="sv-SE"/>
              </w:rPr>
            </w:pPr>
            <w:r w:rsidRPr="000C6FB4">
              <w:rPr>
                <w:b w:val="0"/>
                <w:color w:val="000000" w:themeColor="text1"/>
                <w:sz w:val="22"/>
                <w:szCs w:val="22"/>
                <w:lang w:val="sv-SE"/>
              </w:rPr>
              <w:t xml:space="preserve">Program studi menentukan rencana perbaikan dan perkembangan program kurang tepat, meskipun didasarkan pada hasil analisis situasi dan kondisi yang ada.  </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C0562" w:rsidRPr="000C6FB4" w:rsidRDefault="003C0562" w:rsidP="00BA710C">
            <w:pPr>
              <w:rPr>
                <w:b w:val="0"/>
                <w:color w:val="000000" w:themeColor="text1"/>
                <w:sz w:val="22"/>
                <w:szCs w:val="22"/>
              </w:rPr>
            </w:pPr>
            <w:r w:rsidRPr="000C6FB4">
              <w:rPr>
                <w:b w:val="0"/>
                <w:color w:val="000000" w:themeColor="text1"/>
                <w:sz w:val="22"/>
                <w:szCs w:val="22"/>
              </w:rPr>
              <w:t xml:space="preserve">Program studi menentukan rencana perbaikan dan perkembangan program tanpa didasari hasil analisis situasi dan kondisi yang ada.  </w:t>
            </w:r>
          </w:p>
        </w:tc>
      </w:tr>
      <w:tr w:rsidR="008B6C66" w:rsidRPr="000C6FB4" w:rsidTr="00BA710C">
        <w:trPr>
          <w:trHeight w:val="367"/>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C0562" w:rsidRPr="000C6FB4" w:rsidRDefault="003C0562" w:rsidP="00BA710C">
            <w:pPr>
              <w:jc w:val="center"/>
              <w:rPr>
                <w:b w:val="0"/>
                <w:color w:val="000000" w:themeColor="text1"/>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C0562" w:rsidRPr="000C6FB4" w:rsidRDefault="003C0562" w:rsidP="003C0562">
            <w:pPr>
              <w:numPr>
                <w:ilvl w:val="0"/>
                <w:numId w:val="38"/>
              </w:numPr>
              <w:tabs>
                <w:tab w:val="clear" w:pos="720"/>
                <w:tab w:val="num" w:pos="-63"/>
              </w:tabs>
              <w:ind w:left="260" w:hanging="270"/>
              <w:rPr>
                <w:b w:val="0"/>
                <w:color w:val="000000" w:themeColor="text1"/>
                <w:sz w:val="22"/>
                <w:szCs w:val="22"/>
              </w:rPr>
            </w:pPr>
            <w:r w:rsidRPr="000C6FB4">
              <w:rPr>
                <w:b w:val="0"/>
                <w:iCs/>
                <w:color w:val="000000" w:themeColor="text1"/>
                <w:sz w:val="22"/>
                <w:szCs w:val="22"/>
              </w:rPr>
              <w:t>Kejelasan program studi menunjukkan cara untuk mengatasi masalah yang ada.</w:t>
            </w:r>
            <w:r w:rsidRPr="000C6FB4">
              <w:rPr>
                <w:b w:val="0"/>
                <w:color w:val="000000" w:themeColor="text1"/>
                <w:sz w:val="22"/>
                <w:szCs w:val="22"/>
              </w:rPr>
              <w:t xml:space="preserve">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C0562" w:rsidRPr="000C6FB4" w:rsidRDefault="003C0562" w:rsidP="00BA710C">
            <w:pPr>
              <w:rPr>
                <w:b w:val="0"/>
                <w:color w:val="000000" w:themeColor="text1"/>
                <w:sz w:val="22"/>
                <w:szCs w:val="22"/>
              </w:rPr>
            </w:pPr>
            <w:r w:rsidRPr="000C6FB4">
              <w:rPr>
                <w:b w:val="0"/>
                <w:color w:val="000000" w:themeColor="text1"/>
                <w:sz w:val="22"/>
                <w:szCs w:val="22"/>
              </w:rPr>
              <w:t>Program studi menunjukkan cara yang sangat jelas untuk mengatasi masalah yang dihadapi.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C0562" w:rsidRPr="000C6FB4" w:rsidRDefault="003C0562" w:rsidP="00BA710C">
            <w:pPr>
              <w:rPr>
                <w:b w:val="0"/>
                <w:color w:val="000000" w:themeColor="text1"/>
                <w:sz w:val="22"/>
                <w:szCs w:val="22"/>
              </w:rPr>
            </w:pPr>
            <w:r w:rsidRPr="000C6FB4">
              <w:rPr>
                <w:b w:val="0"/>
                <w:color w:val="000000" w:themeColor="text1"/>
                <w:sz w:val="22"/>
                <w:szCs w:val="22"/>
              </w:rPr>
              <w:t>Program studi menunjukkan cara yang jelas untuk mengatasi masalah yang dihadapi.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C0562" w:rsidRPr="000C6FB4" w:rsidRDefault="003C0562" w:rsidP="00BA710C">
            <w:pPr>
              <w:rPr>
                <w:b w:val="0"/>
                <w:color w:val="000000" w:themeColor="text1"/>
                <w:sz w:val="22"/>
                <w:szCs w:val="22"/>
              </w:rPr>
            </w:pPr>
            <w:r w:rsidRPr="000C6FB4">
              <w:rPr>
                <w:b w:val="0"/>
                <w:color w:val="000000" w:themeColor="text1"/>
                <w:sz w:val="22"/>
                <w:szCs w:val="22"/>
              </w:rPr>
              <w:t>Program studi menunjukkan cara yang kurang jelas untuk mengatasi masalah yang dihadapi.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C0562" w:rsidRPr="000C6FB4" w:rsidRDefault="003C0562" w:rsidP="00BA710C">
            <w:pPr>
              <w:rPr>
                <w:b w:val="0"/>
                <w:color w:val="000000" w:themeColor="text1"/>
                <w:sz w:val="22"/>
                <w:szCs w:val="22"/>
              </w:rPr>
            </w:pPr>
            <w:r w:rsidRPr="000C6FB4">
              <w:rPr>
                <w:b w:val="0"/>
                <w:color w:val="000000" w:themeColor="text1"/>
                <w:sz w:val="22"/>
                <w:szCs w:val="22"/>
              </w:rPr>
              <w:t>Program studi menunjukkan cara yang tidak jelas untuk mengatasi masalah yang dihadapi.</w:t>
            </w:r>
          </w:p>
        </w:tc>
      </w:tr>
      <w:tr w:rsidR="008B6C66" w:rsidRPr="000C6FB4" w:rsidTr="00BA710C">
        <w:trPr>
          <w:trHeight w:val="367"/>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C0562" w:rsidRPr="000C6FB4" w:rsidRDefault="003C0562" w:rsidP="00BA710C">
            <w:pPr>
              <w:jc w:val="center"/>
              <w:rPr>
                <w:b w:val="0"/>
                <w:color w:val="000000" w:themeColor="text1"/>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C0562" w:rsidRPr="000C6FB4" w:rsidRDefault="003C0562" w:rsidP="003C0562">
            <w:pPr>
              <w:numPr>
                <w:ilvl w:val="0"/>
                <w:numId w:val="38"/>
              </w:numPr>
              <w:tabs>
                <w:tab w:val="clear" w:pos="720"/>
                <w:tab w:val="num" w:pos="-63"/>
              </w:tabs>
              <w:ind w:left="260" w:hanging="270"/>
              <w:rPr>
                <w:b w:val="0"/>
                <w:color w:val="000000" w:themeColor="text1"/>
                <w:sz w:val="22"/>
                <w:szCs w:val="22"/>
              </w:rPr>
            </w:pPr>
            <w:r w:rsidRPr="000C6FB4">
              <w:rPr>
                <w:b w:val="0"/>
                <w:iCs/>
                <w:color w:val="000000" w:themeColor="text1"/>
                <w:sz w:val="22"/>
                <w:szCs w:val="22"/>
              </w:rPr>
              <w:t>Kelayakan dan kerealistikan strategi dan sasaran yang ingin dicapai.</w:t>
            </w:r>
            <w:r w:rsidRPr="000C6FB4">
              <w:rPr>
                <w:b w:val="0"/>
                <w:color w:val="000000" w:themeColor="text1"/>
                <w:sz w:val="22"/>
                <w:szCs w:val="22"/>
              </w:rPr>
              <w:t xml:space="preserve">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C0562" w:rsidRPr="000C6FB4" w:rsidRDefault="003C0562" w:rsidP="00BA710C">
            <w:pPr>
              <w:rPr>
                <w:b w:val="0"/>
                <w:color w:val="000000" w:themeColor="text1"/>
                <w:sz w:val="22"/>
                <w:szCs w:val="22"/>
              </w:rPr>
            </w:pPr>
            <w:r w:rsidRPr="000C6FB4">
              <w:rPr>
                <w:b w:val="0"/>
                <w:color w:val="000000" w:themeColor="text1"/>
                <w:sz w:val="22"/>
                <w:szCs w:val="22"/>
              </w:rPr>
              <w:t>Program studi menerapkan strategi yang sangat layak dan sangat realistik untuk mencapai sasaran pengembangan program yang sangat layak dan sangat realistik pula.</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C0562" w:rsidRPr="000C6FB4" w:rsidRDefault="003C0562" w:rsidP="00BA710C">
            <w:pPr>
              <w:rPr>
                <w:b w:val="0"/>
                <w:color w:val="000000" w:themeColor="text1"/>
                <w:sz w:val="22"/>
                <w:szCs w:val="22"/>
              </w:rPr>
            </w:pPr>
            <w:r w:rsidRPr="000C6FB4">
              <w:rPr>
                <w:b w:val="0"/>
                <w:color w:val="000000" w:themeColor="text1"/>
                <w:sz w:val="22"/>
                <w:szCs w:val="22"/>
              </w:rPr>
              <w:t>Program studi menerapkan strategi yang layak dan realistik untuk mencapai sasaran pengembangan program yang layak dan realistik pula.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C0562" w:rsidRPr="000C6FB4" w:rsidRDefault="003C0562" w:rsidP="00BA710C">
            <w:pPr>
              <w:rPr>
                <w:b w:val="0"/>
                <w:color w:val="000000" w:themeColor="text1"/>
                <w:sz w:val="22"/>
                <w:szCs w:val="22"/>
              </w:rPr>
            </w:pPr>
            <w:r w:rsidRPr="000C6FB4">
              <w:rPr>
                <w:b w:val="0"/>
                <w:color w:val="000000" w:themeColor="text1"/>
                <w:sz w:val="22"/>
                <w:szCs w:val="22"/>
              </w:rPr>
              <w:t>Program studi menerapkan strategi yang kurang layak dan kurang realistik untuk mencapai sasaran pengembangan program.</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C0562" w:rsidRPr="000C6FB4" w:rsidRDefault="003C0562" w:rsidP="00BA710C">
            <w:pPr>
              <w:rPr>
                <w:b w:val="0"/>
                <w:color w:val="000000" w:themeColor="text1"/>
                <w:sz w:val="22"/>
                <w:szCs w:val="22"/>
              </w:rPr>
            </w:pPr>
            <w:r w:rsidRPr="000C6FB4">
              <w:rPr>
                <w:b w:val="0"/>
                <w:color w:val="000000" w:themeColor="text1"/>
                <w:sz w:val="22"/>
                <w:szCs w:val="22"/>
              </w:rPr>
              <w:t>Program studi menerapkan strategi yang tidak layak dan tidak realistik untuk mencapai sasaran pengembangan program.</w:t>
            </w:r>
          </w:p>
        </w:tc>
      </w:tr>
      <w:tr w:rsidR="008B6C66" w:rsidRPr="000C6FB4" w:rsidTr="00BA710C">
        <w:trPr>
          <w:trHeight w:val="275"/>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rsidR="003C0562" w:rsidRPr="000C6FB4" w:rsidRDefault="003C0562" w:rsidP="00BA710C">
            <w:pPr>
              <w:jc w:val="center"/>
              <w:rPr>
                <w:b w:val="0"/>
                <w:color w:val="000000" w:themeColor="text1"/>
                <w:sz w:val="22"/>
                <w:szCs w:val="22"/>
              </w:rPr>
            </w:pPr>
            <w:r w:rsidRPr="000C6FB4">
              <w:rPr>
                <w:color w:val="000000" w:themeColor="text1"/>
                <w:sz w:val="22"/>
                <w:szCs w:val="22"/>
                <w:lang w:val="es-ES"/>
              </w:rPr>
              <w:t>4</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rsidR="003C0562" w:rsidRPr="000C6FB4" w:rsidRDefault="003C0562" w:rsidP="00BA710C">
            <w:pPr>
              <w:rPr>
                <w:color w:val="000000" w:themeColor="text1"/>
                <w:sz w:val="22"/>
                <w:szCs w:val="22"/>
                <w:lang w:val="nl-NL"/>
              </w:rPr>
            </w:pPr>
            <w:r w:rsidRPr="000C6FB4">
              <w:rPr>
                <w:bCs/>
                <w:color w:val="000000" w:themeColor="text1"/>
                <w:sz w:val="22"/>
                <w:szCs w:val="22"/>
                <w:lang w:val="nl-NL"/>
              </w:rPr>
              <w:t>Keterpaduan dan keterkaitan antar komponen evaluasi-diri</w:t>
            </w:r>
            <w:r w:rsidRPr="000C6FB4">
              <w:rPr>
                <w:color w:val="000000" w:themeColor="text1"/>
                <w:sz w:val="22"/>
                <w:szCs w:val="22"/>
                <w:lang w:val="nl-NL"/>
              </w:rPr>
              <w:t xml:space="preserve">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C0562" w:rsidRPr="000C6FB4" w:rsidRDefault="003C0562" w:rsidP="00BA710C">
            <w:pPr>
              <w:rPr>
                <w:b w:val="0"/>
                <w:color w:val="000000" w:themeColor="text1"/>
                <w:sz w:val="22"/>
                <w:szCs w:val="22"/>
                <w:lang w:val="nl-NL"/>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C0562" w:rsidRPr="000C6FB4" w:rsidRDefault="003C0562" w:rsidP="00BA710C">
            <w:pPr>
              <w:rPr>
                <w:b w:val="0"/>
                <w:color w:val="000000" w:themeColor="text1"/>
                <w:sz w:val="22"/>
                <w:szCs w:val="22"/>
                <w:lang w:val="nl-NL"/>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C0562" w:rsidRPr="000C6FB4" w:rsidRDefault="003C0562" w:rsidP="00BA710C">
            <w:pPr>
              <w:rPr>
                <w:b w:val="0"/>
                <w:color w:val="000000" w:themeColor="text1"/>
                <w:sz w:val="22"/>
                <w:szCs w:val="22"/>
                <w:lang w:val="nl-NL"/>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rsidR="003C0562" w:rsidRPr="000C6FB4" w:rsidRDefault="003C0562" w:rsidP="00BA710C">
            <w:pPr>
              <w:rPr>
                <w:b w:val="0"/>
                <w:color w:val="000000" w:themeColor="text1"/>
                <w:sz w:val="22"/>
                <w:szCs w:val="22"/>
                <w:lang w:val="nl-NL"/>
              </w:rPr>
            </w:pPr>
          </w:p>
        </w:tc>
      </w:tr>
      <w:tr w:rsidR="008B6C66" w:rsidRPr="000C6FB4" w:rsidTr="00BA710C">
        <w:trPr>
          <w:trHeight w:val="275"/>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C0562" w:rsidRPr="000C6FB4" w:rsidRDefault="003C0562" w:rsidP="00BA710C">
            <w:pPr>
              <w:jc w:val="center"/>
              <w:rPr>
                <w:b w:val="0"/>
                <w:color w:val="000000" w:themeColor="text1"/>
                <w:sz w:val="22"/>
                <w:szCs w:val="22"/>
                <w:lang w:val="nl-NL"/>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C0562" w:rsidRPr="000C6FB4" w:rsidRDefault="003C0562" w:rsidP="003C0562">
            <w:pPr>
              <w:numPr>
                <w:ilvl w:val="0"/>
                <w:numId w:val="39"/>
              </w:numPr>
              <w:tabs>
                <w:tab w:val="clear" w:pos="720"/>
                <w:tab w:val="num" w:pos="0"/>
              </w:tabs>
              <w:ind w:left="260" w:hanging="260"/>
              <w:rPr>
                <w:b w:val="0"/>
                <w:color w:val="000000" w:themeColor="text1"/>
                <w:sz w:val="22"/>
                <w:szCs w:val="22"/>
                <w:lang w:val="de-DE"/>
              </w:rPr>
            </w:pPr>
            <w:r w:rsidRPr="000C6FB4">
              <w:rPr>
                <w:b w:val="0"/>
                <w:iCs/>
                <w:color w:val="000000" w:themeColor="text1"/>
                <w:sz w:val="22"/>
                <w:szCs w:val="22"/>
                <w:lang w:val="de-DE"/>
              </w:rPr>
              <w:t>Komprehensif (dalam, luas dan terpadu)</w:t>
            </w:r>
            <w:r w:rsidRPr="000C6FB4">
              <w:rPr>
                <w:b w:val="0"/>
                <w:color w:val="000000" w:themeColor="text1"/>
                <w:sz w:val="22"/>
                <w:szCs w:val="22"/>
                <w:lang w:val="de-DE"/>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C0562" w:rsidRPr="000C6FB4" w:rsidRDefault="003C0562" w:rsidP="00BA710C">
            <w:pPr>
              <w:rPr>
                <w:b w:val="0"/>
                <w:color w:val="000000" w:themeColor="text1"/>
                <w:sz w:val="22"/>
                <w:szCs w:val="22"/>
                <w:lang w:val="de-DE"/>
              </w:rPr>
            </w:pPr>
            <w:r w:rsidRPr="000C6FB4">
              <w:rPr>
                <w:b w:val="0"/>
                <w:color w:val="000000" w:themeColor="text1"/>
                <w:sz w:val="22"/>
                <w:szCs w:val="22"/>
                <w:lang w:val="de-DE"/>
              </w:rPr>
              <w:t>Laporan menunjukkan analisis keseluruhan komponen evaluasi-diri yang mendalam, komprehensif,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C0562" w:rsidRPr="000C6FB4" w:rsidRDefault="003C0562" w:rsidP="00BA710C">
            <w:pPr>
              <w:rPr>
                <w:b w:val="0"/>
                <w:color w:val="000000" w:themeColor="text1"/>
                <w:sz w:val="22"/>
                <w:szCs w:val="22"/>
                <w:lang w:val="de-DE"/>
              </w:rPr>
            </w:pPr>
            <w:r w:rsidRPr="000C6FB4">
              <w:rPr>
                <w:b w:val="0"/>
                <w:color w:val="000000" w:themeColor="text1"/>
                <w:sz w:val="22"/>
                <w:szCs w:val="22"/>
                <w:lang w:val="de-DE"/>
              </w:rPr>
              <w:t>Laporan menunjukkan analisis seseluruhan komponen evaluasi-diri yang mendalam, komprehensif,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C0562" w:rsidRPr="000C6FB4" w:rsidRDefault="003C0562" w:rsidP="00BA710C">
            <w:pPr>
              <w:rPr>
                <w:b w:val="0"/>
                <w:color w:val="000000" w:themeColor="text1"/>
                <w:sz w:val="22"/>
                <w:szCs w:val="22"/>
                <w:lang w:val="nb-NO"/>
              </w:rPr>
            </w:pPr>
            <w:r w:rsidRPr="000C6FB4">
              <w:rPr>
                <w:b w:val="0"/>
                <w:color w:val="000000" w:themeColor="text1"/>
                <w:sz w:val="22"/>
                <w:szCs w:val="22"/>
                <w:lang w:val="nb-NO"/>
              </w:rPr>
              <w:t>Laporan menunjukkan analisis seseluruhan komponen evaluasi-diri yang mendalam, tetapi tidak komprehensif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C0562" w:rsidRPr="000C6FB4" w:rsidRDefault="003C0562" w:rsidP="00BA710C">
            <w:pPr>
              <w:rPr>
                <w:b w:val="0"/>
                <w:color w:val="000000" w:themeColor="text1"/>
                <w:sz w:val="22"/>
                <w:szCs w:val="22"/>
                <w:lang w:val="nb-NO"/>
              </w:rPr>
            </w:pPr>
            <w:r w:rsidRPr="000C6FB4">
              <w:rPr>
                <w:b w:val="0"/>
                <w:color w:val="000000" w:themeColor="text1"/>
                <w:sz w:val="22"/>
                <w:szCs w:val="22"/>
                <w:lang w:val="nb-NO"/>
              </w:rPr>
              <w:t>Laporan tidak menunjukkan analisis yang mendalam, komprehensif, dan sistemik.</w:t>
            </w:r>
          </w:p>
        </w:tc>
      </w:tr>
      <w:tr w:rsidR="008B6C66" w:rsidRPr="000C6FB4" w:rsidTr="00BA710C">
        <w:trPr>
          <w:trHeight w:val="275"/>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rsidR="003C0562" w:rsidRPr="000C6FB4" w:rsidRDefault="003C0562" w:rsidP="00BA710C">
            <w:pPr>
              <w:jc w:val="center"/>
              <w:rPr>
                <w:b w:val="0"/>
                <w:color w:val="000000" w:themeColor="text1"/>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C0562" w:rsidRPr="000C6FB4" w:rsidRDefault="003C0562" w:rsidP="003C0562">
            <w:pPr>
              <w:numPr>
                <w:ilvl w:val="0"/>
                <w:numId w:val="39"/>
              </w:numPr>
              <w:tabs>
                <w:tab w:val="clear" w:pos="720"/>
                <w:tab w:val="num" w:pos="-63"/>
              </w:tabs>
              <w:ind w:left="260" w:hanging="260"/>
              <w:rPr>
                <w:b w:val="0"/>
                <w:color w:val="000000" w:themeColor="text1"/>
                <w:sz w:val="22"/>
                <w:szCs w:val="22"/>
                <w:lang w:val="es-ES"/>
              </w:rPr>
            </w:pPr>
            <w:r w:rsidRPr="000C6FB4">
              <w:rPr>
                <w:b w:val="0"/>
                <w:iCs/>
                <w:color w:val="000000" w:themeColor="text1"/>
                <w:sz w:val="22"/>
                <w:szCs w:val="22"/>
                <w:lang w:val="es-ES"/>
              </w:rPr>
              <w:t>Kejelasan analisis intra dan antar komponen evaluasi-diri</w:t>
            </w:r>
            <w:r w:rsidRPr="000C6FB4">
              <w:rPr>
                <w:b w:val="0"/>
                <w:color w:val="000000" w:themeColor="text1"/>
                <w:sz w:val="22"/>
                <w:szCs w:val="22"/>
                <w:lang w:val="es-ES"/>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C0562" w:rsidRPr="000C6FB4" w:rsidRDefault="003C0562" w:rsidP="00BA710C">
            <w:pPr>
              <w:rPr>
                <w:b w:val="0"/>
                <w:color w:val="000000" w:themeColor="text1"/>
                <w:sz w:val="22"/>
                <w:szCs w:val="22"/>
                <w:lang w:val="sv-SE"/>
              </w:rPr>
            </w:pPr>
            <w:r w:rsidRPr="000C6FB4">
              <w:rPr>
                <w:b w:val="0"/>
                <w:iCs/>
                <w:color w:val="000000" w:themeColor="text1"/>
                <w:sz w:val="22"/>
                <w:szCs w:val="22"/>
                <w:lang w:val="sv-SE"/>
              </w:rPr>
              <w:t>Analisis intra dan antar komponen tergambarkan dengan sangat jelas.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C0562" w:rsidRPr="000C6FB4" w:rsidRDefault="003C0562" w:rsidP="00BA710C">
            <w:pPr>
              <w:rPr>
                <w:b w:val="0"/>
                <w:color w:val="000000" w:themeColor="text1"/>
                <w:sz w:val="22"/>
                <w:szCs w:val="22"/>
                <w:lang w:val="sv-SE"/>
              </w:rPr>
            </w:pPr>
            <w:r w:rsidRPr="000C6FB4">
              <w:rPr>
                <w:b w:val="0"/>
                <w:iCs/>
                <w:color w:val="000000" w:themeColor="text1"/>
                <w:sz w:val="22"/>
                <w:szCs w:val="22"/>
                <w:lang w:val="sv-SE"/>
              </w:rPr>
              <w:t>Analisis intra dan antar komponen tergambarkan dengan jelas.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C0562" w:rsidRPr="000C6FB4" w:rsidRDefault="003C0562" w:rsidP="00BA710C">
            <w:pPr>
              <w:rPr>
                <w:b w:val="0"/>
                <w:color w:val="000000" w:themeColor="text1"/>
                <w:sz w:val="22"/>
                <w:szCs w:val="22"/>
                <w:lang w:val="sv-SE"/>
              </w:rPr>
            </w:pPr>
            <w:r w:rsidRPr="000C6FB4">
              <w:rPr>
                <w:b w:val="0"/>
                <w:iCs/>
                <w:color w:val="000000" w:themeColor="text1"/>
                <w:sz w:val="22"/>
                <w:szCs w:val="22"/>
                <w:lang w:val="sv-SE"/>
              </w:rPr>
              <w:t>Analisis intra dan antar komponen tergambarkan dengan kurang jelas.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rsidR="003C0562" w:rsidRPr="000C6FB4" w:rsidRDefault="003C0562" w:rsidP="00BA710C">
            <w:pPr>
              <w:rPr>
                <w:b w:val="0"/>
                <w:color w:val="000000" w:themeColor="text1"/>
                <w:sz w:val="22"/>
                <w:szCs w:val="22"/>
                <w:lang w:val="sv-SE"/>
              </w:rPr>
            </w:pPr>
            <w:r w:rsidRPr="000C6FB4">
              <w:rPr>
                <w:b w:val="0"/>
                <w:iCs/>
                <w:color w:val="000000" w:themeColor="text1"/>
                <w:sz w:val="22"/>
                <w:szCs w:val="22"/>
                <w:lang w:val="sv-SE"/>
              </w:rPr>
              <w:t>Analisis intra dan antar komponen tergambarkan dengan tidak jelas.</w:t>
            </w:r>
          </w:p>
        </w:tc>
      </w:tr>
    </w:tbl>
    <w:p w:rsidR="001A3C9D" w:rsidRPr="000C6FB4" w:rsidRDefault="001A3C9D" w:rsidP="00F66C1F">
      <w:pPr>
        <w:rPr>
          <w:rFonts w:ascii="Times New Roman" w:hAnsi="Times New Roman"/>
          <w:bCs/>
          <w:color w:val="000000" w:themeColor="text1"/>
          <w:sz w:val="22"/>
          <w:szCs w:val="22"/>
          <w:lang w:val="id-ID"/>
        </w:rPr>
      </w:pPr>
    </w:p>
    <w:sectPr w:rsidR="001A3C9D" w:rsidRPr="000C6FB4" w:rsidSect="00F71F0E">
      <w:pgSz w:w="20163" w:h="12242" w:orient="landscape" w:code="5"/>
      <w:pgMar w:top="1440" w:right="1440" w:bottom="1440" w:left="2430" w:header="1225" w:footer="1225"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6C66" w:rsidRDefault="008B6C66">
      <w:r>
        <w:separator/>
      </w:r>
    </w:p>
  </w:endnote>
  <w:endnote w:type="continuationSeparator" w:id="0">
    <w:p w:rsidR="008B6C66" w:rsidRDefault="008B6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raphite Light">
    <w:altName w:val="Courier New"/>
    <w:charset w:val="00"/>
    <w:family w:val="script"/>
    <w:pitch w:val="variable"/>
    <w:sig w:usb0="00000007" w:usb1="00000000" w:usb2="00000000" w:usb3="00000000" w:csb0="00000013"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D37" w:rsidRDefault="00133D3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33D37" w:rsidRDefault="00133D3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D37" w:rsidRDefault="00133D3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rsidR="00133D37" w:rsidRDefault="00133D37">
    <w:pPr>
      <w:pStyle w:val="Footer"/>
      <w:rPr>
        <w:b/>
      </w:rPr>
    </w:pPr>
    <w:r>
      <w:rPr>
        <w:b/>
      </w:rPr>
      <w:t>Prosedur dan Etika Akreditasi Institusi PT, 2003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D37" w:rsidRDefault="00133D37" w:rsidP="00C1302E">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D37" w:rsidRDefault="00133D3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C6FB4">
      <w:rPr>
        <w:rStyle w:val="PageNumber"/>
        <w:noProof/>
      </w:rPr>
      <w:t>i</w:t>
    </w:r>
    <w:r>
      <w:rPr>
        <w:rStyle w:val="PageNumber"/>
      </w:rPr>
      <w:fldChar w:fldCharType="end"/>
    </w:r>
  </w:p>
  <w:p w:rsidR="00133D37" w:rsidRPr="005816CB" w:rsidRDefault="00133D37" w:rsidP="00C86022">
    <w:pPr>
      <w:pStyle w:val="Footer"/>
      <w:rPr>
        <w:sz w:val="22"/>
        <w:szCs w:val="22"/>
      </w:rPr>
    </w:pPr>
    <w:r>
      <w:rPr>
        <w:sz w:val="22"/>
        <w:szCs w:val="22"/>
      </w:rPr>
      <w:t>LAMPTKES:</w:t>
    </w:r>
    <w:r w:rsidRPr="0013498F">
      <w:rPr>
        <w:sz w:val="22"/>
        <w:szCs w:val="22"/>
      </w:rPr>
      <w:t xml:space="preserve"> Matriks Penilaian </w:t>
    </w:r>
    <w:r>
      <w:rPr>
        <w:sz w:val="22"/>
        <w:szCs w:val="22"/>
      </w:rPr>
      <w:t xml:space="preserve">Instrumen Akreditasi </w:t>
    </w:r>
    <w:r>
      <w:rPr>
        <w:sz w:val="22"/>
        <w:szCs w:val="22"/>
        <w:lang w:val="id-ID"/>
      </w:rPr>
      <w:t>Program Studi Dokter Spesialis Andrologi 201</w:t>
    </w:r>
    <w:r>
      <w:rPr>
        <w:sz w:val="22"/>
        <w:szCs w:val="22"/>
      </w:rPr>
      <w:t>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6C66" w:rsidRDefault="008B6C66">
      <w:r>
        <w:separator/>
      </w:r>
    </w:p>
  </w:footnote>
  <w:footnote w:type="continuationSeparator" w:id="0">
    <w:p w:rsidR="008B6C66" w:rsidRDefault="008B6C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D37" w:rsidRDefault="00133D37">
    <w:pPr>
      <w:pStyle w:val="Header"/>
      <w:rPr>
        <w:lang w:val="sv-S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37FF1"/>
    <w:multiLevelType w:val="hybridMultilevel"/>
    <w:tmpl w:val="1D0EE52E"/>
    <w:lvl w:ilvl="0" w:tplc="04210001">
      <w:start w:val="1"/>
      <w:numFmt w:val="bullet"/>
      <w:lvlText w:val=""/>
      <w:lvlJc w:val="left"/>
      <w:pPr>
        <w:ind w:left="372" w:hanging="360"/>
      </w:pPr>
      <w:rPr>
        <w:rFonts w:ascii="Symbol" w:hAnsi="Symbol" w:hint="default"/>
      </w:rPr>
    </w:lvl>
    <w:lvl w:ilvl="1" w:tplc="04210003" w:tentative="1">
      <w:start w:val="1"/>
      <w:numFmt w:val="bullet"/>
      <w:lvlText w:val="o"/>
      <w:lvlJc w:val="left"/>
      <w:pPr>
        <w:ind w:left="1092" w:hanging="360"/>
      </w:pPr>
      <w:rPr>
        <w:rFonts w:ascii="Courier New" w:hAnsi="Courier New" w:cs="Courier New" w:hint="default"/>
      </w:rPr>
    </w:lvl>
    <w:lvl w:ilvl="2" w:tplc="04210005" w:tentative="1">
      <w:start w:val="1"/>
      <w:numFmt w:val="bullet"/>
      <w:lvlText w:val=""/>
      <w:lvlJc w:val="left"/>
      <w:pPr>
        <w:ind w:left="1812" w:hanging="360"/>
      </w:pPr>
      <w:rPr>
        <w:rFonts w:ascii="Wingdings" w:hAnsi="Wingdings" w:hint="default"/>
      </w:rPr>
    </w:lvl>
    <w:lvl w:ilvl="3" w:tplc="04210001" w:tentative="1">
      <w:start w:val="1"/>
      <w:numFmt w:val="bullet"/>
      <w:lvlText w:val=""/>
      <w:lvlJc w:val="left"/>
      <w:pPr>
        <w:ind w:left="2532" w:hanging="360"/>
      </w:pPr>
      <w:rPr>
        <w:rFonts w:ascii="Symbol" w:hAnsi="Symbol" w:hint="default"/>
      </w:rPr>
    </w:lvl>
    <w:lvl w:ilvl="4" w:tplc="04210003" w:tentative="1">
      <w:start w:val="1"/>
      <w:numFmt w:val="bullet"/>
      <w:lvlText w:val="o"/>
      <w:lvlJc w:val="left"/>
      <w:pPr>
        <w:ind w:left="3252" w:hanging="360"/>
      </w:pPr>
      <w:rPr>
        <w:rFonts w:ascii="Courier New" w:hAnsi="Courier New" w:cs="Courier New" w:hint="default"/>
      </w:rPr>
    </w:lvl>
    <w:lvl w:ilvl="5" w:tplc="04210005" w:tentative="1">
      <w:start w:val="1"/>
      <w:numFmt w:val="bullet"/>
      <w:lvlText w:val=""/>
      <w:lvlJc w:val="left"/>
      <w:pPr>
        <w:ind w:left="3972" w:hanging="360"/>
      </w:pPr>
      <w:rPr>
        <w:rFonts w:ascii="Wingdings" w:hAnsi="Wingdings" w:hint="default"/>
      </w:rPr>
    </w:lvl>
    <w:lvl w:ilvl="6" w:tplc="04210001" w:tentative="1">
      <w:start w:val="1"/>
      <w:numFmt w:val="bullet"/>
      <w:lvlText w:val=""/>
      <w:lvlJc w:val="left"/>
      <w:pPr>
        <w:ind w:left="4692" w:hanging="360"/>
      </w:pPr>
      <w:rPr>
        <w:rFonts w:ascii="Symbol" w:hAnsi="Symbol" w:hint="default"/>
      </w:rPr>
    </w:lvl>
    <w:lvl w:ilvl="7" w:tplc="04210003" w:tentative="1">
      <w:start w:val="1"/>
      <w:numFmt w:val="bullet"/>
      <w:lvlText w:val="o"/>
      <w:lvlJc w:val="left"/>
      <w:pPr>
        <w:ind w:left="5412" w:hanging="360"/>
      </w:pPr>
      <w:rPr>
        <w:rFonts w:ascii="Courier New" w:hAnsi="Courier New" w:cs="Courier New" w:hint="default"/>
      </w:rPr>
    </w:lvl>
    <w:lvl w:ilvl="8" w:tplc="04210005" w:tentative="1">
      <w:start w:val="1"/>
      <w:numFmt w:val="bullet"/>
      <w:lvlText w:val=""/>
      <w:lvlJc w:val="left"/>
      <w:pPr>
        <w:ind w:left="6132" w:hanging="360"/>
      </w:pPr>
      <w:rPr>
        <w:rFonts w:ascii="Wingdings" w:hAnsi="Wingdings" w:hint="default"/>
      </w:rPr>
    </w:lvl>
  </w:abstractNum>
  <w:abstractNum w:abstractNumId="1">
    <w:nsid w:val="0297140E"/>
    <w:multiLevelType w:val="multilevel"/>
    <w:tmpl w:val="19AAD430"/>
    <w:lvl w:ilvl="0">
      <w:start w:val="5"/>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3"/>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32550C7"/>
    <w:multiLevelType w:val="multilevel"/>
    <w:tmpl w:val="DFAC449A"/>
    <w:lvl w:ilvl="0">
      <w:start w:val="5"/>
      <w:numFmt w:val="decimal"/>
      <w:lvlText w:val="%1"/>
      <w:lvlJc w:val="left"/>
      <w:pPr>
        <w:ind w:left="930" w:hanging="930"/>
      </w:pPr>
      <w:rPr>
        <w:rFonts w:hint="default"/>
      </w:rPr>
    </w:lvl>
    <w:lvl w:ilvl="1">
      <w:start w:val="1"/>
      <w:numFmt w:val="decimal"/>
      <w:lvlText w:val="%1.%2"/>
      <w:lvlJc w:val="left"/>
      <w:pPr>
        <w:ind w:left="930" w:hanging="930"/>
      </w:pPr>
      <w:rPr>
        <w:rFonts w:hint="default"/>
      </w:rPr>
    </w:lvl>
    <w:lvl w:ilvl="2">
      <w:start w:val="3"/>
      <w:numFmt w:val="decimal"/>
      <w:lvlText w:val="%1.%2.%3"/>
      <w:lvlJc w:val="left"/>
      <w:pPr>
        <w:ind w:left="930" w:hanging="930"/>
      </w:pPr>
      <w:rPr>
        <w:rFonts w:hint="default"/>
      </w:rPr>
    </w:lvl>
    <w:lvl w:ilvl="3">
      <w:start w:val="3"/>
      <w:numFmt w:val="decimal"/>
      <w:lvlText w:val="%1.%2.%3.%4"/>
      <w:lvlJc w:val="left"/>
      <w:pPr>
        <w:ind w:left="930" w:hanging="930"/>
      </w:pPr>
      <w:rPr>
        <w:rFonts w:hint="default"/>
      </w:rPr>
    </w:lvl>
    <w:lvl w:ilvl="4">
      <w:start w:val="2"/>
      <w:numFmt w:val="decimal"/>
      <w:lvlText w:val="%1.%2.%3.%4.%5"/>
      <w:lvlJc w:val="left"/>
      <w:pPr>
        <w:ind w:left="1080" w:hanging="1080"/>
      </w:pPr>
      <w:rPr>
        <w:rFonts w:hint="default"/>
      </w:rPr>
    </w:lvl>
    <w:lvl w:ilvl="5">
      <w:start w:val="12"/>
      <w:numFmt w:val="decimal"/>
      <w:lvlText w:val="5.1.3.3.%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435051F"/>
    <w:multiLevelType w:val="hybridMultilevel"/>
    <w:tmpl w:val="5A4C9EC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5147D58"/>
    <w:multiLevelType w:val="multilevel"/>
    <w:tmpl w:val="6BEA786E"/>
    <w:lvl w:ilvl="0">
      <w:start w:val="1"/>
      <w:numFmt w:val="decimal"/>
      <w:lvlText w:val="%1."/>
      <w:lvlJc w:val="left"/>
      <w:pPr>
        <w:ind w:left="720" w:hanging="360"/>
      </w:pPr>
      <w:rPr>
        <w:rFonts w:hint="default"/>
        <w:sz w:val="20"/>
        <w:szCs w:val="20"/>
      </w:rPr>
    </w:lvl>
    <w:lvl w:ilvl="1">
      <w:start w:val="1"/>
      <w:numFmt w:val="decimal"/>
      <w:isLgl/>
      <w:lvlText w:val="%1.%2"/>
      <w:lvlJc w:val="left"/>
      <w:pPr>
        <w:ind w:left="735" w:hanging="375"/>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080" w:hanging="720"/>
      </w:pPr>
      <w:rPr>
        <w:rFonts w:ascii="Arial" w:hAnsi="Arial" w:cs="Arial" w:hint="default"/>
        <w:b w:val="0"/>
      </w:rPr>
    </w:lvl>
    <w:lvl w:ilvl="4">
      <w:start w:val="1"/>
      <w:numFmt w:val="decimal"/>
      <w:isLgl/>
      <w:lvlText w:val="%1.%2.%3.%4.%5"/>
      <w:lvlJc w:val="left"/>
      <w:pPr>
        <w:ind w:left="1080" w:hanging="720"/>
      </w:pPr>
      <w:rPr>
        <w:rFonts w:ascii="Arial" w:hAnsi="Arial" w:cs="Arial" w:hint="default"/>
        <w:b w:val="0"/>
      </w:rPr>
    </w:lvl>
    <w:lvl w:ilvl="5">
      <w:start w:val="1"/>
      <w:numFmt w:val="decimal"/>
      <w:isLgl/>
      <w:lvlText w:val="%1.%2.%3.%4.%5.%6"/>
      <w:lvlJc w:val="left"/>
      <w:pPr>
        <w:ind w:left="1440" w:hanging="1080"/>
      </w:pPr>
      <w:rPr>
        <w:rFonts w:ascii="Arial" w:hAnsi="Arial" w:cs="Arial" w:hint="default"/>
        <w:b w:val="0"/>
      </w:rPr>
    </w:lvl>
    <w:lvl w:ilvl="6">
      <w:start w:val="1"/>
      <w:numFmt w:val="decimal"/>
      <w:isLgl/>
      <w:lvlText w:val="%1.%2.%3.%4.%5.%6.%7"/>
      <w:lvlJc w:val="left"/>
      <w:pPr>
        <w:ind w:left="1440" w:hanging="1080"/>
      </w:pPr>
      <w:rPr>
        <w:rFonts w:ascii="Arial" w:hAnsi="Arial" w:cs="Arial" w:hint="default"/>
        <w:b w:val="0"/>
      </w:rPr>
    </w:lvl>
    <w:lvl w:ilvl="7">
      <w:start w:val="1"/>
      <w:numFmt w:val="decimal"/>
      <w:isLgl/>
      <w:lvlText w:val="%1.%2.%3.%4.%5.%6.%7.%8"/>
      <w:lvlJc w:val="left"/>
      <w:pPr>
        <w:ind w:left="1440" w:hanging="1080"/>
      </w:pPr>
      <w:rPr>
        <w:rFonts w:ascii="Arial" w:hAnsi="Arial" w:cs="Arial" w:hint="default"/>
        <w:b w:val="0"/>
      </w:rPr>
    </w:lvl>
    <w:lvl w:ilvl="8">
      <w:start w:val="1"/>
      <w:numFmt w:val="decimal"/>
      <w:isLgl/>
      <w:lvlText w:val="%1.%2.%3.%4.%5.%6.%7.%8.%9"/>
      <w:lvlJc w:val="left"/>
      <w:pPr>
        <w:ind w:left="1800" w:hanging="1440"/>
      </w:pPr>
      <w:rPr>
        <w:rFonts w:ascii="Arial" w:hAnsi="Arial" w:cs="Arial" w:hint="default"/>
        <w:b w:val="0"/>
      </w:rPr>
    </w:lvl>
  </w:abstractNum>
  <w:abstractNum w:abstractNumId="5">
    <w:nsid w:val="0655110E"/>
    <w:multiLevelType w:val="multilevel"/>
    <w:tmpl w:val="25E634E0"/>
    <w:lvl w:ilvl="0">
      <w:start w:val="1"/>
      <w:numFmt w:val="decimal"/>
      <w:lvlText w:val="%1."/>
      <w:lvlJc w:val="left"/>
      <w:pPr>
        <w:ind w:left="754" w:hanging="360"/>
      </w:pPr>
    </w:lvl>
    <w:lvl w:ilvl="1">
      <w:start w:val="1"/>
      <w:numFmt w:val="decimal"/>
      <w:isLgl/>
      <w:lvlText w:val="%1.%2"/>
      <w:lvlJc w:val="left"/>
      <w:pPr>
        <w:ind w:left="898" w:hanging="504"/>
      </w:pPr>
      <w:rPr>
        <w:rFonts w:hint="default"/>
        <w:color w:val="000000"/>
      </w:rPr>
    </w:lvl>
    <w:lvl w:ilvl="2">
      <w:start w:val="3"/>
      <w:numFmt w:val="decimal"/>
      <w:isLgl/>
      <w:lvlText w:val="%1.%2.%3"/>
      <w:lvlJc w:val="left"/>
      <w:pPr>
        <w:ind w:left="1114" w:hanging="720"/>
      </w:pPr>
      <w:rPr>
        <w:rFonts w:hint="default"/>
        <w:color w:val="000000"/>
      </w:rPr>
    </w:lvl>
    <w:lvl w:ilvl="3">
      <w:start w:val="1"/>
      <w:numFmt w:val="decimal"/>
      <w:isLgl/>
      <w:lvlText w:val="%1.%2.%3.%4"/>
      <w:lvlJc w:val="left"/>
      <w:pPr>
        <w:ind w:left="1114" w:hanging="720"/>
      </w:pPr>
      <w:rPr>
        <w:rFonts w:hint="default"/>
        <w:color w:val="000000"/>
      </w:rPr>
    </w:lvl>
    <w:lvl w:ilvl="4">
      <w:start w:val="1"/>
      <w:numFmt w:val="decimal"/>
      <w:isLgl/>
      <w:lvlText w:val="%1.%2.%3.%4.%5"/>
      <w:lvlJc w:val="left"/>
      <w:pPr>
        <w:ind w:left="1474" w:hanging="1080"/>
      </w:pPr>
      <w:rPr>
        <w:rFonts w:hint="default"/>
        <w:color w:val="000000"/>
      </w:rPr>
    </w:lvl>
    <w:lvl w:ilvl="5">
      <w:start w:val="1"/>
      <w:numFmt w:val="decimal"/>
      <w:isLgl/>
      <w:lvlText w:val="%1.%2.%3.%4.%5.%6"/>
      <w:lvlJc w:val="left"/>
      <w:pPr>
        <w:ind w:left="1474" w:hanging="1080"/>
      </w:pPr>
      <w:rPr>
        <w:rFonts w:hint="default"/>
        <w:color w:val="000000"/>
      </w:rPr>
    </w:lvl>
    <w:lvl w:ilvl="6">
      <w:start w:val="1"/>
      <w:numFmt w:val="decimal"/>
      <w:isLgl/>
      <w:lvlText w:val="%1.%2.%3.%4.%5.%6.%7"/>
      <w:lvlJc w:val="left"/>
      <w:pPr>
        <w:ind w:left="1834" w:hanging="1440"/>
      </w:pPr>
      <w:rPr>
        <w:rFonts w:hint="default"/>
        <w:color w:val="000000"/>
      </w:rPr>
    </w:lvl>
    <w:lvl w:ilvl="7">
      <w:start w:val="1"/>
      <w:numFmt w:val="decimal"/>
      <w:isLgl/>
      <w:lvlText w:val="%1.%2.%3.%4.%5.%6.%7.%8"/>
      <w:lvlJc w:val="left"/>
      <w:pPr>
        <w:ind w:left="1834" w:hanging="1440"/>
      </w:pPr>
      <w:rPr>
        <w:rFonts w:hint="default"/>
        <w:color w:val="000000"/>
      </w:rPr>
    </w:lvl>
    <w:lvl w:ilvl="8">
      <w:start w:val="1"/>
      <w:numFmt w:val="decimal"/>
      <w:isLgl/>
      <w:lvlText w:val="%1.%2.%3.%4.%5.%6.%7.%8.%9"/>
      <w:lvlJc w:val="left"/>
      <w:pPr>
        <w:ind w:left="2194" w:hanging="1800"/>
      </w:pPr>
      <w:rPr>
        <w:rFonts w:hint="default"/>
        <w:color w:val="000000"/>
      </w:rPr>
    </w:lvl>
  </w:abstractNum>
  <w:abstractNum w:abstractNumId="6">
    <w:nsid w:val="07447D9A"/>
    <w:multiLevelType w:val="multilevel"/>
    <w:tmpl w:val="9BD4A6B2"/>
    <w:lvl w:ilvl="0">
      <w:start w:val="1"/>
      <w:numFmt w:val="decimal"/>
      <w:lvlText w:val="%1."/>
      <w:lvlJc w:val="left"/>
      <w:pPr>
        <w:ind w:left="720" w:hanging="360"/>
      </w:pPr>
      <w:rPr>
        <w:rFonts w:hint="default"/>
      </w:rPr>
    </w:lvl>
    <w:lvl w:ilvl="1">
      <w:start w:val="6"/>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09024700"/>
    <w:multiLevelType w:val="hybridMultilevel"/>
    <w:tmpl w:val="41D4C6C0"/>
    <w:lvl w:ilvl="0" w:tplc="566E2616">
      <w:start w:val="1"/>
      <w:numFmt w:val="bullet"/>
      <w:lvlText w:val="•"/>
      <w:lvlJc w:val="left"/>
      <w:pPr>
        <w:tabs>
          <w:tab w:val="num" w:pos="720"/>
        </w:tabs>
        <w:ind w:left="720" w:hanging="360"/>
      </w:pPr>
      <w:rPr>
        <w:rFonts w:ascii="Arial" w:hAnsi="Arial" w:hint="default"/>
      </w:rPr>
    </w:lvl>
    <w:lvl w:ilvl="1" w:tplc="A7840068" w:tentative="1">
      <w:start w:val="1"/>
      <w:numFmt w:val="bullet"/>
      <w:lvlText w:val="•"/>
      <w:lvlJc w:val="left"/>
      <w:pPr>
        <w:tabs>
          <w:tab w:val="num" w:pos="1440"/>
        </w:tabs>
        <w:ind w:left="1440" w:hanging="360"/>
      </w:pPr>
      <w:rPr>
        <w:rFonts w:ascii="Arial" w:hAnsi="Arial" w:hint="default"/>
      </w:rPr>
    </w:lvl>
    <w:lvl w:ilvl="2" w:tplc="D640006A" w:tentative="1">
      <w:start w:val="1"/>
      <w:numFmt w:val="bullet"/>
      <w:lvlText w:val="•"/>
      <w:lvlJc w:val="left"/>
      <w:pPr>
        <w:tabs>
          <w:tab w:val="num" w:pos="2160"/>
        </w:tabs>
        <w:ind w:left="2160" w:hanging="360"/>
      </w:pPr>
      <w:rPr>
        <w:rFonts w:ascii="Arial" w:hAnsi="Arial" w:hint="default"/>
      </w:rPr>
    </w:lvl>
    <w:lvl w:ilvl="3" w:tplc="4EFA2038" w:tentative="1">
      <w:start w:val="1"/>
      <w:numFmt w:val="bullet"/>
      <w:lvlText w:val="•"/>
      <w:lvlJc w:val="left"/>
      <w:pPr>
        <w:tabs>
          <w:tab w:val="num" w:pos="2880"/>
        </w:tabs>
        <w:ind w:left="2880" w:hanging="360"/>
      </w:pPr>
      <w:rPr>
        <w:rFonts w:ascii="Arial" w:hAnsi="Arial" w:hint="default"/>
      </w:rPr>
    </w:lvl>
    <w:lvl w:ilvl="4" w:tplc="742ACCBA" w:tentative="1">
      <w:start w:val="1"/>
      <w:numFmt w:val="bullet"/>
      <w:lvlText w:val="•"/>
      <w:lvlJc w:val="left"/>
      <w:pPr>
        <w:tabs>
          <w:tab w:val="num" w:pos="3600"/>
        </w:tabs>
        <w:ind w:left="3600" w:hanging="360"/>
      </w:pPr>
      <w:rPr>
        <w:rFonts w:ascii="Arial" w:hAnsi="Arial" w:hint="default"/>
      </w:rPr>
    </w:lvl>
    <w:lvl w:ilvl="5" w:tplc="70DE8C9E" w:tentative="1">
      <w:start w:val="1"/>
      <w:numFmt w:val="bullet"/>
      <w:lvlText w:val="•"/>
      <w:lvlJc w:val="left"/>
      <w:pPr>
        <w:tabs>
          <w:tab w:val="num" w:pos="4320"/>
        </w:tabs>
        <w:ind w:left="4320" w:hanging="360"/>
      </w:pPr>
      <w:rPr>
        <w:rFonts w:ascii="Arial" w:hAnsi="Arial" w:hint="default"/>
      </w:rPr>
    </w:lvl>
    <w:lvl w:ilvl="6" w:tplc="25EC4926" w:tentative="1">
      <w:start w:val="1"/>
      <w:numFmt w:val="bullet"/>
      <w:lvlText w:val="•"/>
      <w:lvlJc w:val="left"/>
      <w:pPr>
        <w:tabs>
          <w:tab w:val="num" w:pos="5040"/>
        </w:tabs>
        <w:ind w:left="5040" w:hanging="360"/>
      </w:pPr>
      <w:rPr>
        <w:rFonts w:ascii="Arial" w:hAnsi="Arial" w:hint="default"/>
      </w:rPr>
    </w:lvl>
    <w:lvl w:ilvl="7" w:tplc="955EDE5E" w:tentative="1">
      <w:start w:val="1"/>
      <w:numFmt w:val="bullet"/>
      <w:lvlText w:val="•"/>
      <w:lvlJc w:val="left"/>
      <w:pPr>
        <w:tabs>
          <w:tab w:val="num" w:pos="5760"/>
        </w:tabs>
        <w:ind w:left="5760" w:hanging="360"/>
      </w:pPr>
      <w:rPr>
        <w:rFonts w:ascii="Arial" w:hAnsi="Arial" w:hint="default"/>
      </w:rPr>
    </w:lvl>
    <w:lvl w:ilvl="8" w:tplc="499662A0" w:tentative="1">
      <w:start w:val="1"/>
      <w:numFmt w:val="bullet"/>
      <w:lvlText w:val="•"/>
      <w:lvlJc w:val="left"/>
      <w:pPr>
        <w:tabs>
          <w:tab w:val="num" w:pos="6480"/>
        </w:tabs>
        <w:ind w:left="6480" w:hanging="360"/>
      </w:pPr>
      <w:rPr>
        <w:rFonts w:ascii="Arial" w:hAnsi="Arial" w:hint="default"/>
      </w:rPr>
    </w:lvl>
  </w:abstractNum>
  <w:abstractNum w:abstractNumId="8">
    <w:nsid w:val="0A7C5EE6"/>
    <w:multiLevelType w:val="hybridMultilevel"/>
    <w:tmpl w:val="B1E2D0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9">
    <w:nsid w:val="0BA151DD"/>
    <w:multiLevelType w:val="multilevel"/>
    <w:tmpl w:val="B1DA9B20"/>
    <w:lvl w:ilvl="0">
      <w:start w:val="5"/>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3"/>
      <w:numFmt w:val="decimal"/>
      <w:lvlText w:val="%1.%2.%3.%4.%5"/>
      <w:lvlJc w:val="left"/>
      <w:pPr>
        <w:ind w:left="765" w:hanging="765"/>
      </w:pPr>
      <w:rPr>
        <w:rFonts w:hint="default"/>
      </w:rPr>
    </w:lvl>
    <w:lvl w:ilvl="5">
      <w:start w:val="2"/>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D1E575D"/>
    <w:multiLevelType w:val="hybridMultilevel"/>
    <w:tmpl w:val="85CA13E2"/>
    <w:lvl w:ilvl="0" w:tplc="266A2F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D691B07"/>
    <w:multiLevelType w:val="hybridMultilevel"/>
    <w:tmpl w:val="0E6A75FA"/>
    <w:lvl w:ilvl="0" w:tplc="04090019">
      <w:start w:val="1"/>
      <w:numFmt w:val="lowerLetter"/>
      <w:lvlText w:val="%1."/>
      <w:lvlJc w:val="left"/>
      <w:pPr>
        <w:tabs>
          <w:tab w:val="num" w:pos="720"/>
        </w:tabs>
        <w:ind w:left="720" w:hanging="360"/>
      </w:pPr>
    </w:lvl>
    <w:lvl w:ilvl="1" w:tplc="FF6EEB98">
      <w:start w:val="1"/>
      <w:numFmt w:val="decimal"/>
      <w:lvlText w:val="%2."/>
      <w:lvlJc w:val="left"/>
      <w:pPr>
        <w:tabs>
          <w:tab w:val="num" w:pos="1440"/>
        </w:tabs>
        <w:ind w:left="1440" w:hanging="360"/>
      </w:pPr>
    </w:lvl>
    <w:lvl w:ilvl="2" w:tplc="D5F01666">
      <w:start w:val="1"/>
      <w:numFmt w:val="decimal"/>
      <w:lvlText w:val="%3."/>
      <w:lvlJc w:val="left"/>
      <w:pPr>
        <w:tabs>
          <w:tab w:val="num" w:pos="2160"/>
        </w:tabs>
        <w:ind w:left="2160" w:hanging="360"/>
      </w:pPr>
    </w:lvl>
    <w:lvl w:ilvl="3" w:tplc="A224E788">
      <w:start w:val="1"/>
      <w:numFmt w:val="decimal"/>
      <w:lvlText w:val="%4."/>
      <w:lvlJc w:val="left"/>
      <w:pPr>
        <w:tabs>
          <w:tab w:val="num" w:pos="2880"/>
        </w:tabs>
        <w:ind w:left="2880" w:hanging="360"/>
      </w:pPr>
    </w:lvl>
    <w:lvl w:ilvl="4" w:tplc="03483998">
      <w:start w:val="1"/>
      <w:numFmt w:val="decimal"/>
      <w:lvlText w:val="%5."/>
      <w:lvlJc w:val="left"/>
      <w:pPr>
        <w:tabs>
          <w:tab w:val="num" w:pos="3600"/>
        </w:tabs>
        <w:ind w:left="3600" w:hanging="360"/>
      </w:pPr>
    </w:lvl>
    <w:lvl w:ilvl="5" w:tplc="D96E0C0E">
      <w:start w:val="1"/>
      <w:numFmt w:val="decimal"/>
      <w:lvlText w:val="%6."/>
      <w:lvlJc w:val="left"/>
      <w:pPr>
        <w:tabs>
          <w:tab w:val="num" w:pos="4320"/>
        </w:tabs>
        <w:ind w:left="4320" w:hanging="360"/>
      </w:pPr>
    </w:lvl>
    <w:lvl w:ilvl="6" w:tplc="E188CE18">
      <w:start w:val="1"/>
      <w:numFmt w:val="decimal"/>
      <w:lvlText w:val="%7."/>
      <w:lvlJc w:val="left"/>
      <w:pPr>
        <w:tabs>
          <w:tab w:val="num" w:pos="5040"/>
        </w:tabs>
        <w:ind w:left="5040" w:hanging="360"/>
      </w:pPr>
    </w:lvl>
    <w:lvl w:ilvl="7" w:tplc="0CB610B2">
      <w:start w:val="1"/>
      <w:numFmt w:val="decimal"/>
      <w:lvlText w:val="%8."/>
      <w:lvlJc w:val="left"/>
      <w:pPr>
        <w:tabs>
          <w:tab w:val="num" w:pos="5760"/>
        </w:tabs>
        <w:ind w:left="5760" w:hanging="360"/>
      </w:pPr>
    </w:lvl>
    <w:lvl w:ilvl="8" w:tplc="03D42102">
      <w:start w:val="1"/>
      <w:numFmt w:val="decimal"/>
      <w:lvlText w:val="%9."/>
      <w:lvlJc w:val="left"/>
      <w:pPr>
        <w:tabs>
          <w:tab w:val="num" w:pos="6480"/>
        </w:tabs>
        <w:ind w:left="6480" w:hanging="360"/>
      </w:pPr>
    </w:lvl>
  </w:abstractNum>
  <w:abstractNum w:abstractNumId="12">
    <w:nsid w:val="124802C9"/>
    <w:multiLevelType w:val="hybridMultilevel"/>
    <w:tmpl w:val="0EB0E05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4D5749E"/>
    <w:multiLevelType w:val="multilevel"/>
    <w:tmpl w:val="67849B50"/>
    <w:lvl w:ilvl="0">
      <w:start w:val="5"/>
      <w:numFmt w:val="decimal"/>
      <w:lvlText w:val="%1"/>
      <w:lvlJc w:val="left"/>
      <w:pPr>
        <w:ind w:left="930" w:hanging="930"/>
      </w:pPr>
      <w:rPr>
        <w:rFonts w:hint="default"/>
      </w:rPr>
    </w:lvl>
    <w:lvl w:ilvl="1">
      <w:start w:val="1"/>
      <w:numFmt w:val="decimal"/>
      <w:lvlText w:val="%1.%2"/>
      <w:lvlJc w:val="left"/>
      <w:pPr>
        <w:ind w:left="930" w:hanging="930"/>
      </w:pPr>
      <w:rPr>
        <w:rFonts w:hint="default"/>
      </w:rPr>
    </w:lvl>
    <w:lvl w:ilvl="2">
      <w:start w:val="3"/>
      <w:numFmt w:val="decimal"/>
      <w:lvlText w:val="%1.%2.%3"/>
      <w:lvlJc w:val="left"/>
      <w:pPr>
        <w:ind w:left="930" w:hanging="930"/>
      </w:pPr>
      <w:rPr>
        <w:rFonts w:hint="default"/>
      </w:rPr>
    </w:lvl>
    <w:lvl w:ilvl="3">
      <w:start w:val="3"/>
      <w:numFmt w:val="decimal"/>
      <w:lvlText w:val="%1.%2.%3.%4"/>
      <w:lvlJc w:val="left"/>
      <w:pPr>
        <w:ind w:left="930" w:hanging="930"/>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1E071ED7"/>
    <w:multiLevelType w:val="hybridMultilevel"/>
    <w:tmpl w:val="5FDAB306"/>
    <w:lvl w:ilvl="0" w:tplc="AE50B51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1172A72"/>
    <w:multiLevelType w:val="hybridMultilevel"/>
    <w:tmpl w:val="FF3059D4"/>
    <w:lvl w:ilvl="0" w:tplc="7728BB0C">
      <w:start w:val="1"/>
      <w:numFmt w:val="bullet"/>
      <w:lvlText w:val="•"/>
      <w:lvlJc w:val="left"/>
      <w:pPr>
        <w:tabs>
          <w:tab w:val="num" w:pos="720"/>
        </w:tabs>
        <w:ind w:left="720" w:hanging="360"/>
      </w:pPr>
      <w:rPr>
        <w:rFonts w:ascii="Arial" w:hAnsi="Arial" w:hint="default"/>
      </w:rPr>
    </w:lvl>
    <w:lvl w:ilvl="1" w:tplc="6D90A97A" w:tentative="1">
      <w:start w:val="1"/>
      <w:numFmt w:val="bullet"/>
      <w:lvlText w:val="•"/>
      <w:lvlJc w:val="left"/>
      <w:pPr>
        <w:tabs>
          <w:tab w:val="num" w:pos="1440"/>
        </w:tabs>
        <w:ind w:left="1440" w:hanging="360"/>
      </w:pPr>
      <w:rPr>
        <w:rFonts w:ascii="Arial" w:hAnsi="Arial" w:hint="default"/>
      </w:rPr>
    </w:lvl>
    <w:lvl w:ilvl="2" w:tplc="24B8F36A" w:tentative="1">
      <w:start w:val="1"/>
      <w:numFmt w:val="bullet"/>
      <w:lvlText w:val="•"/>
      <w:lvlJc w:val="left"/>
      <w:pPr>
        <w:tabs>
          <w:tab w:val="num" w:pos="2160"/>
        </w:tabs>
        <w:ind w:left="2160" w:hanging="360"/>
      </w:pPr>
      <w:rPr>
        <w:rFonts w:ascii="Arial" w:hAnsi="Arial" w:hint="default"/>
      </w:rPr>
    </w:lvl>
    <w:lvl w:ilvl="3" w:tplc="BE9E40CE" w:tentative="1">
      <w:start w:val="1"/>
      <w:numFmt w:val="bullet"/>
      <w:lvlText w:val="•"/>
      <w:lvlJc w:val="left"/>
      <w:pPr>
        <w:tabs>
          <w:tab w:val="num" w:pos="2880"/>
        </w:tabs>
        <w:ind w:left="2880" w:hanging="360"/>
      </w:pPr>
      <w:rPr>
        <w:rFonts w:ascii="Arial" w:hAnsi="Arial" w:hint="default"/>
      </w:rPr>
    </w:lvl>
    <w:lvl w:ilvl="4" w:tplc="80ACC032" w:tentative="1">
      <w:start w:val="1"/>
      <w:numFmt w:val="bullet"/>
      <w:lvlText w:val="•"/>
      <w:lvlJc w:val="left"/>
      <w:pPr>
        <w:tabs>
          <w:tab w:val="num" w:pos="3600"/>
        </w:tabs>
        <w:ind w:left="3600" w:hanging="360"/>
      </w:pPr>
      <w:rPr>
        <w:rFonts w:ascii="Arial" w:hAnsi="Arial" w:hint="default"/>
      </w:rPr>
    </w:lvl>
    <w:lvl w:ilvl="5" w:tplc="B518FA86" w:tentative="1">
      <w:start w:val="1"/>
      <w:numFmt w:val="bullet"/>
      <w:lvlText w:val="•"/>
      <w:lvlJc w:val="left"/>
      <w:pPr>
        <w:tabs>
          <w:tab w:val="num" w:pos="4320"/>
        </w:tabs>
        <w:ind w:left="4320" w:hanging="360"/>
      </w:pPr>
      <w:rPr>
        <w:rFonts w:ascii="Arial" w:hAnsi="Arial" w:hint="default"/>
      </w:rPr>
    </w:lvl>
    <w:lvl w:ilvl="6" w:tplc="9206793C" w:tentative="1">
      <w:start w:val="1"/>
      <w:numFmt w:val="bullet"/>
      <w:lvlText w:val="•"/>
      <w:lvlJc w:val="left"/>
      <w:pPr>
        <w:tabs>
          <w:tab w:val="num" w:pos="5040"/>
        </w:tabs>
        <w:ind w:left="5040" w:hanging="360"/>
      </w:pPr>
      <w:rPr>
        <w:rFonts w:ascii="Arial" w:hAnsi="Arial" w:hint="default"/>
      </w:rPr>
    </w:lvl>
    <w:lvl w:ilvl="7" w:tplc="7E0E419A" w:tentative="1">
      <w:start w:val="1"/>
      <w:numFmt w:val="bullet"/>
      <w:lvlText w:val="•"/>
      <w:lvlJc w:val="left"/>
      <w:pPr>
        <w:tabs>
          <w:tab w:val="num" w:pos="5760"/>
        </w:tabs>
        <w:ind w:left="5760" w:hanging="360"/>
      </w:pPr>
      <w:rPr>
        <w:rFonts w:ascii="Arial" w:hAnsi="Arial" w:hint="default"/>
      </w:rPr>
    </w:lvl>
    <w:lvl w:ilvl="8" w:tplc="04F23396" w:tentative="1">
      <w:start w:val="1"/>
      <w:numFmt w:val="bullet"/>
      <w:lvlText w:val="•"/>
      <w:lvlJc w:val="left"/>
      <w:pPr>
        <w:tabs>
          <w:tab w:val="num" w:pos="6480"/>
        </w:tabs>
        <w:ind w:left="6480" w:hanging="360"/>
      </w:pPr>
      <w:rPr>
        <w:rFonts w:ascii="Arial" w:hAnsi="Arial" w:hint="default"/>
      </w:rPr>
    </w:lvl>
  </w:abstractNum>
  <w:abstractNum w:abstractNumId="16">
    <w:nsid w:val="27AD48A8"/>
    <w:multiLevelType w:val="hybridMultilevel"/>
    <w:tmpl w:val="0C1AA414"/>
    <w:lvl w:ilvl="0" w:tplc="824621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01544D7"/>
    <w:multiLevelType w:val="hybridMultilevel"/>
    <w:tmpl w:val="3FF27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2C90085"/>
    <w:multiLevelType w:val="multilevel"/>
    <w:tmpl w:val="3D30B1E8"/>
    <w:lvl w:ilvl="0">
      <w:start w:val="5"/>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3"/>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5.1.3.3.%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34EB59B9"/>
    <w:multiLevelType w:val="multilevel"/>
    <w:tmpl w:val="A6B4E8D6"/>
    <w:lvl w:ilvl="0">
      <w:start w:val="5"/>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3"/>
      <w:numFmt w:val="decimal"/>
      <w:lvlText w:val="%1.%2.%3"/>
      <w:lvlJc w:val="left"/>
      <w:pPr>
        <w:ind w:left="720" w:hanging="720"/>
      </w:pPr>
      <w:rPr>
        <w:rFonts w:hint="default"/>
      </w:rPr>
    </w:lvl>
    <w:lvl w:ilvl="3">
      <w:start w:val="4"/>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409E31F0"/>
    <w:multiLevelType w:val="multilevel"/>
    <w:tmpl w:val="DF7A0EFA"/>
    <w:lvl w:ilvl="0">
      <w:start w:val="5"/>
      <w:numFmt w:val="decimal"/>
      <w:lvlText w:val="%1"/>
      <w:lvlJc w:val="left"/>
      <w:pPr>
        <w:ind w:left="930" w:hanging="930"/>
      </w:pPr>
      <w:rPr>
        <w:rFonts w:hint="default"/>
      </w:rPr>
    </w:lvl>
    <w:lvl w:ilvl="1">
      <w:start w:val="1"/>
      <w:numFmt w:val="decimal"/>
      <w:lvlText w:val="%1.%2"/>
      <w:lvlJc w:val="left"/>
      <w:pPr>
        <w:ind w:left="930" w:hanging="930"/>
      </w:pPr>
      <w:rPr>
        <w:rFonts w:hint="default"/>
      </w:rPr>
    </w:lvl>
    <w:lvl w:ilvl="2">
      <w:start w:val="3"/>
      <w:numFmt w:val="decimal"/>
      <w:lvlText w:val="%1.%2.%3"/>
      <w:lvlJc w:val="left"/>
      <w:pPr>
        <w:ind w:left="930" w:hanging="930"/>
      </w:pPr>
      <w:rPr>
        <w:rFonts w:hint="default"/>
      </w:rPr>
    </w:lvl>
    <w:lvl w:ilvl="3">
      <w:start w:val="3"/>
      <w:numFmt w:val="decimal"/>
      <w:lvlText w:val="%1.%2.%3.%4"/>
      <w:lvlJc w:val="left"/>
      <w:pPr>
        <w:ind w:left="930" w:hanging="930"/>
      </w:pPr>
      <w:rPr>
        <w:rFonts w:hint="default"/>
      </w:rPr>
    </w:lvl>
    <w:lvl w:ilvl="4">
      <w:start w:val="2"/>
      <w:numFmt w:val="decimal"/>
      <w:lvlText w:val="%1.%2.%3.%4.%5"/>
      <w:lvlJc w:val="left"/>
      <w:pPr>
        <w:ind w:left="1080" w:hanging="1080"/>
      </w:pPr>
      <w:rPr>
        <w:rFonts w:hint="default"/>
      </w:rPr>
    </w:lvl>
    <w:lvl w:ilvl="5">
      <w:start w:val="1"/>
      <w:numFmt w:val="decimal"/>
      <w:lvlText w:val="5.1.3.3.%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8EE06AE"/>
    <w:multiLevelType w:val="multilevel"/>
    <w:tmpl w:val="E9701114"/>
    <w:lvl w:ilvl="0">
      <w:start w:val="5"/>
      <w:numFmt w:val="decimal"/>
      <w:lvlText w:val="%1"/>
      <w:lvlJc w:val="left"/>
      <w:pPr>
        <w:ind w:left="765" w:hanging="765"/>
      </w:pPr>
      <w:rPr>
        <w:rFonts w:hint="default"/>
        <w:color w:val="000000" w:themeColor="text1"/>
      </w:rPr>
    </w:lvl>
    <w:lvl w:ilvl="1">
      <w:start w:val="1"/>
      <w:numFmt w:val="decimal"/>
      <w:lvlText w:val="%1.%2"/>
      <w:lvlJc w:val="left"/>
      <w:pPr>
        <w:ind w:left="765" w:hanging="765"/>
      </w:pPr>
      <w:rPr>
        <w:rFonts w:hint="default"/>
        <w:color w:val="000000" w:themeColor="text1"/>
      </w:rPr>
    </w:lvl>
    <w:lvl w:ilvl="2">
      <w:start w:val="3"/>
      <w:numFmt w:val="decimal"/>
      <w:lvlText w:val="%1.%2.%3"/>
      <w:lvlJc w:val="left"/>
      <w:pPr>
        <w:ind w:left="765" w:hanging="765"/>
      </w:pPr>
      <w:rPr>
        <w:rFonts w:hint="default"/>
        <w:color w:val="000000" w:themeColor="text1"/>
      </w:rPr>
    </w:lvl>
    <w:lvl w:ilvl="3">
      <w:start w:val="1"/>
      <w:numFmt w:val="decimal"/>
      <w:lvlText w:val="%1.%2.%3.%4"/>
      <w:lvlJc w:val="left"/>
      <w:pPr>
        <w:ind w:left="765" w:hanging="765"/>
      </w:pPr>
      <w:rPr>
        <w:rFonts w:hint="default"/>
        <w:color w:val="000000" w:themeColor="text1"/>
      </w:rPr>
    </w:lvl>
    <w:lvl w:ilvl="4">
      <w:start w:val="2"/>
      <w:numFmt w:val="decimal"/>
      <w:lvlText w:val="%1.%2.%3.%4.%5"/>
      <w:lvlJc w:val="left"/>
      <w:pPr>
        <w:ind w:left="765" w:hanging="765"/>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080" w:hanging="108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22">
    <w:nsid w:val="494651AC"/>
    <w:multiLevelType w:val="hybridMultilevel"/>
    <w:tmpl w:val="0DF83030"/>
    <w:lvl w:ilvl="0" w:tplc="04090019">
      <w:start w:val="1"/>
      <w:numFmt w:val="lowerLetter"/>
      <w:lvlText w:val="%1."/>
      <w:lvlJc w:val="left"/>
      <w:pPr>
        <w:tabs>
          <w:tab w:val="num" w:pos="720"/>
        </w:tabs>
        <w:ind w:left="720" w:hanging="360"/>
      </w:pPr>
    </w:lvl>
    <w:lvl w:ilvl="1" w:tplc="E7F688E8">
      <w:start w:val="1"/>
      <w:numFmt w:val="decimal"/>
      <w:lvlText w:val="%2."/>
      <w:lvlJc w:val="left"/>
      <w:pPr>
        <w:tabs>
          <w:tab w:val="num" w:pos="1440"/>
        </w:tabs>
        <w:ind w:left="1440" w:hanging="360"/>
      </w:pPr>
    </w:lvl>
    <w:lvl w:ilvl="2" w:tplc="B18016FE">
      <w:start w:val="1"/>
      <w:numFmt w:val="decimal"/>
      <w:lvlText w:val="%3."/>
      <w:lvlJc w:val="left"/>
      <w:pPr>
        <w:tabs>
          <w:tab w:val="num" w:pos="2160"/>
        </w:tabs>
        <w:ind w:left="2160" w:hanging="360"/>
      </w:pPr>
    </w:lvl>
    <w:lvl w:ilvl="3" w:tplc="51FCB0A2">
      <w:start w:val="1"/>
      <w:numFmt w:val="decimal"/>
      <w:lvlText w:val="%4."/>
      <w:lvlJc w:val="left"/>
      <w:pPr>
        <w:tabs>
          <w:tab w:val="num" w:pos="2880"/>
        </w:tabs>
        <w:ind w:left="2880" w:hanging="360"/>
      </w:pPr>
    </w:lvl>
    <w:lvl w:ilvl="4" w:tplc="BACA5EE4">
      <w:start w:val="1"/>
      <w:numFmt w:val="decimal"/>
      <w:lvlText w:val="%5."/>
      <w:lvlJc w:val="left"/>
      <w:pPr>
        <w:tabs>
          <w:tab w:val="num" w:pos="3600"/>
        </w:tabs>
        <w:ind w:left="3600" w:hanging="360"/>
      </w:pPr>
    </w:lvl>
    <w:lvl w:ilvl="5" w:tplc="E23A8C3E">
      <w:start w:val="1"/>
      <w:numFmt w:val="decimal"/>
      <w:lvlText w:val="%6."/>
      <w:lvlJc w:val="left"/>
      <w:pPr>
        <w:tabs>
          <w:tab w:val="num" w:pos="4320"/>
        </w:tabs>
        <w:ind w:left="4320" w:hanging="360"/>
      </w:pPr>
    </w:lvl>
    <w:lvl w:ilvl="6" w:tplc="9666365A">
      <w:start w:val="1"/>
      <w:numFmt w:val="decimal"/>
      <w:lvlText w:val="%7."/>
      <w:lvlJc w:val="left"/>
      <w:pPr>
        <w:tabs>
          <w:tab w:val="num" w:pos="5040"/>
        </w:tabs>
        <w:ind w:left="5040" w:hanging="360"/>
      </w:pPr>
    </w:lvl>
    <w:lvl w:ilvl="7" w:tplc="7E1ED78E">
      <w:start w:val="1"/>
      <w:numFmt w:val="decimal"/>
      <w:lvlText w:val="%8."/>
      <w:lvlJc w:val="left"/>
      <w:pPr>
        <w:tabs>
          <w:tab w:val="num" w:pos="5760"/>
        </w:tabs>
        <w:ind w:left="5760" w:hanging="360"/>
      </w:pPr>
    </w:lvl>
    <w:lvl w:ilvl="8" w:tplc="216232F8">
      <w:start w:val="1"/>
      <w:numFmt w:val="decimal"/>
      <w:lvlText w:val="%9."/>
      <w:lvlJc w:val="left"/>
      <w:pPr>
        <w:tabs>
          <w:tab w:val="num" w:pos="6480"/>
        </w:tabs>
        <w:ind w:left="6480" w:hanging="360"/>
      </w:pPr>
    </w:lvl>
  </w:abstractNum>
  <w:abstractNum w:abstractNumId="23">
    <w:nsid w:val="4A4F0D63"/>
    <w:multiLevelType w:val="hybridMultilevel"/>
    <w:tmpl w:val="97E6E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4ED43E2"/>
    <w:multiLevelType w:val="hybridMultilevel"/>
    <w:tmpl w:val="F01AA9AC"/>
    <w:lvl w:ilvl="0" w:tplc="04090019">
      <w:start w:val="1"/>
      <w:numFmt w:val="lowerLetter"/>
      <w:lvlText w:val="%1."/>
      <w:lvlJc w:val="left"/>
      <w:pPr>
        <w:tabs>
          <w:tab w:val="num" w:pos="720"/>
        </w:tabs>
        <w:ind w:left="720" w:hanging="360"/>
      </w:pPr>
    </w:lvl>
    <w:lvl w:ilvl="1" w:tplc="6E6A4F40">
      <w:start w:val="1"/>
      <w:numFmt w:val="decimal"/>
      <w:lvlText w:val="%2."/>
      <w:lvlJc w:val="left"/>
      <w:pPr>
        <w:tabs>
          <w:tab w:val="num" w:pos="1440"/>
        </w:tabs>
        <w:ind w:left="1440" w:hanging="360"/>
      </w:pPr>
    </w:lvl>
    <w:lvl w:ilvl="2" w:tplc="C43CEA58">
      <w:start w:val="1"/>
      <w:numFmt w:val="decimal"/>
      <w:lvlText w:val="%3."/>
      <w:lvlJc w:val="left"/>
      <w:pPr>
        <w:tabs>
          <w:tab w:val="num" w:pos="2160"/>
        </w:tabs>
        <w:ind w:left="2160" w:hanging="360"/>
      </w:pPr>
    </w:lvl>
    <w:lvl w:ilvl="3" w:tplc="E51E3ADA">
      <w:start w:val="1"/>
      <w:numFmt w:val="decimal"/>
      <w:lvlText w:val="%4."/>
      <w:lvlJc w:val="left"/>
      <w:pPr>
        <w:tabs>
          <w:tab w:val="num" w:pos="2880"/>
        </w:tabs>
        <w:ind w:left="2880" w:hanging="360"/>
      </w:pPr>
    </w:lvl>
    <w:lvl w:ilvl="4" w:tplc="0A2A283C">
      <w:start w:val="1"/>
      <w:numFmt w:val="decimal"/>
      <w:lvlText w:val="%5."/>
      <w:lvlJc w:val="left"/>
      <w:pPr>
        <w:tabs>
          <w:tab w:val="num" w:pos="3600"/>
        </w:tabs>
        <w:ind w:left="3600" w:hanging="360"/>
      </w:pPr>
    </w:lvl>
    <w:lvl w:ilvl="5" w:tplc="09C08AEA">
      <w:start w:val="1"/>
      <w:numFmt w:val="decimal"/>
      <w:lvlText w:val="%6."/>
      <w:lvlJc w:val="left"/>
      <w:pPr>
        <w:tabs>
          <w:tab w:val="num" w:pos="4320"/>
        </w:tabs>
        <w:ind w:left="4320" w:hanging="360"/>
      </w:pPr>
    </w:lvl>
    <w:lvl w:ilvl="6" w:tplc="9B3CC9D4">
      <w:start w:val="1"/>
      <w:numFmt w:val="decimal"/>
      <w:lvlText w:val="%7."/>
      <w:lvlJc w:val="left"/>
      <w:pPr>
        <w:tabs>
          <w:tab w:val="num" w:pos="5040"/>
        </w:tabs>
        <w:ind w:left="5040" w:hanging="360"/>
      </w:pPr>
    </w:lvl>
    <w:lvl w:ilvl="7" w:tplc="4F3AF224">
      <w:start w:val="1"/>
      <w:numFmt w:val="decimal"/>
      <w:lvlText w:val="%8."/>
      <w:lvlJc w:val="left"/>
      <w:pPr>
        <w:tabs>
          <w:tab w:val="num" w:pos="5760"/>
        </w:tabs>
        <w:ind w:left="5760" w:hanging="360"/>
      </w:pPr>
    </w:lvl>
    <w:lvl w:ilvl="8" w:tplc="CE76382C">
      <w:start w:val="1"/>
      <w:numFmt w:val="decimal"/>
      <w:lvlText w:val="%9."/>
      <w:lvlJc w:val="left"/>
      <w:pPr>
        <w:tabs>
          <w:tab w:val="num" w:pos="6480"/>
        </w:tabs>
        <w:ind w:left="6480" w:hanging="360"/>
      </w:pPr>
    </w:lvl>
  </w:abstractNum>
  <w:abstractNum w:abstractNumId="25">
    <w:nsid w:val="581A156B"/>
    <w:multiLevelType w:val="hybridMultilevel"/>
    <w:tmpl w:val="D3D8A92E"/>
    <w:lvl w:ilvl="0" w:tplc="AB5EA820">
      <w:start w:val="1"/>
      <w:numFmt w:val="decimal"/>
      <w:lvlText w:val="(%1)"/>
      <w:lvlJc w:val="left"/>
      <w:pPr>
        <w:ind w:left="688" w:hanging="360"/>
      </w:pPr>
      <w:rPr>
        <w:rFonts w:ascii="Arial" w:eastAsia="Times New Roman" w:hAnsi="Arial" w:cs="Arial"/>
      </w:r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26">
    <w:nsid w:val="589812FA"/>
    <w:multiLevelType w:val="hybridMultilevel"/>
    <w:tmpl w:val="7108C68E"/>
    <w:lvl w:ilvl="0" w:tplc="04090011">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BA232B2"/>
    <w:multiLevelType w:val="hybridMultilevel"/>
    <w:tmpl w:val="3B64DD5E"/>
    <w:lvl w:ilvl="0" w:tplc="BBEE34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DB8341D"/>
    <w:multiLevelType w:val="multilevel"/>
    <w:tmpl w:val="E188CBE6"/>
    <w:lvl w:ilvl="0">
      <w:start w:val="5"/>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5FB62267"/>
    <w:multiLevelType w:val="hybridMultilevel"/>
    <w:tmpl w:val="12AE0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4433C96"/>
    <w:multiLevelType w:val="multilevel"/>
    <w:tmpl w:val="A3D4980A"/>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1">
    <w:nsid w:val="687B08E4"/>
    <w:multiLevelType w:val="hybridMultilevel"/>
    <w:tmpl w:val="73BA3E14"/>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B764926"/>
    <w:multiLevelType w:val="multilevel"/>
    <w:tmpl w:val="178C9AE4"/>
    <w:lvl w:ilvl="0">
      <w:start w:val="5"/>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3"/>
      <w:numFmt w:val="decimal"/>
      <w:lvlText w:val="%1.%2.%3"/>
      <w:lvlJc w:val="left"/>
      <w:pPr>
        <w:ind w:left="720" w:hanging="720"/>
      </w:pPr>
      <w:rPr>
        <w:rFonts w:hint="default"/>
      </w:rPr>
    </w:lvl>
    <w:lvl w:ilvl="3">
      <w:start w:val="5"/>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nsid w:val="6D99441E"/>
    <w:multiLevelType w:val="hybridMultilevel"/>
    <w:tmpl w:val="0972B9B8"/>
    <w:lvl w:ilvl="0" w:tplc="0421000B">
      <w:start w:val="80"/>
      <w:numFmt w:val="bullet"/>
      <w:lvlText w:val=""/>
      <w:lvlJc w:val="left"/>
      <w:pPr>
        <w:ind w:left="720" w:hanging="360"/>
      </w:pPr>
      <w:rPr>
        <w:rFonts w:ascii="Wingdings" w:eastAsia="Times New Roman" w:hAnsi="Wingdings"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4">
    <w:nsid w:val="6F8042E9"/>
    <w:multiLevelType w:val="multilevel"/>
    <w:tmpl w:val="6EBC7BA8"/>
    <w:lvl w:ilvl="0">
      <w:start w:val="5"/>
      <w:numFmt w:val="decimal"/>
      <w:lvlText w:val="%1"/>
      <w:lvlJc w:val="left"/>
      <w:pPr>
        <w:ind w:left="930" w:hanging="930"/>
      </w:pPr>
      <w:rPr>
        <w:rFonts w:hint="default"/>
      </w:rPr>
    </w:lvl>
    <w:lvl w:ilvl="1">
      <w:start w:val="1"/>
      <w:numFmt w:val="decimal"/>
      <w:lvlText w:val="%1.%2"/>
      <w:lvlJc w:val="left"/>
      <w:pPr>
        <w:ind w:left="930" w:hanging="930"/>
      </w:pPr>
      <w:rPr>
        <w:rFonts w:hint="default"/>
      </w:rPr>
    </w:lvl>
    <w:lvl w:ilvl="2">
      <w:start w:val="3"/>
      <w:numFmt w:val="decimal"/>
      <w:lvlText w:val="%1.%2.%3"/>
      <w:lvlJc w:val="left"/>
      <w:pPr>
        <w:ind w:left="930" w:hanging="930"/>
      </w:pPr>
      <w:rPr>
        <w:rFonts w:hint="default"/>
      </w:rPr>
    </w:lvl>
    <w:lvl w:ilvl="3">
      <w:start w:val="3"/>
      <w:numFmt w:val="decimal"/>
      <w:lvlText w:val="%1.%2.%3.%4"/>
      <w:lvlJc w:val="left"/>
      <w:pPr>
        <w:ind w:left="930" w:hanging="930"/>
      </w:pPr>
      <w:rPr>
        <w:rFonts w:hint="default"/>
      </w:rPr>
    </w:lvl>
    <w:lvl w:ilvl="4">
      <w:start w:val="3"/>
      <w:numFmt w:val="decimal"/>
      <w:lvlText w:val="%1.%2.%3.%4.%5"/>
      <w:lvlJc w:val="left"/>
      <w:pPr>
        <w:ind w:left="1080" w:hanging="1080"/>
      </w:pPr>
      <w:rPr>
        <w:rFonts w:hint="default"/>
      </w:rPr>
    </w:lvl>
    <w:lvl w:ilvl="5">
      <w:start w:val="4"/>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78553488"/>
    <w:multiLevelType w:val="hybridMultilevel"/>
    <w:tmpl w:val="FA0A0FC0"/>
    <w:lvl w:ilvl="0" w:tplc="04090019">
      <w:start w:val="1"/>
      <w:numFmt w:val="lowerLetter"/>
      <w:lvlText w:val="%1."/>
      <w:lvlJc w:val="left"/>
      <w:pPr>
        <w:tabs>
          <w:tab w:val="num" w:pos="720"/>
        </w:tabs>
        <w:ind w:left="720" w:hanging="360"/>
      </w:pPr>
    </w:lvl>
    <w:lvl w:ilvl="1" w:tplc="2D847CEE">
      <w:start w:val="1"/>
      <w:numFmt w:val="decimal"/>
      <w:lvlText w:val="%2."/>
      <w:lvlJc w:val="left"/>
      <w:pPr>
        <w:tabs>
          <w:tab w:val="num" w:pos="1440"/>
        </w:tabs>
        <w:ind w:left="1440" w:hanging="360"/>
      </w:pPr>
    </w:lvl>
    <w:lvl w:ilvl="2" w:tplc="2A8A7A1C">
      <w:start w:val="1"/>
      <w:numFmt w:val="decimal"/>
      <w:lvlText w:val="%3."/>
      <w:lvlJc w:val="left"/>
      <w:pPr>
        <w:tabs>
          <w:tab w:val="num" w:pos="2160"/>
        </w:tabs>
        <w:ind w:left="2160" w:hanging="360"/>
      </w:pPr>
    </w:lvl>
    <w:lvl w:ilvl="3" w:tplc="E2F0C6D0">
      <w:start w:val="1"/>
      <w:numFmt w:val="decimal"/>
      <w:lvlText w:val="%4."/>
      <w:lvlJc w:val="left"/>
      <w:pPr>
        <w:tabs>
          <w:tab w:val="num" w:pos="2880"/>
        </w:tabs>
        <w:ind w:left="2880" w:hanging="360"/>
      </w:pPr>
    </w:lvl>
    <w:lvl w:ilvl="4" w:tplc="8E12BB10">
      <w:start w:val="1"/>
      <w:numFmt w:val="decimal"/>
      <w:lvlText w:val="%5."/>
      <w:lvlJc w:val="left"/>
      <w:pPr>
        <w:tabs>
          <w:tab w:val="num" w:pos="3600"/>
        </w:tabs>
        <w:ind w:left="3600" w:hanging="360"/>
      </w:pPr>
    </w:lvl>
    <w:lvl w:ilvl="5" w:tplc="FE36F72A">
      <w:start w:val="1"/>
      <w:numFmt w:val="decimal"/>
      <w:lvlText w:val="%6."/>
      <w:lvlJc w:val="left"/>
      <w:pPr>
        <w:tabs>
          <w:tab w:val="num" w:pos="4320"/>
        </w:tabs>
        <w:ind w:left="4320" w:hanging="360"/>
      </w:pPr>
    </w:lvl>
    <w:lvl w:ilvl="6" w:tplc="A6C08EE6">
      <w:start w:val="1"/>
      <w:numFmt w:val="decimal"/>
      <w:lvlText w:val="%7."/>
      <w:lvlJc w:val="left"/>
      <w:pPr>
        <w:tabs>
          <w:tab w:val="num" w:pos="5040"/>
        </w:tabs>
        <w:ind w:left="5040" w:hanging="360"/>
      </w:pPr>
    </w:lvl>
    <w:lvl w:ilvl="7" w:tplc="B352E71C">
      <w:start w:val="1"/>
      <w:numFmt w:val="decimal"/>
      <w:lvlText w:val="%8."/>
      <w:lvlJc w:val="left"/>
      <w:pPr>
        <w:tabs>
          <w:tab w:val="num" w:pos="5760"/>
        </w:tabs>
        <w:ind w:left="5760" w:hanging="360"/>
      </w:pPr>
    </w:lvl>
    <w:lvl w:ilvl="8" w:tplc="9A065450">
      <w:start w:val="1"/>
      <w:numFmt w:val="decimal"/>
      <w:lvlText w:val="%9."/>
      <w:lvlJc w:val="left"/>
      <w:pPr>
        <w:tabs>
          <w:tab w:val="num" w:pos="6480"/>
        </w:tabs>
        <w:ind w:left="6480" w:hanging="360"/>
      </w:pPr>
    </w:lvl>
  </w:abstractNum>
  <w:abstractNum w:abstractNumId="36">
    <w:nsid w:val="797B2A8E"/>
    <w:multiLevelType w:val="hybridMultilevel"/>
    <w:tmpl w:val="EC10A390"/>
    <w:lvl w:ilvl="0" w:tplc="487C394E">
      <w:start w:val="1"/>
      <w:numFmt w:val="decimal"/>
      <w:lvlText w:val="(%1)"/>
      <w:lvlJc w:val="left"/>
      <w:pPr>
        <w:ind w:left="63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7BD2694A"/>
    <w:multiLevelType w:val="hybridMultilevel"/>
    <w:tmpl w:val="F856A760"/>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38">
    <w:nsid w:val="7C7D1E20"/>
    <w:multiLevelType w:val="hybridMultilevel"/>
    <w:tmpl w:val="B14E7DFC"/>
    <w:lvl w:ilvl="0" w:tplc="5E78BA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12"/>
  </w:num>
  <w:num w:numId="3">
    <w:abstractNumId w:val="3"/>
  </w:num>
  <w:num w:numId="4">
    <w:abstractNumId w:val="14"/>
  </w:num>
  <w:num w:numId="5">
    <w:abstractNumId w:val="30"/>
  </w:num>
  <w:num w:numId="6">
    <w:abstractNumId w:val="29"/>
  </w:num>
  <w:num w:numId="7">
    <w:abstractNumId w:val="5"/>
  </w:num>
  <w:num w:numId="8">
    <w:abstractNumId w:val="8"/>
  </w:num>
  <w:num w:numId="9">
    <w:abstractNumId w:val="6"/>
  </w:num>
  <w:num w:numId="10">
    <w:abstractNumId w:val="0"/>
  </w:num>
  <w:num w:numId="11">
    <w:abstractNumId w:val="36"/>
  </w:num>
  <w:num w:numId="12">
    <w:abstractNumId w:val="37"/>
  </w:num>
  <w:num w:numId="13">
    <w:abstractNumId w:val="4"/>
  </w:num>
  <w:num w:numId="14">
    <w:abstractNumId w:val="17"/>
  </w:num>
  <w:num w:numId="15">
    <w:abstractNumId w:val="10"/>
  </w:num>
  <w:num w:numId="16">
    <w:abstractNumId w:val="26"/>
  </w:num>
  <w:num w:numId="17">
    <w:abstractNumId w:val="1"/>
  </w:num>
  <w:num w:numId="18">
    <w:abstractNumId w:val="19"/>
  </w:num>
  <w:num w:numId="19">
    <w:abstractNumId w:val="32"/>
  </w:num>
  <w:num w:numId="20">
    <w:abstractNumId w:val="28"/>
  </w:num>
  <w:num w:numId="21">
    <w:abstractNumId w:val="21"/>
  </w:num>
  <w:num w:numId="22">
    <w:abstractNumId w:val="9"/>
  </w:num>
  <w:num w:numId="23">
    <w:abstractNumId w:val="18"/>
  </w:num>
  <w:num w:numId="24">
    <w:abstractNumId w:val="15"/>
  </w:num>
  <w:num w:numId="25">
    <w:abstractNumId w:val="7"/>
  </w:num>
  <w:num w:numId="26">
    <w:abstractNumId w:val="33"/>
  </w:num>
  <w:num w:numId="27">
    <w:abstractNumId w:val="27"/>
  </w:num>
  <w:num w:numId="28">
    <w:abstractNumId w:val="25"/>
  </w:num>
  <w:num w:numId="29">
    <w:abstractNumId w:val="16"/>
  </w:num>
  <w:num w:numId="30">
    <w:abstractNumId w:val="38"/>
  </w:num>
  <w:num w:numId="31">
    <w:abstractNumId w:val="23"/>
  </w:num>
  <w:num w:numId="32">
    <w:abstractNumId w:val="20"/>
  </w:num>
  <w:num w:numId="33">
    <w:abstractNumId w:val="13"/>
  </w:num>
  <w:num w:numId="34">
    <w:abstractNumId w:val="34"/>
  </w:num>
  <w:num w:numId="35">
    <w:abstractNumId w:val="2"/>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hideGrammaticalErrors/>
  <w:activeWritingStyle w:appName="MSWord" w:lang="en-US"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es-ES_tradnl"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01"/>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158"/>
    <w:rsid w:val="00000277"/>
    <w:rsid w:val="00000C1F"/>
    <w:rsid w:val="000018C9"/>
    <w:rsid w:val="00002B65"/>
    <w:rsid w:val="00002E62"/>
    <w:rsid w:val="000052CB"/>
    <w:rsid w:val="000057ED"/>
    <w:rsid w:val="000058DB"/>
    <w:rsid w:val="00006AA5"/>
    <w:rsid w:val="00010617"/>
    <w:rsid w:val="00012573"/>
    <w:rsid w:val="00014838"/>
    <w:rsid w:val="00014DF2"/>
    <w:rsid w:val="00014F7C"/>
    <w:rsid w:val="00015777"/>
    <w:rsid w:val="000167BE"/>
    <w:rsid w:val="00016CE0"/>
    <w:rsid w:val="0002039E"/>
    <w:rsid w:val="00021D1D"/>
    <w:rsid w:val="000226F0"/>
    <w:rsid w:val="00022E5F"/>
    <w:rsid w:val="00022F4E"/>
    <w:rsid w:val="00023B98"/>
    <w:rsid w:val="00023C09"/>
    <w:rsid w:val="00023DB4"/>
    <w:rsid w:val="00024423"/>
    <w:rsid w:val="0002502E"/>
    <w:rsid w:val="00025983"/>
    <w:rsid w:val="0002632A"/>
    <w:rsid w:val="000268B5"/>
    <w:rsid w:val="00030439"/>
    <w:rsid w:val="00031E5C"/>
    <w:rsid w:val="0003207F"/>
    <w:rsid w:val="0003287C"/>
    <w:rsid w:val="00032EBD"/>
    <w:rsid w:val="000336F4"/>
    <w:rsid w:val="00033721"/>
    <w:rsid w:val="00034D30"/>
    <w:rsid w:val="0003598F"/>
    <w:rsid w:val="000374A8"/>
    <w:rsid w:val="000374A9"/>
    <w:rsid w:val="00037506"/>
    <w:rsid w:val="00037922"/>
    <w:rsid w:val="000413D9"/>
    <w:rsid w:val="0004203B"/>
    <w:rsid w:val="000433A7"/>
    <w:rsid w:val="00043910"/>
    <w:rsid w:val="00044BD6"/>
    <w:rsid w:val="00050043"/>
    <w:rsid w:val="00050F3B"/>
    <w:rsid w:val="00051413"/>
    <w:rsid w:val="00051C6D"/>
    <w:rsid w:val="00052B5D"/>
    <w:rsid w:val="00052E44"/>
    <w:rsid w:val="000531D2"/>
    <w:rsid w:val="000538A2"/>
    <w:rsid w:val="000547EB"/>
    <w:rsid w:val="000559EE"/>
    <w:rsid w:val="000572C9"/>
    <w:rsid w:val="00057FC3"/>
    <w:rsid w:val="00060C94"/>
    <w:rsid w:val="00061861"/>
    <w:rsid w:val="00061EA4"/>
    <w:rsid w:val="00062132"/>
    <w:rsid w:val="00063567"/>
    <w:rsid w:val="00063D8E"/>
    <w:rsid w:val="00065110"/>
    <w:rsid w:val="000658FD"/>
    <w:rsid w:val="00065984"/>
    <w:rsid w:val="000672AB"/>
    <w:rsid w:val="00067438"/>
    <w:rsid w:val="00070009"/>
    <w:rsid w:val="00070A08"/>
    <w:rsid w:val="00071FB7"/>
    <w:rsid w:val="00072858"/>
    <w:rsid w:val="0007378E"/>
    <w:rsid w:val="000741E1"/>
    <w:rsid w:val="000742DD"/>
    <w:rsid w:val="00074348"/>
    <w:rsid w:val="000753F5"/>
    <w:rsid w:val="0007605B"/>
    <w:rsid w:val="0007623E"/>
    <w:rsid w:val="00076941"/>
    <w:rsid w:val="000772CB"/>
    <w:rsid w:val="00077CF5"/>
    <w:rsid w:val="00080C66"/>
    <w:rsid w:val="00082162"/>
    <w:rsid w:val="00083254"/>
    <w:rsid w:val="0008342C"/>
    <w:rsid w:val="0008386E"/>
    <w:rsid w:val="00083C0F"/>
    <w:rsid w:val="000858AD"/>
    <w:rsid w:val="00085D8E"/>
    <w:rsid w:val="000868B8"/>
    <w:rsid w:val="000871B8"/>
    <w:rsid w:val="0008761D"/>
    <w:rsid w:val="000904A0"/>
    <w:rsid w:val="00090F83"/>
    <w:rsid w:val="00092025"/>
    <w:rsid w:val="0009237C"/>
    <w:rsid w:val="00093446"/>
    <w:rsid w:val="0009385F"/>
    <w:rsid w:val="00093B7F"/>
    <w:rsid w:val="00095880"/>
    <w:rsid w:val="000961C0"/>
    <w:rsid w:val="00096A8F"/>
    <w:rsid w:val="00096F23"/>
    <w:rsid w:val="00097416"/>
    <w:rsid w:val="000978BF"/>
    <w:rsid w:val="00097C30"/>
    <w:rsid w:val="000A0632"/>
    <w:rsid w:val="000A16EE"/>
    <w:rsid w:val="000A2A6D"/>
    <w:rsid w:val="000A37BE"/>
    <w:rsid w:val="000A38CA"/>
    <w:rsid w:val="000A541B"/>
    <w:rsid w:val="000A6974"/>
    <w:rsid w:val="000A7423"/>
    <w:rsid w:val="000A77D7"/>
    <w:rsid w:val="000B0B32"/>
    <w:rsid w:val="000B0CA3"/>
    <w:rsid w:val="000B432B"/>
    <w:rsid w:val="000B5C01"/>
    <w:rsid w:val="000C0E56"/>
    <w:rsid w:val="000C1434"/>
    <w:rsid w:val="000C1C8E"/>
    <w:rsid w:val="000C2347"/>
    <w:rsid w:val="000C4158"/>
    <w:rsid w:val="000C4688"/>
    <w:rsid w:val="000C4743"/>
    <w:rsid w:val="000C6FB4"/>
    <w:rsid w:val="000C7214"/>
    <w:rsid w:val="000C7364"/>
    <w:rsid w:val="000D1286"/>
    <w:rsid w:val="000D3D52"/>
    <w:rsid w:val="000D4311"/>
    <w:rsid w:val="000D48E5"/>
    <w:rsid w:val="000D507C"/>
    <w:rsid w:val="000D5703"/>
    <w:rsid w:val="000D58BD"/>
    <w:rsid w:val="000D5EAA"/>
    <w:rsid w:val="000D6577"/>
    <w:rsid w:val="000D6C3A"/>
    <w:rsid w:val="000D73BF"/>
    <w:rsid w:val="000D74CD"/>
    <w:rsid w:val="000E0723"/>
    <w:rsid w:val="000E2AE4"/>
    <w:rsid w:val="000E30F5"/>
    <w:rsid w:val="000E36CF"/>
    <w:rsid w:val="000E3D07"/>
    <w:rsid w:val="000E4211"/>
    <w:rsid w:val="000E446F"/>
    <w:rsid w:val="000E4617"/>
    <w:rsid w:val="000E4D22"/>
    <w:rsid w:val="000E4F93"/>
    <w:rsid w:val="000E5704"/>
    <w:rsid w:val="000E76A8"/>
    <w:rsid w:val="000F0C0C"/>
    <w:rsid w:val="000F0FDA"/>
    <w:rsid w:val="000F1619"/>
    <w:rsid w:val="000F1CC4"/>
    <w:rsid w:val="000F1D7D"/>
    <w:rsid w:val="000F236B"/>
    <w:rsid w:val="000F3307"/>
    <w:rsid w:val="000F336D"/>
    <w:rsid w:val="000F3CA8"/>
    <w:rsid w:val="000F4334"/>
    <w:rsid w:val="000F4FC4"/>
    <w:rsid w:val="000F517A"/>
    <w:rsid w:val="000F5AE5"/>
    <w:rsid w:val="00101F25"/>
    <w:rsid w:val="00102F75"/>
    <w:rsid w:val="00104E7E"/>
    <w:rsid w:val="00104F62"/>
    <w:rsid w:val="0010591A"/>
    <w:rsid w:val="00105937"/>
    <w:rsid w:val="001069CA"/>
    <w:rsid w:val="001069F5"/>
    <w:rsid w:val="00107CB3"/>
    <w:rsid w:val="00107EF2"/>
    <w:rsid w:val="00110500"/>
    <w:rsid w:val="0011202C"/>
    <w:rsid w:val="00113264"/>
    <w:rsid w:val="00114356"/>
    <w:rsid w:val="001158BD"/>
    <w:rsid w:val="00117DBE"/>
    <w:rsid w:val="0012069B"/>
    <w:rsid w:val="00120757"/>
    <w:rsid w:val="00120DEE"/>
    <w:rsid w:val="00121035"/>
    <w:rsid w:val="00123798"/>
    <w:rsid w:val="001240D4"/>
    <w:rsid w:val="001240D8"/>
    <w:rsid w:val="001248BC"/>
    <w:rsid w:val="00125CBB"/>
    <w:rsid w:val="00126001"/>
    <w:rsid w:val="001262FC"/>
    <w:rsid w:val="00126B20"/>
    <w:rsid w:val="00126CAA"/>
    <w:rsid w:val="00130FA8"/>
    <w:rsid w:val="0013142C"/>
    <w:rsid w:val="00131F99"/>
    <w:rsid w:val="0013211A"/>
    <w:rsid w:val="00132D7D"/>
    <w:rsid w:val="00133129"/>
    <w:rsid w:val="00133D37"/>
    <w:rsid w:val="00133DAB"/>
    <w:rsid w:val="001341A2"/>
    <w:rsid w:val="0013498F"/>
    <w:rsid w:val="00135B4C"/>
    <w:rsid w:val="00136346"/>
    <w:rsid w:val="001366BC"/>
    <w:rsid w:val="00137526"/>
    <w:rsid w:val="00140130"/>
    <w:rsid w:val="001406C1"/>
    <w:rsid w:val="00140A72"/>
    <w:rsid w:val="00140C5F"/>
    <w:rsid w:val="00141144"/>
    <w:rsid w:val="0014124C"/>
    <w:rsid w:val="00142146"/>
    <w:rsid w:val="00142691"/>
    <w:rsid w:val="00143A88"/>
    <w:rsid w:val="001445CA"/>
    <w:rsid w:val="00144E89"/>
    <w:rsid w:val="00145775"/>
    <w:rsid w:val="0014578E"/>
    <w:rsid w:val="001467F0"/>
    <w:rsid w:val="0014699B"/>
    <w:rsid w:val="001522FE"/>
    <w:rsid w:val="001525C2"/>
    <w:rsid w:val="00153E68"/>
    <w:rsid w:val="001543B0"/>
    <w:rsid w:val="0015627D"/>
    <w:rsid w:val="001569F8"/>
    <w:rsid w:val="00157E20"/>
    <w:rsid w:val="00160201"/>
    <w:rsid w:val="00160234"/>
    <w:rsid w:val="00160770"/>
    <w:rsid w:val="001607BC"/>
    <w:rsid w:val="0016455A"/>
    <w:rsid w:val="001661DD"/>
    <w:rsid w:val="00166D72"/>
    <w:rsid w:val="00167F10"/>
    <w:rsid w:val="00174D5E"/>
    <w:rsid w:val="00175490"/>
    <w:rsid w:val="001759A5"/>
    <w:rsid w:val="001776C7"/>
    <w:rsid w:val="00177D62"/>
    <w:rsid w:val="00181781"/>
    <w:rsid w:val="001819AD"/>
    <w:rsid w:val="001819D9"/>
    <w:rsid w:val="00183994"/>
    <w:rsid w:val="001846F5"/>
    <w:rsid w:val="00186987"/>
    <w:rsid w:val="00187881"/>
    <w:rsid w:val="00190078"/>
    <w:rsid w:val="00190F58"/>
    <w:rsid w:val="001914D0"/>
    <w:rsid w:val="00192A88"/>
    <w:rsid w:val="001932A9"/>
    <w:rsid w:val="0019376A"/>
    <w:rsid w:val="0019380B"/>
    <w:rsid w:val="00193EDB"/>
    <w:rsid w:val="00194339"/>
    <w:rsid w:val="0019566E"/>
    <w:rsid w:val="00195C25"/>
    <w:rsid w:val="0019735E"/>
    <w:rsid w:val="001A080D"/>
    <w:rsid w:val="001A0CD1"/>
    <w:rsid w:val="001A11DB"/>
    <w:rsid w:val="001A225B"/>
    <w:rsid w:val="001A2C17"/>
    <w:rsid w:val="001A3ACE"/>
    <w:rsid w:val="001A3C9D"/>
    <w:rsid w:val="001A4309"/>
    <w:rsid w:val="001A43D3"/>
    <w:rsid w:val="001A6395"/>
    <w:rsid w:val="001A6BF4"/>
    <w:rsid w:val="001A6CE4"/>
    <w:rsid w:val="001A6E4D"/>
    <w:rsid w:val="001B0588"/>
    <w:rsid w:val="001B0825"/>
    <w:rsid w:val="001B1857"/>
    <w:rsid w:val="001B2618"/>
    <w:rsid w:val="001B53FF"/>
    <w:rsid w:val="001B57D9"/>
    <w:rsid w:val="001B5A87"/>
    <w:rsid w:val="001B5B23"/>
    <w:rsid w:val="001B5F97"/>
    <w:rsid w:val="001B7C4F"/>
    <w:rsid w:val="001C0376"/>
    <w:rsid w:val="001C04EA"/>
    <w:rsid w:val="001C1BCF"/>
    <w:rsid w:val="001C1F5F"/>
    <w:rsid w:val="001C2A78"/>
    <w:rsid w:val="001C3003"/>
    <w:rsid w:val="001C34B2"/>
    <w:rsid w:val="001C3CE6"/>
    <w:rsid w:val="001C46DE"/>
    <w:rsid w:val="001C55A2"/>
    <w:rsid w:val="001C55F5"/>
    <w:rsid w:val="001C66AA"/>
    <w:rsid w:val="001C6F7C"/>
    <w:rsid w:val="001C7C18"/>
    <w:rsid w:val="001D00F8"/>
    <w:rsid w:val="001D09EA"/>
    <w:rsid w:val="001D135E"/>
    <w:rsid w:val="001D136E"/>
    <w:rsid w:val="001D16D3"/>
    <w:rsid w:val="001D1711"/>
    <w:rsid w:val="001D1F28"/>
    <w:rsid w:val="001D5590"/>
    <w:rsid w:val="001D55E7"/>
    <w:rsid w:val="001D59F9"/>
    <w:rsid w:val="001D6791"/>
    <w:rsid w:val="001D7074"/>
    <w:rsid w:val="001D7335"/>
    <w:rsid w:val="001D75F9"/>
    <w:rsid w:val="001E00E9"/>
    <w:rsid w:val="001E076B"/>
    <w:rsid w:val="001E2941"/>
    <w:rsid w:val="001E2B7C"/>
    <w:rsid w:val="001E2C2E"/>
    <w:rsid w:val="001E2EC5"/>
    <w:rsid w:val="001E2FB4"/>
    <w:rsid w:val="001E3B93"/>
    <w:rsid w:val="001E4040"/>
    <w:rsid w:val="001E5ABA"/>
    <w:rsid w:val="001E5DB2"/>
    <w:rsid w:val="001E5F9D"/>
    <w:rsid w:val="001E6B5B"/>
    <w:rsid w:val="001E70CF"/>
    <w:rsid w:val="001E7C3A"/>
    <w:rsid w:val="001F0A9E"/>
    <w:rsid w:val="001F0AD8"/>
    <w:rsid w:val="001F18EE"/>
    <w:rsid w:val="001F2258"/>
    <w:rsid w:val="001F3393"/>
    <w:rsid w:val="001F5FB4"/>
    <w:rsid w:val="001F6FA5"/>
    <w:rsid w:val="001F7E50"/>
    <w:rsid w:val="00200A0D"/>
    <w:rsid w:val="0020488D"/>
    <w:rsid w:val="002059FB"/>
    <w:rsid w:val="00207EEC"/>
    <w:rsid w:val="002104A7"/>
    <w:rsid w:val="002109D0"/>
    <w:rsid w:val="00211BA5"/>
    <w:rsid w:val="00212313"/>
    <w:rsid w:val="00212D90"/>
    <w:rsid w:val="00214F1C"/>
    <w:rsid w:val="002151EB"/>
    <w:rsid w:val="0021528B"/>
    <w:rsid w:val="002157AE"/>
    <w:rsid w:val="00215FA9"/>
    <w:rsid w:val="0021609F"/>
    <w:rsid w:val="002161D3"/>
    <w:rsid w:val="002169FD"/>
    <w:rsid w:val="00217203"/>
    <w:rsid w:val="00225852"/>
    <w:rsid w:val="00226148"/>
    <w:rsid w:val="00226A85"/>
    <w:rsid w:val="00231DCD"/>
    <w:rsid w:val="00232015"/>
    <w:rsid w:val="002322FC"/>
    <w:rsid w:val="002327C4"/>
    <w:rsid w:val="00232A10"/>
    <w:rsid w:val="00232D94"/>
    <w:rsid w:val="002337B0"/>
    <w:rsid w:val="00233878"/>
    <w:rsid w:val="00233E9C"/>
    <w:rsid w:val="002345D9"/>
    <w:rsid w:val="00235256"/>
    <w:rsid w:val="00235ABA"/>
    <w:rsid w:val="0023656B"/>
    <w:rsid w:val="0023702C"/>
    <w:rsid w:val="002374DD"/>
    <w:rsid w:val="002413D2"/>
    <w:rsid w:val="00242122"/>
    <w:rsid w:val="00242567"/>
    <w:rsid w:val="00242A14"/>
    <w:rsid w:val="002433F1"/>
    <w:rsid w:val="00244090"/>
    <w:rsid w:val="0024448C"/>
    <w:rsid w:val="00244962"/>
    <w:rsid w:val="0024582A"/>
    <w:rsid w:val="00245FED"/>
    <w:rsid w:val="002463A7"/>
    <w:rsid w:val="00246AEF"/>
    <w:rsid w:val="00246AF3"/>
    <w:rsid w:val="00247874"/>
    <w:rsid w:val="00251517"/>
    <w:rsid w:val="00252E53"/>
    <w:rsid w:val="00253610"/>
    <w:rsid w:val="00253FD6"/>
    <w:rsid w:val="00254A06"/>
    <w:rsid w:val="00255E89"/>
    <w:rsid w:val="002562AC"/>
    <w:rsid w:val="002565C9"/>
    <w:rsid w:val="00257CCC"/>
    <w:rsid w:val="00260151"/>
    <w:rsid w:val="00260703"/>
    <w:rsid w:val="00262E85"/>
    <w:rsid w:val="0026308C"/>
    <w:rsid w:val="00263E1F"/>
    <w:rsid w:val="00266227"/>
    <w:rsid w:val="00266402"/>
    <w:rsid w:val="0026657F"/>
    <w:rsid w:val="00267B83"/>
    <w:rsid w:val="00270360"/>
    <w:rsid w:val="00270F10"/>
    <w:rsid w:val="00272070"/>
    <w:rsid w:val="00273716"/>
    <w:rsid w:val="00274972"/>
    <w:rsid w:val="00275CDF"/>
    <w:rsid w:val="00276768"/>
    <w:rsid w:val="002769DA"/>
    <w:rsid w:val="00280C95"/>
    <w:rsid w:val="002825A1"/>
    <w:rsid w:val="00282C57"/>
    <w:rsid w:val="00282E39"/>
    <w:rsid w:val="00283291"/>
    <w:rsid w:val="002847E3"/>
    <w:rsid w:val="002878BD"/>
    <w:rsid w:val="00287F1A"/>
    <w:rsid w:val="00290775"/>
    <w:rsid w:val="002908C2"/>
    <w:rsid w:val="00291806"/>
    <w:rsid w:val="002927C8"/>
    <w:rsid w:val="00292D12"/>
    <w:rsid w:val="00293049"/>
    <w:rsid w:val="00296B63"/>
    <w:rsid w:val="002A0182"/>
    <w:rsid w:val="002A0781"/>
    <w:rsid w:val="002A0CAC"/>
    <w:rsid w:val="002A1347"/>
    <w:rsid w:val="002A3250"/>
    <w:rsid w:val="002A33D3"/>
    <w:rsid w:val="002A555F"/>
    <w:rsid w:val="002A5F75"/>
    <w:rsid w:val="002A764C"/>
    <w:rsid w:val="002B1C7F"/>
    <w:rsid w:val="002B31EC"/>
    <w:rsid w:val="002B40D0"/>
    <w:rsid w:val="002B6622"/>
    <w:rsid w:val="002B6871"/>
    <w:rsid w:val="002C0506"/>
    <w:rsid w:val="002C2187"/>
    <w:rsid w:val="002C369D"/>
    <w:rsid w:val="002C3B6B"/>
    <w:rsid w:val="002C4132"/>
    <w:rsid w:val="002C7683"/>
    <w:rsid w:val="002C7F7F"/>
    <w:rsid w:val="002D17E2"/>
    <w:rsid w:val="002D233E"/>
    <w:rsid w:val="002D3504"/>
    <w:rsid w:val="002D37E8"/>
    <w:rsid w:val="002D654E"/>
    <w:rsid w:val="002D7134"/>
    <w:rsid w:val="002E084D"/>
    <w:rsid w:val="002E0D1C"/>
    <w:rsid w:val="002E1D45"/>
    <w:rsid w:val="002E2D56"/>
    <w:rsid w:val="002E41D9"/>
    <w:rsid w:val="002E5E40"/>
    <w:rsid w:val="002E6BB3"/>
    <w:rsid w:val="002E7221"/>
    <w:rsid w:val="002E7A5C"/>
    <w:rsid w:val="002E7E93"/>
    <w:rsid w:val="002F01FA"/>
    <w:rsid w:val="002F06E7"/>
    <w:rsid w:val="002F091C"/>
    <w:rsid w:val="002F1D1D"/>
    <w:rsid w:val="002F2FF5"/>
    <w:rsid w:val="002F4B67"/>
    <w:rsid w:val="002F5B19"/>
    <w:rsid w:val="002F717D"/>
    <w:rsid w:val="002F76B1"/>
    <w:rsid w:val="002F7730"/>
    <w:rsid w:val="00300AB7"/>
    <w:rsid w:val="00300B48"/>
    <w:rsid w:val="00301F5D"/>
    <w:rsid w:val="0030236C"/>
    <w:rsid w:val="00302C11"/>
    <w:rsid w:val="003031FF"/>
    <w:rsid w:val="00303B58"/>
    <w:rsid w:val="003056AA"/>
    <w:rsid w:val="003073DD"/>
    <w:rsid w:val="00311A80"/>
    <w:rsid w:val="00316CB4"/>
    <w:rsid w:val="00317A13"/>
    <w:rsid w:val="00317DD4"/>
    <w:rsid w:val="00320182"/>
    <w:rsid w:val="00320752"/>
    <w:rsid w:val="003218F1"/>
    <w:rsid w:val="0032197C"/>
    <w:rsid w:val="00322160"/>
    <w:rsid w:val="0032362A"/>
    <w:rsid w:val="00323C6D"/>
    <w:rsid w:val="00324E1F"/>
    <w:rsid w:val="003251D8"/>
    <w:rsid w:val="00325B92"/>
    <w:rsid w:val="00325FA8"/>
    <w:rsid w:val="0032619A"/>
    <w:rsid w:val="0032642E"/>
    <w:rsid w:val="0032677D"/>
    <w:rsid w:val="00326C23"/>
    <w:rsid w:val="00327753"/>
    <w:rsid w:val="00327EC9"/>
    <w:rsid w:val="0033024F"/>
    <w:rsid w:val="00330992"/>
    <w:rsid w:val="00330EEF"/>
    <w:rsid w:val="00331964"/>
    <w:rsid w:val="003335CC"/>
    <w:rsid w:val="00334247"/>
    <w:rsid w:val="003346D0"/>
    <w:rsid w:val="00334ABB"/>
    <w:rsid w:val="00335EF2"/>
    <w:rsid w:val="00341A02"/>
    <w:rsid w:val="00343A75"/>
    <w:rsid w:val="003444AB"/>
    <w:rsid w:val="003446AE"/>
    <w:rsid w:val="003451DF"/>
    <w:rsid w:val="003453F9"/>
    <w:rsid w:val="0034710B"/>
    <w:rsid w:val="00347DB6"/>
    <w:rsid w:val="00351975"/>
    <w:rsid w:val="003519CD"/>
    <w:rsid w:val="00351A14"/>
    <w:rsid w:val="00351F98"/>
    <w:rsid w:val="00353844"/>
    <w:rsid w:val="003579FE"/>
    <w:rsid w:val="00357F1F"/>
    <w:rsid w:val="00360657"/>
    <w:rsid w:val="00362B13"/>
    <w:rsid w:val="00363917"/>
    <w:rsid w:val="00364412"/>
    <w:rsid w:val="00365087"/>
    <w:rsid w:val="003650AB"/>
    <w:rsid w:val="0036535C"/>
    <w:rsid w:val="0036567A"/>
    <w:rsid w:val="003676B8"/>
    <w:rsid w:val="00367AF5"/>
    <w:rsid w:val="0037013B"/>
    <w:rsid w:val="00371E94"/>
    <w:rsid w:val="00372077"/>
    <w:rsid w:val="003721B8"/>
    <w:rsid w:val="003731A1"/>
    <w:rsid w:val="0037351A"/>
    <w:rsid w:val="00374C39"/>
    <w:rsid w:val="00375CB1"/>
    <w:rsid w:val="00375E78"/>
    <w:rsid w:val="00376348"/>
    <w:rsid w:val="00376954"/>
    <w:rsid w:val="00376B09"/>
    <w:rsid w:val="00376B37"/>
    <w:rsid w:val="00376DD9"/>
    <w:rsid w:val="00377287"/>
    <w:rsid w:val="00380019"/>
    <w:rsid w:val="00382951"/>
    <w:rsid w:val="003841C6"/>
    <w:rsid w:val="00385496"/>
    <w:rsid w:val="003854D6"/>
    <w:rsid w:val="003856C2"/>
    <w:rsid w:val="003862F7"/>
    <w:rsid w:val="00390321"/>
    <w:rsid w:val="00390A49"/>
    <w:rsid w:val="00391C78"/>
    <w:rsid w:val="00393C93"/>
    <w:rsid w:val="00393F83"/>
    <w:rsid w:val="00394306"/>
    <w:rsid w:val="00394B21"/>
    <w:rsid w:val="003958DB"/>
    <w:rsid w:val="0039591B"/>
    <w:rsid w:val="0039592D"/>
    <w:rsid w:val="003961C2"/>
    <w:rsid w:val="00396340"/>
    <w:rsid w:val="0039654E"/>
    <w:rsid w:val="0039687D"/>
    <w:rsid w:val="00396F08"/>
    <w:rsid w:val="003976B9"/>
    <w:rsid w:val="003A1218"/>
    <w:rsid w:val="003A1D7C"/>
    <w:rsid w:val="003A2280"/>
    <w:rsid w:val="003A233A"/>
    <w:rsid w:val="003A2BAC"/>
    <w:rsid w:val="003A365C"/>
    <w:rsid w:val="003A4C35"/>
    <w:rsid w:val="003A56E9"/>
    <w:rsid w:val="003A6C3E"/>
    <w:rsid w:val="003A729C"/>
    <w:rsid w:val="003A741B"/>
    <w:rsid w:val="003A772D"/>
    <w:rsid w:val="003B13E4"/>
    <w:rsid w:val="003B2C7E"/>
    <w:rsid w:val="003B2F2D"/>
    <w:rsid w:val="003B46F5"/>
    <w:rsid w:val="003B554A"/>
    <w:rsid w:val="003B5636"/>
    <w:rsid w:val="003B5A99"/>
    <w:rsid w:val="003B6881"/>
    <w:rsid w:val="003B767B"/>
    <w:rsid w:val="003B7FD8"/>
    <w:rsid w:val="003C0562"/>
    <w:rsid w:val="003C10AD"/>
    <w:rsid w:val="003C1495"/>
    <w:rsid w:val="003C2408"/>
    <w:rsid w:val="003C24F8"/>
    <w:rsid w:val="003C2F36"/>
    <w:rsid w:val="003C383F"/>
    <w:rsid w:val="003C3F6F"/>
    <w:rsid w:val="003C47E8"/>
    <w:rsid w:val="003C4FDA"/>
    <w:rsid w:val="003C5524"/>
    <w:rsid w:val="003C609F"/>
    <w:rsid w:val="003C6EE3"/>
    <w:rsid w:val="003C75EF"/>
    <w:rsid w:val="003C7A03"/>
    <w:rsid w:val="003C7E1C"/>
    <w:rsid w:val="003D12BE"/>
    <w:rsid w:val="003D1E33"/>
    <w:rsid w:val="003D2603"/>
    <w:rsid w:val="003D3926"/>
    <w:rsid w:val="003D3F01"/>
    <w:rsid w:val="003D466C"/>
    <w:rsid w:val="003D5CE7"/>
    <w:rsid w:val="003D5DD1"/>
    <w:rsid w:val="003D616F"/>
    <w:rsid w:val="003D64A8"/>
    <w:rsid w:val="003E099A"/>
    <w:rsid w:val="003E26CC"/>
    <w:rsid w:val="003E353D"/>
    <w:rsid w:val="003E4420"/>
    <w:rsid w:val="003E495D"/>
    <w:rsid w:val="003E5EF8"/>
    <w:rsid w:val="003E7154"/>
    <w:rsid w:val="003E72C3"/>
    <w:rsid w:val="003E7732"/>
    <w:rsid w:val="003E7A60"/>
    <w:rsid w:val="003E7CB1"/>
    <w:rsid w:val="003E7E5E"/>
    <w:rsid w:val="003F0F1E"/>
    <w:rsid w:val="003F163E"/>
    <w:rsid w:val="003F28D2"/>
    <w:rsid w:val="003F2C24"/>
    <w:rsid w:val="003F3019"/>
    <w:rsid w:val="003F3D50"/>
    <w:rsid w:val="003F4667"/>
    <w:rsid w:val="003F5E35"/>
    <w:rsid w:val="003F67C9"/>
    <w:rsid w:val="003F6D7D"/>
    <w:rsid w:val="003F7830"/>
    <w:rsid w:val="00401F2C"/>
    <w:rsid w:val="00402103"/>
    <w:rsid w:val="004034D0"/>
    <w:rsid w:val="004034F0"/>
    <w:rsid w:val="0040363D"/>
    <w:rsid w:val="00403F78"/>
    <w:rsid w:val="00406083"/>
    <w:rsid w:val="004069B1"/>
    <w:rsid w:val="00407C35"/>
    <w:rsid w:val="004110A1"/>
    <w:rsid w:val="00412D49"/>
    <w:rsid w:val="00413C21"/>
    <w:rsid w:val="00413DA9"/>
    <w:rsid w:val="00415730"/>
    <w:rsid w:val="00416FDA"/>
    <w:rsid w:val="00417045"/>
    <w:rsid w:val="004175A0"/>
    <w:rsid w:val="0042112C"/>
    <w:rsid w:val="00421284"/>
    <w:rsid w:val="00421526"/>
    <w:rsid w:val="00422295"/>
    <w:rsid w:val="0042284F"/>
    <w:rsid w:val="004237BA"/>
    <w:rsid w:val="00423D5C"/>
    <w:rsid w:val="00423E80"/>
    <w:rsid w:val="004245DE"/>
    <w:rsid w:val="00425C16"/>
    <w:rsid w:val="0042685F"/>
    <w:rsid w:val="004268C6"/>
    <w:rsid w:val="004278B9"/>
    <w:rsid w:val="0043114F"/>
    <w:rsid w:val="0043210E"/>
    <w:rsid w:val="00433C63"/>
    <w:rsid w:val="00433F79"/>
    <w:rsid w:val="004343D3"/>
    <w:rsid w:val="004366BD"/>
    <w:rsid w:val="004367EF"/>
    <w:rsid w:val="0044055E"/>
    <w:rsid w:val="00440803"/>
    <w:rsid w:val="00440A15"/>
    <w:rsid w:val="0044116B"/>
    <w:rsid w:val="00441579"/>
    <w:rsid w:val="00441FF6"/>
    <w:rsid w:val="0044335C"/>
    <w:rsid w:val="00445728"/>
    <w:rsid w:val="00445D1E"/>
    <w:rsid w:val="00446698"/>
    <w:rsid w:val="00450185"/>
    <w:rsid w:val="00450513"/>
    <w:rsid w:val="0045079C"/>
    <w:rsid w:val="00450EC2"/>
    <w:rsid w:val="00451098"/>
    <w:rsid w:val="00452C9E"/>
    <w:rsid w:val="00452FB5"/>
    <w:rsid w:val="00453677"/>
    <w:rsid w:val="004536B0"/>
    <w:rsid w:val="00453864"/>
    <w:rsid w:val="00454854"/>
    <w:rsid w:val="00454AA8"/>
    <w:rsid w:val="00454EDF"/>
    <w:rsid w:val="0045573D"/>
    <w:rsid w:val="00456F39"/>
    <w:rsid w:val="00457763"/>
    <w:rsid w:val="00461341"/>
    <w:rsid w:val="004624F0"/>
    <w:rsid w:val="00462D0E"/>
    <w:rsid w:val="004649AF"/>
    <w:rsid w:val="00464A0A"/>
    <w:rsid w:val="004653FA"/>
    <w:rsid w:val="004655A7"/>
    <w:rsid w:val="00465D3D"/>
    <w:rsid w:val="00466E1E"/>
    <w:rsid w:val="00470B6B"/>
    <w:rsid w:val="0047123E"/>
    <w:rsid w:val="0047176D"/>
    <w:rsid w:val="00471F16"/>
    <w:rsid w:val="00471F6A"/>
    <w:rsid w:val="004735DF"/>
    <w:rsid w:val="004739A4"/>
    <w:rsid w:val="00473D10"/>
    <w:rsid w:val="0047466C"/>
    <w:rsid w:val="00474DBC"/>
    <w:rsid w:val="004753D8"/>
    <w:rsid w:val="00477077"/>
    <w:rsid w:val="0047750E"/>
    <w:rsid w:val="0048144D"/>
    <w:rsid w:val="00481896"/>
    <w:rsid w:val="00481F5A"/>
    <w:rsid w:val="00482833"/>
    <w:rsid w:val="0048372E"/>
    <w:rsid w:val="004837CA"/>
    <w:rsid w:val="00484B07"/>
    <w:rsid w:val="00484EF8"/>
    <w:rsid w:val="00485714"/>
    <w:rsid w:val="00485A23"/>
    <w:rsid w:val="00485EEF"/>
    <w:rsid w:val="004905EA"/>
    <w:rsid w:val="00490806"/>
    <w:rsid w:val="00490908"/>
    <w:rsid w:val="0049174C"/>
    <w:rsid w:val="004918D6"/>
    <w:rsid w:val="0049315A"/>
    <w:rsid w:val="00494931"/>
    <w:rsid w:val="00495512"/>
    <w:rsid w:val="004955B1"/>
    <w:rsid w:val="00495797"/>
    <w:rsid w:val="00495F9C"/>
    <w:rsid w:val="004970DC"/>
    <w:rsid w:val="004978D9"/>
    <w:rsid w:val="004A2971"/>
    <w:rsid w:val="004A2C2C"/>
    <w:rsid w:val="004A3B18"/>
    <w:rsid w:val="004A41F8"/>
    <w:rsid w:val="004A4D41"/>
    <w:rsid w:val="004A730A"/>
    <w:rsid w:val="004A787B"/>
    <w:rsid w:val="004B0628"/>
    <w:rsid w:val="004B142A"/>
    <w:rsid w:val="004B1C4D"/>
    <w:rsid w:val="004B25B0"/>
    <w:rsid w:val="004B3455"/>
    <w:rsid w:val="004B5A84"/>
    <w:rsid w:val="004B6E14"/>
    <w:rsid w:val="004C0B13"/>
    <w:rsid w:val="004C116C"/>
    <w:rsid w:val="004C27AD"/>
    <w:rsid w:val="004C380B"/>
    <w:rsid w:val="004C3EAE"/>
    <w:rsid w:val="004C67F6"/>
    <w:rsid w:val="004C7181"/>
    <w:rsid w:val="004C726C"/>
    <w:rsid w:val="004C772E"/>
    <w:rsid w:val="004C77CA"/>
    <w:rsid w:val="004C7847"/>
    <w:rsid w:val="004C7ACA"/>
    <w:rsid w:val="004D1A57"/>
    <w:rsid w:val="004D3941"/>
    <w:rsid w:val="004D768F"/>
    <w:rsid w:val="004D7C4B"/>
    <w:rsid w:val="004E00AD"/>
    <w:rsid w:val="004E0479"/>
    <w:rsid w:val="004E16A3"/>
    <w:rsid w:val="004E1D7E"/>
    <w:rsid w:val="004E3293"/>
    <w:rsid w:val="004E3E11"/>
    <w:rsid w:val="004E4191"/>
    <w:rsid w:val="004E4771"/>
    <w:rsid w:val="004E57CD"/>
    <w:rsid w:val="004E6437"/>
    <w:rsid w:val="004E76D3"/>
    <w:rsid w:val="004E7E06"/>
    <w:rsid w:val="004F1116"/>
    <w:rsid w:val="004F115F"/>
    <w:rsid w:val="004F1749"/>
    <w:rsid w:val="004F1891"/>
    <w:rsid w:val="004F2C6D"/>
    <w:rsid w:val="004F2EA0"/>
    <w:rsid w:val="004F4401"/>
    <w:rsid w:val="004F59DD"/>
    <w:rsid w:val="004F6C1C"/>
    <w:rsid w:val="004F7C95"/>
    <w:rsid w:val="004F7FF0"/>
    <w:rsid w:val="00500948"/>
    <w:rsid w:val="00502A08"/>
    <w:rsid w:val="00503188"/>
    <w:rsid w:val="00504FA3"/>
    <w:rsid w:val="005059DC"/>
    <w:rsid w:val="00505E91"/>
    <w:rsid w:val="00506FF4"/>
    <w:rsid w:val="00510856"/>
    <w:rsid w:val="005114C5"/>
    <w:rsid w:val="00512800"/>
    <w:rsid w:val="00512CBA"/>
    <w:rsid w:val="00512D01"/>
    <w:rsid w:val="00512E98"/>
    <w:rsid w:val="005144DD"/>
    <w:rsid w:val="00514C84"/>
    <w:rsid w:val="0051630A"/>
    <w:rsid w:val="00517972"/>
    <w:rsid w:val="00517E33"/>
    <w:rsid w:val="005202B2"/>
    <w:rsid w:val="0052104B"/>
    <w:rsid w:val="0052150B"/>
    <w:rsid w:val="005227DE"/>
    <w:rsid w:val="00522995"/>
    <w:rsid w:val="00523A01"/>
    <w:rsid w:val="00523E20"/>
    <w:rsid w:val="005252B6"/>
    <w:rsid w:val="00525B8A"/>
    <w:rsid w:val="00526877"/>
    <w:rsid w:val="00526D83"/>
    <w:rsid w:val="00526EEB"/>
    <w:rsid w:val="00526F78"/>
    <w:rsid w:val="005270C4"/>
    <w:rsid w:val="0052765A"/>
    <w:rsid w:val="00530A29"/>
    <w:rsid w:val="00530CA1"/>
    <w:rsid w:val="00530D3C"/>
    <w:rsid w:val="00532178"/>
    <w:rsid w:val="00532826"/>
    <w:rsid w:val="00532908"/>
    <w:rsid w:val="00532AAF"/>
    <w:rsid w:val="005337E5"/>
    <w:rsid w:val="00533F05"/>
    <w:rsid w:val="00534126"/>
    <w:rsid w:val="00534D8A"/>
    <w:rsid w:val="00536C45"/>
    <w:rsid w:val="00537FCB"/>
    <w:rsid w:val="0054081B"/>
    <w:rsid w:val="005418FA"/>
    <w:rsid w:val="00541E65"/>
    <w:rsid w:val="005424B6"/>
    <w:rsid w:val="00542B85"/>
    <w:rsid w:val="0054354B"/>
    <w:rsid w:val="00543883"/>
    <w:rsid w:val="00543E2C"/>
    <w:rsid w:val="00544355"/>
    <w:rsid w:val="00546152"/>
    <w:rsid w:val="0054648E"/>
    <w:rsid w:val="00546649"/>
    <w:rsid w:val="00546CA4"/>
    <w:rsid w:val="0054717A"/>
    <w:rsid w:val="00547623"/>
    <w:rsid w:val="00547F0D"/>
    <w:rsid w:val="00550362"/>
    <w:rsid w:val="0055044B"/>
    <w:rsid w:val="005505BF"/>
    <w:rsid w:val="00551D49"/>
    <w:rsid w:val="00551D57"/>
    <w:rsid w:val="005524FD"/>
    <w:rsid w:val="005529AB"/>
    <w:rsid w:val="005546E1"/>
    <w:rsid w:val="005553C3"/>
    <w:rsid w:val="005561A7"/>
    <w:rsid w:val="0055643F"/>
    <w:rsid w:val="00556E60"/>
    <w:rsid w:val="00556F9A"/>
    <w:rsid w:val="00557A34"/>
    <w:rsid w:val="00560C2B"/>
    <w:rsid w:val="00561185"/>
    <w:rsid w:val="00561CE9"/>
    <w:rsid w:val="00561FA2"/>
    <w:rsid w:val="005622BA"/>
    <w:rsid w:val="00562B83"/>
    <w:rsid w:val="00563F25"/>
    <w:rsid w:val="005645FD"/>
    <w:rsid w:val="00565091"/>
    <w:rsid w:val="005655D6"/>
    <w:rsid w:val="00566D8E"/>
    <w:rsid w:val="005679AF"/>
    <w:rsid w:val="00567E8C"/>
    <w:rsid w:val="00570FDD"/>
    <w:rsid w:val="005720C5"/>
    <w:rsid w:val="00573BAC"/>
    <w:rsid w:val="00574475"/>
    <w:rsid w:val="005750BA"/>
    <w:rsid w:val="005755B3"/>
    <w:rsid w:val="005761B3"/>
    <w:rsid w:val="005762F4"/>
    <w:rsid w:val="00577136"/>
    <w:rsid w:val="00577631"/>
    <w:rsid w:val="00581106"/>
    <w:rsid w:val="005812F7"/>
    <w:rsid w:val="005816CB"/>
    <w:rsid w:val="00581CD9"/>
    <w:rsid w:val="00582866"/>
    <w:rsid w:val="00582CDB"/>
    <w:rsid w:val="00582D91"/>
    <w:rsid w:val="0058371C"/>
    <w:rsid w:val="005838D4"/>
    <w:rsid w:val="00583DE0"/>
    <w:rsid w:val="00584DAA"/>
    <w:rsid w:val="005854EE"/>
    <w:rsid w:val="00586DDD"/>
    <w:rsid w:val="00586EB2"/>
    <w:rsid w:val="00587011"/>
    <w:rsid w:val="005877B2"/>
    <w:rsid w:val="0058782B"/>
    <w:rsid w:val="005879A6"/>
    <w:rsid w:val="00587A40"/>
    <w:rsid w:val="00587C53"/>
    <w:rsid w:val="0059035B"/>
    <w:rsid w:val="00590FF7"/>
    <w:rsid w:val="00591AF4"/>
    <w:rsid w:val="005922B5"/>
    <w:rsid w:val="00592418"/>
    <w:rsid w:val="00592567"/>
    <w:rsid w:val="00592631"/>
    <w:rsid w:val="00593C12"/>
    <w:rsid w:val="005943E0"/>
    <w:rsid w:val="00595E6C"/>
    <w:rsid w:val="005963A8"/>
    <w:rsid w:val="005A4CE9"/>
    <w:rsid w:val="005A5723"/>
    <w:rsid w:val="005A6751"/>
    <w:rsid w:val="005A6C30"/>
    <w:rsid w:val="005A7A89"/>
    <w:rsid w:val="005B04FB"/>
    <w:rsid w:val="005B0A58"/>
    <w:rsid w:val="005B20AB"/>
    <w:rsid w:val="005B2EDD"/>
    <w:rsid w:val="005B38BB"/>
    <w:rsid w:val="005B46D1"/>
    <w:rsid w:val="005B5C4F"/>
    <w:rsid w:val="005B6537"/>
    <w:rsid w:val="005B694E"/>
    <w:rsid w:val="005B6E6F"/>
    <w:rsid w:val="005B7D68"/>
    <w:rsid w:val="005C0CE0"/>
    <w:rsid w:val="005C0D3E"/>
    <w:rsid w:val="005C0DAE"/>
    <w:rsid w:val="005C1094"/>
    <w:rsid w:val="005C24CC"/>
    <w:rsid w:val="005C55FB"/>
    <w:rsid w:val="005C5C33"/>
    <w:rsid w:val="005C7A78"/>
    <w:rsid w:val="005C7ADF"/>
    <w:rsid w:val="005C7E11"/>
    <w:rsid w:val="005D04E8"/>
    <w:rsid w:val="005D14FF"/>
    <w:rsid w:val="005D2291"/>
    <w:rsid w:val="005D3203"/>
    <w:rsid w:val="005D4C98"/>
    <w:rsid w:val="005D54AA"/>
    <w:rsid w:val="005D5734"/>
    <w:rsid w:val="005E026D"/>
    <w:rsid w:val="005E4D3F"/>
    <w:rsid w:val="005E617D"/>
    <w:rsid w:val="005E68CA"/>
    <w:rsid w:val="005E6DB3"/>
    <w:rsid w:val="005F0C63"/>
    <w:rsid w:val="005F0D5E"/>
    <w:rsid w:val="005F2DB4"/>
    <w:rsid w:val="005F326B"/>
    <w:rsid w:val="005F467F"/>
    <w:rsid w:val="005F4A82"/>
    <w:rsid w:val="005F5E02"/>
    <w:rsid w:val="005F73D7"/>
    <w:rsid w:val="005F775D"/>
    <w:rsid w:val="005F7C5D"/>
    <w:rsid w:val="006007A2"/>
    <w:rsid w:val="00600D60"/>
    <w:rsid w:val="006022ED"/>
    <w:rsid w:val="00602AA4"/>
    <w:rsid w:val="00605259"/>
    <w:rsid w:val="0060531F"/>
    <w:rsid w:val="00605333"/>
    <w:rsid w:val="006065CD"/>
    <w:rsid w:val="00607B0F"/>
    <w:rsid w:val="00610120"/>
    <w:rsid w:val="00610303"/>
    <w:rsid w:val="00610EDC"/>
    <w:rsid w:val="00611664"/>
    <w:rsid w:val="00611C1D"/>
    <w:rsid w:val="00612726"/>
    <w:rsid w:val="006130E2"/>
    <w:rsid w:val="00613514"/>
    <w:rsid w:val="00613FBF"/>
    <w:rsid w:val="006144BE"/>
    <w:rsid w:val="006170F0"/>
    <w:rsid w:val="00617C5E"/>
    <w:rsid w:val="00617D6B"/>
    <w:rsid w:val="0062081D"/>
    <w:rsid w:val="006208B5"/>
    <w:rsid w:val="00622ACE"/>
    <w:rsid w:val="00622B74"/>
    <w:rsid w:val="00622B75"/>
    <w:rsid w:val="006234F8"/>
    <w:rsid w:val="00623566"/>
    <w:rsid w:val="0062510F"/>
    <w:rsid w:val="00625FFA"/>
    <w:rsid w:val="00626FD0"/>
    <w:rsid w:val="0063285E"/>
    <w:rsid w:val="00632AD9"/>
    <w:rsid w:val="006337CA"/>
    <w:rsid w:val="0063486D"/>
    <w:rsid w:val="00634D58"/>
    <w:rsid w:val="0063543F"/>
    <w:rsid w:val="0064292C"/>
    <w:rsid w:val="006441CB"/>
    <w:rsid w:val="00644E85"/>
    <w:rsid w:val="00644ED2"/>
    <w:rsid w:val="00645230"/>
    <w:rsid w:val="00645DAA"/>
    <w:rsid w:val="006462BF"/>
    <w:rsid w:val="0064649C"/>
    <w:rsid w:val="00647488"/>
    <w:rsid w:val="00647729"/>
    <w:rsid w:val="006518F1"/>
    <w:rsid w:val="00651BCA"/>
    <w:rsid w:val="006548BC"/>
    <w:rsid w:val="00654DDF"/>
    <w:rsid w:val="00656CD4"/>
    <w:rsid w:val="00657B22"/>
    <w:rsid w:val="006623CB"/>
    <w:rsid w:val="00662403"/>
    <w:rsid w:val="00662716"/>
    <w:rsid w:val="0066336A"/>
    <w:rsid w:val="006636DA"/>
    <w:rsid w:val="006641A2"/>
    <w:rsid w:val="00664CE2"/>
    <w:rsid w:val="0066715F"/>
    <w:rsid w:val="00667657"/>
    <w:rsid w:val="0067041B"/>
    <w:rsid w:val="0067051D"/>
    <w:rsid w:val="00671DF4"/>
    <w:rsid w:val="0067255C"/>
    <w:rsid w:val="00672E85"/>
    <w:rsid w:val="006735D5"/>
    <w:rsid w:val="00675D0D"/>
    <w:rsid w:val="006766BE"/>
    <w:rsid w:val="00676DEB"/>
    <w:rsid w:val="0067783C"/>
    <w:rsid w:val="00677B75"/>
    <w:rsid w:val="00680A11"/>
    <w:rsid w:val="00680C62"/>
    <w:rsid w:val="00680C98"/>
    <w:rsid w:val="00681310"/>
    <w:rsid w:val="00681895"/>
    <w:rsid w:val="00682115"/>
    <w:rsid w:val="00682A7F"/>
    <w:rsid w:val="006839AD"/>
    <w:rsid w:val="00683FA8"/>
    <w:rsid w:val="00684220"/>
    <w:rsid w:val="00684800"/>
    <w:rsid w:val="006849A2"/>
    <w:rsid w:val="006858C1"/>
    <w:rsid w:val="00690260"/>
    <w:rsid w:val="006904EB"/>
    <w:rsid w:val="006907DD"/>
    <w:rsid w:val="00691341"/>
    <w:rsid w:val="00691A1F"/>
    <w:rsid w:val="00691F0D"/>
    <w:rsid w:val="00692C16"/>
    <w:rsid w:val="00694629"/>
    <w:rsid w:val="006949F2"/>
    <w:rsid w:val="00695B5D"/>
    <w:rsid w:val="00696302"/>
    <w:rsid w:val="006966B7"/>
    <w:rsid w:val="00696D30"/>
    <w:rsid w:val="0069704E"/>
    <w:rsid w:val="00697106"/>
    <w:rsid w:val="006A0581"/>
    <w:rsid w:val="006A0D01"/>
    <w:rsid w:val="006A21BE"/>
    <w:rsid w:val="006A2BB0"/>
    <w:rsid w:val="006A5222"/>
    <w:rsid w:val="006A657A"/>
    <w:rsid w:val="006B0D34"/>
    <w:rsid w:val="006B160D"/>
    <w:rsid w:val="006B2115"/>
    <w:rsid w:val="006B2D99"/>
    <w:rsid w:val="006B372D"/>
    <w:rsid w:val="006B433D"/>
    <w:rsid w:val="006B4C6E"/>
    <w:rsid w:val="006B5B7D"/>
    <w:rsid w:val="006B5DC8"/>
    <w:rsid w:val="006B6C3C"/>
    <w:rsid w:val="006B7515"/>
    <w:rsid w:val="006C03D1"/>
    <w:rsid w:val="006C2AD8"/>
    <w:rsid w:val="006C3055"/>
    <w:rsid w:val="006C3186"/>
    <w:rsid w:val="006C39A0"/>
    <w:rsid w:val="006C4848"/>
    <w:rsid w:val="006C6B78"/>
    <w:rsid w:val="006D0013"/>
    <w:rsid w:val="006D04D5"/>
    <w:rsid w:val="006D720E"/>
    <w:rsid w:val="006D760F"/>
    <w:rsid w:val="006D7B0F"/>
    <w:rsid w:val="006D7C0C"/>
    <w:rsid w:val="006E04A2"/>
    <w:rsid w:val="006E1112"/>
    <w:rsid w:val="006E300A"/>
    <w:rsid w:val="006E33A3"/>
    <w:rsid w:val="006E6839"/>
    <w:rsid w:val="006F01E7"/>
    <w:rsid w:val="006F08B8"/>
    <w:rsid w:val="006F0DBB"/>
    <w:rsid w:val="006F17F3"/>
    <w:rsid w:val="006F22A0"/>
    <w:rsid w:val="006F3286"/>
    <w:rsid w:val="006F6BFD"/>
    <w:rsid w:val="006F782F"/>
    <w:rsid w:val="006F788A"/>
    <w:rsid w:val="007011C5"/>
    <w:rsid w:val="00703F6C"/>
    <w:rsid w:val="007046D5"/>
    <w:rsid w:val="00704A85"/>
    <w:rsid w:val="007058C8"/>
    <w:rsid w:val="007058CC"/>
    <w:rsid w:val="00705AD5"/>
    <w:rsid w:val="00705AE7"/>
    <w:rsid w:val="00706CAB"/>
    <w:rsid w:val="00707E13"/>
    <w:rsid w:val="00710A52"/>
    <w:rsid w:val="00711E75"/>
    <w:rsid w:val="0071224A"/>
    <w:rsid w:val="007139E9"/>
    <w:rsid w:val="007174EF"/>
    <w:rsid w:val="0072097A"/>
    <w:rsid w:val="00721EAD"/>
    <w:rsid w:val="00722F33"/>
    <w:rsid w:val="0072360B"/>
    <w:rsid w:val="00724AFB"/>
    <w:rsid w:val="00724F68"/>
    <w:rsid w:val="00725DD7"/>
    <w:rsid w:val="00726415"/>
    <w:rsid w:val="00726D0A"/>
    <w:rsid w:val="00726DCA"/>
    <w:rsid w:val="00727054"/>
    <w:rsid w:val="007272E2"/>
    <w:rsid w:val="007300FF"/>
    <w:rsid w:val="007309F7"/>
    <w:rsid w:val="00732C7B"/>
    <w:rsid w:val="007339BC"/>
    <w:rsid w:val="00733F3F"/>
    <w:rsid w:val="007343D7"/>
    <w:rsid w:val="007346E7"/>
    <w:rsid w:val="00734A30"/>
    <w:rsid w:val="00735141"/>
    <w:rsid w:val="00737BCA"/>
    <w:rsid w:val="007421DE"/>
    <w:rsid w:val="007428F7"/>
    <w:rsid w:val="00743FC3"/>
    <w:rsid w:val="00744ACF"/>
    <w:rsid w:val="007455CE"/>
    <w:rsid w:val="00751218"/>
    <w:rsid w:val="00752ACD"/>
    <w:rsid w:val="00752FDB"/>
    <w:rsid w:val="00753512"/>
    <w:rsid w:val="00754232"/>
    <w:rsid w:val="0075497E"/>
    <w:rsid w:val="00754D8B"/>
    <w:rsid w:val="00754E06"/>
    <w:rsid w:val="00755321"/>
    <w:rsid w:val="00755DD4"/>
    <w:rsid w:val="007567CE"/>
    <w:rsid w:val="007574FC"/>
    <w:rsid w:val="00757B69"/>
    <w:rsid w:val="00757DEC"/>
    <w:rsid w:val="00757E68"/>
    <w:rsid w:val="0076014C"/>
    <w:rsid w:val="00760A62"/>
    <w:rsid w:val="00760DF3"/>
    <w:rsid w:val="00761527"/>
    <w:rsid w:val="00763E69"/>
    <w:rsid w:val="00764034"/>
    <w:rsid w:val="00764F66"/>
    <w:rsid w:val="00765109"/>
    <w:rsid w:val="00765146"/>
    <w:rsid w:val="00767624"/>
    <w:rsid w:val="00770F03"/>
    <w:rsid w:val="00771888"/>
    <w:rsid w:val="00772148"/>
    <w:rsid w:val="007723FA"/>
    <w:rsid w:val="00773800"/>
    <w:rsid w:val="0077450A"/>
    <w:rsid w:val="00774DC2"/>
    <w:rsid w:val="00775EF6"/>
    <w:rsid w:val="00776CCA"/>
    <w:rsid w:val="007772AC"/>
    <w:rsid w:val="0077745E"/>
    <w:rsid w:val="00777A9A"/>
    <w:rsid w:val="00780005"/>
    <w:rsid w:val="00780A3C"/>
    <w:rsid w:val="00780C6B"/>
    <w:rsid w:val="007811F9"/>
    <w:rsid w:val="0078126E"/>
    <w:rsid w:val="007820C8"/>
    <w:rsid w:val="00783BAC"/>
    <w:rsid w:val="0078590F"/>
    <w:rsid w:val="00785C6B"/>
    <w:rsid w:val="00786240"/>
    <w:rsid w:val="0079044B"/>
    <w:rsid w:val="00791D4F"/>
    <w:rsid w:val="007920B0"/>
    <w:rsid w:val="0079227F"/>
    <w:rsid w:val="007935FD"/>
    <w:rsid w:val="00793AEC"/>
    <w:rsid w:val="00793F47"/>
    <w:rsid w:val="007A0386"/>
    <w:rsid w:val="007A1B03"/>
    <w:rsid w:val="007A1BC8"/>
    <w:rsid w:val="007A2285"/>
    <w:rsid w:val="007A5521"/>
    <w:rsid w:val="007A6624"/>
    <w:rsid w:val="007A6E50"/>
    <w:rsid w:val="007A6F22"/>
    <w:rsid w:val="007A7AC4"/>
    <w:rsid w:val="007B0E26"/>
    <w:rsid w:val="007B242D"/>
    <w:rsid w:val="007B2CEF"/>
    <w:rsid w:val="007B4F8A"/>
    <w:rsid w:val="007B553A"/>
    <w:rsid w:val="007B5E53"/>
    <w:rsid w:val="007B5E59"/>
    <w:rsid w:val="007B6CA1"/>
    <w:rsid w:val="007B7125"/>
    <w:rsid w:val="007B7B15"/>
    <w:rsid w:val="007C0410"/>
    <w:rsid w:val="007C06FE"/>
    <w:rsid w:val="007C0B72"/>
    <w:rsid w:val="007C1297"/>
    <w:rsid w:val="007C165D"/>
    <w:rsid w:val="007C1D02"/>
    <w:rsid w:val="007C44C0"/>
    <w:rsid w:val="007C4BEF"/>
    <w:rsid w:val="007C5306"/>
    <w:rsid w:val="007C5641"/>
    <w:rsid w:val="007C5E12"/>
    <w:rsid w:val="007C6BA9"/>
    <w:rsid w:val="007C701C"/>
    <w:rsid w:val="007C79B9"/>
    <w:rsid w:val="007D07E9"/>
    <w:rsid w:val="007D09C5"/>
    <w:rsid w:val="007D1219"/>
    <w:rsid w:val="007D166C"/>
    <w:rsid w:val="007D2111"/>
    <w:rsid w:val="007D23D3"/>
    <w:rsid w:val="007D2E62"/>
    <w:rsid w:val="007D39CB"/>
    <w:rsid w:val="007D413B"/>
    <w:rsid w:val="007D429D"/>
    <w:rsid w:val="007D49CA"/>
    <w:rsid w:val="007D5060"/>
    <w:rsid w:val="007D6D4E"/>
    <w:rsid w:val="007D7757"/>
    <w:rsid w:val="007D77A1"/>
    <w:rsid w:val="007D7956"/>
    <w:rsid w:val="007E0312"/>
    <w:rsid w:val="007E0838"/>
    <w:rsid w:val="007E0873"/>
    <w:rsid w:val="007E166F"/>
    <w:rsid w:val="007E1B1D"/>
    <w:rsid w:val="007E2185"/>
    <w:rsid w:val="007E3113"/>
    <w:rsid w:val="007E514B"/>
    <w:rsid w:val="007E66E0"/>
    <w:rsid w:val="007E744C"/>
    <w:rsid w:val="007F14E6"/>
    <w:rsid w:val="007F158C"/>
    <w:rsid w:val="007F22B2"/>
    <w:rsid w:val="007F29B7"/>
    <w:rsid w:val="007F4E15"/>
    <w:rsid w:val="007F541D"/>
    <w:rsid w:val="007F599C"/>
    <w:rsid w:val="007F6BE8"/>
    <w:rsid w:val="0080001E"/>
    <w:rsid w:val="00800152"/>
    <w:rsid w:val="00800D2D"/>
    <w:rsid w:val="0080159C"/>
    <w:rsid w:val="00802602"/>
    <w:rsid w:val="00802955"/>
    <w:rsid w:val="0080615E"/>
    <w:rsid w:val="00806191"/>
    <w:rsid w:val="00806C52"/>
    <w:rsid w:val="00806F80"/>
    <w:rsid w:val="00807EAD"/>
    <w:rsid w:val="00810830"/>
    <w:rsid w:val="00812266"/>
    <w:rsid w:val="00814E5A"/>
    <w:rsid w:val="00817896"/>
    <w:rsid w:val="0082189F"/>
    <w:rsid w:val="0082259E"/>
    <w:rsid w:val="00822991"/>
    <w:rsid w:val="00823FDA"/>
    <w:rsid w:val="00824A76"/>
    <w:rsid w:val="0082548C"/>
    <w:rsid w:val="00825778"/>
    <w:rsid w:val="008268B4"/>
    <w:rsid w:val="00826A27"/>
    <w:rsid w:val="00826BD7"/>
    <w:rsid w:val="00826F95"/>
    <w:rsid w:val="0083001E"/>
    <w:rsid w:val="00831344"/>
    <w:rsid w:val="0083144F"/>
    <w:rsid w:val="00831F03"/>
    <w:rsid w:val="00832A0E"/>
    <w:rsid w:val="00833820"/>
    <w:rsid w:val="00833985"/>
    <w:rsid w:val="00834127"/>
    <w:rsid w:val="00834B32"/>
    <w:rsid w:val="00834B90"/>
    <w:rsid w:val="00834D5C"/>
    <w:rsid w:val="00835297"/>
    <w:rsid w:val="008371DC"/>
    <w:rsid w:val="0083789E"/>
    <w:rsid w:val="00840333"/>
    <w:rsid w:val="008429EC"/>
    <w:rsid w:val="008436A8"/>
    <w:rsid w:val="00843D41"/>
    <w:rsid w:val="00844175"/>
    <w:rsid w:val="008456D6"/>
    <w:rsid w:val="00845C4D"/>
    <w:rsid w:val="008462D9"/>
    <w:rsid w:val="00846C27"/>
    <w:rsid w:val="0084723A"/>
    <w:rsid w:val="008473A2"/>
    <w:rsid w:val="008504BB"/>
    <w:rsid w:val="00850B75"/>
    <w:rsid w:val="008521FB"/>
    <w:rsid w:val="0085329E"/>
    <w:rsid w:val="008541B9"/>
    <w:rsid w:val="00860565"/>
    <w:rsid w:val="0086183D"/>
    <w:rsid w:val="0086200A"/>
    <w:rsid w:val="0086215A"/>
    <w:rsid w:val="008624EE"/>
    <w:rsid w:val="00863EDA"/>
    <w:rsid w:val="00864870"/>
    <w:rsid w:val="008660FF"/>
    <w:rsid w:val="0086613D"/>
    <w:rsid w:val="00866210"/>
    <w:rsid w:val="00867F75"/>
    <w:rsid w:val="00870C81"/>
    <w:rsid w:val="008714F7"/>
    <w:rsid w:val="00873EB4"/>
    <w:rsid w:val="00874D77"/>
    <w:rsid w:val="00875F81"/>
    <w:rsid w:val="0087704D"/>
    <w:rsid w:val="008810C0"/>
    <w:rsid w:val="0088433E"/>
    <w:rsid w:val="00884F65"/>
    <w:rsid w:val="008856E1"/>
    <w:rsid w:val="008867EB"/>
    <w:rsid w:val="00886F47"/>
    <w:rsid w:val="00887BD5"/>
    <w:rsid w:val="00890279"/>
    <w:rsid w:val="00893BFD"/>
    <w:rsid w:val="00893DAD"/>
    <w:rsid w:val="00894075"/>
    <w:rsid w:val="008947EA"/>
    <w:rsid w:val="00894A70"/>
    <w:rsid w:val="00896087"/>
    <w:rsid w:val="00896209"/>
    <w:rsid w:val="00896C8D"/>
    <w:rsid w:val="00896CA4"/>
    <w:rsid w:val="00897A3C"/>
    <w:rsid w:val="00897B44"/>
    <w:rsid w:val="008A0BB0"/>
    <w:rsid w:val="008A2E94"/>
    <w:rsid w:val="008A360A"/>
    <w:rsid w:val="008A427C"/>
    <w:rsid w:val="008A4750"/>
    <w:rsid w:val="008A4B33"/>
    <w:rsid w:val="008A628B"/>
    <w:rsid w:val="008A669A"/>
    <w:rsid w:val="008A6994"/>
    <w:rsid w:val="008B11C3"/>
    <w:rsid w:val="008B3C6B"/>
    <w:rsid w:val="008B4D58"/>
    <w:rsid w:val="008B4E85"/>
    <w:rsid w:val="008B4FC2"/>
    <w:rsid w:val="008B592C"/>
    <w:rsid w:val="008B6C66"/>
    <w:rsid w:val="008B6E17"/>
    <w:rsid w:val="008B764B"/>
    <w:rsid w:val="008B7AE6"/>
    <w:rsid w:val="008C1B29"/>
    <w:rsid w:val="008C2A91"/>
    <w:rsid w:val="008C2D23"/>
    <w:rsid w:val="008C39A1"/>
    <w:rsid w:val="008C3B27"/>
    <w:rsid w:val="008C5189"/>
    <w:rsid w:val="008C573A"/>
    <w:rsid w:val="008C604B"/>
    <w:rsid w:val="008C62ED"/>
    <w:rsid w:val="008C67DF"/>
    <w:rsid w:val="008C74B9"/>
    <w:rsid w:val="008D0EF0"/>
    <w:rsid w:val="008D0F2C"/>
    <w:rsid w:val="008D1430"/>
    <w:rsid w:val="008D202B"/>
    <w:rsid w:val="008D3326"/>
    <w:rsid w:val="008D3711"/>
    <w:rsid w:val="008D4EEF"/>
    <w:rsid w:val="008D5BB3"/>
    <w:rsid w:val="008D5DA2"/>
    <w:rsid w:val="008D6A26"/>
    <w:rsid w:val="008E2294"/>
    <w:rsid w:val="008E299F"/>
    <w:rsid w:val="008E2E62"/>
    <w:rsid w:val="008E3E29"/>
    <w:rsid w:val="008E41A9"/>
    <w:rsid w:val="008E44CF"/>
    <w:rsid w:val="008E48A1"/>
    <w:rsid w:val="008E569F"/>
    <w:rsid w:val="008E650C"/>
    <w:rsid w:val="008E7C00"/>
    <w:rsid w:val="008E7DA8"/>
    <w:rsid w:val="008F0988"/>
    <w:rsid w:val="008F162F"/>
    <w:rsid w:val="008F185F"/>
    <w:rsid w:val="008F221B"/>
    <w:rsid w:val="008F2C62"/>
    <w:rsid w:val="008F2FBA"/>
    <w:rsid w:val="008F50A2"/>
    <w:rsid w:val="008F5D3F"/>
    <w:rsid w:val="008F6672"/>
    <w:rsid w:val="008F6DFD"/>
    <w:rsid w:val="008F6E60"/>
    <w:rsid w:val="008F7FE3"/>
    <w:rsid w:val="009010B3"/>
    <w:rsid w:val="00901FDC"/>
    <w:rsid w:val="0090272F"/>
    <w:rsid w:val="00902C83"/>
    <w:rsid w:val="00902CD1"/>
    <w:rsid w:val="009036FF"/>
    <w:rsid w:val="00903D2F"/>
    <w:rsid w:val="0090476E"/>
    <w:rsid w:val="009053F9"/>
    <w:rsid w:val="00905D40"/>
    <w:rsid w:val="00905DD8"/>
    <w:rsid w:val="009063AC"/>
    <w:rsid w:val="009065B3"/>
    <w:rsid w:val="00906648"/>
    <w:rsid w:val="00906ACF"/>
    <w:rsid w:val="00912139"/>
    <w:rsid w:val="009127F3"/>
    <w:rsid w:val="00913A5B"/>
    <w:rsid w:val="00913B6B"/>
    <w:rsid w:val="00913D8E"/>
    <w:rsid w:val="00914237"/>
    <w:rsid w:val="009147F3"/>
    <w:rsid w:val="0091567A"/>
    <w:rsid w:val="0091630F"/>
    <w:rsid w:val="00921082"/>
    <w:rsid w:val="009210C3"/>
    <w:rsid w:val="0092123A"/>
    <w:rsid w:val="00922F6C"/>
    <w:rsid w:val="00923406"/>
    <w:rsid w:val="0092349A"/>
    <w:rsid w:val="00926695"/>
    <w:rsid w:val="00926AFA"/>
    <w:rsid w:val="00926B3D"/>
    <w:rsid w:val="00927BB3"/>
    <w:rsid w:val="00927BDC"/>
    <w:rsid w:val="009302E6"/>
    <w:rsid w:val="00931A01"/>
    <w:rsid w:val="009324D9"/>
    <w:rsid w:val="009324FB"/>
    <w:rsid w:val="009338D4"/>
    <w:rsid w:val="00933F06"/>
    <w:rsid w:val="009343F5"/>
    <w:rsid w:val="00934792"/>
    <w:rsid w:val="0093491D"/>
    <w:rsid w:val="00934BC7"/>
    <w:rsid w:val="00935490"/>
    <w:rsid w:val="00936072"/>
    <w:rsid w:val="009360CE"/>
    <w:rsid w:val="0093782B"/>
    <w:rsid w:val="00937B71"/>
    <w:rsid w:val="00937D7C"/>
    <w:rsid w:val="00940A7B"/>
    <w:rsid w:val="00941143"/>
    <w:rsid w:val="00942ED1"/>
    <w:rsid w:val="00944EBA"/>
    <w:rsid w:val="0094656D"/>
    <w:rsid w:val="009467DD"/>
    <w:rsid w:val="00947112"/>
    <w:rsid w:val="009504C4"/>
    <w:rsid w:val="00950D38"/>
    <w:rsid w:val="00951F37"/>
    <w:rsid w:val="00952373"/>
    <w:rsid w:val="009526A8"/>
    <w:rsid w:val="00953145"/>
    <w:rsid w:val="0095390E"/>
    <w:rsid w:val="0095411E"/>
    <w:rsid w:val="00955093"/>
    <w:rsid w:val="009550D0"/>
    <w:rsid w:val="00956043"/>
    <w:rsid w:val="0095694E"/>
    <w:rsid w:val="00957474"/>
    <w:rsid w:val="009603B4"/>
    <w:rsid w:val="00960773"/>
    <w:rsid w:val="0096257F"/>
    <w:rsid w:val="009628EC"/>
    <w:rsid w:val="0096395A"/>
    <w:rsid w:val="00963B34"/>
    <w:rsid w:val="00963DFC"/>
    <w:rsid w:val="00964129"/>
    <w:rsid w:val="0096421E"/>
    <w:rsid w:val="00964223"/>
    <w:rsid w:val="00964492"/>
    <w:rsid w:val="0096468C"/>
    <w:rsid w:val="00965AF2"/>
    <w:rsid w:val="00966D07"/>
    <w:rsid w:val="009676CC"/>
    <w:rsid w:val="00967E8F"/>
    <w:rsid w:val="00971A30"/>
    <w:rsid w:val="00973763"/>
    <w:rsid w:val="00973B80"/>
    <w:rsid w:val="00974884"/>
    <w:rsid w:val="0097518A"/>
    <w:rsid w:val="009752FB"/>
    <w:rsid w:val="00976C5C"/>
    <w:rsid w:val="00977B4F"/>
    <w:rsid w:val="00977BDC"/>
    <w:rsid w:val="0098035C"/>
    <w:rsid w:val="009820CF"/>
    <w:rsid w:val="009830D0"/>
    <w:rsid w:val="009831BF"/>
    <w:rsid w:val="0098381A"/>
    <w:rsid w:val="00986473"/>
    <w:rsid w:val="00986F12"/>
    <w:rsid w:val="009902EF"/>
    <w:rsid w:val="00990FCE"/>
    <w:rsid w:val="009922BC"/>
    <w:rsid w:val="009928B4"/>
    <w:rsid w:val="009928D3"/>
    <w:rsid w:val="009930AD"/>
    <w:rsid w:val="00993C5B"/>
    <w:rsid w:val="00994138"/>
    <w:rsid w:val="009948D1"/>
    <w:rsid w:val="00994C4D"/>
    <w:rsid w:val="00995B7F"/>
    <w:rsid w:val="00996048"/>
    <w:rsid w:val="00996A41"/>
    <w:rsid w:val="0099746A"/>
    <w:rsid w:val="00997D5C"/>
    <w:rsid w:val="009A01A5"/>
    <w:rsid w:val="009A0462"/>
    <w:rsid w:val="009A23EC"/>
    <w:rsid w:val="009A4F79"/>
    <w:rsid w:val="009A744E"/>
    <w:rsid w:val="009B050A"/>
    <w:rsid w:val="009B0E83"/>
    <w:rsid w:val="009B0F4D"/>
    <w:rsid w:val="009B1D55"/>
    <w:rsid w:val="009B2240"/>
    <w:rsid w:val="009B5D8B"/>
    <w:rsid w:val="009B5F24"/>
    <w:rsid w:val="009B5FD5"/>
    <w:rsid w:val="009B670E"/>
    <w:rsid w:val="009B672E"/>
    <w:rsid w:val="009B7725"/>
    <w:rsid w:val="009B7D47"/>
    <w:rsid w:val="009C0691"/>
    <w:rsid w:val="009C0C7D"/>
    <w:rsid w:val="009C1F11"/>
    <w:rsid w:val="009C4290"/>
    <w:rsid w:val="009C46CC"/>
    <w:rsid w:val="009C6848"/>
    <w:rsid w:val="009C7E53"/>
    <w:rsid w:val="009D11E6"/>
    <w:rsid w:val="009D2768"/>
    <w:rsid w:val="009D37CC"/>
    <w:rsid w:val="009D38F7"/>
    <w:rsid w:val="009D4962"/>
    <w:rsid w:val="009D78AC"/>
    <w:rsid w:val="009E0824"/>
    <w:rsid w:val="009E08A9"/>
    <w:rsid w:val="009E27AA"/>
    <w:rsid w:val="009E2999"/>
    <w:rsid w:val="009E4860"/>
    <w:rsid w:val="009E6A2F"/>
    <w:rsid w:val="009E700A"/>
    <w:rsid w:val="009E734D"/>
    <w:rsid w:val="009E7800"/>
    <w:rsid w:val="009E7BA9"/>
    <w:rsid w:val="009E7EAA"/>
    <w:rsid w:val="009F0A1E"/>
    <w:rsid w:val="009F252C"/>
    <w:rsid w:val="009F424E"/>
    <w:rsid w:val="009F4633"/>
    <w:rsid w:val="009F46A0"/>
    <w:rsid w:val="009F5AC8"/>
    <w:rsid w:val="009F6874"/>
    <w:rsid w:val="009F7393"/>
    <w:rsid w:val="00A00588"/>
    <w:rsid w:val="00A00B0C"/>
    <w:rsid w:val="00A010B6"/>
    <w:rsid w:val="00A02331"/>
    <w:rsid w:val="00A038DC"/>
    <w:rsid w:val="00A04501"/>
    <w:rsid w:val="00A06994"/>
    <w:rsid w:val="00A07017"/>
    <w:rsid w:val="00A07774"/>
    <w:rsid w:val="00A07E37"/>
    <w:rsid w:val="00A07ECE"/>
    <w:rsid w:val="00A1134C"/>
    <w:rsid w:val="00A11A75"/>
    <w:rsid w:val="00A1362B"/>
    <w:rsid w:val="00A13750"/>
    <w:rsid w:val="00A14B0E"/>
    <w:rsid w:val="00A16247"/>
    <w:rsid w:val="00A16334"/>
    <w:rsid w:val="00A168D9"/>
    <w:rsid w:val="00A17335"/>
    <w:rsid w:val="00A20825"/>
    <w:rsid w:val="00A209B3"/>
    <w:rsid w:val="00A20D4B"/>
    <w:rsid w:val="00A20FFC"/>
    <w:rsid w:val="00A223E6"/>
    <w:rsid w:val="00A22BDC"/>
    <w:rsid w:val="00A23518"/>
    <w:rsid w:val="00A24E66"/>
    <w:rsid w:val="00A25016"/>
    <w:rsid w:val="00A2521D"/>
    <w:rsid w:val="00A256EB"/>
    <w:rsid w:val="00A26355"/>
    <w:rsid w:val="00A2671D"/>
    <w:rsid w:val="00A2743F"/>
    <w:rsid w:val="00A278E5"/>
    <w:rsid w:val="00A301BC"/>
    <w:rsid w:val="00A32C0E"/>
    <w:rsid w:val="00A32C8A"/>
    <w:rsid w:val="00A3461F"/>
    <w:rsid w:val="00A34B75"/>
    <w:rsid w:val="00A37297"/>
    <w:rsid w:val="00A401DA"/>
    <w:rsid w:val="00A404FB"/>
    <w:rsid w:val="00A4167F"/>
    <w:rsid w:val="00A41886"/>
    <w:rsid w:val="00A43C14"/>
    <w:rsid w:val="00A44051"/>
    <w:rsid w:val="00A444D7"/>
    <w:rsid w:val="00A464FC"/>
    <w:rsid w:val="00A47410"/>
    <w:rsid w:val="00A500FB"/>
    <w:rsid w:val="00A50B7F"/>
    <w:rsid w:val="00A516E7"/>
    <w:rsid w:val="00A51C60"/>
    <w:rsid w:val="00A520FC"/>
    <w:rsid w:val="00A52560"/>
    <w:rsid w:val="00A52D2E"/>
    <w:rsid w:val="00A530F3"/>
    <w:rsid w:val="00A544A3"/>
    <w:rsid w:val="00A54FAD"/>
    <w:rsid w:val="00A56309"/>
    <w:rsid w:val="00A56839"/>
    <w:rsid w:val="00A56E7D"/>
    <w:rsid w:val="00A57A1F"/>
    <w:rsid w:val="00A57B6F"/>
    <w:rsid w:val="00A6071D"/>
    <w:rsid w:val="00A60F14"/>
    <w:rsid w:val="00A61476"/>
    <w:rsid w:val="00A61E8B"/>
    <w:rsid w:val="00A6333F"/>
    <w:rsid w:val="00A638FA"/>
    <w:rsid w:val="00A641DE"/>
    <w:rsid w:val="00A6452E"/>
    <w:rsid w:val="00A6531E"/>
    <w:rsid w:val="00A65E3A"/>
    <w:rsid w:val="00A6675B"/>
    <w:rsid w:val="00A6749E"/>
    <w:rsid w:val="00A71CE2"/>
    <w:rsid w:val="00A722B2"/>
    <w:rsid w:val="00A731B2"/>
    <w:rsid w:val="00A75778"/>
    <w:rsid w:val="00A7681F"/>
    <w:rsid w:val="00A800D7"/>
    <w:rsid w:val="00A80B5E"/>
    <w:rsid w:val="00A80E48"/>
    <w:rsid w:val="00A818A3"/>
    <w:rsid w:val="00A82050"/>
    <w:rsid w:val="00A82F0F"/>
    <w:rsid w:val="00A832CF"/>
    <w:rsid w:val="00A84D68"/>
    <w:rsid w:val="00A87E28"/>
    <w:rsid w:val="00A904E6"/>
    <w:rsid w:val="00A93249"/>
    <w:rsid w:val="00A94862"/>
    <w:rsid w:val="00A95AA8"/>
    <w:rsid w:val="00A95B5C"/>
    <w:rsid w:val="00A95DBA"/>
    <w:rsid w:val="00A96D88"/>
    <w:rsid w:val="00A97197"/>
    <w:rsid w:val="00A977F9"/>
    <w:rsid w:val="00AA2FF2"/>
    <w:rsid w:val="00AA364C"/>
    <w:rsid w:val="00AA49A6"/>
    <w:rsid w:val="00AA4FAA"/>
    <w:rsid w:val="00AA6463"/>
    <w:rsid w:val="00AA7152"/>
    <w:rsid w:val="00AB006F"/>
    <w:rsid w:val="00AB0466"/>
    <w:rsid w:val="00AB126B"/>
    <w:rsid w:val="00AB15FB"/>
    <w:rsid w:val="00AB1BAD"/>
    <w:rsid w:val="00AB426D"/>
    <w:rsid w:val="00AB4829"/>
    <w:rsid w:val="00AB5F92"/>
    <w:rsid w:val="00AB6216"/>
    <w:rsid w:val="00AB71A1"/>
    <w:rsid w:val="00AC05BD"/>
    <w:rsid w:val="00AC15D5"/>
    <w:rsid w:val="00AC2D9C"/>
    <w:rsid w:val="00AC3418"/>
    <w:rsid w:val="00AC4B42"/>
    <w:rsid w:val="00AC549E"/>
    <w:rsid w:val="00AC54D3"/>
    <w:rsid w:val="00AC551D"/>
    <w:rsid w:val="00AD0A1E"/>
    <w:rsid w:val="00AD16D1"/>
    <w:rsid w:val="00AD219B"/>
    <w:rsid w:val="00AD351F"/>
    <w:rsid w:val="00AD3E6B"/>
    <w:rsid w:val="00AD42F6"/>
    <w:rsid w:val="00AD4513"/>
    <w:rsid w:val="00AD4B3D"/>
    <w:rsid w:val="00AD4F2D"/>
    <w:rsid w:val="00AD540C"/>
    <w:rsid w:val="00AD5D03"/>
    <w:rsid w:val="00AD695A"/>
    <w:rsid w:val="00AD69E1"/>
    <w:rsid w:val="00AD739E"/>
    <w:rsid w:val="00AD79EA"/>
    <w:rsid w:val="00AE0155"/>
    <w:rsid w:val="00AE0932"/>
    <w:rsid w:val="00AE17D6"/>
    <w:rsid w:val="00AE2250"/>
    <w:rsid w:val="00AE3EF1"/>
    <w:rsid w:val="00AE4416"/>
    <w:rsid w:val="00AE4465"/>
    <w:rsid w:val="00AE4853"/>
    <w:rsid w:val="00AE679A"/>
    <w:rsid w:val="00AF02A7"/>
    <w:rsid w:val="00AF0514"/>
    <w:rsid w:val="00AF17F5"/>
    <w:rsid w:val="00AF22A8"/>
    <w:rsid w:val="00AF2B34"/>
    <w:rsid w:val="00AF3A72"/>
    <w:rsid w:val="00AF3B49"/>
    <w:rsid w:val="00AF6077"/>
    <w:rsid w:val="00AF60BE"/>
    <w:rsid w:val="00AF60E0"/>
    <w:rsid w:val="00AF6F07"/>
    <w:rsid w:val="00AF7718"/>
    <w:rsid w:val="00AF7D4F"/>
    <w:rsid w:val="00B0010E"/>
    <w:rsid w:val="00B0034C"/>
    <w:rsid w:val="00B014C8"/>
    <w:rsid w:val="00B03496"/>
    <w:rsid w:val="00B04938"/>
    <w:rsid w:val="00B05FC1"/>
    <w:rsid w:val="00B061F0"/>
    <w:rsid w:val="00B07FF9"/>
    <w:rsid w:val="00B101C0"/>
    <w:rsid w:val="00B10A86"/>
    <w:rsid w:val="00B11002"/>
    <w:rsid w:val="00B110FB"/>
    <w:rsid w:val="00B124AF"/>
    <w:rsid w:val="00B124D0"/>
    <w:rsid w:val="00B127B9"/>
    <w:rsid w:val="00B13FF9"/>
    <w:rsid w:val="00B142B2"/>
    <w:rsid w:val="00B14F4C"/>
    <w:rsid w:val="00B155DE"/>
    <w:rsid w:val="00B160CC"/>
    <w:rsid w:val="00B16134"/>
    <w:rsid w:val="00B202CC"/>
    <w:rsid w:val="00B228D6"/>
    <w:rsid w:val="00B22BBD"/>
    <w:rsid w:val="00B23F1E"/>
    <w:rsid w:val="00B24A55"/>
    <w:rsid w:val="00B26181"/>
    <w:rsid w:val="00B262E7"/>
    <w:rsid w:val="00B26EA0"/>
    <w:rsid w:val="00B271C6"/>
    <w:rsid w:val="00B2739D"/>
    <w:rsid w:val="00B275BD"/>
    <w:rsid w:val="00B27CA7"/>
    <w:rsid w:val="00B31409"/>
    <w:rsid w:val="00B3160D"/>
    <w:rsid w:val="00B31FEA"/>
    <w:rsid w:val="00B321BA"/>
    <w:rsid w:val="00B328C0"/>
    <w:rsid w:val="00B33FC1"/>
    <w:rsid w:val="00B34ADD"/>
    <w:rsid w:val="00B37B57"/>
    <w:rsid w:val="00B40EA4"/>
    <w:rsid w:val="00B42806"/>
    <w:rsid w:val="00B42815"/>
    <w:rsid w:val="00B44566"/>
    <w:rsid w:val="00B45BD1"/>
    <w:rsid w:val="00B531A7"/>
    <w:rsid w:val="00B55044"/>
    <w:rsid w:val="00B553A2"/>
    <w:rsid w:val="00B5554E"/>
    <w:rsid w:val="00B57595"/>
    <w:rsid w:val="00B6014A"/>
    <w:rsid w:val="00B60954"/>
    <w:rsid w:val="00B6264A"/>
    <w:rsid w:val="00B62D6A"/>
    <w:rsid w:val="00B640AD"/>
    <w:rsid w:val="00B643AC"/>
    <w:rsid w:val="00B65E4E"/>
    <w:rsid w:val="00B67516"/>
    <w:rsid w:val="00B67D7F"/>
    <w:rsid w:val="00B70CDB"/>
    <w:rsid w:val="00B70D3B"/>
    <w:rsid w:val="00B712A5"/>
    <w:rsid w:val="00B72666"/>
    <w:rsid w:val="00B73CA6"/>
    <w:rsid w:val="00B742E0"/>
    <w:rsid w:val="00B7503A"/>
    <w:rsid w:val="00B763BC"/>
    <w:rsid w:val="00B77C21"/>
    <w:rsid w:val="00B805E0"/>
    <w:rsid w:val="00B809C8"/>
    <w:rsid w:val="00B8199F"/>
    <w:rsid w:val="00B81E88"/>
    <w:rsid w:val="00B81F1D"/>
    <w:rsid w:val="00B82203"/>
    <w:rsid w:val="00B82F2D"/>
    <w:rsid w:val="00B83065"/>
    <w:rsid w:val="00B83E88"/>
    <w:rsid w:val="00B84222"/>
    <w:rsid w:val="00B845BC"/>
    <w:rsid w:val="00B84DD5"/>
    <w:rsid w:val="00B86F0D"/>
    <w:rsid w:val="00B8702E"/>
    <w:rsid w:val="00B8722E"/>
    <w:rsid w:val="00B87836"/>
    <w:rsid w:val="00B878B1"/>
    <w:rsid w:val="00B90B6F"/>
    <w:rsid w:val="00B91799"/>
    <w:rsid w:val="00B94A1A"/>
    <w:rsid w:val="00B9546C"/>
    <w:rsid w:val="00B95A13"/>
    <w:rsid w:val="00B96B64"/>
    <w:rsid w:val="00B9724D"/>
    <w:rsid w:val="00BA1398"/>
    <w:rsid w:val="00BA1490"/>
    <w:rsid w:val="00BA15AB"/>
    <w:rsid w:val="00BA2A19"/>
    <w:rsid w:val="00BA3085"/>
    <w:rsid w:val="00BA381C"/>
    <w:rsid w:val="00BA47C7"/>
    <w:rsid w:val="00BA562E"/>
    <w:rsid w:val="00BA6158"/>
    <w:rsid w:val="00BA62EE"/>
    <w:rsid w:val="00BA6338"/>
    <w:rsid w:val="00BA6A2E"/>
    <w:rsid w:val="00BA70F6"/>
    <w:rsid w:val="00BA710C"/>
    <w:rsid w:val="00BA72D3"/>
    <w:rsid w:val="00BA7D2C"/>
    <w:rsid w:val="00BA7F3C"/>
    <w:rsid w:val="00BB188B"/>
    <w:rsid w:val="00BB1F25"/>
    <w:rsid w:val="00BB4896"/>
    <w:rsid w:val="00BB5384"/>
    <w:rsid w:val="00BB5517"/>
    <w:rsid w:val="00BB722D"/>
    <w:rsid w:val="00BB7649"/>
    <w:rsid w:val="00BB77C9"/>
    <w:rsid w:val="00BB7A03"/>
    <w:rsid w:val="00BC0EBC"/>
    <w:rsid w:val="00BC1102"/>
    <w:rsid w:val="00BC1F35"/>
    <w:rsid w:val="00BC2076"/>
    <w:rsid w:val="00BC2149"/>
    <w:rsid w:val="00BC3019"/>
    <w:rsid w:val="00BC3688"/>
    <w:rsid w:val="00BC4455"/>
    <w:rsid w:val="00BC48AE"/>
    <w:rsid w:val="00BC4BC5"/>
    <w:rsid w:val="00BC4FA8"/>
    <w:rsid w:val="00BC56F7"/>
    <w:rsid w:val="00BC67DD"/>
    <w:rsid w:val="00BC6863"/>
    <w:rsid w:val="00BC7173"/>
    <w:rsid w:val="00BD03FF"/>
    <w:rsid w:val="00BD2061"/>
    <w:rsid w:val="00BD26FC"/>
    <w:rsid w:val="00BD3B4C"/>
    <w:rsid w:val="00BD484C"/>
    <w:rsid w:val="00BD4857"/>
    <w:rsid w:val="00BD5039"/>
    <w:rsid w:val="00BD5C94"/>
    <w:rsid w:val="00BD5FA0"/>
    <w:rsid w:val="00BD6088"/>
    <w:rsid w:val="00BD7E52"/>
    <w:rsid w:val="00BE13E9"/>
    <w:rsid w:val="00BE16F8"/>
    <w:rsid w:val="00BE33DA"/>
    <w:rsid w:val="00BE3904"/>
    <w:rsid w:val="00BE4AE5"/>
    <w:rsid w:val="00BE56DB"/>
    <w:rsid w:val="00BE6474"/>
    <w:rsid w:val="00BE651D"/>
    <w:rsid w:val="00BE6FA8"/>
    <w:rsid w:val="00BE73C5"/>
    <w:rsid w:val="00BF1741"/>
    <w:rsid w:val="00BF1BD8"/>
    <w:rsid w:val="00BF28AE"/>
    <w:rsid w:val="00BF2B72"/>
    <w:rsid w:val="00BF3287"/>
    <w:rsid w:val="00BF3A22"/>
    <w:rsid w:val="00BF471F"/>
    <w:rsid w:val="00BF48CE"/>
    <w:rsid w:val="00BF4CCC"/>
    <w:rsid w:val="00BF5208"/>
    <w:rsid w:val="00BF5A54"/>
    <w:rsid w:val="00BF6C58"/>
    <w:rsid w:val="00BF7076"/>
    <w:rsid w:val="00C00B49"/>
    <w:rsid w:val="00C01362"/>
    <w:rsid w:val="00C02170"/>
    <w:rsid w:val="00C02355"/>
    <w:rsid w:val="00C03397"/>
    <w:rsid w:val="00C04398"/>
    <w:rsid w:val="00C04FC3"/>
    <w:rsid w:val="00C060CA"/>
    <w:rsid w:val="00C064FE"/>
    <w:rsid w:val="00C06558"/>
    <w:rsid w:val="00C06F19"/>
    <w:rsid w:val="00C07491"/>
    <w:rsid w:val="00C07E4B"/>
    <w:rsid w:val="00C114B6"/>
    <w:rsid w:val="00C1302E"/>
    <w:rsid w:val="00C1311A"/>
    <w:rsid w:val="00C17F3F"/>
    <w:rsid w:val="00C215ED"/>
    <w:rsid w:val="00C22057"/>
    <w:rsid w:val="00C22988"/>
    <w:rsid w:val="00C23311"/>
    <w:rsid w:val="00C239D5"/>
    <w:rsid w:val="00C23FFD"/>
    <w:rsid w:val="00C24581"/>
    <w:rsid w:val="00C247FE"/>
    <w:rsid w:val="00C24C7C"/>
    <w:rsid w:val="00C24EF9"/>
    <w:rsid w:val="00C25038"/>
    <w:rsid w:val="00C26E63"/>
    <w:rsid w:val="00C270AB"/>
    <w:rsid w:val="00C273F9"/>
    <w:rsid w:val="00C278F6"/>
    <w:rsid w:val="00C3182A"/>
    <w:rsid w:val="00C33CA5"/>
    <w:rsid w:val="00C34023"/>
    <w:rsid w:val="00C3492B"/>
    <w:rsid w:val="00C3547D"/>
    <w:rsid w:val="00C35814"/>
    <w:rsid w:val="00C36445"/>
    <w:rsid w:val="00C364FB"/>
    <w:rsid w:val="00C36A70"/>
    <w:rsid w:val="00C405C5"/>
    <w:rsid w:val="00C40FCE"/>
    <w:rsid w:val="00C41556"/>
    <w:rsid w:val="00C41D47"/>
    <w:rsid w:val="00C42371"/>
    <w:rsid w:val="00C42B5D"/>
    <w:rsid w:val="00C42EE1"/>
    <w:rsid w:val="00C434B3"/>
    <w:rsid w:val="00C442B2"/>
    <w:rsid w:val="00C44439"/>
    <w:rsid w:val="00C4468F"/>
    <w:rsid w:val="00C4483B"/>
    <w:rsid w:val="00C44B5E"/>
    <w:rsid w:val="00C44F37"/>
    <w:rsid w:val="00C4508F"/>
    <w:rsid w:val="00C4560E"/>
    <w:rsid w:val="00C50A9E"/>
    <w:rsid w:val="00C51461"/>
    <w:rsid w:val="00C52B09"/>
    <w:rsid w:val="00C52FCD"/>
    <w:rsid w:val="00C53759"/>
    <w:rsid w:val="00C54B30"/>
    <w:rsid w:val="00C55164"/>
    <w:rsid w:val="00C552D9"/>
    <w:rsid w:val="00C55B78"/>
    <w:rsid w:val="00C55EB7"/>
    <w:rsid w:val="00C563A7"/>
    <w:rsid w:val="00C566CF"/>
    <w:rsid w:val="00C57070"/>
    <w:rsid w:val="00C5709E"/>
    <w:rsid w:val="00C5797D"/>
    <w:rsid w:val="00C60970"/>
    <w:rsid w:val="00C62051"/>
    <w:rsid w:val="00C623CF"/>
    <w:rsid w:val="00C62F3F"/>
    <w:rsid w:val="00C63A43"/>
    <w:rsid w:val="00C6471A"/>
    <w:rsid w:val="00C65956"/>
    <w:rsid w:val="00C659B6"/>
    <w:rsid w:val="00C66C6E"/>
    <w:rsid w:val="00C67383"/>
    <w:rsid w:val="00C6784C"/>
    <w:rsid w:val="00C67A29"/>
    <w:rsid w:val="00C67C8D"/>
    <w:rsid w:val="00C67D3F"/>
    <w:rsid w:val="00C67F6F"/>
    <w:rsid w:val="00C710E5"/>
    <w:rsid w:val="00C718A8"/>
    <w:rsid w:val="00C73656"/>
    <w:rsid w:val="00C737C7"/>
    <w:rsid w:val="00C753AD"/>
    <w:rsid w:val="00C762F0"/>
    <w:rsid w:val="00C77C50"/>
    <w:rsid w:val="00C8032B"/>
    <w:rsid w:val="00C81D19"/>
    <w:rsid w:val="00C82515"/>
    <w:rsid w:val="00C8266E"/>
    <w:rsid w:val="00C828A6"/>
    <w:rsid w:val="00C83C7A"/>
    <w:rsid w:val="00C85100"/>
    <w:rsid w:val="00C86022"/>
    <w:rsid w:val="00C86E19"/>
    <w:rsid w:val="00C87800"/>
    <w:rsid w:val="00C91A34"/>
    <w:rsid w:val="00C91D78"/>
    <w:rsid w:val="00C920A6"/>
    <w:rsid w:val="00C939AA"/>
    <w:rsid w:val="00C93D06"/>
    <w:rsid w:val="00C943A5"/>
    <w:rsid w:val="00C945FD"/>
    <w:rsid w:val="00C94F83"/>
    <w:rsid w:val="00C958A4"/>
    <w:rsid w:val="00CA12C3"/>
    <w:rsid w:val="00CA1384"/>
    <w:rsid w:val="00CA1596"/>
    <w:rsid w:val="00CA164E"/>
    <w:rsid w:val="00CA253A"/>
    <w:rsid w:val="00CA2A47"/>
    <w:rsid w:val="00CA2FBB"/>
    <w:rsid w:val="00CA415A"/>
    <w:rsid w:val="00CA48D1"/>
    <w:rsid w:val="00CA5FFB"/>
    <w:rsid w:val="00CA6C68"/>
    <w:rsid w:val="00CB0236"/>
    <w:rsid w:val="00CB0C7C"/>
    <w:rsid w:val="00CB18E0"/>
    <w:rsid w:val="00CB319A"/>
    <w:rsid w:val="00CB38F4"/>
    <w:rsid w:val="00CB411D"/>
    <w:rsid w:val="00CB43D4"/>
    <w:rsid w:val="00CB4F1F"/>
    <w:rsid w:val="00CB57E2"/>
    <w:rsid w:val="00CB5E46"/>
    <w:rsid w:val="00CB7627"/>
    <w:rsid w:val="00CB7A26"/>
    <w:rsid w:val="00CB7A7B"/>
    <w:rsid w:val="00CC209A"/>
    <w:rsid w:val="00CC2320"/>
    <w:rsid w:val="00CC2A42"/>
    <w:rsid w:val="00CC2CA3"/>
    <w:rsid w:val="00CC30A5"/>
    <w:rsid w:val="00CC4447"/>
    <w:rsid w:val="00CC4D23"/>
    <w:rsid w:val="00CC5A1F"/>
    <w:rsid w:val="00CC64F6"/>
    <w:rsid w:val="00CC6B64"/>
    <w:rsid w:val="00CC7A2F"/>
    <w:rsid w:val="00CC7D64"/>
    <w:rsid w:val="00CC7F22"/>
    <w:rsid w:val="00CD0ABE"/>
    <w:rsid w:val="00CD0B1C"/>
    <w:rsid w:val="00CD12B5"/>
    <w:rsid w:val="00CD1C7E"/>
    <w:rsid w:val="00CD37D5"/>
    <w:rsid w:val="00CD3943"/>
    <w:rsid w:val="00CD3B57"/>
    <w:rsid w:val="00CD419F"/>
    <w:rsid w:val="00CD47D4"/>
    <w:rsid w:val="00CD5E24"/>
    <w:rsid w:val="00CD69DE"/>
    <w:rsid w:val="00CD76A1"/>
    <w:rsid w:val="00CE0BAC"/>
    <w:rsid w:val="00CE0FB5"/>
    <w:rsid w:val="00CE18FE"/>
    <w:rsid w:val="00CE20A6"/>
    <w:rsid w:val="00CE4502"/>
    <w:rsid w:val="00CE6F85"/>
    <w:rsid w:val="00CE70A7"/>
    <w:rsid w:val="00CE7BAC"/>
    <w:rsid w:val="00CF0F17"/>
    <w:rsid w:val="00CF27BE"/>
    <w:rsid w:val="00CF2DAF"/>
    <w:rsid w:val="00CF36C5"/>
    <w:rsid w:val="00CF3AFC"/>
    <w:rsid w:val="00CF4D30"/>
    <w:rsid w:val="00CF56C9"/>
    <w:rsid w:val="00CF65CB"/>
    <w:rsid w:val="00CF6743"/>
    <w:rsid w:val="00CF78CC"/>
    <w:rsid w:val="00CF7F77"/>
    <w:rsid w:val="00D0053F"/>
    <w:rsid w:val="00D01B20"/>
    <w:rsid w:val="00D044BC"/>
    <w:rsid w:val="00D04745"/>
    <w:rsid w:val="00D04836"/>
    <w:rsid w:val="00D05164"/>
    <w:rsid w:val="00D07F6E"/>
    <w:rsid w:val="00D103F5"/>
    <w:rsid w:val="00D10E14"/>
    <w:rsid w:val="00D11127"/>
    <w:rsid w:val="00D112B9"/>
    <w:rsid w:val="00D13856"/>
    <w:rsid w:val="00D13BCD"/>
    <w:rsid w:val="00D13CB3"/>
    <w:rsid w:val="00D140C4"/>
    <w:rsid w:val="00D14C6E"/>
    <w:rsid w:val="00D159E9"/>
    <w:rsid w:val="00D15DDD"/>
    <w:rsid w:val="00D16397"/>
    <w:rsid w:val="00D168BC"/>
    <w:rsid w:val="00D1771D"/>
    <w:rsid w:val="00D20651"/>
    <w:rsid w:val="00D21E54"/>
    <w:rsid w:val="00D21EF7"/>
    <w:rsid w:val="00D22FC5"/>
    <w:rsid w:val="00D246EE"/>
    <w:rsid w:val="00D2492E"/>
    <w:rsid w:val="00D25ED4"/>
    <w:rsid w:val="00D265C8"/>
    <w:rsid w:val="00D276E9"/>
    <w:rsid w:val="00D30DBA"/>
    <w:rsid w:val="00D329BD"/>
    <w:rsid w:val="00D33C78"/>
    <w:rsid w:val="00D34375"/>
    <w:rsid w:val="00D34806"/>
    <w:rsid w:val="00D34B75"/>
    <w:rsid w:val="00D34EB9"/>
    <w:rsid w:val="00D34F99"/>
    <w:rsid w:val="00D35B9E"/>
    <w:rsid w:val="00D36F5C"/>
    <w:rsid w:val="00D40CB7"/>
    <w:rsid w:val="00D41D73"/>
    <w:rsid w:val="00D41F42"/>
    <w:rsid w:val="00D42F05"/>
    <w:rsid w:val="00D4368F"/>
    <w:rsid w:val="00D44204"/>
    <w:rsid w:val="00D448A8"/>
    <w:rsid w:val="00D45B80"/>
    <w:rsid w:val="00D45B92"/>
    <w:rsid w:val="00D45EC0"/>
    <w:rsid w:val="00D47C72"/>
    <w:rsid w:val="00D50A43"/>
    <w:rsid w:val="00D51198"/>
    <w:rsid w:val="00D5124B"/>
    <w:rsid w:val="00D52DCE"/>
    <w:rsid w:val="00D55009"/>
    <w:rsid w:val="00D57DFA"/>
    <w:rsid w:val="00D60D0E"/>
    <w:rsid w:val="00D60F10"/>
    <w:rsid w:val="00D613AE"/>
    <w:rsid w:val="00D61E94"/>
    <w:rsid w:val="00D62477"/>
    <w:rsid w:val="00D628BB"/>
    <w:rsid w:val="00D62EA8"/>
    <w:rsid w:val="00D634E6"/>
    <w:rsid w:val="00D63F9B"/>
    <w:rsid w:val="00D640AE"/>
    <w:rsid w:val="00D642E7"/>
    <w:rsid w:val="00D64D97"/>
    <w:rsid w:val="00D66667"/>
    <w:rsid w:val="00D66ADA"/>
    <w:rsid w:val="00D67A81"/>
    <w:rsid w:val="00D67B7D"/>
    <w:rsid w:val="00D705E0"/>
    <w:rsid w:val="00D70C91"/>
    <w:rsid w:val="00D723F5"/>
    <w:rsid w:val="00D73089"/>
    <w:rsid w:val="00D73CAF"/>
    <w:rsid w:val="00D74FDD"/>
    <w:rsid w:val="00D750F1"/>
    <w:rsid w:val="00D757BF"/>
    <w:rsid w:val="00D80692"/>
    <w:rsid w:val="00D809A1"/>
    <w:rsid w:val="00D813D3"/>
    <w:rsid w:val="00D81815"/>
    <w:rsid w:val="00D820A7"/>
    <w:rsid w:val="00D82FD5"/>
    <w:rsid w:val="00D83238"/>
    <w:rsid w:val="00D8392B"/>
    <w:rsid w:val="00D8393A"/>
    <w:rsid w:val="00D848E2"/>
    <w:rsid w:val="00D84EA9"/>
    <w:rsid w:val="00D85217"/>
    <w:rsid w:val="00D86211"/>
    <w:rsid w:val="00D86441"/>
    <w:rsid w:val="00D86EBC"/>
    <w:rsid w:val="00D87CD8"/>
    <w:rsid w:val="00D9069E"/>
    <w:rsid w:val="00D911F0"/>
    <w:rsid w:val="00D9323E"/>
    <w:rsid w:val="00D93440"/>
    <w:rsid w:val="00D9486B"/>
    <w:rsid w:val="00D94BA4"/>
    <w:rsid w:val="00D95021"/>
    <w:rsid w:val="00D95425"/>
    <w:rsid w:val="00D957DD"/>
    <w:rsid w:val="00D959F2"/>
    <w:rsid w:val="00D95A02"/>
    <w:rsid w:val="00D95BAA"/>
    <w:rsid w:val="00D96A6E"/>
    <w:rsid w:val="00D97976"/>
    <w:rsid w:val="00D97AAE"/>
    <w:rsid w:val="00DA02D3"/>
    <w:rsid w:val="00DA0417"/>
    <w:rsid w:val="00DA0843"/>
    <w:rsid w:val="00DA2663"/>
    <w:rsid w:val="00DA2F86"/>
    <w:rsid w:val="00DA3B89"/>
    <w:rsid w:val="00DA40DD"/>
    <w:rsid w:val="00DA48AA"/>
    <w:rsid w:val="00DA4A9E"/>
    <w:rsid w:val="00DA5659"/>
    <w:rsid w:val="00DA7339"/>
    <w:rsid w:val="00DB0F0F"/>
    <w:rsid w:val="00DB2C4F"/>
    <w:rsid w:val="00DB2CEA"/>
    <w:rsid w:val="00DB525A"/>
    <w:rsid w:val="00DB5ACC"/>
    <w:rsid w:val="00DC0C75"/>
    <w:rsid w:val="00DC180B"/>
    <w:rsid w:val="00DC1E19"/>
    <w:rsid w:val="00DC20ED"/>
    <w:rsid w:val="00DC3E0A"/>
    <w:rsid w:val="00DC43C3"/>
    <w:rsid w:val="00DC468E"/>
    <w:rsid w:val="00DC4796"/>
    <w:rsid w:val="00DC496C"/>
    <w:rsid w:val="00DC4D70"/>
    <w:rsid w:val="00DC4D72"/>
    <w:rsid w:val="00DC53F1"/>
    <w:rsid w:val="00DC5617"/>
    <w:rsid w:val="00DC5EC3"/>
    <w:rsid w:val="00DC68FF"/>
    <w:rsid w:val="00DC6C07"/>
    <w:rsid w:val="00DC6EEC"/>
    <w:rsid w:val="00DC73D8"/>
    <w:rsid w:val="00DD13EC"/>
    <w:rsid w:val="00DD2A0A"/>
    <w:rsid w:val="00DD46D3"/>
    <w:rsid w:val="00DD505C"/>
    <w:rsid w:val="00DD6079"/>
    <w:rsid w:val="00DD6C51"/>
    <w:rsid w:val="00DE108C"/>
    <w:rsid w:val="00DE1C86"/>
    <w:rsid w:val="00DE1EAA"/>
    <w:rsid w:val="00DE20AE"/>
    <w:rsid w:val="00DE44E2"/>
    <w:rsid w:val="00DE4546"/>
    <w:rsid w:val="00DE68CD"/>
    <w:rsid w:val="00DE6E19"/>
    <w:rsid w:val="00DE72CA"/>
    <w:rsid w:val="00DF0F58"/>
    <w:rsid w:val="00DF1151"/>
    <w:rsid w:val="00DF1FB3"/>
    <w:rsid w:val="00DF214C"/>
    <w:rsid w:val="00DF2619"/>
    <w:rsid w:val="00DF3916"/>
    <w:rsid w:val="00DF56AB"/>
    <w:rsid w:val="00DF60F2"/>
    <w:rsid w:val="00DF7286"/>
    <w:rsid w:val="00DF781E"/>
    <w:rsid w:val="00DF7D69"/>
    <w:rsid w:val="00DF7F5B"/>
    <w:rsid w:val="00E005A8"/>
    <w:rsid w:val="00E00A43"/>
    <w:rsid w:val="00E026B7"/>
    <w:rsid w:val="00E026F5"/>
    <w:rsid w:val="00E043E1"/>
    <w:rsid w:val="00E04834"/>
    <w:rsid w:val="00E059C5"/>
    <w:rsid w:val="00E06605"/>
    <w:rsid w:val="00E06B36"/>
    <w:rsid w:val="00E07C3D"/>
    <w:rsid w:val="00E07D44"/>
    <w:rsid w:val="00E07E19"/>
    <w:rsid w:val="00E1062B"/>
    <w:rsid w:val="00E109BE"/>
    <w:rsid w:val="00E1175A"/>
    <w:rsid w:val="00E126A3"/>
    <w:rsid w:val="00E138D3"/>
    <w:rsid w:val="00E13972"/>
    <w:rsid w:val="00E1469B"/>
    <w:rsid w:val="00E1586F"/>
    <w:rsid w:val="00E17C9E"/>
    <w:rsid w:val="00E2016A"/>
    <w:rsid w:val="00E20ADB"/>
    <w:rsid w:val="00E20DC0"/>
    <w:rsid w:val="00E21023"/>
    <w:rsid w:val="00E21C2E"/>
    <w:rsid w:val="00E235F8"/>
    <w:rsid w:val="00E24874"/>
    <w:rsid w:val="00E24A91"/>
    <w:rsid w:val="00E24D97"/>
    <w:rsid w:val="00E264FB"/>
    <w:rsid w:val="00E26AC1"/>
    <w:rsid w:val="00E3048B"/>
    <w:rsid w:val="00E3165C"/>
    <w:rsid w:val="00E322E6"/>
    <w:rsid w:val="00E32F16"/>
    <w:rsid w:val="00E333B7"/>
    <w:rsid w:val="00E34144"/>
    <w:rsid w:val="00E34A93"/>
    <w:rsid w:val="00E3672E"/>
    <w:rsid w:val="00E406DE"/>
    <w:rsid w:val="00E40C11"/>
    <w:rsid w:val="00E41007"/>
    <w:rsid w:val="00E41640"/>
    <w:rsid w:val="00E4188F"/>
    <w:rsid w:val="00E4196C"/>
    <w:rsid w:val="00E41DD7"/>
    <w:rsid w:val="00E42541"/>
    <w:rsid w:val="00E43E2C"/>
    <w:rsid w:val="00E44404"/>
    <w:rsid w:val="00E4502E"/>
    <w:rsid w:val="00E4635F"/>
    <w:rsid w:val="00E4640E"/>
    <w:rsid w:val="00E46429"/>
    <w:rsid w:val="00E521B9"/>
    <w:rsid w:val="00E52362"/>
    <w:rsid w:val="00E53154"/>
    <w:rsid w:val="00E532C2"/>
    <w:rsid w:val="00E532DE"/>
    <w:rsid w:val="00E537D7"/>
    <w:rsid w:val="00E54733"/>
    <w:rsid w:val="00E56ECC"/>
    <w:rsid w:val="00E60D2D"/>
    <w:rsid w:val="00E612AC"/>
    <w:rsid w:val="00E61853"/>
    <w:rsid w:val="00E61F8B"/>
    <w:rsid w:val="00E62A50"/>
    <w:rsid w:val="00E62AB6"/>
    <w:rsid w:val="00E62B1F"/>
    <w:rsid w:val="00E630B8"/>
    <w:rsid w:val="00E631EE"/>
    <w:rsid w:val="00E646D3"/>
    <w:rsid w:val="00E647EF"/>
    <w:rsid w:val="00E64F9E"/>
    <w:rsid w:val="00E660B7"/>
    <w:rsid w:val="00E665CC"/>
    <w:rsid w:val="00E669D1"/>
    <w:rsid w:val="00E674AF"/>
    <w:rsid w:val="00E700C7"/>
    <w:rsid w:val="00E7015A"/>
    <w:rsid w:val="00E72E4B"/>
    <w:rsid w:val="00E73713"/>
    <w:rsid w:val="00E73FC2"/>
    <w:rsid w:val="00E7525C"/>
    <w:rsid w:val="00E75DD5"/>
    <w:rsid w:val="00E76EA8"/>
    <w:rsid w:val="00E8056A"/>
    <w:rsid w:val="00E82605"/>
    <w:rsid w:val="00E832FA"/>
    <w:rsid w:val="00E83A76"/>
    <w:rsid w:val="00E858FB"/>
    <w:rsid w:val="00E86437"/>
    <w:rsid w:val="00E86BA4"/>
    <w:rsid w:val="00E875C7"/>
    <w:rsid w:val="00E87A3F"/>
    <w:rsid w:val="00E87BD7"/>
    <w:rsid w:val="00E87CB2"/>
    <w:rsid w:val="00E87F50"/>
    <w:rsid w:val="00E9060B"/>
    <w:rsid w:val="00E92332"/>
    <w:rsid w:val="00E926D6"/>
    <w:rsid w:val="00E93838"/>
    <w:rsid w:val="00E95B94"/>
    <w:rsid w:val="00E95EB7"/>
    <w:rsid w:val="00E95EEE"/>
    <w:rsid w:val="00E96117"/>
    <w:rsid w:val="00E966B0"/>
    <w:rsid w:val="00E9683C"/>
    <w:rsid w:val="00E974BE"/>
    <w:rsid w:val="00EA01F6"/>
    <w:rsid w:val="00EA0E72"/>
    <w:rsid w:val="00EA1B3F"/>
    <w:rsid w:val="00EA1D2A"/>
    <w:rsid w:val="00EA260B"/>
    <w:rsid w:val="00EA26F4"/>
    <w:rsid w:val="00EA31A3"/>
    <w:rsid w:val="00EA37BC"/>
    <w:rsid w:val="00EA41C0"/>
    <w:rsid w:val="00EA45B2"/>
    <w:rsid w:val="00EA68B5"/>
    <w:rsid w:val="00EA6BA8"/>
    <w:rsid w:val="00EB1BCA"/>
    <w:rsid w:val="00EB1E7E"/>
    <w:rsid w:val="00EB21C1"/>
    <w:rsid w:val="00EB3887"/>
    <w:rsid w:val="00EB4642"/>
    <w:rsid w:val="00EB4F03"/>
    <w:rsid w:val="00EB589C"/>
    <w:rsid w:val="00EB58DA"/>
    <w:rsid w:val="00EB5AD5"/>
    <w:rsid w:val="00EB69CC"/>
    <w:rsid w:val="00EB784A"/>
    <w:rsid w:val="00EC0C8A"/>
    <w:rsid w:val="00EC19FE"/>
    <w:rsid w:val="00EC1E84"/>
    <w:rsid w:val="00EC2296"/>
    <w:rsid w:val="00EC348E"/>
    <w:rsid w:val="00EC393C"/>
    <w:rsid w:val="00EC3EBF"/>
    <w:rsid w:val="00EC5D72"/>
    <w:rsid w:val="00EC6BDD"/>
    <w:rsid w:val="00EC7C53"/>
    <w:rsid w:val="00ED08AF"/>
    <w:rsid w:val="00ED14E6"/>
    <w:rsid w:val="00ED1D6E"/>
    <w:rsid w:val="00ED2444"/>
    <w:rsid w:val="00ED3553"/>
    <w:rsid w:val="00ED4990"/>
    <w:rsid w:val="00ED4B53"/>
    <w:rsid w:val="00ED5FA6"/>
    <w:rsid w:val="00EE0621"/>
    <w:rsid w:val="00EE0F40"/>
    <w:rsid w:val="00EE2B81"/>
    <w:rsid w:val="00EE3317"/>
    <w:rsid w:val="00EE3506"/>
    <w:rsid w:val="00EE48E4"/>
    <w:rsid w:val="00EE5369"/>
    <w:rsid w:val="00EF0462"/>
    <w:rsid w:val="00EF2794"/>
    <w:rsid w:val="00EF31B9"/>
    <w:rsid w:val="00EF3445"/>
    <w:rsid w:val="00EF7E08"/>
    <w:rsid w:val="00EF7F7C"/>
    <w:rsid w:val="00F000E3"/>
    <w:rsid w:val="00F00CE7"/>
    <w:rsid w:val="00F01310"/>
    <w:rsid w:val="00F01579"/>
    <w:rsid w:val="00F01C7C"/>
    <w:rsid w:val="00F01E50"/>
    <w:rsid w:val="00F03B1A"/>
    <w:rsid w:val="00F0481A"/>
    <w:rsid w:val="00F04A60"/>
    <w:rsid w:val="00F063C0"/>
    <w:rsid w:val="00F06849"/>
    <w:rsid w:val="00F069E5"/>
    <w:rsid w:val="00F114A9"/>
    <w:rsid w:val="00F11BC7"/>
    <w:rsid w:val="00F12711"/>
    <w:rsid w:val="00F1339F"/>
    <w:rsid w:val="00F14369"/>
    <w:rsid w:val="00F15960"/>
    <w:rsid w:val="00F163D6"/>
    <w:rsid w:val="00F17154"/>
    <w:rsid w:val="00F20063"/>
    <w:rsid w:val="00F200CB"/>
    <w:rsid w:val="00F2043D"/>
    <w:rsid w:val="00F20C1E"/>
    <w:rsid w:val="00F20D05"/>
    <w:rsid w:val="00F2161D"/>
    <w:rsid w:val="00F21BC8"/>
    <w:rsid w:val="00F22BC8"/>
    <w:rsid w:val="00F22CE5"/>
    <w:rsid w:val="00F22E34"/>
    <w:rsid w:val="00F246EF"/>
    <w:rsid w:val="00F258E3"/>
    <w:rsid w:val="00F25A90"/>
    <w:rsid w:val="00F25C75"/>
    <w:rsid w:val="00F261D4"/>
    <w:rsid w:val="00F27607"/>
    <w:rsid w:val="00F27E02"/>
    <w:rsid w:val="00F31ACF"/>
    <w:rsid w:val="00F31B5B"/>
    <w:rsid w:val="00F31BD8"/>
    <w:rsid w:val="00F3221B"/>
    <w:rsid w:val="00F33150"/>
    <w:rsid w:val="00F333E2"/>
    <w:rsid w:val="00F34D54"/>
    <w:rsid w:val="00F3513F"/>
    <w:rsid w:val="00F359FE"/>
    <w:rsid w:val="00F35B5C"/>
    <w:rsid w:val="00F365FE"/>
    <w:rsid w:val="00F368E0"/>
    <w:rsid w:val="00F36A3B"/>
    <w:rsid w:val="00F40023"/>
    <w:rsid w:val="00F400E2"/>
    <w:rsid w:val="00F402E7"/>
    <w:rsid w:val="00F413D6"/>
    <w:rsid w:val="00F41A73"/>
    <w:rsid w:val="00F41CB7"/>
    <w:rsid w:val="00F424E1"/>
    <w:rsid w:val="00F431D9"/>
    <w:rsid w:val="00F432A9"/>
    <w:rsid w:val="00F43671"/>
    <w:rsid w:val="00F43BAE"/>
    <w:rsid w:val="00F44CE1"/>
    <w:rsid w:val="00F45DA0"/>
    <w:rsid w:val="00F47774"/>
    <w:rsid w:val="00F5173D"/>
    <w:rsid w:val="00F526D8"/>
    <w:rsid w:val="00F527AA"/>
    <w:rsid w:val="00F5351B"/>
    <w:rsid w:val="00F549AD"/>
    <w:rsid w:val="00F54AA3"/>
    <w:rsid w:val="00F54C3E"/>
    <w:rsid w:val="00F570B3"/>
    <w:rsid w:val="00F57F03"/>
    <w:rsid w:val="00F61BDE"/>
    <w:rsid w:val="00F61E99"/>
    <w:rsid w:val="00F63689"/>
    <w:rsid w:val="00F63970"/>
    <w:rsid w:val="00F654FC"/>
    <w:rsid w:val="00F65707"/>
    <w:rsid w:val="00F66C1F"/>
    <w:rsid w:val="00F67299"/>
    <w:rsid w:val="00F67A34"/>
    <w:rsid w:val="00F7170F"/>
    <w:rsid w:val="00F71F0E"/>
    <w:rsid w:val="00F7226A"/>
    <w:rsid w:val="00F744D8"/>
    <w:rsid w:val="00F74507"/>
    <w:rsid w:val="00F74C35"/>
    <w:rsid w:val="00F75749"/>
    <w:rsid w:val="00F77A9F"/>
    <w:rsid w:val="00F804A2"/>
    <w:rsid w:val="00F82177"/>
    <w:rsid w:val="00F82640"/>
    <w:rsid w:val="00F826C9"/>
    <w:rsid w:val="00F8471C"/>
    <w:rsid w:val="00F84FF3"/>
    <w:rsid w:val="00F860A7"/>
    <w:rsid w:val="00F906BD"/>
    <w:rsid w:val="00F91947"/>
    <w:rsid w:val="00F91E16"/>
    <w:rsid w:val="00F91F0A"/>
    <w:rsid w:val="00F93190"/>
    <w:rsid w:val="00F94BC8"/>
    <w:rsid w:val="00F94E88"/>
    <w:rsid w:val="00F9510A"/>
    <w:rsid w:val="00F95EF7"/>
    <w:rsid w:val="00F96A3E"/>
    <w:rsid w:val="00F96C7F"/>
    <w:rsid w:val="00F97450"/>
    <w:rsid w:val="00FA24D5"/>
    <w:rsid w:val="00FA4459"/>
    <w:rsid w:val="00FA5B6C"/>
    <w:rsid w:val="00FA5CAF"/>
    <w:rsid w:val="00FA5E07"/>
    <w:rsid w:val="00FA7D4E"/>
    <w:rsid w:val="00FB06AC"/>
    <w:rsid w:val="00FB078E"/>
    <w:rsid w:val="00FB105E"/>
    <w:rsid w:val="00FB1C4B"/>
    <w:rsid w:val="00FB2363"/>
    <w:rsid w:val="00FB2E0E"/>
    <w:rsid w:val="00FB2FC9"/>
    <w:rsid w:val="00FB3E24"/>
    <w:rsid w:val="00FB41E8"/>
    <w:rsid w:val="00FB4965"/>
    <w:rsid w:val="00FB4F8A"/>
    <w:rsid w:val="00FB5652"/>
    <w:rsid w:val="00FB5832"/>
    <w:rsid w:val="00FB62DB"/>
    <w:rsid w:val="00FB7052"/>
    <w:rsid w:val="00FB73EE"/>
    <w:rsid w:val="00FB75E1"/>
    <w:rsid w:val="00FB7D6C"/>
    <w:rsid w:val="00FC044B"/>
    <w:rsid w:val="00FC1252"/>
    <w:rsid w:val="00FC27B9"/>
    <w:rsid w:val="00FC317F"/>
    <w:rsid w:val="00FC405F"/>
    <w:rsid w:val="00FC4423"/>
    <w:rsid w:val="00FC4F1D"/>
    <w:rsid w:val="00FC54C7"/>
    <w:rsid w:val="00FC58F9"/>
    <w:rsid w:val="00FC63F4"/>
    <w:rsid w:val="00FC6A0A"/>
    <w:rsid w:val="00FC7373"/>
    <w:rsid w:val="00FC79CC"/>
    <w:rsid w:val="00FC7AF7"/>
    <w:rsid w:val="00FD0193"/>
    <w:rsid w:val="00FD0D64"/>
    <w:rsid w:val="00FD2E21"/>
    <w:rsid w:val="00FD331A"/>
    <w:rsid w:val="00FD35AC"/>
    <w:rsid w:val="00FD40AA"/>
    <w:rsid w:val="00FD476C"/>
    <w:rsid w:val="00FD4AD1"/>
    <w:rsid w:val="00FD5283"/>
    <w:rsid w:val="00FD62FE"/>
    <w:rsid w:val="00FD6585"/>
    <w:rsid w:val="00FD69EA"/>
    <w:rsid w:val="00FD6B8D"/>
    <w:rsid w:val="00FE0B69"/>
    <w:rsid w:val="00FE1975"/>
    <w:rsid w:val="00FE2512"/>
    <w:rsid w:val="00FE4CBC"/>
    <w:rsid w:val="00FE5293"/>
    <w:rsid w:val="00FE7C09"/>
    <w:rsid w:val="00FF1B7A"/>
    <w:rsid w:val="00FF2480"/>
    <w:rsid w:val="00FF2C10"/>
    <w:rsid w:val="00FF2D75"/>
    <w:rsid w:val="00FF2E73"/>
    <w:rsid w:val="00FF3249"/>
    <w:rsid w:val="00FF3341"/>
    <w:rsid w:val="00FF3A2F"/>
    <w:rsid w:val="00FF4B4D"/>
    <w:rsid w:val="00FF5240"/>
    <w:rsid w:val="00FF70C7"/>
    <w:rsid w:val="00FF7E33"/>
    <w:rsid w:val="00FF7FA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0948"/>
    <w:rPr>
      <w:rFonts w:ascii="Arial Narrow" w:hAnsi="Arial Narrow"/>
      <w:b/>
      <w:lang w:val="en-US" w:eastAsia="en-US"/>
    </w:rPr>
  </w:style>
  <w:style w:type="paragraph" w:styleId="Heading1">
    <w:name w:val="heading 1"/>
    <w:basedOn w:val="Normal"/>
    <w:next w:val="Normal"/>
    <w:link w:val="Heading1Char"/>
    <w:qFormat/>
    <w:rsid w:val="00C828A6"/>
    <w:pPr>
      <w:keepNext/>
      <w:outlineLvl w:val="0"/>
    </w:pPr>
    <w:rPr>
      <w:rFonts w:ascii="Tahoma" w:hAnsi="Tahoma"/>
      <w:bCs/>
      <w:kern w:val="28"/>
      <w:sz w:val="24"/>
    </w:rPr>
  </w:style>
  <w:style w:type="paragraph" w:styleId="Heading2">
    <w:name w:val="heading 2"/>
    <w:basedOn w:val="Normal"/>
    <w:next w:val="Normal"/>
    <w:link w:val="Heading2Char"/>
    <w:qFormat/>
    <w:rsid w:val="00C828A6"/>
    <w:pPr>
      <w:keepNext/>
      <w:ind w:left="461" w:hanging="461"/>
      <w:outlineLvl w:val="1"/>
    </w:pPr>
  </w:style>
  <w:style w:type="paragraph" w:styleId="Heading3">
    <w:name w:val="heading 3"/>
    <w:basedOn w:val="Normal"/>
    <w:next w:val="Normal"/>
    <w:qFormat/>
    <w:rsid w:val="00C828A6"/>
    <w:pPr>
      <w:keepNext/>
      <w:ind w:left="360" w:hanging="360"/>
      <w:outlineLvl w:val="2"/>
    </w:pPr>
    <w:rPr>
      <w:bCs/>
      <w:i/>
    </w:rPr>
  </w:style>
  <w:style w:type="paragraph" w:styleId="Heading4">
    <w:name w:val="heading 4"/>
    <w:basedOn w:val="Normal"/>
    <w:next w:val="Normal"/>
    <w:link w:val="Heading4Char"/>
    <w:qFormat/>
    <w:rsid w:val="00C828A6"/>
    <w:pPr>
      <w:keepNext/>
      <w:ind w:left="522" w:hanging="342"/>
      <w:outlineLvl w:val="3"/>
    </w:pPr>
    <w:rPr>
      <w:rFonts w:cs="Arial"/>
      <w:bCs/>
      <w:i/>
      <w:iCs/>
    </w:rPr>
  </w:style>
  <w:style w:type="paragraph" w:styleId="Heading5">
    <w:name w:val="heading 5"/>
    <w:basedOn w:val="Normal"/>
    <w:next w:val="Normal"/>
    <w:qFormat/>
    <w:rsid w:val="00C828A6"/>
    <w:pPr>
      <w:keepNext/>
      <w:jc w:val="center"/>
      <w:outlineLvl w:val="4"/>
    </w:pPr>
    <w:rPr>
      <w:rFonts w:ascii="Graphite Light" w:hAnsi="Graphite Light" w:cs="Tahoma"/>
      <w:b w:val="0"/>
      <w:sz w:val="32"/>
    </w:rPr>
  </w:style>
  <w:style w:type="paragraph" w:styleId="Heading6">
    <w:name w:val="heading 6"/>
    <w:basedOn w:val="Normal"/>
    <w:next w:val="Normal"/>
    <w:qFormat/>
    <w:rsid w:val="00C828A6"/>
    <w:pPr>
      <w:keepNext/>
      <w:outlineLvl w:val="5"/>
    </w:pPr>
    <w:rPr>
      <w:rFonts w:ascii="Tahoma" w:hAnsi="Tahoma" w:cs="Tahoma"/>
      <w:sz w:val="40"/>
    </w:rPr>
  </w:style>
  <w:style w:type="paragraph" w:styleId="Heading7">
    <w:name w:val="heading 7"/>
    <w:basedOn w:val="Normal"/>
    <w:next w:val="Normal"/>
    <w:qFormat/>
    <w:rsid w:val="00C828A6"/>
    <w:pPr>
      <w:keepNext/>
      <w:tabs>
        <w:tab w:val="left" w:pos="234"/>
      </w:tabs>
      <w:ind w:left="234" w:hanging="234"/>
      <w:outlineLvl w:val="6"/>
    </w:pPr>
    <w:rPr>
      <w:bCs/>
    </w:rPr>
  </w:style>
  <w:style w:type="paragraph" w:styleId="Heading8">
    <w:name w:val="heading 8"/>
    <w:basedOn w:val="Normal"/>
    <w:next w:val="Normal"/>
    <w:qFormat/>
    <w:rsid w:val="00C828A6"/>
    <w:pPr>
      <w:keepNext/>
      <w:outlineLvl w:val="7"/>
    </w:pPr>
    <w:rPr>
      <w:bCs/>
    </w:rPr>
  </w:style>
  <w:style w:type="paragraph" w:styleId="Heading9">
    <w:name w:val="heading 9"/>
    <w:basedOn w:val="Normal"/>
    <w:next w:val="Normal"/>
    <w:qFormat/>
    <w:rsid w:val="00C828A6"/>
    <w:pPr>
      <w:keepNext/>
      <w:ind w:left="27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828A6"/>
    <w:pPr>
      <w:ind w:left="252" w:hanging="252"/>
    </w:pPr>
    <w:rPr>
      <w:rFonts w:ascii="Tahoma" w:hAnsi="Tahoma"/>
    </w:rPr>
  </w:style>
  <w:style w:type="paragraph" w:styleId="BodyText">
    <w:name w:val="Body Text"/>
    <w:basedOn w:val="Normal"/>
    <w:rsid w:val="00C828A6"/>
    <w:pPr>
      <w:jc w:val="center"/>
    </w:pPr>
    <w:rPr>
      <w:rFonts w:ascii="Times New Roman" w:hAnsi="Times New Roman"/>
      <w:szCs w:val="24"/>
    </w:rPr>
  </w:style>
  <w:style w:type="character" w:styleId="FootnoteReference">
    <w:name w:val="footnote reference"/>
    <w:semiHidden/>
    <w:rsid w:val="00C828A6"/>
    <w:rPr>
      <w:vertAlign w:val="superscript"/>
    </w:rPr>
  </w:style>
  <w:style w:type="paragraph" w:styleId="FootnoteText">
    <w:name w:val="footnote text"/>
    <w:basedOn w:val="Normal"/>
    <w:link w:val="FootnoteTextChar"/>
    <w:semiHidden/>
    <w:rsid w:val="00C828A6"/>
    <w:rPr>
      <w:rFonts w:ascii="Times New Roman" w:hAnsi="Times New Roman"/>
      <w:szCs w:val="24"/>
    </w:rPr>
  </w:style>
  <w:style w:type="paragraph" w:styleId="TOC1">
    <w:name w:val="toc 1"/>
    <w:basedOn w:val="Normal"/>
    <w:next w:val="Normal"/>
    <w:semiHidden/>
    <w:rsid w:val="00C828A6"/>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C828A6"/>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C828A6"/>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C828A6"/>
    <w:pPr>
      <w:ind w:left="600"/>
    </w:pPr>
    <w:rPr>
      <w:rFonts w:ascii="Times New Roman" w:hAnsi="Times New Roman"/>
      <w:szCs w:val="24"/>
    </w:rPr>
  </w:style>
  <w:style w:type="paragraph" w:styleId="TOC5">
    <w:name w:val="toc 5"/>
    <w:basedOn w:val="Normal"/>
    <w:next w:val="Normal"/>
    <w:autoRedefine/>
    <w:semiHidden/>
    <w:rsid w:val="00C828A6"/>
    <w:pPr>
      <w:ind w:left="800"/>
    </w:pPr>
    <w:rPr>
      <w:rFonts w:ascii="Times New Roman" w:hAnsi="Times New Roman"/>
      <w:szCs w:val="24"/>
    </w:rPr>
  </w:style>
  <w:style w:type="paragraph" w:styleId="TOC6">
    <w:name w:val="toc 6"/>
    <w:basedOn w:val="Normal"/>
    <w:next w:val="Normal"/>
    <w:autoRedefine/>
    <w:semiHidden/>
    <w:rsid w:val="00C828A6"/>
    <w:pPr>
      <w:ind w:left="1000"/>
    </w:pPr>
    <w:rPr>
      <w:rFonts w:ascii="Times New Roman" w:hAnsi="Times New Roman"/>
      <w:szCs w:val="24"/>
    </w:rPr>
  </w:style>
  <w:style w:type="paragraph" w:styleId="TOC7">
    <w:name w:val="toc 7"/>
    <w:basedOn w:val="Normal"/>
    <w:next w:val="Normal"/>
    <w:autoRedefine/>
    <w:semiHidden/>
    <w:rsid w:val="00C828A6"/>
    <w:pPr>
      <w:ind w:left="1200"/>
    </w:pPr>
    <w:rPr>
      <w:rFonts w:ascii="Times New Roman" w:hAnsi="Times New Roman"/>
      <w:szCs w:val="24"/>
    </w:rPr>
  </w:style>
  <w:style w:type="paragraph" w:styleId="TOC8">
    <w:name w:val="toc 8"/>
    <w:basedOn w:val="Normal"/>
    <w:next w:val="Normal"/>
    <w:autoRedefine/>
    <w:semiHidden/>
    <w:rsid w:val="00C828A6"/>
    <w:pPr>
      <w:ind w:left="1400"/>
    </w:pPr>
    <w:rPr>
      <w:rFonts w:ascii="Times New Roman" w:hAnsi="Times New Roman"/>
      <w:szCs w:val="24"/>
    </w:rPr>
  </w:style>
  <w:style w:type="paragraph" w:styleId="TOC9">
    <w:name w:val="toc 9"/>
    <w:basedOn w:val="Normal"/>
    <w:next w:val="Normal"/>
    <w:autoRedefine/>
    <w:semiHidden/>
    <w:rsid w:val="00C828A6"/>
    <w:pPr>
      <w:ind w:left="1600"/>
    </w:pPr>
    <w:rPr>
      <w:rFonts w:ascii="Times New Roman" w:hAnsi="Times New Roman"/>
      <w:szCs w:val="24"/>
    </w:rPr>
  </w:style>
  <w:style w:type="character" w:styleId="Hyperlink">
    <w:name w:val="Hyperlink"/>
    <w:rsid w:val="00C828A6"/>
    <w:rPr>
      <w:color w:val="0000FF"/>
      <w:u w:val="single"/>
    </w:rPr>
  </w:style>
  <w:style w:type="paragraph" w:styleId="BodyText2">
    <w:name w:val="Body Text 2"/>
    <w:basedOn w:val="Normal"/>
    <w:rsid w:val="00C828A6"/>
  </w:style>
  <w:style w:type="paragraph" w:styleId="BodyTextIndent2">
    <w:name w:val="Body Text Indent 2"/>
    <w:basedOn w:val="Normal"/>
    <w:rsid w:val="00C828A6"/>
    <w:pPr>
      <w:ind w:left="993"/>
    </w:pPr>
  </w:style>
  <w:style w:type="paragraph" w:styleId="BodyTextIndent3">
    <w:name w:val="Body Text Indent 3"/>
    <w:basedOn w:val="Normal"/>
    <w:rsid w:val="00C828A6"/>
    <w:pPr>
      <w:ind w:left="851"/>
    </w:pPr>
  </w:style>
  <w:style w:type="paragraph" w:styleId="DocumentMap">
    <w:name w:val="Document Map"/>
    <w:basedOn w:val="Normal"/>
    <w:semiHidden/>
    <w:rsid w:val="00C828A6"/>
    <w:pPr>
      <w:shd w:val="clear" w:color="auto" w:fill="000080"/>
    </w:pPr>
    <w:rPr>
      <w:rFonts w:ascii="Tahoma" w:hAnsi="Tahoma" w:cs="Tahoma"/>
    </w:rPr>
  </w:style>
  <w:style w:type="paragraph" w:styleId="Header">
    <w:name w:val="header"/>
    <w:basedOn w:val="Normal"/>
    <w:rsid w:val="00C828A6"/>
    <w:pPr>
      <w:tabs>
        <w:tab w:val="center" w:pos="4320"/>
        <w:tab w:val="right" w:pos="8640"/>
      </w:tabs>
      <w:jc w:val="right"/>
    </w:pPr>
    <w:rPr>
      <w:rFonts w:ascii="Arial" w:hAnsi="Arial" w:cs="Arial"/>
      <w:b w:val="0"/>
      <w:bCs/>
      <w:i/>
      <w:iCs/>
      <w:sz w:val="18"/>
      <w:szCs w:val="24"/>
      <w:u w:val="single"/>
    </w:rPr>
  </w:style>
  <w:style w:type="paragraph" w:styleId="Footer">
    <w:name w:val="footer"/>
    <w:basedOn w:val="Normal"/>
    <w:rsid w:val="00C828A6"/>
    <w:pPr>
      <w:pBdr>
        <w:top w:val="thinThickSmallGap" w:sz="12" w:space="1" w:color="auto"/>
      </w:pBdr>
      <w:tabs>
        <w:tab w:val="center" w:pos="4320"/>
        <w:tab w:val="right" w:pos="8640"/>
      </w:tabs>
      <w:ind w:right="360"/>
    </w:pPr>
    <w:rPr>
      <w:rFonts w:ascii="Arial" w:hAnsi="Arial" w:cs="Arial"/>
      <w:b w:val="0"/>
      <w:bCs/>
      <w:sz w:val="18"/>
    </w:rPr>
  </w:style>
  <w:style w:type="character" w:styleId="PageNumber">
    <w:name w:val="page number"/>
    <w:basedOn w:val="DefaultParagraphFont"/>
    <w:rsid w:val="00C828A6"/>
  </w:style>
  <w:style w:type="character" w:styleId="FollowedHyperlink">
    <w:name w:val="FollowedHyperlink"/>
    <w:rsid w:val="00C828A6"/>
    <w:rPr>
      <w:color w:val="800080"/>
      <w:u w:val="single"/>
    </w:rPr>
  </w:style>
  <w:style w:type="paragraph" w:styleId="BodyText3">
    <w:name w:val="Body Text 3"/>
    <w:basedOn w:val="Normal"/>
    <w:rsid w:val="00C828A6"/>
    <w:rPr>
      <w:rFonts w:cs="Arial"/>
      <w:b w:val="0"/>
      <w:bCs/>
      <w:sz w:val="22"/>
    </w:rPr>
  </w:style>
  <w:style w:type="paragraph" w:styleId="HTMLPreformatted">
    <w:name w:val="HTML Preformatted"/>
    <w:basedOn w:val="Normal"/>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rsid w:val="00A209B3"/>
    <w:rPr>
      <w:rFonts w:ascii="Courier New" w:eastAsia="Times New Roman" w:hAnsi="Courier New" w:cs="Courier New"/>
      <w:sz w:val="20"/>
      <w:szCs w:val="20"/>
    </w:rPr>
  </w:style>
  <w:style w:type="table" w:styleId="TableGrid">
    <w:name w:val="Table Grid"/>
    <w:basedOn w:val="TableNormal"/>
    <w:uiPriority w:val="59"/>
    <w:rsid w:val="00FD35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5D3203"/>
    <w:rPr>
      <w:rFonts w:ascii="Arial Narrow" w:hAnsi="Arial Narrow" w:cs="Arial"/>
      <w:b/>
      <w:bCs/>
      <w:i/>
      <w:iCs/>
      <w:lang w:val="en-US" w:eastAsia="en-US" w:bidi="ar-SA"/>
    </w:rPr>
  </w:style>
  <w:style w:type="paragraph" w:styleId="Title">
    <w:name w:val="Title"/>
    <w:basedOn w:val="Normal"/>
    <w:qFormat/>
    <w:rsid w:val="00065984"/>
    <w:pPr>
      <w:jc w:val="center"/>
    </w:pPr>
    <w:rPr>
      <w:rFonts w:ascii="Arial" w:hAnsi="Arial" w:cs="Arial"/>
      <w:sz w:val="26"/>
      <w:lang w:val="fr-FR"/>
    </w:rPr>
  </w:style>
  <w:style w:type="paragraph" w:customStyle="1" w:styleId="ArialNarrow">
    <w:name w:val="ArialNarrow"/>
    <w:basedOn w:val="Normal"/>
    <w:rsid w:val="00174D5E"/>
    <w:pPr>
      <w:jc w:val="both"/>
    </w:pPr>
    <w:rPr>
      <w:b w:val="0"/>
      <w:bCs/>
      <w:color w:val="000000"/>
    </w:rPr>
  </w:style>
  <w:style w:type="paragraph" w:styleId="ListParagraph">
    <w:name w:val="List Paragraph"/>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link w:val="FootnoteText"/>
    <w:semiHidden/>
    <w:rsid w:val="003958DB"/>
    <w:rPr>
      <w:b/>
      <w:szCs w:val="24"/>
      <w:lang w:val="en-US" w:eastAsia="en-US"/>
    </w:rPr>
  </w:style>
  <w:style w:type="character" w:styleId="CommentReference">
    <w:name w:val="annotation reference"/>
    <w:rsid w:val="000858AD"/>
    <w:rPr>
      <w:sz w:val="16"/>
      <w:szCs w:val="16"/>
    </w:rPr>
  </w:style>
  <w:style w:type="paragraph" w:styleId="CommentText">
    <w:name w:val="annotation text"/>
    <w:basedOn w:val="Normal"/>
    <w:link w:val="CommentTextChar"/>
    <w:rsid w:val="000858AD"/>
  </w:style>
  <w:style w:type="character" w:customStyle="1" w:styleId="CommentTextChar">
    <w:name w:val="Comment Text Char"/>
    <w:link w:val="CommentText"/>
    <w:rsid w:val="000858AD"/>
    <w:rPr>
      <w:rFonts w:ascii="Arial Narrow" w:hAnsi="Arial Narrow"/>
      <w:b/>
    </w:rPr>
  </w:style>
  <w:style w:type="paragraph" w:styleId="CommentSubject">
    <w:name w:val="annotation subject"/>
    <w:basedOn w:val="CommentText"/>
    <w:next w:val="CommentText"/>
    <w:link w:val="CommentSubjectChar"/>
    <w:rsid w:val="000858AD"/>
    <w:rPr>
      <w:bCs/>
    </w:rPr>
  </w:style>
  <w:style w:type="character" w:customStyle="1" w:styleId="CommentSubjectChar">
    <w:name w:val="Comment Subject Char"/>
    <w:link w:val="CommentSubject"/>
    <w:rsid w:val="000858AD"/>
    <w:rPr>
      <w:rFonts w:ascii="Arial Narrow" w:hAnsi="Arial Narrow"/>
      <w:b/>
      <w:bCs/>
    </w:rPr>
  </w:style>
  <w:style w:type="paragraph" w:styleId="BalloonText">
    <w:name w:val="Balloon Text"/>
    <w:basedOn w:val="Normal"/>
    <w:link w:val="BalloonTextChar"/>
    <w:uiPriority w:val="99"/>
    <w:rsid w:val="000858AD"/>
    <w:rPr>
      <w:rFonts w:ascii="Tahoma" w:hAnsi="Tahoma"/>
      <w:sz w:val="16"/>
      <w:szCs w:val="16"/>
    </w:rPr>
  </w:style>
  <w:style w:type="character" w:customStyle="1" w:styleId="BalloonTextChar">
    <w:name w:val="Balloon Text Char"/>
    <w:link w:val="BalloonText"/>
    <w:uiPriority w:val="99"/>
    <w:rsid w:val="000858AD"/>
    <w:rPr>
      <w:rFonts w:ascii="Tahoma" w:hAnsi="Tahoma" w:cs="Tahoma"/>
      <w:b/>
      <w:sz w:val="16"/>
      <w:szCs w:val="16"/>
    </w:rPr>
  </w:style>
  <w:style w:type="character" w:customStyle="1" w:styleId="BodyTextIndentChar">
    <w:name w:val="Body Text Indent Char"/>
    <w:link w:val="BodyTextIndent"/>
    <w:rsid w:val="00317DD4"/>
    <w:rPr>
      <w:rFonts w:ascii="Tahoma" w:hAnsi="Tahoma" w:cs="Tahoma"/>
      <w:b/>
    </w:rPr>
  </w:style>
  <w:style w:type="character" w:customStyle="1" w:styleId="Heading1Char">
    <w:name w:val="Heading 1 Char"/>
    <w:link w:val="Heading1"/>
    <w:rsid w:val="00F93190"/>
    <w:rPr>
      <w:rFonts w:ascii="Tahoma" w:hAnsi="Tahoma"/>
      <w:b/>
      <w:bCs/>
      <w:kern w:val="28"/>
      <w:sz w:val="24"/>
    </w:rPr>
  </w:style>
  <w:style w:type="character" w:styleId="PlaceholderText">
    <w:name w:val="Placeholder Text"/>
    <w:basedOn w:val="DefaultParagraphFont"/>
    <w:uiPriority w:val="99"/>
    <w:semiHidden/>
    <w:rsid w:val="007272E2"/>
    <w:rPr>
      <w:color w:val="808080"/>
    </w:rPr>
  </w:style>
  <w:style w:type="character" w:customStyle="1" w:styleId="Heading2Char">
    <w:name w:val="Heading 2 Char"/>
    <w:basedOn w:val="DefaultParagraphFont"/>
    <w:link w:val="Heading2"/>
    <w:rsid w:val="00376348"/>
    <w:rPr>
      <w:rFonts w:ascii="Arial Narrow" w:hAnsi="Arial Narrow"/>
      <w:b/>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0948"/>
    <w:rPr>
      <w:rFonts w:ascii="Arial Narrow" w:hAnsi="Arial Narrow"/>
      <w:b/>
      <w:lang w:val="en-US" w:eastAsia="en-US"/>
    </w:rPr>
  </w:style>
  <w:style w:type="paragraph" w:styleId="Heading1">
    <w:name w:val="heading 1"/>
    <w:basedOn w:val="Normal"/>
    <w:next w:val="Normal"/>
    <w:link w:val="Heading1Char"/>
    <w:qFormat/>
    <w:rsid w:val="00C828A6"/>
    <w:pPr>
      <w:keepNext/>
      <w:outlineLvl w:val="0"/>
    </w:pPr>
    <w:rPr>
      <w:rFonts w:ascii="Tahoma" w:hAnsi="Tahoma"/>
      <w:bCs/>
      <w:kern w:val="28"/>
      <w:sz w:val="24"/>
    </w:rPr>
  </w:style>
  <w:style w:type="paragraph" w:styleId="Heading2">
    <w:name w:val="heading 2"/>
    <w:basedOn w:val="Normal"/>
    <w:next w:val="Normal"/>
    <w:link w:val="Heading2Char"/>
    <w:qFormat/>
    <w:rsid w:val="00C828A6"/>
    <w:pPr>
      <w:keepNext/>
      <w:ind w:left="461" w:hanging="461"/>
      <w:outlineLvl w:val="1"/>
    </w:pPr>
  </w:style>
  <w:style w:type="paragraph" w:styleId="Heading3">
    <w:name w:val="heading 3"/>
    <w:basedOn w:val="Normal"/>
    <w:next w:val="Normal"/>
    <w:qFormat/>
    <w:rsid w:val="00C828A6"/>
    <w:pPr>
      <w:keepNext/>
      <w:ind w:left="360" w:hanging="360"/>
      <w:outlineLvl w:val="2"/>
    </w:pPr>
    <w:rPr>
      <w:bCs/>
      <w:i/>
    </w:rPr>
  </w:style>
  <w:style w:type="paragraph" w:styleId="Heading4">
    <w:name w:val="heading 4"/>
    <w:basedOn w:val="Normal"/>
    <w:next w:val="Normal"/>
    <w:link w:val="Heading4Char"/>
    <w:qFormat/>
    <w:rsid w:val="00C828A6"/>
    <w:pPr>
      <w:keepNext/>
      <w:ind w:left="522" w:hanging="342"/>
      <w:outlineLvl w:val="3"/>
    </w:pPr>
    <w:rPr>
      <w:rFonts w:cs="Arial"/>
      <w:bCs/>
      <w:i/>
      <w:iCs/>
    </w:rPr>
  </w:style>
  <w:style w:type="paragraph" w:styleId="Heading5">
    <w:name w:val="heading 5"/>
    <w:basedOn w:val="Normal"/>
    <w:next w:val="Normal"/>
    <w:qFormat/>
    <w:rsid w:val="00C828A6"/>
    <w:pPr>
      <w:keepNext/>
      <w:jc w:val="center"/>
      <w:outlineLvl w:val="4"/>
    </w:pPr>
    <w:rPr>
      <w:rFonts w:ascii="Graphite Light" w:hAnsi="Graphite Light" w:cs="Tahoma"/>
      <w:b w:val="0"/>
      <w:sz w:val="32"/>
    </w:rPr>
  </w:style>
  <w:style w:type="paragraph" w:styleId="Heading6">
    <w:name w:val="heading 6"/>
    <w:basedOn w:val="Normal"/>
    <w:next w:val="Normal"/>
    <w:qFormat/>
    <w:rsid w:val="00C828A6"/>
    <w:pPr>
      <w:keepNext/>
      <w:outlineLvl w:val="5"/>
    </w:pPr>
    <w:rPr>
      <w:rFonts w:ascii="Tahoma" w:hAnsi="Tahoma" w:cs="Tahoma"/>
      <w:sz w:val="40"/>
    </w:rPr>
  </w:style>
  <w:style w:type="paragraph" w:styleId="Heading7">
    <w:name w:val="heading 7"/>
    <w:basedOn w:val="Normal"/>
    <w:next w:val="Normal"/>
    <w:qFormat/>
    <w:rsid w:val="00C828A6"/>
    <w:pPr>
      <w:keepNext/>
      <w:tabs>
        <w:tab w:val="left" w:pos="234"/>
      </w:tabs>
      <w:ind w:left="234" w:hanging="234"/>
      <w:outlineLvl w:val="6"/>
    </w:pPr>
    <w:rPr>
      <w:bCs/>
    </w:rPr>
  </w:style>
  <w:style w:type="paragraph" w:styleId="Heading8">
    <w:name w:val="heading 8"/>
    <w:basedOn w:val="Normal"/>
    <w:next w:val="Normal"/>
    <w:qFormat/>
    <w:rsid w:val="00C828A6"/>
    <w:pPr>
      <w:keepNext/>
      <w:outlineLvl w:val="7"/>
    </w:pPr>
    <w:rPr>
      <w:bCs/>
    </w:rPr>
  </w:style>
  <w:style w:type="paragraph" w:styleId="Heading9">
    <w:name w:val="heading 9"/>
    <w:basedOn w:val="Normal"/>
    <w:next w:val="Normal"/>
    <w:qFormat/>
    <w:rsid w:val="00C828A6"/>
    <w:pPr>
      <w:keepNext/>
      <w:ind w:left="27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828A6"/>
    <w:pPr>
      <w:ind w:left="252" w:hanging="252"/>
    </w:pPr>
    <w:rPr>
      <w:rFonts w:ascii="Tahoma" w:hAnsi="Tahoma"/>
    </w:rPr>
  </w:style>
  <w:style w:type="paragraph" w:styleId="BodyText">
    <w:name w:val="Body Text"/>
    <w:basedOn w:val="Normal"/>
    <w:rsid w:val="00C828A6"/>
    <w:pPr>
      <w:jc w:val="center"/>
    </w:pPr>
    <w:rPr>
      <w:rFonts w:ascii="Times New Roman" w:hAnsi="Times New Roman"/>
      <w:szCs w:val="24"/>
    </w:rPr>
  </w:style>
  <w:style w:type="character" w:styleId="FootnoteReference">
    <w:name w:val="footnote reference"/>
    <w:semiHidden/>
    <w:rsid w:val="00C828A6"/>
    <w:rPr>
      <w:vertAlign w:val="superscript"/>
    </w:rPr>
  </w:style>
  <w:style w:type="paragraph" w:styleId="FootnoteText">
    <w:name w:val="footnote text"/>
    <w:basedOn w:val="Normal"/>
    <w:link w:val="FootnoteTextChar"/>
    <w:semiHidden/>
    <w:rsid w:val="00C828A6"/>
    <w:rPr>
      <w:rFonts w:ascii="Times New Roman" w:hAnsi="Times New Roman"/>
      <w:szCs w:val="24"/>
    </w:rPr>
  </w:style>
  <w:style w:type="paragraph" w:styleId="TOC1">
    <w:name w:val="toc 1"/>
    <w:basedOn w:val="Normal"/>
    <w:next w:val="Normal"/>
    <w:semiHidden/>
    <w:rsid w:val="00C828A6"/>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C828A6"/>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C828A6"/>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C828A6"/>
    <w:pPr>
      <w:ind w:left="600"/>
    </w:pPr>
    <w:rPr>
      <w:rFonts w:ascii="Times New Roman" w:hAnsi="Times New Roman"/>
      <w:szCs w:val="24"/>
    </w:rPr>
  </w:style>
  <w:style w:type="paragraph" w:styleId="TOC5">
    <w:name w:val="toc 5"/>
    <w:basedOn w:val="Normal"/>
    <w:next w:val="Normal"/>
    <w:autoRedefine/>
    <w:semiHidden/>
    <w:rsid w:val="00C828A6"/>
    <w:pPr>
      <w:ind w:left="800"/>
    </w:pPr>
    <w:rPr>
      <w:rFonts w:ascii="Times New Roman" w:hAnsi="Times New Roman"/>
      <w:szCs w:val="24"/>
    </w:rPr>
  </w:style>
  <w:style w:type="paragraph" w:styleId="TOC6">
    <w:name w:val="toc 6"/>
    <w:basedOn w:val="Normal"/>
    <w:next w:val="Normal"/>
    <w:autoRedefine/>
    <w:semiHidden/>
    <w:rsid w:val="00C828A6"/>
    <w:pPr>
      <w:ind w:left="1000"/>
    </w:pPr>
    <w:rPr>
      <w:rFonts w:ascii="Times New Roman" w:hAnsi="Times New Roman"/>
      <w:szCs w:val="24"/>
    </w:rPr>
  </w:style>
  <w:style w:type="paragraph" w:styleId="TOC7">
    <w:name w:val="toc 7"/>
    <w:basedOn w:val="Normal"/>
    <w:next w:val="Normal"/>
    <w:autoRedefine/>
    <w:semiHidden/>
    <w:rsid w:val="00C828A6"/>
    <w:pPr>
      <w:ind w:left="1200"/>
    </w:pPr>
    <w:rPr>
      <w:rFonts w:ascii="Times New Roman" w:hAnsi="Times New Roman"/>
      <w:szCs w:val="24"/>
    </w:rPr>
  </w:style>
  <w:style w:type="paragraph" w:styleId="TOC8">
    <w:name w:val="toc 8"/>
    <w:basedOn w:val="Normal"/>
    <w:next w:val="Normal"/>
    <w:autoRedefine/>
    <w:semiHidden/>
    <w:rsid w:val="00C828A6"/>
    <w:pPr>
      <w:ind w:left="1400"/>
    </w:pPr>
    <w:rPr>
      <w:rFonts w:ascii="Times New Roman" w:hAnsi="Times New Roman"/>
      <w:szCs w:val="24"/>
    </w:rPr>
  </w:style>
  <w:style w:type="paragraph" w:styleId="TOC9">
    <w:name w:val="toc 9"/>
    <w:basedOn w:val="Normal"/>
    <w:next w:val="Normal"/>
    <w:autoRedefine/>
    <w:semiHidden/>
    <w:rsid w:val="00C828A6"/>
    <w:pPr>
      <w:ind w:left="1600"/>
    </w:pPr>
    <w:rPr>
      <w:rFonts w:ascii="Times New Roman" w:hAnsi="Times New Roman"/>
      <w:szCs w:val="24"/>
    </w:rPr>
  </w:style>
  <w:style w:type="character" w:styleId="Hyperlink">
    <w:name w:val="Hyperlink"/>
    <w:rsid w:val="00C828A6"/>
    <w:rPr>
      <w:color w:val="0000FF"/>
      <w:u w:val="single"/>
    </w:rPr>
  </w:style>
  <w:style w:type="paragraph" w:styleId="BodyText2">
    <w:name w:val="Body Text 2"/>
    <w:basedOn w:val="Normal"/>
    <w:rsid w:val="00C828A6"/>
  </w:style>
  <w:style w:type="paragraph" w:styleId="BodyTextIndent2">
    <w:name w:val="Body Text Indent 2"/>
    <w:basedOn w:val="Normal"/>
    <w:rsid w:val="00C828A6"/>
    <w:pPr>
      <w:ind w:left="993"/>
    </w:pPr>
  </w:style>
  <w:style w:type="paragraph" w:styleId="BodyTextIndent3">
    <w:name w:val="Body Text Indent 3"/>
    <w:basedOn w:val="Normal"/>
    <w:rsid w:val="00C828A6"/>
    <w:pPr>
      <w:ind w:left="851"/>
    </w:pPr>
  </w:style>
  <w:style w:type="paragraph" w:styleId="DocumentMap">
    <w:name w:val="Document Map"/>
    <w:basedOn w:val="Normal"/>
    <w:semiHidden/>
    <w:rsid w:val="00C828A6"/>
    <w:pPr>
      <w:shd w:val="clear" w:color="auto" w:fill="000080"/>
    </w:pPr>
    <w:rPr>
      <w:rFonts w:ascii="Tahoma" w:hAnsi="Tahoma" w:cs="Tahoma"/>
    </w:rPr>
  </w:style>
  <w:style w:type="paragraph" w:styleId="Header">
    <w:name w:val="header"/>
    <w:basedOn w:val="Normal"/>
    <w:rsid w:val="00C828A6"/>
    <w:pPr>
      <w:tabs>
        <w:tab w:val="center" w:pos="4320"/>
        <w:tab w:val="right" w:pos="8640"/>
      </w:tabs>
      <w:jc w:val="right"/>
    </w:pPr>
    <w:rPr>
      <w:rFonts w:ascii="Arial" w:hAnsi="Arial" w:cs="Arial"/>
      <w:b w:val="0"/>
      <w:bCs/>
      <w:i/>
      <w:iCs/>
      <w:sz w:val="18"/>
      <w:szCs w:val="24"/>
      <w:u w:val="single"/>
    </w:rPr>
  </w:style>
  <w:style w:type="paragraph" w:styleId="Footer">
    <w:name w:val="footer"/>
    <w:basedOn w:val="Normal"/>
    <w:rsid w:val="00C828A6"/>
    <w:pPr>
      <w:pBdr>
        <w:top w:val="thinThickSmallGap" w:sz="12" w:space="1" w:color="auto"/>
      </w:pBdr>
      <w:tabs>
        <w:tab w:val="center" w:pos="4320"/>
        <w:tab w:val="right" w:pos="8640"/>
      </w:tabs>
      <w:ind w:right="360"/>
    </w:pPr>
    <w:rPr>
      <w:rFonts w:ascii="Arial" w:hAnsi="Arial" w:cs="Arial"/>
      <w:b w:val="0"/>
      <w:bCs/>
      <w:sz w:val="18"/>
    </w:rPr>
  </w:style>
  <w:style w:type="character" w:styleId="PageNumber">
    <w:name w:val="page number"/>
    <w:basedOn w:val="DefaultParagraphFont"/>
    <w:rsid w:val="00C828A6"/>
  </w:style>
  <w:style w:type="character" w:styleId="FollowedHyperlink">
    <w:name w:val="FollowedHyperlink"/>
    <w:rsid w:val="00C828A6"/>
    <w:rPr>
      <w:color w:val="800080"/>
      <w:u w:val="single"/>
    </w:rPr>
  </w:style>
  <w:style w:type="paragraph" w:styleId="BodyText3">
    <w:name w:val="Body Text 3"/>
    <w:basedOn w:val="Normal"/>
    <w:rsid w:val="00C828A6"/>
    <w:rPr>
      <w:rFonts w:cs="Arial"/>
      <w:b w:val="0"/>
      <w:bCs/>
      <w:sz w:val="22"/>
    </w:rPr>
  </w:style>
  <w:style w:type="paragraph" w:styleId="HTMLPreformatted">
    <w:name w:val="HTML Preformatted"/>
    <w:basedOn w:val="Normal"/>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rsid w:val="00A209B3"/>
    <w:rPr>
      <w:rFonts w:ascii="Courier New" w:eastAsia="Times New Roman" w:hAnsi="Courier New" w:cs="Courier New"/>
      <w:sz w:val="20"/>
      <w:szCs w:val="20"/>
    </w:rPr>
  </w:style>
  <w:style w:type="table" w:styleId="TableGrid">
    <w:name w:val="Table Grid"/>
    <w:basedOn w:val="TableNormal"/>
    <w:uiPriority w:val="59"/>
    <w:rsid w:val="00FD35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5D3203"/>
    <w:rPr>
      <w:rFonts w:ascii="Arial Narrow" w:hAnsi="Arial Narrow" w:cs="Arial"/>
      <w:b/>
      <w:bCs/>
      <w:i/>
      <w:iCs/>
      <w:lang w:val="en-US" w:eastAsia="en-US" w:bidi="ar-SA"/>
    </w:rPr>
  </w:style>
  <w:style w:type="paragraph" w:styleId="Title">
    <w:name w:val="Title"/>
    <w:basedOn w:val="Normal"/>
    <w:qFormat/>
    <w:rsid w:val="00065984"/>
    <w:pPr>
      <w:jc w:val="center"/>
    </w:pPr>
    <w:rPr>
      <w:rFonts w:ascii="Arial" w:hAnsi="Arial" w:cs="Arial"/>
      <w:sz w:val="26"/>
      <w:lang w:val="fr-FR"/>
    </w:rPr>
  </w:style>
  <w:style w:type="paragraph" w:customStyle="1" w:styleId="ArialNarrow">
    <w:name w:val="ArialNarrow"/>
    <w:basedOn w:val="Normal"/>
    <w:rsid w:val="00174D5E"/>
    <w:pPr>
      <w:jc w:val="both"/>
    </w:pPr>
    <w:rPr>
      <w:b w:val="0"/>
      <w:bCs/>
      <w:color w:val="000000"/>
    </w:rPr>
  </w:style>
  <w:style w:type="paragraph" w:styleId="ListParagraph">
    <w:name w:val="List Paragraph"/>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link w:val="FootnoteText"/>
    <w:semiHidden/>
    <w:rsid w:val="003958DB"/>
    <w:rPr>
      <w:b/>
      <w:szCs w:val="24"/>
      <w:lang w:val="en-US" w:eastAsia="en-US"/>
    </w:rPr>
  </w:style>
  <w:style w:type="character" w:styleId="CommentReference">
    <w:name w:val="annotation reference"/>
    <w:rsid w:val="000858AD"/>
    <w:rPr>
      <w:sz w:val="16"/>
      <w:szCs w:val="16"/>
    </w:rPr>
  </w:style>
  <w:style w:type="paragraph" w:styleId="CommentText">
    <w:name w:val="annotation text"/>
    <w:basedOn w:val="Normal"/>
    <w:link w:val="CommentTextChar"/>
    <w:rsid w:val="000858AD"/>
  </w:style>
  <w:style w:type="character" w:customStyle="1" w:styleId="CommentTextChar">
    <w:name w:val="Comment Text Char"/>
    <w:link w:val="CommentText"/>
    <w:rsid w:val="000858AD"/>
    <w:rPr>
      <w:rFonts w:ascii="Arial Narrow" w:hAnsi="Arial Narrow"/>
      <w:b/>
    </w:rPr>
  </w:style>
  <w:style w:type="paragraph" w:styleId="CommentSubject">
    <w:name w:val="annotation subject"/>
    <w:basedOn w:val="CommentText"/>
    <w:next w:val="CommentText"/>
    <w:link w:val="CommentSubjectChar"/>
    <w:rsid w:val="000858AD"/>
    <w:rPr>
      <w:bCs/>
    </w:rPr>
  </w:style>
  <w:style w:type="character" w:customStyle="1" w:styleId="CommentSubjectChar">
    <w:name w:val="Comment Subject Char"/>
    <w:link w:val="CommentSubject"/>
    <w:rsid w:val="000858AD"/>
    <w:rPr>
      <w:rFonts w:ascii="Arial Narrow" w:hAnsi="Arial Narrow"/>
      <w:b/>
      <w:bCs/>
    </w:rPr>
  </w:style>
  <w:style w:type="paragraph" w:styleId="BalloonText">
    <w:name w:val="Balloon Text"/>
    <w:basedOn w:val="Normal"/>
    <w:link w:val="BalloonTextChar"/>
    <w:uiPriority w:val="99"/>
    <w:rsid w:val="000858AD"/>
    <w:rPr>
      <w:rFonts w:ascii="Tahoma" w:hAnsi="Tahoma"/>
      <w:sz w:val="16"/>
      <w:szCs w:val="16"/>
    </w:rPr>
  </w:style>
  <w:style w:type="character" w:customStyle="1" w:styleId="BalloonTextChar">
    <w:name w:val="Balloon Text Char"/>
    <w:link w:val="BalloonText"/>
    <w:uiPriority w:val="99"/>
    <w:rsid w:val="000858AD"/>
    <w:rPr>
      <w:rFonts w:ascii="Tahoma" w:hAnsi="Tahoma" w:cs="Tahoma"/>
      <w:b/>
      <w:sz w:val="16"/>
      <w:szCs w:val="16"/>
    </w:rPr>
  </w:style>
  <w:style w:type="character" w:customStyle="1" w:styleId="BodyTextIndentChar">
    <w:name w:val="Body Text Indent Char"/>
    <w:link w:val="BodyTextIndent"/>
    <w:rsid w:val="00317DD4"/>
    <w:rPr>
      <w:rFonts w:ascii="Tahoma" w:hAnsi="Tahoma" w:cs="Tahoma"/>
      <w:b/>
    </w:rPr>
  </w:style>
  <w:style w:type="character" w:customStyle="1" w:styleId="Heading1Char">
    <w:name w:val="Heading 1 Char"/>
    <w:link w:val="Heading1"/>
    <w:rsid w:val="00F93190"/>
    <w:rPr>
      <w:rFonts w:ascii="Tahoma" w:hAnsi="Tahoma"/>
      <w:b/>
      <w:bCs/>
      <w:kern w:val="28"/>
      <w:sz w:val="24"/>
    </w:rPr>
  </w:style>
  <w:style w:type="character" w:styleId="PlaceholderText">
    <w:name w:val="Placeholder Text"/>
    <w:basedOn w:val="DefaultParagraphFont"/>
    <w:uiPriority w:val="99"/>
    <w:semiHidden/>
    <w:rsid w:val="007272E2"/>
    <w:rPr>
      <w:color w:val="808080"/>
    </w:rPr>
  </w:style>
  <w:style w:type="character" w:customStyle="1" w:styleId="Heading2Char">
    <w:name w:val="Heading 2 Char"/>
    <w:basedOn w:val="DefaultParagraphFont"/>
    <w:link w:val="Heading2"/>
    <w:rsid w:val="00376348"/>
    <w:rPr>
      <w:rFonts w:ascii="Arial Narrow" w:hAnsi="Arial Narrow"/>
      <w:b/>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85468">
      <w:bodyDiv w:val="1"/>
      <w:marLeft w:val="0"/>
      <w:marRight w:val="0"/>
      <w:marTop w:val="0"/>
      <w:marBottom w:val="0"/>
      <w:divBdr>
        <w:top w:val="none" w:sz="0" w:space="0" w:color="auto"/>
        <w:left w:val="none" w:sz="0" w:space="0" w:color="auto"/>
        <w:bottom w:val="none" w:sz="0" w:space="0" w:color="auto"/>
        <w:right w:val="none" w:sz="0" w:space="0" w:color="auto"/>
      </w:divBdr>
    </w:div>
    <w:div w:id="274294171">
      <w:bodyDiv w:val="1"/>
      <w:marLeft w:val="0"/>
      <w:marRight w:val="0"/>
      <w:marTop w:val="0"/>
      <w:marBottom w:val="0"/>
      <w:divBdr>
        <w:top w:val="none" w:sz="0" w:space="0" w:color="auto"/>
        <w:left w:val="none" w:sz="0" w:space="0" w:color="auto"/>
        <w:bottom w:val="none" w:sz="0" w:space="0" w:color="auto"/>
        <w:right w:val="none" w:sz="0" w:space="0" w:color="auto"/>
      </w:divBdr>
    </w:div>
    <w:div w:id="411659226">
      <w:bodyDiv w:val="1"/>
      <w:marLeft w:val="0"/>
      <w:marRight w:val="0"/>
      <w:marTop w:val="0"/>
      <w:marBottom w:val="0"/>
      <w:divBdr>
        <w:top w:val="none" w:sz="0" w:space="0" w:color="auto"/>
        <w:left w:val="none" w:sz="0" w:space="0" w:color="auto"/>
        <w:bottom w:val="none" w:sz="0" w:space="0" w:color="auto"/>
        <w:right w:val="none" w:sz="0" w:space="0" w:color="auto"/>
      </w:divBdr>
      <w:divsChild>
        <w:div w:id="892885269">
          <w:marLeft w:val="547"/>
          <w:marRight w:val="0"/>
          <w:marTop w:val="154"/>
          <w:marBottom w:val="0"/>
          <w:divBdr>
            <w:top w:val="none" w:sz="0" w:space="0" w:color="auto"/>
            <w:left w:val="none" w:sz="0" w:space="0" w:color="auto"/>
            <w:bottom w:val="none" w:sz="0" w:space="0" w:color="auto"/>
            <w:right w:val="none" w:sz="0" w:space="0" w:color="auto"/>
          </w:divBdr>
        </w:div>
      </w:divsChild>
    </w:div>
    <w:div w:id="884871368">
      <w:bodyDiv w:val="1"/>
      <w:marLeft w:val="0"/>
      <w:marRight w:val="0"/>
      <w:marTop w:val="0"/>
      <w:marBottom w:val="0"/>
      <w:divBdr>
        <w:top w:val="none" w:sz="0" w:space="0" w:color="auto"/>
        <w:left w:val="none" w:sz="0" w:space="0" w:color="auto"/>
        <w:bottom w:val="none" w:sz="0" w:space="0" w:color="auto"/>
        <w:right w:val="none" w:sz="0" w:space="0" w:color="auto"/>
      </w:divBdr>
    </w:div>
    <w:div w:id="899827469">
      <w:bodyDiv w:val="1"/>
      <w:marLeft w:val="0"/>
      <w:marRight w:val="0"/>
      <w:marTop w:val="0"/>
      <w:marBottom w:val="0"/>
      <w:divBdr>
        <w:top w:val="none" w:sz="0" w:space="0" w:color="auto"/>
        <w:left w:val="none" w:sz="0" w:space="0" w:color="auto"/>
        <w:bottom w:val="none" w:sz="0" w:space="0" w:color="auto"/>
        <w:right w:val="none" w:sz="0" w:space="0" w:color="auto"/>
      </w:divBdr>
      <w:divsChild>
        <w:div w:id="649211161">
          <w:marLeft w:val="547"/>
          <w:marRight w:val="0"/>
          <w:marTop w:val="154"/>
          <w:marBottom w:val="0"/>
          <w:divBdr>
            <w:top w:val="none" w:sz="0" w:space="0" w:color="auto"/>
            <w:left w:val="none" w:sz="0" w:space="0" w:color="auto"/>
            <w:bottom w:val="none" w:sz="0" w:space="0" w:color="auto"/>
            <w:right w:val="none" w:sz="0" w:space="0" w:color="auto"/>
          </w:divBdr>
        </w:div>
      </w:divsChild>
    </w:div>
    <w:div w:id="1084570275">
      <w:bodyDiv w:val="1"/>
      <w:marLeft w:val="0"/>
      <w:marRight w:val="0"/>
      <w:marTop w:val="0"/>
      <w:marBottom w:val="0"/>
      <w:divBdr>
        <w:top w:val="none" w:sz="0" w:space="0" w:color="auto"/>
        <w:left w:val="none" w:sz="0" w:space="0" w:color="auto"/>
        <w:bottom w:val="none" w:sz="0" w:space="0" w:color="auto"/>
        <w:right w:val="none" w:sz="0" w:space="0" w:color="auto"/>
      </w:divBdr>
    </w:div>
    <w:div w:id="1295216005">
      <w:bodyDiv w:val="1"/>
      <w:marLeft w:val="0"/>
      <w:marRight w:val="0"/>
      <w:marTop w:val="0"/>
      <w:marBottom w:val="0"/>
      <w:divBdr>
        <w:top w:val="none" w:sz="0" w:space="0" w:color="auto"/>
        <w:left w:val="none" w:sz="0" w:space="0" w:color="auto"/>
        <w:bottom w:val="none" w:sz="0" w:space="0" w:color="auto"/>
        <w:right w:val="none" w:sz="0" w:space="0" w:color="auto"/>
      </w:divBdr>
    </w:div>
    <w:div w:id="1389381190">
      <w:bodyDiv w:val="1"/>
      <w:marLeft w:val="0"/>
      <w:marRight w:val="0"/>
      <w:marTop w:val="0"/>
      <w:marBottom w:val="0"/>
      <w:divBdr>
        <w:top w:val="none" w:sz="0" w:space="0" w:color="auto"/>
        <w:left w:val="none" w:sz="0" w:space="0" w:color="auto"/>
        <w:bottom w:val="none" w:sz="0" w:space="0" w:color="auto"/>
        <w:right w:val="none" w:sz="0" w:space="0" w:color="auto"/>
      </w:divBdr>
    </w:div>
    <w:div w:id="1407342234">
      <w:bodyDiv w:val="1"/>
      <w:marLeft w:val="0"/>
      <w:marRight w:val="0"/>
      <w:marTop w:val="0"/>
      <w:marBottom w:val="0"/>
      <w:divBdr>
        <w:top w:val="none" w:sz="0" w:space="0" w:color="auto"/>
        <w:left w:val="none" w:sz="0" w:space="0" w:color="auto"/>
        <w:bottom w:val="none" w:sz="0" w:space="0" w:color="auto"/>
        <w:right w:val="none" w:sz="0" w:space="0" w:color="auto"/>
      </w:divBdr>
    </w:div>
    <w:div w:id="1420639122">
      <w:bodyDiv w:val="1"/>
      <w:marLeft w:val="0"/>
      <w:marRight w:val="0"/>
      <w:marTop w:val="0"/>
      <w:marBottom w:val="0"/>
      <w:divBdr>
        <w:top w:val="none" w:sz="0" w:space="0" w:color="auto"/>
        <w:left w:val="none" w:sz="0" w:space="0" w:color="auto"/>
        <w:bottom w:val="none" w:sz="0" w:space="0" w:color="auto"/>
        <w:right w:val="none" w:sz="0" w:space="0" w:color="auto"/>
      </w:divBdr>
    </w:div>
    <w:div w:id="1449735969">
      <w:bodyDiv w:val="1"/>
      <w:marLeft w:val="0"/>
      <w:marRight w:val="0"/>
      <w:marTop w:val="0"/>
      <w:marBottom w:val="0"/>
      <w:divBdr>
        <w:top w:val="none" w:sz="0" w:space="0" w:color="auto"/>
        <w:left w:val="none" w:sz="0" w:space="0" w:color="auto"/>
        <w:bottom w:val="none" w:sz="0" w:space="0" w:color="auto"/>
        <w:right w:val="none" w:sz="0" w:space="0" w:color="auto"/>
      </w:divBdr>
    </w:div>
    <w:div w:id="1570072154">
      <w:bodyDiv w:val="1"/>
      <w:marLeft w:val="0"/>
      <w:marRight w:val="0"/>
      <w:marTop w:val="0"/>
      <w:marBottom w:val="0"/>
      <w:divBdr>
        <w:top w:val="none" w:sz="0" w:space="0" w:color="auto"/>
        <w:left w:val="none" w:sz="0" w:space="0" w:color="auto"/>
        <w:bottom w:val="none" w:sz="0" w:space="0" w:color="auto"/>
        <w:right w:val="none" w:sz="0" w:space="0" w:color="auto"/>
      </w:divBdr>
    </w:div>
    <w:div w:id="1633823346">
      <w:bodyDiv w:val="1"/>
      <w:marLeft w:val="0"/>
      <w:marRight w:val="0"/>
      <w:marTop w:val="0"/>
      <w:marBottom w:val="0"/>
      <w:divBdr>
        <w:top w:val="none" w:sz="0" w:space="0" w:color="auto"/>
        <w:left w:val="none" w:sz="0" w:space="0" w:color="auto"/>
        <w:bottom w:val="none" w:sz="0" w:space="0" w:color="auto"/>
        <w:right w:val="none" w:sz="0" w:space="0" w:color="auto"/>
      </w:divBdr>
    </w:div>
    <w:div w:id="1786339419">
      <w:bodyDiv w:val="1"/>
      <w:marLeft w:val="0"/>
      <w:marRight w:val="0"/>
      <w:marTop w:val="0"/>
      <w:marBottom w:val="0"/>
      <w:divBdr>
        <w:top w:val="none" w:sz="0" w:space="0" w:color="auto"/>
        <w:left w:val="none" w:sz="0" w:space="0" w:color="auto"/>
        <w:bottom w:val="none" w:sz="0" w:space="0" w:color="auto"/>
        <w:right w:val="none" w:sz="0" w:space="0" w:color="auto"/>
      </w:divBdr>
    </w:div>
    <w:div w:id="182316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2.wmf"/><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D617C-3232-4915-B633-0F00F2FAA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8</Pages>
  <Words>8420</Words>
  <Characters>48000</Characters>
  <Application>Microsoft Office Word</Application>
  <DocSecurity>0</DocSecurity>
  <Lines>400</Lines>
  <Paragraphs>112</Paragraphs>
  <ScaleCrop>false</ScaleCrop>
  <HeadingPairs>
    <vt:vector size="2" baseType="variant">
      <vt:variant>
        <vt:lpstr>Title</vt:lpstr>
      </vt:variant>
      <vt:variant>
        <vt:i4>1</vt:i4>
      </vt:variant>
    </vt:vector>
  </HeadingPairs>
  <TitlesOfParts>
    <vt:vector size="1" baseType="lpstr">
      <vt:lpstr>JATIDIRI, VISI, MISI, TUJUAN DAN SASARAN</vt:lpstr>
    </vt:vector>
  </TitlesOfParts>
  <Company>home</Company>
  <LinksUpToDate>false</LinksUpToDate>
  <CharactersWithSpaces>56308</CharactersWithSpaces>
  <SharedDoc>false</SharedDoc>
  <HLinks>
    <vt:vector size="42" baseType="variant">
      <vt:variant>
        <vt:i4>1114162</vt:i4>
      </vt:variant>
      <vt:variant>
        <vt:i4>59</vt:i4>
      </vt:variant>
      <vt:variant>
        <vt:i4>0</vt:i4>
      </vt:variant>
      <vt:variant>
        <vt:i4>5</vt:i4>
      </vt:variant>
      <vt:variant>
        <vt:lpwstr/>
      </vt:variant>
      <vt:variant>
        <vt:lpwstr>_Toc204423616</vt:lpwstr>
      </vt:variant>
      <vt:variant>
        <vt:i4>1114162</vt:i4>
      </vt:variant>
      <vt:variant>
        <vt:i4>56</vt:i4>
      </vt:variant>
      <vt:variant>
        <vt:i4>0</vt:i4>
      </vt:variant>
      <vt:variant>
        <vt:i4>5</vt:i4>
      </vt:variant>
      <vt:variant>
        <vt:lpwstr/>
      </vt:variant>
      <vt:variant>
        <vt:lpwstr>_Toc204423614</vt:lpwstr>
      </vt:variant>
      <vt:variant>
        <vt:i4>1114162</vt:i4>
      </vt:variant>
      <vt:variant>
        <vt:i4>53</vt:i4>
      </vt:variant>
      <vt:variant>
        <vt:i4>0</vt:i4>
      </vt:variant>
      <vt:variant>
        <vt:i4>5</vt:i4>
      </vt:variant>
      <vt:variant>
        <vt:lpwstr/>
      </vt:variant>
      <vt:variant>
        <vt:lpwstr>_Toc204423612</vt:lpwstr>
      </vt:variant>
      <vt:variant>
        <vt:i4>1114162</vt:i4>
      </vt:variant>
      <vt:variant>
        <vt:i4>50</vt:i4>
      </vt:variant>
      <vt:variant>
        <vt:i4>0</vt:i4>
      </vt:variant>
      <vt:variant>
        <vt:i4>5</vt:i4>
      </vt:variant>
      <vt:variant>
        <vt:lpwstr/>
      </vt:variant>
      <vt:variant>
        <vt:lpwstr>_Toc204423610</vt:lpwstr>
      </vt:variant>
      <vt:variant>
        <vt:i4>1048626</vt:i4>
      </vt:variant>
      <vt:variant>
        <vt:i4>47</vt:i4>
      </vt:variant>
      <vt:variant>
        <vt:i4>0</vt:i4>
      </vt:variant>
      <vt:variant>
        <vt:i4>5</vt:i4>
      </vt:variant>
      <vt:variant>
        <vt:lpwstr/>
      </vt:variant>
      <vt:variant>
        <vt:lpwstr>_Toc204423608</vt:lpwstr>
      </vt:variant>
      <vt:variant>
        <vt:i4>1048626</vt:i4>
      </vt:variant>
      <vt:variant>
        <vt:i4>44</vt:i4>
      </vt:variant>
      <vt:variant>
        <vt:i4>0</vt:i4>
      </vt:variant>
      <vt:variant>
        <vt:i4>5</vt:i4>
      </vt:variant>
      <vt:variant>
        <vt:lpwstr/>
      </vt:variant>
      <vt:variant>
        <vt:lpwstr>_Toc204423606</vt:lpwstr>
      </vt:variant>
      <vt:variant>
        <vt:i4>1048626</vt:i4>
      </vt:variant>
      <vt:variant>
        <vt:i4>41</vt:i4>
      </vt:variant>
      <vt:variant>
        <vt:i4>0</vt:i4>
      </vt:variant>
      <vt:variant>
        <vt:i4>5</vt:i4>
      </vt:variant>
      <vt:variant>
        <vt:lpwstr/>
      </vt:variant>
      <vt:variant>
        <vt:lpwstr>_Toc204423605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JATIDIRI, VISI, MISI, TUJUAN DAN SASARAN</dc:title>
  <dc:creator>Anasazi Sokhlar Vikkary</dc:creator>
  <cp:lastModifiedBy>LAM10</cp:lastModifiedBy>
  <cp:revision>6</cp:revision>
  <cp:lastPrinted>2012-01-27T08:58:00Z</cp:lastPrinted>
  <dcterms:created xsi:type="dcterms:W3CDTF">2016-06-17T03:32:00Z</dcterms:created>
  <dcterms:modified xsi:type="dcterms:W3CDTF">2016-10-25T10:02:00Z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