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32D" w:rsidRPr="00C33305" w:rsidRDefault="0033332D">
      <w:pPr>
        <w:rPr>
          <w:sz w:val="44"/>
          <w:szCs w:val="44"/>
        </w:rPr>
      </w:pPr>
    </w:p>
    <w:p w:rsidR="00110F3C" w:rsidRPr="00CF75EB" w:rsidRDefault="00461A13">
      <w:pPr>
        <w:jc w:val="center"/>
        <w:rPr>
          <w:sz w:val="40"/>
          <w:szCs w:val="40"/>
        </w:rPr>
      </w:pPr>
      <w:ins w:id="0" w:author="LAM014" w:date="2016-06-16T14:07:00Z">
        <w:r w:rsidRPr="00CF75EB">
          <w:rPr>
            <w:noProof/>
          </w:rPr>
          <mc:AlternateContent>
            <mc:Choice Requires="wpg">
              <w:drawing>
                <wp:anchor distT="0" distB="0" distL="114300" distR="114300" simplePos="0" relativeHeight="251659264" behindDoc="0" locked="0" layoutInCell="1" allowOverlap="1">
                  <wp:simplePos x="0" y="0"/>
                  <wp:positionH relativeFrom="column">
                    <wp:posOffset>1734185</wp:posOffset>
                  </wp:positionH>
                  <wp:positionV relativeFrom="paragraph">
                    <wp:posOffset>164465</wp:posOffset>
                  </wp:positionV>
                  <wp:extent cx="1705610" cy="133477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461A13" w:rsidRPr="008B1339" w:rsidRDefault="00461A13" w:rsidP="00461A1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36.55pt;margin-top:12.95pt;width:134.3pt;height:105.1pt;z-index:251659264"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61A13" w:rsidRPr="008B1339" w:rsidRDefault="00461A13" w:rsidP="00461A13">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8" o:title="download"/>
                  </v:shape>
                </v:group>
              </w:pict>
            </mc:Fallback>
          </mc:AlternateContent>
        </w:r>
      </w:ins>
    </w:p>
    <w:p w:rsidR="00110F3C" w:rsidRPr="00CF75EB" w:rsidRDefault="00110F3C">
      <w:pPr>
        <w:jc w:val="center"/>
        <w:rPr>
          <w:sz w:val="40"/>
          <w:szCs w:val="40"/>
        </w:rPr>
      </w:pPr>
    </w:p>
    <w:p w:rsidR="00110F3C" w:rsidRPr="00CF75EB" w:rsidRDefault="00110F3C">
      <w:pPr>
        <w:jc w:val="center"/>
        <w:rPr>
          <w:sz w:val="40"/>
          <w:szCs w:val="40"/>
        </w:rPr>
      </w:pPr>
    </w:p>
    <w:p w:rsidR="00110F3C" w:rsidRPr="00CF75EB" w:rsidRDefault="00110F3C">
      <w:pPr>
        <w:jc w:val="center"/>
        <w:rPr>
          <w:sz w:val="40"/>
          <w:szCs w:val="40"/>
        </w:rPr>
      </w:pPr>
    </w:p>
    <w:p w:rsidR="00110F3C" w:rsidRPr="00CF75EB" w:rsidRDefault="00110F3C">
      <w:pPr>
        <w:jc w:val="center"/>
        <w:rPr>
          <w:b/>
          <w:sz w:val="20"/>
          <w:szCs w:val="20"/>
          <w:lang w:val="nb-NO"/>
        </w:rPr>
      </w:pPr>
    </w:p>
    <w:p w:rsidR="00110F3C" w:rsidRPr="00CF75EB" w:rsidRDefault="00110F3C">
      <w:pPr>
        <w:jc w:val="center"/>
        <w:rPr>
          <w:b/>
          <w:sz w:val="20"/>
          <w:szCs w:val="20"/>
          <w:lang w:val="nb-NO"/>
        </w:rPr>
      </w:pPr>
    </w:p>
    <w:p w:rsidR="00110F3C" w:rsidRPr="00CF75EB" w:rsidRDefault="00110F3C">
      <w:pPr>
        <w:jc w:val="center"/>
        <w:rPr>
          <w:b/>
          <w:sz w:val="20"/>
          <w:szCs w:val="20"/>
          <w:lang w:val="nb-NO"/>
        </w:rPr>
      </w:pPr>
    </w:p>
    <w:p w:rsidR="00110F3C" w:rsidRPr="00CF75EB" w:rsidRDefault="00110F3C">
      <w:pPr>
        <w:jc w:val="center"/>
        <w:rPr>
          <w:b/>
          <w:sz w:val="20"/>
          <w:szCs w:val="20"/>
          <w:lang w:val="nb-NO"/>
        </w:rPr>
      </w:pPr>
    </w:p>
    <w:p w:rsidR="00110F3C" w:rsidRPr="00CF75EB" w:rsidRDefault="00110F3C">
      <w:pPr>
        <w:jc w:val="center"/>
        <w:rPr>
          <w:b/>
          <w:sz w:val="20"/>
          <w:szCs w:val="20"/>
          <w:lang w:val="nb-NO"/>
        </w:rPr>
      </w:pPr>
    </w:p>
    <w:p w:rsidR="00110F3C" w:rsidRPr="00CF75EB" w:rsidRDefault="00110F3C">
      <w:pPr>
        <w:jc w:val="center"/>
        <w:rPr>
          <w:b/>
          <w:sz w:val="20"/>
          <w:szCs w:val="20"/>
          <w:lang w:val="nb-NO"/>
        </w:rPr>
      </w:pPr>
    </w:p>
    <w:p w:rsidR="00110F3C" w:rsidRPr="00CF75EB" w:rsidRDefault="00110F3C">
      <w:pPr>
        <w:jc w:val="center"/>
        <w:rPr>
          <w:b/>
          <w:sz w:val="48"/>
          <w:szCs w:val="48"/>
          <w:lang w:val="nb-NO"/>
        </w:rPr>
      </w:pPr>
      <w:r w:rsidRPr="00CF75EB">
        <w:rPr>
          <w:b/>
          <w:sz w:val="48"/>
          <w:szCs w:val="48"/>
          <w:lang w:val="nb-NO"/>
        </w:rPr>
        <w:t xml:space="preserve">AKREDITASI PROGRAM PENDIDIKAN </w:t>
      </w:r>
    </w:p>
    <w:p w:rsidR="00110F3C" w:rsidRPr="00CF75EB" w:rsidRDefault="00110F3C">
      <w:pPr>
        <w:jc w:val="center"/>
        <w:rPr>
          <w:b/>
          <w:lang w:val="nb-NO"/>
        </w:rPr>
      </w:pPr>
      <w:r w:rsidRPr="00CF75EB">
        <w:rPr>
          <w:b/>
          <w:sz w:val="48"/>
          <w:szCs w:val="48"/>
          <w:lang w:val="nb-NO"/>
        </w:rPr>
        <w:t>DOKTER SPESIALIS FORENSIK</w:t>
      </w: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bCs/>
          <w:sz w:val="36"/>
          <w:szCs w:val="34"/>
          <w:lang w:val="nb-NO"/>
        </w:rPr>
      </w:pPr>
      <w:r w:rsidRPr="00CF75EB">
        <w:rPr>
          <w:b/>
          <w:bCs/>
          <w:sz w:val="36"/>
          <w:szCs w:val="34"/>
          <w:lang w:val="nb-NO"/>
        </w:rPr>
        <w:t>BUKU I</w:t>
      </w:r>
    </w:p>
    <w:p w:rsidR="00110F3C" w:rsidRPr="00CF75EB" w:rsidRDefault="00110F3C">
      <w:pPr>
        <w:jc w:val="center"/>
        <w:rPr>
          <w:b/>
          <w:bCs/>
          <w:sz w:val="36"/>
          <w:szCs w:val="34"/>
          <w:lang w:val="nb-NO"/>
        </w:rPr>
      </w:pPr>
      <w:r w:rsidRPr="00CF75EB">
        <w:rPr>
          <w:b/>
          <w:bCs/>
          <w:sz w:val="36"/>
          <w:szCs w:val="34"/>
          <w:lang w:val="nb-NO"/>
        </w:rPr>
        <w:t xml:space="preserve">NASKAH AKADEMIK </w:t>
      </w:r>
    </w:p>
    <w:p w:rsidR="00110F3C" w:rsidRPr="00CF75EB" w:rsidRDefault="00110F3C">
      <w:pPr>
        <w:jc w:val="center"/>
        <w:rPr>
          <w:sz w:val="34"/>
          <w:szCs w:val="34"/>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b/>
          <w:lang w:val="nb-NO"/>
        </w:rPr>
      </w:pPr>
    </w:p>
    <w:p w:rsidR="0033332D" w:rsidRPr="00CF75EB" w:rsidRDefault="0033332D">
      <w:pPr>
        <w:rPr>
          <w:b/>
          <w:lang w:val="nb-NO"/>
        </w:rPr>
      </w:pPr>
    </w:p>
    <w:p w:rsidR="00110F3C" w:rsidRPr="00CF75EB" w:rsidRDefault="00110F3C">
      <w:pPr>
        <w:jc w:val="center"/>
        <w:rPr>
          <w:b/>
          <w:lang w:val="nb-NO"/>
        </w:rPr>
      </w:pPr>
    </w:p>
    <w:p w:rsidR="00110F3C" w:rsidRPr="00CF75EB" w:rsidRDefault="00110F3C">
      <w:pPr>
        <w:jc w:val="center"/>
        <w:rPr>
          <w:b/>
          <w:lang w:val="nb-NO"/>
        </w:rPr>
      </w:pPr>
    </w:p>
    <w:p w:rsidR="00110F3C" w:rsidRPr="00CF75EB" w:rsidRDefault="00110F3C">
      <w:pPr>
        <w:jc w:val="center"/>
        <w:rPr>
          <w:sz w:val="32"/>
          <w:szCs w:val="32"/>
          <w:lang w:val="nb-NO"/>
        </w:rPr>
      </w:pPr>
    </w:p>
    <w:p w:rsidR="00110F3C" w:rsidRPr="00CF75EB" w:rsidRDefault="00110F3C">
      <w:pPr>
        <w:jc w:val="center"/>
        <w:rPr>
          <w:sz w:val="32"/>
          <w:szCs w:val="32"/>
          <w:lang w:val="nb-NO"/>
        </w:rPr>
      </w:pPr>
    </w:p>
    <w:p w:rsidR="00461A13" w:rsidRPr="00CF75EB" w:rsidRDefault="00461A13" w:rsidP="00461A13">
      <w:pPr>
        <w:ind w:right="-142" w:hanging="142"/>
        <w:jc w:val="center"/>
        <w:rPr>
          <w:b/>
          <w:bCs/>
          <w:color w:val="000000"/>
          <w:sz w:val="36"/>
          <w:szCs w:val="36"/>
          <w:lang w:val="id-ID"/>
        </w:rPr>
      </w:pPr>
      <w:r w:rsidRPr="00CF75EB">
        <w:rPr>
          <w:b/>
          <w:bCs/>
          <w:color w:val="000000"/>
          <w:sz w:val="36"/>
          <w:szCs w:val="36"/>
          <w:lang w:val="id-ID"/>
        </w:rPr>
        <w:t>LEMBAGA AKREDITASI MANDIRI PENDIDIKAN TINGGI KESEHATAN</w:t>
      </w:r>
      <w:r w:rsidRPr="00CF75EB" w:rsidDel="006E0D48">
        <w:rPr>
          <w:b/>
          <w:bCs/>
          <w:color w:val="000000"/>
          <w:sz w:val="36"/>
          <w:szCs w:val="36"/>
          <w:lang w:val="sv-SE"/>
        </w:rPr>
        <w:t xml:space="preserve"> </w:t>
      </w:r>
    </w:p>
    <w:p w:rsidR="00461A13" w:rsidRPr="00CF75EB" w:rsidRDefault="00461A13" w:rsidP="00461A13">
      <w:pPr>
        <w:jc w:val="center"/>
        <w:rPr>
          <w:b/>
          <w:color w:val="000000"/>
          <w:sz w:val="32"/>
          <w:szCs w:val="32"/>
          <w:lang w:val="id-ID"/>
        </w:rPr>
      </w:pPr>
      <w:r w:rsidRPr="00CF75EB">
        <w:rPr>
          <w:b/>
          <w:color w:val="000000"/>
          <w:sz w:val="32"/>
          <w:szCs w:val="32"/>
          <w:lang w:val="sv-SE"/>
        </w:rPr>
        <w:t>JAKARTA 201</w:t>
      </w:r>
      <w:r w:rsidRPr="00CF75EB">
        <w:rPr>
          <w:b/>
          <w:color w:val="000000"/>
          <w:sz w:val="32"/>
          <w:szCs w:val="32"/>
          <w:lang w:val="id-ID"/>
        </w:rPr>
        <w:t>5</w:t>
      </w:r>
    </w:p>
    <w:p w:rsidR="00CF75EB" w:rsidRPr="00CF75EB" w:rsidRDefault="00110F3C" w:rsidP="00CF75EB">
      <w:pPr>
        <w:pStyle w:val="Heading1"/>
        <w:spacing w:line="360" w:lineRule="auto"/>
        <w:rPr>
          <w:rFonts w:ascii="Lucida Bright" w:hAnsi="Lucida Bright"/>
          <w:szCs w:val="24"/>
          <w:lang w:val="id-ID"/>
        </w:rPr>
      </w:pPr>
      <w:r w:rsidRPr="00CF75EB">
        <w:rPr>
          <w:b w:val="0"/>
          <w:bCs w:val="0"/>
          <w:lang w:val="nb-NO"/>
        </w:rPr>
        <w:br w:type="page"/>
      </w:r>
      <w:bookmarkStart w:id="1" w:name="_Toc221112258"/>
      <w:bookmarkStart w:id="2" w:name="_Toc222646023"/>
      <w:r w:rsidR="00CF75EB" w:rsidRPr="00CF75EB">
        <w:rPr>
          <w:rFonts w:ascii="Lucida Bright" w:hAnsi="Lucida Bright"/>
          <w:szCs w:val="24"/>
          <w:lang w:val="id-ID"/>
        </w:rPr>
        <w:lastRenderedPageBreak/>
        <w:t>KATA PENGANTAR</w:t>
      </w:r>
    </w:p>
    <w:p w:rsidR="00CF75EB" w:rsidRPr="00CF75EB" w:rsidRDefault="00CF75EB" w:rsidP="00CF75EB">
      <w:pPr>
        <w:spacing w:line="360" w:lineRule="auto"/>
        <w:rPr>
          <w:rFonts w:ascii="Lucida Bright" w:hAnsi="Lucida Bright"/>
          <w:sz w:val="20"/>
          <w:lang w:val="id-ID"/>
        </w:rPr>
      </w:pPr>
    </w:p>
    <w:p w:rsidR="00CF75EB" w:rsidRPr="00CF75EB" w:rsidRDefault="00CF75EB" w:rsidP="00CF75EB">
      <w:pPr>
        <w:spacing w:line="360" w:lineRule="auto"/>
        <w:rPr>
          <w:rFonts w:ascii="Lucida Bright" w:hAnsi="Lucida Bright"/>
          <w:sz w:val="20"/>
        </w:rPr>
      </w:pPr>
      <w:r w:rsidRPr="00CF75EB">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CF75EB">
        <w:rPr>
          <w:rFonts w:ascii="Lucida Bright" w:hAnsi="Lucida Bright"/>
          <w:sz w:val="20"/>
          <w:lang w:val="id-ID"/>
        </w:rPr>
        <w:t>standar yang ditetapkan</w:t>
      </w:r>
      <w:r w:rsidRPr="00CF75EB">
        <w:rPr>
          <w:rFonts w:ascii="Lucida Bright" w:hAnsi="Lucida Bright"/>
          <w:sz w:val="20"/>
        </w:rPr>
        <w:t xml:space="preserve"> oleh Pemerintah, maupun Organisasi Profesi guna menjamin kualitas lulusannya.  </w:t>
      </w:r>
    </w:p>
    <w:p w:rsidR="00CF75EB" w:rsidRPr="00CF75EB" w:rsidRDefault="00CF75EB" w:rsidP="00CF75EB">
      <w:pPr>
        <w:spacing w:line="360" w:lineRule="auto"/>
        <w:rPr>
          <w:rFonts w:ascii="Lucida Bright" w:hAnsi="Lucida Bright"/>
          <w:sz w:val="20"/>
        </w:rPr>
      </w:pPr>
    </w:p>
    <w:p w:rsidR="00CF75EB" w:rsidRPr="00CF75EB" w:rsidRDefault="00CF75EB" w:rsidP="00CF75EB">
      <w:pPr>
        <w:spacing w:line="360" w:lineRule="auto"/>
        <w:rPr>
          <w:rFonts w:ascii="Lucida Bright" w:hAnsi="Lucida Bright"/>
          <w:sz w:val="20"/>
        </w:rPr>
      </w:pPr>
      <w:r w:rsidRPr="00CF75EB">
        <w:rPr>
          <w:rFonts w:ascii="Lucida Bright" w:hAnsi="Lucida Bright"/>
          <w:sz w:val="20"/>
        </w:rPr>
        <w:t xml:space="preserve">Sebagai  satu-satunya lembaga akreditasi untuk program studi kesehatan, sebagaimana yang ditetapkan oleh </w:t>
      </w:r>
      <w:r w:rsidRPr="00CF75EB">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CF75EB">
        <w:rPr>
          <w:rFonts w:ascii="Lucida Bright" w:hAnsi="Lucida Bright"/>
          <w:sz w:val="20"/>
        </w:rPr>
        <w:t xml:space="preserve"> </w:t>
      </w:r>
      <w:r w:rsidRPr="00CF75EB">
        <w:rPr>
          <w:rFonts w:ascii="Lucida Bright" w:hAnsi="Lucida Bright"/>
          <w:sz w:val="20"/>
          <w:lang w:val="pl-PL"/>
        </w:rPr>
        <w:t>penetapan akreditasi oleh Perkumpulan LAM-PTKes dilakukan dengan menggunakan standar penilaian atas masukan (</w:t>
      </w:r>
      <w:r w:rsidRPr="00CF75EB">
        <w:rPr>
          <w:rFonts w:ascii="Lucida Bright" w:hAnsi="Lucida Bright"/>
          <w:i/>
          <w:sz w:val="20"/>
          <w:lang w:val="pl-PL"/>
        </w:rPr>
        <w:t>input)</w:t>
      </w:r>
      <w:r w:rsidRPr="00CF75EB">
        <w:rPr>
          <w:rFonts w:ascii="Lucida Bright" w:hAnsi="Lucida Bright"/>
          <w:sz w:val="20"/>
          <w:lang w:val="pl-PL"/>
        </w:rPr>
        <w:t xml:space="preserve">, </w:t>
      </w:r>
      <w:r w:rsidRPr="00CF75EB">
        <w:rPr>
          <w:rFonts w:ascii="Lucida Bright" w:hAnsi="Lucida Bright"/>
          <w:sz w:val="20"/>
          <w:lang w:val="id-ID"/>
        </w:rPr>
        <w:t>proses</w:t>
      </w:r>
      <w:r w:rsidRPr="00CF75EB">
        <w:rPr>
          <w:rFonts w:ascii="Lucida Bright" w:hAnsi="Lucida Bright"/>
          <w:sz w:val="20"/>
        </w:rPr>
        <w:t xml:space="preserve"> (</w:t>
      </w:r>
      <w:r w:rsidRPr="00CF75EB">
        <w:rPr>
          <w:rFonts w:ascii="Lucida Bright" w:hAnsi="Lucida Bright"/>
          <w:i/>
          <w:sz w:val="20"/>
        </w:rPr>
        <w:t>process)</w:t>
      </w:r>
      <w:r w:rsidRPr="00CF75EB">
        <w:rPr>
          <w:rFonts w:ascii="Lucida Bright" w:hAnsi="Lucida Bright"/>
          <w:sz w:val="20"/>
        </w:rPr>
        <w:t xml:space="preserve">, </w:t>
      </w:r>
      <w:r w:rsidRPr="00CF75EB">
        <w:rPr>
          <w:rFonts w:ascii="Lucida Bright" w:hAnsi="Lucida Bright"/>
          <w:sz w:val="20"/>
          <w:lang w:val="id-ID"/>
        </w:rPr>
        <w:t>k</w:t>
      </w:r>
      <w:r w:rsidRPr="00CF75EB">
        <w:rPr>
          <w:rFonts w:ascii="Lucida Bright" w:hAnsi="Lucida Bright"/>
          <w:sz w:val="20"/>
        </w:rPr>
        <w:t>eluaran</w:t>
      </w:r>
      <w:r w:rsidRPr="00CF75EB">
        <w:rPr>
          <w:rFonts w:ascii="Lucida Bright" w:hAnsi="Lucida Bright"/>
          <w:sz w:val="20"/>
          <w:lang w:val="id-ID"/>
        </w:rPr>
        <w:t xml:space="preserve"> </w:t>
      </w:r>
      <w:r w:rsidRPr="00CF75EB">
        <w:rPr>
          <w:rFonts w:ascii="Lucida Bright" w:hAnsi="Lucida Bright"/>
          <w:sz w:val="20"/>
        </w:rPr>
        <w:t>(</w:t>
      </w:r>
      <w:r w:rsidRPr="00CF75EB">
        <w:rPr>
          <w:rFonts w:ascii="Lucida Bright" w:hAnsi="Lucida Bright"/>
          <w:i/>
          <w:sz w:val="20"/>
        </w:rPr>
        <w:t xml:space="preserve">output) </w:t>
      </w:r>
      <w:r w:rsidRPr="00CF75EB">
        <w:rPr>
          <w:rFonts w:ascii="Lucida Bright" w:hAnsi="Lucida Bright"/>
          <w:sz w:val="20"/>
        </w:rPr>
        <w:t>dan dampak/ hasil (</w:t>
      </w:r>
      <w:r w:rsidRPr="00CF75EB">
        <w:rPr>
          <w:rFonts w:ascii="Lucida Bright" w:hAnsi="Lucida Bright"/>
          <w:i/>
          <w:sz w:val="20"/>
        </w:rPr>
        <w:t>outcome),</w:t>
      </w:r>
      <w:r w:rsidRPr="00CF75EB">
        <w:rPr>
          <w:rFonts w:ascii="Lucida Bright" w:hAnsi="Lucida Bright"/>
          <w:sz w:val="20"/>
        </w:rPr>
        <w:t xml:space="preserve"> </w:t>
      </w:r>
      <w:r w:rsidRPr="00CF75EB">
        <w:rPr>
          <w:rFonts w:ascii="Lucida Bright" w:hAnsi="Lucida Bright"/>
          <w:sz w:val="20"/>
          <w:lang w:val="id-ID"/>
        </w:rPr>
        <w:t xml:space="preserve">serta </w:t>
      </w:r>
      <w:r w:rsidRPr="00CF75EB">
        <w:rPr>
          <w:rFonts w:ascii="Lucida Bright" w:hAnsi="Lucida Bright"/>
          <w:sz w:val="20"/>
          <w:lang w:val="pl-PL"/>
        </w:rPr>
        <w:t>keterkaitan antara masukan, proses, keluaran dan hasil yang dijabarkan kedalam istrumen akreditasi.</w:t>
      </w: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r w:rsidRPr="00CF75EB">
        <w:rPr>
          <w:rFonts w:ascii="Lucida Bright" w:hAnsi="Lucida Bright"/>
          <w:sz w:val="20"/>
        </w:rPr>
        <w:t xml:space="preserve">Agar pelaksanaan akreditasi oleh Perkumpulan LAM-PTKes memenuhi standar proses akreditasi yang berlaku di tingkat internasional maka </w:t>
      </w:r>
      <w:r w:rsidRPr="00CF75EB">
        <w:rPr>
          <w:rFonts w:ascii="Lucida Bright" w:hAnsi="Lucida Bright"/>
          <w:sz w:val="20"/>
          <w:lang w:val="nb-NO"/>
        </w:rPr>
        <w:t>perkumpulan LAM-PTKes secara terus menerus melakukan penyempurnaan terhadap instrumen akreditasi setiap program studi</w:t>
      </w:r>
      <w:r w:rsidRPr="00CF75EB">
        <w:rPr>
          <w:rFonts w:ascii="Lucida Bright" w:hAnsi="Lucida Bright"/>
          <w:sz w:val="20"/>
          <w:lang w:val="id-ID"/>
        </w:rPr>
        <w:t xml:space="preserve"> </w:t>
      </w:r>
      <w:r w:rsidRPr="00CF75EB">
        <w:rPr>
          <w:rFonts w:ascii="Lucida Bright" w:hAnsi="Lucida Bright"/>
          <w:sz w:val="20"/>
        </w:rPr>
        <w:t>sehingga sesuai dengan</w:t>
      </w:r>
      <w:r w:rsidRPr="00CF75EB">
        <w:rPr>
          <w:rFonts w:ascii="Lucida Bright" w:hAnsi="Lucida Bright"/>
          <w:sz w:val="20"/>
          <w:lang w:val="id-ID"/>
        </w:rPr>
        <w:t xml:space="preserve"> perkembangan dan </w:t>
      </w:r>
      <w:r w:rsidRPr="00CF75EB">
        <w:rPr>
          <w:rFonts w:ascii="Lucida Bright" w:hAnsi="Lucida Bright"/>
          <w:sz w:val="20"/>
          <w:lang w:val="nb-NO"/>
        </w:rPr>
        <w:t>tuntutan proses akreditasi yang berlaku di dunia (</w:t>
      </w:r>
      <w:r w:rsidRPr="00CF75EB">
        <w:rPr>
          <w:rFonts w:ascii="Lucida Bright" w:hAnsi="Lucida Bright"/>
          <w:i/>
          <w:sz w:val="20"/>
          <w:lang w:val="nb-NO"/>
        </w:rPr>
        <w:t>international</w:t>
      </w:r>
      <w:r w:rsidRPr="00CF75EB">
        <w:rPr>
          <w:rFonts w:ascii="Lucida Bright" w:hAnsi="Lucida Bright"/>
          <w:sz w:val="20"/>
          <w:lang w:val="nb-NO"/>
        </w:rPr>
        <w:t xml:space="preserve"> </w:t>
      </w:r>
      <w:r w:rsidRPr="00CF75EB">
        <w:rPr>
          <w:rFonts w:ascii="Lucida Bright" w:hAnsi="Lucida Bright"/>
          <w:i/>
          <w:sz w:val="20"/>
          <w:lang w:val="nb-NO"/>
        </w:rPr>
        <w:t>best practices)</w:t>
      </w:r>
      <w:r w:rsidRPr="00CF75EB">
        <w:rPr>
          <w:rFonts w:ascii="Lucida Bright" w:hAnsi="Lucida Bright"/>
          <w:sz w:val="20"/>
          <w:lang w:val="nb-NO"/>
        </w:rPr>
        <w:t xml:space="preserve">.  </w:t>
      </w: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id-ID"/>
        </w:rPr>
      </w:pPr>
      <w:r w:rsidRPr="00CF75EB">
        <w:rPr>
          <w:rFonts w:ascii="Lucida Bright" w:hAnsi="Lucida Bright"/>
          <w:sz w:val="20"/>
          <w:lang w:val="nb-NO"/>
        </w:rPr>
        <w:t xml:space="preserve">Instrumen akreditasi program studi </w:t>
      </w:r>
      <w:r w:rsidRPr="00CF75EB">
        <w:rPr>
          <w:rFonts w:ascii="Lucida Bright" w:hAnsi="Lucida Bright"/>
          <w:sz w:val="20"/>
        </w:rPr>
        <w:t xml:space="preserve">pendidikan dokter spesialis </w:t>
      </w:r>
      <w:r w:rsidRPr="00CF75EB">
        <w:rPr>
          <w:rFonts w:ascii="Lucida Bright" w:hAnsi="Lucida Bright"/>
          <w:sz w:val="20"/>
        </w:rPr>
        <w:t>Kedokteran Forensik</w:t>
      </w:r>
      <w:r w:rsidRPr="00CF75EB">
        <w:rPr>
          <w:rFonts w:ascii="Lucida Bright" w:hAnsi="Lucida Bright"/>
          <w:sz w:val="20"/>
        </w:rPr>
        <w:t xml:space="preserve"> merupakan salah satu dari instrumen akreditasi program studi kesehatan yang telah selesai disempurnakan oleh Perkumpulan LAM-PTKes</w:t>
      </w:r>
      <w:r w:rsidRPr="00CF75EB">
        <w:rPr>
          <w:rFonts w:ascii="Lucida Bright" w:hAnsi="Lucida Bright"/>
          <w:sz w:val="20"/>
          <w:lang w:val="id-ID"/>
        </w:rPr>
        <w:t>.</w:t>
      </w:r>
      <w:r w:rsidRPr="00CF75EB">
        <w:rPr>
          <w:rFonts w:ascii="Lucida Bright" w:hAnsi="Lucida Bright"/>
          <w:sz w:val="20"/>
        </w:rPr>
        <w:t xml:space="preserve"> </w:t>
      </w:r>
      <w:r w:rsidRPr="00CF75EB">
        <w:rPr>
          <w:rFonts w:ascii="Lucida Bright" w:hAnsi="Lucida Bright"/>
          <w:sz w:val="20"/>
          <w:lang w:val="id-ID"/>
        </w:rPr>
        <w:t xml:space="preserve">Dalam upaya </w:t>
      </w:r>
      <w:r w:rsidRPr="00CF75EB">
        <w:rPr>
          <w:rFonts w:ascii="Lucida Bright" w:hAnsi="Lucida Bright"/>
          <w:sz w:val="20"/>
        </w:rPr>
        <w:t>penyempurnaan tersebut</w:t>
      </w:r>
      <w:r w:rsidRPr="00CF75EB">
        <w:rPr>
          <w:rFonts w:ascii="Lucida Bright" w:hAnsi="Lucida Bright"/>
          <w:sz w:val="20"/>
          <w:lang w:val="id-ID"/>
        </w:rPr>
        <w:t xml:space="preserve">, </w:t>
      </w:r>
      <w:r w:rsidRPr="00CF75EB">
        <w:rPr>
          <w:rFonts w:ascii="Lucida Bright" w:hAnsi="Lucida Bright"/>
          <w:sz w:val="20"/>
        </w:rPr>
        <w:t xml:space="preserve">telah disusun </w:t>
      </w:r>
      <w:r w:rsidRPr="00CF75EB">
        <w:rPr>
          <w:rFonts w:ascii="Lucida Bright" w:hAnsi="Lucida Bright"/>
          <w:sz w:val="20"/>
          <w:lang w:val="id-ID"/>
        </w:rPr>
        <w:t xml:space="preserve">instrumen akreditasi </w:t>
      </w:r>
      <w:r w:rsidRPr="00CF75EB">
        <w:rPr>
          <w:rFonts w:ascii="Lucida Bright" w:hAnsi="Lucida Bright"/>
          <w:sz w:val="20"/>
          <w:lang w:val="nb-NO"/>
        </w:rPr>
        <w:t xml:space="preserve">program studi </w:t>
      </w:r>
      <w:r w:rsidRPr="00CF75EB">
        <w:rPr>
          <w:rFonts w:ascii="Lucida Bright" w:hAnsi="Lucida Bright"/>
          <w:sz w:val="20"/>
        </w:rPr>
        <w:t xml:space="preserve">pendidikan dokter spesialis </w:t>
      </w:r>
      <w:r w:rsidRPr="00CF75EB">
        <w:rPr>
          <w:rFonts w:ascii="Lucida Bright" w:hAnsi="Lucida Bright"/>
          <w:sz w:val="20"/>
        </w:rPr>
        <w:t>Kedokteran Forensik</w:t>
      </w:r>
      <w:r w:rsidRPr="00CF75EB">
        <w:rPr>
          <w:rFonts w:ascii="Lucida Bright" w:hAnsi="Lucida Bright"/>
          <w:sz w:val="20"/>
          <w:lang w:val="id-ID"/>
        </w:rPr>
        <w:t xml:space="preserve"> yang terdiri atas:</w:t>
      </w:r>
    </w:p>
    <w:p w:rsidR="00CF75EB" w:rsidRPr="00CF75EB" w:rsidRDefault="00CF75EB" w:rsidP="00CF75EB">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I</w:t>
            </w:r>
          </w:p>
        </w:tc>
        <w:tc>
          <w:tcPr>
            <w:tcW w:w="434" w:type="dxa"/>
          </w:tcPr>
          <w:p w:rsidR="00CF75EB" w:rsidRPr="00CF75EB" w:rsidRDefault="00CF75EB" w:rsidP="00F33BB6">
            <w:pPr>
              <w:spacing w:line="360" w:lineRule="auto"/>
              <w:jc w:val="center"/>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NASKAH AKADEMIK  </w:t>
            </w:r>
          </w:p>
        </w:tc>
      </w:tr>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II</w:t>
            </w:r>
          </w:p>
        </w:tc>
        <w:tc>
          <w:tcPr>
            <w:tcW w:w="434" w:type="dxa"/>
          </w:tcPr>
          <w:p w:rsidR="00CF75EB" w:rsidRPr="00CF75EB" w:rsidRDefault="00CF75EB" w:rsidP="00F33BB6">
            <w:pPr>
              <w:spacing w:line="360" w:lineRule="auto"/>
              <w:jc w:val="center"/>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STANDAR DAN PROSEDUR </w:t>
            </w:r>
          </w:p>
        </w:tc>
      </w:tr>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IIIA</w:t>
            </w:r>
          </w:p>
        </w:tc>
        <w:tc>
          <w:tcPr>
            <w:tcW w:w="434" w:type="dxa"/>
          </w:tcPr>
          <w:p w:rsidR="00CF75EB" w:rsidRPr="00CF75EB" w:rsidRDefault="00CF75EB" w:rsidP="00F33BB6">
            <w:pPr>
              <w:spacing w:line="360" w:lineRule="auto"/>
              <w:jc w:val="center"/>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BORANG  PROGRAM STUDI </w:t>
            </w:r>
          </w:p>
        </w:tc>
      </w:tr>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IIIB</w:t>
            </w:r>
          </w:p>
        </w:tc>
        <w:tc>
          <w:tcPr>
            <w:tcW w:w="434" w:type="dxa"/>
          </w:tcPr>
          <w:p w:rsidR="00CF75EB" w:rsidRPr="00CF75EB" w:rsidRDefault="00CF75EB" w:rsidP="00F33BB6">
            <w:pPr>
              <w:spacing w:line="360" w:lineRule="auto"/>
              <w:jc w:val="center"/>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BORANG  UNIT PENGELOLA PROGRAM STUDI </w:t>
            </w:r>
          </w:p>
        </w:tc>
      </w:tr>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IV</w:t>
            </w:r>
          </w:p>
        </w:tc>
        <w:tc>
          <w:tcPr>
            <w:tcW w:w="434" w:type="dxa"/>
          </w:tcPr>
          <w:p w:rsidR="00CF75EB" w:rsidRPr="00CF75EB" w:rsidRDefault="00CF75EB" w:rsidP="00F33BB6">
            <w:pPr>
              <w:spacing w:line="360" w:lineRule="auto"/>
              <w:jc w:val="center"/>
              <w:rPr>
                <w:rFonts w:ascii="Lucida Bright" w:hAnsi="Lucida Bright"/>
                <w:sz w:val="20"/>
                <w:lang w:val="id-ID"/>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lang w:val="id-ID"/>
              </w:rPr>
              <w:t>PANDUAN PENGISIAN BORANG</w:t>
            </w:r>
            <w:r w:rsidRPr="00CF75EB">
              <w:rPr>
                <w:rFonts w:ascii="Lucida Bright" w:hAnsi="Lucida Bright"/>
                <w:sz w:val="20"/>
              </w:rPr>
              <w:t xml:space="preserve"> </w:t>
            </w:r>
          </w:p>
        </w:tc>
      </w:tr>
      <w:tr w:rsidR="00CF75EB" w:rsidRPr="00CF75EB" w:rsidTr="00F33BB6">
        <w:tc>
          <w:tcPr>
            <w:tcW w:w="1315" w:type="dxa"/>
          </w:tcPr>
          <w:p w:rsidR="00CF75EB" w:rsidRPr="00CF75EB" w:rsidRDefault="00CF75EB" w:rsidP="00F33BB6">
            <w:pPr>
              <w:spacing w:line="360" w:lineRule="auto"/>
              <w:rPr>
                <w:rFonts w:ascii="Lucida Bright" w:hAnsi="Lucida Bright"/>
                <w:sz w:val="20"/>
              </w:rPr>
            </w:pPr>
            <w:r w:rsidRPr="00CF75EB">
              <w:rPr>
                <w:rFonts w:ascii="Lucida Bright" w:hAnsi="Lucida Bright"/>
                <w:sz w:val="20"/>
              </w:rPr>
              <w:t>BUKU V</w:t>
            </w:r>
          </w:p>
        </w:tc>
        <w:tc>
          <w:tcPr>
            <w:tcW w:w="434" w:type="dxa"/>
          </w:tcPr>
          <w:p w:rsidR="00CF75EB" w:rsidRPr="00CF75EB" w:rsidRDefault="00CF75EB" w:rsidP="00F33BB6">
            <w:pPr>
              <w:spacing w:line="360" w:lineRule="auto"/>
              <w:jc w:val="center"/>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PEDOMAN PENILAIAN INSTRUMEN AKREDITASI </w:t>
            </w:r>
          </w:p>
        </w:tc>
      </w:tr>
      <w:tr w:rsidR="00CF75EB" w:rsidRPr="00CF75EB" w:rsidTr="00F33BB6">
        <w:tc>
          <w:tcPr>
            <w:tcW w:w="1315"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BUKU VI</w:t>
            </w:r>
          </w:p>
        </w:tc>
        <w:tc>
          <w:tcPr>
            <w:tcW w:w="434"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MATRIKS PENILAIAN INSTRUMEN AKREDITASI </w:t>
            </w:r>
          </w:p>
        </w:tc>
      </w:tr>
      <w:tr w:rsidR="00CF75EB" w:rsidRPr="00CF75EB" w:rsidTr="00F33BB6">
        <w:tc>
          <w:tcPr>
            <w:tcW w:w="1315"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BUKU VII</w:t>
            </w:r>
          </w:p>
        </w:tc>
        <w:tc>
          <w:tcPr>
            <w:tcW w:w="434"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rPr>
            </w:pPr>
            <w:r w:rsidRPr="00CF75EB">
              <w:rPr>
                <w:rFonts w:ascii="Lucida Bright" w:hAnsi="Lucida Bright"/>
                <w:sz w:val="20"/>
              </w:rPr>
              <w:t xml:space="preserve">PEDOMAN ASESMEN LAPANGAN </w:t>
            </w:r>
          </w:p>
        </w:tc>
      </w:tr>
      <w:tr w:rsidR="00CF75EB" w:rsidRPr="00CF75EB" w:rsidTr="00F33BB6">
        <w:tc>
          <w:tcPr>
            <w:tcW w:w="1315" w:type="dxa"/>
          </w:tcPr>
          <w:p w:rsidR="00CF75EB" w:rsidRPr="00CF75EB" w:rsidRDefault="00CF75EB" w:rsidP="00F33BB6">
            <w:pPr>
              <w:spacing w:line="360" w:lineRule="auto"/>
              <w:jc w:val="left"/>
              <w:rPr>
                <w:rFonts w:ascii="Lucida Bright" w:hAnsi="Lucida Bright"/>
                <w:sz w:val="20"/>
                <w:lang w:val="id-ID"/>
              </w:rPr>
            </w:pPr>
            <w:r w:rsidRPr="00CF75EB">
              <w:rPr>
                <w:rFonts w:ascii="Lucida Bright" w:hAnsi="Lucida Bright"/>
                <w:sz w:val="20"/>
                <w:lang w:val="id-ID"/>
              </w:rPr>
              <w:t>BUKU VIII</w:t>
            </w:r>
          </w:p>
        </w:tc>
        <w:tc>
          <w:tcPr>
            <w:tcW w:w="434" w:type="dxa"/>
          </w:tcPr>
          <w:p w:rsidR="00CF75EB" w:rsidRPr="00CF75EB" w:rsidRDefault="00CF75EB" w:rsidP="00F33BB6">
            <w:pPr>
              <w:spacing w:line="360" w:lineRule="auto"/>
              <w:jc w:val="left"/>
              <w:rPr>
                <w:rFonts w:ascii="Lucida Bright" w:hAnsi="Lucida Bright"/>
                <w:sz w:val="20"/>
                <w:lang w:val="id-ID"/>
              </w:rPr>
            </w:pPr>
            <w:r w:rsidRPr="00CF75EB">
              <w:rPr>
                <w:rFonts w:ascii="Lucida Bright" w:hAnsi="Lucida Bright"/>
                <w:sz w:val="20"/>
              </w:rPr>
              <w:t>–</w:t>
            </w:r>
          </w:p>
        </w:tc>
        <w:tc>
          <w:tcPr>
            <w:tcW w:w="7431" w:type="dxa"/>
          </w:tcPr>
          <w:p w:rsidR="00CF75EB" w:rsidRPr="00CF75EB" w:rsidRDefault="00CF75EB" w:rsidP="00F33BB6">
            <w:pPr>
              <w:spacing w:line="360" w:lineRule="auto"/>
              <w:jc w:val="left"/>
              <w:rPr>
                <w:rFonts w:ascii="Lucida Bright" w:hAnsi="Lucida Bright"/>
                <w:sz w:val="20"/>
                <w:lang w:val="nb-NO"/>
              </w:rPr>
            </w:pPr>
            <w:r w:rsidRPr="00CF75EB">
              <w:rPr>
                <w:rFonts w:ascii="Lucida Bright" w:hAnsi="Lucida Bright"/>
                <w:sz w:val="20"/>
                <w:lang w:val="nb-NO"/>
              </w:rPr>
              <w:t>PEDOMAN EVALUASI DIRI UNTUK AKREDITASI PROGRAM STUDI DAN INSTITUSI PERGURUAN TINGGI</w:t>
            </w:r>
          </w:p>
        </w:tc>
      </w:tr>
    </w:tbl>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r w:rsidRPr="00CF75EB">
        <w:rPr>
          <w:rFonts w:ascii="Lucida Bright" w:hAnsi="Lucida Bright"/>
          <w:sz w:val="20"/>
          <w:lang w:val="nb-NO"/>
        </w:rPr>
        <w:t>Untuk menjaga kredibilitas proses akreditasi, sebagai kelengkapan ke delapan buku tersebut di atas, telah  disusun pula sebuah buku Kode Etik Akreditasi.</w:t>
      </w: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rPr>
          <w:rFonts w:ascii="Lucida Bright" w:hAnsi="Lucida Bright"/>
          <w:sz w:val="20"/>
          <w:lang w:val="nb-NO"/>
        </w:rPr>
      </w:pPr>
      <w:r w:rsidRPr="00CF75EB">
        <w:rPr>
          <w:rFonts w:ascii="Lucida Bright" w:hAnsi="Lucida Bright"/>
          <w:sz w:val="20"/>
          <w:lang w:val="nb-NO"/>
        </w:rPr>
        <w:t xml:space="preserve">Ucapan terima kasih saya sampaikan kepada Tim Penyusun instrumen akreditasi program studi </w:t>
      </w:r>
      <w:r w:rsidRPr="00CF75EB">
        <w:rPr>
          <w:rFonts w:ascii="Lucida Bright" w:hAnsi="Lucida Bright"/>
          <w:sz w:val="20"/>
        </w:rPr>
        <w:t xml:space="preserve">pendidikan dokter spesialis </w:t>
      </w:r>
      <w:r w:rsidRPr="00CF75EB">
        <w:rPr>
          <w:rFonts w:ascii="Lucida Bright" w:hAnsi="Lucida Bright"/>
          <w:sz w:val="20"/>
        </w:rPr>
        <w:t>Kedokteran Forensik</w:t>
      </w:r>
      <w:r w:rsidRPr="00CF75EB">
        <w:rPr>
          <w:rFonts w:ascii="Lucida Bright" w:hAnsi="Lucida Bright"/>
          <w:sz w:val="20"/>
          <w:lang w:val="nb-NO"/>
        </w:rPr>
        <w:t xml:space="preserve">. </w:t>
      </w:r>
    </w:p>
    <w:p w:rsidR="00CF75EB" w:rsidRPr="00CF75EB" w:rsidRDefault="00CF75EB" w:rsidP="00CF75EB">
      <w:pPr>
        <w:spacing w:line="360" w:lineRule="auto"/>
        <w:rPr>
          <w:rFonts w:ascii="Lucida Bright" w:hAnsi="Lucida Bright"/>
          <w:color w:val="000000"/>
          <w:sz w:val="20"/>
          <w:lang w:val="nb-NO"/>
        </w:rPr>
      </w:pPr>
    </w:p>
    <w:p w:rsidR="00CF75EB" w:rsidRPr="00CF75EB" w:rsidRDefault="00CF75EB" w:rsidP="00CF75EB">
      <w:pPr>
        <w:spacing w:line="360" w:lineRule="auto"/>
        <w:rPr>
          <w:rFonts w:ascii="Lucida Bright" w:hAnsi="Lucida Bright"/>
          <w:color w:val="000000"/>
          <w:sz w:val="20"/>
          <w:lang w:val="nb-NO"/>
        </w:rPr>
      </w:pPr>
      <w:r w:rsidRPr="00CF75EB">
        <w:rPr>
          <w:rFonts w:ascii="Lucida Bright" w:hAnsi="Lucida Bright"/>
          <w:color w:val="000000"/>
          <w:sz w:val="20"/>
          <w:lang w:val="nb-NO"/>
        </w:rPr>
        <w:t xml:space="preserve">Semoga instrumen akreditasi yang telah disempurnakan ini lebih tajam dalam menilai kinerja program studi, sehingga dapat lebih mendorong upaya peningkatan mutu </w:t>
      </w:r>
      <w:r w:rsidRPr="00CF75EB">
        <w:rPr>
          <w:rFonts w:ascii="Lucida Bright" w:hAnsi="Lucida Bright"/>
          <w:sz w:val="20"/>
          <w:lang w:val="nb-NO"/>
        </w:rPr>
        <w:t xml:space="preserve">program studi </w:t>
      </w:r>
      <w:r w:rsidRPr="00CF75EB">
        <w:rPr>
          <w:rFonts w:ascii="Lucida Bright" w:hAnsi="Lucida Bright"/>
          <w:sz w:val="20"/>
        </w:rPr>
        <w:t xml:space="preserve">pendidikan dokter spesialis </w:t>
      </w:r>
      <w:r w:rsidRPr="00CF75EB">
        <w:rPr>
          <w:rFonts w:ascii="Lucida Bright" w:hAnsi="Lucida Bright"/>
          <w:sz w:val="20"/>
        </w:rPr>
        <w:t>Kedokteran Forensik</w:t>
      </w:r>
      <w:r w:rsidRPr="00CF75EB">
        <w:rPr>
          <w:rFonts w:ascii="Lucida Bright" w:hAnsi="Lucida Bright"/>
          <w:color w:val="000000"/>
          <w:sz w:val="20"/>
          <w:lang w:val="nb-NO"/>
        </w:rPr>
        <w:t xml:space="preserve"> di seluruh Indonesia.</w:t>
      </w:r>
    </w:p>
    <w:p w:rsidR="00CF75EB" w:rsidRPr="00CF75EB" w:rsidRDefault="00CF75EB" w:rsidP="00CF75EB">
      <w:pPr>
        <w:spacing w:line="360" w:lineRule="auto"/>
        <w:rPr>
          <w:rFonts w:ascii="Lucida Bright" w:hAnsi="Lucida Bright"/>
          <w:color w:val="000000"/>
          <w:sz w:val="20"/>
          <w:lang w:val="nb-NO"/>
        </w:rPr>
      </w:pPr>
    </w:p>
    <w:p w:rsidR="00CF75EB" w:rsidRPr="00CF75EB" w:rsidRDefault="00CF75EB" w:rsidP="00CF75EB">
      <w:pPr>
        <w:spacing w:line="360" w:lineRule="auto"/>
        <w:rPr>
          <w:rFonts w:ascii="Lucida Bright" w:hAnsi="Lucida Bright"/>
          <w:sz w:val="20"/>
          <w:lang w:val="nb-NO"/>
        </w:rPr>
      </w:pPr>
    </w:p>
    <w:p w:rsidR="00CF75EB" w:rsidRPr="00CF75EB" w:rsidRDefault="00CF75EB" w:rsidP="00CF75EB">
      <w:pPr>
        <w:spacing w:line="360" w:lineRule="auto"/>
        <w:ind w:left="2880" w:firstLine="720"/>
        <w:rPr>
          <w:rFonts w:ascii="Lucida Bright" w:hAnsi="Lucida Bright"/>
          <w:color w:val="000000"/>
          <w:sz w:val="20"/>
        </w:rPr>
      </w:pPr>
      <w:r w:rsidRPr="00CF75EB">
        <w:rPr>
          <w:rFonts w:ascii="Lucida Bright" w:hAnsi="Lucida Bright"/>
          <w:color w:val="000000"/>
          <w:sz w:val="20"/>
          <w:lang w:val="nb-NO"/>
        </w:rPr>
        <w:t xml:space="preserve">Jakarta, </w:t>
      </w:r>
      <w:r w:rsidRPr="00CF75EB">
        <w:rPr>
          <w:rFonts w:ascii="Lucida Bright" w:hAnsi="Lucida Bright"/>
          <w:color w:val="000000"/>
          <w:sz w:val="20"/>
        </w:rPr>
        <w:t xml:space="preserve"> 20 Desember 2015</w:t>
      </w:r>
    </w:p>
    <w:p w:rsidR="00CF75EB" w:rsidRPr="00CF75EB" w:rsidRDefault="00CF75EB" w:rsidP="00CF75EB">
      <w:pPr>
        <w:spacing w:line="360" w:lineRule="auto"/>
        <w:ind w:left="4770" w:hanging="90"/>
        <w:rPr>
          <w:rFonts w:ascii="Lucida Bright" w:hAnsi="Lucida Bright"/>
          <w:color w:val="000000"/>
          <w:sz w:val="20"/>
          <w:lang w:val="nb-NO"/>
        </w:rPr>
      </w:pPr>
    </w:p>
    <w:p w:rsidR="00CF75EB" w:rsidRPr="00CF75EB" w:rsidRDefault="00CF75EB" w:rsidP="00CF75EB">
      <w:pPr>
        <w:spacing w:line="360" w:lineRule="auto"/>
        <w:ind w:left="2880" w:firstLine="720"/>
        <w:rPr>
          <w:rFonts w:ascii="Lucida Bright" w:hAnsi="Lucida Bright"/>
          <w:color w:val="000000"/>
          <w:sz w:val="20"/>
          <w:lang w:val="nb-NO"/>
        </w:rPr>
      </w:pPr>
      <w:r w:rsidRPr="00CF75EB">
        <w:rPr>
          <w:rFonts w:ascii="Lucida Bright" w:hAnsi="Lucida Bright"/>
          <w:color w:val="000000"/>
          <w:sz w:val="20"/>
          <w:lang w:val="nb-NO"/>
        </w:rPr>
        <w:t xml:space="preserve">Lembaga Akreditasi Mandiri Pendidikan Tinggi </w:t>
      </w:r>
    </w:p>
    <w:p w:rsidR="00CF75EB" w:rsidRPr="00CF75EB" w:rsidRDefault="00CF75EB" w:rsidP="00CF75EB">
      <w:pPr>
        <w:spacing w:line="360" w:lineRule="auto"/>
        <w:ind w:left="2880" w:firstLine="720"/>
        <w:rPr>
          <w:rFonts w:ascii="Lucida Bright" w:hAnsi="Lucida Bright"/>
          <w:color w:val="000000"/>
          <w:sz w:val="20"/>
          <w:lang w:val="nb-NO"/>
        </w:rPr>
      </w:pPr>
      <w:r w:rsidRPr="00CF75EB">
        <w:rPr>
          <w:rFonts w:ascii="Lucida Bright" w:hAnsi="Lucida Bright"/>
          <w:color w:val="000000"/>
          <w:sz w:val="20"/>
          <w:lang w:val="nb-NO"/>
        </w:rPr>
        <w:t>Kesehatan Indonesia (LAM-PTKes)</w:t>
      </w:r>
    </w:p>
    <w:p w:rsidR="00CF75EB" w:rsidRPr="00CF75EB" w:rsidRDefault="00CF75EB" w:rsidP="00CF75EB">
      <w:pPr>
        <w:spacing w:line="360" w:lineRule="auto"/>
        <w:ind w:left="2340"/>
        <w:rPr>
          <w:rFonts w:ascii="Lucida Bright" w:hAnsi="Lucida Bright"/>
          <w:b/>
          <w:bCs/>
          <w:color w:val="000000"/>
          <w:sz w:val="20"/>
          <w:lang w:val="nb-NO"/>
        </w:rPr>
      </w:pPr>
    </w:p>
    <w:p w:rsidR="00CF75EB" w:rsidRPr="00CF75EB" w:rsidRDefault="00CF75EB" w:rsidP="00CF75EB">
      <w:pPr>
        <w:spacing w:line="360" w:lineRule="auto"/>
        <w:ind w:left="2880" w:firstLine="720"/>
        <w:rPr>
          <w:rFonts w:ascii="Lucida Bright" w:hAnsi="Lucida Bright"/>
          <w:color w:val="000000"/>
          <w:sz w:val="20"/>
        </w:rPr>
      </w:pPr>
      <w:r w:rsidRPr="00CF75EB">
        <w:rPr>
          <w:rFonts w:ascii="Lucida Bright" w:hAnsi="Lucida Bright"/>
          <w:b/>
          <w:bCs/>
          <w:color w:val="000000"/>
          <w:sz w:val="20"/>
        </w:rPr>
        <w:t>Ketua Umum</w:t>
      </w:r>
      <w:r w:rsidRPr="00CF75EB">
        <w:rPr>
          <w:rFonts w:ascii="Lucida Bright" w:hAnsi="Lucida Bright"/>
          <w:color w:val="000000"/>
          <w:sz w:val="20"/>
        </w:rPr>
        <w:t>,</w:t>
      </w:r>
    </w:p>
    <w:p w:rsidR="00CF75EB" w:rsidRPr="00CF75EB" w:rsidRDefault="00CF75EB" w:rsidP="00CF75EB">
      <w:pPr>
        <w:spacing w:line="360" w:lineRule="auto"/>
        <w:ind w:left="3600" w:firstLine="180"/>
        <w:rPr>
          <w:rFonts w:ascii="Lucida Bright" w:hAnsi="Lucida Bright"/>
          <w:color w:val="000000"/>
          <w:sz w:val="20"/>
        </w:rPr>
      </w:pPr>
      <w:r w:rsidRPr="00CF75EB">
        <w:rPr>
          <w:rFonts w:ascii="Lucida Bright" w:hAnsi="Lucida Bright"/>
          <w:color w:val="000000"/>
          <w:sz w:val="20"/>
        </w:rPr>
        <w:tab/>
      </w:r>
    </w:p>
    <w:p w:rsidR="00CF75EB" w:rsidRPr="00CF75EB" w:rsidRDefault="00CF75EB" w:rsidP="00CF75EB">
      <w:pPr>
        <w:spacing w:line="360" w:lineRule="auto"/>
        <w:ind w:left="3600" w:firstLine="180"/>
        <w:rPr>
          <w:rFonts w:ascii="Lucida Bright" w:hAnsi="Lucida Bright"/>
          <w:color w:val="000000"/>
          <w:sz w:val="20"/>
        </w:rPr>
      </w:pPr>
    </w:p>
    <w:p w:rsidR="00CF75EB" w:rsidRPr="00CF75EB" w:rsidRDefault="00CF75EB" w:rsidP="00CF75EB">
      <w:pPr>
        <w:spacing w:line="360" w:lineRule="auto"/>
        <w:ind w:firstLine="180"/>
        <w:rPr>
          <w:rFonts w:ascii="Lucida Bright" w:hAnsi="Lucida Bright"/>
          <w:color w:val="000000"/>
          <w:sz w:val="20"/>
        </w:rPr>
      </w:pPr>
      <w:r w:rsidRPr="00CF75EB">
        <w:rPr>
          <w:rFonts w:ascii="Lucida Bright" w:hAnsi="Lucida Bright"/>
          <w:color w:val="000000"/>
          <w:sz w:val="20"/>
        </w:rPr>
        <w:tab/>
      </w:r>
    </w:p>
    <w:p w:rsidR="00CF75EB" w:rsidRPr="00CF75EB" w:rsidRDefault="00CF75EB" w:rsidP="00CF75EB">
      <w:pPr>
        <w:spacing w:line="360" w:lineRule="auto"/>
        <w:ind w:firstLine="180"/>
        <w:rPr>
          <w:rFonts w:ascii="Lucida Bright" w:hAnsi="Lucida Bright"/>
          <w:color w:val="000000"/>
          <w:sz w:val="20"/>
        </w:rPr>
      </w:pPr>
    </w:p>
    <w:p w:rsidR="00110F3C" w:rsidRPr="00CF75EB" w:rsidRDefault="00CF75EB" w:rsidP="00CF75EB">
      <w:pPr>
        <w:pStyle w:val="Heading1"/>
        <w:rPr>
          <w:bCs w:val="0"/>
          <w:lang w:val="id-ID"/>
        </w:rPr>
      </w:pPr>
      <w:r w:rsidRPr="00CF75EB">
        <w:rPr>
          <w:rFonts w:ascii="Lucida Bright" w:hAnsi="Lucida Bright"/>
          <w:color w:val="000000"/>
          <w:sz w:val="20"/>
        </w:rPr>
        <w:t>Usman Chatib Warsa</w:t>
      </w:r>
      <w:bookmarkEnd w:id="1"/>
      <w:bookmarkEnd w:id="2"/>
    </w:p>
    <w:p w:rsidR="00110F3C" w:rsidRPr="00CF75EB" w:rsidRDefault="00110F3C">
      <w:pPr>
        <w:ind w:left="3600"/>
        <w:rPr>
          <w:bCs/>
          <w:lang w:val="id-ID"/>
        </w:rPr>
      </w:pPr>
    </w:p>
    <w:p w:rsidR="00110F3C" w:rsidRPr="00CF75EB" w:rsidRDefault="00110F3C">
      <w:pPr>
        <w:rPr>
          <w:b/>
          <w:lang w:val="fi-FI"/>
        </w:rPr>
      </w:pPr>
    </w:p>
    <w:p w:rsidR="00110F3C" w:rsidRPr="00CF75EB" w:rsidRDefault="00110F3C">
      <w:pPr>
        <w:jc w:val="left"/>
        <w:rPr>
          <w:b/>
          <w:lang w:val="fi-FI"/>
        </w:rPr>
      </w:pPr>
      <w:r w:rsidRPr="00CF75EB">
        <w:rPr>
          <w:b/>
          <w:lang w:val="fi-FI"/>
        </w:rPr>
        <w:br w:type="page"/>
      </w:r>
    </w:p>
    <w:p w:rsidR="00110F3C" w:rsidRPr="00CF75EB" w:rsidRDefault="00110F3C">
      <w:pPr>
        <w:pStyle w:val="Heading1"/>
        <w:rPr>
          <w:sz w:val="24"/>
          <w:szCs w:val="24"/>
          <w:lang w:val="fi-FI"/>
        </w:rPr>
      </w:pPr>
      <w:bookmarkStart w:id="3" w:name="_Toc222646024"/>
      <w:r w:rsidRPr="00CF75EB">
        <w:rPr>
          <w:sz w:val="24"/>
          <w:szCs w:val="24"/>
          <w:lang w:val="fi-FI"/>
        </w:rPr>
        <w:lastRenderedPageBreak/>
        <w:t>DAFTAR ISI</w:t>
      </w:r>
      <w:bookmarkEnd w:id="3"/>
    </w:p>
    <w:p w:rsidR="00110F3C" w:rsidRPr="00CF75EB" w:rsidRDefault="00110F3C">
      <w:pPr>
        <w:rPr>
          <w:b/>
          <w:lang w:val="fi-FI"/>
        </w:rPr>
      </w:pPr>
    </w:p>
    <w:p w:rsidR="00110F3C" w:rsidRPr="00CF75EB" w:rsidRDefault="003D4A09">
      <w:pPr>
        <w:jc w:val="right"/>
        <w:rPr>
          <w:b/>
          <w:lang w:val="fi-FI"/>
        </w:rPr>
      </w:pPr>
      <w:r w:rsidRPr="00CF75EB">
        <w:rPr>
          <w:lang w:val="fi-FI"/>
        </w:rPr>
        <w:t xml:space="preserve">Halaman </w:t>
      </w:r>
    </w:p>
    <w:p w:rsidR="00110F3C" w:rsidRPr="00CF75EB" w:rsidRDefault="00110F3C">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C33305" w:rsidRPr="00CF75EB" w:rsidTr="003D1644">
        <w:tc>
          <w:tcPr>
            <w:tcW w:w="8472" w:type="dxa"/>
            <w:gridSpan w:val="3"/>
          </w:tcPr>
          <w:p w:rsidR="00110F3C" w:rsidRPr="00CF75EB" w:rsidRDefault="003D4A09">
            <w:pPr>
              <w:rPr>
                <w:lang w:val="id-ID"/>
              </w:rPr>
            </w:pPr>
            <w:r w:rsidRPr="00CF75EB">
              <w:rPr>
                <w:lang w:val="fi-FI"/>
              </w:rPr>
              <w:t>KATA PENGANTAR ...............................................</w:t>
            </w:r>
            <w:r w:rsidRPr="00CF75EB">
              <w:rPr>
                <w:lang w:val="id-ID"/>
              </w:rPr>
              <w:t>...........................................</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8472" w:type="dxa"/>
            <w:gridSpan w:val="3"/>
          </w:tcPr>
          <w:p w:rsidR="00110F3C" w:rsidRPr="00CF75EB" w:rsidRDefault="003D4A09">
            <w:pPr>
              <w:rPr>
                <w:lang w:val="id-ID"/>
              </w:rPr>
            </w:pPr>
            <w:r w:rsidRPr="00CF75EB">
              <w:rPr>
                <w:lang w:val="fi-FI"/>
              </w:rPr>
              <w:t>DAFTAR ISI .......................................................................................</w:t>
            </w:r>
            <w:r w:rsidRPr="00CF75EB">
              <w:rPr>
                <w:lang w:val="id-ID"/>
              </w:rPr>
              <w:t>................</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1101" w:type="dxa"/>
          </w:tcPr>
          <w:p w:rsidR="00110F3C" w:rsidRPr="00CF75EB" w:rsidRDefault="003D4A09">
            <w:pPr>
              <w:rPr>
                <w:lang w:val="fi-FI"/>
              </w:rPr>
            </w:pPr>
            <w:r w:rsidRPr="00CF75EB">
              <w:rPr>
                <w:lang w:val="fi-FI"/>
              </w:rPr>
              <w:t xml:space="preserve">BAB I </w:t>
            </w:r>
          </w:p>
        </w:tc>
        <w:tc>
          <w:tcPr>
            <w:tcW w:w="7371" w:type="dxa"/>
            <w:gridSpan w:val="2"/>
          </w:tcPr>
          <w:p w:rsidR="00110F3C" w:rsidRPr="00CF75EB" w:rsidRDefault="003D4A09">
            <w:pPr>
              <w:rPr>
                <w:lang w:val="id-ID"/>
              </w:rPr>
            </w:pPr>
            <w:r w:rsidRPr="00CF75EB">
              <w:rPr>
                <w:lang w:val="fi-FI"/>
              </w:rPr>
              <w:t>LATAR BELAKANG .........................................................................</w:t>
            </w:r>
            <w:r w:rsidRPr="00CF75EB">
              <w:rPr>
                <w:lang w:val="id-ID"/>
              </w:rPr>
              <w:t>.</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lang w:val="fi-FI"/>
              </w:rPr>
            </w:pPr>
            <w:r w:rsidRPr="00CF75EB">
              <w:rPr>
                <w:noProof/>
              </w:rPr>
              <w:t>1.1.</w:t>
            </w:r>
          </w:p>
        </w:tc>
        <w:tc>
          <w:tcPr>
            <w:tcW w:w="6754" w:type="dxa"/>
          </w:tcPr>
          <w:p w:rsidR="00110F3C" w:rsidRPr="00CF75EB" w:rsidRDefault="003D4A09">
            <w:pPr>
              <w:rPr>
                <w:lang w:val="id-ID"/>
              </w:rPr>
            </w:pPr>
            <w:r w:rsidRPr="00CF75EB">
              <w:rPr>
                <w:noProof/>
                <w:lang w:val="nb-NO"/>
              </w:rPr>
              <w:t xml:space="preserve">Sejarah Singkat </w:t>
            </w:r>
            <w:r w:rsidRPr="00CF75EB">
              <w:rPr>
                <w:noProof/>
                <w:lang w:val="id-ID"/>
              </w:rPr>
              <w:t xml:space="preserve">Pendidikan </w:t>
            </w:r>
            <w:r w:rsidR="00110F3C" w:rsidRPr="00CF75EB">
              <w:rPr>
                <w:noProof/>
                <w:lang w:val="id-ID"/>
              </w:rPr>
              <w:t>Dokter Spesialis Forensik</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noProof/>
              </w:rPr>
            </w:pPr>
            <w:r w:rsidRPr="00CF75EB">
              <w:rPr>
                <w:noProof/>
              </w:rPr>
              <w:t>1.2.</w:t>
            </w:r>
          </w:p>
        </w:tc>
        <w:tc>
          <w:tcPr>
            <w:tcW w:w="6754" w:type="dxa"/>
          </w:tcPr>
          <w:p w:rsidR="00110F3C" w:rsidRPr="00CF75EB" w:rsidRDefault="003D4A09">
            <w:pPr>
              <w:rPr>
                <w:noProof/>
                <w:lang w:val="nb-NO"/>
              </w:rPr>
            </w:pPr>
            <w:r w:rsidRPr="00CF75EB">
              <w:rPr>
                <w:lang w:val="nb-NO"/>
              </w:rPr>
              <w:t xml:space="preserve">Program </w:t>
            </w:r>
            <w:r w:rsidR="00110F3C" w:rsidRPr="00CF75EB">
              <w:rPr>
                <w:lang w:val="nb-NO"/>
              </w:rPr>
              <w:t>PendidikanDokter Spesialis Forensik</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noProof/>
              </w:rPr>
            </w:pPr>
            <w:r w:rsidRPr="00CF75EB">
              <w:t>1.3.</w:t>
            </w:r>
          </w:p>
        </w:tc>
        <w:tc>
          <w:tcPr>
            <w:tcW w:w="6754" w:type="dxa"/>
          </w:tcPr>
          <w:p w:rsidR="0033332D" w:rsidRPr="00CF75EB" w:rsidRDefault="003D4A09">
            <w:pPr>
              <w:jc w:val="left"/>
              <w:rPr>
                <w:lang w:val="id-ID"/>
              </w:rPr>
            </w:pPr>
            <w:r w:rsidRPr="00CF75EB">
              <w:rPr>
                <w:lang w:val="nb-NO"/>
              </w:rPr>
              <w:t xml:space="preserve">Landasan Hukum Akreditasi Program </w:t>
            </w:r>
            <w:r w:rsidR="00110F3C" w:rsidRPr="00CF75EB">
              <w:rPr>
                <w:lang w:val="id-ID"/>
              </w:rPr>
              <w:t>Pendidikan</w:t>
            </w:r>
            <w:r w:rsidR="00110F3C" w:rsidRPr="00CF75EB">
              <w:rPr>
                <w:lang w:val="nb-NO"/>
              </w:rPr>
              <w:t>Dokter Spesialis Forensik</w:t>
            </w:r>
          </w:p>
        </w:tc>
        <w:tc>
          <w:tcPr>
            <w:tcW w:w="708" w:type="dxa"/>
          </w:tcPr>
          <w:p w:rsidR="0033332D" w:rsidRPr="00CF75EB" w:rsidRDefault="00110F3C">
            <w:pPr>
              <w:jc w:val="center"/>
            </w:pPr>
            <w:r w:rsidRPr="00CF75EB">
              <w:rPr>
                <w:lang w:val="fi-FI"/>
              </w:rPr>
              <w:t>...</w:t>
            </w:r>
          </w:p>
        </w:tc>
      </w:tr>
      <w:tr w:rsidR="00C33305" w:rsidRPr="00CF75EB" w:rsidTr="003D1644">
        <w:tc>
          <w:tcPr>
            <w:tcW w:w="1101" w:type="dxa"/>
          </w:tcPr>
          <w:p w:rsidR="00110F3C" w:rsidRPr="00CF75EB" w:rsidRDefault="00110F3C"/>
        </w:tc>
        <w:tc>
          <w:tcPr>
            <w:tcW w:w="617" w:type="dxa"/>
          </w:tcPr>
          <w:p w:rsidR="00110F3C" w:rsidRPr="00CF75EB" w:rsidRDefault="003D4A09">
            <w:r w:rsidRPr="00CF75EB">
              <w:t>1.4.</w:t>
            </w:r>
          </w:p>
        </w:tc>
        <w:tc>
          <w:tcPr>
            <w:tcW w:w="6754" w:type="dxa"/>
          </w:tcPr>
          <w:p w:rsidR="00110F3C" w:rsidRPr="00CF75EB" w:rsidRDefault="003D4A09">
            <w:r w:rsidRPr="00CF75EB">
              <w:rPr>
                <w:lang w:val="sv-SE"/>
              </w:rPr>
              <w:t>Landasan Filosofis Profesi</w:t>
            </w:r>
            <w:r w:rsidR="00110F3C" w:rsidRPr="00CF75EB">
              <w:rPr>
                <w:lang w:val="sv-SE"/>
              </w:rPr>
              <w:t>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sv-SE"/>
              </w:rPr>
            </w:pPr>
          </w:p>
        </w:tc>
        <w:tc>
          <w:tcPr>
            <w:tcW w:w="617" w:type="dxa"/>
          </w:tcPr>
          <w:p w:rsidR="00110F3C" w:rsidRPr="00CF75EB" w:rsidRDefault="003D4A09">
            <w:r w:rsidRPr="00CF75EB">
              <w:rPr>
                <w:lang w:val="sv-SE"/>
              </w:rPr>
              <w:t>1.5.</w:t>
            </w:r>
          </w:p>
        </w:tc>
        <w:tc>
          <w:tcPr>
            <w:tcW w:w="6754" w:type="dxa"/>
          </w:tcPr>
          <w:p w:rsidR="00110F3C" w:rsidRPr="00CF75EB" w:rsidRDefault="003D4A09">
            <w:pPr>
              <w:rPr>
                <w:lang w:val="nb-NO"/>
              </w:rPr>
            </w:pPr>
            <w:r w:rsidRPr="00CF75EB">
              <w:rPr>
                <w:lang w:val="nb-NO"/>
              </w:rPr>
              <w:t xml:space="preserve">Landasan Sosiologis Profesi </w:t>
            </w:r>
            <w:r w:rsidR="00110F3C" w:rsidRPr="00CF75EB">
              <w:rPr>
                <w:lang w:val="nb-NO"/>
              </w:rPr>
              <w:t>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lang w:val="sv-SE"/>
              </w:rPr>
            </w:pPr>
            <w:r w:rsidRPr="00CF75EB">
              <w:rPr>
                <w:lang w:val="sv-SE"/>
              </w:rPr>
              <w:t>1.6.</w:t>
            </w:r>
          </w:p>
        </w:tc>
        <w:tc>
          <w:tcPr>
            <w:tcW w:w="6754" w:type="dxa"/>
          </w:tcPr>
          <w:p w:rsidR="00110F3C" w:rsidRPr="00CF75EB" w:rsidRDefault="003D4A09">
            <w:pPr>
              <w:rPr>
                <w:lang w:val="id-ID"/>
              </w:rPr>
            </w:pPr>
            <w:r w:rsidRPr="00CF75EB">
              <w:rPr>
                <w:lang w:val="sv-SE"/>
              </w:rPr>
              <w:t xml:space="preserve">Upaya Peningkatan Profesionalisme dan Mutu Pendidikan </w:t>
            </w:r>
            <w:r w:rsidR="00110F3C" w:rsidRPr="00CF75EB">
              <w:rPr>
                <w:lang w:val="sv-SE"/>
              </w:rPr>
              <w:t>Dokter Spesialis Forensik</w:t>
            </w:r>
            <w:r w:rsidRPr="00CF75EB">
              <w:rPr>
                <w:lang w:val="sv-SE"/>
              </w:rPr>
              <w:t xml:space="preserve"> di  Indonesia</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lang w:val="sv-SE"/>
              </w:rPr>
            </w:pPr>
            <w:r w:rsidRPr="00CF75EB">
              <w:rPr>
                <w:lang w:val="sv-SE"/>
              </w:rPr>
              <w:t>1.7.</w:t>
            </w:r>
          </w:p>
        </w:tc>
        <w:tc>
          <w:tcPr>
            <w:tcW w:w="6754" w:type="dxa"/>
          </w:tcPr>
          <w:p w:rsidR="00110F3C" w:rsidRPr="00CF75EB" w:rsidRDefault="003D4A09">
            <w:pPr>
              <w:rPr>
                <w:lang w:val="id-ID"/>
              </w:rPr>
            </w:pPr>
            <w:r w:rsidRPr="00CF75EB">
              <w:rPr>
                <w:lang w:val="id-ID"/>
              </w:rPr>
              <w:t xml:space="preserve">Baku MutuProgram </w:t>
            </w:r>
            <w:r w:rsidR="00110F3C" w:rsidRPr="00CF75EB">
              <w:rPr>
                <w:lang w:val="id-ID"/>
              </w:rPr>
              <w:t>Pendidikan</w:t>
            </w:r>
            <w:r w:rsidR="00110F3C" w:rsidRPr="00CF75EB">
              <w:rPr>
                <w:lang w:val="nb-NO"/>
              </w:rPr>
              <w:t>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3D4A09">
            <w:pPr>
              <w:rPr>
                <w:lang w:val="fi-FI"/>
              </w:rPr>
            </w:pPr>
            <w:r w:rsidRPr="00CF75EB">
              <w:rPr>
                <w:lang w:val="fi-FI"/>
              </w:rPr>
              <w:t>BAB II</w:t>
            </w:r>
          </w:p>
        </w:tc>
        <w:tc>
          <w:tcPr>
            <w:tcW w:w="7371" w:type="dxa"/>
            <w:gridSpan w:val="2"/>
          </w:tcPr>
          <w:p w:rsidR="00110F3C" w:rsidRPr="00CF75EB" w:rsidRDefault="003D4A09">
            <w:pPr>
              <w:rPr>
                <w:lang w:val="id-ID"/>
              </w:rPr>
            </w:pPr>
            <w:r w:rsidRPr="00CF75EB">
              <w:rPr>
                <w:caps/>
                <w:lang w:val="fi-FI"/>
              </w:rPr>
              <w:t>Karakteristik, Kualifikasi, dan Kurun Waktu Penyelesaian</w:t>
            </w:r>
            <w:r w:rsidR="00110F3C" w:rsidRPr="00CF75EB">
              <w:rPr>
                <w:caps/>
                <w:lang w:val="fi-FI"/>
              </w:rPr>
              <w:t>Pendidikan</w:t>
            </w:r>
          </w:p>
        </w:tc>
        <w:tc>
          <w:tcPr>
            <w:tcW w:w="708" w:type="dxa"/>
          </w:tcPr>
          <w:p w:rsidR="0033332D" w:rsidRPr="00CF75EB" w:rsidRDefault="00110F3C">
            <w:pPr>
              <w:jc w:val="center"/>
              <w:rPr>
                <w:lang w:val="fi-FI"/>
              </w:rPr>
            </w:pPr>
            <w:r w:rsidRPr="00CF75EB">
              <w:rPr>
                <w:lang w:val="fi-FI"/>
              </w:rPr>
              <w:t>...</w:t>
            </w:r>
          </w:p>
        </w:tc>
      </w:tr>
      <w:tr w:rsidR="00C33305" w:rsidRPr="00CF75EB" w:rsidTr="003D1644">
        <w:tc>
          <w:tcPr>
            <w:tcW w:w="1101" w:type="dxa"/>
          </w:tcPr>
          <w:p w:rsidR="00110F3C" w:rsidRPr="00CF75EB" w:rsidRDefault="003D4A09">
            <w:pPr>
              <w:rPr>
                <w:caps/>
                <w:lang w:val="fi-FI"/>
              </w:rPr>
            </w:pPr>
            <w:r w:rsidRPr="00CF75EB">
              <w:rPr>
                <w:lang w:val="fi-FI"/>
              </w:rPr>
              <w:t>BAB III</w:t>
            </w:r>
          </w:p>
        </w:tc>
        <w:tc>
          <w:tcPr>
            <w:tcW w:w="7371" w:type="dxa"/>
            <w:gridSpan w:val="2"/>
          </w:tcPr>
          <w:p w:rsidR="00110F3C" w:rsidRPr="00CF75EB" w:rsidRDefault="003D4A09">
            <w:pPr>
              <w:rPr>
                <w:caps/>
                <w:lang w:val="id-ID"/>
              </w:rPr>
            </w:pPr>
            <w:r w:rsidRPr="00CF75EB">
              <w:rPr>
                <w:caps/>
                <w:lang w:val="nl-NL"/>
              </w:rPr>
              <w:t xml:space="preserve">TUJUAN DAN MANFAAT AKREDITASI PROGRAM </w:t>
            </w:r>
            <w:r w:rsidR="00110F3C" w:rsidRPr="00CF75EB">
              <w:rPr>
                <w:caps/>
                <w:lang w:val="nl-NL"/>
              </w:rPr>
              <w:t>PENDIDIKAN</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3D4A09">
            <w:pPr>
              <w:rPr>
                <w:lang w:val="fi-FI"/>
              </w:rPr>
            </w:pPr>
            <w:r w:rsidRPr="00CF75EB">
              <w:rPr>
                <w:lang w:val="fi-FI"/>
              </w:rPr>
              <w:t xml:space="preserve">BAB IV </w:t>
            </w:r>
          </w:p>
        </w:tc>
        <w:tc>
          <w:tcPr>
            <w:tcW w:w="7371" w:type="dxa"/>
            <w:gridSpan w:val="2"/>
          </w:tcPr>
          <w:p w:rsidR="00110F3C" w:rsidRPr="00CF75EB" w:rsidRDefault="003D4A09">
            <w:pPr>
              <w:rPr>
                <w:lang w:val="id-ID"/>
              </w:rPr>
            </w:pPr>
            <w:r w:rsidRPr="00CF75EB">
              <w:rPr>
                <w:lang w:val="fi-FI"/>
              </w:rPr>
              <w:t xml:space="preserve">ASPEK PELAKSANAAN AKREDITASI PROGRAM </w:t>
            </w:r>
            <w:r w:rsidR="00110F3C" w:rsidRPr="00CF75EB">
              <w:rPr>
                <w:lang w:val="fi-FI"/>
              </w:rPr>
              <w:t>PENDIDIKAN</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lang w:val="fi-FI"/>
              </w:rPr>
            </w:pPr>
            <w:r w:rsidRPr="00CF75EB">
              <w:rPr>
                <w:noProof/>
              </w:rPr>
              <w:t>4.1.</w:t>
            </w:r>
          </w:p>
        </w:tc>
        <w:tc>
          <w:tcPr>
            <w:tcW w:w="6754" w:type="dxa"/>
          </w:tcPr>
          <w:p w:rsidR="00110F3C" w:rsidRPr="00CF75EB" w:rsidRDefault="003D4A09">
            <w:pPr>
              <w:rPr>
                <w:lang w:val="nb-NO"/>
              </w:rPr>
            </w:pPr>
            <w:r w:rsidRPr="00CF75EB">
              <w:rPr>
                <w:lang w:val="nb-NO"/>
              </w:rPr>
              <w:t xml:space="preserve">Standar  Akreditasi Program </w:t>
            </w:r>
            <w:r w:rsidR="00110F3C" w:rsidRPr="00CF75EB">
              <w:rPr>
                <w:lang w:val="nb-NO"/>
              </w:rPr>
              <w:t>Pendidikan</w:t>
            </w:r>
            <w:r w:rsidR="00110F3C" w:rsidRPr="00CF75EB">
              <w:rPr>
                <w:noProof/>
                <w:lang w:val="nb-NO"/>
              </w:rPr>
              <w:t xml:space="preserve"> 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noProof/>
              </w:rPr>
            </w:pPr>
            <w:r w:rsidRPr="00CF75EB">
              <w:rPr>
                <w:noProof/>
              </w:rPr>
              <w:t>4.2.</w:t>
            </w:r>
          </w:p>
        </w:tc>
        <w:tc>
          <w:tcPr>
            <w:tcW w:w="6754" w:type="dxa"/>
          </w:tcPr>
          <w:p w:rsidR="00110F3C" w:rsidRPr="00CF75EB" w:rsidRDefault="003D4A09">
            <w:pPr>
              <w:rPr>
                <w:lang w:val="id-ID"/>
              </w:rPr>
            </w:pPr>
            <w:r w:rsidRPr="00CF75EB">
              <w:rPr>
                <w:lang w:val="nb-NO"/>
              </w:rPr>
              <w:t xml:space="preserve">Prosedur  Akreditasi Program </w:t>
            </w:r>
            <w:r w:rsidR="00110F3C" w:rsidRPr="00CF75EB">
              <w:rPr>
                <w:lang w:val="nb-NO"/>
              </w:rPr>
              <w:t>Pendidikan 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tc>
        <w:tc>
          <w:tcPr>
            <w:tcW w:w="617" w:type="dxa"/>
          </w:tcPr>
          <w:p w:rsidR="00110F3C" w:rsidRPr="00CF75EB" w:rsidRDefault="003D4A09">
            <w:pPr>
              <w:rPr>
                <w:noProof/>
              </w:rPr>
            </w:pPr>
            <w:r w:rsidRPr="00CF75EB">
              <w:rPr>
                <w:noProof/>
              </w:rPr>
              <w:t>4.3.</w:t>
            </w:r>
          </w:p>
        </w:tc>
        <w:tc>
          <w:tcPr>
            <w:tcW w:w="6754" w:type="dxa"/>
          </w:tcPr>
          <w:p w:rsidR="00110F3C" w:rsidRPr="00CF75EB" w:rsidRDefault="003D4A09">
            <w:pPr>
              <w:rPr>
                <w:lang w:val="id-ID"/>
              </w:rPr>
            </w:pPr>
            <w:r w:rsidRPr="00CF75EB">
              <w:rPr>
                <w:lang w:val="nb-NO"/>
              </w:rPr>
              <w:t xml:space="preserve">Instrumen Akreditasi Program </w:t>
            </w:r>
            <w:r w:rsidR="00110F3C" w:rsidRPr="00CF75EB">
              <w:rPr>
                <w:lang w:val="nb-NO"/>
              </w:rPr>
              <w:t>PendidikanDokter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1101" w:type="dxa"/>
          </w:tcPr>
          <w:p w:rsidR="00110F3C" w:rsidRPr="00CF75EB" w:rsidRDefault="00110F3C">
            <w:pPr>
              <w:rPr>
                <w:lang w:val="fi-FI"/>
              </w:rPr>
            </w:pPr>
          </w:p>
        </w:tc>
        <w:tc>
          <w:tcPr>
            <w:tcW w:w="617" w:type="dxa"/>
          </w:tcPr>
          <w:p w:rsidR="00110F3C" w:rsidRPr="00CF75EB" w:rsidRDefault="003D4A09">
            <w:pPr>
              <w:rPr>
                <w:noProof/>
              </w:rPr>
            </w:pPr>
            <w:r w:rsidRPr="00CF75EB">
              <w:rPr>
                <w:noProof/>
              </w:rPr>
              <w:t>4.4.</w:t>
            </w:r>
          </w:p>
        </w:tc>
        <w:tc>
          <w:tcPr>
            <w:tcW w:w="6754" w:type="dxa"/>
          </w:tcPr>
          <w:p w:rsidR="00110F3C" w:rsidRPr="00CF75EB" w:rsidRDefault="003D4A09">
            <w:pPr>
              <w:rPr>
                <w:lang w:val="nb-NO"/>
              </w:rPr>
            </w:pPr>
            <w:r w:rsidRPr="00CF75EB">
              <w:rPr>
                <w:lang w:val="nb-NO"/>
              </w:rPr>
              <w:t xml:space="preserve">Kode Etik Akreditasi Program </w:t>
            </w:r>
            <w:r w:rsidR="00110F3C" w:rsidRPr="00CF75EB">
              <w:rPr>
                <w:lang w:val="nb-NO"/>
              </w:rPr>
              <w:t>PendidikanDokter Spesialis Forensik</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8472" w:type="dxa"/>
            <w:gridSpan w:val="3"/>
          </w:tcPr>
          <w:p w:rsidR="00110F3C" w:rsidRPr="00CF75EB" w:rsidRDefault="003D4A09">
            <w:pPr>
              <w:rPr>
                <w:lang w:val="id-ID"/>
              </w:rPr>
            </w:pPr>
            <w:r w:rsidRPr="00CF75EB">
              <w:rPr>
                <w:lang w:val="fi-FI"/>
              </w:rPr>
              <w:t>DAFTAR ISTILAH DAN SINGKATAN .........................</w:t>
            </w:r>
            <w:r w:rsidRPr="00CF75EB">
              <w:rPr>
                <w:lang w:val="id-ID"/>
              </w:rPr>
              <w:t>.....</w:t>
            </w:r>
            <w:r w:rsidRPr="00CF75EB">
              <w:rPr>
                <w:lang w:val="fi-FI"/>
              </w:rPr>
              <w:t>................................</w:t>
            </w:r>
            <w:r w:rsidRPr="00CF75EB">
              <w:rPr>
                <w:lang w:val="id-ID"/>
              </w:rPr>
              <w:t>.</w:t>
            </w:r>
          </w:p>
        </w:tc>
        <w:tc>
          <w:tcPr>
            <w:tcW w:w="708" w:type="dxa"/>
          </w:tcPr>
          <w:p w:rsidR="0033332D" w:rsidRPr="00CF75EB" w:rsidRDefault="00110F3C">
            <w:pPr>
              <w:jc w:val="center"/>
              <w:rPr>
                <w:lang w:val="id-ID"/>
              </w:rPr>
            </w:pPr>
            <w:r w:rsidRPr="00CF75EB">
              <w:rPr>
                <w:lang w:val="fi-FI"/>
              </w:rPr>
              <w:t>...</w:t>
            </w:r>
          </w:p>
        </w:tc>
      </w:tr>
      <w:tr w:rsidR="00C33305" w:rsidRPr="00CF75EB" w:rsidTr="003D1644">
        <w:tc>
          <w:tcPr>
            <w:tcW w:w="8472" w:type="dxa"/>
            <w:gridSpan w:val="3"/>
          </w:tcPr>
          <w:p w:rsidR="00110F3C" w:rsidRPr="00CF75EB" w:rsidRDefault="003D4A09">
            <w:pPr>
              <w:rPr>
                <w:lang w:val="id-ID"/>
              </w:rPr>
            </w:pPr>
            <w:r w:rsidRPr="00CF75EB">
              <w:rPr>
                <w:lang w:val="fi-FI"/>
              </w:rPr>
              <w:t>DAFTAR RUJUKAN ..........................................................................................</w:t>
            </w:r>
          </w:p>
        </w:tc>
        <w:tc>
          <w:tcPr>
            <w:tcW w:w="708" w:type="dxa"/>
          </w:tcPr>
          <w:p w:rsidR="0033332D" w:rsidRPr="00CF75EB" w:rsidRDefault="00110F3C">
            <w:pPr>
              <w:jc w:val="center"/>
              <w:rPr>
                <w:lang w:val="id-ID"/>
              </w:rPr>
            </w:pPr>
            <w:r w:rsidRPr="00CF75EB">
              <w:rPr>
                <w:lang w:val="fi-FI"/>
              </w:rPr>
              <w:t>...</w:t>
            </w:r>
          </w:p>
        </w:tc>
      </w:tr>
    </w:tbl>
    <w:p w:rsidR="00110F3C" w:rsidRPr="00CF75EB" w:rsidRDefault="00110F3C">
      <w:pPr>
        <w:rPr>
          <w:lang w:val="fi-FI"/>
        </w:rPr>
      </w:pPr>
    </w:p>
    <w:p w:rsidR="00110F3C" w:rsidRPr="00CF75EB" w:rsidRDefault="00110F3C">
      <w:pPr>
        <w:rPr>
          <w:lang w:val="fi-FI"/>
        </w:rPr>
      </w:pPr>
    </w:p>
    <w:p w:rsidR="00110F3C" w:rsidRPr="00CF75EB" w:rsidRDefault="00110F3C" w:rsidP="00612790">
      <w:pPr>
        <w:ind w:left="-720" w:firstLine="720"/>
        <w:sectPr w:rsidR="00110F3C" w:rsidRPr="00CF75EB" w:rsidSect="0079566D">
          <w:footerReference w:type="default" r:id="rId9"/>
          <w:pgSz w:w="11909" w:h="16834" w:code="9"/>
          <w:pgMar w:top="1701" w:right="1134" w:bottom="1134" w:left="1701" w:header="1225" w:footer="1043" w:gutter="0"/>
          <w:pgNumType w:fmt="lowerRoman" w:start="1"/>
          <w:cols w:space="720"/>
          <w:titlePg/>
          <w:docGrid w:linePitch="360"/>
        </w:sectPr>
      </w:pPr>
      <w:r w:rsidRPr="00CF75EB">
        <w:rPr>
          <w:lang w:val="fi-FI"/>
        </w:rPr>
        <w:tab/>
      </w:r>
      <w:r w:rsidRPr="00CF75EB">
        <w:rPr>
          <w:lang w:val="fi-FI"/>
        </w:rPr>
        <w:tab/>
      </w:r>
      <w:r w:rsidRPr="00CF75EB">
        <w:rPr>
          <w:lang w:val="fi-FI"/>
        </w:rPr>
        <w:tab/>
      </w:r>
      <w:r w:rsidRPr="00CF75EB">
        <w:rPr>
          <w:lang w:val="fi-FI"/>
        </w:rPr>
        <w:tab/>
      </w:r>
      <w:r w:rsidRPr="00CF75EB">
        <w:rPr>
          <w:lang w:val="fi-FI"/>
        </w:rPr>
        <w:tab/>
      </w:r>
      <w:r w:rsidRPr="00CF75EB">
        <w:rPr>
          <w:lang w:val="fi-FI"/>
        </w:rPr>
        <w:tab/>
      </w:r>
      <w:r w:rsidRPr="00CF75EB">
        <w:rPr>
          <w:lang w:val="fi-FI"/>
        </w:rPr>
        <w:tab/>
      </w:r>
      <w:r w:rsidRPr="00CF75EB">
        <w:rPr>
          <w:lang w:val="fi-FI"/>
        </w:rPr>
        <w:tab/>
      </w:r>
      <w:r w:rsidRPr="00CF75EB">
        <w:rPr>
          <w:lang w:val="fi-FI"/>
        </w:rPr>
        <w:tab/>
      </w:r>
      <w:r w:rsidRPr="00CF75EB">
        <w:rPr>
          <w:lang w:val="fi-FI"/>
        </w:rPr>
        <w:tab/>
      </w:r>
    </w:p>
    <w:p w:rsidR="00110F3C" w:rsidRPr="00CF75EB" w:rsidRDefault="00110F3C">
      <w:pPr>
        <w:pStyle w:val="Heading1"/>
        <w:rPr>
          <w:bCs w:val="0"/>
          <w:sz w:val="24"/>
          <w:szCs w:val="24"/>
        </w:rPr>
      </w:pPr>
      <w:bookmarkStart w:id="4" w:name="_Toc222646025"/>
      <w:r w:rsidRPr="00CF75EB">
        <w:rPr>
          <w:bCs w:val="0"/>
          <w:sz w:val="24"/>
          <w:szCs w:val="24"/>
        </w:rPr>
        <w:lastRenderedPageBreak/>
        <w:t>BAB I</w:t>
      </w:r>
    </w:p>
    <w:p w:rsidR="00110F3C" w:rsidRPr="00CF75EB" w:rsidRDefault="00110F3C">
      <w:pPr>
        <w:pStyle w:val="Heading1"/>
        <w:rPr>
          <w:sz w:val="24"/>
          <w:szCs w:val="24"/>
        </w:rPr>
      </w:pPr>
      <w:r w:rsidRPr="00CF75EB">
        <w:rPr>
          <w:sz w:val="24"/>
          <w:szCs w:val="24"/>
        </w:rPr>
        <w:t>LATAR BELAKANG</w:t>
      </w:r>
      <w:bookmarkEnd w:id="4"/>
    </w:p>
    <w:p w:rsidR="00110F3C" w:rsidRPr="00CF75EB" w:rsidRDefault="00110F3C">
      <w:pPr>
        <w:rPr>
          <w:b/>
        </w:rPr>
      </w:pPr>
    </w:p>
    <w:p w:rsidR="00110F3C" w:rsidRPr="00CF75EB" w:rsidRDefault="003D4A09" w:rsidP="00F83D3B">
      <w:pPr>
        <w:numPr>
          <w:ilvl w:val="1"/>
          <w:numId w:val="14"/>
        </w:numPr>
        <w:ind w:left="360"/>
        <w:rPr>
          <w:b/>
          <w:lang w:val="id-ID"/>
        </w:rPr>
      </w:pPr>
      <w:r w:rsidRPr="00CF75EB">
        <w:rPr>
          <w:b/>
          <w:lang w:val="id-ID"/>
        </w:rPr>
        <w:t xml:space="preserve">Sejarah </w:t>
      </w:r>
      <w:r w:rsidRPr="00CF75EB">
        <w:rPr>
          <w:b/>
          <w:lang w:val="nb-NO"/>
        </w:rPr>
        <w:t xml:space="preserve">Singkat </w:t>
      </w:r>
      <w:r w:rsidRPr="00CF75EB">
        <w:rPr>
          <w:b/>
          <w:lang w:val="id-ID"/>
        </w:rPr>
        <w:t xml:space="preserve">Pendidikan </w:t>
      </w:r>
      <w:r w:rsidR="00110F3C" w:rsidRPr="00CF75EB">
        <w:rPr>
          <w:b/>
          <w:lang w:val="id-ID"/>
        </w:rPr>
        <w:t>Dokter Spesialis Forensik</w:t>
      </w:r>
      <w:r w:rsidRPr="00CF75EB">
        <w:rPr>
          <w:b/>
          <w:lang w:val="id-ID"/>
        </w:rPr>
        <w:t xml:space="preserve"> di Indonesia</w:t>
      </w:r>
    </w:p>
    <w:p w:rsidR="00110F3C" w:rsidRPr="00CF75EB" w:rsidRDefault="00110F3C" w:rsidP="00F83D3B">
      <w:pPr>
        <w:ind w:left="360" w:firstLine="360"/>
        <w:rPr>
          <w:b/>
          <w:lang w:val="nb-NO"/>
        </w:rPr>
      </w:pPr>
    </w:p>
    <w:p w:rsidR="00110F3C" w:rsidRPr="00CF75EB" w:rsidRDefault="00110F3C" w:rsidP="00F83D3B">
      <w:pPr>
        <w:ind w:left="360" w:firstLine="360"/>
        <w:rPr>
          <w:lang w:val="id-ID"/>
        </w:rPr>
      </w:pPr>
      <w:r w:rsidRPr="00CF75EB">
        <w:rPr>
          <w:lang w:val="id-ID"/>
        </w:rPr>
        <w:t>Pendidikan dokter Spesialis Forensik telah ada sejak dahulu. Pada awalnya dikelola oleh ikatan profesi sehingga bersifat pendidikan magang, namun kemudian dialihkan ke institusi pendidikan tinggi negeri. Pada tahun 1978, pendidikan spesialis forensik telah mengikuti pola pendidikan ini yang tertuang dalam buku katalog Program Pendidikan Dokter Spesialis Forensik.</w:t>
      </w:r>
    </w:p>
    <w:p w:rsidR="00110F3C" w:rsidRPr="00CF75EB" w:rsidRDefault="00110F3C" w:rsidP="00F83D3B">
      <w:pPr>
        <w:ind w:left="360" w:firstLine="360"/>
        <w:rPr>
          <w:lang w:val="id-ID"/>
        </w:rPr>
      </w:pPr>
      <w:r w:rsidRPr="00CF75EB">
        <w:rPr>
          <w:lang w:val="id-ID"/>
        </w:rPr>
        <w:t>Ini menjadi cikal bakal pendidikan dokter spesialis Kedokteran Forensik yang kemudian disahkan dengan Surat Keputusan no. 076/U/1980 tertanggal 10 Maret 1980 dan diperkuat dengan Surat Keputusan DirJen DikTi no. 152/DIKTI/Kep/2007. Kurikulum terstruktur pendidikan Dokter Spesialis Forensik dengan standar minimal kompetensinya disusun pada tahun 1987.</w:t>
      </w:r>
    </w:p>
    <w:p w:rsidR="00110F3C" w:rsidRPr="00CF75EB" w:rsidRDefault="00110F3C" w:rsidP="00F83D3B">
      <w:pPr>
        <w:ind w:left="360" w:firstLine="360"/>
        <w:rPr>
          <w:lang w:val="id-ID"/>
        </w:rPr>
      </w:pPr>
      <w:r w:rsidRPr="00CF75EB">
        <w:rPr>
          <w:lang w:val="id-ID"/>
        </w:rPr>
        <w:t>Pemakaian gelar Dokter Spesialis Forensik sendiri baru terjadi pada tahun 1994 dengan terbentuknya Perhimpunan Dokter Forensik Indonesia setelah sebelumnya tergabung dalam Ikatan Ahli Patologi Indonesia, dan mengalami beberapa kali perubahan bentuk gelar dalam perjalanannya hingga mencapai bentuknya yang sekarang.</w:t>
      </w:r>
    </w:p>
    <w:p w:rsidR="0033332D" w:rsidRPr="00CF75EB" w:rsidRDefault="00110F3C">
      <w:pPr>
        <w:ind w:left="360"/>
        <w:rPr>
          <w:b/>
          <w:lang w:val="id-ID"/>
        </w:rPr>
      </w:pPr>
      <w:r w:rsidRPr="00CF75EB">
        <w:rPr>
          <w:lang w:val="id-ID"/>
        </w:rPr>
        <w:t>Pembentukan Kolegium Dokter Spesialis Forensik  diresmikan pada tahun 2000, dan untuk menstandarisasi baku mutu lulusan pendidikan Dokter Spesialis Kedokteran Forensik se-Indonesia maka diputuskan untuk melakukan Ujian Nasional sebagai standar baku mutu yang mulai dilaksanakan sejak tahun 2002. Dalam perkembangannya, untuk mengakomodir perkembangan ilmu dan tuntutan kebutuhan zaman maka dirasakan perlunya mengubah nama kolegium untuk mencerminkan perkembangan tersebut. Oleh karena itu diputuskan untuk mengubah nama kolegium menjadi Kolegium Ilmu Kedokteran Forensik dan Studi Medikolegal, yang telah dirintis sejak tahun 2007 namun belum mendapat pengesahan resmi hingga saat ini.</w:t>
      </w:r>
      <w:r w:rsidRPr="00CF75EB">
        <w:rPr>
          <w:b/>
          <w:lang w:val="id-ID"/>
        </w:rPr>
        <w:t>)</w:t>
      </w:r>
    </w:p>
    <w:p w:rsidR="0033332D" w:rsidRPr="00CF75EB" w:rsidRDefault="0033332D">
      <w:pPr>
        <w:pStyle w:val="ListParagraph"/>
        <w:ind w:left="0"/>
        <w:jc w:val="both"/>
        <w:rPr>
          <w:lang w:val="id-ID"/>
        </w:rPr>
      </w:pPr>
    </w:p>
    <w:p w:rsidR="0033332D" w:rsidRPr="00CF75EB" w:rsidRDefault="00110F3C">
      <w:pPr>
        <w:pStyle w:val="TOC2"/>
        <w:spacing w:before="0"/>
        <w:rPr>
          <w:lang w:val="id-ID"/>
        </w:rPr>
      </w:pPr>
      <w:r w:rsidRPr="00CF75EB">
        <w:rPr>
          <w:sz w:val="24"/>
          <w:szCs w:val="24"/>
          <w:lang w:val="id-ID"/>
        </w:rPr>
        <w:t>1.2Program Pendidikan</w:t>
      </w:r>
      <w:r w:rsidRPr="00CF75EB">
        <w:rPr>
          <w:lang w:val="id-ID"/>
        </w:rPr>
        <w:t>Dokter Spesialis Forensik</w:t>
      </w:r>
    </w:p>
    <w:p w:rsidR="00110F3C" w:rsidRPr="00CF75EB" w:rsidRDefault="00110F3C" w:rsidP="003D1644">
      <w:pPr>
        <w:ind w:left="360"/>
        <w:rPr>
          <w:b/>
          <w:lang w:val="id-ID"/>
        </w:rPr>
      </w:pPr>
    </w:p>
    <w:p w:rsidR="00110F3C" w:rsidRPr="00CF75EB" w:rsidRDefault="00110F3C" w:rsidP="00F83D3B">
      <w:pPr>
        <w:pStyle w:val="BodyText"/>
        <w:ind w:left="357" w:firstLine="357"/>
        <w:rPr>
          <w:lang w:val="id-ID"/>
        </w:rPr>
      </w:pPr>
      <w:r w:rsidRPr="00CF75EB">
        <w:rPr>
          <w:lang w:val="id-ID"/>
        </w:rPr>
        <w:t>Ilmu Kedokteran Forensik merupakan cabang spesialistik disiplin ilmu kedokteran, yang memanfaatkan pengetahuan kedokteran untuk membantu proses peradilan dalam penegakan hukum dan penegakan keadilan.</w:t>
      </w:r>
    </w:p>
    <w:p w:rsidR="00110F3C" w:rsidRPr="00CF75EB" w:rsidRDefault="00110F3C" w:rsidP="00F83D3B">
      <w:pPr>
        <w:pStyle w:val="BodyText"/>
        <w:ind w:left="357" w:firstLine="352"/>
        <w:rPr>
          <w:lang w:val="id-ID"/>
        </w:rPr>
      </w:pPr>
      <w:r w:rsidRPr="00CF75EB">
        <w:rPr>
          <w:lang w:val="id-ID"/>
        </w:rPr>
        <w:t>Dalam kehidupan masyarakat, tidak terhindar adanya segelintir orang yang berkelakuan kriminal, dan perbuatan kriminal ini mengakibatkan timbulnya korban manusia. Dalam penanganan kasus kriminal ini, pihak yang berwenang, dalam hal ini perangkat hukum, khususnya penyidik dari kepolisian memerlukan bantuan ekspert dalam bidang kedokteran, yang hanya akan dapat diberikan oleh dokter yang mendalami ilmu kedokteran forensik, seorang dokter spesialis forensik. Hanya dalam keadaan tidak tersedianya dokter spesialis forensik, pihak penyidik terpaksa dibantu oleh dokter umum atau spesialis lainnya, yang dalam masa pendidikan dasar kedokteran telah dibekali dengan ilmu kedokteran forensik.</w:t>
      </w:r>
    </w:p>
    <w:p w:rsidR="00110F3C" w:rsidRPr="00CF75EB" w:rsidRDefault="00110F3C" w:rsidP="00F83D3B">
      <w:pPr>
        <w:pStyle w:val="BodyText"/>
        <w:ind w:left="357" w:firstLine="352"/>
        <w:rPr>
          <w:lang w:val="id-ID"/>
        </w:rPr>
      </w:pPr>
      <w:r w:rsidRPr="00CF75EB">
        <w:rPr>
          <w:lang w:val="id-ID"/>
        </w:rPr>
        <w:t xml:space="preserve">Untuk masyarakat Indonesia yang saat ini telah mencapai lebih dari 240 juta penduduk, jumlah dokter spesialis forensik yang ada masih sangat jauh dari yang dibutuhkan. Dalam tahap kini, mungkin kebutuhan dapat dihitung dari jumlah propinsi dengan rumah sakit rujukan di propinsi tersebut. Pada kenyataan saat </w:t>
      </w:r>
      <w:r w:rsidRPr="00CF75EB">
        <w:rPr>
          <w:lang w:val="id-ID"/>
        </w:rPr>
        <w:lastRenderedPageBreak/>
        <w:t>ini, jumlah dokter spesialis ilmu kedokteran forensik dan medikolegal untuk seluruh Indonesia diperkirakan baru mencapai k.l. 130 orang, dan ini pun masih terkonsentrasi di pusat-pusat pendidikan dokter tertentu, bahkan belum semua institusi pendidikan dokter di tanah air ini mempunyai staf pengajar bidang ilmu kedokteran forensik sendiri, mengingat peraturan perundang-undangan Indonesia yang mewajibkan setiap dokter untuk membantu pihak penyidik.</w:t>
      </w:r>
    </w:p>
    <w:p w:rsidR="0033332D" w:rsidRPr="00CF75EB" w:rsidRDefault="00110F3C">
      <w:pPr>
        <w:ind w:left="360"/>
        <w:rPr>
          <w:lang w:val="id-ID"/>
        </w:rPr>
      </w:pPr>
      <w:r w:rsidRPr="00CF75EB">
        <w:rPr>
          <w:lang w:val="id-ID"/>
        </w:rPr>
        <w:t>Dengan demikian, Program Pendididkan Dokter Spesialis Forensik merupakan suatu program pendidikan yang harus tetap eksis, bahkan bila mungkin ditingkatkan agar lebih baik, lebih efisien, bahkan harus dikembangkan pendidikan lebih lanjut dalam strata spesialis konsultan.</w:t>
      </w:r>
    </w:p>
    <w:p w:rsidR="00110F3C" w:rsidRPr="00CF75EB" w:rsidRDefault="00110F3C" w:rsidP="003E582A">
      <w:pPr>
        <w:ind w:left="360"/>
        <w:rPr>
          <w:lang w:val="id-ID"/>
        </w:rPr>
      </w:pPr>
    </w:p>
    <w:p w:rsidR="00110F3C" w:rsidRPr="00CF75EB" w:rsidRDefault="00110F3C">
      <w:pPr>
        <w:pStyle w:val="TOC2"/>
        <w:rPr>
          <w:lang w:val="nb-NO"/>
        </w:rPr>
      </w:pPr>
      <w:r w:rsidRPr="00CF75EB">
        <w:rPr>
          <w:sz w:val="24"/>
          <w:szCs w:val="24"/>
          <w:lang w:val="id-ID"/>
        </w:rPr>
        <w:t xml:space="preserve">1.3 </w:t>
      </w:r>
      <w:r w:rsidRPr="00CF75EB">
        <w:rPr>
          <w:sz w:val="24"/>
          <w:szCs w:val="24"/>
          <w:lang w:val="nb-NO"/>
        </w:rPr>
        <w:t xml:space="preserve">Landasan Hukum Akreditasi Program </w:t>
      </w:r>
      <w:r w:rsidRPr="00CF75EB">
        <w:rPr>
          <w:sz w:val="24"/>
          <w:szCs w:val="24"/>
          <w:lang w:val="id-ID"/>
        </w:rPr>
        <w:t>Pendidikan</w:t>
      </w:r>
      <w:r w:rsidRPr="00CF75EB">
        <w:rPr>
          <w:lang w:val="nb-NO"/>
        </w:rPr>
        <w:t>Dokter Spesialis Forensik</w:t>
      </w:r>
      <w:r w:rsidR="003D4A09" w:rsidRPr="00CF75EB">
        <w:rPr>
          <w:bCs w:val="0"/>
          <w:iCs w:val="0"/>
          <w:lang w:val="nb-NO"/>
        </w:rPr>
        <w:t>.</w:t>
      </w:r>
    </w:p>
    <w:p w:rsidR="0033332D" w:rsidRPr="00CF75EB" w:rsidRDefault="0033332D">
      <w:pPr>
        <w:pStyle w:val="TOC2"/>
        <w:spacing w:before="0"/>
        <w:ind w:left="360"/>
        <w:rPr>
          <w:lang w:val="nb-NO"/>
        </w:rPr>
      </w:pPr>
    </w:p>
    <w:p w:rsidR="0033332D" w:rsidRPr="00CF75EB" w:rsidRDefault="003D4A09">
      <w:r w:rsidRPr="00CF75EB">
        <w:t xml:space="preserve">Pengembangan akreditasi program </w:t>
      </w:r>
      <w:r w:rsidR="00110F3C" w:rsidRPr="00CF75EB">
        <w:t>Pendidikan</w:t>
      </w:r>
      <w:r w:rsidRPr="00CF75EB">
        <w:t xml:space="preserve"> merujuk kepada: </w:t>
      </w:r>
    </w:p>
    <w:p w:rsidR="0033332D" w:rsidRPr="00CF75EB" w:rsidRDefault="003D4A09">
      <w:pPr>
        <w:numPr>
          <w:ilvl w:val="0"/>
          <w:numId w:val="7"/>
        </w:numPr>
        <w:tabs>
          <w:tab w:val="clear" w:pos="720"/>
        </w:tabs>
        <w:ind w:left="900"/>
      </w:pPr>
      <w:r w:rsidRPr="00CF75EB">
        <w:t>Undang-Undang Dasar 1945 Pasal 31 tentang Penyelenggaraan Pendidikan Nasional</w:t>
      </w:r>
      <w:r w:rsidR="00110F3C" w:rsidRPr="00CF75EB">
        <w:t>.</w:t>
      </w:r>
    </w:p>
    <w:p w:rsidR="00110F3C" w:rsidRPr="00CF75EB" w:rsidRDefault="003D4A09" w:rsidP="00EC0885">
      <w:pPr>
        <w:numPr>
          <w:ilvl w:val="0"/>
          <w:numId w:val="7"/>
        </w:numPr>
        <w:tabs>
          <w:tab w:val="clear" w:pos="720"/>
        </w:tabs>
        <w:ind w:left="900"/>
      </w:pPr>
      <w:r w:rsidRPr="00CF75EB">
        <w:rPr>
          <w:lang w:val="nb-NO"/>
        </w:rPr>
        <w:t>Undang-Undang RI Nomor 20 Tahun 2003 tentang Sistem Pendidikan Nasional (Pasal 60 dan 61)</w:t>
      </w:r>
      <w:r w:rsidR="00110F3C" w:rsidRPr="00CF75EB">
        <w:rPr>
          <w:lang w:val="nb-NO"/>
        </w:rPr>
        <w:t>.</w:t>
      </w:r>
    </w:p>
    <w:p w:rsidR="00110F3C" w:rsidRPr="00CF75EB" w:rsidRDefault="003D4A09" w:rsidP="00EC0885">
      <w:pPr>
        <w:numPr>
          <w:ilvl w:val="0"/>
          <w:numId w:val="7"/>
        </w:numPr>
        <w:tabs>
          <w:tab w:val="clear" w:pos="720"/>
        </w:tabs>
        <w:ind w:left="900"/>
      </w:pPr>
      <w:r w:rsidRPr="00CF75EB">
        <w:t>Undang-Undang No</w:t>
      </w:r>
      <w:r w:rsidRPr="00CF75EB">
        <w:rPr>
          <w:lang w:val="id-ID"/>
        </w:rPr>
        <w:t xml:space="preserve">mor </w:t>
      </w:r>
      <w:r w:rsidRPr="00CF75EB">
        <w:t>12 Tahun 2012 tentang Pendidikan Tinggi(Pasal 26, 28, 29, 42, 43, 44, 55).</w:t>
      </w:r>
    </w:p>
    <w:p w:rsidR="0033332D" w:rsidRPr="00CF75EB" w:rsidRDefault="003D4A09">
      <w:pPr>
        <w:numPr>
          <w:ilvl w:val="0"/>
          <w:numId w:val="7"/>
        </w:numPr>
        <w:tabs>
          <w:tab w:val="clear" w:pos="720"/>
        </w:tabs>
        <w:ind w:left="900"/>
      </w:pPr>
      <w:r w:rsidRPr="00CF75EB">
        <w:t>Undang-Undang Nomor 14 Tahun 2005 tentang Guru dan Dosen (Pasal 47).</w:t>
      </w:r>
    </w:p>
    <w:p w:rsidR="0033332D" w:rsidRPr="00CF75EB" w:rsidRDefault="003D4A09">
      <w:pPr>
        <w:numPr>
          <w:ilvl w:val="0"/>
          <w:numId w:val="7"/>
        </w:numPr>
        <w:tabs>
          <w:tab w:val="clear" w:pos="720"/>
        </w:tabs>
        <w:ind w:left="900"/>
      </w:pPr>
      <w:r w:rsidRPr="00CF75EB">
        <w:t xml:space="preserve">Peraturan Pemerintah Nomor 19 Tahun 2005 tentang Standar </w:t>
      </w:r>
      <w:r w:rsidRPr="00CF75EB">
        <w:rPr>
          <w:lang w:val="id-ID"/>
        </w:rPr>
        <w:t xml:space="preserve">Nasional </w:t>
      </w:r>
      <w:r w:rsidRPr="00CF75EB">
        <w:t>Pendidikan (Pasal 86, 87 dan 88).</w:t>
      </w:r>
    </w:p>
    <w:p w:rsidR="0033332D" w:rsidRPr="00CF75EB" w:rsidRDefault="003D4A09">
      <w:pPr>
        <w:numPr>
          <w:ilvl w:val="0"/>
          <w:numId w:val="7"/>
        </w:numPr>
        <w:tabs>
          <w:tab w:val="clear" w:pos="720"/>
        </w:tabs>
        <w:ind w:left="900"/>
      </w:pPr>
      <w:r w:rsidRPr="00CF75EB">
        <w:t>Peraturan Pemerintah Nomor 17 Tahun 2010 tentang Pengelolaan dan Penyelenggaraan Pendidikan (</w:t>
      </w:r>
      <w:r w:rsidRPr="00CF75EB">
        <w:rPr>
          <w:lang w:val="id-ID"/>
        </w:rPr>
        <w:t>P</w:t>
      </w:r>
      <w:r w:rsidRPr="00CF75EB">
        <w:t>asal 84 dan 85).</w:t>
      </w:r>
    </w:p>
    <w:p w:rsidR="0033332D" w:rsidRPr="00CF75EB" w:rsidRDefault="003D4A09">
      <w:pPr>
        <w:numPr>
          <w:ilvl w:val="0"/>
          <w:numId w:val="7"/>
        </w:numPr>
        <w:tabs>
          <w:tab w:val="clear" w:pos="720"/>
        </w:tabs>
        <w:ind w:left="900"/>
      </w:pPr>
      <w:r w:rsidRPr="00CF75EB">
        <w:t>Keputusan Menteri Pendidikan Nasional Nomor 178/U/20</w:t>
      </w:r>
      <w:r w:rsidRPr="00CF75EB">
        <w:rPr>
          <w:lang w:val="id-ID"/>
        </w:rPr>
        <w:t>0</w:t>
      </w:r>
      <w:r w:rsidRPr="00CF75EB">
        <w:t>1 tentang Gelar dan Lulusan Perguruan Tinggi.</w:t>
      </w:r>
    </w:p>
    <w:p w:rsidR="0033332D" w:rsidRPr="00CF75EB" w:rsidRDefault="003D4A09">
      <w:pPr>
        <w:numPr>
          <w:ilvl w:val="0"/>
          <w:numId w:val="7"/>
        </w:numPr>
        <w:tabs>
          <w:tab w:val="clear" w:pos="720"/>
        </w:tabs>
        <w:ind w:left="900"/>
      </w:pPr>
      <w:r w:rsidRPr="00CF75EB">
        <w:t>Peraturan Menteri Pendidikan Nasional Nomor 28 Tahun 2005 tentang Badan Akreditasi Nasional Perguruan Tinggi.</w:t>
      </w:r>
    </w:p>
    <w:p w:rsidR="0033332D" w:rsidRPr="00CF75EB" w:rsidRDefault="003D4A09">
      <w:pPr>
        <w:numPr>
          <w:ilvl w:val="0"/>
          <w:numId w:val="7"/>
        </w:numPr>
        <w:tabs>
          <w:tab w:val="clear" w:pos="720"/>
        </w:tabs>
        <w:ind w:left="900"/>
      </w:pPr>
      <w:r w:rsidRPr="00CF75EB">
        <w:t>Undang-undangPeraturan Pemerintah dan Peraturan Menteri yang terkait dengan Dokter Spesiali</w:t>
      </w:r>
      <w:r w:rsidR="00110F3C" w:rsidRPr="00CF75EB">
        <w:t>s</w:t>
      </w:r>
      <w:r w:rsidRPr="00CF75EB">
        <w:t xml:space="preserve"> dan Dokter Gigi</w:t>
      </w:r>
    </w:p>
    <w:p w:rsidR="00110F3C" w:rsidRPr="00CF75EB" w:rsidRDefault="00110F3C">
      <w:pPr>
        <w:ind w:left="360"/>
      </w:pPr>
    </w:p>
    <w:p w:rsidR="00110F3C" w:rsidRPr="00CF75EB" w:rsidRDefault="00110F3C" w:rsidP="00EC0885"/>
    <w:p w:rsidR="00110F3C" w:rsidRPr="00CF75EB" w:rsidRDefault="00110F3C" w:rsidP="00EC0885">
      <w:r w:rsidRPr="00CF75EB">
        <w:t xml:space="preserve">Pasal dalam </w:t>
      </w:r>
      <w:r w:rsidR="003D4A09" w:rsidRPr="00CF75EB">
        <w:t>Undang-Undang Dasar 1945 tentang Penyelenggaraan Pendidikan Nasional sebagai berikut:</w:t>
      </w:r>
    </w:p>
    <w:p w:rsidR="00110F3C" w:rsidRPr="00CF75EB" w:rsidRDefault="003D4A09" w:rsidP="00EC0885">
      <w:pPr>
        <w:jc w:val="center"/>
        <w:rPr>
          <w:rStyle w:val="Strong"/>
          <w:rFonts w:cs="Arial"/>
          <w:b w:val="0"/>
          <w:bCs/>
        </w:rPr>
      </w:pPr>
      <w:r w:rsidRPr="00CF75EB">
        <w:rPr>
          <w:rStyle w:val="Strong"/>
          <w:rFonts w:cs="Arial"/>
          <w:b w:val="0"/>
          <w:bCs/>
        </w:rPr>
        <w:t>Pasal 31</w:t>
      </w:r>
    </w:p>
    <w:p w:rsidR="00110F3C" w:rsidRPr="00CF75EB" w:rsidRDefault="003D4A09" w:rsidP="00EC0885">
      <w:pPr>
        <w:numPr>
          <w:ilvl w:val="0"/>
          <w:numId w:val="39"/>
        </w:numPr>
        <w:rPr>
          <w:lang w:val="sv-SE"/>
        </w:rPr>
      </w:pPr>
      <w:r w:rsidRPr="00CF75EB">
        <w:rPr>
          <w:lang w:val="sv-SE"/>
        </w:rPr>
        <w:t>Tiap-tiap warga negara berhak mendapat pengajaran.</w:t>
      </w:r>
    </w:p>
    <w:p w:rsidR="00110F3C" w:rsidRPr="00CF75EB" w:rsidRDefault="003D4A09" w:rsidP="00EC0885">
      <w:pPr>
        <w:ind w:left="360"/>
        <w:rPr>
          <w:lang w:val="sv-SE"/>
        </w:rPr>
      </w:pPr>
      <w:r w:rsidRPr="00CF75EB">
        <w:rPr>
          <w:lang w:val="sv-SE"/>
        </w:rPr>
        <w:t>(2) Pemerintah mengusahakan dan menyelenggarakan satu sistem pengajaran nasional, yang diatur dengan undang-undang.</w:t>
      </w:r>
    </w:p>
    <w:p w:rsidR="00110F3C" w:rsidRPr="00CF75EB" w:rsidRDefault="00110F3C" w:rsidP="00EC0885">
      <w:pPr>
        <w:ind w:left="360"/>
        <w:rPr>
          <w:lang w:val="sv-SE"/>
        </w:rPr>
      </w:pPr>
    </w:p>
    <w:p w:rsidR="00110F3C" w:rsidRPr="00CF75EB" w:rsidRDefault="00110F3C">
      <w:pPr>
        <w:rPr>
          <w:lang w:val="sv-SE"/>
        </w:rPr>
      </w:pPr>
    </w:p>
    <w:p w:rsidR="00110F3C" w:rsidRPr="00CF75EB" w:rsidRDefault="003D4A09" w:rsidP="00860648">
      <w:pPr>
        <w:rPr>
          <w:lang w:val="sv-SE"/>
        </w:rPr>
      </w:pPr>
      <w:r w:rsidRPr="00CF75EB">
        <w:rPr>
          <w:lang w:val="sv-SE"/>
        </w:rPr>
        <w:t xml:space="preserve">Pasal-pasal dalam Undang-Undang </w:t>
      </w:r>
      <w:r w:rsidRPr="00CF75EB">
        <w:rPr>
          <w:lang w:val="id-ID"/>
        </w:rPr>
        <w:t>R.I.</w:t>
      </w:r>
      <w:r w:rsidRPr="00CF75EB">
        <w:rPr>
          <w:lang w:val="sv-SE"/>
        </w:rPr>
        <w:t xml:space="preserve"> Nomor 20 Tahun 2003 tentang Sistem Pendidikan Nasional yang berkenaan dengan sistem akreditasi perguruan tinggi  adalah sebagai berikut.</w:t>
      </w:r>
    </w:p>
    <w:p w:rsidR="00110F3C" w:rsidRPr="00CF75EB" w:rsidRDefault="003D4A09" w:rsidP="00860648">
      <w:pPr>
        <w:jc w:val="center"/>
      </w:pPr>
      <w:r w:rsidRPr="00CF75EB">
        <w:t>Pasal 60</w:t>
      </w:r>
    </w:p>
    <w:p w:rsidR="00110F3C" w:rsidRPr="00CF75EB" w:rsidRDefault="003D4A09" w:rsidP="00860648">
      <w:pPr>
        <w:numPr>
          <w:ilvl w:val="3"/>
          <w:numId w:val="40"/>
        </w:numPr>
        <w:tabs>
          <w:tab w:val="clear" w:pos="3252"/>
        </w:tabs>
        <w:ind w:left="1080" w:hanging="540"/>
      </w:pPr>
      <w:r w:rsidRPr="00CF75EB">
        <w:t>Akreditasi dilakukan untuk menentukan kelayakan program dan satuan pendidikan pada jalur pendidikan formal dan nonformal setiap jenjang dan jenis pendidikan.</w:t>
      </w:r>
    </w:p>
    <w:p w:rsidR="00110F3C" w:rsidRPr="00CF75EB" w:rsidRDefault="003D4A09" w:rsidP="00860648">
      <w:pPr>
        <w:numPr>
          <w:ilvl w:val="3"/>
          <w:numId w:val="40"/>
        </w:numPr>
        <w:tabs>
          <w:tab w:val="clear" w:pos="3252"/>
        </w:tabs>
        <w:ind w:left="1080" w:hanging="540"/>
        <w:rPr>
          <w:lang w:val="nb-NO"/>
        </w:rPr>
      </w:pPr>
      <w:r w:rsidRPr="00CF75EB">
        <w:rPr>
          <w:lang w:val="nb-NO"/>
        </w:rPr>
        <w:lastRenderedPageBreak/>
        <w:t>Akreditasi terhadap program dan satuan pendidikan dilakukan oleh Pemerintah dan/atau lembaga mandiri yang berwenang sebagai bentuk akuntabilitas publik.</w:t>
      </w:r>
    </w:p>
    <w:p w:rsidR="00110F3C" w:rsidRPr="00CF75EB" w:rsidRDefault="003D4A09" w:rsidP="00860648">
      <w:pPr>
        <w:numPr>
          <w:ilvl w:val="3"/>
          <w:numId w:val="40"/>
        </w:numPr>
        <w:tabs>
          <w:tab w:val="clear" w:pos="3252"/>
        </w:tabs>
        <w:ind w:left="1080" w:hanging="540"/>
        <w:jc w:val="left"/>
        <w:rPr>
          <w:lang w:val="nb-NO"/>
        </w:rPr>
      </w:pPr>
      <w:r w:rsidRPr="00CF75EB">
        <w:rPr>
          <w:lang w:val="nb-NO"/>
        </w:rPr>
        <w:t>Akreditasi dilakukan atas dasar kriteria yang bersifat terbuka.</w:t>
      </w:r>
    </w:p>
    <w:p w:rsidR="00110F3C" w:rsidRPr="00CF75EB" w:rsidRDefault="003D4A09" w:rsidP="00860648">
      <w:pPr>
        <w:numPr>
          <w:ilvl w:val="3"/>
          <w:numId w:val="40"/>
        </w:numPr>
        <w:tabs>
          <w:tab w:val="clear" w:pos="3252"/>
        </w:tabs>
        <w:ind w:left="1080" w:hanging="540"/>
        <w:rPr>
          <w:lang w:val="nb-NO"/>
        </w:rPr>
      </w:pPr>
      <w:r w:rsidRPr="00CF75EB">
        <w:rPr>
          <w:lang w:val="nb-NO"/>
        </w:rPr>
        <w:t>Ketentuan mengenai akreditasi sebagaimana dimaksud dalam ayat (1), ayat (2) dan ayat (3) diatur lebih lanjut dengan Peraturan Pemerintah.</w:t>
      </w:r>
    </w:p>
    <w:p w:rsidR="00110F3C" w:rsidRPr="00CF75EB" w:rsidRDefault="00110F3C" w:rsidP="00860648">
      <w:pPr>
        <w:jc w:val="center"/>
        <w:rPr>
          <w:lang w:val="nb-NO"/>
        </w:rPr>
      </w:pPr>
    </w:p>
    <w:p w:rsidR="00110F3C" w:rsidRPr="00CF75EB" w:rsidRDefault="003D4A09" w:rsidP="00860648">
      <w:pPr>
        <w:jc w:val="center"/>
      </w:pPr>
      <w:r w:rsidRPr="00CF75EB">
        <w:t>Pasal 61</w:t>
      </w:r>
    </w:p>
    <w:p w:rsidR="00110F3C" w:rsidRPr="00CF75EB" w:rsidRDefault="003D4A09" w:rsidP="00860648">
      <w:pPr>
        <w:numPr>
          <w:ilvl w:val="0"/>
          <w:numId w:val="41"/>
        </w:numPr>
        <w:tabs>
          <w:tab w:val="clear" w:pos="732"/>
        </w:tabs>
        <w:ind w:left="1080" w:hanging="540"/>
        <w:rPr>
          <w:lang w:val="nb-NO"/>
        </w:rPr>
      </w:pPr>
      <w:r w:rsidRPr="00CF75EB">
        <w:rPr>
          <w:lang w:val="nb-NO"/>
        </w:rPr>
        <w:t>Sertifikat berbentuk ijazah dan sertifikat kompetensi.</w:t>
      </w:r>
    </w:p>
    <w:p w:rsidR="00110F3C" w:rsidRPr="00CF75EB" w:rsidRDefault="003D4A09" w:rsidP="00860648">
      <w:pPr>
        <w:numPr>
          <w:ilvl w:val="0"/>
          <w:numId w:val="41"/>
        </w:numPr>
        <w:tabs>
          <w:tab w:val="clear" w:pos="732"/>
        </w:tabs>
        <w:ind w:left="1080" w:hanging="540"/>
        <w:rPr>
          <w:lang w:val="nb-NO"/>
        </w:rPr>
      </w:pPr>
      <w:r w:rsidRPr="00CF75EB">
        <w:rPr>
          <w:lang w:val="nb-NO"/>
        </w:rPr>
        <w:t>Ijazah diberikan kepada peserta didik sebagai pengakuan terhadap prestasi belajar dan/atau penyelesaian suatu jenjang pendidikan setelah lulus ujian yang diselenggarakan oleh satuan pendidikan yang terakreditasi</w:t>
      </w:r>
    </w:p>
    <w:p w:rsidR="00110F3C" w:rsidRPr="00CF75EB" w:rsidRDefault="003D4A09" w:rsidP="00860648">
      <w:pPr>
        <w:numPr>
          <w:ilvl w:val="0"/>
          <w:numId w:val="41"/>
        </w:numPr>
        <w:tabs>
          <w:tab w:val="clear" w:pos="732"/>
        </w:tabs>
        <w:ind w:left="1080" w:hanging="540"/>
        <w:rPr>
          <w:lang w:val="nb-NO"/>
        </w:rPr>
      </w:pPr>
      <w:r w:rsidRPr="00CF75EB">
        <w:rPr>
          <w:lang w:val="nb-NO"/>
        </w:rPr>
        <w:t>Sertifikat kompetensi diberikan oleh penyelenggara dan lembaga pelatihan kepada peserta didik dan warga masyarakat sebagai pengakuan terhadap kompetensi untuk melakukan pekerjaan tertentu setelah lulus ujian kompetensi yang diselenggarakan oleh satuan pendidikan yang terakreditasi atau lembaga sertifikasi.</w:t>
      </w:r>
    </w:p>
    <w:p w:rsidR="00110F3C" w:rsidRPr="00CF75EB" w:rsidRDefault="003D4A09" w:rsidP="00860648">
      <w:pPr>
        <w:rPr>
          <w:lang w:val="nb-NO"/>
        </w:rPr>
      </w:pPr>
      <w:r w:rsidRPr="00CF75EB">
        <w:rPr>
          <w:lang w:val="nb-NO"/>
        </w:rPr>
        <w:t>Ketentuan mengenai sertifikasi sebagaimana dimaksud dalam ayat (1), ayat (2), dan ayat (3) diatur lebih lanjut dengan Peraturan Pemerintah.</w:t>
      </w:r>
    </w:p>
    <w:p w:rsidR="00110F3C" w:rsidRPr="00CF75EB" w:rsidRDefault="00110F3C">
      <w:pPr>
        <w:rPr>
          <w:lang w:val="nb-NO"/>
        </w:rPr>
      </w:pPr>
    </w:p>
    <w:p w:rsidR="00110F3C" w:rsidRPr="00CF75EB" w:rsidRDefault="00110F3C">
      <w:pPr>
        <w:rPr>
          <w:lang w:val="nb-NO"/>
        </w:rPr>
      </w:pPr>
    </w:p>
    <w:p w:rsidR="00110F3C" w:rsidRPr="00CF75EB" w:rsidRDefault="003D4A09">
      <w:pPr>
        <w:rPr>
          <w:lang w:val="nb-NO"/>
        </w:rPr>
      </w:pPr>
      <w:r w:rsidRPr="00CF75EB">
        <w:rPr>
          <w:lang w:val="nb-NO"/>
        </w:rPr>
        <w:t>Pasal-pasal dalam Undang-Undang Nomor 12 Tahun 2012 tentang Pendidikan Tinggi yang berkenaan dengan sistem akreditasi perguruan tinggi  adalah sebagai berikut.</w:t>
      </w:r>
    </w:p>
    <w:p w:rsidR="00110F3C" w:rsidRPr="00CF75EB" w:rsidRDefault="003D4A09">
      <w:pPr>
        <w:jc w:val="center"/>
        <w:rPr>
          <w:lang w:val="nb-NO"/>
        </w:rPr>
      </w:pPr>
      <w:r w:rsidRPr="00CF75EB">
        <w:rPr>
          <w:lang w:val="nb-NO"/>
        </w:rPr>
        <w:t>Pasal 26</w:t>
      </w:r>
    </w:p>
    <w:p w:rsidR="00110F3C" w:rsidRPr="00CF75EB" w:rsidRDefault="003D4A09">
      <w:pPr>
        <w:autoSpaceDE w:val="0"/>
        <w:autoSpaceDN w:val="0"/>
        <w:adjustRightInd w:val="0"/>
        <w:ind w:left="1080" w:hanging="360"/>
        <w:rPr>
          <w:lang w:val="nb-NO" w:bidi="th-TH"/>
        </w:rPr>
      </w:pPr>
      <w:r w:rsidRPr="00CF75EB">
        <w:rPr>
          <w:lang w:val="nb-NO" w:bidi="th-TH"/>
        </w:rPr>
        <w:t>(1) Gelar akademik diberikan oleh Perguruan Tinggi yang menyelenggarakan   pendidikan akademik.</w:t>
      </w:r>
    </w:p>
    <w:p w:rsidR="00110F3C" w:rsidRPr="00CF75EB" w:rsidRDefault="003D4A09">
      <w:pPr>
        <w:autoSpaceDE w:val="0"/>
        <w:autoSpaceDN w:val="0"/>
        <w:adjustRightInd w:val="0"/>
        <w:ind w:left="1080" w:hanging="360"/>
        <w:rPr>
          <w:lang w:val="sv-SE" w:bidi="th-TH"/>
        </w:rPr>
      </w:pPr>
      <w:r w:rsidRPr="00CF75EB">
        <w:rPr>
          <w:lang w:val="sv-SE" w:bidi="th-TH"/>
        </w:rPr>
        <w:t>(2) Gelar akademik terdiri atas:</w:t>
      </w:r>
    </w:p>
    <w:p w:rsidR="00110F3C" w:rsidRPr="00CF75EB" w:rsidRDefault="003D4A09">
      <w:pPr>
        <w:autoSpaceDE w:val="0"/>
        <w:autoSpaceDN w:val="0"/>
        <w:adjustRightInd w:val="0"/>
        <w:ind w:left="360" w:firstLine="720"/>
        <w:rPr>
          <w:lang w:val="sv-SE" w:bidi="th-TH"/>
        </w:rPr>
      </w:pPr>
      <w:r w:rsidRPr="00CF75EB">
        <w:rPr>
          <w:lang w:val="sv-SE" w:bidi="th-TH"/>
        </w:rPr>
        <w:t>a. sarjana;</w:t>
      </w:r>
    </w:p>
    <w:p w:rsidR="00110F3C" w:rsidRPr="00CF75EB" w:rsidRDefault="003D4A09">
      <w:pPr>
        <w:autoSpaceDE w:val="0"/>
        <w:autoSpaceDN w:val="0"/>
        <w:adjustRightInd w:val="0"/>
        <w:ind w:left="360" w:firstLine="720"/>
        <w:rPr>
          <w:lang w:val="nl-NL" w:bidi="th-TH"/>
        </w:rPr>
      </w:pPr>
      <w:r w:rsidRPr="00CF75EB">
        <w:rPr>
          <w:lang w:val="nl-NL" w:bidi="th-TH"/>
        </w:rPr>
        <w:t>b. magister; dan</w:t>
      </w:r>
    </w:p>
    <w:p w:rsidR="00110F3C" w:rsidRPr="00CF75EB" w:rsidRDefault="003D4A09">
      <w:pPr>
        <w:autoSpaceDE w:val="0"/>
        <w:autoSpaceDN w:val="0"/>
        <w:adjustRightInd w:val="0"/>
        <w:ind w:left="360" w:firstLine="720"/>
        <w:rPr>
          <w:lang w:val="nl-NL" w:bidi="th-TH"/>
        </w:rPr>
      </w:pPr>
      <w:r w:rsidRPr="00CF75EB">
        <w:rPr>
          <w:lang w:val="nl-NL" w:bidi="th-TH"/>
        </w:rPr>
        <w:t>c. doktor.</w:t>
      </w:r>
    </w:p>
    <w:p w:rsidR="00110F3C" w:rsidRPr="00CF75EB" w:rsidRDefault="003D4A09">
      <w:pPr>
        <w:autoSpaceDE w:val="0"/>
        <w:autoSpaceDN w:val="0"/>
        <w:adjustRightInd w:val="0"/>
        <w:ind w:left="1080" w:hanging="360"/>
        <w:rPr>
          <w:lang w:val="nl-NL" w:bidi="th-TH"/>
        </w:rPr>
      </w:pPr>
      <w:r w:rsidRPr="00CF75EB">
        <w:rPr>
          <w:lang w:val="nl-NL" w:bidi="th-TH"/>
        </w:rPr>
        <w:t>(3)</w:t>
      </w:r>
      <w:r w:rsidR="00110F3C" w:rsidRPr="00CF75EB">
        <w:rPr>
          <w:lang w:val="nl-NL" w:bidi="th-TH"/>
        </w:rPr>
        <w:tab/>
      </w:r>
      <w:r w:rsidRPr="00CF75EB">
        <w:rPr>
          <w:lang w:val="nl-NL" w:bidi="th-TH"/>
        </w:rPr>
        <w:t>Gelar profesi diberikan oleh Perguruan Tinggi yang menyelenggarakan pendidikan profesi.</w:t>
      </w:r>
    </w:p>
    <w:p w:rsidR="00110F3C" w:rsidRPr="00CF75EB" w:rsidRDefault="003D4A09">
      <w:pPr>
        <w:tabs>
          <w:tab w:val="left" w:pos="720"/>
        </w:tabs>
        <w:autoSpaceDE w:val="0"/>
        <w:autoSpaceDN w:val="0"/>
        <w:adjustRightInd w:val="0"/>
        <w:ind w:left="1080" w:hanging="360"/>
        <w:rPr>
          <w:lang w:val="nl-NL" w:bidi="th-TH"/>
        </w:rPr>
      </w:pPr>
      <w:r w:rsidRPr="00CF75EB">
        <w:rPr>
          <w:lang w:val="nl-NL" w:bidi="th-TH"/>
        </w:rPr>
        <w:t>(4)</w:t>
      </w:r>
      <w:r w:rsidR="00110F3C" w:rsidRPr="00CF75EB">
        <w:rPr>
          <w:lang w:val="id-ID" w:bidi="th-TH"/>
        </w:rPr>
        <w:tab/>
      </w:r>
      <w:r w:rsidRPr="00CF75EB">
        <w:rPr>
          <w:lang w:val="nl-NL" w:bidi="th-TH"/>
        </w:rPr>
        <w:t>Gelar profesi sebagaimana dimaksud pada ayat (5) ditetapkan oleh Perguruan Tinggi bersama dengan Kementerian, Kementerian lain, LPNK dan/atau organisasi profesi yang bertanggung jawab terhadap mutu layanan profesi.</w:t>
      </w:r>
    </w:p>
    <w:p w:rsidR="00110F3C" w:rsidRPr="00CF75EB" w:rsidRDefault="003D4A09">
      <w:pPr>
        <w:autoSpaceDE w:val="0"/>
        <w:autoSpaceDN w:val="0"/>
        <w:adjustRightInd w:val="0"/>
        <w:ind w:left="1080" w:hanging="360"/>
        <w:rPr>
          <w:lang w:val="nl-NL" w:bidi="th-TH"/>
        </w:rPr>
      </w:pPr>
      <w:r w:rsidRPr="00CF75EB">
        <w:rPr>
          <w:lang w:val="nl-NL" w:bidi="th-TH"/>
        </w:rPr>
        <w:t>(5) Gelar profesi terdiri atas:</w:t>
      </w:r>
    </w:p>
    <w:p w:rsidR="00110F3C" w:rsidRPr="00CF75EB" w:rsidRDefault="003D4A09">
      <w:pPr>
        <w:autoSpaceDE w:val="0"/>
        <w:autoSpaceDN w:val="0"/>
        <w:adjustRightInd w:val="0"/>
        <w:ind w:left="360" w:firstLine="720"/>
        <w:rPr>
          <w:lang w:val="nl-NL" w:bidi="th-TH"/>
        </w:rPr>
      </w:pPr>
      <w:r w:rsidRPr="00CF75EB">
        <w:rPr>
          <w:lang w:val="nl-NL" w:bidi="th-TH"/>
        </w:rPr>
        <w:t>a. profesi; dan</w:t>
      </w:r>
    </w:p>
    <w:p w:rsidR="00110F3C" w:rsidRPr="00CF75EB" w:rsidRDefault="003D4A09">
      <w:pPr>
        <w:ind w:left="360" w:firstLine="720"/>
        <w:rPr>
          <w:lang w:val="nl-NL" w:bidi="th-TH"/>
        </w:rPr>
      </w:pPr>
      <w:r w:rsidRPr="00CF75EB">
        <w:rPr>
          <w:lang w:val="nl-NL" w:bidi="th-TH"/>
        </w:rPr>
        <w:t>b. spesialis.</w:t>
      </w:r>
    </w:p>
    <w:p w:rsidR="00110F3C" w:rsidRPr="00CF75EB" w:rsidRDefault="00110F3C">
      <w:pPr>
        <w:ind w:left="720" w:firstLine="720"/>
        <w:rPr>
          <w:lang w:val="nl-NL" w:bidi="th-TH"/>
        </w:rPr>
      </w:pPr>
    </w:p>
    <w:p w:rsidR="00110F3C" w:rsidRPr="00CF75EB" w:rsidRDefault="003D4A09">
      <w:pPr>
        <w:autoSpaceDE w:val="0"/>
        <w:autoSpaceDN w:val="0"/>
        <w:adjustRightInd w:val="0"/>
        <w:jc w:val="center"/>
        <w:rPr>
          <w:lang w:val="nl-NL" w:bidi="th-TH"/>
        </w:rPr>
      </w:pPr>
      <w:r w:rsidRPr="00CF75EB">
        <w:rPr>
          <w:lang w:val="nl-NL" w:bidi="th-TH"/>
        </w:rPr>
        <w:t>Pasal 28</w:t>
      </w:r>
    </w:p>
    <w:p w:rsidR="00110F3C" w:rsidRPr="00CF75EB" w:rsidRDefault="003D4A09">
      <w:pPr>
        <w:autoSpaceDE w:val="0"/>
        <w:autoSpaceDN w:val="0"/>
        <w:adjustRightInd w:val="0"/>
        <w:ind w:left="1080" w:hanging="360"/>
        <w:rPr>
          <w:lang w:val="nl-NL" w:bidi="th-TH"/>
        </w:rPr>
      </w:pPr>
      <w:r w:rsidRPr="00CF75EB">
        <w:rPr>
          <w:lang w:val="nl-NL" w:bidi="th-TH"/>
        </w:rPr>
        <w:t>(1)</w:t>
      </w:r>
      <w:r w:rsidR="00110F3C" w:rsidRPr="00CF75EB">
        <w:rPr>
          <w:lang w:val="nl-NL" w:bidi="th-TH"/>
        </w:rPr>
        <w:tab/>
      </w:r>
      <w:r w:rsidRPr="00CF75EB">
        <w:rPr>
          <w:lang w:val="nl-NL" w:bidi="th-TH"/>
        </w:rPr>
        <w:t>Gelar akademik, gelar vokasi, atau gelar profesi hanya digunakan oleh lulusan dari Perguruan Tinggi yang dinyatakan berhak memberikan gelar akademik, gelar vokasi, atau gelar profesi.</w:t>
      </w:r>
    </w:p>
    <w:p w:rsidR="00110F3C" w:rsidRPr="00CF75EB" w:rsidRDefault="003D4A09">
      <w:pPr>
        <w:autoSpaceDE w:val="0"/>
        <w:autoSpaceDN w:val="0"/>
        <w:adjustRightInd w:val="0"/>
        <w:ind w:left="1080" w:hanging="360"/>
        <w:rPr>
          <w:lang w:val="nl-NL" w:bidi="th-TH"/>
        </w:rPr>
      </w:pPr>
      <w:r w:rsidRPr="00CF75EB">
        <w:rPr>
          <w:lang w:val="nl-NL" w:bidi="th-TH"/>
        </w:rPr>
        <w:t>(2)</w:t>
      </w:r>
      <w:r w:rsidR="00110F3C" w:rsidRPr="00CF75EB">
        <w:rPr>
          <w:lang w:val="nl-NL" w:bidi="th-TH"/>
        </w:rPr>
        <w:tab/>
      </w:r>
      <w:r w:rsidRPr="00CF75EB">
        <w:rPr>
          <w:lang w:val="nl-NL" w:bidi="th-TH"/>
        </w:rPr>
        <w:t>Gelar akademik, gelar vokasi, atau gelar profesi hanya dibenarkan dalam bentuk dan inisial atau singkatan yang diterima dari Perguruan Tinggi.</w:t>
      </w:r>
    </w:p>
    <w:p w:rsidR="00110F3C" w:rsidRPr="00CF75EB" w:rsidRDefault="003D4A09">
      <w:pPr>
        <w:autoSpaceDE w:val="0"/>
        <w:autoSpaceDN w:val="0"/>
        <w:adjustRightInd w:val="0"/>
        <w:ind w:left="1080" w:hanging="360"/>
        <w:rPr>
          <w:lang w:val="nl-NL" w:bidi="th-TH"/>
        </w:rPr>
      </w:pPr>
      <w:r w:rsidRPr="00CF75EB">
        <w:rPr>
          <w:lang w:val="nl-NL" w:bidi="th-TH"/>
        </w:rPr>
        <w:t>(3)</w:t>
      </w:r>
      <w:r w:rsidR="00110F3C" w:rsidRPr="00CF75EB">
        <w:rPr>
          <w:lang w:val="nl-NL" w:bidi="th-TH"/>
        </w:rPr>
        <w:tab/>
      </w:r>
      <w:r w:rsidRPr="00CF75EB">
        <w:rPr>
          <w:lang w:val="nl-NL" w:bidi="th-TH"/>
        </w:rPr>
        <w:t>Gelar akademik dan gelar vokasi dinyatakan tidak sah dan dicabut oleh Menteri apabila dikeluarkan oleh:</w:t>
      </w:r>
    </w:p>
    <w:p w:rsidR="00110F3C" w:rsidRPr="00CF75EB" w:rsidRDefault="003D4A09">
      <w:pPr>
        <w:autoSpaceDE w:val="0"/>
        <w:autoSpaceDN w:val="0"/>
        <w:adjustRightInd w:val="0"/>
        <w:ind w:left="1440" w:hanging="360"/>
        <w:rPr>
          <w:lang w:val="nl-NL" w:bidi="th-TH"/>
        </w:rPr>
      </w:pPr>
      <w:r w:rsidRPr="00CF75EB">
        <w:rPr>
          <w:lang w:val="nl-NL" w:bidi="th-TH"/>
        </w:rPr>
        <w:lastRenderedPageBreak/>
        <w:t xml:space="preserve">a. Perguruan Tinggi dan/atau Program </w:t>
      </w:r>
      <w:r w:rsidR="00110F3C" w:rsidRPr="00CF75EB">
        <w:rPr>
          <w:lang w:val="nl-NL" w:bidi="th-TH"/>
        </w:rPr>
        <w:t>Pendidikan</w:t>
      </w:r>
      <w:r w:rsidRPr="00CF75EB">
        <w:rPr>
          <w:lang w:val="nl-NL" w:bidi="th-TH"/>
        </w:rPr>
        <w:t xml:space="preserve"> yang tidak terakreditasi; dan/atau</w:t>
      </w:r>
    </w:p>
    <w:p w:rsidR="00110F3C" w:rsidRPr="00CF75EB" w:rsidRDefault="003D4A09">
      <w:pPr>
        <w:autoSpaceDE w:val="0"/>
        <w:autoSpaceDN w:val="0"/>
        <w:adjustRightInd w:val="0"/>
        <w:ind w:left="1440" w:hanging="360"/>
        <w:rPr>
          <w:lang w:val="nl-NL" w:bidi="th-TH"/>
        </w:rPr>
      </w:pPr>
      <w:r w:rsidRPr="00CF75EB">
        <w:rPr>
          <w:lang w:val="nl-NL" w:bidi="th-TH"/>
        </w:rPr>
        <w:t xml:space="preserve">b. </w:t>
      </w:r>
      <w:r w:rsidR="00110F3C" w:rsidRPr="00CF75EB">
        <w:rPr>
          <w:lang w:val="nl-NL" w:bidi="th-TH"/>
        </w:rPr>
        <w:tab/>
      </w:r>
      <w:r w:rsidRPr="00CF75EB">
        <w:rPr>
          <w:lang w:val="nl-NL" w:bidi="th-TH"/>
        </w:rPr>
        <w:t>Perseorangan, organisasi, atau penyelenggara Pendidikan Tinggi yang tanpa hak mengeluarkan gelar akademik dan gelar vokasi.</w:t>
      </w:r>
    </w:p>
    <w:p w:rsidR="00110F3C" w:rsidRPr="00CF75EB" w:rsidRDefault="003D4A09">
      <w:pPr>
        <w:autoSpaceDE w:val="0"/>
        <w:autoSpaceDN w:val="0"/>
        <w:adjustRightInd w:val="0"/>
        <w:ind w:left="1080" w:hanging="360"/>
        <w:rPr>
          <w:lang w:val="sv-SE" w:bidi="th-TH"/>
        </w:rPr>
      </w:pPr>
      <w:r w:rsidRPr="00CF75EB">
        <w:rPr>
          <w:lang w:val="sv-SE" w:bidi="th-TH"/>
        </w:rPr>
        <w:t>(4)</w:t>
      </w:r>
      <w:r w:rsidR="00110F3C" w:rsidRPr="00CF75EB">
        <w:rPr>
          <w:lang w:val="sv-SE" w:bidi="th-TH"/>
        </w:rPr>
        <w:tab/>
      </w:r>
      <w:r w:rsidRPr="00CF75EB">
        <w:rPr>
          <w:lang w:val="sv-SE" w:bidi="th-TH"/>
        </w:rPr>
        <w:t xml:space="preserve">Gelar profesi dinyatakan tidak sah dan dicabut oleh Menteri apabila dikeluarkan oleh: </w:t>
      </w:r>
    </w:p>
    <w:p w:rsidR="00110F3C" w:rsidRPr="00CF75EB" w:rsidRDefault="003D4A09">
      <w:pPr>
        <w:autoSpaceDE w:val="0"/>
        <w:autoSpaceDN w:val="0"/>
        <w:adjustRightInd w:val="0"/>
        <w:ind w:left="1440" w:hanging="360"/>
        <w:rPr>
          <w:lang w:val="sv-SE" w:bidi="th-TH"/>
        </w:rPr>
      </w:pPr>
      <w:r w:rsidRPr="00CF75EB">
        <w:rPr>
          <w:lang w:val="sv-SE" w:bidi="th-TH"/>
        </w:rPr>
        <w:t xml:space="preserve">a. Perguruan Tinggi dan/atau Program </w:t>
      </w:r>
      <w:r w:rsidR="00110F3C" w:rsidRPr="00CF75EB">
        <w:rPr>
          <w:lang w:val="sv-SE" w:bidi="th-TH"/>
        </w:rPr>
        <w:t>Pendidikan</w:t>
      </w:r>
      <w:r w:rsidRPr="00CF75EB">
        <w:rPr>
          <w:lang w:val="sv-SE" w:bidi="th-TH"/>
        </w:rPr>
        <w:t xml:space="preserve"> yang tidak terakreditasi; dan/atau</w:t>
      </w:r>
    </w:p>
    <w:p w:rsidR="00110F3C" w:rsidRPr="00CF75EB" w:rsidRDefault="003D4A09">
      <w:pPr>
        <w:autoSpaceDE w:val="0"/>
        <w:autoSpaceDN w:val="0"/>
        <w:adjustRightInd w:val="0"/>
        <w:ind w:left="1440" w:hanging="360"/>
        <w:rPr>
          <w:lang w:val="sv-SE" w:bidi="th-TH"/>
        </w:rPr>
      </w:pPr>
      <w:r w:rsidRPr="00CF75EB">
        <w:rPr>
          <w:lang w:val="sv-SE" w:bidi="th-TH"/>
        </w:rPr>
        <w:t>b.</w:t>
      </w:r>
      <w:r w:rsidR="00110F3C" w:rsidRPr="00CF75EB">
        <w:rPr>
          <w:lang w:val="sv-SE" w:bidi="th-TH"/>
        </w:rPr>
        <w:tab/>
      </w:r>
      <w:r w:rsidRPr="00CF75EB">
        <w:rPr>
          <w:lang w:val="sv-SE" w:bidi="th-TH"/>
        </w:rPr>
        <w:t>Perseorangan, organisasi, atau lembaga lain yang tanpa hak mengeluarkan gelar profesi.</w:t>
      </w:r>
    </w:p>
    <w:p w:rsidR="00110F3C" w:rsidRPr="00CF75EB" w:rsidRDefault="003D4A09">
      <w:pPr>
        <w:autoSpaceDE w:val="0"/>
        <w:autoSpaceDN w:val="0"/>
        <w:adjustRightInd w:val="0"/>
        <w:ind w:left="1080" w:hanging="360"/>
        <w:rPr>
          <w:lang w:val="sv-SE" w:bidi="th-TH"/>
        </w:rPr>
      </w:pPr>
      <w:r w:rsidRPr="00CF75EB">
        <w:rPr>
          <w:lang w:val="sv-SE" w:bidi="th-TH"/>
        </w:rPr>
        <w:t>(5) Gelar akademik, gelar vokasi, atau gelar profesi dinyatakan tidak sah dan dicabut oleh Perguruan Tinggi apabila karya ilmiah yang digunakan untuk memperoleh gelar akademik, gelar vokasi, atau gelar profesi terbukti merupakan hasil jiplakan atau plagiat.</w:t>
      </w:r>
    </w:p>
    <w:p w:rsidR="00110F3C" w:rsidRPr="00CF75EB" w:rsidRDefault="003D4A09">
      <w:pPr>
        <w:autoSpaceDE w:val="0"/>
        <w:autoSpaceDN w:val="0"/>
        <w:adjustRightInd w:val="0"/>
        <w:ind w:left="1080" w:hanging="360"/>
        <w:rPr>
          <w:lang w:val="sv-SE" w:bidi="th-TH"/>
        </w:rPr>
      </w:pPr>
      <w:r w:rsidRPr="00CF75EB">
        <w:rPr>
          <w:lang w:val="sv-SE" w:bidi="th-TH"/>
        </w:rPr>
        <w:t>(6)</w:t>
      </w:r>
      <w:r w:rsidR="00110F3C" w:rsidRPr="00CF75EB">
        <w:rPr>
          <w:lang w:val="sv-SE" w:bidi="th-TH"/>
        </w:rPr>
        <w:tab/>
      </w:r>
      <w:r w:rsidRPr="00CF75EB">
        <w:rPr>
          <w:lang w:val="sv-SE" w:bidi="th-TH"/>
        </w:rPr>
        <w:t>Perseorangan, organisasi, atau penyelenggara Pendidikan Tinggi yang tanpa hak dilarang memberikan gelar akademik, gelar vokasi, atau gelar profesi.</w:t>
      </w:r>
    </w:p>
    <w:p w:rsidR="00110F3C" w:rsidRPr="00CF75EB" w:rsidRDefault="003D4A09">
      <w:pPr>
        <w:autoSpaceDE w:val="0"/>
        <w:autoSpaceDN w:val="0"/>
        <w:adjustRightInd w:val="0"/>
        <w:ind w:left="1080" w:hanging="360"/>
        <w:rPr>
          <w:lang w:val="sv-SE" w:bidi="th-TH"/>
        </w:rPr>
      </w:pPr>
      <w:r w:rsidRPr="00CF75EB">
        <w:rPr>
          <w:lang w:val="sv-SE" w:bidi="th-TH"/>
        </w:rPr>
        <w:t>(7)</w:t>
      </w:r>
      <w:r w:rsidR="00110F3C" w:rsidRPr="00CF75EB">
        <w:rPr>
          <w:lang w:val="sv-SE" w:bidi="th-TH"/>
        </w:rPr>
        <w:tab/>
      </w:r>
      <w:r w:rsidRPr="00CF75EB">
        <w:rPr>
          <w:lang w:val="sv-SE" w:bidi="th-TH"/>
        </w:rPr>
        <w:t>Perseorangan yang tanpa hak dilarang menggunakan gelar akademik, gelar vokasi, dan/atau gelar profesi.</w:t>
      </w:r>
    </w:p>
    <w:p w:rsidR="00110F3C" w:rsidRPr="00CF75EB" w:rsidRDefault="00110F3C">
      <w:pPr>
        <w:autoSpaceDE w:val="0"/>
        <w:autoSpaceDN w:val="0"/>
        <w:adjustRightInd w:val="0"/>
        <w:ind w:left="1080" w:hanging="360"/>
        <w:rPr>
          <w:lang w:val="sv-SE" w:bidi="th-TH"/>
        </w:rPr>
      </w:pPr>
    </w:p>
    <w:p w:rsidR="00110F3C" w:rsidRPr="00CF75EB" w:rsidRDefault="003D4A09">
      <w:pPr>
        <w:autoSpaceDE w:val="0"/>
        <w:autoSpaceDN w:val="0"/>
        <w:adjustRightInd w:val="0"/>
        <w:jc w:val="center"/>
        <w:rPr>
          <w:lang w:val="sv-SE" w:bidi="th-TH"/>
        </w:rPr>
      </w:pPr>
      <w:r w:rsidRPr="00CF75EB">
        <w:rPr>
          <w:lang w:val="sv-SE" w:bidi="th-TH"/>
        </w:rPr>
        <w:t>Pasal 29</w:t>
      </w:r>
    </w:p>
    <w:p w:rsidR="00110F3C" w:rsidRPr="00CF75EB" w:rsidRDefault="003D4A09">
      <w:pPr>
        <w:tabs>
          <w:tab w:val="left" w:pos="1080"/>
          <w:tab w:val="left" w:pos="1134"/>
        </w:tabs>
        <w:ind w:left="1080" w:hanging="360"/>
        <w:rPr>
          <w:lang w:val="sv-SE"/>
        </w:rPr>
      </w:pPr>
      <w:r w:rsidRPr="00CF75EB">
        <w:rPr>
          <w:lang w:val="sv-SE"/>
        </w:rPr>
        <w:t>(1)</w:t>
      </w:r>
      <w:r w:rsidR="00110F3C" w:rsidRPr="00CF75EB">
        <w:rPr>
          <w:lang w:val="sv-SE"/>
        </w:rPr>
        <w:tab/>
      </w:r>
      <w:r w:rsidRPr="00CF75EB">
        <w:rPr>
          <w:lang w:val="sv-SE"/>
        </w:rPr>
        <w:t>Kerangka Kualifikasi Nasional merupakan penjenjangan capaian pembelajaran yang menyetarakan luaran bidang pendidikan formal, nonformal, informal, atau pengalaman kerja dalam rangka pengakuan kompetensi kerja sesuai dengan struktur pekerjaan diberbagai sektor.</w:t>
      </w:r>
    </w:p>
    <w:p w:rsidR="00110F3C" w:rsidRPr="00CF75EB" w:rsidRDefault="003D4A09">
      <w:pPr>
        <w:tabs>
          <w:tab w:val="left" w:pos="1080"/>
          <w:tab w:val="left" w:pos="1134"/>
        </w:tabs>
        <w:autoSpaceDE w:val="0"/>
        <w:autoSpaceDN w:val="0"/>
        <w:adjustRightInd w:val="0"/>
        <w:ind w:left="1080" w:hanging="360"/>
        <w:rPr>
          <w:lang w:val="sv-SE" w:bidi="th-TH"/>
        </w:rPr>
      </w:pPr>
      <w:r w:rsidRPr="00CF75EB">
        <w:rPr>
          <w:lang w:val="sv-SE" w:bidi="th-TH"/>
        </w:rPr>
        <w:t>(2)</w:t>
      </w:r>
      <w:r w:rsidR="00110F3C" w:rsidRPr="00CF75EB">
        <w:rPr>
          <w:lang w:val="sv-SE" w:bidi="th-TH"/>
        </w:rPr>
        <w:tab/>
      </w:r>
      <w:r w:rsidRPr="00CF75EB">
        <w:rPr>
          <w:lang w:val="sv-SE" w:bidi="th-TH"/>
        </w:rPr>
        <w:t>Kerangka Kualifikasi Nasional sebagaimana dimaksud pada ayat (1) menjadi acuan pokok dalam penetapan kompetensi lulusan pendidikan akademik, pendidikan vokasi, dan pendidikan profesi.</w:t>
      </w:r>
    </w:p>
    <w:p w:rsidR="00110F3C" w:rsidRPr="00CF75EB" w:rsidRDefault="003D4A09">
      <w:pPr>
        <w:tabs>
          <w:tab w:val="left" w:pos="1080"/>
          <w:tab w:val="left" w:pos="1134"/>
        </w:tabs>
        <w:autoSpaceDE w:val="0"/>
        <w:autoSpaceDN w:val="0"/>
        <w:adjustRightInd w:val="0"/>
        <w:ind w:left="1080" w:hanging="360"/>
        <w:rPr>
          <w:lang w:val="sv-SE" w:bidi="th-TH"/>
        </w:rPr>
      </w:pPr>
      <w:r w:rsidRPr="00CF75EB">
        <w:rPr>
          <w:lang w:val="sv-SE" w:bidi="th-TH"/>
        </w:rPr>
        <w:t>(3)</w:t>
      </w:r>
      <w:r w:rsidR="00110F3C" w:rsidRPr="00CF75EB">
        <w:rPr>
          <w:lang w:val="sv-SE" w:bidi="th-TH"/>
        </w:rPr>
        <w:tab/>
      </w:r>
      <w:r w:rsidRPr="00CF75EB">
        <w:rPr>
          <w:lang w:val="sv-SE" w:bidi="th-TH"/>
        </w:rPr>
        <w:t>Penetapan kompetensi lulusan sebagaimana dimaksud pada ayat (2) ditetapkan oleh Menteri.</w:t>
      </w:r>
    </w:p>
    <w:p w:rsidR="00110F3C" w:rsidRPr="00CF75EB" w:rsidRDefault="00110F3C">
      <w:pPr>
        <w:rPr>
          <w:lang w:val="sv-SE"/>
        </w:rPr>
      </w:pPr>
    </w:p>
    <w:p w:rsidR="00110F3C" w:rsidRPr="00CF75EB" w:rsidRDefault="003D4A09">
      <w:pPr>
        <w:autoSpaceDE w:val="0"/>
        <w:autoSpaceDN w:val="0"/>
        <w:adjustRightInd w:val="0"/>
        <w:jc w:val="center"/>
        <w:rPr>
          <w:lang w:val="sv-SE" w:bidi="th-TH"/>
        </w:rPr>
      </w:pPr>
      <w:r w:rsidRPr="00CF75EB">
        <w:rPr>
          <w:lang w:val="sv-SE" w:bidi="th-TH"/>
        </w:rPr>
        <w:t>Pasal 42</w:t>
      </w:r>
    </w:p>
    <w:p w:rsidR="00110F3C" w:rsidRPr="00CF75EB" w:rsidRDefault="003D4A09">
      <w:pPr>
        <w:autoSpaceDE w:val="0"/>
        <w:autoSpaceDN w:val="0"/>
        <w:adjustRightInd w:val="0"/>
        <w:ind w:left="1080" w:hanging="360"/>
        <w:rPr>
          <w:lang w:val="sv-SE" w:bidi="th-TH"/>
        </w:rPr>
      </w:pPr>
      <w:r w:rsidRPr="00CF75EB">
        <w:rPr>
          <w:lang w:val="sv-SE" w:bidi="th-TH"/>
        </w:rPr>
        <w:t>(1)</w:t>
      </w:r>
      <w:r w:rsidR="00110F3C" w:rsidRPr="00CF75EB">
        <w:rPr>
          <w:lang w:val="sv-SE" w:bidi="th-TH"/>
        </w:rPr>
        <w:tab/>
      </w:r>
      <w:r w:rsidRPr="00CF75EB">
        <w:rPr>
          <w:lang w:val="sv-SE" w:bidi="th-TH"/>
        </w:rPr>
        <w:t xml:space="preserve">Ijazah diberikan kepada lulusan pendidikan akademik dan pendidikan vokasi sebagai pengakuan terhadap prestasi belajar dan/atau penyelesaian suatu program </w:t>
      </w:r>
      <w:r w:rsidR="00110F3C" w:rsidRPr="00CF75EB">
        <w:rPr>
          <w:lang w:val="sv-SE" w:bidi="th-TH"/>
        </w:rPr>
        <w:t>Pendidikan</w:t>
      </w:r>
      <w:r w:rsidRPr="00CF75EB">
        <w:rPr>
          <w:lang w:val="sv-SE" w:bidi="th-TH"/>
        </w:rPr>
        <w:t xml:space="preserve"> terakreditasi yang diselenggarakan oleh Perguruan Tinggi.</w:t>
      </w:r>
    </w:p>
    <w:p w:rsidR="00110F3C" w:rsidRPr="00CF75EB" w:rsidRDefault="003D4A09">
      <w:pPr>
        <w:autoSpaceDE w:val="0"/>
        <w:autoSpaceDN w:val="0"/>
        <w:adjustRightInd w:val="0"/>
        <w:ind w:left="1080" w:hanging="360"/>
        <w:rPr>
          <w:lang w:val="sv-SE" w:bidi="th-TH"/>
        </w:rPr>
      </w:pPr>
      <w:r w:rsidRPr="00CF75EB">
        <w:rPr>
          <w:lang w:val="sv-SE" w:bidi="th-TH"/>
        </w:rPr>
        <w:t>(2)</w:t>
      </w:r>
      <w:r w:rsidR="00110F3C" w:rsidRPr="00CF75EB">
        <w:rPr>
          <w:lang w:val="sv-SE" w:bidi="th-TH"/>
        </w:rPr>
        <w:tab/>
      </w:r>
      <w:r w:rsidRPr="00CF75EB">
        <w:rPr>
          <w:lang w:val="sv-SE" w:bidi="th-TH"/>
        </w:rPr>
        <w:t xml:space="preserve">Ijazah sebagaimana dimaksud pada ayat (1) diterbitkan oleh Perguruan Tinggi yang memuat Program </w:t>
      </w:r>
      <w:r w:rsidR="00110F3C" w:rsidRPr="00CF75EB">
        <w:rPr>
          <w:lang w:val="sv-SE" w:bidi="th-TH"/>
        </w:rPr>
        <w:t>Pendidikan</w:t>
      </w:r>
      <w:r w:rsidRPr="00CF75EB">
        <w:rPr>
          <w:lang w:val="sv-SE" w:bidi="th-TH"/>
        </w:rPr>
        <w:t xml:space="preserve"> dan gelar yang berhak dipakai oleh lulusan Pendidikan Tinggi.</w:t>
      </w:r>
    </w:p>
    <w:p w:rsidR="00110F3C" w:rsidRPr="00CF75EB" w:rsidRDefault="003D4A09">
      <w:pPr>
        <w:autoSpaceDE w:val="0"/>
        <w:autoSpaceDN w:val="0"/>
        <w:adjustRightInd w:val="0"/>
        <w:ind w:left="1080" w:hanging="360"/>
        <w:rPr>
          <w:lang w:val="sv-SE" w:bidi="th-TH"/>
        </w:rPr>
      </w:pPr>
      <w:r w:rsidRPr="00CF75EB">
        <w:rPr>
          <w:lang w:val="sv-SE" w:bidi="th-TH"/>
        </w:rPr>
        <w:t>(3)</w:t>
      </w:r>
      <w:r w:rsidR="00110F3C" w:rsidRPr="00CF75EB">
        <w:rPr>
          <w:lang w:val="sv-SE" w:bidi="th-TH"/>
        </w:rPr>
        <w:tab/>
      </w:r>
      <w:r w:rsidRPr="00CF75EB">
        <w:rPr>
          <w:lang w:val="sv-SE" w:bidi="th-TH"/>
        </w:rPr>
        <w:t>Lulusan Pendidikan Tinggi yang menggunakan karya ilmiah untuk memperoleh ijazah dan gelar, yang terbukti merupakan hasil jiplakan atau plagiat, ijazahnya dinyatakan tidak sah dan gelarnya dicabut oleh Perguruan Tinggi.</w:t>
      </w:r>
    </w:p>
    <w:p w:rsidR="00110F3C" w:rsidRPr="00CF75EB" w:rsidRDefault="003D4A09">
      <w:pPr>
        <w:autoSpaceDE w:val="0"/>
        <w:autoSpaceDN w:val="0"/>
        <w:adjustRightInd w:val="0"/>
        <w:ind w:left="1080" w:hanging="360"/>
        <w:rPr>
          <w:lang w:val="sv-SE" w:bidi="th-TH"/>
        </w:rPr>
      </w:pPr>
      <w:r w:rsidRPr="00CF75EB">
        <w:rPr>
          <w:lang w:val="sv-SE" w:bidi="th-TH"/>
        </w:rPr>
        <w:t>(4)</w:t>
      </w:r>
      <w:r w:rsidR="00110F3C" w:rsidRPr="00CF75EB">
        <w:rPr>
          <w:lang w:val="sv-SE" w:bidi="th-TH"/>
        </w:rPr>
        <w:tab/>
      </w:r>
      <w:r w:rsidRPr="00CF75EB">
        <w:rPr>
          <w:lang w:val="sv-SE" w:bidi="th-TH"/>
        </w:rPr>
        <w:t>Perseorangan, organisasi, atau penyelenggara Pendidikan Tinggi yang tanpa hak dilarang memberikan ijazah.</w:t>
      </w:r>
    </w:p>
    <w:p w:rsidR="00110F3C" w:rsidRPr="00CF75EB" w:rsidRDefault="00110F3C">
      <w:pPr>
        <w:autoSpaceDE w:val="0"/>
        <w:autoSpaceDN w:val="0"/>
        <w:adjustRightInd w:val="0"/>
        <w:ind w:left="900" w:hanging="360"/>
        <w:rPr>
          <w:lang w:val="sv-SE" w:bidi="th-TH"/>
        </w:rPr>
      </w:pPr>
    </w:p>
    <w:p w:rsidR="00110F3C" w:rsidRPr="00CF75EB" w:rsidRDefault="003D4A09">
      <w:pPr>
        <w:autoSpaceDE w:val="0"/>
        <w:autoSpaceDN w:val="0"/>
        <w:adjustRightInd w:val="0"/>
        <w:jc w:val="center"/>
        <w:rPr>
          <w:lang w:val="sv-SE" w:bidi="th-TH"/>
        </w:rPr>
      </w:pPr>
      <w:r w:rsidRPr="00CF75EB">
        <w:rPr>
          <w:lang w:val="sv-SE" w:bidi="th-TH"/>
        </w:rPr>
        <w:t>Pasal 43</w:t>
      </w:r>
    </w:p>
    <w:p w:rsidR="00110F3C" w:rsidRPr="00CF75EB" w:rsidRDefault="003D4A09">
      <w:pPr>
        <w:autoSpaceDE w:val="0"/>
        <w:autoSpaceDN w:val="0"/>
        <w:adjustRightInd w:val="0"/>
        <w:ind w:left="1080" w:hanging="360"/>
        <w:rPr>
          <w:lang w:val="sv-SE" w:bidi="th-TH"/>
        </w:rPr>
      </w:pPr>
      <w:r w:rsidRPr="00CF75EB">
        <w:rPr>
          <w:lang w:val="sv-SE" w:bidi="th-TH"/>
        </w:rPr>
        <w:t>(1)</w:t>
      </w:r>
      <w:r w:rsidR="00110F3C" w:rsidRPr="00CF75EB">
        <w:rPr>
          <w:lang w:val="sv-SE" w:bidi="th-TH"/>
        </w:rPr>
        <w:tab/>
      </w:r>
      <w:r w:rsidRPr="00CF75EB">
        <w:rPr>
          <w:lang w:val="sv-SE" w:bidi="th-TH"/>
        </w:rPr>
        <w:t xml:space="preserve">Sertifikat profesi merupakan pengakuan untuk melakukan praktik profesi yang diperoleh lulusan pendidikan profesi yang diselenggarakan oleh </w:t>
      </w:r>
      <w:r w:rsidRPr="00CF75EB">
        <w:rPr>
          <w:lang w:val="sv-SE" w:bidi="th-TH"/>
        </w:rPr>
        <w:lastRenderedPageBreak/>
        <w:t>Perguruan Tinggi bekerja sama dengan Kementerian, Kementerian lain, LPNK, dan/atau organisasi profesi yang bertanggung jawab atas mutu layanan profesi, dan/atau badan lain sesuai dengan ketentuan peraturan perundang-undangan.</w:t>
      </w:r>
    </w:p>
    <w:p w:rsidR="00110F3C" w:rsidRPr="00CF75EB" w:rsidRDefault="003D4A09">
      <w:pPr>
        <w:autoSpaceDE w:val="0"/>
        <w:autoSpaceDN w:val="0"/>
        <w:adjustRightInd w:val="0"/>
        <w:ind w:left="1080" w:hanging="360"/>
        <w:rPr>
          <w:lang w:val="sv-SE" w:bidi="th-TH"/>
        </w:rPr>
      </w:pPr>
      <w:r w:rsidRPr="00CF75EB">
        <w:rPr>
          <w:lang w:val="sv-SE" w:bidi="th-TH"/>
        </w:rPr>
        <w:t>(2)</w:t>
      </w:r>
      <w:r w:rsidR="00110F3C" w:rsidRPr="00CF75EB">
        <w:rPr>
          <w:lang w:val="sv-SE" w:bidi="th-TH"/>
        </w:rPr>
        <w:tab/>
      </w:r>
      <w:r w:rsidRPr="00CF75EB">
        <w:rPr>
          <w:lang w:val="sv-SE" w:bidi="th-TH"/>
        </w:rPr>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110F3C" w:rsidRPr="00CF75EB" w:rsidRDefault="003D4A09">
      <w:pPr>
        <w:autoSpaceDE w:val="0"/>
        <w:autoSpaceDN w:val="0"/>
        <w:adjustRightInd w:val="0"/>
        <w:ind w:left="1080" w:hanging="360"/>
        <w:rPr>
          <w:lang w:val="sv-SE" w:bidi="th-TH"/>
        </w:rPr>
      </w:pPr>
      <w:r w:rsidRPr="00CF75EB">
        <w:rPr>
          <w:lang w:val="sv-SE" w:bidi="th-TH"/>
        </w:rPr>
        <w:t>(3)</w:t>
      </w:r>
      <w:r w:rsidR="00110F3C" w:rsidRPr="00CF75EB">
        <w:rPr>
          <w:lang w:val="sv-SE" w:bidi="th-TH"/>
        </w:rPr>
        <w:tab/>
      </w:r>
      <w:r w:rsidRPr="00CF75EB">
        <w:rPr>
          <w:lang w:val="sv-SE" w:bidi="th-TH"/>
        </w:rPr>
        <w:t>Perseorangan, organisasi, atau penyelenggara Pendidikan Tinggi yang tanpa hak dilarang memberikan sertifikat profesi.</w:t>
      </w:r>
    </w:p>
    <w:p w:rsidR="00110F3C" w:rsidRPr="00CF75EB" w:rsidRDefault="003D4A09">
      <w:pPr>
        <w:autoSpaceDE w:val="0"/>
        <w:autoSpaceDN w:val="0"/>
        <w:adjustRightInd w:val="0"/>
        <w:ind w:left="1080" w:hanging="360"/>
        <w:rPr>
          <w:lang w:val="sv-SE" w:bidi="th-TH"/>
        </w:rPr>
      </w:pPr>
      <w:r w:rsidRPr="00CF75EB">
        <w:rPr>
          <w:lang w:val="sv-SE" w:bidi="th-TH"/>
        </w:rPr>
        <w:t>(4)</w:t>
      </w:r>
      <w:r w:rsidR="00110F3C" w:rsidRPr="00CF75EB">
        <w:rPr>
          <w:lang w:val="sv-SE" w:bidi="th-TH"/>
        </w:rPr>
        <w:tab/>
      </w:r>
      <w:r w:rsidRPr="00CF75EB">
        <w:rPr>
          <w:lang w:val="sv-SE" w:bidi="th-TH"/>
        </w:rPr>
        <w:t>Ketentuan lebih lanjut mengenai sertifikat profesi sebagaimana dimaksud pada ayat (1) diatur dalam Peraturan Pemerintah.</w:t>
      </w:r>
    </w:p>
    <w:p w:rsidR="00110F3C" w:rsidRPr="00CF75EB" w:rsidRDefault="00110F3C">
      <w:pPr>
        <w:autoSpaceDE w:val="0"/>
        <w:autoSpaceDN w:val="0"/>
        <w:adjustRightInd w:val="0"/>
        <w:ind w:left="900" w:hanging="360"/>
        <w:rPr>
          <w:lang w:val="sv-SE" w:bidi="th-TH"/>
        </w:rPr>
      </w:pPr>
    </w:p>
    <w:p w:rsidR="00110F3C" w:rsidRPr="00CF75EB" w:rsidRDefault="003D4A09">
      <w:pPr>
        <w:autoSpaceDE w:val="0"/>
        <w:autoSpaceDN w:val="0"/>
        <w:adjustRightInd w:val="0"/>
        <w:ind w:left="900" w:hanging="360"/>
        <w:jc w:val="center"/>
        <w:rPr>
          <w:lang w:val="sv-SE" w:bidi="th-TH"/>
        </w:rPr>
      </w:pPr>
      <w:r w:rsidRPr="00CF75EB">
        <w:rPr>
          <w:lang w:val="sv-SE" w:bidi="th-TH"/>
        </w:rPr>
        <w:t>Pasal 44</w:t>
      </w:r>
    </w:p>
    <w:p w:rsidR="00110F3C" w:rsidRPr="00CF75EB" w:rsidRDefault="003D4A09">
      <w:pPr>
        <w:autoSpaceDE w:val="0"/>
        <w:autoSpaceDN w:val="0"/>
        <w:adjustRightInd w:val="0"/>
        <w:ind w:left="1080" w:hanging="360"/>
        <w:rPr>
          <w:lang w:val="sv-SE" w:bidi="th-TH"/>
        </w:rPr>
      </w:pPr>
      <w:r w:rsidRPr="00CF75EB">
        <w:rPr>
          <w:lang w:val="sv-SE" w:bidi="th-TH"/>
        </w:rPr>
        <w:t>(1)</w:t>
      </w:r>
      <w:r w:rsidR="00110F3C" w:rsidRPr="00CF75EB">
        <w:rPr>
          <w:lang w:val="sv-SE" w:bidi="th-TH"/>
        </w:rPr>
        <w:tab/>
      </w:r>
      <w:r w:rsidRPr="00CF75EB">
        <w:rPr>
          <w:lang w:val="sv-SE" w:bidi="th-TH"/>
        </w:rPr>
        <w:t xml:space="preserve">Sertifikat kompetensi merupakan pengakuan kompetensi atas prestasi lulusan yang sesuai dengan keahlian dalam cabang ilmunya dan/atau memiliki prestasi di luar program </w:t>
      </w:r>
      <w:r w:rsidR="00110F3C" w:rsidRPr="00CF75EB">
        <w:rPr>
          <w:lang w:val="sv-SE" w:bidi="th-TH"/>
        </w:rPr>
        <w:t>Pendidikan</w:t>
      </w:r>
      <w:r w:rsidRPr="00CF75EB">
        <w:rPr>
          <w:lang w:val="sv-SE" w:bidi="th-TH"/>
        </w:rPr>
        <w:t>nya.</w:t>
      </w:r>
    </w:p>
    <w:p w:rsidR="00110F3C" w:rsidRPr="00CF75EB" w:rsidRDefault="003D4A09">
      <w:pPr>
        <w:autoSpaceDE w:val="0"/>
        <w:autoSpaceDN w:val="0"/>
        <w:adjustRightInd w:val="0"/>
        <w:ind w:left="1080" w:hanging="360"/>
        <w:rPr>
          <w:lang w:val="sv-SE" w:bidi="th-TH"/>
        </w:rPr>
      </w:pPr>
      <w:r w:rsidRPr="00CF75EB">
        <w:rPr>
          <w:lang w:val="sv-SE" w:bidi="th-TH"/>
        </w:rPr>
        <w:t>(2) Serifikat kompetensi sebagaimana dimaksud pada ayat (1) diterbitkan oleh Perguruan Tinggi bekerja sama dengan organisasi profesi, lembaga pelatihan, atau lembaga sertifikasi yang terakreditasi kepada lulusan yang lulus uji kompetensi.</w:t>
      </w:r>
    </w:p>
    <w:p w:rsidR="00110F3C" w:rsidRPr="00CF75EB" w:rsidRDefault="003D4A09">
      <w:pPr>
        <w:autoSpaceDE w:val="0"/>
        <w:autoSpaceDN w:val="0"/>
        <w:adjustRightInd w:val="0"/>
        <w:ind w:left="1080" w:hanging="360"/>
        <w:rPr>
          <w:lang w:val="sv-SE" w:bidi="th-TH"/>
        </w:rPr>
      </w:pPr>
      <w:r w:rsidRPr="00CF75EB">
        <w:rPr>
          <w:lang w:val="sv-SE" w:bidi="th-TH"/>
        </w:rPr>
        <w:t>(3)</w:t>
      </w:r>
      <w:r w:rsidR="00110F3C" w:rsidRPr="00CF75EB">
        <w:rPr>
          <w:lang w:val="sv-SE" w:bidi="th-TH"/>
        </w:rPr>
        <w:tab/>
      </w:r>
      <w:r w:rsidRPr="00CF75EB">
        <w:rPr>
          <w:lang w:val="sv-SE" w:bidi="th-TH"/>
        </w:rPr>
        <w:t>Sertifikat kompetensi sebagaimana dimaksud pada ayat (2) dapat digunakan sebagai syarat untuk memperoleh pekerjaan tertentu.</w:t>
      </w:r>
    </w:p>
    <w:p w:rsidR="00110F3C" w:rsidRPr="00CF75EB" w:rsidRDefault="003D4A09">
      <w:pPr>
        <w:autoSpaceDE w:val="0"/>
        <w:autoSpaceDN w:val="0"/>
        <w:adjustRightInd w:val="0"/>
        <w:ind w:left="1080" w:hanging="360"/>
        <w:jc w:val="left"/>
        <w:rPr>
          <w:lang w:val="sv-SE" w:bidi="th-TH"/>
        </w:rPr>
      </w:pPr>
      <w:r w:rsidRPr="00CF75EB">
        <w:rPr>
          <w:lang w:val="sv-SE" w:bidi="th-TH"/>
        </w:rPr>
        <w:t>(4) Perseorangan, organisasi, atau penyelenggara Pendidikan Tinggi yang tanpa hak dilarang memberikan sertifikat kompetensi.</w:t>
      </w:r>
    </w:p>
    <w:p w:rsidR="00110F3C" w:rsidRPr="00CF75EB" w:rsidRDefault="003D4A09">
      <w:pPr>
        <w:ind w:left="1080" w:hanging="360"/>
        <w:rPr>
          <w:lang w:val="sv-SE" w:bidi="th-TH"/>
        </w:rPr>
      </w:pPr>
      <w:r w:rsidRPr="00CF75EB">
        <w:rPr>
          <w:lang w:val="sv-SE" w:bidi="th-TH"/>
        </w:rPr>
        <w:t>(5)</w:t>
      </w:r>
      <w:r w:rsidR="00110F3C" w:rsidRPr="00CF75EB">
        <w:rPr>
          <w:lang w:val="sv-SE" w:bidi="th-TH"/>
        </w:rPr>
        <w:tab/>
      </w:r>
      <w:r w:rsidRPr="00CF75EB">
        <w:rPr>
          <w:lang w:val="sv-SE" w:bidi="th-TH"/>
        </w:rPr>
        <w:t>Ketentuan lebih lanjut mengenai sertifikat kompetensi diatur dalam Peraturan Menteri.</w:t>
      </w:r>
    </w:p>
    <w:p w:rsidR="0033332D" w:rsidRPr="00CF75EB" w:rsidRDefault="0033332D">
      <w:pPr>
        <w:rPr>
          <w:lang w:val="sv-SE"/>
        </w:rPr>
      </w:pPr>
    </w:p>
    <w:p w:rsidR="00110F3C" w:rsidRPr="00CF75EB" w:rsidRDefault="003D4A09">
      <w:pPr>
        <w:jc w:val="center"/>
        <w:rPr>
          <w:lang w:val="sv-SE"/>
        </w:rPr>
      </w:pPr>
      <w:r w:rsidRPr="00CF75EB">
        <w:rPr>
          <w:lang w:val="sv-SE"/>
        </w:rPr>
        <w:t>Pasal 55</w:t>
      </w:r>
    </w:p>
    <w:p w:rsidR="00110F3C" w:rsidRPr="00CF75EB" w:rsidRDefault="003D4A09">
      <w:pPr>
        <w:autoSpaceDE w:val="0"/>
        <w:autoSpaceDN w:val="0"/>
        <w:adjustRightInd w:val="0"/>
        <w:ind w:left="1080" w:hanging="360"/>
        <w:rPr>
          <w:lang w:val="sv-SE" w:bidi="th-TH"/>
        </w:rPr>
      </w:pPr>
      <w:r w:rsidRPr="00CF75EB">
        <w:rPr>
          <w:lang w:val="sv-SE" w:bidi="th-TH"/>
        </w:rPr>
        <w:t>(1) Akreditasi merupakan kegiatan penilaian sesuai dengan kriteria yang telah ditetapkan berdasarkan Standar Nasional Pendidikan Tinggi.</w:t>
      </w:r>
    </w:p>
    <w:p w:rsidR="00110F3C" w:rsidRPr="00CF75EB" w:rsidRDefault="003D4A09">
      <w:pPr>
        <w:autoSpaceDE w:val="0"/>
        <w:autoSpaceDN w:val="0"/>
        <w:adjustRightInd w:val="0"/>
        <w:ind w:left="1080" w:hanging="360"/>
        <w:rPr>
          <w:lang w:val="sv-SE" w:bidi="th-TH"/>
        </w:rPr>
      </w:pPr>
      <w:r w:rsidRPr="00CF75EB">
        <w:rPr>
          <w:lang w:val="sv-SE" w:bidi="th-TH"/>
        </w:rPr>
        <w:t>(2)</w:t>
      </w:r>
      <w:r w:rsidR="00110F3C" w:rsidRPr="00CF75EB">
        <w:rPr>
          <w:lang w:val="sv-SE" w:bidi="th-TH"/>
        </w:rPr>
        <w:tab/>
      </w:r>
      <w:r w:rsidRPr="00CF75EB">
        <w:rPr>
          <w:lang w:val="sv-SE" w:bidi="th-TH"/>
        </w:rPr>
        <w:t xml:space="preserve">Akreditasi sebagaimana dimaksud pada ayat (1) dilakukan untuk menentukan kelayakan Program </w:t>
      </w:r>
      <w:r w:rsidR="00110F3C" w:rsidRPr="00CF75EB">
        <w:rPr>
          <w:lang w:val="sv-SE" w:bidi="th-TH"/>
        </w:rPr>
        <w:t>Pendidikan</w:t>
      </w:r>
      <w:r w:rsidRPr="00CF75EB">
        <w:rPr>
          <w:lang w:val="sv-SE" w:bidi="th-TH"/>
        </w:rPr>
        <w:t xml:space="preserve"> dan Perguruan Tinggi atas dasar kriteria yang mengacu pada Standar Nasional Pendidikan Tinggi.</w:t>
      </w:r>
    </w:p>
    <w:p w:rsidR="00110F3C" w:rsidRPr="00CF75EB" w:rsidRDefault="003D4A09">
      <w:pPr>
        <w:autoSpaceDE w:val="0"/>
        <w:autoSpaceDN w:val="0"/>
        <w:adjustRightInd w:val="0"/>
        <w:ind w:left="1080" w:hanging="360"/>
        <w:rPr>
          <w:lang w:val="sv-SE" w:bidi="th-TH"/>
        </w:rPr>
      </w:pPr>
      <w:r w:rsidRPr="00CF75EB">
        <w:rPr>
          <w:lang w:val="sv-SE" w:bidi="th-TH"/>
        </w:rPr>
        <w:t>(3)</w:t>
      </w:r>
      <w:r w:rsidR="00110F3C" w:rsidRPr="00CF75EB">
        <w:rPr>
          <w:lang w:val="sv-SE" w:bidi="th-TH"/>
        </w:rPr>
        <w:tab/>
      </w:r>
      <w:r w:rsidRPr="00CF75EB">
        <w:rPr>
          <w:lang w:val="sv-SE" w:bidi="th-TH"/>
        </w:rPr>
        <w:t>Pemerintah membentuk Badan Akreditasi Nasional Perguruan Tinggi untuk mengembangkan sistem akreditasi.</w:t>
      </w:r>
    </w:p>
    <w:p w:rsidR="00110F3C" w:rsidRPr="00CF75EB" w:rsidRDefault="003D4A09">
      <w:pPr>
        <w:autoSpaceDE w:val="0"/>
        <w:autoSpaceDN w:val="0"/>
        <w:adjustRightInd w:val="0"/>
        <w:ind w:left="1080" w:hanging="360"/>
        <w:rPr>
          <w:lang w:val="sv-SE" w:bidi="th-TH"/>
        </w:rPr>
      </w:pPr>
      <w:r w:rsidRPr="00CF75EB">
        <w:rPr>
          <w:lang w:val="sv-SE" w:bidi="th-TH"/>
        </w:rPr>
        <w:t>(4)</w:t>
      </w:r>
      <w:r w:rsidR="00110F3C" w:rsidRPr="00CF75EB">
        <w:rPr>
          <w:lang w:val="sv-SE" w:bidi="th-TH"/>
        </w:rPr>
        <w:tab/>
      </w:r>
      <w:r w:rsidRPr="00CF75EB">
        <w:rPr>
          <w:lang w:val="sv-SE" w:bidi="th-TH"/>
        </w:rPr>
        <w:t>Akreditasi Perguruan Tinggi dilakukan oleh Badan Akreditasi Nasional Perguruan Tinggi.</w:t>
      </w:r>
    </w:p>
    <w:p w:rsidR="00110F3C" w:rsidRPr="00CF75EB" w:rsidRDefault="003D4A09">
      <w:pPr>
        <w:autoSpaceDE w:val="0"/>
        <w:autoSpaceDN w:val="0"/>
        <w:adjustRightInd w:val="0"/>
        <w:ind w:left="1080" w:hanging="360"/>
        <w:rPr>
          <w:lang w:val="sv-SE" w:bidi="th-TH"/>
        </w:rPr>
      </w:pPr>
      <w:r w:rsidRPr="00CF75EB">
        <w:rPr>
          <w:lang w:val="sv-SE" w:bidi="th-TH"/>
        </w:rPr>
        <w:t>(5)</w:t>
      </w:r>
      <w:r w:rsidR="00110F3C" w:rsidRPr="00CF75EB">
        <w:rPr>
          <w:lang w:val="sv-SE" w:bidi="th-TH"/>
        </w:rPr>
        <w:tab/>
      </w:r>
      <w:r w:rsidRPr="00CF75EB">
        <w:rPr>
          <w:lang w:val="sv-SE" w:bidi="th-TH"/>
        </w:rPr>
        <w:t xml:space="preserve">Akreditasi Program </w:t>
      </w:r>
      <w:r w:rsidR="00110F3C" w:rsidRPr="00CF75EB">
        <w:rPr>
          <w:lang w:val="sv-SE" w:bidi="th-TH"/>
        </w:rPr>
        <w:t>Pendidikan</w:t>
      </w:r>
      <w:r w:rsidRPr="00CF75EB">
        <w:rPr>
          <w:lang w:val="sv-SE" w:bidi="th-TH"/>
        </w:rPr>
        <w:t xml:space="preserve"> sebagai bentuk akuntabilitas publik dilakukan oleh lembaga akreditasi mandiri.</w:t>
      </w:r>
    </w:p>
    <w:p w:rsidR="00110F3C" w:rsidRPr="00CF75EB" w:rsidRDefault="003D4A09">
      <w:pPr>
        <w:autoSpaceDE w:val="0"/>
        <w:autoSpaceDN w:val="0"/>
        <w:adjustRightInd w:val="0"/>
        <w:ind w:left="1080" w:hanging="360"/>
        <w:rPr>
          <w:lang w:val="sv-SE" w:bidi="th-TH"/>
        </w:rPr>
      </w:pPr>
      <w:r w:rsidRPr="00CF75EB">
        <w:rPr>
          <w:lang w:val="sv-SE" w:bidi="th-TH"/>
        </w:rPr>
        <w:t>(6)</w:t>
      </w:r>
      <w:r w:rsidR="00110F3C" w:rsidRPr="00CF75EB">
        <w:rPr>
          <w:lang w:val="sv-SE" w:bidi="th-TH"/>
        </w:rPr>
        <w:tab/>
      </w:r>
      <w:r w:rsidRPr="00CF75EB">
        <w:rPr>
          <w:lang w:val="sv-SE" w:bidi="th-TH"/>
        </w:rPr>
        <w:t>Lembaga akreditasi mandiri sebagaimana dimaksud pada ayat (5) merupakan lembaga mandiri bentukan Pemerintah atau lembaga mandiri bentukan Masyarakat yang diakui oleh Pemerintah atas rekomendasi Badan Akreditasi Nasional Perguruan Tinggi.</w:t>
      </w:r>
    </w:p>
    <w:p w:rsidR="00110F3C" w:rsidRPr="00CF75EB" w:rsidRDefault="003D4A09">
      <w:pPr>
        <w:autoSpaceDE w:val="0"/>
        <w:autoSpaceDN w:val="0"/>
        <w:adjustRightInd w:val="0"/>
        <w:ind w:left="1080" w:hanging="360"/>
        <w:rPr>
          <w:lang w:val="sv-SE" w:bidi="th-TH"/>
        </w:rPr>
      </w:pPr>
      <w:r w:rsidRPr="00CF75EB">
        <w:rPr>
          <w:lang w:val="sv-SE" w:bidi="th-TH"/>
        </w:rPr>
        <w:t>(7)</w:t>
      </w:r>
      <w:r w:rsidR="00110F3C" w:rsidRPr="00CF75EB">
        <w:rPr>
          <w:lang w:val="sv-SE" w:bidi="th-TH"/>
        </w:rPr>
        <w:tab/>
      </w:r>
      <w:r w:rsidRPr="00CF75EB">
        <w:rPr>
          <w:lang w:val="sv-SE" w:bidi="th-TH"/>
        </w:rPr>
        <w:t>Lembaga akreditasi mandiri sebagaimana dimaksud pada ayat (6) dibentuk berdasarkan rumpun ilmu dan/atau cabang ilmu serta dapat berdasarkan kewilayahan.</w:t>
      </w:r>
    </w:p>
    <w:p w:rsidR="00110F3C" w:rsidRPr="00CF75EB" w:rsidRDefault="003D4A09">
      <w:pPr>
        <w:autoSpaceDE w:val="0"/>
        <w:autoSpaceDN w:val="0"/>
        <w:adjustRightInd w:val="0"/>
        <w:ind w:left="1080" w:hanging="360"/>
        <w:rPr>
          <w:lang w:val="sv-SE" w:bidi="th-TH"/>
        </w:rPr>
      </w:pPr>
      <w:r w:rsidRPr="00CF75EB">
        <w:rPr>
          <w:lang w:val="sv-SE" w:bidi="th-TH"/>
        </w:rPr>
        <w:lastRenderedPageBreak/>
        <w:t>(8)</w:t>
      </w:r>
      <w:r w:rsidR="00110F3C" w:rsidRPr="00CF75EB">
        <w:rPr>
          <w:lang w:val="sv-SE" w:bidi="th-TH"/>
        </w:rPr>
        <w:tab/>
      </w:r>
      <w:r w:rsidRPr="00CF75EB">
        <w:rPr>
          <w:lang w:val="sv-SE" w:bidi="th-TH"/>
        </w:rPr>
        <w:t>Ketentuan lebih lanjut mengenai akreditasi sebagaimana dimaksud pada ayat (1), Badan Akreditasi Nasional Pendidikan Tinggi sebagaimana dimaksud pada ayat (4), dan lembaga akreditasi mandiri sebagaimana dimaksud pada ayat (5) diatur dalam Peraturan Menteri.</w:t>
      </w:r>
    </w:p>
    <w:p w:rsidR="00110F3C" w:rsidRPr="00CF75EB" w:rsidRDefault="00110F3C">
      <w:pPr>
        <w:jc w:val="center"/>
        <w:rPr>
          <w:lang w:val="sv-SE"/>
        </w:rPr>
      </w:pPr>
    </w:p>
    <w:p w:rsidR="00110F3C" w:rsidRPr="00CF75EB" w:rsidRDefault="00110F3C">
      <w:pPr>
        <w:rPr>
          <w:lang w:val="sv-SE"/>
        </w:rPr>
      </w:pPr>
    </w:p>
    <w:p w:rsidR="00110F3C" w:rsidRPr="00CF75EB" w:rsidRDefault="003D4A09">
      <w:r w:rsidRPr="00CF75EB">
        <w:t>Undang-</w:t>
      </w:r>
      <w:r w:rsidRPr="00CF75EB">
        <w:rPr>
          <w:lang w:val="id-ID"/>
        </w:rPr>
        <w:t>U</w:t>
      </w:r>
      <w:r w:rsidRPr="00CF75EB">
        <w:t>ndang Nomor 14 Tahun 2005 tentang Guru dan Dosen adalah sebagai berikut</w:t>
      </w:r>
      <w:r w:rsidRPr="00CF75EB">
        <w:rPr>
          <w:lang w:val="id-ID"/>
        </w:rPr>
        <w:t>.</w:t>
      </w:r>
    </w:p>
    <w:p w:rsidR="00110F3C" w:rsidRPr="00CF75EB" w:rsidRDefault="003D4A09">
      <w:pPr>
        <w:jc w:val="center"/>
      </w:pPr>
      <w:r w:rsidRPr="00CF75EB">
        <w:t>Pasal 47</w:t>
      </w:r>
    </w:p>
    <w:p w:rsidR="0033332D" w:rsidRPr="00CF75EB" w:rsidRDefault="003D4A09">
      <w:pPr>
        <w:numPr>
          <w:ilvl w:val="0"/>
          <w:numId w:val="8"/>
        </w:numPr>
        <w:tabs>
          <w:tab w:val="clear" w:pos="1440"/>
        </w:tabs>
        <w:ind w:left="1080" w:hanging="540"/>
      </w:pPr>
      <w:r w:rsidRPr="00CF75EB">
        <w:t>Sertifikat pendidik untuk dosen sebagaimana dimaksud dalam Pasal 45 diberikan setelah memenuhi syarat sebagai berikut:</w:t>
      </w:r>
    </w:p>
    <w:p w:rsidR="0033332D" w:rsidRPr="00CF75EB" w:rsidRDefault="003D4A09">
      <w:pPr>
        <w:numPr>
          <w:ilvl w:val="1"/>
          <w:numId w:val="8"/>
        </w:numPr>
        <w:tabs>
          <w:tab w:val="clear" w:pos="1440"/>
        </w:tabs>
      </w:pPr>
      <w:r w:rsidRPr="00CF75EB">
        <w:t>memiliki  pengalaman kerja sebagai pendidik sekurang-kurangnya 2 (dua) tahun;</w:t>
      </w:r>
    </w:p>
    <w:p w:rsidR="0033332D" w:rsidRPr="00CF75EB" w:rsidRDefault="003D4A09">
      <w:pPr>
        <w:numPr>
          <w:ilvl w:val="1"/>
          <w:numId w:val="8"/>
        </w:numPr>
        <w:tabs>
          <w:tab w:val="clear" w:pos="1440"/>
        </w:tabs>
      </w:pPr>
      <w:r w:rsidRPr="00CF75EB">
        <w:t>memiliki jabatan akademik sekurang-kurangnya asisten ahli; dan</w:t>
      </w:r>
    </w:p>
    <w:p w:rsidR="0033332D" w:rsidRPr="00CF75EB" w:rsidRDefault="003D4A09">
      <w:pPr>
        <w:numPr>
          <w:ilvl w:val="1"/>
          <w:numId w:val="8"/>
        </w:numPr>
        <w:tabs>
          <w:tab w:val="clear" w:pos="1440"/>
        </w:tabs>
      </w:pPr>
      <w:r w:rsidRPr="00CF75EB">
        <w:t>lulus sertifikasi yang dilakukan oleh perguruan tinggi yang menyelenggarakan program pengadaan tenaga kependidikan pada perguruan tinggi yang ditetapkan oleh pemerintah</w:t>
      </w:r>
    </w:p>
    <w:p w:rsidR="0033332D" w:rsidRPr="00CF75EB" w:rsidRDefault="003D4A09">
      <w:pPr>
        <w:numPr>
          <w:ilvl w:val="0"/>
          <w:numId w:val="8"/>
        </w:numPr>
        <w:tabs>
          <w:tab w:val="clear" w:pos="1440"/>
        </w:tabs>
        <w:ind w:left="1080" w:hanging="540"/>
      </w:pPr>
      <w:r w:rsidRPr="00CF75EB">
        <w:t>Pemerintah menetapkan perguruan tinggi yang terakreditasi untuk menyelenggarakan program pengadaan tenaga kependidikan sesuai dengan kebutuhan.</w:t>
      </w:r>
    </w:p>
    <w:p w:rsidR="0033332D" w:rsidRPr="00CF75EB" w:rsidRDefault="003D4A09">
      <w:pPr>
        <w:numPr>
          <w:ilvl w:val="0"/>
          <w:numId w:val="8"/>
        </w:numPr>
        <w:tabs>
          <w:tab w:val="clear" w:pos="1440"/>
        </w:tabs>
        <w:ind w:left="1080" w:hanging="540"/>
      </w:pPr>
      <w:r w:rsidRPr="00CF75EB">
        <w:t>Ketentuan lebih lanjut mengenai sertifikat pendidik untuk dosen sebagaimana dimaksud pada ayat (1) dan penetapan perguruan tinggi yang terakreditasi sebagaimana dimaksud pada ayat (2) diatur dengan Peraturan Pemerintah.</w:t>
      </w:r>
    </w:p>
    <w:p w:rsidR="00110F3C" w:rsidRPr="00CF75EB" w:rsidRDefault="00110F3C">
      <w:pPr>
        <w:rPr>
          <w:lang w:val="id-ID"/>
        </w:rPr>
      </w:pPr>
    </w:p>
    <w:p w:rsidR="00110F3C" w:rsidRPr="00CF75EB" w:rsidRDefault="00110F3C">
      <w:pPr>
        <w:rPr>
          <w:lang w:val="id-ID"/>
        </w:rPr>
      </w:pPr>
    </w:p>
    <w:p w:rsidR="00110F3C" w:rsidRPr="00CF75EB" w:rsidRDefault="003D4A09">
      <w:r w:rsidRPr="00CF75EB">
        <w:t>Selanjutnya, Peraturan Pemerintah Republik Indonesia Nomor 19 Tahun 2005 tentang Standar Nasional Pendidikan yang berkaitan dengan akreditasi adalah sebagai berikut.</w:t>
      </w:r>
    </w:p>
    <w:p w:rsidR="00110F3C" w:rsidRPr="00CF75EB" w:rsidRDefault="003D4A09">
      <w:pPr>
        <w:jc w:val="center"/>
      </w:pPr>
      <w:r w:rsidRPr="00CF75EB">
        <w:t>Pasal 86</w:t>
      </w:r>
    </w:p>
    <w:p w:rsidR="0033332D" w:rsidRPr="00CF75EB" w:rsidRDefault="003D4A09">
      <w:pPr>
        <w:numPr>
          <w:ilvl w:val="0"/>
          <w:numId w:val="4"/>
        </w:numPr>
        <w:tabs>
          <w:tab w:val="clear" w:pos="732"/>
        </w:tabs>
        <w:ind w:left="1080" w:hanging="540"/>
      </w:pPr>
      <w:r w:rsidRPr="00CF75EB">
        <w:t>Pemerintah melakukan akreditasi pada setiap jenjang dan satuan pendidikan untuk menentukan kelayakan program dan/atau satuan pendidikan.</w:t>
      </w:r>
    </w:p>
    <w:p w:rsidR="0033332D" w:rsidRPr="00CF75EB" w:rsidRDefault="003D4A09">
      <w:pPr>
        <w:numPr>
          <w:ilvl w:val="0"/>
          <w:numId w:val="4"/>
        </w:numPr>
        <w:tabs>
          <w:tab w:val="clear" w:pos="732"/>
        </w:tabs>
        <w:ind w:left="1080" w:hanging="540"/>
      </w:pPr>
      <w:r w:rsidRPr="00CF75EB">
        <w:t>Kewenangan akreditasi sebagaimana dimaksud pada ayat (1) dapat pula dilakukan oleh lembaga mandiri yang diberi kewenangan oleh Pemerintah untuk melakukan akreditasi.</w:t>
      </w:r>
    </w:p>
    <w:p w:rsidR="0033332D" w:rsidRPr="00CF75EB" w:rsidRDefault="003D4A09">
      <w:pPr>
        <w:numPr>
          <w:ilvl w:val="0"/>
          <w:numId w:val="4"/>
        </w:numPr>
        <w:tabs>
          <w:tab w:val="clear" w:pos="732"/>
        </w:tabs>
        <w:ind w:left="1080" w:hanging="540"/>
      </w:pPr>
      <w:r w:rsidRPr="00CF75EB">
        <w:t xml:space="preserve">Akreditasi sebagaimana dimaksud pada ayat (1) dan ayat (2) sebagai bentuk akuntabilitas kepada publik dilakukan secara obyektif, adil, transparan, dan komprehensif dengan menggunakan instrumen dan kriteria yang mengacu kepada Standar Nasional Pendidikan. </w:t>
      </w:r>
    </w:p>
    <w:p w:rsidR="00110F3C" w:rsidRPr="00CF75EB" w:rsidRDefault="00110F3C">
      <w:pPr>
        <w:jc w:val="center"/>
      </w:pPr>
    </w:p>
    <w:p w:rsidR="00110F3C" w:rsidRPr="00CF75EB" w:rsidRDefault="003D4A09">
      <w:pPr>
        <w:jc w:val="center"/>
      </w:pPr>
      <w:r w:rsidRPr="00CF75EB">
        <w:t>Pasal 87</w:t>
      </w:r>
    </w:p>
    <w:p w:rsidR="0033332D" w:rsidRPr="00CF75EB" w:rsidRDefault="003D4A09">
      <w:pPr>
        <w:numPr>
          <w:ilvl w:val="0"/>
          <w:numId w:val="5"/>
        </w:numPr>
        <w:tabs>
          <w:tab w:val="clear" w:pos="732"/>
        </w:tabs>
        <w:ind w:left="1080" w:hanging="540"/>
        <w:jc w:val="left"/>
      </w:pPr>
      <w:r w:rsidRPr="00CF75EB">
        <w:t>Akreditasi oleh Pemerintah sebagaimana dimaksud dalam Pasal 86 ayat (1) dilakukan oleh:</w:t>
      </w:r>
    </w:p>
    <w:p w:rsidR="0033332D" w:rsidRPr="00CF75EB" w:rsidRDefault="003D4A09">
      <w:pPr>
        <w:numPr>
          <w:ilvl w:val="2"/>
          <w:numId w:val="3"/>
        </w:numPr>
        <w:tabs>
          <w:tab w:val="clear" w:pos="3510"/>
        </w:tabs>
        <w:ind w:left="1440" w:hanging="360"/>
        <w:jc w:val="left"/>
      </w:pPr>
      <w:r w:rsidRPr="00CF75EB">
        <w:t>Badan Akreditasi Nasional Sekolah/Madrasah (BAN-S/M) terhadap program dan/atau satuan pendidikan pendidikan jalur formal pada jenjang pendidikan dasar dan menengah;</w:t>
      </w:r>
    </w:p>
    <w:p w:rsidR="0033332D" w:rsidRPr="00CF75EB" w:rsidRDefault="003D4A09">
      <w:pPr>
        <w:numPr>
          <w:ilvl w:val="2"/>
          <w:numId w:val="3"/>
        </w:numPr>
        <w:tabs>
          <w:tab w:val="clear" w:pos="3510"/>
        </w:tabs>
        <w:ind w:left="1440" w:hanging="360"/>
      </w:pPr>
      <w:r w:rsidRPr="00CF75EB">
        <w:t>Badan Akreditasi Nasional Perguruan Tinggi (BAN-PT) terhadap program dan/atau satuan pendidi</w:t>
      </w:r>
      <w:r w:rsidRPr="00CF75EB">
        <w:rPr>
          <w:lang w:val="id-ID"/>
        </w:rPr>
        <w:t>k</w:t>
      </w:r>
      <w:r w:rsidRPr="00CF75EB">
        <w:t>an jenjang pendidikan Tinggi; dan</w:t>
      </w:r>
    </w:p>
    <w:p w:rsidR="0033332D" w:rsidRPr="00CF75EB" w:rsidRDefault="003D4A09">
      <w:pPr>
        <w:numPr>
          <w:ilvl w:val="2"/>
          <w:numId w:val="3"/>
        </w:numPr>
        <w:tabs>
          <w:tab w:val="clear" w:pos="3510"/>
        </w:tabs>
        <w:ind w:left="1440" w:hanging="360"/>
      </w:pPr>
      <w:r w:rsidRPr="00CF75EB">
        <w:lastRenderedPageBreak/>
        <w:t>Badan Akreditasi Nasional Pendidikan Non Formal (BAN-PNF) terhadap program dan/atau satuan pendidikan jalur nonformal</w:t>
      </w:r>
      <w:r w:rsidRPr="00CF75EB">
        <w:rPr>
          <w:lang w:val="id-ID"/>
        </w:rPr>
        <w:t>.</w:t>
      </w:r>
    </w:p>
    <w:p w:rsidR="0033332D" w:rsidRPr="00CF75EB" w:rsidRDefault="003D4A09">
      <w:pPr>
        <w:numPr>
          <w:ilvl w:val="0"/>
          <w:numId w:val="5"/>
        </w:numPr>
        <w:tabs>
          <w:tab w:val="clear" w:pos="732"/>
          <w:tab w:val="left" w:pos="1080"/>
          <w:tab w:val="left" w:pos="3420"/>
        </w:tabs>
        <w:ind w:left="1080" w:hanging="540"/>
      </w:pPr>
      <w:r w:rsidRPr="00CF75EB">
        <w:t>Dalam melaksanakan akreditasi sebagaimana dimaksud pada ayat (1), BAN-S/M dibantu oleh badan akreditasi provinsi yang dibentuk oleh Gubernur.</w:t>
      </w:r>
    </w:p>
    <w:p w:rsidR="0033332D" w:rsidRPr="00CF75EB" w:rsidRDefault="003D4A09">
      <w:pPr>
        <w:numPr>
          <w:ilvl w:val="0"/>
          <w:numId w:val="5"/>
        </w:numPr>
        <w:tabs>
          <w:tab w:val="clear" w:pos="732"/>
          <w:tab w:val="left" w:pos="1080"/>
          <w:tab w:val="left" w:pos="3420"/>
        </w:tabs>
        <w:ind w:left="1080" w:hanging="540"/>
      </w:pPr>
      <w:r w:rsidRPr="00CF75EB">
        <w:t>Badan akreditasi sebagaimana dimaksud pada ayat (1) berada di bawah dan bertanggung jawab kepada Menteri.</w:t>
      </w:r>
    </w:p>
    <w:p w:rsidR="0033332D" w:rsidRPr="00CF75EB" w:rsidRDefault="003D4A09">
      <w:pPr>
        <w:numPr>
          <w:ilvl w:val="0"/>
          <w:numId w:val="5"/>
        </w:numPr>
        <w:tabs>
          <w:tab w:val="clear" w:pos="732"/>
          <w:tab w:val="left" w:pos="1080"/>
          <w:tab w:val="left" w:pos="3420"/>
        </w:tabs>
        <w:ind w:left="1080" w:hanging="540"/>
      </w:pPr>
      <w:r w:rsidRPr="00CF75EB">
        <w:t>Dalam melaksanakan tugas dan fungsinya badan akreditasi sebagaimana dimaksud pada ayat (1) bersifat mandiri.</w:t>
      </w:r>
    </w:p>
    <w:p w:rsidR="0033332D" w:rsidRPr="00CF75EB" w:rsidRDefault="003D4A09">
      <w:pPr>
        <w:numPr>
          <w:ilvl w:val="0"/>
          <w:numId w:val="5"/>
        </w:numPr>
        <w:tabs>
          <w:tab w:val="clear" w:pos="732"/>
          <w:tab w:val="left" w:pos="1080"/>
          <w:tab w:val="left" w:pos="3420"/>
        </w:tabs>
        <w:ind w:left="1080" w:hanging="540"/>
      </w:pPr>
      <w:r w:rsidRPr="00CF75EB">
        <w:t>Ketentuan mengenai badan akreditasi sebagaimana dimaksud pada ayat (2) diatur lebih lanjut dengan Peraturan Menteri.</w:t>
      </w:r>
    </w:p>
    <w:p w:rsidR="00110F3C" w:rsidRPr="00CF75EB" w:rsidRDefault="00110F3C">
      <w:pPr>
        <w:tabs>
          <w:tab w:val="left" w:pos="1080"/>
          <w:tab w:val="left" w:pos="3420"/>
        </w:tabs>
        <w:jc w:val="left"/>
      </w:pPr>
    </w:p>
    <w:p w:rsidR="00110F3C" w:rsidRPr="00CF75EB" w:rsidRDefault="003D4A09">
      <w:pPr>
        <w:jc w:val="center"/>
      </w:pPr>
      <w:r w:rsidRPr="00CF75EB">
        <w:t>Pasal 88</w:t>
      </w:r>
    </w:p>
    <w:p w:rsidR="0033332D" w:rsidRPr="00CF75EB" w:rsidRDefault="003D4A09">
      <w:pPr>
        <w:numPr>
          <w:ilvl w:val="0"/>
          <w:numId w:val="6"/>
        </w:numPr>
        <w:tabs>
          <w:tab w:val="clear" w:pos="720"/>
        </w:tabs>
        <w:ind w:left="1080" w:hanging="540"/>
      </w:pPr>
      <w:r w:rsidRPr="00CF75EB">
        <w:t>Lembaga mandiri sebagaimana dimaksud dalam Pasal 86 ayat (2) dapat melakukan fungsinya setelah mendapat pengakuan dari Menteri.</w:t>
      </w:r>
    </w:p>
    <w:p w:rsidR="0033332D" w:rsidRPr="00CF75EB" w:rsidRDefault="003D4A09">
      <w:pPr>
        <w:numPr>
          <w:ilvl w:val="0"/>
          <w:numId w:val="6"/>
        </w:numPr>
        <w:tabs>
          <w:tab w:val="clear" w:pos="720"/>
        </w:tabs>
        <w:ind w:left="1080" w:hanging="540"/>
      </w:pPr>
      <w:r w:rsidRPr="00CF75EB">
        <w:t>Untuk memperoleh pengakuan sebagaimana dimaksud pada ayat (1) lembaga mandiri wajib memenuhi persyaratan sekurang-kurangnya:</w:t>
      </w:r>
    </w:p>
    <w:p w:rsidR="00110F3C" w:rsidRPr="00CF75EB" w:rsidRDefault="003D4A09">
      <w:pPr>
        <w:ind w:left="1440" w:hanging="360"/>
        <w:jc w:val="left"/>
      </w:pPr>
      <w:r w:rsidRPr="00CF75EB">
        <w:t xml:space="preserve">a. </w:t>
      </w:r>
      <w:r w:rsidR="00110F3C" w:rsidRPr="00CF75EB">
        <w:tab/>
      </w:r>
      <w:r w:rsidRPr="00CF75EB">
        <w:t>Berbadan hukum Indonesia yang bersifat nirlaba.</w:t>
      </w:r>
    </w:p>
    <w:p w:rsidR="00110F3C" w:rsidRPr="00CF75EB" w:rsidRDefault="003D4A09">
      <w:pPr>
        <w:ind w:left="1440" w:hanging="360"/>
      </w:pPr>
      <w:r w:rsidRPr="00CF75EB">
        <w:t>b.</w:t>
      </w:r>
      <w:r w:rsidR="00110F3C" w:rsidRPr="00CF75EB">
        <w:tab/>
      </w:r>
      <w:r w:rsidRPr="00CF75EB">
        <w:t>Memiliki tenaga ahli yang berpengalaman di bidang evaluasi</w:t>
      </w:r>
    </w:p>
    <w:p w:rsidR="00110F3C" w:rsidRPr="00CF75EB" w:rsidRDefault="00110F3C">
      <w:pPr>
        <w:ind w:left="1440" w:hanging="360"/>
      </w:pPr>
      <w:r w:rsidRPr="00CF75EB">
        <w:tab/>
      </w:r>
      <w:r w:rsidR="003D4A09" w:rsidRPr="00CF75EB">
        <w:t>pendidikan.</w:t>
      </w:r>
    </w:p>
    <w:p w:rsidR="0033332D" w:rsidRPr="00CF75EB" w:rsidRDefault="003D4A09">
      <w:pPr>
        <w:numPr>
          <w:ilvl w:val="0"/>
          <w:numId w:val="6"/>
        </w:numPr>
        <w:tabs>
          <w:tab w:val="clear" w:pos="720"/>
        </w:tabs>
        <w:ind w:left="1080" w:hanging="540"/>
        <w:rPr>
          <w:lang w:val="id-ID"/>
        </w:rPr>
      </w:pPr>
      <w:r w:rsidRPr="00CF75EB">
        <w:t>Ketentuan lebih lanjut mengenai lembaga mandiri sebagaimana dimaksud pada ayat (1) dan (2) diatur dengan Peraturan Menteri.</w:t>
      </w:r>
    </w:p>
    <w:p w:rsidR="00110F3C" w:rsidRPr="00CF75EB" w:rsidRDefault="00110F3C"/>
    <w:p w:rsidR="00110F3C" w:rsidRPr="00CF75EB" w:rsidRDefault="00110F3C"/>
    <w:p w:rsidR="0033332D" w:rsidRPr="00CF75EB" w:rsidRDefault="00110F3C">
      <w:pPr>
        <w:pStyle w:val="ListParagraph"/>
        <w:ind w:left="0"/>
        <w:rPr>
          <w:b/>
          <w:lang w:val="sv-SE"/>
        </w:rPr>
      </w:pPr>
      <w:r w:rsidRPr="00CF75EB">
        <w:rPr>
          <w:rFonts w:cs="Arial"/>
          <w:b/>
          <w:lang w:val="sv-SE"/>
        </w:rPr>
        <w:t xml:space="preserve">1.4 </w:t>
      </w:r>
      <w:r w:rsidR="003D4A09" w:rsidRPr="00CF75EB">
        <w:rPr>
          <w:rFonts w:cs="Arial"/>
          <w:b/>
          <w:lang w:val="sv-SE"/>
        </w:rPr>
        <w:t xml:space="preserve">Landasan Filosofis Profesi </w:t>
      </w:r>
      <w:r w:rsidRPr="00CF75EB">
        <w:rPr>
          <w:rFonts w:cs="Arial"/>
          <w:b/>
          <w:lang w:val="sv-SE"/>
        </w:rPr>
        <w:t>Dokter Spesialis Forensik</w:t>
      </w:r>
    </w:p>
    <w:p w:rsidR="0033332D" w:rsidRPr="00CF75EB" w:rsidRDefault="00110F3C">
      <w:pPr>
        <w:pStyle w:val="ListParagraph"/>
        <w:ind w:left="360"/>
        <w:rPr>
          <w:lang w:val="sv-SE"/>
        </w:rPr>
      </w:pPr>
      <w:r w:rsidRPr="00CF75EB">
        <w:rPr>
          <w:b/>
          <w:lang w:val="sv-SE"/>
        </w:rPr>
        <w:tab/>
      </w:r>
      <w:r w:rsidRPr="00CF75EB">
        <w:rPr>
          <w:lang w:val="sv-SE"/>
        </w:rPr>
        <w:t>Secara filosofis, profesi dokter spesialis forensik menjadi ada karena adanya kebutuhan untuk mengungkap kebenaran demi berjalannya proses peradilan yang adil, bebas, dan tidak memihak. Pihak peradilan Indonesia menyadari bahwa mereka bukan ahli dalam segala bidang sehingga mereka memerlukan bantuan ahli bidang lain diluar hukum dalam mengungkap serta membuat terang dan jelas suatu perkara hukum terutama perkara pidana.</w:t>
      </w:r>
    </w:p>
    <w:p w:rsidR="00110F3C" w:rsidRPr="00CF75EB" w:rsidRDefault="00110F3C" w:rsidP="00102767">
      <w:pPr>
        <w:pStyle w:val="ListParagraph"/>
        <w:ind w:left="360" w:firstLine="360"/>
        <w:rPr>
          <w:lang w:val="sv-SE"/>
        </w:rPr>
      </w:pPr>
      <w:r w:rsidRPr="00CF75EB">
        <w:rPr>
          <w:lang w:val="sv-SE"/>
        </w:rPr>
        <w:t>Dalam hal penanganan perkara hukum yang melibatkan tubuh dan nyawa manusia, maka pihak peradilan Indonesia diberi kewenangan untuk meminta bantuan dokter yang dipandang sebagai ahli dalam bidang tubuh dan nyawa manusia. Kewenangan ini dituangkan dalam seperangkat peraturan hukum yang mewajibkan dokter untuk membantu peradilan yang bersifat mengikat dengan sanksi pidana bagi yang tidak memenuhi kewajiban tersebut.</w:t>
      </w:r>
    </w:p>
    <w:p w:rsidR="00110F3C" w:rsidRPr="00CF75EB" w:rsidRDefault="00110F3C" w:rsidP="00102767">
      <w:pPr>
        <w:pStyle w:val="ListParagraph"/>
        <w:ind w:left="360" w:firstLine="360"/>
        <w:rPr>
          <w:lang w:val="sv-SE"/>
        </w:rPr>
      </w:pPr>
      <w:r w:rsidRPr="00CF75EB">
        <w:rPr>
          <w:lang w:val="sv-SE"/>
        </w:rPr>
        <w:t>Untuk menjalankan kewajiban tersebut maka timbullah cabang keilmuan kedokteran yang khusus mempelajari bagaimana menerapkan pengetahuan ilmu kedokteran untuk membantu kebutuhan peradilan, yang terwujud dalam bentuk profesi dokter spesialis forensik.</w:t>
      </w:r>
    </w:p>
    <w:p w:rsidR="00110F3C" w:rsidRPr="00CF75EB" w:rsidRDefault="00110F3C" w:rsidP="003D1644">
      <w:pPr>
        <w:pStyle w:val="ListParagraph"/>
        <w:ind w:left="360"/>
        <w:rPr>
          <w:lang w:val="sv-SE"/>
        </w:rPr>
      </w:pPr>
    </w:p>
    <w:p w:rsidR="00110F3C" w:rsidRPr="00CF75EB" w:rsidRDefault="00110F3C" w:rsidP="003D1644">
      <w:pPr>
        <w:pStyle w:val="ListParagraph"/>
        <w:ind w:left="360"/>
        <w:rPr>
          <w:lang w:val="sv-SE"/>
        </w:rPr>
      </w:pPr>
    </w:p>
    <w:p w:rsidR="00110F3C" w:rsidRPr="00CF75EB" w:rsidRDefault="00110F3C">
      <w:pPr>
        <w:rPr>
          <w:b/>
          <w:lang w:val="id-ID"/>
        </w:rPr>
      </w:pPr>
      <w:r w:rsidRPr="00CF75EB">
        <w:rPr>
          <w:b/>
          <w:lang w:val="id-ID"/>
        </w:rPr>
        <w:t>1.5</w:t>
      </w:r>
      <w:r w:rsidR="003D4A09" w:rsidRPr="00CF75EB">
        <w:rPr>
          <w:b/>
          <w:lang w:val="id-ID"/>
        </w:rPr>
        <w:t xml:space="preserve">Landasan Sosiologis Profesi </w:t>
      </w:r>
      <w:r w:rsidRPr="00CF75EB">
        <w:rPr>
          <w:b/>
          <w:lang w:val="id-ID"/>
        </w:rPr>
        <w:t>Dokter Spesialis Forensik</w:t>
      </w:r>
    </w:p>
    <w:p w:rsidR="00110F3C" w:rsidRPr="00CF75EB" w:rsidRDefault="00110F3C" w:rsidP="00BC1D51">
      <w:pPr>
        <w:ind w:left="360"/>
        <w:rPr>
          <w:lang w:val="id-ID"/>
        </w:rPr>
      </w:pPr>
      <w:r w:rsidRPr="00CF75EB">
        <w:rPr>
          <w:b/>
          <w:lang w:val="id-ID"/>
        </w:rPr>
        <w:tab/>
      </w:r>
      <w:r w:rsidRPr="00CF75EB">
        <w:rPr>
          <w:lang w:val="id-ID"/>
        </w:rPr>
        <w:t xml:space="preserve">Seiring dengan perkembangan zaman, kesadaran masyarakat akan hukum semakin lama akan semakin meningkat. Ini berakibat meningkatnya jumlah kasus hukum yang diperadilankan dan meningkatnya harapan masyarakat akan penanganan kasus hukum yang cepat dan baik serta memenuhi rasa keadilan masyarakat. Namun peningkatan kesadaran hukum ini tidak diimbangi dengan </w:t>
      </w:r>
      <w:r w:rsidRPr="00CF75EB">
        <w:rPr>
          <w:lang w:val="id-ID"/>
        </w:rPr>
        <w:lastRenderedPageBreak/>
        <w:t>pengetahuan masyarakat akan hukum itu sendiri dan prosesnya, sehingga ini sering menghasilkan harapan dan tuntutan masyarakat yang sering terlalu tinggi dan sering berujung pada kekecewaan apabila tidak terpenuhi.</w:t>
      </w:r>
    </w:p>
    <w:p w:rsidR="00110F3C" w:rsidRPr="00CF75EB" w:rsidRDefault="00110F3C" w:rsidP="00BC1D51">
      <w:pPr>
        <w:ind w:left="360"/>
        <w:rPr>
          <w:lang w:val="id-ID"/>
        </w:rPr>
      </w:pPr>
      <w:r w:rsidRPr="00CF75EB">
        <w:rPr>
          <w:lang w:val="id-ID"/>
        </w:rPr>
        <w:tab/>
        <w:t>Kasus-kasus hukum yang melibatkan tubuh dan nyawa manusia sendiri cukup tinggi sehingga dokter yang menjalankan perintah undang-undang untuk membantu peradilan karena dipandang sebagai ahlinya juga turut terlibat dalam harapan masyarakat tersebut. Oleh karena keterbatasan manusia dan perkembangan ilmu pengetahuan maka dirasakan perlu adanya profesi dokter yang khusus mendalami bidang ini yaitu profesi dokter spesialis forensik.</w:t>
      </w:r>
    </w:p>
    <w:p w:rsidR="00110F3C" w:rsidRPr="00CF75EB" w:rsidRDefault="00110F3C">
      <w:pPr>
        <w:rPr>
          <w:lang w:val="id-ID"/>
        </w:rPr>
      </w:pPr>
    </w:p>
    <w:p w:rsidR="0033332D" w:rsidRPr="00CF75EB" w:rsidRDefault="0033332D">
      <w:pPr>
        <w:rPr>
          <w:b/>
          <w:lang w:val="id-ID"/>
        </w:rPr>
      </w:pPr>
    </w:p>
    <w:p w:rsidR="00110F3C" w:rsidRPr="00CF75EB" w:rsidRDefault="00110F3C" w:rsidP="008D0A86">
      <w:pPr>
        <w:rPr>
          <w:b/>
          <w:lang w:val="id-ID"/>
        </w:rPr>
      </w:pPr>
      <w:r w:rsidRPr="00CF75EB">
        <w:rPr>
          <w:b/>
          <w:lang w:val="id-ID"/>
        </w:rPr>
        <w:t>1.6</w:t>
      </w:r>
      <w:r w:rsidR="003D4A09" w:rsidRPr="00CF75EB">
        <w:rPr>
          <w:b/>
          <w:lang w:val="id-ID"/>
        </w:rPr>
        <w:t xml:space="preserve">Upaya Peningkatan Profesionalisme dan Mutu Pendidikan </w:t>
      </w:r>
      <w:r w:rsidRPr="00CF75EB">
        <w:rPr>
          <w:b/>
          <w:lang w:val="id-ID"/>
        </w:rPr>
        <w:t xml:space="preserve">Dokter </w:t>
      </w:r>
      <w:r w:rsidR="003D4A09" w:rsidRPr="00CF75EB">
        <w:rPr>
          <w:b/>
          <w:lang w:val="id-ID"/>
        </w:rPr>
        <w:t>Spesialis</w:t>
      </w:r>
      <w:r w:rsidRPr="00CF75EB">
        <w:rPr>
          <w:b/>
          <w:lang w:val="id-ID"/>
        </w:rPr>
        <w:t>Forensik</w:t>
      </w:r>
    </w:p>
    <w:p w:rsidR="00110F3C" w:rsidRPr="00CF75EB" w:rsidRDefault="00110F3C" w:rsidP="00BC1D51">
      <w:pPr>
        <w:ind w:firstLine="540"/>
        <w:rPr>
          <w:lang w:val="id-ID"/>
        </w:rPr>
      </w:pPr>
      <w:r w:rsidRPr="00CF75EB">
        <w:rPr>
          <w:lang w:val="id-ID"/>
        </w:rPr>
        <w:t>Terhadap Kurikulum Pendidikan Dokter Spesialis Forensik dilakukan evaluasi dan pengembangan dengan memasukkan bidang medikolegal dan bidang bioetik kedalam kurikulum. Selain itu materi kurikulum sendiri selalu dikembangkan dengan memasukkan perkembangan terakhir keilmuan termasuk kemajuan teknologi yang berbasis ”</w:t>
      </w:r>
      <w:r w:rsidRPr="00CF75EB">
        <w:rPr>
          <w:i/>
          <w:lang w:val="id-ID"/>
        </w:rPr>
        <w:t>Evidence Based Medicine</w:t>
      </w:r>
      <w:r w:rsidRPr="00CF75EB">
        <w:rPr>
          <w:lang w:val="id-ID"/>
        </w:rPr>
        <w:t>”.</w:t>
      </w:r>
    </w:p>
    <w:p w:rsidR="00110F3C" w:rsidRPr="00CF75EB" w:rsidRDefault="00110F3C" w:rsidP="00860648">
      <w:pPr>
        <w:rPr>
          <w:lang w:val="id-ID"/>
        </w:rPr>
      </w:pPr>
      <w:r w:rsidRPr="00CF75EB">
        <w:rPr>
          <w:lang w:val="id-ID"/>
        </w:rPr>
        <w:t>Untuk meningkatkan profesionalisme dokter spesialis Forensik, maka dilakukan program Pengembangan Pendidikan Keprofesian Berkelanjutan (P2KB) yang untuk topik-topik tertentu dapat diikuti dokter lainnya.</w:t>
      </w:r>
    </w:p>
    <w:p w:rsidR="00110F3C" w:rsidRPr="00CF75EB" w:rsidRDefault="00110F3C" w:rsidP="00860648">
      <w:pPr>
        <w:rPr>
          <w:lang w:val="id-ID"/>
        </w:rPr>
      </w:pPr>
    </w:p>
    <w:p w:rsidR="00110F3C" w:rsidRPr="00CF75EB" w:rsidRDefault="00110F3C" w:rsidP="00860648">
      <w:pPr>
        <w:rPr>
          <w:lang w:val="id-ID"/>
        </w:rPr>
      </w:pPr>
    </w:p>
    <w:p w:rsidR="00110F3C" w:rsidRPr="00CF75EB" w:rsidRDefault="00110F3C">
      <w:pPr>
        <w:rPr>
          <w:b/>
          <w:lang w:val="nb-NO"/>
        </w:rPr>
      </w:pPr>
      <w:bookmarkStart w:id="5" w:name="_Toc222646027"/>
      <w:r w:rsidRPr="00CF75EB">
        <w:rPr>
          <w:b/>
          <w:lang w:val="nb-NO"/>
        </w:rPr>
        <w:t>1.7</w:t>
      </w:r>
      <w:r w:rsidR="003D4A09" w:rsidRPr="00CF75EB">
        <w:rPr>
          <w:b/>
          <w:lang w:val="id-ID"/>
        </w:rPr>
        <w:t xml:space="preserve">Baku MutuProgram </w:t>
      </w:r>
      <w:r w:rsidRPr="00CF75EB">
        <w:rPr>
          <w:b/>
          <w:lang w:val="id-ID"/>
        </w:rPr>
        <w:t>Pendidikan</w:t>
      </w:r>
      <w:r w:rsidRPr="00CF75EB">
        <w:rPr>
          <w:b/>
          <w:lang w:val="nb-NO"/>
        </w:rPr>
        <w:t>Dokter Spesialis Forensik</w:t>
      </w:r>
    </w:p>
    <w:p w:rsidR="00110F3C" w:rsidRPr="00CF75EB" w:rsidRDefault="00110F3C" w:rsidP="00512D66">
      <w:pPr>
        <w:ind w:firstLine="720"/>
        <w:rPr>
          <w:lang w:val="id-ID"/>
        </w:rPr>
      </w:pPr>
      <w:r w:rsidRPr="00CF75EB">
        <w:rPr>
          <w:lang w:val="id-ID"/>
        </w:rPr>
        <w:t>Untuk menjaga mutu Program Pendidikan Dokter Spesialis Forensik serta menstandarisasi kualitas lulusannya, maka sejak tahun 2002 dilaksanakan Ujian Nasional bagi seluruh lulusan Program Pendidikan Dokter Spesialis Forensik se-Indonesia. Bentuk Ujian Nasional ini sendiri terus menerus dievaluasi dan diubah, diperbaiki dan ditingkatkan agar dapat menjadi tolok ukur dan baku mutu bagi Program Pendidikan Dokter Spesialis Forensik se-Indonesia.</w:t>
      </w:r>
    </w:p>
    <w:p w:rsidR="00110F3C" w:rsidRPr="00CF75EB" w:rsidRDefault="00110F3C" w:rsidP="00512D66">
      <w:pPr>
        <w:jc w:val="left"/>
        <w:rPr>
          <w:b/>
          <w:lang w:val="id-ID"/>
        </w:rPr>
      </w:pPr>
      <w:r w:rsidRPr="00CF75EB">
        <w:rPr>
          <w:lang w:val="id-ID"/>
        </w:rPr>
        <w:t>Kedepannya akan dilakukan standarisasi nasional terhadap semua Kurikulum Pendidikan Dokter Spesialis Forensik yang ada di berbagai pusat pendidikan dokter spesialis, sehingga didapatkan Kurikulum Pendidikan Dokter Spesialis Forensik Indonesia yang berstandar nasional dan dapat menjadi tolok ukur dan baku mutu bagi Ujian Nasional.</w:t>
      </w:r>
    </w:p>
    <w:p w:rsidR="00110F3C" w:rsidRPr="00CF75EB" w:rsidRDefault="00110F3C">
      <w:pPr>
        <w:jc w:val="left"/>
        <w:rPr>
          <w:lang w:val="id-ID"/>
        </w:rPr>
      </w:pPr>
      <w:r w:rsidRPr="00CF75EB">
        <w:rPr>
          <w:lang w:val="id-ID"/>
        </w:rPr>
        <w:br w:type="page"/>
      </w:r>
    </w:p>
    <w:p w:rsidR="0033332D" w:rsidRPr="00CF75EB" w:rsidRDefault="00110F3C">
      <w:pPr>
        <w:pStyle w:val="TOC1"/>
        <w:spacing w:before="0"/>
        <w:rPr>
          <w:color w:val="auto"/>
          <w:sz w:val="24"/>
          <w:szCs w:val="24"/>
          <w:lang w:val="id-ID"/>
        </w:rPr>
      </w:pPr>
      <w:r w:rsidRPr="00CF75EB">
        <w:rPr>
          <w:color w:val="auto"/>
          <w:sz w:val="24"/>
          <w:szCs w:val="24"/>
          <w:lang w:val="id-ID"/>
        </w:rPr>
        <w:lastRenderedPageBreak/>
        <w:t>BAB II</w:t>
      </w:r>
    </w:p>
    <w:p w:rsidR="00110F3C" w:rsidRPr="00CF75EB" w:rsidRDefault="00110F3C" w:rsidP="00280659">
      <w:pPr>
        <w:rPr>
          <w:lang w:val="id-ID"/>
        </w:rPr>
      </w:pPr>
    </w:p>
    <w:p w:rsidR="0033332D" w:rsidRPr="00CF75EB" w:rsidRDefault="00110F3C">
      <w:pPr>
        <w:pStyle w:val="TOC1"/>
        <w:spacing w:before="0"/>
        <w:rPr>
          <w:color w:val="auto"/>
          <w:sz w:val="24"/>
          <w:szCs w:val="24"/>
          <w:lang w:val="id-ID"/>
        </w:rPr>
      </w:pPr>
      <w:r w:rsidRPr="00CF75EB">
        <w:rPr>
          <w:color w:val="auto"/>
          <w:sz w:val="24"/>
          <w:szCs w:val="24"/>
          <w:lang w:val="id-ID"/>
        </w:rPr>
        <w:t>Karakteristik, Kualifikasi, dan Kurun Waktu Penyelesaian PENDIDIKAN</w:t>
      </w:r>
    </w:p>
    <w:bookmarkEnd w:id="5"/>
    <w:p w:rsidR="00110F3C" w:rsidRPr="00CF75EB" w:rsidRDefault="00110F3C">
      <w:pPr>
        <w:rPr>
          <w:lang w:val="id-ID"/>
        </w:rPr>
      </w:pPr>
    </w:p>
    <w:p w:rsidR="00110F3C" w:rsidRPr="00CF75EB" w:rsidRDefault="00110F3C">
      <w:pPr>
        <w:rPr>
          <w:lang w:val="id-ID"/>
        </w:rPr>
      </w:pPr>
    </w:p>
    <w:p w:rsidR="00110F3C" w:rsidRPr="00CF75EB" w:rsidRDefault="00110F3C" w:rsidP="00063E9F">
      <w:pPr>
        <w:ind w:firstLine="720"/>
        <w:rPr>
          <w:lang w:val="id-ID"/>
        </w:rPr>
      </w:pPr>
      <w:r w:rsidRPr="00CF75EB">
        <w:rPr>
          <w:lang w:val="id-ID"/>
        </w:rPr>
        <w:t xml:space="preserve">Di dalam sistem pendidikan klinis yang diselenggarakan oleh </w:t>
      </w:r>
      <w:r w:rsidR="003D4A09" w:rsidRPr="00CF75EB">
        <w:rPr>
          <w:lang w:val="id-ID"/>
        </w:rPr>
        <w:t>Fakultas Kedokteran di suatu Universitas</w:t>
      </w:r>
      <w:r w:rsidRPr="00CF75EB">
        <w:rPr>
          <w:lang w:val="id-ID"/>
        </w:rPr>
        <w:t xml:space="preserve">,terdapat tahapan </w:t>
      </w:r>
      <w:r w:rsidR="003D4A09" w:rsidRPr="00CF75EB">
        <w:rPr>
          <w:lang w:val="id-ID"/>
        </w:rPr>
        <w:t>pendidikan klinis lanjut</w:t>
      </w:r>
      <w:r w:rsidRPr="00CF75EB">
        <w:rPr>
          <w:lang w:val="id-ID"/>
        </w:rPr>
        <w:t>anberupa pendidikan dokter s</w:t>
      </w:r>
      <w:r w:rsidR="003D4A09" w:rsidRPr="00CF75EB">
        <w:rPr>
          <w:lang w:val="id-ID"/>
        </w:rPr>
        <w:t>pesialis</w:t>
      </w:r>
      <w:r w:rsidRPr="00CF75EB">
        <w:rPr>
          <w:lang w:val="id-ID"/>
        </w:rPr>
        <w:t xml:space="preserve"> yang ber</w:t>
      </w:r>
      <w:r w:rsidR="003D4A09" w:rsidRPr="00CF75EB">
        <w:rPr>
          <w:lang w:val="id-ID"/>
        </w:rPr>
        <w:t>tujuan menambah kompetensi yang be</w:t>
      </w:r>
      <w:r w:rsidRPr="00CF75EB">
        <w:rPr>
          <w:lang w:val="id-ID"/>
        </w:rPr>
        <w:t xml:space="preserve">rsifat khusus kepada </w:t>
      </w:r>
      <w:r w:rsidR="003D4A09" w:rsidRPr="00CF75EB">
        <w:rPr>
          <w:lang w:val="id-ID"/>
        </w:rPr>
        <w:t>dokter umum</w:t>
      </w:r>
      <w:r w:rsidRPr="00CF75EB">
        <w:rPr>
          <w:lang w:val="id-ID"/>
        </w:rPr>
        <w:t xml:space="preserve"> yang menjadi peserta </w:t>
      </w:r>
      <w:r w:rsidR="003D4A09" w:rsidRPr="00CF75EB">
        <w:rPr>
          <w:lang w:val="id-ID"/>
        </w:rPr>
        <w:t>didik. Kontrol terhadap jalannya program pendidikan dilakukan oleh Fakultas Kedokteran terkait dan Kolegium</w:t>
      </w:r>
      <w:r w:rsidRPr="00CF75EB">
        <w:rPr>
          <w:lang w:val="id-ID"/>
        </w:rPr>
        <w:t xml:space="preserve"> dalam bentuk kurikulum pendidikan yang terstandar nasional. Sebagai kontrol akhir terhadap lulusan program pendidikan dokter spesialis dari Fakultas Kedokteran, dilakukan</w:t>
      </w:r>
      <w:r w:rsidR="003D4A09" w:rsidRPr="00CF75EB">
        <w:rPr>
          <w:lang w:val="id-ID"/>
        </w:rPr>
        <w:t xml:space="preserve">ujian akhir </w:t>
      </w:r>
      <w:r w:rsidRPr="00CF75EB">
        <w:rPr>
          <w:lang w:val="id-ID"/>
        </w:rPr>
        <w:t xml:space="preserve">komprehensif yang </w:t>
      </w:r>
      <w:r w:rsidR="003D4A09" w:rsidRPr="00CF75EB">
        <w:rPr>
          <w:lang w:val="id-ID"/>
        </w:rPr>
        <w:t>diselenggarakan oleh K</w:t>
      </w:r>
      <w:r w:rsidRPr="00CF75EB">
        <w:rPr>
          <w:lang w:val="id-ID"/>
        </w:rPr>
        <w:t>olegium demi mendapatkan</w:t>
      </w:r>
      <w:r w:rsidR="003D4A09" w:rsidRPr="00CF75EB">
        <w:rPr>
          <w:lang w:val="id-ID"/>
        </w:rPr>
        <w:t xml:space="preserve"> mutu lulusan </w:t>
      </w:r>
      <w:r w:rsidRPr="00CF75EB">
        <w:rPr>
          <w:lang w:val="id-ID"/>
        </w:rPr>
        <w:t xml:space="preserve">yang terstandarsecara </w:t>
      </w:r>
      <w:r w:rsidR="003D4A09" w:rsidRPr="00CF75EB">
        <w:rPr>
          <w:lang w:val="id-ID"/>
        </w:rPr>
        <w:t>nasional.</w:t>
      </w:r>
    </w:p>
    <w:p w:rsidR="00110F3C" w:rsidRPr="00CF75EB" w:rsidRDefault="00110F3C" w:rsidP="00063E9F">
      <w:pPr>
        <w:ind w:firstLine="720"/>
        <w:rPr>
          <w:lang w:val="id-ID"/>
        </w:rPr>
      </w:pPr>
    </w:p>
    <w:p w:rsidR="00110F3C" w:rsidRPr="00CF75EB" w:rsidRDefault="00110F3C" w:rsidP="00063E9F">
      <w:pPr>
        <w:ind w:firstLine="720"/>
        <w:rPr>
          <w:lang w:val="id-ID"/>
        </w:rPr>
      </w:pPr>
    </w:p>
    <w:p w:rsidR="00110F3C" w:rsidRPr="00CF75EB" w:rsidRDefault="003D4A09">
      <w:pPr>
        <w:rPr>
          <w:b/>
          <w:bCs/>
          <w:lang w:val="id-ID"/>
        </w:rPr>
      </w:pPr>
      <w:r w:rsidRPr="00CF75EB">
        <w:rPr>
          <w:b/>
          <w:bCs/>
          <w:lang w:val="id-ID"/>
        </w:rPr>
        <w:t>2.1 Karakteristik</w:t>
      </w:r>
    </w:p>
    <w:p w:rsidR="00110F3C" w:rsidRPr="00CF75EB" w:rsidRDefault="00110F3C" w:rsidP="00D7115B">
      <w:pPr>
        <w:rPr>
          <w:lang w:val="id-ID"/>
        </w:rPr>
      </w:pPr>
      <w:r w:rsidRPr="00CF75EB">
        <w:rPr>
          <w:lang w:val="id-ID"/>
        </w:rPr>
        <w:tab/>
        <w:t>Ilmu Kedokteran Forensik merupakan cabang spesialistik disiplin ilmu kedokteran, yang memanfaatkan pengetahuan kedokteran untuk membantu proses peradilan dalam penegakan hukum dan penegakan keadilan.</w:t>
      </w:r>
    </w:p>
    <w:p w:rsidR="00110F3C" w:rsidRPr="00CF75EB" w:rsidRDefault="00110F3C" w:rsidP="00D7115B">
      <w:pPr>
        <w:rPr>
          <w:lang w:val="id-ID"/>
        </w:rPr>
      </w:pPr>
    </w:p>
    <w:p w:rsidR="00110F3C" w:rsidRPr="00CF75EB" w:rsidRDefault="00110F3C" w:rsidP="00D7115B">
      <w:pPr>
        <w:rPr>
          <w:lang w:val="id-ID"/>
        </w:rPr>
      </w:pPr>
      <w:r w:rsidRPr="00CF75EB">
        <w:rPr>
          <w:lang w:val="id-ID"/>
        </w:rPr>
        <w:tab/>
        <w:t>Dalam kehidupan masyarakat, tidak terhindar adanya segelintir orang yang berkelakuan kriminal yang dapat mengakibatkan timbulnya korban manusia. Dalam penanganan kasus kriminal ini, pihak yang berwenang yaitu perangkat hukum khususnya penyidik kepolisian memerlukan bantuan ahli dalam bidang tubuh dan nyawa manusia serta mendalami ilmu kedokteran forensik, yaitu seorang dokter spesialis forensik.</w:t>
      </w:r>
    </w:p>
    <w:p w:rsidR="00110F3C" w:rsidRPr="00CF75EB" w:rsidRDefault="00110F3C" w:rsidP="00D7115B">
      <w:pPr>
        <w:rPr>
          <w:lang w:val="id-ID"/>
        </w:rPr>
      </w:pPr>
    </w:p>
    <w:p w:rsidR="00110F3C" w:rsidRPr="00CF75EB" w:rsidRDefault="00110F3C" w:rsidP="00D7115B">
      <w:pPr>
        <w:rPr>
          <w:lang w:val="id-ID"/>
        </w:rPr>
      </w:pPr>
      <w:r w:rsidRPr="00CF75EB">
        <w:rPr>
          <w:lang w:val="id-ID"/>
        </w:rPr>
        <w:tab/>
        <w:t xml:space="preserve">Maka pendidikan dokter spesialis forensik bertujuan menghasilkan dokter spesialis forensik yang beriman dan bertaqwa kepada Tuhan Yang Maha Esa, berbudi luhur, mempunyai rasa tanggung jawab yang tinggi, profesional dalam membantu penegakan hukum dan keadilan, serta mempunyai kompetensi yang holistik dan mampu mengembangkan pengetahuan dan ketrampilannya sesuai dengan tuntutan masyarakat dan kemajuan ilmu pengetahuan, sehingga mampu memberikan pelayanan yang ilmiah, faktual, jujur, dan imparsial bagi masyarakat dengan sikap dan pendirian yang tak tergoyahkan oleh kepentingan siapa/apa-pun kecuali demi kebenaran. </w:t>
      </w:r>
    </w:p>
    <w:p w:rsidR="00110F3C" w:rsidRPr="00CF75EB" w:rsidRDefault="00110F3C">
      <w:pPr>
        <w:rPr>
          <w:lang w:val="id-ID"/>
        </w:rPr>
      </w:pPr>
    </w:p>
    <w:p w:rsidR="00110F3C" w:rsidRPr="00CF75EB" w:rsidRDefault="003D4A09">
      <w:pPr>
        <w:rPr>
          <w:b/>
          <w:bCs/>
          <w:lang w:val="id-ID"/>
        </w:rPr>
      </w:pPr>
      <w:r w:rsidRPr="00CF75EB">
        <w:rPr>
          <w:b/>
          <w:bCs/>
          <w:lang w:val="id-ID"/>
        </w:rPr>
        <w:t>2.2 Kualifikasi</w:t>
      </w:r>
    </w:p>
    <w:p w:rsidR="00110F3C" w:rsidRPr="00CF75EB" w:rsidRDefault="00110F3C" w:rsidP="00D7115B">
      <w:pPr>
        <w:pStyle w:val="ListParagraph"/>
        <w:ind w:left="0" w:firstLine="720"/>
        <w:rPr>
          <w:rFonts w:cs="Arial"/>
          <w:lang w:val="id-ID"/>
        </w:rPr>
      </w:pPr>
      <w:r w:rsidRPr="00CF75EB">
        <w:rPr>
          <w:rFonts w:cs="Arial"/>
          <w:lang w:val="id-ID"/>
        </w:rPr>
        <w:t>Kualifikasi calon peserta didik adalah lulusan fakultas kedokteran yang terakreditasi dan memenuhi segala persyaratan yang telah ditentukan oleh Fakultas Kedokteran penyelenggara program studi dokter spesialis forensik.</w:t>
      </w:r>
    </w:p>
    <w:p w:rsidR="00110F3C" w:rsidRPr="00CF75EB" w:rsidRDefault="00110F3C" w:rsidP="00D7440F">
      <w:pPr>
        <w:pStyle w:val="ListParagraph"/>
        <w:ind w:left="0"/>
        <w:rPr>
          <w:rFonts w:cs="Arial"/>
          <w:lang w:val="id-ID"/>
        </w:rPr>
      </w:pPr>
    </w:p>
    <w:p w:rsidR="00110F3C" w:rsidRPr="00CF75EB" w:rsidRDefault="00110F3C" w:rsidP="00D7440F">
      <w:pPr>
        <w:pStyle w:val="ListParagraph"/>
        <w:ind w:left="0"/>
        <w:rPr>
          <w:rFonts w:cs="Arial"/>
          <w:lang w:val="id-ID"/>
        </w:rPr>
      </w:pPr>
    </w:p>
    <w:p w:rsidR="00110F3C" w:rsidRPr="00CF75EB" w:rsidRDefault="003D4A09">
      <w:pPr>
        <w:rPr>
          <w:b/>
          <w:bCs/>
          <w:lang w:val="id-ID"/>
        </w:rPr>
      </w:pPr>
      <w:r w:rsidRPr="00CF75EB">
        <w:rPr>
          <w:b/>
          <w:bCs/>
          <w:lang w:val="id-ID"/>
        </w:rPr>
        <w:t xml:space="preserve">2.3 Kurun Waktu Penyelesaian </w:t>
      </w:r>
      <w:r w:rsidR="00110F3C" w:rsidRPr="00CF75EB">
        <w:rPr>
          <w:b/>
          <w:bCs/>
          <w:lang w:val="id-ID"/>
        </w:rPr>
        <w:t>Pendidikan</w:t>
      </w:r>
    </w:p>
    <w:p w:rsidR="00110F3C" w:rsidRPr="00CF75EB" w:rsidRDefault="003D4A09" w:rsidP="00D7115B">
      <w:pPr>
        <w:ind w:firstLine="720"/>
        <w:rPr>
          <w:lang w:val="id-ID"/>
        </w:rPr>
      </w:pPr>
      <w:r w:rsidRPr="00CF75EB">
        <w:rPr>
          <w:lang w:val="id-ID"/>
        </w:rPr>
        <w:t xml:space="preserve">Kurun waktu penyelesaian studi pada program Pendidikan Dokter Spesialis adalah sesuai waktu yang ditetapkan tanpa mengurangi mutu pendidikan. Sesuai </w:t>
      </w:r>
      <w:r w:rsidR="00110F3C" w:rsidRPr="00CF75EB">
        <w:rPr>
          <w:lang w:val="id-ID"/>
        </w:rPr>
        <w:t xml:space="preserve">penetapan </w:t>
      </w:r>
      <w:r w:rsidRPr="00CF75EB">
        <w:rPr>
          <w:lang w:val="id-ID"/>
        </w:rPr>
        <w:t xml:space="preserve">Kolegium </w:t>
      </w:r>
      <w:r w:rsidR="00110F3C" w:rsidRPr="00CF75EB">
        <w:rPr>
          <w:lang w:val="id-ID"/>
        </w:rPr>
        <w:t>Ilmu Kedokteran Forensik Indonesia</w:t>
      </w:r>
      <w:r w:rsidRPr="00CF75EB">
        <w:rPr>
          <w:lang w:val="id-ID"/>
        </w:rPr>
        <w:t xml:space="preserve">, lama pendidikan adalah </w:t>
      </w:r>
      <w:r w:rsidR="00110F3C" w:rsidRPr="00CF75EB">
        <w:rPr>
          <w:lang w:val="id-ID"/>
        </w:rPr>
        <w:t xml:space="preserve">6 </w:t>
      </w:r>
      <w:r w:rsidR="00110F3C" w:rsidRPr="00CF75EB">
        <w:rPr>
          <w:lang w:val="id-ID"/>
        </w:rPr>
        <w:lastRenderedPageBreak/>
        <w:t>(enam)</w:t>
      </w:r>
      <w:r w:rsidRPr="00CF75EB">
        <w:rPr>
          <w:lang w:val="id-ID"/>
        </w:rPr>
        <w:t xml:space="preserve"> semester </w:t>
      </w:r>
      <w:r w:rsidR="00110F3C" w:rsidRPr="00CF75EB">
        <w:rPr>
          <w:lang w:val="id-ID"/>
        </w:rPr>
        <w:t xml:space="preserve">berdasarkan </w:t>
      </w:r>
      <w:r w:rsidRPr="00CF75EB">
        <w:rPr>
          <w:lang w:val="id-ID"/>
        </w:rPr>
        <w:t>terpenuhinya kompetensi klinisdan</w:t>
      </w:r>
      <w:r w:rsidR="00110F3C" w:rsidRPr="00CF75EB">
        <w:rPr>
          <w:lang w:val="id-ID"/>
        </w:rPr>
        <w:t xml:space="preserve"> penyelesaian thesis</w:t>
      </w:r>
      <w:r w:rsidRPr="00CF75EB">
        <w:rPr>
          <w:lang w:val="id-ID"/>
        </w:rPr>
        <w:t>.</w:t>
      </w:r>
    </w:p>
    <w:p w:rsidR="00110F3C" w:rsidRPr="00CF75EB" w:rsidRDefault="00110F3C">
      <w:pPr>
        <w:rPr>
          <w:lang w:val="id-ID"/>
        </w:rPr>
      </w:pPr>
    </w:p>
    <w:p w:rsidR="00110F3C" w:rsidRPr="00CF75EB" w:rsidRDefault="007C7FB4">
      <w:pPr>
        <w:pStyle w:val="Heading1"/>
        <w:rPr>
          <w:sz w:val="24"/>
          <w:szCs w:val="24"/>
          <w:lang w:val="id-ID"/>
        </w:rPr>
      </w:pPr>
      <w:bookmarkStart w:id="6" w:name="_Toc222646028"/>
      <w:r w:rsidRPr="00CF75EB">
        <w:rPr>
          <w:sz w:val="24"/>
          <w:szCs w:val="24"/>
          <w:lang w:val="id-ID"/>
        </w:rPr>
        <w:br w:type="page"/>
      </w:r>
      <w:r w:rsidR="00110F3C" w:rsidRPr="00CF75EB">
        <w:rPr>
          <w:sz w:val="24"/>
          <w:szCs w:val="24"/>
          <w:lang w:val="id-ID"/>
        </w:rPr>
        <w:lastRenderedPageBreak/>
        <w:t>BAB III</w:t>
      </w:r>
    </w:p>
    <w:p w:rsidR="0033332D" w:rsidRPr="00CF75EB" w:rsidRDefault="0033332D">
      <w:pPr>
        <w:rPr>
          <w:lang w:val="id-ID"/>
        </w:rPr>
      </w:pPr>
    </w:p>
    <w:p w:rsidR="00110F3C" w:rsidRPr="00CF75EB" w:rsidRDefault="00110F3C">
      <w:pPr>
        <w:pStyle w:val="Heading1"/>
        <w:ind w:left="900" w:right="929"/>
        <w:rPr>
          <w:sz w:val="24"/>
          <w:szCs w:val="24"/>
          <w:lang w:val="nb-NO"/>
        </w:rPr>
      </w:pPr>
      <w:r w:rsidRPr="00CF75EB">
        <w:rPr>
          <w:sz w:val="24"/>
          <w:szCs w:val="24"/>
          <w:lang w:val="id-ID"/>
        </w:rPr>
        <w:t>TUJUAN DAN MANFAAT AKREDITASI PROGRAM PENDIDIKAN</w:t>
      </w:r>
      <w:bookmarkEnd w:id="6"/>
      <w:r w:rsidRPr="00CF75EB">
        <w:rPr>
          <w:sz w:val="24"/>
          <w:szCs w:val="24"/>
          <w:lang w:val="nb-NO"/>
        </w:rPr>
        <w:t>DOKTER SPESIALIS FORENSIK</w:t>
      </w:r>
    </w:p>
    <w:p w:rsidR="00110F3C" w:rsidRPr="00CF75EB" w:rsidRDefault="00110F3C">
      <w:pPr>
        <w:rPr>
          <w:lang w:val="id-ID"/>
        </w:rPr>
      </w:pPr>
    </w:p>
    <w:p w:rsidR="00110F3C" w:rsidRPr="00CF75EB" w:rsidRDefault="003D4A09">
      <w:pPr>
        <w:rPr>
          <w:lang w:val="id-ID"/>
        </w:rPr>
      </w:pPr>
      <w:r w:rsidRPr="00CF75EB">
        <w:rPr>
          <w:lang w:val="id-ID"/>
        </w:rPr>
        <w:t xml:space="preserve">Akreditasi program </w:t>
      </w:r>
      <w:r w:rsidR="00110F3C" w:rsidRPr="00CF75EB">
        <w:rPr>
          <w:lang w:val="id-ID"/>
        </w:rPr>
        <w:t>PendidikanDokter Spesialis Forensik</w:t>
      </w:r>
      <w:r w:rsidRPr="00CF75EB">
        <w:rPr>
          <w:lang w:val="id-ID"/>
        </w:rPr>
        <w:t xml:space="preserve"> adalah proses evaluasi dan penilaian secara komprehensif atas komitmen program </w:t>
      </w:r>
      <w:r w:rsidR="00110F3C" w:rsidRPr="00CF75EB">
        <w:rPr>
          <w:lang w:val="id-ID"/>
        </w:rPr>
        <w:t>Pendidikan</w:t>
      </w:r>
      <w:r w:rsidRPr="00CF75EB">
        <w:rPr>
          <w:lang w:val="id-ID"/>
        </w:rPr>
        <w:t xml:space="preserve"> terhadap mutu dan kapasitas penyelenggaraan program Tridharma Perguruan Tinggi, untuk menentukan kelayakan pendidikan akademik dan profesi. Evaluasi dan penilaian dalam rangka akreditasi program </w:t>
      </w:r>
      <w:r w:rsidR="00110F3C" w:rsidRPr="00CF75EB">
        <w:rPr>
          <w:lang w:val="id-ID"/>
        </w:rPr>
        <w:t>Pendidikan</w:t>
      </w:r>
      <w:r w:rsidRPr="00CF75EB">
        <w:rPr>
          <w:lang w:val="id-ID"/>
        </w:rPr>
        <w:t xml:space="preserve"> dilakukan oleh tim asesor yang terdiri atas pakar sejawat dan/atau pakar yang memahami penyelenggaraan pendidikan akademik dan profesi program </w:t>
      </w:r>
      <w:r w:rsidR="00110F3C" w:rsidRPr="00CF75EB">
        <w:rPr>
          <w:lang w:val="id-ID"/>
        </w:rPr>
        <w:t>PendidikanDokter Spesialis Forensik</w:t>
      </w:r>
      <w:r w:rsidRPr="00CF75EB">
        <w:rPr>
          <w:lang w:val="id-ID"/>
        </w:rPr>
        <w:t xml:space="preserve">. Keputusan mengenai mutu didasarkan pada evaluasi dan penilaian terhadap berbagai bukti yang terkait dengan standar yang ditetapkan dan berdasarkan nalar dan pertimbangan para pakar sejawat. Bukti-bukti yang diperlukan termasuk laporan tertulis yang disiapkan oleh program </w:t>
      </w:r>
      <w:r w:rsidR="00110F3C" w:rsidRPr="00CF75EB">
        <w:rPr>
          <w:lang w:val="id-ID"/>
        </w:rPr>
        <w:t>Pendidikan</w:t>
      </w:r>
      <w:r w:rsidRPr="00CF75EB">
        <w:rPr>
          <w:lang w:val="id-ID"/>
        </w:rPr>
        <w:t xml:space="preserve"> yang diakreditasi, diverifikasi dan divalidasi melalui kunjungan atau asesmen lapangan tim asesor ke lokasi program </w:t>
      </w:r>
      <w:r w:rsidR="00110F3C" w:rsidRPr="00CF75EB">
        <w:rPr>
          <w:lang w:val="id-ID"/>
        </w:rPr>
        <w:t>Pendidikan</w:t>
      </w:r>
      <w:r w:rsidRPr="00CF75EB">
        <w:rPr>
          <w:lang w:val="id-ID"/>
        </w:rPr>
        <w:t>.</w:t>
      </w:r>
    </w:p>
    <w:p w:rsidR="00110F3C" w:rsidRPr="00CF75EB" w:rsidRDefault="00110F3C">
      <w:pPr>
        <w:rPr>
          <w:lang w:val="id-ID"/>
        </w:rPr>
      </w:pPr>
    </w:p>
    <w:p w:rsidR="00110F3C" w:rsidRPr="00CF75EB" w:rsidRDefault="003D4A09">
      <w:pPr>
        <w:rPr>
          <w:lang w:val="id-ID"/>
        </w:rPr>
      </w:pPr>
      <w:r w:rsidRPr="00CF75EB">
        <w:rPr>
          <w:lang w:val="id-ID"/>
        </w:rPr>
        <w:t xml:space="preserve">BAN-PT adalah lembaga yang memiliki kewenangan untuk mengevaluasi dan menilai, serta menetapkan status dan peringkat mutu program </w:t>
      </w:r>
      <w:r w:rsidR="00110F3C" w:rsidRPr="00CF75EB">
        <w:rPr>
          <w:lang w:val="id-ID"/>
        </w:rPr>
        <w:t>Pendidikan</w:t>
      </w:r>
      <w:r w:rsidRPr="00CF75EB">
        <w:rPr>
          <w:lang w:val="id-ID"/>
        </w:rPr>
        <w:t xml:space="preserve"> berdasarkan standar mutu yang telah ditetapkan. Dengan demikian, tujuan dan manfaat akreditasi program </w:t>
      </w:r>
      <w:r w:rsidR="00110F3C" w:rsidRPr="00CF75EB">
        <w:rPr>
          <w:lang w:val="id-ID"/>
        </w:rPr>
        <w:t>Pendidikan</w:t>
      </w:r>
      <w:r w:rsidRPr="00CF75EB">
        <w:rPr>
          <w:lang w:val="id-ID"/>
        </w:rPr>
        <w:t xml:space="preserve"> adalah sebagai berikut:</w:t>
      </w:r>
    </w:p>
    <w:p w:rsidR="00110F3C" w:rsidRPr="00CF75EB" w:rsidRDefault="00110F3C">
      <w:pPr>
        <w:rPr>
          <w:lang w:val="id-ID"/>
        </w:rPr>
      </w:pPr>
    </w:p>
    <w:p w:rsidR="00110F3C" w:rsidRPr="00CF75EB" w:rsidRDefault="003D4A09">
      <w:pPr>
        <w:numPr>
          <w:ilvl w:val="0"/>
          <w:numId w:val="1"/>
        </w:numPr>
        <w:rPr>
          <w:lang w:val="id-ID"/>
        </w:rPr>
      </w:pPr>
      <w:r w:rsidRPr="00CF75EB">
        <w:rPr>
          <w:lang w:val="id-ID"/>
        </w:rPr>
        <w:t xml:space="preserve">Memberikan jaminan bahwa program </w:t>
      </w:r>
      <w:r w:rsidR="00110F3C" w:rsidRPr="00CF75EB">
        <w:rPr>
          <w:lang w:val="id-ID"/>
        </w:rPr>
        <w:t>Pendidikan</w:t>
      </w:r>
      <w:r w:rsidRPr="00CF75EB">
        <w:rPr>
          <w:lang w:val="id-ID"/>
        </w:rPr>
        <w:t xml:space="preserve"> yang terakreditasi telah memenuhi standar mutu yang ditetapkan oleh BAN-PT dengan merujuk pada standar nasional pendidikan yang termaktub dalam Peraturan Pemerintah Nomor 19 Tahun 2005 tentang Standar Nasional Pendidikan, sehingga mampu memberikan perlindungan bagi masyarakat dari penyelenggaraan program </w:t>
      </w:r>
      <w:r w:rsidR="00110F3C" w:rsidRPr="00CF75EB">
        <w:rPr>
          <w:lang w:val="id-ID"/>
        </w:rPr>
        <w:t>Pendidikan</w:t>
      </w:r>
      <w:r w:rsidRPr="00CF75EB">
        <w:rPr>
          <w:lang w:val="id-ID"/>
        </w:rPr>
        <w:t xml:space="preserve"> yang tidak memenuhi standar yang ditetapkan itu.</w:t>
      </w:r>
    </w:p>
    <w:p w:rsidR="00110F3C" w:rsidRPr="00CF75EB" w:rsidRDefault="003D4A09">
      <w:pPr>
        <w:numPr>
          <w:ilvl w:val="0"/>
          <w:numId w:val="1"/>
        </w:numPr>
      </w:pPr>
      <w:r w:rsidRPr="00CF75EB">
        <w:t xml:space="preserve">Mendorong program </w:t>
      </w:r>
      <w:r w:rsidR="00110F3C" w:rsidRPr="00CF75EB">
        <w:t>Pendidikan</w:t>
      </w:r>
      <w:r w:rsidRPr="00CF75EB">
        <w:t xml:space="preserve">  untuk terus menerus melakukan perbaikan dan mempertahankan mutu yang tinggi</w:t>
      </w:r>
      <w:r w:rsidRPr="00CF75EB">
        <w:rPr>
          <w:lang w:val="id-ID"/>
        </w:rPr>
        <w:t>.</w:t>
      </w:r>
    </w:p>
    <w:p w:rsidR="00110F3C" w:rsidRPr="00CF75EB" w:rsidRDefault="003D4A09">
      <w:pPr>
        <w:numPr>
          <w:ilvl w:val="0"/>
          <w:numId w:val="1"/>
        </w:numPr>
      </w:pPr>
      <w:r w:rsidRPr="00CF75EB">
        <w:t xml:space="preserve">Hasil akreditasi </w:t>
      </w:r>
      <w:r w:rsidRPr="00CF75EB">
        <w:rPr>
          <w:lang w:val="id-ID"/>
        </w:rPr>
        <w:t xml:space="preserve">program </w:t>
      </w:r>
      <w:r w:rsidR="00110F3C" w:rsidRPr="00CF75EB">
        <w:rPr>
          <w:lang w:val="id-ID"/>
        </w:rPr>
        <w:t>Pendidikan</w:t>
      </w:r>
      <w:r w:rsidRPr="00CF75EB">
        <w:t xml:space="preserve"> dapat dimanfaatkan sebagai dasar pertimbangan dalam transfer kredit perguruan tinggi, pemberian bantuan dan alokasi dana, serta pengakuan dari badan atau instansi yang lain.</w:t>
      </w:r>
    </w:p>
    <w:p w:rsidR="00110F3C" w:rsidRPr="00CF75EB" w:rsidRDefault="00110F3C"/>
    <w:p w:rsidR="00110F3C" w:rsidRPr="00CF75EB" w:rsidRDefault="003D4A09">
      <w:r w:rsidRPr="00CF75EB">
        <w:t xml:space="preserve">Mutu program </w:t>
      </w:r>
      <w:r w:rsidR="00110F3C" w:rsidRPr="00CF75EB">
        <w:t>Pendidikan</w:t>
      </w:r>
      <w:r w:rsidRPr="00CF75EB">
        <w:t xml:space="preserve"> merupakan cerminan dari totalitas keadaan dan karakteristik masukan, proses, keluaran, hasil, dan dampak, atau layanan/kinerja program </w:t>
      </w:r>
      <w:r w:rsidR="00110F3C" w:rsidRPr="00CF75EB">
        <w:t>Pendidikan</w:t>
      </w:r>
      <w:r w:rsidRPr="00CF75EB">
        <w:t xml:space="preserve"> yang diukur berdasarkan sejumlah standar yang ditetapkan. Proses akreditasi program </w:t>
      </w:r>
      <w:r w:rsidR="00110F3C" w:rsidRPr="00CF75EB">
        <w:t>Pendidikan</w:t>
      </w:r>
      <w:r w:rsidRPr="00CF75EB">
        <w:t xml:space="preserve"> yang selama ini telah dilakukan baru menyentuh program pendidikan spesialis (</w:t>
      </w:r>
      <w:r w:rsidR="00110F3C" w:rsidRPr="00CF75EB">
        <w:t>Dokter Spesialis Forensik</w:t>
      </w:r>
      <w:r w:rsidRPr="00CF75EB">
        <w:t xml:space="preserve">sedangkan untuk program pendidikan profesi </w:t>
      </w:r>
      <w:r w:rsidR="00110F3C" w:rsidRPr="00CF75EB">
        <w:t>Dokter Spesialis Forensik</w:t>
      </w:r>
      <w:r w:rsidRPr="00CF75EB">
        <w:t xml:space="preserve">belum dilakukan dan belum ada instrumen akreditasinya.Sementara itu dengan bertambahnya jumlah penyelenggara program </w:t>
      </w:r>
      <w:r w:rsidR="00110F3C" w:rsidRPr="00CF75EB">
        <w:t>PendidikanDokter Spesialis Forensik</w:t>
      </w:r>
      <w:r w:rsidRPr="00CF75EB">
        <w:t xml:space="preserve">, perlu kembali diadakan penyelarasan kurikulum pendidikan </w:t>
      </w:r>
      <w:r w:rsidR="00110F3C" w:rsidRPr="00CF75EB">
        <w:t>Dokter Spesialis Forensik</w:t>
      </w:r>
      <w:r w:rsidRPr="00CF75EB">
        <w:t xml:space="preserve"> dengan standard kompetensi </w:t>
      </w:r>
      <w:r w:rsidR="00110F3C" w:rsidRPr="00CF75EB">
        <w:t>Dokter Spesialis Forensik</w:t>
      </w:r>
      <w:r w:rsidRPr="00CF75EB">
        <w:t>Indonesia.</w:t>
      </w:r>
    </w:p>
    <w:p w:rsidR="00110F3C" w:rsidRPr="00CF75EB" w:rsidRDefault="00110F3C">
      <w:pPr>
        <w:rPr>
          <w:lang w:val="id-ID"/>
        </w:rPr>
      </w:pPr>
    </w:p>
    <w:p w:rsidR="00110F3C" w:rsidRPr="00CF75EB" w:rsidRDefault="003D4A09">
      <w:pPr>
        <w:rPr>
          <w:lang w:val="id-ID"/>
        </w:rPr>
      </w:pPr>
      <w:r w:rsidRPr="00CF75EB">
        <w:rPr>
          <w:lang w:val="id-ID"/>
        </w:rPr>
        <w:lastRenderedPageBreak/>
        <w:t xml:space="preserve">Program </w:t>
      </w:r>
      <w:r w:rsidR="00110F3C" w:rsidRPr="00CF75EB">
        <w:rPr>
          <w:lang w:val="id-ID"/>
        </w:rPr>
        <w:t>PendidikanDokter Spesialis Forensik</w:t>
      </w:r>
      <w:r w:rsidRPr="00CF75EB">
        <w:rPr>
          <w:lang w:val="id-ID"/>
        </w:rPr>
        <w:t xml:space="preserve">dalam melaksanakan tugas dan tanggung jawabnya  menyelenggarakan  proses pendidikan melalui jenjang pendidikan spesialis dengan masa </w:t>
      </w:r>
      <w:r w:rsidR="00110F3C" w:rsidRPr="00CF75EB">
        <w:rPr>
          <w:lang w:val="id-ID"/>
        </w:rPr>
        <w:t>Pendidikan6 (enam)</w:t>
      </w:r>
      <w:r w:rsidRPr="00CF75EB">
        <w:rPr>
          <w:lang w:val="id-ID"/>
        </w:rPr>
        <w:t xml:space="preserve"> semester.</w:t>
      </w:r>
    </w:p>
    <w:p w:rsidR="00110F3C" w:rsidRPr="00CF75EB" w:rsidRDefault="00110F3C">
      <w:pPr>
        <w:ind w:right="2189"/>
        <w:rPr>
          <w:lang w:val="id-ID"/>
        </w:rPr>
      </w:pPr>
    </w:p>
    <w:p w:rsidR="00110F3C" w:rsidRPr="00CF75EB" w:rsidRDefault="00110F3C" w:rsidP="00612790">
      <w:pPr>
        <w:pStyle w:val="Heading1"/>
        <w:rPr>
          <w:lang w:val="id-ID"/>
        </w:rPr>
        <w:sectPr w:rsidR="00110F3C" w:rsidRPr="00CF75EB" w:rsidSect="0079566D">
          <w:headerReference w:type="default" r:id="rId10"/>
          <w:pgSz w:w="11909" w:h="16834" w:code="9"/>
          <w:pgMar w:top="1701" w:right="1134" w:bottom="1134" w:left="1701" w:header="1224" w:footer="881" w:gutter="0"/>
          <w:pgNumType w:start="1"/>
          <w:cols w:space="720"/>
          <w:docGrid w:linePitch="360"/>
        </w:sectPr>
      </w:pPr>
    </w:p>
    <w:p w:rsidR="00110F3C" w:rsidRPr="00CF75EB" w:rsidRDefault="00110F3C">
      <w:pPr>
        <w:pStyle w:val="Heading1"/>
        <w:rPr>
          <w:sz w:val="24"/>
          <w:szCs w:val="24"/>
          <w:lang w:val="id-ID"/>
        </w:rPr>
      </w:pPr>
      <w:bookmarkStart w:id="7" w:name="_Toc222646029"/>
      <w:r w:rsidRPr="00CF75EB">
        <w:rPr>
          <w:sz w:val="24"/>
          <w:szCs w:val="24"/>
          <w:lang w:val="id-ID"/>
        </w:rPr>
        <w:lastRenderedPageBreak/>
        <w:t>BAB IV</w:t>
      </w:r>
    </w:p>
    <w:p w:rsidR="0033332D" w:rsidRPr="00CF75EB" w:rsidRDefault="0033332D">
      <w:pPr>
        <w:rPr>
          <w:lang w:val="id-ID"/>
        </w:rPr>
      </w:pPr>
    </w:p>
    <w:p w:rsidR="00110F3C" w:rsidRPr="00CF75EB" w:rsidRDefault="00110F3C">
      <w:pPr>
        <w:pStyle w:val="Heading1"/>
        <w:rPr>
          <w:sz w:val="24"/>
          <w:szCs w:val="24"/>
          <w:lang w:val="id-ID"/>
        </w:rPr>
      </w:pPr>
      <w:r w:rsidRPr="00CF75EB">
        <w:rPr>
          <w:sz w:val="24"/>
          <w:szCs w:val="24"/>
          <w:lang w:val="id-ID"/>
        </w:rPr>
        <w:t xml:space="preserve">ASPEK PELAKSANAAN AKREDITASI </w:t>
      </w:r>
    </w:p>
    <w:p w:rsidR="00110F3C" w:rsidRPr="00CF75EB" w:rsidRDefault="00110F3C">
      <w:pPr>
        <w:pStyle w:val="Heading1"/>
        <w:rPr>
          <w:sz w:val="28"/>
          <w:lang w:val="id-ID"/>
        </w:rPr>
      </w:pPr>
      <w:r w:rsidRPr="00CF75EB">
        <w:rPr>
          <w:sz w:val="24"/>
          <w:szCs w:val="24"/>
          <w:lang w:val="id-ID"/>
        </w:rPr>
        <w:t>PROGRAM PENDIDIKAN</w:t>
      </w:r>
      <w:bookmarkEnd w:id="7"/>
    </w:p>
    <w:p w:rsidR="00110F3C" w:rsidRPr="00CF75EB" w:rsidRDefault="00110F3C">
      <w:pPr>
        <w:pStyle w:val="Heading1"/>
        <w:jc w:val="both"/>
        <w:rPr>
          <w:bCs w:val="0"/>
          <w:lang w:val="id-ID"/>
        </w:rPr>
      </w:pPr>
    </w:p>
    <w:p w:rsidR="00110F3C" w:rsidRPr="00CF75EB" w:rsidRDefault="003D4A09">
      <w:pPr>
        <w:rPr>
          <w:lang w:val="id-ID"/>
        </w:rPr>
      </w:pPr>
      <w:r w:rsidRPr="00CF75EB">
        <w:rPr>
          <w:lang w:val="id-ID"/>
        </w:rPr>
        <w:t xml:space="preserve">Dalam melaksanakan keseluruhan proses akreditasi pogram </w:t>
      </w:r>
      <w:r w:rsidR="00110F3C" w:rsidRPr="00CF75EB">
        <w:rPr>
          <w:lang w:val="id-ID"/>
        </w:rPr>
        <w:t>Pendidikan</w:t>
      </w:r>
      <w:r w:rsidRPr="00CF75EB">
        <w:rPr>
          <w:lang w:val="id-ID"/>
        </w:rPr>
        <w:t xml:space="preserve"> terdapat beberapa aspek pelaksanaan akreditasi  program </w:t>
      </w:r>
      <w:r w:rsidR="00110F3C" w:rsidRPr="00CF75EB">
        <w:rPr>
          <w:lang w:val="id-ID"/>
        </w:rPr>
        <w:t>Pendidikan</w:t>
      </w:r>
      <w:r w:rsidRPr="00CF75EB">
        <w:rPr>
          <w:lang w:val="id-ID"/>
        </w:rPr>
        <w:t xml:space="preserve"> yang perlu diperhatikan oleh setiap pihak yang terkait, yaitu asesor, program </w:t>
      </w:r>
      <w:r w:rsidR="00110F3C" w:rsidRPr="00CF75EB">
        <w:rPr>
          <w:lang w:val="id-ID"/>
        </w:rPr>
        <w:t>Pendidikan</w:t>
      </w:r>
      <w:r w:rsidRPr="00CF75EB">
        <w:rPr>
          <w:lang w:val="id-ID"/>
        </w:rPr>
        <w:t xml:space="preserve"> yang diakreditasi, dan BAN-PT. Aspek tersebut yaitu: 1) </w:t>
      </w:r>
      <w:r w:rsidRPr="00CF75EB">
        <w:rPr>
          <w:b/>
          <w:lang w:val="id-ID"/>
        </w:rPr>
        <w:t>standar akreditasi</w:t>
      </w:r>
      <w:r w:rsidRPr="00CF75EB">
        <w:rPr>
          <w:lang w:val="id-ID"/>
        </w:rPr>
        <w:t xml:space="preserve"> program </w:t>
      </w:r>
      <w:r w:rsidR="00110F3C" w:rsidRPr="00CF75EB">
        <w:rPr>
          <w:lang w:val="id-ID"/>
        </w:rPr>
        <w:t>Pendidikan</w:t>
      </w:r>
      <w:r w:rsidRPr="00CF75EB">
        <w:rPr>
          <w:lang w:val="id-ID"/>
        </w:rPr>
        <w:t xml:space="preserve"> yang digunakan sebagai tolok ukur dalam mengevaluasi dan menilai mutu kinerja, keadaan dan perangkat kependidikan  program </w:t>
      </w:r>
      <w:r w:rsidR="00110F3C" w:rsidRPr="00CF75EB">
        <w:rPr>
          <w:lang w:val="id-ID"/>
        </w:rPr>
        <w:t>Pendidikan</w:t>
      </w:r>
      <w:r w:rsidRPr="00CF75EB">
        <w:rPr>
          <w:lang w:val="id-ID"/>
        </w:rPr>
        <w:t xml:space="preserve">; 2) </w:t>
      </w:r>
      <w:r w:rsidRPr="00CF75EB">
        <w:rPr>
          <w:b/>
          <w:lang w:val="id-ID"/>
        </w:rPr>
        <w:t>prosedur akreditasi</w:t>
      </w:r>
      <w:r w:rsidRPr="00CF75EB">
        <w:rPr>
          <w:lang w:val="id-ID"/>
        </w:rPr>
        <w:t xml:space="preserve">  program </w:t>
      </w:r>
      <w:r w:rsidR="00110F3C" w:rsidRPr="00CF75EB">
        <w:rPr>
          <w:lang w:val="id-ID"/>
        </w:rPr>
        <w:t>Pendidikan</w:t>
      </w:r>
      <w:r w:rsidRPr="00CF75EB">
        <w:rPr>
          <w:lang w:val="id-ID"/>
        </w:rPr>
        <w:t xml:space="preserve">  yang merupakan tahap dan langkah yang harus dilakukan dalam rangka akreditasi  program </w:t>
      </w:r>
      <w:r w:rsidR="00110F3C" w:rsidRPr="00CF75EB">
        <w:rPr>
          <w:lang w:val="id-ID"/>
        </w:rPr>
        <w:t>Pendidikan</w:t>
      </w:r>
      <w:r w:rsidRPr="00CF75EB">
        <w:rPr>
          <w:lang w:val="id-ID"/>
        </w:rPr>
        <w:t>; 3) i</w:t>
      </w:r>
      <w:r w:rsidRPr="00CF75EB">
        <w:rPr>
          <w:b/>
          <w:lang w:val="id-ID"/>
        </w:rPr>
        <w:t>nstrumen akreditasi</w:t>
      </w:r>
      <w:r w:rsidRPr="00CF75EB">
        <w:rPr>
          <w:lang w:val="id-ID"/>
        </w:rPr>
        <w:t xml:space="preserve">  program </w:t>
      </w:r>
      <w:r w:rsidR="00110F3C" w:rsidRPr="00CF75EB">
        <w:rPr>
          <w:lang w:val="id-ID"/>
        </w:rPr>
        <w:t>Pendidikan</w:t>
      </w:r>
      <w:r w:rsidRPr="00CF75EB">
        <w:rPr>
          <w:lang w:val="id-ID"/>
        </w:rPr>
        <w:t xml:space="preserve"> yang digunakan untuk menyajikan data dan informasi sebagai bahan dalam mengevaluasi dan menilai mutu  program </w:t>
      </w:r>
      <w:r w:rsidR="00110F3C" w:rsidRPr="00CF75EB">
        <w:rPr>
          <w:lang w:val="id-ID"/>
        </w:rPr>
        <w:t>Pendidikan</w:t>
      </w:r>
      <w:r w:rsidRPr="00CF75EB">
        <w:rPr>
          <w:lang w:val="id-ID"/>
        </w:rPr>
        <w:t xml:space="preserve">, disusun berdasarkan standar akreditasi yang ditetapkan; dan 4) </w:t>
      </w:r>
      <w:r w:rsidRPr="00CF75EB">
        <w:rPr>
          <w:b/>
          <w:lang w:val="id-ID"/>
        </w:rPr>
        <w:t xml:space="preserve">kode etik </w:t>
      </w:r>
      <w:r w:rsidRPr="00CF75EB">
        <w:rPr>
          <w:lang w:val="id-ID"/>
        </w:rPr>
        <w:t xml:space="preserve">akreditasi  program </w:t>
      </w:r>
      <w:r w:rsidR="00110F3C" w:rsidRPr="00CF75EB">
        <w:rPr>
          <w:lang w:val="id-ID"/>
        </w:rPr>
        <w:t>Pendidikan</w:t>
      </w:r>
      <w:r w:rsidRPr="00CF75EB">
        <w:rPr>
          <w:lang w:val="id-ID"/>
        </w:rPr>
        <w:t xml:space="preserve"> merupakan aturan untuk menjamin kelancaran dan obyektivitas proses dan hasil akreditasi  program </w:t>
      </w:r>
      <w:r w:rsidR="00110F3C" w:rsidRPr="00CF75EB">
        <w:rPr>
          <w:lang w:val="id-ID"/>
        </w:rPr>
        <w:t>Pendidikan</w:t>
      </w:r>
      <w:r w:rsidRPr="00CF75EB">
        <w:rPr>
          <w:lang w:val="id-ID"/>
        </w:rPr>
        <w:t>.</w:t>
      </w:r>
    </w:p>
    <w:p w:rsidR="00110F3C" w:rsidRPr="00CF75EB" w:rsidRDefault="00110F3C">
      <w:pPr>
        <w:ind w:firstLine="720"/>
        <w:rPr>
          <w:lang w:val="id-ID"/>
        </w:rPr>
      </w:pPr>
    </w:p>
    <w:p w:rsidR="00110F3C" w:rsidRPr="00CF75EB" w:rsidRDefault="003D4A09">
      <w:pPr>
        <w:rPr>
          <w:lang w:val="id-ID"/>
        </w:rPr>
      </w:pPr>
      <w:r w:rsidRPr="00CF75EB">
        <w:rPr>
          <w:lang w:val="id-ID"/>
        </w:rPr>
        <w:t xml:space="preserve">Bab IV menyajikan uraian singkat mengenai keempat aspek pelaksanaan akreditasi. Uraian lengkap dan rinci setiap aspek disajikan dalam Buku II yang membahas standar dan prosedur akreditasi program </w:t>
      </w:r>
      <w:r w:rsidR="00110F3C" w:rsidRPr="00CF75EB">
        <w:rPr>
          <w:lang w:val="id-ID"/>
        </w:rPr>
        <w:t>PendidikanDokter Spesialis Forensik</w:t>
      </w:r>
      <w:r w:rsidRPr="00CF75EB">
        <w:rPr>
          <w:lang w:val="id-ID"/>
        </w:rPr>
        <w:t xml:space="preserve">; Buku III tentang instrumen akreditasi program </w:t>
      </w:r>
      <w:r w:rsidR="00110F3C" w:rsidRPr="00CF75EB">
        <w:rPr>
          <w:lang w:val="id-ID"/>
        </w:rPr>
        <w:t>Pendidikan</w:t>
      </w:r>
      <w:r w:rsidRPr="00CF75EB">
        <w:rPr>
          <w:lang w:val="id-ID"/>
        </w:rPr>
        <w:t xml:space="preserve"> dan unit pengelola program </w:t>
      </w:r>
      <w:r w:rsidR="00110F3C" w:rsidRPr="00CF75EB">
        <w:rPr>
          <w:lang w:val="id-ID"/>
        </w:rPr>
        <w:t>Pendidikan</w:t>
      </w:r>
      <w:r w:rsidRPr="00CF75EB">
        <w:rPr>
          <w:lang w:val="id-ID"/>
        </w:rPr>
        <w:t xml:space="preserve"> dalam bentuk borang dan kode etik akreditasi yang dituangkan dalam Buku Kode Etik Akreditasi.</w:t>
      </w:r>
    </w:p>
    <w:p w:rsidR="00110F3C" w:rsidRPr="00CF75EB" w:rsidRDefault="00110F3C">
      <w:pPr>
        <w:rPr>
          <w:lang w:val="id-ID"/>
        </w:rPr>
      </w:pPr>
    </w:p>
    <w:p w:rsidR="00110F3C" w:rsidRPr="00CF75EB" w:rsidRDefault="00110F3C">
      <w:pPr>
        <w:pStyle w:val="Heading2"/>
        <w:rPr>
          <w:sz w:val="24"/>
          <w:szCs w:val="24"/>
          <w:lang w:val="id-ID"/>
        </w:rPr>
      </w:pPr>
      <w:bookmarkStart w:id="8" w:name="_Toc222646030"/>
      <w:r w:rsidRPr="00CF75EB">
        <w:rPr>
          <w:sz w:val="24"/>
          <w:szCs w:val="24"/>
          <w:lang w:val="id-ID"/>
        </w:rPr>
        <w:t>4.</w:t>
      </w:r>
      <w:r w:rsidR="003D4A09" w:rsidRPr="00CF75EB">
        <w:rPr>
          <w:sz w:val="24"/>
          <w:szCs w:val="24"/>
          <w:lang w:val="id-ID"/>
        </w:rPr>
        <w:t xml:space="preserve">1 Standar Akreditasi Program </w:t>
      </w:r>
      <w:r w:rsidRPr="00CF75EB">
        <w:rPr>
          <w:sz w:val="24"/>
          <w:szCs w:val="24"/>
          <w:lang w:val="id-ID"/>
        </w:rPr>
        <w:t>Pendidikan</w:t>
      </w:r>
      <w:bookmarkEnd w:id="8"/>
    </w:p>
    <w:p w:rsidR="00110F3C" w:rsidRPr="00CF75EB" w:rsidRDefault="00110F3C">
      <w:pPr>
        <w:rPr>
          <w:lang w:val="id-ID"/>
        </w:rPr>
      </w:pPr>
    </w:p>
    <w:p w:rsidR="00110F3C" w:rsidRPr="00CF75EB" w:rsidRDefault="003D4A09">
      <w:pPr>
        <w:rPr>
          <w:lang w:val="id-ID"/>
        </w:rPr>
      </w:pPr>
      <w:r w:rsidRPr="00CF75EB">
        <w:rPr>
          <w:lang w:val="id-ID"/>
        </w:rPr>
        <w:t xml:space="preserve">Standar akreditasi adalah tolok ukur yang harus dipenuhi oleh program </w:t>
      </w:r>
      <w:r w:rsidR="00110F3C" w:rsidRPr="00CF75EB">
        <w:rPr>
          <w:lang w:val="id-ID"/>
        </w:rPr>
        <w:t>Pendidikan</w:t>
      </w:r>
      <w:r w:rsidRPr="00CF75EB">
        <w:rPr>
          <w:lang w:val="id-ID"/>
        </w:rPr>
        <w:t xml:space="preserve">. Standar akreditasi terdiri atas beberapa parameter (indikator kunci) yang dapat digunakan sebagai dasar (1) penyajian data dan informasi mengenai kinerja, keadaan dan perangkat kependidikan program </w:t>
      </w:r>
      <w:r w:rsidR="00110F3C" w:rsidRPr="00CF75EB">
        <w:rPr>
          <w:lang w:val="id-ID"/>
        </w:rPr>
        <w:t>Pendidikan</w:t>
      </w:r>
      <w:r w:rsidRPr="00CF75EB">
        <w:rPr>
          <w:lang w:val="id-ID"/>
        </w:rPr>
        <w:t xml:space="preserve">, yang dituangkan dalam instrumen akreditasi; (2) evaluasi dan penilaian mutu kinerja, keadaan dan perangkat kependidikan program </w:t>
      </w:r>
      <w:r w:rsidR="00110F3C" w:rsidRPr="00CF75EB">
        <w:rPr>
          <w:lang w:val="id-ID"/>
        </w:rPr>
        <w:t>Pendidikan</w:t>
      </w:r>
      <w:r w:rsidRPr="00CF75EB">
        <w:rPr>
          <w:lang w:val="id-ID"/>
        </w:rPr>
        <w:t xml:space="preserve">, (3) penetapan kelayakan program </w:t>
      </w:r>
      <w:r w:rsidR="00110F3C" w:rsidRPr="00CF75EB">
        <w:rPr>
          <w:lang w:val="id-ID"/>
        </w:rPr>
        <w:t>Pendidikan</w:t>
      </w:r>
      <w:r w:rsidRPr="00CF75EB">
        <w:rPr>
          <w:lang w:val="id-ID"/>
        </w:rPr>
        <w:t xml:space="preserve"> untuk menyelenggarakan program-programnya; dan (4) perumusan rekomendasi perbaikan dan pembinaan mutu program </w:t>
      </w:r>
      <w:r w:rsidR="00110F3C" w:rsidRPr="00CF75EB">
        <w:rPr>
          <w:lang w:val="id-ID"/>
        </w:rPr>
        <w:t>Pendidikan</w:t>
      </w:r>
      <w:r w:rsidRPr="00CF75EB">
        <w:rPr>
          <w:lang w:val="id-ID"/>
        </w:rPr>
        <w:t>.</w:t>
      </w:r>
    </w:p>
    <w:p w:rsidR="00110F3C" w:rsidRPr="00CF75EB" w:rsidRDefault="00110F3C">
      <w:pPr>
        <w:rPr>
          <w:lang w:val="id-ID"/>
        </w:rPr>
      </w:pPr>
    </w:p>
    <w:p w:rsidR="00110F3C" w:rsidRPr="00CF75EB" w:rsidRDefault="003D4A09">
      <w:pPr>
        <w:rPr>
          <w:lang w:val="id-ID"/>
        </w:rPr>
      </w:pPr>
      <w:r w:rsidRPr="00CF75EB">
        <w:rPr>
          <w:lang w:val="id-ID"/>
        </w:rPr>
        <w:t xml:space="preserve">Standar akreditasi program </w:t>
      </w:r>
      <w:r w:rsidR="00110F3C" w:rsidRPr="00CF75EB">
        <w:rPr>
          <w:lang w:val="id-ID"/>
        </w:rPr>
        <w:t>PendidikanDokter Spesialis Forensik</w:t>
      </w:r>
      <w:r w:rsidRPr="00CF75EB">
        <w:rPr>
          <w:lang w:val="id-ID"/>
        </w:rPr>
        <w:t xml:space="preserve">mencakup standar tentang komitmen program </w:t>
      </w:r>
      <w:r w:rsidR="00110F3C" w:rsidRPr="00CF75EB">
        <w:rPr>
          <w:lang w:val="id-ID"/>
        </w:rPr>
        <w:t>PendidikanDokter Spesialis Forensik</w:t>
      </w:r>
      <w:r w:rsidRPr="00CF75EB">
        <w:rPr>
          <w:lang w:val="id-ID"/>
        </w:rPr>
        <w:t xml:space="preserve"> terhadap kapasitas institusional </w:t>
      </w:r>
      <w:r w:rsidRPr="00CF75EB">
        <w:rPr>
          <w:i/>
          <w:lang w:val="id-ID"/>
        </w:rPr>
        <w:t>(</w:t>
      </w:r>
      <w:r w:rsidRPr="00CF75EB">
        <w:rPr>
          <w:i/>
          <w:iCs/>
          <w:lang w:val="id-ID"/>
        </w:rPr>
        <w:t>institutional capacity</w:t>
      </w:r>
      <w:r w:rsidRPr="00CF75EB">
        <w:rPr>
          <w:i/>
          <w:lang w:val="id-ID"/>
        </w:rPr>
        <w:t xml:space="preserve">) </w:t>
      </w:r>
      <w:r w:rsidRPr="00CF75EB">
        <w:rPr>
          <w:lang w:val="id-ID"/>
        </w:rPr>
        <w:t>dan komitmen terhadap efektivitas program pendidikan</w:t>
      </w:r>
      <w:r w:rsidRPr="00CF75EB">
        <w:rPr>
          <w:i/>
          <w:lang w:val="id-ID"/>
        </w:rPr>
        <w:t>(</w:t>
      </w:r>
      <w:r w:rsidRPr="00CF75EB">
        <w:rPr>
          <w:i/>
          <w:iCs/>
          <w:lang w:val="id-ID"/>
        </w:rPr>
        <w:t>educational effectiveness</w:t>
      </w:r>
      <w:r w:rsidRPr="00CF75EB">
        <w:rPr>
          <w:i/>
          <w:lang w:val="id-ID"/>
        </w:rPr>
        <w:t>),</w:t>
      </w:r>
      <w:r w:rsidRPr="00CF75EB">
        <w:rPr>
          <w:lang w:val="id-ID"/>
        </w:rPr>
        <w:t xml:space="preserve"> yang dikemas dalam tujuh standar akreditasi, yaitu: </w:t>
      </w:r>
    </w:p>
    <w:p w:rsidR="00110F3C" w:rsidRPr="00CF75EB" w:rsidRDefault="00110F3C">
      <w:pPr>
        <w:ind w:firstLine="720"/>
        <w:rPr>
          <w:lang w:val="id-ID"/>
        </w:rPr>
      </w:pPr>
    </w:p>
    <w:p w:rsidR="00110F3C" w:rsidRPr="00CF75EB" w:rsidRDefault="00110F3C">
      <w:pPr>
        <w:pStyle w:val="BodyTextIndent"/>
        <w:tabs>
          <w:tab w:val="left" w:pos="1985"/>
        </w:tabs>
        <w:ind w:left="2160" w:hanging="1440"/>
        <w:rPr>
          <w:b w:val="0"/>
          <w:sz w:val="24"/>
          <w:szCs w:val="24"/>
          <w:lang w:val="id-ID"/>
        </w:rPr>
      </w:pPr>
      <w:r w:rsidRPr="00CF75EB">
        <w:rPr>
          <w:b w:val="0"/>
          <w:sz w:val="24"/>
          <w:szCs w:val="24"/>
          <w:lang w:val="id-ID"/>
        </w:rPr>
        <w:t xml:space="preserve">Standar 1.    </w:t>
      </w:r>
      <w:r w:rsidR="003D4A09" w:rsidRPr="00CF75EB">
        <w:rPr>
          <w:b w:val="0"/>
          <w:sz w:val="24"/>
          <w:szCs w:val="24"/>
          <w:lang w:val="id-ID"/>
        </w:rPr>
        <w:t>Visi</w:t>
      </w:r>
      <w:r w:rsidR="003D4A09" w:rsidRPr="00CF75EB">
        <w:rPr>
          <w:b w:val="0"/>
          <w:sz w:val="24"/>
          <w:szCs w:val="24"/>
          <w:lang w:val="sv-SE"/>
        </w:rPr>
        <w:t>, misi, tujuan dan sasaran, serta strategi pencapaian</w:t>
      </w:r>
    </w:p>
    <w:p w:rsidR="00110F3C" w:rsidRPr="00CF75EB" w:rsidRDefault="00110F3C">
      <w:pPr>
        <w:pStyle w:val="BodyTextIndent"/>
        <w:tabs>
          <w:tab w:val="left" w:pos="1985"/>
        </w:tabs>
        <w:ind w:left="2160" w:hanging="1440"/>
        <w:jc w:val="left"/>
        <w:rPr>
          <w:b w:val="0"/>
          <w:sz w:val="24"/>
          <w:szCs w:val="24"/>
          <w:lang w:val="id-ID"/>
        </w:rPr>
      </w:pPr>
      <w:r w:rsidRPr="00CF75EB">
        <w:rPr>
          <w:b w:val="0"/>
          <w:sz w:val="24"/>
          <w:szCs w:val="24"/>
          <w:lang w:val="id-ID"/>
        </w:rPr>
        <w:t>Standar 2.     Tata pamong, kepemimpinan, sistem pengelolaan, dan penjaminan mutu</w:t>
      </w:r>
    </w:p>
    <w:p w:rsidR="00110F3C" w:rsidRPr="00CF75EB" w:rsidRDefault="00110F3C">
      <w:pPr>
        <w:pStyle w:val="BodyTextIndent"/>
        <w:tabs>
          <w:tab w:val="left" w:pos="1985"/>
        </w:tabs>
        <w:ind w:left="2160" w:hanging="1440"/>
        <w:rPr>
          <w:b w:val="0"/>
          <w:sz w:val="24"/>
          <w:szCs w:val="24"/>
          <w:lang w:val="id-ID"/>
        </w:rPr>
      </w:pPr>
      <w:r w:rsidRPr="00CF75EB">
        <w:rPr>
          <w:b w:val="0"/>
          <w:sz w:val="24"/>
          <w:szCs w:val="24"/>
          <w:lang w:val="id-ID"/>
        </w:rPr>
        <w:t xml:space="preserve">Standar 3.    </w:t>
      </w:r>
      <w:r w:rsidR="003D4A09" w:rsidRPr="00CF75EB">
        <w:rPr>
          <w:b w:val="0"/>
          <w:sz w:val="24"/>
          <w:szCs w:val="24"/>
          <w:lang w:val="id-ID"/>
        </w:rPr>
        <w:t xml:space="preserve">Mahasiswa dan lulusan </w:t>
      </w:r>
    </w:p>
    <w:p w:rsidR="00110F3C" w:rsidRPr="00CF75EB" w:rsidRDefault="00110F3C">
      <w:pPr>
        <w:pStyle w:val="BodyTextIndent"/>
        <w:tabs>
          <w:tab w:val="left" w:pos="1985"/>
        </w:tabs>
        <w:ind w:left="2160" w:hanging="1440"/>
        <w:rPr>
          <w:b w:val="0"/>
          <w:sz w:val="24"/>
          <w:szCs w:val="24"/>
          <w:lang w:val="id-ID"/>
        </w:rPr>
      </w:pPr>
      <w:r w:rsidRPr="00CF75EB">
        <w:rPr>
          <w:b w:val="0"/>
          <w:sz w:val="24"/>
          <w:szCs w:val="24"/>
          <w:lang w:val="id-ID"/>
        </w:rPr>
        <w:t xml:space="preserve">Standar 4.    </w:t>
      </w:r>
      <w:r w:rsidR="003D4A09" w:rsidRPr="00CF75EB">
        <w:rPr>
          <w:b w:val="0"/>
          <w:sz w:val="24"/>
          <w:szCs w:val="24"/>
          <w:lang w:val="id-ID"/>
        </w:rPr>
        <w:t xml:space="preserve">Sumber daya manusia </w:t>
      </w:r>
    </w:p>
    <w:p w:rsidR="00110F3C" w:rsidRPr="00CF75EB" w:rsidRDefault="00110F3C">
      <w:pPr>
        <w:pStyle w:val="BodyTextIndent"/>
        <w:tabs>
          <w:tab w:val="left" w:pos="1985"/>
        </w:tabs>
        <w:ind w:left="2160" w:hanging="1440"/>
        <w:jc w:val="left"/>
        <w:rPr>
          <w:b w:val="0"/>
          <w:sz w:val="24"/>
          <w:szCs w:val="24"/>
          <w:lang w:val="id-ID"/>
        </w:rPr>
      </w:pPr>
      <w:r w:rsidRPr="00CF75EB">
        <w:rPr>
          <w:b w:val="0"/>
          <w:sz w:val="24"/>
          <w:szCs w:val="24"/>
          <w:lang w:val="id-ID"/>
        </w:rPr>
        <w:t>Standar 5.     Kurikulum, pembelajaran, d</w:t>
      </w:r>
      <w:r w:rsidR="003D4A09" w:rsidRPr="00CF75EB">
        <w:rPr>
          <w:b w:val="0"/>
          <w:sz w:val="24"/>
          <w:szCs w:val="24"/>
          <w:lang w:val="id-ID"/>
        </w:rPr>
        <w:t>an suasana akademik</w:t>
      </w:r>
    </w:p>
    <w:p w:rsidR="00110F3C" w:rsidRPr="00CF75EB" w:rsidRDefault="00110F3C">
      <w:pPr>
        <w:pStyle w:val="BodyTextIndent"/>
        <w:tabs>
          <w:tab w:val="left" w:pos="1985"/>
        </w:tabs>
        <w:ind w:left="2160" w:hanging="1440"/>
        <w:jc w:val="left"/>
        <w:rPr>
          <w:b w:val="0"/>
          <w:sz w:val="24"/>
          <w:szCs w:val="24"/>
          <w:lang w:val="id-ID"/>
        </w:rPr>
      </w:pPr>
      <w:r w:rsidRPr="00CF75EB">
        <w:rPr>
          <w:b w:val="0"/>
          <w:sz w:val="24"/>
          <w:szCs w:val="24"/>
          <w:lang w:val="id-ID"/>
        </w:rPr>
        <w:t xml:space="preserve">Standar 6.     </w:t>
      </w:r>
      <w:r w:rsidR="003D4A09" w:rsidRPr="00CF75EB">
        <w:rPr>
          <w:b w:val="0"/>
          <w:sz w:val="24"/>
          <w:szCs w:val="24"/>
          <w:lang w:val="id-ID"/>
        </w:rPr>
        <w:t>Pembiayaan, sarana dan prasarana, serta sistem informasi</w:t>
      </w:r>
    </w:p>
    <w:p w:rsidR="00110F3C" w:rsidRPr="00CF75EB" w:rsidRDefault="003D4A09">
      <w:pPr>
        <w:pStyle w:val="Heading3"/>
        <w:ind w:left="2127" w:hanging="1418"/>
        <w:jc w:val="left"/>
        <w:rPr>
          <w:b w:val="0"/>
          <w:lang w:val="id-ID"/>
        </w:rPr>
      </w:pPr>
      <w:r w:rsidRPr="00CF75EB">
        <w:rPr>
          <w:b w:val="0"/>
          <w:lang w:val="id-ID"/>
        </w:rPr>
        <w:lastRenderedPageBreak/>
        <w:t xml:space="preserve">Standar 7.     Penelitian, pengabdian kepada masyarakat, </w:t>
      </w:r>
      <w:r w:rsidRPr="00CF75EB">
        <w:rPr>
          <w:b w:val="0"/>
          <w:bCs w:val="0"/>
          <w:lang w:val="id-ID"/>
        </w:rPr>
        <w:t>dan kerjasama</w:t>
      </w:r>
    </w:p>
    <w:p w:rsidR="00110F3C" w:rsidRPr="00CF75EB" w:rsidRDefault="00110F3C">
      <w:pPr>
        <w:pStyle w:val="Heading3"/>
        <w:ind w:left="2127" w:hanging="1418"/>
        <w:rPr>
          <w:b w:val="0"/>
          <w:lang w:val="id-ID"/>
        </w:rPr>
      </w:pPr>
    </w:p>
    <w:p w:rsidR="00110F3C" w:rsidRPr="00CF75EB" w:rsidRDefault="003D4A09">
      <w:pPr>
        <w:rPr>
          <w:lang w:val="id-ID"/>
        </w:rPr>
      </w:pPr>
      <w:r w:rsidRPr="00CF75EB">
        <w:rPr>
          <w:lang w:val="id-ID"/>
        </w:rPr>
        <w:t xml:space="preserve">Standar tersebut di atas diintegrasikan dengan standar pendidikan </w:t>
      </w:r>
      <w:r w:rsidR="00110F3C" w:rsidRPr="00CF75EB">
        <w:rPr>
          <w:lang w:val="id-ID"/>
        </w:rPr>
        <w:t>Dokter Spesialis Forensik</w:t>
      </w:r>
      <w:r w:rsidRPr="00CF75EB">
        <w:rPr>
          <w:lang w:val="id-ID"/>
        </w:rPr>
        <w:t xml:space="preserve"> Indonesia yang terdiri dari 9 standar kompetensi </w:t>
      </w:r>
      <w:r w:rsidR="00110F3C" w:rsidRPr="00CF75EB">
        <w:rPr>
          <w:lang w:val="id-ID"/>
        </w:rPr>
        <w:t>Dokter Spesialis Forensik</w:t>
      </w:r>
      <w:r w:rsidRPr="00CF75EB">
        <w:rPr>
          <w:lang w:val="id-ID"/>
        </w:rPr>
        <w:t xml:space="preserve"> Indonesia.</w:t>
      </w:r>
    </w:p>
    <w:p w:rsidR="00110F3C" w:rsidRPr="00CF75EB" w:rsidRDefault="00110F3C">
      <w:pPr>
        <w:rPr>
          <w:lang w:val="id-ID"/>
        </w:rPr>
      </w:pPr>
    </w:p>
    <w:p w:rsidR="00110F3C" w:rsidRPr="00CF75EB" w:rsidRDefault="003D4A09">
      <w:pPr>
        <w:rPr>
          <w:noProof/>
          <w:lang w:val="id-ID"/>
        </w:rPr>
      </w:pPr>
      <w:r w:rsidRPr="00CF75EB">
        <w:rPr>
          <w:lang w:val="id-ID"/>
        </w:rPr>
        <w:t xml:space="preserve">Asesmen kinerja program </w:t>
      </w:r>
      <w:r w:rsidR="00110F3C" w:rsidRPr="00CF75EB">
        <w:rPr>
          <w:lang w:val="id-ID"/>
        </w:rPr>
        <w:t>Pendidikan</w:t>
      </w:r>
      <w:r w:rsidRPr="00CF75EB">
        <w:rPr>
          <w:lang w:val="id-ID"/>
        </w:rPr>
        <w:t xml:space="preserve"> didasarkan pada pemenuhan tuntutan standar akreditasi. Dokumen akreditasi program </w:t>
      </w:r>
      <w:r w:rsidR="00110F3C" w:rsidRPr="00CF75EB">
        <w:rPr>
          <w:lang w:val="id-ID"/>
        </w:rPr>
        <w:t>Pendidikan</w:t>
      </w:r>
      <w:r w:rsidRPr="00CF75EB">
        <w:rPr>
          <w:lang w:val="id-ID"/>
        </w:rPr>
        <w:t xml:space="preserve"> yang dapat diproses harus telah memenuhi persyaratan awal (eligibilitas) yang ditandai dengan adanya izin yang sah dan berlaku dalam penyelenggaraan program </w:t>
      </w:r>
      <w:r w:rsidR="00110F3C" w:rsidRPr="00CF75EB">
        <w:rPr>
          <w:lang w:val="id-ID"/>
        </w:rPr>
        <w:t>Pendidikan</w:t>
      </w:r>
      <w:r w:rsidRPr="00CF75EB">
        <w:rPr>
          <w:lang w:val="id-ID"/>
        </w:rPr>
        <w:t xml:space="preserve"> dari pejabat yang berwenang; memiliki anggaran dasar dan anggaran rumah tangga/statuta dan dokumen-dokumen rencana strategis atau rencana induk pengembangan yang menunjukkan dengan jelas visi, misi, tujuan dan sasaran program </w:t>
      </w:r>
      <w:r w:rsidR="00110F3C" w:rsidRPr="00CF75EB">
        <w:rPr>
          <w:lang w:val="id-ID"/>
        </w:rPr>
        <w:t>Pendidikan</w:t>
      </w:r>
      <w:r w:rsidRPr="00CF75EB">
        <w:rPr>
          <w:lang w:val="id-ID"/>
        </w:rPr>
        <w:t xml:space="preserve">; nilai-nilai dasar yang dianut dan berbagai aspek mengenai organisasi dan pengelolaan program </w:t>
      </w:r>
      <w:r w:rsidR="00110F3C" w:rsidRPr="00CF75EB">
        <w:rPr>
          <w:lang w:val="id-ID"/>
        </w:rPr>
        <w:t>Pendidikan</w:t>
      </w:r>
      <w:r w:rsidRPr="00CF75EB">
        <w:rPr>
          <w:lang w:val="id-ID"/>
        </w:rPr>
        <w:t xml:space="preserve">, proses pengambilan keputusan penyelenggaraan program </w:t>
      </w:r>
      <w:r w:rsidR="00110F3C" w:rsidRPr="00CF75EB">
        <w:rPr>
          <w:lang w:val="id-ID"/>
        </w:rPr>
        <w:t>Pendidikan</w:t>
      </w:r>
      <w:r w:rsidRPr="00CF75EB">
        <w:rPr>
          <w:lang w:val="id-ID"/>
        </w:rPr>
        <w:t>, dan sistem jaminan mutu</w:t>
      </w:r>
      <w:r w:rsidRPr="00CF75EB">
        <w:rPr>
          <w:noProof/>
          <w:lang w:val="id-ID"/>
        </w:rPr>
        <w:t>.</w:t>
      </w:r>
    </w:p>
    <w:p w:rsidR="00110F3C" w:rsidRPr="00CF75EB" w:rsidRDefault="00110F3C">
      <w:pPr>
        <w:rPr>
          <w:lang w:val="id-ID"/>
        </w:rPr>
      </w:pPr>
    </w:p>
    <w:p w:rsidR="00110F3C" w:rsidRPr="00CF75EB" w:rsidRDefault="003D4A09">
      <w:pPr>
        <w:rPr>
          <w:lang w:val="sv-SE"/>
        </w:rPr>
      </w:pPr>
      <w:r w:rsidRPr="00CF75EB">
        <w:rPr>
          <w:lang w:val="sv-SE"/>
        </w:rPr>
        <w:t>Deskripsi setiap standar akreditasi itu adalah sebagai berikut.</w:t>
      </w:r>
    </w:p>
    <w:p w:rsidR="00110F3C" w:rsidRPr="00CF75EB" w:rsidRDefault="00110F3C">
      <w:pPr>
        <w:rPr>
          <w:lang w:val="sv-SE"/>
        </w:rPr>
      </w:pPr>
    </w:p>
    <w:p w:rsidR="00110F3C" w:rsidRPr="00CF75EB" w:rsidRDefault="00110F3C">
      <w:pPr>
        <w:pStyle w:val="Heading3"/>
        <w:rPr>
          <w:lang w:val="sv-SE"/>
        </w:rPr>
      </w:pPr>
      <w:bookmarkStart w:id="9" w:name="_Toc206386952"/>
      <w:bookmarkStart w:id="10" w:name="_Toc222646031"/>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rsidP="00280659">
      <w:pPr>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pPr>
        <w:pStyle w:val="Heading3"/>
        <w:rPr>
          <w:lang w:val="sv-SE"/>
        </w:rPr>
      </w:pPr>
    </w:p>
    <w:p w:rsidR="00110F3C" w:rsidRPr="00CF75EB" w:rsidRDefault="00110F3C" w:rsidP="00280659">
      <w:pPr>
        <w:rPr>
          <w:lang w:val="sv-SE"/>
        </w:rPr>
      </w:pPr>
    </w:p>
    <w:p w:rsidR="00110F3C" w:rsidRPr="00CF75EB" w:rsidRDefault="00110F3C" w:rsidP="00280659">
      <w:pPr>
        <w:rPr>
          <w:lang w:val="sv-SE"/>
        </w:rPr>
      </w:pPr>
    </w:p>
    <w:p w:rsidR="00110F3C" w:rsidRPr="00CF75EB" w:rsidRDefault="00110F3C" w:rsidP="00280659">
      <w:pPr>
        <w:rPr>
          <w:lang w:val="sv-SE"/>
        </w:rPr>
      </w:pPr>
    </w:p>
    <w:p w:rsidR="00110F3C" w:rsidRPr="00CF75EB" w:rsidRDefault="003D4A09" w:rsidP="00280659">
      <w:pPr>
        <w:pStyle w:val="Heading3"/>
        <w:ind w:left="0" w:firstLine="0"/>
        <w:jc w:val="center"/>
        <w:rPr>
          <w:lang w:val="sv-SE"/>
        </w:rPr>
      </w:pPr>
      <w:r w:rsidRPr="00CF75EB">
        <w:rPr>
          <w:lang w:val="sv-SE"/>
        </w:rPr>
        <w:lastRenderedPageBreak/>
        <w:t>Standar 1</w:t>
      </w:r>
    </w:p>
    <w:p w:rsidR="00110F3C" w:rsidRPr="00CF75EB" w:rsidRDefault="003D4A09" w:rsidP="00280659">
      <w:pPr>
        <w:pStyle w:val="Heading3"/>
        <w:jc w:val="center"/>
        <w:rPr>
          <w:lang w:val="sv-SE"/>
        </w:rPr>
      </w:pPr>
      <w:r w:rsidRPr="00CF75EB">
        <w:rPr>
          <w:lang w:val="sv-SE"/>
        </w:rPr>
        <w:t>Visi, misi, tujuan dan sasaran, serta strategi pencapaian</w:t>
      </w:r>
    </w:p>
    <w:p w:rsidR="00110F3C" w:rsidRPr="00CF75EB" w:rsidRDefault="00110F3C">
      <w:pPr>
        <w:rPr>
          <w:lang w:val="sv-SE"/>
        </w:rPr>
      </w:pPr>
    </w:p>
    <w:p w:rsidR="00110F3C" w:rsidRPr="00CF75EB" w:rsidRDefault="003D4A09">
      <w:pPr>
        <w:rPr>
          <w:lang w:val="id-ID"/>
        </w:rPr>
      </w:pPr>
      <w:r w:rsidRPr="00CF75EB">
        <w:rPr>
          <w:lang w:val="id-ID"/>
        </w:rPr>
        <w:t xml:space="preserve">Standar ini adalah acuan keunggulan mutu penyelenggaraan dan strategi </w:t>
      </w:r>
      <w:r w:rsidRPr="00CF75EB">
        <w:rPr>
          <w:lang w:val="sv-SE"/>
        </w:rPr>
        <w:t xml:space="preserve">program </w:t>
      </w:r>
      <w:r w:rsidR="00110F3C" w:rsidRPr="00CF75EB">
        <w:rPr>
          <w:lang w:val="sv-SE"/>
        </w:rPr>
        <w:t>Pendidikan</w:t>
      </w:r>
      <w:r w:rsidRPr="00CF75EB">
        <w:rPr>
          <w:lang w:val="id-ID"/>
        </w:rPr>
        <w:t xml:space="preserve">untuk meraih </w:t>
      </w:r>
      <w:r w:rsidRPr="00CF75EB">
        <w:rPr>
          <w:lang w:val="sv-SE"/>
        </w:rPr>
        <w:t xml:space="preserve">cita-cita di </w:t>
      </w:r>
      <w:r w:rsidRPr="00CF75EB">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110F3C" w:rsidRPr="00CF75EB" w:rsidRDefault="00110F3C">
      <w:pPr>
        <w:rPr>
          <w:lang w:val="id-ID"/>
        </w:rPr>
      </w:pPr>
    </w:p>
    <w:p w:rsidR="00110F3C" w:rsidRPr="00CF75EB" w:rsidRDefault="003D4A09">
      <w:pPr>
        <w:rPr>
          <w:lang w:val="id-ID"/>
        </w:rPr>
      </w:pPr>
      <w:r w:rsidRPr="00CF75EB">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CF75EB">
        <w:rPr>
          <w:i/>
          <w:lang w:val="id-ID"/>
        </w:rPr>
        <w:t>platitude</w:t>
      </w:r>
      <w:r w:rsidRPr="00CF75EB">
        <w:rPr>
          <w:lang w:val="id-ID"/>
        </w:rPr>
        <w:t xml:space="preserve">). </w:t>
      </w:r>
    </w:p>
    <w:p w:rsidR="00110F3C" w:rsidRPr="00CF75EB" w:rsidRDefault="00110F3C">
      <w:pPr>
        <w:rPr>
          <w:lang w:val="id-ID"/>
        </w:rPr>
      </w:pPr>
    </w:p>
    <w:p w:rsidR="00110F3C" w:rsidRPr="00CF75EB" w:rsidRDefault="003D4A09">
      <w:pPr>
        <w:rPr>
          <w:lang w:val="id-ID"/>
        </w:rPr>
      </w:pPr>
      <w:r w:rsidRPr="00CF75EB">
        <w:rPr>
          <w:lang w:val="id-ID"/>
        </w:rPr>
        <w:t>Keberhasilan pelaksanaan misi menjadi cerminan pe</w:t>
      </w:r>
      <w:r w:rsidRPr="00CF75EB">
        <w:rPr>
          <w:lang w:val="fi-FI"/>
        </w:rPr>
        <w:t>r</w:t>
      </w:r>
      <w:r w:rsidRPr="00CF75EB">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110F3C" w:rsidRPr="00CF75EB">
        <w:rPr>
          <w:lang w:val="id-ID"/>
        </w:rPr>
        <w:t>Pendidikan</w:t>
      </w:r>
      <w:r w:rsidRPr="00CF75EB">
        <w:rPr>
          <w:lang w:val="id-ID"/>
        </w:rPr>
        <w:t xml:space="preserve"> yang bersangkutan.</w:t>
      </w: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pPr>
        <w:rPr>
          <w:lang w:val="id-ID"/>
        </w:rPr>
      </w:pPr>
    </w:p>
    <w:p w:rsidR="00110F3C" w:rsidRPr="00CF75EB" w:rsidRDefault="00110F3C" w:rsidP="00280659">
      <w:pPr>
        <w:pStyle w:val="Heading3"/>
        <w:ind w:left="1260" w:hanging="1260"/>
        <w:jc w:val="center"/>
        <w:rPr>
          <w:lang w:val="id-ID"/>
        </w:rPr>
      </w:pPr>
      <w:r w:rsidRPr="00CF75EB">
        <w:rPr>
          <w:lang w:val="id-ID"/>
        </w:rPr>
        <w:lastRenderedPageBreak/>
        <w:t>Standar 2</w:t>
      </w:r>
    </w:p>
    <w:p w:rsidR="00110F3C" w:rsidRPr="00CF75EB" w:rsidRDefault="003D4A09" w:rsidP="00280659">
      <w:pPr>
        <w:pStyle w:val="Heading3"/>
        <w:ind w:left="1260" w:hanging="1260"/>
        <w:jc w:val="center"/>
        <w:rPr>
          <w:lang w:val="id-ID"/>
        </w:rPr>
      </w:pPr>
      <w:r w:rsidRPr="00CF75EB">
        <w:rPr>
          <w:lang w:val="id-ID"/>
        </w:rPr>
        <w:t>Tata pamong, kepemimpinan, sistem pengelolaan, dan penjaminan mutu</w:t>
      </w:r>
    </w:p>
    <w:p w:rsidR="00110F3C" w:rsidRPr="00CF75EB" w:rsidRDefault="00110F3C">
      <w:pPr>
        <w:rPr>
          <w:lang w:val="id-ID"/>
        </w:rPr>
      </w:pPr>
    </w:p>
    <w:p w:rsidR="00110F3C" w:rsidRPr="00CF75EB" w:rsidRDefault="003D4A09">
      <w:pPr>
        <w:rPr>
          <w:noProof/>
          <w:lang w:val="id-ID"/>
        </w:rPr>
      </w:pPr>
      <w:r w:rsidRPr="00CF75EB">
        <w:rPr>
          <w:bCs/>
          <w:lang w:val="id-ID"/>
        </w:rPr>
        <w:t xml:space="preserve">Standar ini adalah acuan keunggulan mutu tata pamong </w:t>
      </w:r>
      <w:r w:rsidRPr="00CF75EB">
        <w:rPr>
          <w:bCs/>
          <w:i/>
          <w:lang w:val="id-ID"/>
        </w:rPr>
        <w:t>(governance)</w:t>
      </w:r>
      <w:r w:rsidRPr="00CF75EB">
        <w:rPr>
          <w:bCs/>
          <w:lang w:val="id-ID"/>
        </w:rPr>
        <w:t xml:space="preserve">, kepemimpinan, sistem pengelolaan, dan sistem penjaminan mutu program </w:t>
      </w:r>
      <w:r w:rsidR="00110F3C" w:rsidRPr="00CF75EB">
        <w:rPr>
          <w:bCs/>
          <w:lang w:val="id-ID"/>
        </w:rPr>
        <w:t>Pendidikan</w:t>
      </w:r>
      <w:r w:rsidRPr="00CF75EB">
        <w:rPr>
          <w:bCs/>
          <w:lang w:val="id-ID"/>
        </w:rPr>
        <w:t xml:space="preserve">  sebagai satu kesatuan yang terintegrasi yang menjadi kunci penting bagi keberhasilan  dalam </w:t>
      </w:r>
      <w:r w:rsidRPr="00CF75EB">
        <w:rPr>
          <w:noProof/>
          <w:lang w:val="id-ID"/>
        </w:rPr>
        <w:t>mewujudkan visi, melaksanakan misi, dan mencapai tujuan yang dicita-citakan.</w:t>
      </w:r>
    </w:p>
    <w:p w:rsidR="00110F3C" w:rsidRPr="00CF75EB" w:rsidRDefault="00110F3C">
      <w:pPr>
        <w:rPr>
          <w:noProof/>
          <w:lang w:val="id-ID"/>
        </w:rPr>
      </w:pPr>
    </w:p>
    <w:p w:rsidR="00110F3C" w:rsidRPr="00CF75EB" w:rsidRDefault="003D4A09">
      <w:pPr>
        <w:rPr>
          <w:noProof/>
          <w:lang w:val="id-ID"/>
        </w:rPr>
      </w:pPr>
      <w:r w:rsidRPr="00CF75EB">
        <w:rPr>
          <w:noProof/>
          <w:lang w:val="id-ID"/>
        </w:rPr>
        <w:t xml:space="preserve">Tata pamong adalah sistem yang menjamin penyelenggaraan program </w:t>
      </w:r>
      <w:r w:rsidR="00110F3C" w:rsidRPr="00CF75EB">
        <w:rPr>
          <w:noProof/>
          <w:lang w:val="id-ID"/>
        </w:rPr>
        <w:t>Pendidikan</w:t>
      </w:r>
      <w:r w:rsidRPr="00CF75EB">
        <w:rPr>
          <w:noProof/>
          <w:lang w:val="id-ID"/>
        </w:rPr>
        <w:t xml:space="preserve">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w:t>
      </w:r>
      <w:r w:rsidR="00110F3C" w:rsidRPr="00CF75EB">
        <w:rPr>
          <w:noProof/>
          <w:lang w:val="id-ID"/>
        </w:rPr>
        <w:t>Pendidikan</w:t>
      </w:r>
      <w:r w:rsidRPr="00CF75EB">
        <w:rPr>
          <w:noProof/>
          <w:lang w:val="id-ID"/>
        </w:rPr>
        <w:t xml:space="preserve"> dengan para pemangku kepentingan. Tata pamong dan kepemimpinan yang baik memerlukan dukungan sistem pengelolaan yang baik. </w:t>
      </w:r>
    </w:p>
    <w:p w:rsidR="00110F3C" w:rsidRPr="00CF75EB" w:rsidRDefault="00110F3C">
      <w:pPr>
        <w:autoSpaceDE w:val="0"/>
        <w:autoSpaceDN w:val="0"/>
        <w:adjustRightInd w:val="0"/>
        <w:rPr>
          <w:lang w:val="id-ID"/>
        </w:rPr>
      </w:pPr>
    </w:p>
    <w:p w:rsidR="00110F3C" w:rsidRPr="00CF75EB" w:rsidRDefault="003D4A09">
      <w:pPr>
        <w:autoSpaceDE w:val="0"/>
        <w:autoSpaceDN w:val="0"/>
        <w:adjustRightInd w:val="0"/>
        <w:rPr>
          <w:lang w:val="id-ID"/>
        </w:rPr>
      </w:pPr>
      <w:r w:rsidRPr="00CF75EB">
        <w:rPr>
          <w:lang w:val="id-ID"/>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110F3C" w:rsidRPr="00CF75EB" w:rsidRDefault="00110F3C">
      <w:pPr>
        <w:autoSpaceDE w:val="0"/>
        <w:autoSpaceDN w:val="0"/>
        <w:adjustRightInd w:val="0"/>
        <w:rPr>
          <w:lang w:val="id-ID"/>
        </w:rPr>
      </w:pPr>
    </w:p>
    <w:p w:rsidR="00110F3C" w:rsidRPr="00CF75EB" w:rsidRDefault="003D4A09">
      <w:pPr>
        <w:autoSpaceDE w:val="0"/>
        <w:autoSpaceDN w:val="0"/>
        <w:adjustRightInd w:val="0"/>
        <w:rPr>
          <w:lang w:val="id-ID"/>
        </w:rPr>
      </w:pPr>
      <w:r w:rsidRPr="00CF75EB">
        <w:rPr>
          <w:lang w:val="id-ID"/>
        </w:rPr>
        <w:t xml:space="preserve">Penjaminan mutu adalah proses penetapan dan pemenuhan  standar mutu pengelolaan program </w:t>
      </w:r>
      <w:r w:rsidR="00110F3C" w:rsidRPr="00CF75EB">
        <w:rPr>
          <w:lang w:val="id-ID"/>
        </w:rPr>
        <w:t>Pendidikan</w:t>
      </w:r>
      <w:r w:rsidRPr="00CF75EB">
        <w:rPr>
          <w:lang w:val="id-ID"/>
        </w:rPr>
        <w:t xml:space="preserve"> secara konsisten dan berkelanjutan, sehingga semua pemangku kepentingan memperoleh kepuasan. Sistem penjaminan mutu   pada umumnya merupakan cerminan sistem pengelolaan masukan, proses, keluaran, hasil, dampak, umpan, dan balikan untuk menjamin mutu penyelenggaraan akademik. </w:t>
      </w:r>
      <w:r w:rsidRPr="00CF75EB">
        <w:rPr>
          <w:bCs/>
          <w:lang w:val="id-ID"/>
        </w:rPr>
        <w:t xml:space="preserve">Sistem penjaminan mutu harus mencerminkan pelaksanaan </w:t>
      </w:r>
      <w:r w:rsidRPr="00CF75EB">
        <w:rPr>
          <w:bCs/>
          <w:i/>
          <w:lang w:val="id-ID"/>
        </w:rPr>
        <w:t>continuous quality improvement</w:t>
      </w:r>
      <w:r w:rsidRPr="00CF75EB">
        <w:rPr>
          <w:bCs/>
          <w:lang w:val="id-ID"/>
        </w:rPr>
        <w:t xml:space="preserve"> pada semua rangkaian sistem manajemen mutu (</w:t>
      </w:r>
      <w:r w:rsidRPr="00CF75EB">
        <w:rPr>
          <w:bCs/>
          <w:i/>
          <w:iCs/>
          <w:lang w:val="id-ID"/>
        </w:rPr>
        <w:t>quality management system)</w:t>
      </w:r>
      <w:r w:rsidRPr="00CF75EB">
        <w:rPr>
          <w:bCs/>
          <w:lang w:val="id-ID"/>
        </w:rPr>
        <w:t xml:space="preserve"> dalam rangka memenuhi kepuasan pelanggan (</w:t>
      </w:r>
      <w:r w:rsidRPr="00CF75EB">
        <w:rPr>
          <w:bCs/>
          <w:i/>
          <w:lang w:val="id-ID"/>
        </w:rPr>
        <w:t>customer satisfaction</w:t>
      </w:r>
      <w:r w:rsidRPr="00CF75EB">
        <w:rPr>
          <w:bCs/>
          <w:lang w:val="id-ID"/>
        </w:rPr>
        <w:t xml:space="preserve">). </w:t>
      </w:r>
    </w:p>
    <w:p w:rsidR="00110F3C" w:rsidRPr="00CF75EB" w:rsidRDefault="00110F3C">
      <w:pPr>
        <w:ind w:left="540"/>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rsidP="00280659">
      <w:pPr>
        <w:pStyle w:val="Heading3"/>
        <w:jc w:val="center"/>
        <w:rPr>
          <w:lang w:val="id-ID"/>
        </w:rPr>
      </w:pPr>
      <w:r w:rsidRPr="00CF75EB">
        <w:rPr>
          <w:lang w:val="id-ID"/>
        </w:rPr>
        <w:t>Standar 3</w:t>
      </w:r>
    </w:p>
    <w:p w:rsidR="00110F3C" w:rsidRPr="00CF75EB" w:rsidRDefault="003D4A09" w:rsidP="00280659">
      <w:pPr>
        <w:pStyle w:val="Heading3"/>
        <w:jc w:val="center"/>
        <w:rPr>
          <w:lang w:val="id-ID"/>
        </w:rPr>
      </w:pPr>
      <w:r w:rsidRPr="00CF75EB">
        <w:rPr>
          <w:lang w:val="id-ID"/>
        </w:rPr>
        <w:t>Mahasiswa dan lulusan</w:t>
      </w:r>
    </w:p>
    <w:p w:rsidR="00110F3C" w:rsidRPr="00CF75EB" w:rsidRDefault="00110F3C">
      <w:pPr>
        <w:widowControl w:val="0"/>
        <w:autoSpaceDE w:val="0"/>
        <w:autoSpaceDN w:val="0"/>
        <w:adjustRightInd w:val="0"/>
        <w:rPr>
          <w:lang w:val="id-ID"/>
        </w:rPr>
      </w:pPr>
    </w:p>
    <w:p w:rsidR="00110F3C" w:rsidRPr="00CF75EB" w:rsidRDefault="003D4A09">
      <w:pPr>
        <w:widowControl w:val="0"/>
        <w:autoSpaceDE w:val="0"/>
        <w:autoSpaceDN w:val="0"/>
        <w:adjustRightInd w:val="0"/>
        <w:rPr>
          <w:lang w:val="id-ID"/>
        </w:rPr>
      </w:pPr>
      <w:r w:rsidRPr="00CF75EB">
        <w:rPr>
          <w:lang w:val="id-ID"/>
        </w:rPr>
        <w:t xml:space="preserve">Standar ini merupakan acuan keunggulan mutu mahasiswa dan lulusan yang terkait erat dengan mutu calon mahasiswa. Program </w:t>
      </w:r>
      <w:r w:rsidR="00110F3C" w:rsidRPr="00CF75EB">
        <w:rPr>
          <w:lang w:val="id-ID"/>
        </w:rPr>
        <w:t>Pendidikan</w:t>
      </w:r>
      <w:r w:rsidRPr="00CF75EB">
        <w:rPr>
          <w:lang w:val="id-ID"/>
        </w:rPr>
        <w:t xml:space="preserve"> harus memiliki sistem seleksi yang andal, akuntabel, transparan, dapat dipertanggungjawabkan, dan adil kepada seluruh pemangku kepentingan (</w:t>
      </w:r>
      <w:r w:rsidRPr="00CF75EB">
        <w:rPr>
          <w:i/>
          <w:lang w:val="id-ID"/>
        </w:rPr>
        <w:t>stakeholders</w:t>
      </w:r>
      <w:r w:rsidRPr="00CF75EB">
        <w:rPr>
          <w:lang w:val="id-ID"/>
        </w:rPr>
        <w:t xml:space="preserve">).  </w:t>
      </w:r>
    </w:p>
    <w:p w:rsidR="00110F3C" w:rsidRPr="00CF75EB" w:rsidRDefault="00110F3C">
      <w:pPr>
        <w:widowControl w:val="0"/>
        <w:autoSpaceDE w:val="0"/>
        <w:autoSpaceDN w:val="0"/>
        <w:adjustRightInd w:val="0"/>
        <w:rPr>
          <w:lang w:val="id-ID"/>
        </w:rPr>
      </w:pPr>
    </w:p>
    <w:p w:rsidR="00110F3C" w:rsidRPr="00CF75EB" w:rsidRDefault="003D4A09">
      <w:pPr>
        <w:widowControl w:val="0"/>
        <w:autoSpaceDE w:val="0"/>
        <w:autoSpaceDN w:val="0"/>
        <w:adjustRightInd w:val="0"/>
        <w:rPr>
          <w:noProof/>
          <w:lang w:val="id-ID"/>
        </w:rPr>
      </w:pPr>
      <w:r w:rsidRPr="00CF75EB">
        <w:rPr>
          <w:lang w:val="id-ID"/>
        </w:rPr>
        <w:t xml:space="preserve">Di dalam standar ini program </w:t>
      </w:r>
      <w:r w:rsidR="00110F3C" w:rsidRPr="00CF75EB">
        <w:rPr>
          <w:lang w:val="id-ID"/>
        </w:rPr>
        <w:t>Pendidikan</w:t>
      </w:r>
      <w:r w:rsidRPr="00CF75EB">
        <w:rPr>
          <w:lang w:val="id-ID"/>
        </w:rPr>
        <w:t xml:space="preserve"> harus memiliki fokus dan komitmen yang tinggi terhadap mutu penyelenggaraan proses tahap akademik dan tahap profesi (pendid</w:t>
      </w:r>
      <w:r w:rsidR="00110F3C" w:rsidRPr="00CF75EB">
        <w:rPr>
          <w:lang w:val="id-ID"/>
        </w:rPr>
        <w:t xml:space="preserve">ikan, penelitian, dan </w:t>
      </w:r>
      <w:r w:rsidRPr="00CF75EB">
        <w:rPr>
          <w:lang w:val="id-ID"/>
        </w:rPr>
        <w:t xml:space="preserve">pengabdian kepada masyarakat) dalam rangka memberikan kompetensi yang dibutuhkan mahasiswa untuk menjadi lulusan yang mampu bersaing. Standar ini juga mencakup bagaimana seharusnya program </w:t>
      </w:r>
      <w:r w:rsidR="00110F3C" w:rsidRPr="00CF75EB">
        <w:rPr>
          <w:lang w:val="id-ID"/>
        </w:rPr>
        <w:t>Pendidikan</w:t>
      </w:r>
      <w:r w:rsidRPr="00CF75EB">
        <w:rPr>
          <w:lang w:val="id-ID"/>
        </w:rPr>
        <w:t xml:space="preserve"> memperlakukan dan memberikan layanan prima kepada mahasiswa dan lulusannya, termasuk di dalamnya </w:t>
      </w:r>
      <w:r w:rsidRPr="00CF75EB">
        <w:rPr>
          <w:noProof/>
          <w:lang w:val="id-ID"/>
        </w:rPr>
        <w:t>segala sesuatu yang berkenaan dengan upaya untuk memperoleh mahasiswa yang bermutu tinggi melalui sistem dan program rekrutmen, seleksi, pemberian layanan akademik/fisik/sosial-pribadi, monitoring dan evaluasi keberhasilan mahasiswa (</w:t>
      </w:r>
      <w:r w:rsidRPr="00CF75EB">
        <w:rPr>
          <w:i/>
          <w:noProof/>
          <w:lang w:val="id-ID"/>
        </w:rPr>
        <w:t>outcome</w:t>
      </w:r>
      <w:r w:rsidRPr="00CF75EB">
        <w:rPr>
          <w:noProof/>
          <w:lang w:val="id-ID"/>
        </w:rPr>
        <w:t>) dalam menempuh, penelaahan kebutuhan dan kepuasan mahasiswa serta pemangku kepentingan. Dengan demikian mampu menghasilkan lulusan yang bermutu tinggi, dan memiliki kompetensi yang sesuai dengan kebutuhan dan tuntutan pemangku kepentingan.</w:t>
      </w:r>
    </w:p>
    <w:p w:rsidR="00110F3C" w:rsidRPr="00CF75EB" w:rsidRDefault="00110F3C">
      <w:pPr>
        <w:widowControl w:val="0"/>
        <w:autoSpaceDE w:val="0"/>
        <w:autoSpaceDN w:val="0"/>
        <w:adjustRightInd w:val="0"/>
        <w:rPr>
          <w:noProof/>
          <w:lang w:val="id-ID"/>
        </w:rPr>
      </w:pPr>
    </w:p>
    <w:p w:rsidR="00110F3C" w:rsidRPr="00CF75EB" w:rsidRDefault="003D4A09">
      <w:pPr>
        <w:widowControl w:val="0"/>
        <w:autoSpaceDE w:val="0"/>
        <w:autoSpaceDN w:val="0"/>
        <w:adjustRightInd w:val="0"/>
        <w:rPr>
          <w:noProof/>
          <w:lang w:val="id-ID"/>
        </w:rPr>
      </w:pPr>
      <w:r w:rsidRPr="00CF75EB">
        <w:rPr>
          <w:noProof/>
          <w:lang w:val="id-ID"/>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110F3C" w:rsidRPr="00CF75EB" w:rsidRDefault="00110F3C">
      <w:pPr>
        <w:rPr>
          <w:bCs/>
          <w:iCs/>
          <w:lang w:val="id-ID"/>
        </w:rPr>
      </w:pPr>
    </w:p>
    <w:p w:rsidR="00110F3C" w:rsidRPr="00CF75EB" w:rsidRDefault="003D4A09">
      <w:pPr>
        <w:rPr>
          <w:lang w:val="id-ID"/>
        </w:rPr>
      </w:pPr>
      <w:r w:rsidRPr="00CF75EB">
        <w:rPr>
          <w:bCs/>
          <w:iCs/>
          <w:lang w:val="id-ID"/>
        </w:rPr>
        <w:t xml:space="preserve">Lulusan adalah status yang dicapai mahasiswa setelah menyelesaikan proses pendidikan sesuai dengan persyaratan kelulusan yang ditetapkan. Sebagai salah satu keluaran langsung dari proses pendidikan yang dilakukan oleh program </w:t>
      </w:r>
      <w:r w:rsidR="00110F3C" w:rsidRPr="00CF75EB">
        <w:rPr>
          <w:bCs/>
          <w:iCs/>
          <w:lang w:val="id-ID"/>
        </w:rPr>
        <w:lastRenderedPageBreak/>
        <w:t>Pendidikan</w:t>
      </w:r>
      <w:r w:rsidRPr="00CF75EB">
        <w:rPr>
          <w:bCs/>
          <w:iCs/>
          <w:lang w:val="id-ID"/>
        </w:rPr>
        <w:t xml:space="preserve">, lulusan yang bermutu memiliki ciri penguasaan kompetensi akademik termasuk </w:t>
      </w:r>
      <w:r w:rsidRPr="00CF75EB">
        <w:rPr>
          <w:bCs/>
          <w:i/>
          <w:iCs/>
          <w:lang w:val="id-ID"/>
        </w:rPr>
        <w:t>hard skills</w:t>
      </w:r>
      <w:r w:rsidRPr="00CF75EB">
        <w:rPr>
          <w:bCs/>
          <w:iCs/>
          <w:lang w:val="id-ID"/>
        </w:rPr>
        <w:t xml:space="preserve"> dan </w:t>
      </w:r>
      <w:r w:rsidRPr="00CF75EB">
        <w:rPr>
          <w:bCs/>
          <w:i/>
          <w:iCs/>
          <w:lang w:val="id-ID"/>
        </w:rPr>
        <w:t>soft skills</w:t>
      </w:r>
      <w:r w:rsidRPr="00CF75EB">
        <w:rPr>
          <w:bCs/>
          <w:iCs/>
          <w:lang w:val="id-ID"/>
        </w:rPr>
        <w:t xml:space="preserve"> sebagaimana dinyatakan dalam sasaran mutu serta dibuktikan dengan kinerja lulusan di masyarakat sesuai dengan profesi dan bidang ilmu. Program </w:t>
      </w:r>
      <w:r w:rsidR="00110F3C" w:rsidRPr="00CF75EB">
        <w:rPr>
          <w:bCs/>
          <w:iCs/>
          <w:lang w:val="id-ID"/>
        </w:rPr>
        <w:t>Pendidikan</w:t>
      </w:r>
      <w:r w:rsidRPr="00CF75EB">
        <w:rPr>
          <w:bCs/>
          <w:iCs/>
          <w:lang w:val="id-ID"/>
        </w:rPr>
        <w:t xml:space="preserve"> yang bermutu memiliki sistem pengelolaan lulusan yang baik sehingga mampu menjadikannya sebagai </w:t>
      </w:r>
      <w:r w:rsidRPr="00CF75EB">
        <w:rPr>
          <w:bCs/>
          <w:i/>
          <w:iCs/>
          <w:lang w:val="id-ID"/>
        </w:rPr>
        <w:t>human capital</w:t>
      </w:r>
      <w:r w:rsidRPr="00CF75EB">
        <w:rPr>
          <w:bCs/>
          <w:iCs/>
          <w:lang w:val="id-ID"/>
        </w:rPr>
        <w:t xml:space="preserve"> bagi program </w:t>
      </w:r>
      <w:r w:rsidR="00110F3C" w:rsidRPr="00CF75EB">
        <w:rPr>
          <w:bCs/>
          <w:iCs/>
          <w:lang w:val="id-ID"/>
        </w:rPr>
        <w:t>Pendidikan</w:t>
      </w:r>
      <w:r w:rsidRPr="00CF75EB">
        <w:rPr>
          <w:bCs/>
          <w:iCs/>
          <w:lang w:val="id-ID"/>
        </w:rPr>
        <w:t xml:space="preserve"> yang bersangkutan. </w:t>
      </w: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widowControl w:val="0"/>
        <w:autoSpaceDE w:val="0"/>
        <w:autoSpaceDN w:val="0"/>
        <w:adjustRightInd w:val="0"/>
        <w:rPr>
          <w:lang w:val="id-ID"/>
        </w:rPr>
      </w:pPr>
    </w:p>
    <w:p w:rsidR="00110F3C" w:rsidRPr="00CF75EB" w:rsidRDefault="00110F3C" w:rsidP="00280659">
      <w:pPr>
        <w:pStyle w:val="Heading3"/>
        <w:jc w:val="center"/>
        <w:rPr>
          <w:lang w:val="id-ID"/>
        </w:rPr>
      </w:pPr>
      <w:r w:rsidRPr="00CF75EB">
        <w:rPr>
          <w:lang w:val="id-ID"/>
        </w:rPr>
        <w:lastRenderedPageBreak/>
        <w:t>Standar 4</w:t>
      </w:r>
    </w:p>
    <w:p w:rsidR="00110F3C" w:rsidRPr="00CF75EB" w:rsidRDefault="003D4A09" w:rsidP="00280659">
      <w:pPr>
        <w:pStyle w:val="Heading3"/>
        <w:jc w:val="center"/>
        <w:rPr>
          <w:lang w:val="id-ID"/>
        </w:rPr>
      </w:pPr>
      <w:r w:rsidRPr="00CF75EB">
        <w:rPr>
          <w:lang w:val="id-ID"/>
        </w:rPr>
        <w:t>Sumber daya manusia</w:t>
      </w:r>
    </w:p>
    <w:p w:rsidR="00110F3C" w:rsidRPr="00CF75EB" w:rsidRDefault="00110F3C" w:rsidP="00280659">
      <w:pPr>
        <w:rPr>
          <w:lang w:val="id-ID"/>
        </w:rPr>
      </w:pPr>
    </w:p>
    <w:p w:rsidR="00110F3C" w:rsidRPr="00CF75EB" w:rsidRDefault="003D4A09">
      <w:pPr>
        <w:widowControl w:val="0"/>
        <w:autoSpaceDE w:val="0"/>
        <w:autoSpaceDN w:val="0"/>
        <w:adjustRightInd w:val="0"/>
        <w:rPr>
          <w:noProof/>
          <w:lang w:val="id-ID"/>
        </w:rPr>
      </w:pPr>
      <w:r w:rsidRPr="00CF75EB">
        <w:rPr>
          <w:lang w:val="id-ID"/>
        </w:rPr>
        <w:t xml:space="preserve">Standar ini merupakan acuan keunggulan mutu sumber daya manusia, serta bagaimana seharusnya program </w:t>
      </w:r>
      <w:r w:rsidR="00110F3C" w:rsidRPr="00CF75EB">
        <w:rPr>
          <w:lang w:val="id-ID"/>
        </w:rPr>
        <w:t>Pendidikan</w:t>
      </w:r>
      <w:r w:rsidRPr="00CF75EB">
        <w:rPr>
          <w:lang w:val="id-ID"/>
        </w:rPr>
        <w:t xml:space="preserve">  memperoleh dan mendayagunakan sumber daya manusia yang bermutu tinggi. Di samping itu untuk memberikan layanan prima kepada sumber daya manusianya untuk mewujudkan visi, melaksanakan misi, dan mencapai tujuan yang dicita-citakan. </w:t>
      </w:r>
      <w:r w:rsidRPr="00CF75EB">
        <w:rPr>
          <w:noProof/>
          <w:lang w:val="id-ID"/>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110F3C" w:rsidRPr="00CF75EB" w:rsidRDefault="00110F3C">
      <w:pPr>
        <w:widowControl w:val="0"/>
        <w:autoSpaceDE w:val="0"/>
        <w:autoSpaceDN w:val="0"/>
        <w:adjustRightInd w:val="0"/>
        <w:rPr>
          <w:noProof/>
          <w:lang w:val="id-ID"/>
        </w:rPr>
      </w:pPr>
    </w:p>
    <w:p w:rsidR="00110F3C" w:rsidRPr="00CF75EB" w:rsidRDefault="003D4A09">
      <w:pPr>
        <w:rPr>
          <w:noProof/>
          <w:lang w:val="id-ID"/>
        </w:rPr>
      </w:pPr>
      <w:r w:rsidRPr="00CF75EB">
        <w:rPr>
          <w:lang w:val="id-ID"/>
        </w:rPr>
        <w:t xml:space="preserve">Dosen adalah </w:t>
      </w:r>
      <w:r w:rsidRPr="00CF75EB">
        <w:rPr>
          <w:noProof/>
          <w:lang w:val="id-ID"/>
        </w:rPr>
        <w:t xml:space="preserve">komponen sumber daya utama yang merupakan </w:t>
      </w:r>
      <w:r w:rsidRPr="00CF75EB">
        <w:rPr>
          <w:lang w:val="id-ID"/>
        </w:rPr>
        <w:t>pendidik profesional dan ilmuwan dengan tugas pokok dan fungsi mempelajari, mentransformasikan, mengembangkan, menyebarluaskan, dan menerapkan ilmu pengetahuan, teknologi dan seni melalui pendid</w:t>
      </w:r>
      <w:r w:rsidR="00110F3C" w:rsidRPr="00CF75EB">
        <w:rPr>
          <w:lang w:val="id-ID"/>
        </w:rPr>
        <w:t xml:space="preserve">ikan, penelitian, dan </w:t>
      </w:r>
      <w:r w:rsidRPr="00CF75EB">
        <w:rPr>
          <w:lang w:val="id-ID"/>
        </w:rPr>
        <w:t>pengabdian kepada masyarakat. Jumlah dan mutu d</w:t>
      </w:r>
      <w:r w:rsidRPr="00CF75EB">
        <w:rPr>
          <w:noProof/>
          <w:lang w:val="id-ID"/>
        </w:rPr>
        <w:t xml:space="preserve">osen menentukan mutu penyelenggaraan kegiatan akademik program </w:t>
      </w:r>
      <w:r w:rsidR="00110F3C" w:rsidRPr="00CF75EB">
        <w:rPr>
          <w:noProof/>
          <w:lang w:val="id-ID"/>
        </w:rPr>
        <w:t>PendidikanDokter Spesialis Forensik</w:t>
      </w:r>
      <w:r w:rsidRPr="00CF75EB">
        <w:rPr>
          <w:noProof/>
          <w:lang w:val="id-ID"/>
        </w:rPr>
        <w:t>.</w:t>
      </w:r>
    </w:p>
    <w:p w:rsidR="00110F3C" w:rsidRPr="00CF75EB" w:rsidRDefault="00110F3C">
      <w:pPr>
        <w:rPr>
          <w:noProof/>
          <w:lang w:val="id-ID"/>
        </w:rPr>
      </w:pPr>
    </w:p>
    <w:p w:rsidR="00110F3C" w:rsidRPr="00CF75EB" w:rsidRDefault="003D4A09">
      <w:pPr>
        <w:rPr>
          <w:lang w:val="id-ID"/>
        </w:rPr>
      </w:pPr>
      <w:r w:rsidRPr="00CF75EB">
        <w:rPr>
          <w:noProof/>
          <w:lang w:val="id-ID"/>
        </w:rPr>
        <w:t xml:space="preserve">Program </w:t>
      </w:r>
      <w:r w:rsidR="00110F3C" w:rsidRPr="00CF75EB">
        <w:rPr>
          <w:noProof/>
          <w:lang w:val="id-ID"/>
        </w:rPr>
        <w:t>Pendidikan</w:t>
      </w:r>
      <w:r w:rsidRPr="00CF75EB">
        <w:rPr>
          <w:noProof/>
          <w:lang w:val="id-ID"/>
        </w:rPr>
        <w:t xml:space="preserve"> merencanakan dan melaksanakan program-program peningkatan mutu dosen yang selaras dengan kebutuhan, untuk  mewujudkan visi, melaksanakan misi, dan untuk mencapai tujuan yang telah ditetapkan. </w:t>
      </w:r>
      <w:r w:rsidRPr="00CF75EB">
        <w:rPr>
          <w:lang w:val="id-ID"/>
        </w:rPr>
        <w:t xml:space="preserve">Program </w:t>
      </w:r>
      <w:r w:rsidR="00110F3C" w:rsidRPr="00CF75EB">
        <w:rPr>
          <w:lang w:val="id-ID"/>
        </w:rPr>
        <w:t>Pendidikan</w:t>
      </w:r>
      <w:r w:rsidRPr="00CF75EB">
        <w:rPr>
          <w:lang w:val="id-ID"/>
        </w:rPr>
        <w:t xml:space="preserve">  menjalin kerjasama dengan program </w:t>
      </w:r>
      <w:r w:rsidR="00110F3C" w:rsidRPr="00CF75EB">
        <w:rPr>
          <w:lang w:val="id-ID"/>
        </w:rPr>
        <w:t>Pendidikan</w:t>
      </w:r>
      <w:r w:rsidRPr="00CF75EB">
        <w:rPr>
          <w:lang w:val="id-ID"/>
        </w:rPr>
        <w:t xml:space="preserve">  dan lembaga mitra kerjasama lainnya untuk memperoleh dosen tidak tetap jika dibutuhkan.</w:t>
      </w:r>
    </w:p>
    <w:p w:rsidR="00110F3C" w:rsidRPr="00CF75EB" w:rsidRDefault="00110F3C">
      <w:pPr>
        <w:rPr>
          <w:lang w:val="id-ID"/>
        </w:rPr>
      </w:pPr>
    </w:p>
    <w:p w:rsidR="00110F3C" w:rsidRPr="00CF75EB" w:rsidRDefault="003D4A09">
      <w:pPr>
        <w:rPr>
          <w:lang w:val="id-ID"/>
        </w:rPr>
      </w:pPr>
      <w:r w:rsidRPr="00CF75EB">
        <w:rPr>
          <w:lang w:val="id-ID"/>
        </w:rPr>
        <w:t xml:space="preserve">Program </w:t>
      </w:r>
      <w:r w:rsidR="00110F3C" w:rsidRPr="00CF75EB">
        <w:rPr>
          <w:lang w:val="id-ID"/>
        </w:rPr>
        <w:t>Pendidikan</w:t>
      </w:r>
      <w:r w:rsidRPr="00CF75EB">
        <w:rPr>
          <w:lang w:val="id-ID"/>
        </w:rPr>
        <w:t xml:space="preserve"> yang baik memiliki sistem pengelolaan mutu yang memadai untuk pembinaan dan peningkatan mutu tenaga kependidikan, baik bagi pustakawan, laboran, teknisi, staf administrasi, dan tenaga kependidikan lainnya. Program </w:t>
      </w:r>
      <w:r w:rsidR="00110F3C" w:rsidRPr="00CF75EB">
        <w:rPr>
          <w:lang w:val="id-ID"/>
        </w:rPr>
        <w:t>Pendidikan</w:t>
      </w:r>
      <w:r w:rsidRPr="00CF75EB">
        <w:rPr>
          <w:lang w:val="id-ID"/>
        </w:rPr>
        <w:t xml:space="preserve"> yang baik memiliki tenaga kependidikan dengan jumlah, kualifikasi dan mutu kinerja yang sesuai dengan kebutuhan penyelenggaraan program-program yang ada. </w:t>
      </w:r>
    </w:p>
    <w:p w:rsidR="00110F3C" w:rsidRPr="00CF75EB" w:rsidRDefault="00110F3C">
      <w:pPr>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pPr>
        <w:pStyle w:val="Heading3"/>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3D4A09" w:rsidP="00280659">
      <w:pPr>
        <w:jc w:val="center"/>
        <w:rPr>
          <w:b/>
          <w:lang w:val="sv-SE"/>
        </w:rPr>
      </w:pPr>
      <w:r w:rsidRPr="00CF75EB">
        <w:rPr>
          <w:b/>
          <w:lang w:val="sv-SE"/>
        </w:rPr>
        <w:t>Standar 5</w:t>
      </w:r>
    </w:p>
    <w:p w:rsidR="00110F3C" w:rsidRPr="00CF75EB" w:rsidRDefault="003D4A09" w:rsidP="00280659">
      <w:pPr>
        <w:jc w:val="center"/>
        <w:rPr>
          <w:b/>
          <w:lang w:val="sv-SE"/>
        </w:rPr>
      </w:pPr>
      <w:r w:rsidRPr="00CF75EB">
        <w:rPr>
          <w:b/>
          <w:lang w:val="sv-SE"/>
        </w:rPr>
        <w:t>Kurikulum, pembelajaran, dan suasana akademik</w:t>
      </w:r>
    </w:p>
    <w:p w:rsidR="00110F3C" w:rsidRPr="00CF75EB" w:rsidRDefault="00110F3C">
      <w:pPr>
        <w:rPr>
          <w:lang w:val="sv-SE"/>
        </w:rPr>
      </w:pPr>
    </w:p>
    <w:p w:rsidR="00110F3C" w:rsidRPr="00CF75EB" w:rsidRDefault="003D4A09">
      <w:pPr>
        <w:rPr>
          <w:lang w:val="sv-SE"/>
        </w:rPr>
      </w:pPr>
      <w:r w:rsidRPr="00CF75EB">
        <w:rPr>
          <w:lang w:val="sv-SE"/>
        </w:rPr>
        <w:t xml:space="preserve">Standar ini merupakan acuan keunggulan mutu sistem pembelajaran di program </w:t>
      </w:r>
      <w:r w:rsidR="00110F3C" w:rsidRPr="00CF75EB">
        <w:rPr>
          <w:lang w:val="sv-SE"/>
        </w:rPr>
        <w:t>Pendidikan</w:t>
      </w:r>
      <w:r w:rsidRPr="00CF75EB">
        <w:rPr>
          <w:lang w:val="sv-SE"/>
        </w:rPr>
        <w:t xml:space="preserve">. Kurikulum adalah rancangan seluruh kegiatan pembelajaran mahasiswa sebagai rujukan program </w:t>
      </w:r>
      <w:r w:rsidR="00110F3C" w:rsidRPr="00CF75EB">
        <w:rPr>
          <w:lang w:val="sv-SE"/>
        </w:rPr>
        <w:t>Pendidikan</w:t>
      </w:r>
      <w:r w:rsidRPr="00CF75EB">
        <w:rPr>
          <w:lang w:val="sv-SE"/>
        </w:rPr>
        <w:t xml:space="preserve"> tahap akademik maupun tahap profesi dalam merencanakan, melaksanakan, memonitor dan mengevaluasi seluruh kegiatannya untuk mencapai tujuan pendidikan dan standar kompetensi </w:t>
      </w:r>
      <w:r w:rsidR="00110F3C" w:rsidRPr="00CF75EB">
        <w:rPr>
          <w:lang w:val="sv-SE"/>
        </w:rPr>
        <w:t>Dokter Spesialis Forensik</w:t>
      </w:r>
      <w:r w:rsidRPr="00CF75EB">
        <w:rPr>
          <w:lang w:val="sv-SE"/>
        </w:rPr>
        <w:t xml:space="preserve">. Kurikulum disusun berdasarkan kajian mendalam tentang hakikat keilmuan bidang </w:t>
      </w:r>
      <w:r w:rsidR="00110F3C" w:rsidRPr="00CF75EB">
        <w:rPr>
          <w:lang w:val="sv-SE"/>
        </w:rPr>
        <w:t>Pendidikan</w:t>
      </w:r>
      <w:r w:rsidRPr="00CF75EB">
        <w:rPr>
          <w:lang w:val="sv-SE"/>
        </w:rPr>
        <w:t xml:space="preserve"> dan kebutuhan pemangku kepentingan terhadap bidang ilmu dan penjaminan tercapainya kompetensi lulusan yang dicakup oleh suatu program </w:t>
      </w:r>
      <w:r w:rsidR="00110F3C" w:rsidRPr="00CF75EB">
        <w:rPr>
          <w:lang w:val="sv-SE"/>
        </w:rPr>
        <w:t>Pendidikan</w:t>
      </w:r>
      <w:r w:rsidRPr="00CF75EB">
        <w:rPr>
          <w:lang w:val="sv-SE"/>
        </w:rPr>
        <w:t xml:space="preserve"> dengan memperhatikan standar mutu, dan visi, misi program </w:t>
      </w:r>
      <w:r w:rsidR="00110F3C" w:rsidRPr="00CF75EB">
        <w:rPr>
          <w:lang w:val="sv-SE"/>
        </w:rPr>
        <w:t>Pendidikan</w:t>
      </w:r>
      <w:r w:rsidRPr="00CF75EB">
        <w:rPr>
          <w:lang w:val="sv-SE"/>
        </w:rPr>
        <w:t xml:space="preserve">. Sesuai dengan kebutuhan masing-masing program, program </w:t>
      </w:r>
      <w:r w:rsidR="00110F3C" w:rsidRPr="00CF75EB">
        <w:rPr>
          <w:lang w:val="sv-SE"/>
        </w:rPr>
        <w:t>Pendidikan</w:t>
      </w:r>
      <w:r w:rsidRPr="00CF75EB">
        <w:rPr>
          <w:lang w:val="sv-SE"/>
        </w:rPr>
        <w:t xml:space="preserve"> menetapkan kurikulum dan pedoman yang mencakup struktur, tata-urutan, kedalaman, keluasan, dan penyertaan komponen tertentu.</w:t>
      </w:r>
    </w:p>
    <w:p w:rsidR="00110F3C" w:rsidRPr="00CF75EB" w:rsidRDefault="00110F3C">
      <w:pPr>
        <w:rPr>
          <w:lang w:val="sv-SE"/>
        </w:rPr>
      </w:pPr>
    </w:p>
    <w:p w:rsidR="00110F3C" w:rsidRPr="00CF75EB" w:rsidRDefault="003D4A09">
      <w:pPr>
        <w:rPr>
          <w:lang w:val="sv-SE"/>
        </w:rPr>
      </w:pPr>
      <w:r w:rsidRPr="00CF75EB">
        <w:rPr>
          <w:lang w:val="sv-SE"/>
        </w:rPr>
        <w:t xml:space="preserve">Pembelajaran adalah pengalaman belajar yang diperoleh mahasiswa dari kegiatan belajar, seperti perkuliahan, tutorial, praktikum, praktik, magang, </w:t>
      </w:r>
      <w:r w:rsidRPr="00CF75EB">
        <w:rPr>
          <w:i/>
          <w:lang w:val="sv-SE"/>
        </w:rPr>
        <w:t>bedside teaching</w:t>
      </w:r>
      <w:r w:rsidRPr="00CF75EB">
        <w:rPr>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CF75EB">
        <w:rPr>
          <w:i/>
          <w:lang w:val="sv-SE"/>
        </w:rPr>
        <w:t>(</w:t>
      </w:r>
      <w:r w:rsidRPr="00CF75EB">
        <w:rPr>
          <w:i/>
          <w:iCs/>
          <w:lang w:val="sv-SE"/>
        </w:rPr>
        <w:t>student-centered</w:t>
      </w:r>
      <w:r w:rsidRPr="00CF75EB">
        <w:rPr>
          <w:i/>
          <w:lang w:val="sv-SE"/>
        </w:rPr>
        <w:t>)</w:t>
      </w:r>
      <w:r w:rsidRPr="00CF75EB">
        <w:rPr>
          <w:lang w:val="sv-SE"/>
        </w:rPr>
        <w:t xml:space="preserve"> dengan kondisi pembelajaran yang mendorong mahasiswa untuk belajar mandiri dan kelompok. </w:t>
      </w:r>
    </w:p>
    <w:p w:rsidR="00110F3C" w:rsidRPr="00CF75EB" w:rsidRDefault="00110F3C">
      <w:pPr>
        <w:rPr>
          <w:lang w:val="sv-SE"/>
        </w:rPr>
      </w:pPr>
    </w:p>
    <w:p w:rsidR="00110F3C" w:rsidRPr="00CF75EB" w:rsidRDefault="003D4A09">
      <w:pPr>
        <w:rPr>
          <w:lang w:val="sv-SE"/>
        </w:rPr>
      </w:pPr>
      <w:r w:rsidRPr="00CF75EB">
        <w:rPr>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CF75EB">
        <w:rPr>
          <w:i/>
          <w:lang w:val="sv-SE"/>
        </w:rPr>
        <w:t>(criterion-referenced evaluation)</w:t>
      </w:r>
      <w:r w:rsidRPr="00CF75EB">
        <w:rPr>
          <w:lang w:val="sv-SE"/>
        </w:rPr>
        <w:t xml:space="preserve">. Evaluasi hasil belajar difungsikan dan didayagunakan untuk mengukur pencapaian standar kompetensi </w:t>
      </w:r>
      <w:r w:rsidR="00110F3C" w:rsidRPr="00CF75EB">
        <w:rPr>
          <w:lang w:val="sv-SE"/>
        </w:rPr>
        <w:t>Dokter Spesialis Forensik</w:t>
      </w:r>
      <w:r w:rsidRPr="00CF75EB">
        <w:rPr>
          <w:lang w:val="sv-SE"/>
        </w:rPr>
        <w:t xml:space="preserve">, kebutuhan akan remedial serta metaevaluasi yang memberikan masukan untuk perbaikan sistem pembelajaran.  </w:t>
      </w:r>
    </w:p>
    <w:p w:rsidR="00110F3C" w:rsidRPr="00CF75EB" w:rsidRDefault="00110F3C">
      <w:pPr>
        <w:rPr>
          <w:lang w:val="sv-SE"/>
        </w:rPr>
      </w:pPr>
    </w:p>
    <w:p w:rsidR="00110F3C" w:rsidRPr="00CF75EB" w:rsidRDefault="003D4A09">
      <w:pPr>
        <w:rPr>
          <w:lang w:val="sv-SE"/>
        </w:rPr>
      </w:pPr>
      <w:r w:rsidRPr="00CF75EB">
        <w:rPr>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110F3C" w:rsidRPr="00CF75EB" w:rsidRDefault="00110F3C" w:rsidP="00280659">
      <w:pPr>
        <w:pStyle w:val="Heading3"/>
        <w:rPr>
          <w:lang w:val="sv-SE"/>
        </w:rPr>
      </w:pPr>
    </w:p>
    <w:p w:rsidR="00110F3C" w:rsidRPr="00CF75EB" w:rsidRDefault="00110F3C" w:rsidP="00280659">
      <w:pPr>
        <w:pStyle w:val="Heading3"/>
        <w:rPr>
          <w:lang w:val="sv-SE"/>
        </w:rPr>
      </w:pPr>
    </w:p>
    <w:p w:rsidR="00110F3C" w:rsidRPr="00CF75EB" w:rsidRDefault="00110F3C" w:rsidP="00280659">
      <w:pPr>
        <w:pStyle w:val="Heading3"/>
        <w:rPr>
          <w:lang w:val="sv-SE"/>
        </w:rPr>
      </w:pPr>
    </w:p>
    <w:p w:rsidR="00110F3C" w:rsidRPr="00CF75EB" w:rsidRDefault="00110F3C" w:rsidP="00280659">
      <w:pPr>
        <w:pStyle w:val="Heading3"/>
        <w:rPr>
          <w:lang w:val="sv-SE"/>
        </w:rPr>
      </w:pPr>
    </w:p>
    <w:p w:rsidR="00110F3C" w:rsidRPr="00CF75EB" w:rsidRDefault="00110F3C">
      <w:pPr>
        <w:rPr>
          <w:b/>
          <w:bCs/>
          <w:lang w:val="sv-SE"/>
        </w:rPr>
      </w:pPr>
    </w:p>
    <w:p w:rsidR="00110F3C" w:rsidRPr="00CF75EB" w:rsidRDefault="00110F3C">
      <w:pPr>
        <w:rPr>
          <w:b/>
          <w:bCs/>
          <w:lang w:val="sv-SE"/>
        </w:rPr>
      </w:pPr>
    </w:p>
    <w:p w:rsidR="00110F3C" w:rsidRPr="00CF75EB" w:rsidRDefault="003D4A09" w:rsidP="00280659">
      <w:pPr>
        <w:jc w:val="center"/>
        <w:rPr>
          <w:b/>
          <w:lang w:val="sv-SE"/>
        </w:rPr>
      </w:pPr>
      <w:r w:rsidRPr="00CF75EB">
        <w:rPr>
          <w:b/>
          <w:lang w:val="sv-SE"/>
        </w:rPr>
        <w:t>Standar 6</w:t>
      </w:r>
    </w:p>
    <w:p w:rsidR="00110F3C" w:rsidRPr="00CF75EB" w:rsidRDefault="003D4A09" w:rsidP="00280659">
      <w:pPr>
        <w:jc w:val="center"/>
        <w:rPr>
          <w:lang w:val="sv-SE"/>
        </w:rPr>
      </w:pPr>
      <w:r w:rsidRPr="00CF75EB">
        <w:rPr>
          <w:b/>
          <w:lang w:val="sv-SE"/>
        </w:rPr>
        <w:t>Pembiayaan, sarana dan prasarana, serta sistem informasi</w:t>
      </w:r>
    </w:p>
    <w:p w:rsidR="00110F3C" w:rsidRPr="00CF75EB" w:rsidRDefault="00110F3C">
      <w:pPr>
        <w:rPr>
          <w:lang w:val="sv-SE"/>
        </w:rPr>
      </w:pPr>
    </w:p>
    <w:p w:rsidR="00110F3C" w:rsidRPr="00CF75EB" w:rsidRDefault="003D4A09">
      <w:pPr>
        <w:rPr>
          <w:lang w:val="sv-SE"/>
        </w:rPr>
      </w:pPr>
      <w:r w:rsidRPr="00CF75EB">
        <w:rPr>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w:t>
      </w:r>
      <w:r w:rsidR="00110F3C" w:rsidRPr="00CF75EB">
        <w:rPr>
          <w:lang w:val="sv-SE"/>
        </w:rPr>
        <w:t>Pendidikan</w:t>
      </w:r>
      <w:r w:rsidRPr="00CF75EB">
        <w:rPr>
          <w:lang w:val="sv-SE"/>
        </w:rPr>
        <w:t xml:space="preserve">. </w:t>
      </w:r>
    </w:p>
    <w:p w:rsidR="00110F3C" w:rsidRPr="00CF75EB" w:rsidRDefault="00110F3C">
      <w:pPr>
        <w:rPr>
          <w:lang w:val="sv-SE"/>
        </w:rPr>
      </w:pPr>
    </w:p>
    <w:p w:rsidR="00110F3C" w:rsidRPr="00CF75EB" w:rsidRDefault="003D4A09">
      <w:pPr>
        <w:rPr>
          <w:lang w:val="sv-SE"/>
        </w:rPr>
      </w:pPr>
      <w:r w:rsidRPr="00CF75EB">
        <w:rPr>
          <w:lang w:val="sv-SE"/>
        </w:rPr>
        <w:t xml:space="preserve">Pembiayaan adalah usaha penyediaan, pengelolaan serta peningkatan mutu anggaran yang memadai untuk mendukung penyelenggaraan program akademik yang bermutu di program </w:t>
      </w:r>
      <w:r w:rsidR="00110F3C" w:rsidRPr="00CF75EB">
        <w:rPr>
          <w:lang w:val="sv-SE"/>
        </w:rPr>
        <w:t>Pendidikan</w:t>
      </w:r>
      <w:r w:rsidRPr="00CF75EB">
        <w:rPr>
          <w:lang w:val="sv-SE"/>
        </w:rPr>
        <w:t xml:space="preserve">  dalam suatu lembaga nirlaba. </w:t>
      </w:r>
    </w:p>
    <w:p w:rsidR="00110F3C" w:rsidRPr="00CF75EB" w:rsidRDefault="00110F3C">
      <w:pPr>
        <w:rPr>
          <w:lang w:val="sv-SE"/>
        </w:rPr>
      </w:pPr>
    </w:p>
    <w:p w:rsidR="00110F3C" w:rsidRPr="00CF75EB" w:rsidRDefault="003D4A09">
      <w:pPr>
        <w:rPr>
          <w:lang w:val="id-ID"/>
        </w:rPr>
      </w:pPr>
      <w:r w:rsidRPr="00CF75EB">
        <w:rPr>
          <w:lang w:val="sv-SE"/>
        </w:rPr>
        <w:t xml:space="preserve">Sarana pendidikan adalah segala sesuatu yang dapat </w:t>
      </w:r>
      <w:r w:rsidRPr="00CF75EB">
        <w:rPr>
          <w:lang w:val="id-ID"/>
        </w:rPr>
        <w:t>di</w:t>
      </w:r>
      <w:r w:rsidRPr="00CF75EB">
        <w:rPr>
          <w:lang w:val="sv-SE"/>
        </w:rPr>
        <w:t>pindahkan</w:t>
      </w:r>
      <w:r w:rsidRPr="00CF75EB">
        <w:rPr>
          <w:lang w:val="id-ID"/>
        </w:rPr>
        <w:t xml:space="preserve"> dan </w:t>
      </w:r>
      <w:r w:rsidRPr="00CF75EB">
        <w:rPr>
          <w:lang w:val="sv-SE"/>
        </w:rPr>
        <w:t xml:space="preserve"> digunakan dalam penyelenggaraan proses akademik sebagai alat teknis dalam mencapai maksud, tujuan, dan sasaran pendidikan.</w:t>
      </w:r>
      <w:r w:rsidRPr="00CF75EB">
        <w:rPr>
          <w:lang w:val="id-ID"/>
        </w:rPr>
        <w:t xml:space="preserve"> Sarana tersebut antara lain komputer, peralatan, dan perlengkapan pembelajaran di dalam kelas, alat laboratorium dan alat kantor, serta alat penunjang di lingkungan akademik lainnya.  </w:t>
      </w:r>
    </w:p>
    <w:p w:rsidR="00110F3C" w:rsidRPr="00CF75EB" w:rsidRDefault="00110F3C">
      <w:pPr>
        <w:rPr>
          <w:lang w:val="id-ID"/>
        </w:rPr>
      </w:pPr>
    </w:p>
    <w:p w:rsidR="00110F3C" w:rsidRPr="00CF75EB" w:rsidRDefault="003D4A09">
      <w:pPr>
        <w:rPr>
          <w:lang w:val="id-ID"/>
        </w:rPr>
      </w:pPr>
      <w:r w:rsidRPr="00CF75EB">
        <w:rPr>
          <w:lang w:val="id-ID"/>
        </w:rPr>
        <w:t>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yang digunakan untuk pendidikan dan fasilitas pelayanan kesehatan lainnya, seperti klinik, puskeswan, dan tempat praktik mandiri.</w:t>
      </w:r>
    </w:p>
    <w:p w:rsidR="00110F3C" w:rsidRPr="00CF75EB" w:rsidRDefault="00110F3C">
      <w:pPr>
        <w:rPr>
          <w:lang w:val="id-ID"/>
        </w:rPr>
      </w:pPr>
    </w:p>
    <w:p w:rsidR="00110F3C" w:rsidRPr="00CF75EB" w:rsidRDefault="003D4A09">
      <w:pPr>
        <w:rPr>
          <w:lang w:val="id-ID"/>
        </w:rPr>
      </w:pPr>
      <w:r w:rsidRPr="00CF75EB">
        <w:rPr>
          <w:lang w:val="id-ID"/>
        </w:rPr>
        <w:t xml:space="preserve">Pengelolaan sarana dan prasarana meliputi perencanaan, pengadaan, penggunaan, pemeliharaan, pemutakhiran, inventarisasi, dan penghapusan aset yang dilakukan secara baik, sehingga efektif mendukung kegiatan penyelenggaraan akademik di program </w:t>
      </w:r>
      <w:r w:rsidR="00110F3C" w:rsidRPr="00CF75EB">
        <w:rPr>
          <w:lang w:val="id-ID"/>
        </w:rPr>
        <w:t>Pendidikan</w:t>
      </w:r>
      <w:r w:rsidRPr="00CF75EB">
        <w:rPr>
          <w:lang w:val="id-ID"/>
        </w:rPr>
        <w:t xml:space="preserve">. Kepemilikan dan aksesibilitas sarana dan prasarana (khususnya rumah sakitdan fasilitas kesehatan lainnya) sangat penting untuk menjamin mutu proses pembelajaran secara berkelanjutan. </w:t>
      </w:r>
    </w:p>
    <w:p w:rsidR="00110F3C" w:rsidRPr="00CF75EB" w:rsidRDefault="00110F3C">
      <w:pPr>
        <w:rPr>
          <w:lang w:val="id-ID"/>
        </w:rPr>
      </w:pPr>
    </w:p>
    <w:p w:rsidR="00110F3C" w:rsidRPr="00CF75EB" w:rsidRDefault="003D4A09">
      <w:pPr>
        <w:rPr>
          <w:lang w:val="id-ID"/>
        </w:rPr>
      </w:pPr>
      <w:r w:rsidRPr="00CF75EB">
        <w:rPr>
          <w:lang w:val="id-ID"/>
        </w:rPr>
        <w:t xml:space="preserve">Sistem pengelolaan informasi, komunikasi, dan teknologi informasi mencakup pengelolaan masukan, proses, dan keluaran informasi, dengan memanfaatkan teknologi informasi dan pengetahuan untuk mendukung penjaminan mutu pendidikan </w:t>
      </w:r>
      <w:r w:rsidR="00110F3C" w:rsidRPr="00CF75EB">
        <w:rPr>
          <w:lang w:val="id-ID"/>
        </w:rPr>
        <w:t>Dokter Spesialis Forensik</w:t>
      </w:r>
      <w:r w:rsidRPr="00CF75EB">
        <w:rPr>
          <w:lang w:val="id-ID"/>
        </w:rPr>
        <w:t>.</w:t>
      </w:r>
    </w:p>
    <w:p w:rsidR="00110F3C" w:rsidRPr="00CF75EB" w:rsidRDefault="00110F3C">
      <w:pPr>
        <w:rPr>
          <w:lang w:val="id-ID"/>
        </w:rPr>
      </w:pPr>
    </w:p>
    <w:p w:rsidR="00110F3C" w:rsidRPr="00CF75EB" w:rsidRDefault="00110F3C">
      <w:pPr>
        <w:pStyle w:val="Heading3"/>
        <w:ind w:left="1215" w:hanging="1251"/>
        <w:jc w:val="left"/>
        <w:rPr>
          <w:lang w:val="id-ID"/>
        </w:rPr>
      </w:pPr>
    </w:p>
    <w:p w:rsidR="00110F3C" w:rsidRPr="00CF75EB" w:rsidRDefault="00110F3C">
      <w:pPr>
        <w:pStyle w:val="Heading3"/>
        <w:ind w:left="1215" w:hanging="1251"/>
        <w:jc w:val="left"/>
        <w:rPr>
          <w:lang w:val="id-ID"/>
        </w:rPr>
      </w:pPr>
    </w:p>
    <w:p w:rsidR="00110F3C" w:rsidRPr="00CF75EB" w:rsidRDefault="00110F3C">
      <w:pPr>
        <w:pStyle w:val="Heading3"/>
        <w:ind w:left="1215" w:hanging="1251"/>
        <w:jc w:val="left"/>
        <w:rPr>
          <w:lang w:val="id-ID"/>
        </w:rPr>
      </w:pPr>
    </w:p>
    <w:p w:rsidR="00110F3C" w:rsidRPr="00CF75EB" w:rsidRDefault="00110F3C">
      <w:pPr>
        <w:pStyle w:val="Heading3"/>
        <w:ind w:left="1215" w:hanging="1251"/>
        <w:jc w:val="left"/>
        <w:rPr>
          <w:lang w:val="id-ID"/>
        </w:rPr>
      </w:pPr>
    </w:p>
    <w:p w:rsidR="00110F3C" w:rsidRPr="00CF75EB" w:rsidRDefault="00110F3C">
      <w:pPr>
        <w:pStyle w:val="Heading3"/>
        <w:ind w:left="1215" w:hanging="1251"/>
        <w:jc w:val="left"/>
        <w:rPr>
          <w:lang w:val="id-ID"/>
        </w:rPr>
      </w:pPr>
    </w:p>
    <w:p w:rsidR="00110F3C" w:rsidRPr="00CF75EB" w:rsidRDefault="00110F3C">
      <w:pPr>
        <w:pStyle w:val="Heading3"/>
        <w:ind w:left="1215" w:hanging="1251"/>
        <w:jc w:val="left"/>
        <w:rPr>
          <w:lang w:val="id-ID"/>
        </w:rPr>
      </w:pPr>
    </w:p>
    <w:p w:rsidR="00110F3C" w:rsidRPr="00CF75EB" w:rsidRDefault="00110F3C" w:rsidP="00280659">
      <w:pPr>
        <w:pStyle w:val="Heading3"/>
        <w:ind w:left="0" w:firstLine="0"/>
        <w:jc w:val="left"/>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rPr>
          <w:lang w:val="id-ID"/>
        </w:rPr>
      </w:pPr>
    </w:p>
    <w:p w:rsidR="00110F3C" w:rsidRPr="00CF75EB" w:rsidRDefault="00110F3C" w:rsidP="00280659">
      <w:pPr>
        <w:pStyle w:val="Heading3"/>
        <w:ind w:left="0" w:firstLine="0"/>
        <w:jc w:val="left"/>
        <w:rPr>
          <w:lang w:val="id-ID"/>
        </w:rPr>
      </w:pPr>
    </w:p>
    <w:p w:rsidR="00110F3C" w:rsidRPr="00CF75EB" w:rsidRDefault="003D4A09" w:rsidP="00280659">
      <w:pPr>
        <w:pStyle w:val="Heading3"/>
        <w:ind w:left="0" w:firstLine="0"/>
        <w:jc w:val="center"/>
        <w:rPr>
          <w:lang w:val="id-ID"/>
        </w:rPr>
      </w:pPr>
      <w:r w:rsidRPr="00CF75EB">
        <w:rPr>
          <w:lang w:val="id-ID"/>
        </w:rPr>
        <w:t>S</w:t>
      </w:r>
      <w:r w:rsidR="00110F3C" w:rsidRPr="00CF75EB">
        <w:rPr>
          <w:lang w:val="id-ID"/>
        </w:rPr>
        <w:t>tandar 7</w:t>
      </w:r>
    </w:p>
    <w:p w:rsidR="00110F3C" w:rsidRPr="00CF75EB" w:rsidRDefault="00110F3C" w:rsidP="00280659">
      <w:pPr>
        <w:pStyle w:val="Heading3"/>
        <w:ind w:left="0" w:firstLine="0"/>
        <w:jc w:val="center"/>
        <w:rPr>
          <w:lang w:val="id-ID"/>
        </w:rPr>
      </w:pPr>
      <w:r w:rsidRPr="00CF75EB">
        <w:rPr>
          <w:lang w:val="id-ID"/>
        </w:rPr>
        <w:t xml:space="preserve">Penelitian, </w:t>
      </w:r>
      <w:r w:rsidR="003D4A09" w:rsidRPr="00CF75EB">
        <w:rPr>
          <w:lang w:val="id-ID"/>
        </w:rPr>
        <w:t>pengabdian kepada masyarakat, dan kerjasama</w:t>
      </w:r>
    </w:p>
    <w:p w:rsidR="00110F3C" w:rsidRPr="00CF75EB" w:rsidRDefault="00110F3C" w:rsidP="00280659">
      <w:pPr>
        <w:rPr>
          <w:lang w:val="id-ID"/>
        </w:rPr>
      </w:pPr>
    </w:p>
    <w:p w:rsidR="00110F3C" w:rsidRPr="00CF75EB" w:rsidRDefault="003D4A09">
      <w:pPr>
        <w:rPr>
          <w:lang w:val="id-ID"/>
        </w:rPr>
      </w:pPr>
      <w:r w:rsidRPr="00CF75EB">
        <w:rPr>
          <w:lang w:val="id-ID"/>
        </w:rPr>
        <w:t>Standar ini adalah acuan keungg</w:t>
      </w:r>
      <w:r w:rsidR="00110F3C" w:rsidRPr="00CF75EB">
        <w:rPr>
          <w:lang w:val="id-ID"/>
        </w:rPr>
        <w:t>ulan mutu penelitian,</w:t>
      </w:r>
      <w:r w:rsidRPr="00CF75EB">
        <w:rPr>
          <w:lang w:val="id-ID"/>
        </w:rPr>
        <w:t xml:space="preserve">pengabdian kepada masyarakat, dan kerjasama yang diselenggarakan untuk dan terkait dengan pengembangan mutu program </w:t>
      </w:r>
      <w:r w:rsidR="00110F3C" w:rsidRPr="00CF75EB">
        <w:rPr>
          <w:lang w:val="id-ID"/>
        </w:rPr>
        <w:t>Pendidikan</w:t>
      </w:r>
      <w:r w:rsidRPr="00CF75EB">
        <w:rPr>
          <w:lang w:val="id-ID"/>
        </w:rPr>
        <w:t xml:space="preserve">. </w:t>
      </w:r>
    </w:p>
    <w:p w:rsidR="00110F3C" w:rsidRPr="00CF75EB" w:rsidRDefault="00110F3C">
      <w:pPr>
        <w:rPr>
          <w:lang w:val="id-ID"/>
        </w:rPr>
      </w:pPr>
    </w:p>
    <w:p w:rsidR="00110F3C" w:rsidRPr="00CF75EB" w:rsidRDefault="003D4A09">
      <w:pPr>
        <w:rPr>
          <w:lang w:val="id-ID"/>
        </w:rPr>
      </w:pPr>
      <w:r w:rsidRPr="00CF75EB">
        <w:rPr>
          <w:lang w:val="id-ID"/>
        </w:rPr>
        <w:t xml:space="preserve">Penelitian adalah salah satu tugas pokok  yang memberikan kontribusi dan manfaat kepada proses pembelajaran, pengembangan ilmu pengetahuan, teknologi, dan seni, serta peningkatan mutu pelayanan kesehatan kepada masyarakat. Program </w:t>
      </w:r>
      <w:r w:rsidR="00110F3C" w:rsidRPr="00CF75EB">
        <w:rPr>
          <w:lang w:val="id-ID"/>
        </w:rPr>
        <w:t>Pendidikan</w:t>
      </w:r>
      <w:r w:rsidRPr="00CF75EB">
        <w:rPr>
          <w:lang w:val="id-ID"/>
        </w:rPr>
        <w:t xml:space="preserve">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w:t>
      </w:r>
      <w:r w:rsidR="00110F3C" w:rsidRPr="00CF75EB">
        <w:rPr>
          <w:lang w:val="id-ID"/>
        </w:rPr>
        <w:t>Pendidikan</w:t>
      </w:r>
      <w:r w:rsidRPr="00CF75EB">
        <w:rPr>
          <w:lang w:val="id-ID"/>
        </w:rPr>
        <w:t xml:space="preserve">. </w:t>
      </w:r>
    </w:p>
    <w:p w:rsidR="00110F3C" w:rsidRPr="00CF75EB" w:rsidRDefault="00110F3C">
      <w:pPr>
        <w:rPr>
          <w:lang w:val="id-ID"/>
        </w:rPr>
      </w:pPr>
    </w:p>
    <w:p w:rsidR="00110F3C" w:rsidRPr="00CF75EB" w:rsidRDefault="003D4A09">
      <w:pPr>
        <w:rPr>
          <w:lang w:val="id-ID"/>
        </w:rPr>
      </w:pPr>
      <w:r w:rsidRPr="00CF75EB">
        <w:rPr>
          <w:lang w:val="id-ID"/>
        </w:rPr>
        <w:t xml:space="preserve">Program </w:t>
      </w:r>
      <w:r w:rsidR="00110F3C" w:rsidRPr="00CF75EB">
        <w:rPr>
          <w:lang w:val="id-ID"/>
        </w:rPr>
        <w:t>Pendidikan</w:t>
      </w:r>
      <w:r w:rsidRPr="00CF75EB">
        <w:rPr>
          <w:lang w:val="id-ID"/>
        </w:rPr>
        <w:t xml:space="preserve"> menciptakan iklim yang kondusif agar dosen dan mahasiswa secara kreatif dan inovatif menjalankan peran dan fungsinya sebagai pelaku utama penelitian yang bermutu dan terencana. Program </w:t>
      </w:r>
      <w:r w:rsidR="00110F3C" w:rsidRPr="00CF75EB">
        <w:rPr>
          <w:lang w:val="id-ID"/>
        </w:rPr>
        <w:t>Pendidikan</w:t>
      </w:r>
      <w:r w:rsidRPr="00CF75EB">
        <w:rPr>
          <w:lang w:val="id-ID"/>
        </w:rPr>
        <w:t xml:space="preserve">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110F3C" w:rsidRPr="00CF75EB" w:rsidRDefault="00110F3C">
      <w:pPr>
        <w:rPr>
          <w:lang w:val="id-ID"/>
        </w:rPr>
      </w:pPr>
    </w:p>
    <w:p w:rsidR="00110F3C" w:rsidRPr="00CF75EB" w:rsidRDefault="003D4A09">
      <w:pPr>
        <w:rPr>
          <w:lang w:val="id-ID"/>
        </w:rPr>
      </w:pPr>
      <w:r w:rsidRPr="00CF75EB">
        <w:rPr>
          <w:lang w:val="id-ID"/>
        </w:rPr>
        <w:t xml:space="preserve">pengabdian kepada masyarakat dilaksanakan sebagai perwujudan kontribusi kepakaran, kegiatan pemanfaatan hasil pendidikan, dan/atau penelitian dalam bidang ilmu pengetahuan, teknologi, dan/atau seni, dalam upaya memenuhi permintaan atau memprakarsai  peningkatan mutu kehidupan bangsa. Program </w:t>
      </w:r>
      <w:r w:rsidR="00110F3C" w:rsidRPr="00CF75EB">
        <w:rPr>
          <w:lang w:val="id-ID"/>
        </w:rPr>
        <w:t>PendidikanDokter Spesialis Forensik</w:t>
      </w:r>
      <w:r w:rsidRPr="00CF75EB">
        <w:rPr>
          <w:lang w:val="id-ID"/>
        </w:rPr>
        <w:t xml:space="preserve"> 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w:t>
      </w:r>
      <w:r w:rsidR="00110F3C" w:rsidRPr="00CF75EB">
        <w:rPr>
          <w:lang w:val="id-ID"/>
        </w:rPr>
        <w:t>Pendidikan</w:t>
      </w:r>
      <w:r w:rsidRPr="00CF75EB">
        <w:rPr>
          <w:lang w:val="id-ID"/>
        </w:rPr>
        <w:t xml:space="preserve"> yang baik mampu merancang dan mendayagunakan program kerjasama yang melibatkan partisipasi aktif program </w:t>
      </w:r>
      <w:r w:rsidR="00110F3C" w:rsidRPr="00CF75EB">
        <w:rPr>
          <w:lang w:val="id-ID"/>
        </w:rPr>
        <w:t>Pendidikan</w:t>
      </w:r>
      <w:r w:rsidRPr="00CF75EB">
        <w:rPr>
          <w:lang w:val="id-ID"/>
        </w:rPr>
        <w:t xml:space="preserve"> dalam memanfaatkan dan meningkatkan kepakaran serta mutu sumber daya yang ada. </w:t>
      </w:r>
    </w:p>
    <w:p w:rsidR="00110F3C" w:rsidRPr="00CF75EB" w:rsidRDefault="00110F3C">
      <w:pPr>
        <w:rPr>
          <w:lang w:val="id-ID"/>
        </w:rPr>
      </w:pPr>
    </w:p>
    <w:p w:rsidR="00110F3C" w:rsidRPr="00CF75EB" w:rsidRDefault="003D4A09">
      <w:pPr>
        <w:rPr>
          <w:lang w:val="id-ID"/>
        </w:rPr>
      </w:pPr>
      <w:r w:rsidRPr="00CF75EB">
        <w:rPr>
          <w:lang w:val="id-ID"/>
        </w:rPr>
        <w:t>Akuntabilitas pelaksanaan tridharma dan kerjasama diwujudkan dalam bentuk keefektifan pemanfaatannya untuk memberikan kepuasan pemangku kepentingan terutama peserta didik.</w:t>
      </w:r>
    </w:p>
    <w:p w:rsidR="00110F3C" w:rsidRPr="00CF75EB" w:rsidRDefault="00110F3C">
      <w:pPr>
        <w:rPr>
          <w:lang w:val="id-ID"/>
        </w:rPr>
      </w:pPr>
    </w:p>
    <w:p w:rsidR="00110F3C" w:rsidRPr="00CF75EB" w:rsidRDefault="003D4A09">
      <w:pPr>
        <w:rPr>
          <w:lang w:val="id-ID"/>
        </w:rPr>
      </w:pPr>
      <w:r w:rsidRPr="00CF75EB">
        <w:rPr>
          <w:lang w:val="id-ID"/>
        </w:rPr>
        <w:t>Penjelasan dan rincian masing-masing standar akreditasi tersebut menjadi elemen-elemen yang dinilai, disajikan dalam buku tersendiri, yaitu Buku II.</w:t>
      </w:r>
    </w:p>
    <w:bookmarkEnd w:id="9"/>
    <w:bookmarkEnd w:id="10"/>
    <w:p w:rsidR="00110F3C" w:rsidRPr="00CF75EB" w:rsidRDefault="00110F3C">
      <w:pPr>
        <w:rPr>
          <w:lang w:val="id-ID"/>
        </w:rPr>
      </w:pPr>
    </w:p>
    <w:p w:rsidR="00110F3C" w:rsidRPr="00CF75EB" w:rsidRDefault="00110F3C">
      <w:pPr>
        <w:pStyle w:val="Heading2"/>
        <w:rPr>
          <w:sz w:val="24"/>
          <w:szCs w:val="24"/>
          <w:lang w:val="id-ID"/>
        </w:rPr>
      </w:pPr>
      <w:bookmarkStart w:id="11" w:name="_Toc222646038"/>
      <w:r w:rsidRPr="00CF75EB">
        <w:rPr>
          <w:sz w:val="24"/>
          <w:szCs w:val="24"/>
          <w:lang w:val="id-ID"/>
        </w:rPr>
        <w:t>4.1</w:t>
      </w:r>
      <w:r w:rsidRPr="00CF75EB">
        <w:rPr>
          <w:sz w:val="24"/>
          <w:szCs w:val="24"/>
          <w:lang w:val="id-ID"/>
        </w:rPr>
        <w:tab/>
        <w:t xml:space="preserve">Prosedur Akreditasi </w:t>
      </w:r>
      <w:bookmarkEnd w:id="11"/>
      <w:r w:rsidR="003D4A09" w:rsidRPr="00CF75EB">
        <w:rPr>
          <w:sz w:val="24"/>
          <w:szCs w:val="24"/>
          <w:lang w:val="id-ID"/>
        </w:rPr>
        <w:t xml:space="preserve">Program </w:t>
      </w:r>
      <w:r w:rsidRPr="00CF75EB">
        <w:rPr>
          <w:sz w:val="24"/>
          <w:szCs w:val="24"/>
          <w:lang w:val="id-ID"/>
        </w:rPr>
        <w:t>Pendidikan</w:t>
      </w:r>
    </w:p>
    <w:p w:rsidR="00110F3C" w:rsidRPr="00CF75EB" w:rsidRDefault="00110F3C">
      <w:pPr>
        <w:rPr>
          <w:lang w:val="id-ID"/>
        </w:rPr>
      </w:pPr>
    </w:p>
    <w:p w:rsidR="00110F3C" w:rsidRPr="00CF75EB" w:rsidRDefault="003D4A09">
      <w:pPr>
        <w:rPr>
          <w:lang w:val="id-ID"/>
        </w:rPr>
      </w:pPr>
      <w:r w:rsidRPr="00CF75EB">
        <w:rPr>
          <w:lang w:val="id-ID"/>
        </w:rPr>
        <w:t xml:space="preserve">Evaluasi dan penilaian dalam rangka akreditasi dilakukan melalui </w:t>
      </w:r>
      <w:r w:rsidRPr="00CF75EB">
        <w:rPr>
          <w:i/>
          <w:lang w:val="id-ID"/>
        </w:rPr>
        <w:t>peer review</w:t>
      </w:r>
      <w:r w:rsidRPr="00CF75EB">
        <w:rPr>
          <w:lang w:val="id-ID"/>
        </w:rPr>
        <w:t xml:space="preserve"> oleh tim asesor yang terdiri atas para pakar dalam berbagai bidang ilmu </w:t>
      </w:r>
      <w:r w:rsidR="00110F3C" w:rsidRPr="00CF75EB">
        <w:rPr>
          <w:lang w:val="id-ID"/>
        </w:rPr>
        <w:t xml:space="preserve">Dokter Spesialis </w:t>
      </w:r>
      <w:r w:rsidR="00110F3C" w:rsidRPr="00CF75EB">
        <w:rPr>
          <w:lang w:val="id-ID"/>
        </w:rPr>
        <w:lastRenderedPageBreak/>
        <w:t>Forensik</w:t>
      </w:r>
      <w:r w:rsidRPr="00CF75EB">
        <w:rPr>
          <w:lang w:val="id-ID"/>
        </w:rPr>
        <w:t xml:space="preserve">, yang memahami hakikat penyelenggaraan/ pengelolaan program </w:t>
      </w:r>
      <w:r w:rsidR="00110F3C" w:rsidRPr="00CF75EB">
        <w:rPr>
          <w:lang w:val="id-ID"/>
        </w:rPr>
        <w:t>Pendidikan</w:t>
      </w:r>
      <w:r w:rsidRPr="00CF75EB">
        <w:rPr>
          <w:lang w:val="id-ID"/>
        </w:rPr>
        <w:t xml:space="preserve">. Semua program </w:t>
      </w:r>
      <w:r w:rsidR="00110F3C" w:rsidRPr="00CF75EB">
        <w:rPr>
          <w:lang w:val="id-ID"/>
        </w:rPr>
        <w:t>Pendidikan</w:t>
      </w:r>
      <w:r w:rsidRPr="00CF75EB">
        <w:rPr>
          <w:lang w:val="id-ID"/>
        </w:rPr>
        <w:t xml:space="preserve"> akan diakreditasi secara berkala. Akreditasi </w:t>
      </w:r>
    </w:p>
    <w:p w:rsidR="00110F3C" w:rsidRPr="00CF75EB" w:rsidRDefault="003D4A09">
      <w:pPr>
        <w:rPr>
          <w:lang w:val="id-ID"/>
        </w:rPr>
      </w:pPr>
      <w:r w:rsidRPr="00CF75EB">
        <w:rPr>
          <w:lang w:val="id-ID"/>
        </w:rPr>
        <w:t xml:space="preserve">dilakukan oleh BAN-PT terhadap program </w:t>
      </w:r>
      <w:r w:rsidR="00110F3C" w:rsidRPr="00CF75EB">
        <w:rPr>
          <w:lang w:val="id-ID"/>
        </w:rPr>
        <w:t>PendidikanDokter Spesialis Forensik</w:t>
      </w:r>
      <w:r w:rsidRPr="00CF75EB">
        <w:rPr>
          <w:lang w:val="id-ID"/>
        </w:rPr>
        <w:t>. Rincian prosedur akreditasi dapat dilihat pada Buku II.</w:t>
      </w:r>
    </w:p>
    <w:p w:rsidR="00110F3C" w:rsidRPr="00CF75EB" w:rsidRDefault="00110F3C">
      <w:pPr>
        <w:tabs>
          <w:tab w:val="left" w:pos="1080"/>
        </w:tabs>
        <w:rPr>
          <w:lang w:val="id-ID"/>
        </w:rPr>
      </w:pPr>
    </w:p>
    <w:p w:rsidR="00110F3C" w:rsidRPr="00CF75EB" w:rsidRDefault="00110F3C">
      <w:pPr>
        <w:pStyle w:val="Heading2"/>
        <w:rPr>
          <w:sz w:val="24"/>
          <w:szCs w:val="24"/>
          <w:lang w:val="id-ID"/>
        </w:rPr>
      </w:pPr>
      <w:bookmarkStart w:id="12" w:name="_Toc222646039"/>
      <w:r w:rsidRPr="00CF75EB">
        <w:rPr>
          <w:sz w:val="24"/>
          <w:szCs w:val="24"/>
          <w:lang w:val="id-ID"/>
        </w:rPr>
        <w:t>4.2</w:t>
      </w:r>
      <w:r w:rsidRPr="00CF75EB">
        <w:rPr>
          <w:sz w:val="24"/>
          <w:szCs w:val="24"/>
          <w:lang w:val="id-ID"/>
        </w:rPr>
        <w:tab/>
        <w:t>Instru</w:t>
      </w:r>
      <w:r w:rsidR="003D4A09" w:rsidRPr="00CF75EB">
        <w:rPr>
          <w:sz w:val="24"/>
          <w:szCs w:val="24"/>
          <w:lang w:val="id-ID"/>
        </w:rPr>
        <w:t xml:space="preserve">men Akreditasi Program </w:t>
      </w:r>
      <w:r w:rsidRPr="00CF75EB">
        <w:rPr>
          <w:sz w:val="24"/>
          <w:szCs w:val="24"/>
          <w:lang w:val="id-ID"/>
        </w:rPr>
        <w:t>Pendidikan</w:t>
      </w:r>
      <w:bookmarkEnd w:id="12"/>
    </w:p>
    <w:p w:rsidR="00110F3C" w:rsidRPr="00CF75EB" w:rsidRDefault="00110F3C">
      <w:pPr>
        <w:rPr>
          <w:lang w:val="id-ID"/>
        </w:rPr>
      </w:pPr>
    </w:p>
    <w:p w:rsidR="00110F3C" w:rsidRPr="00CF75EB" w:rsidRDefault="003D4A09">
      <w:pPr>
        <w:rPr>
          <w:lang w:val="id-ID"/>
        </w:rPr>
      </w:pPr>
      <w:r w:rsidRPr="00CF75EB">
        <w:rPr>
          <w:lang w:val="id-ID"/>
        </w:rPr>
        <w:t xml:space="preserve">Instrumen yang digunakan dalam proses akreditasi program </w:t>
      </w:r>
      <w:r w:rsidR="00110F3C" w:rsidRPr="00CF75EB">
        <w:rPr>
          <w:lang w:val="id-ID"/>
        </w:rPr>
        <w:t>Pendidikan</w:t>
      </w:r>
      <w:r w:rsidRPr="00CF75EB">
        <w:rPr>
          <w:lang w:val="id-ID"/>
        </w:rPr>
        <w:t xml:space="preserve">  dikembangkan berdasarkan standar dan parameter seperti dijelaskan dalam Sub Bab 4.1 Data, informasi dan penjelasan setiap standar dan parameter yang diminta dalam rangka akreditasi dirumuskan dan disajikan oleh program </w:t>
      </w:r>
      <w:r w:rsidR="00110F3C" w:rsidRPr="00CF75EB">
        <w:rPr>
          <w:lang w:val="id-ID"/>
        </w:rPr>
        <w:t>Pendidikan</w:t>
      </w:r>
      <w:r w:rsidRPr="00CF75EB">
        <w:rPr>
          <w:lang w:val="id-ID"/>
        </w:rPr>
        <w:t xml:space="preserve"> dalam instrumen yang berbentuk laporan evaluasi diri dan borang. </w:t>
      </w:r>
    </w:p>
    <w:p w:rsidR="00110F3C" w:rsidRPr="00CF75EB" w:rsidRDefault="00110F3C">
      <w:pPr>
        <w:rPr>
          <w:lang w:val="id-ID"/>
        </w:rPr>
      </w:pPr>
    </w:p>
    <w:p w:rsidR="00110F3C" w:rsidRPr="00CF75EB" w:rsidRDefault="003D4A09">
      <w:pPr>
        <w:rPr>
          <w:lang w:val="id-ID"/>
        </w:rPr>
      </w:pPr>
      <w:r w:rsidRPr="00CF75EB">
        <w:rPr>
          <w:bCs/>
          <w:lang w:val="id-ID"/>
        </w:rPr>
        <w:t>Evaluasi diri</w:t>
      </w:r>
      <w:r w:rsidRPr="00CF75EB">
        <w:rPr>
          <w:lang w:val="id-ID"/>
        </w:rPr>
        <w:t xml:space="preserve"> adalah proses yang dilakukan oleh suatu badan atau program untuk menilai secara kritis keadaan dan kinerja diri sendiri. Hasil evaluasi diri digunakan untuk memperbaiki mutu kinerja dan produk institusi dan program </w:t>
      </w:r>
      <w:r w:rsidR="00110F3C" w:rsidRPr="00CF75EB">
        <w:rPr>
          <w:lang w:val="id-ID"/>
        </w:rPr>
        <w:t>Pendidikan</w:t>
      </w:r>
      <w:r w:rsidRPr="00CF75EB">
        <w:rPr>
          <w:lang w:val="id-ID"/>
        </w:rPr>
        <w:t xml:space="preserve">. Laporan evaluasi diri merupakan bahan untuk akreditasi. </w:t>
      </w:r>
    </w:p>
    <w:p w:rsidR="00110F3C" w:rsidRPr="00CF75EB" w:rsidRDefault="00110F3C">
      <w:pPr>
        <w:rPr>
          <w:lang w:val="id-ID"/>
        </w:rPr>
      </w:pPr>
    </w:p>
    <w:p w:rsidR="00110F3C" w:rsidRPr="00CF75EB" w:rsidRDefault="003D4A09">
      <w:pPr>
        <w:rPr>
          <w:lang w:val="id-ID"/>
        </w:rPr>
      </w:pPr>
      <w:r w:rsidRPr="00CF75EB">
        <w:rPr>
          <w:lang w:val="id-ID"/>
        </w:rPr>
        <w:t xml:space="preserve">Borang akreditasi adalah dokumen yang berupa borang isian program </w:t>
      </w:r>
      <w:r w:rsidR="00110F3C" w:rsidRPr="00CF75EB">
        <w:rPr>
          <w:lang w:val="id-ID"/>
        </w:rPr>
        <w:t>Pendidikan</w:t>
      </w:r>
      <w:r w:rsidRPr="00CF75EB">
        <w:rPr>
          <w:lang w:val="id-ID"/>
        </w:rPr>
        <w:t xml:space="preserve"> dan unit pengelola (Buku III), yang dirumuskan sesuai dengan petunjuk yang terdapat pada Buku IV dan digunakan untuk mengevaluasi dan menilai serta menetapkan status dan peringkat akreditasi program </w:t>
      </w:r>
      <w:r w:rsidR="00110F3C" w:rsidRPr="00CF75EB">
        <w:rPr>
          <w:lang w:val="id-ID"/>
        </w:rPr>
        <w:t>Pendidikan</w:t>
      </w:r>
      <w:r w:rsidRPr="00CF75EB">
        <w:rPr>
          <w:lang w:val="id-ID"/>
        </w:rPr>
        <w:t xml:space="preserve"> yang diakreditasi. Borang akreditasi merupakan kumpulan data dan informasi mengenai masukan, proses, keluaran, hasil, dan dampak yang bercirikan upaya untuk meningkatkan mutu kinerja, keadaan dan perangkat kependidikan program </w:t>
      </w:r>
      <w:r w:rsidR="00110F3C" w:rsidRPr="00CF75EB">
        <w:rPr>
          <w:lang w:val="id-ID"/>
        </w:rPr>
        <w:t>Pendidikan</w:t>
      </w:r>
      <w:r w:rsidRPr="00CF75EB">
        <w:rPr>
          <w:lang w:val="id-ID"/>
        </w:rPr>
        <w:t xml:space="preserve"> secara berkelanjutan. </w:t>
      </w:r>
    </w:p>
    <w:p w:rsidR="00110F3C" w:rsidRPr="00CF75EB" w:rsidRDefault="00110F3C">
      <w:pPr>
        <w:rPr>
          <w:lang w:val="id-ID"/>
        </w:rPr>
      </w:pPr>
    </w:p>
    <w:p w:rsidR="00110F3C" w:rsidRPr="00CF75EB" w:rsidRDefault="003D4A09">
      <w:pPr>
        <w:rPr>
          <w:lang w:val="id-ID"/>
        </w:rPr>
      </w:pPr>
      <w:r w:rsidRPr="00CF75EB">
        <w:rPr>
          <w:lang w:val="id-ID"/>
        </w:rPr>
        <w:t xml:space="preserve">Isi borang akreditasi mencakup deskripsi dan analisis yang sistematis sebagai respons yang proaktif terhadap berbagai indikator yang dijabarkan dari standar akreditasi program </w:t>
      </w:r>
      <w:r w:rsidR="00110F3C" w:rsidRPr="00CF75EB">
        <w:rPr>
          <w:lang w:val="id-ID"/>
        </w:rPr>
        <w:t>Pendidikan</w:t>
      </w:r>
      <w:r w:rsidRPr="00CF75EB">
        <w:rPr>
          <w:lang w:val="id-ID"/>
        </w:rPr>
        <w:t xml:space="preserve">. Standar dan indikator akreditasi tersebut dijelaskan dalam pedoman penyusunan borang akreditasi. </w:t>
      </w:r>
    </w:p>
    <w:p w:rsidR="00110F3C" w:rsidRPr="00CF75EB" w:rsidRDefault="00110F3C">
      <w:pPr>
        <w:autoSpaceDE w:val="0"/>
        <w:autoSpaceDN w:val="0"/>
        <w:adjustRightInd w:val="0"/>
        <w:rPr>
          <w:lang w:val="id-ID"/>
        </w:rPr>
      </w:pPr>
    </w:p>
    <w:p w:rsidR="00110F3C" w:rsidRPr="00CF75EB" w:rsidRDefault="003D4A09">
      <w:pPr>
        <w:autoSpaceDE w:val="0"/>
        <w:autoSpaceDN w:val="0"/>
        <w:adjustRightInd w:val="0"/>
        <w:rPr>
          <w:b/>
          <w:bCs/>
          <w:sz w:val="32"/>
          <w:lang w:val="id-ID"/>
        </w:rPr>
      </w:pPr>
      <w:r w:rsidRPr="00CF75EB">
        <w:rPr>
          <w:lang w:val="id-ID"/>
        </w:rPr>
        <w:t xml:space="preserve">Program </w:t>
      </w:r>
      <w:r w:rsidR="00110F3C" w:rsidRPr="00CF75EB">
        <w:rPr>
          <w:lang w:val="id-ID"/>
        </w:rPr>
        <w:t>Pendidikan</w:t>
      </w:r>
      <w:r w:rsidRPr="00CF75EB">
        <w:rPr>
          <w:lang w:val="id-ID"/>
        </w:rPr>
        <w:t xml:space="preserve"> mendeskripsikan dan menganalisis semua indikator dalam konteks keseluruhan standar akreditasi dengan memperhatikan dimensi mutu yang merupakan jabaran dari RAISE++, yaitu: </w:t>
      </w:r>
      <w:r w:rsidRPr="00CF75EB">
        <w:rPr>
          <w:b/>
          <w:lang w:val="id-ID"/>
        </w:rPr>
        <w:t>relevansi</w:t>
      </w:r>
      <w:r w:rsidRPr="00CF75EB">
        <w:rPr>
          <w:i/>
          <w:lang w:val="id-ID"/>
        </w:rPr>
        <w:t>(relevance)</w:t>
      </w:r>
      <w:r w:rsidRPr="00CF75EB">
        <w:rPr>
          <w:lang w:val="id-ID"/>
        </w:rPr>
        <w:t xml:space="preserve">, </w:t>
      </w:r>
      <w:r w:rsidRPr="00CF75EB">
        <w:rPr>
          <w:b/>
          <w:lang w:val="id-ID"/>
        </w:rPr>
        <w:t>suasana akademik</w:t>
      </w:r>
      <w:r w:rsidRPr="00CF75EB">
        <w:rPr>
          <w:i/>
          <w:lang w:val="id-ID"/>
        </w:rPr>
        <w:t>(academic atmosphere)</w:t>
      </w:r>
      <w:r w:rsidRPr="00CF75EB">
        <w:rPr>
          <w:lang w:val="id-ID"/>
        </w:rPr>
        <w:t xml:space="preserve">, </w:t>
      </w:r>
      <w:r w:rsidRPr="00CF75EB">
        <w:rPr>
          <w:b/>
          <w:lang w:val="id-ID"/>
        </w:rPr>
        <w:t>pengelolaan internal dan organisasi</w:t>
      </w:r>
      <w:r w:rsidRPr="00CF75EB">
        <w:rPr>
          <w:i/>
          <w:lang w:val="id-ID"/>
        </w:rPr>
        <w:t>(internal management and organization)</w:t>
      </w:r>
      <w:r w:rsidRPr="00CF75EB">
        <w:rPr>
          <w:lang w:val="id-ID"/>
        </w:rPr>
        <w:t xml:space="preserve">, </w:t>
      </w:r>
      <w:r w:rsidRPr="00CF75EB">
        <w:rPr>
          <w:b/>
          <w:lang w:val="id-ID"/>
        </w:rPr>
        <w:t>keberlanjutan</w:t>
      </w:r>
      <w:r w:rsidRPr="00CF75EB">
        <w:rPr>
          <w:i/>
          <w:lang w:val="id-ID"/>
        </w:rPr>
        <w:t>(sustainability)</w:t>
      </w:r>
      <w:r w:rsidRPr="00CF75EB">
        <w:rPr>
          <w:lang w:val="id-ID"/>
        </w:rPr>
        <w:t xml:space="preserve">, </w:t>
      </w:r>
      <w:r w:rsidRPr="00CF75EB">
        <w:rPr>
          <w:b/>
          <w:lang w:val="id-ID"/>
        </w:rPr>
        <w:t>efisiensi</w:t>
      </w:r>
      <w:r w:rsidRPr="00CF75EB">
        <w:rPr>
          <w:i/>
          <w:lang w:val="id-ID"/>
        </w:rPr>
        <w:t>(efficiency)</w:t>
      </w:r>
      <w:r w:rsidRPr="00CF75EB">
        <w:rPr>
          <w:lang w:val="id-ID"/>
        </w:rPr>
        <w:t xml:space="preserve">, termasuk efisiensi dan produktivitas. Dimensi tambahannya adalah </w:t>
      </w:r>
      <w:r w:rsidRPr="00CF75EB">
        <w:rPr>
          <w:b/>
          <w:lang w:val="id-ID"/>
        </w:rPr>
        <w:t>kepemimpinan</w:t>
      </w:r>
      <w:r w:rsidRPr="00CF75EB">
        <w:rPr>
          <w:i/>
          <w:lang w:val="id-ID"/>
        </w:rPr>
        <w:t>(leadership)</w:t>
      </w:r>
      <w:r w:rsidRPr="00CF75EB">
        <w:rPr>
          <w:lang w:val="id-ID"/>
        </w:rPr>
        <w:t xml:space="preserve">, </w:t>
      </w:r>
      <w:r w:rsidRPr="00CF75EB">
        <w:rPr>
          <w:b/>
          <w:lang w:val="id-ID"/>
        </w:rPr>
        <w:t>pemerataan</w:t>
      </w:r>
      <w:r w:rsidRPr="00CF75EB">
        <w:rPr>
          <w:i/>
          <w:lang w:val="id-ID"/>
        </w:rPr>
        <w:t xml:space="preserve">(equity), </w:t>
      </w:r>
      <w:r w:rsidRPr="00CF75EB">
        <w:rPr>
          <w:lang w:val="id-ID"/>
        </w:rPr>
        <w:t xml:space="preserve">dan </w:t>
      </w:r>
      <w:r w:rsidRPr="00CF75EB">
        <w:rPr>
          <w:b/>
          <w:lang w:val="id-ID"/>
        </w:rPr>
        <w:t>tata pamong</w:t>
      </w:r>
      <w:r w:rsidRPr="00CF75EB">
        <w:rPr>
          <w:i/>
          <w:lang w:val="id-ID"/>
        </w:rPr>
        <w:t>(governance)</w:t>
      </w:r>
      <w:r w:rsidRPr="00CF75EB">
        <w:rPr>
          <w:lang w:val="id-ID"/>
        </w:rPr>
        <w:t xml:space="preserve">. </w:t>
      </w:r>
    </w:p>
    <w:p w:rsidR="00110F3C" w:rsidRPr="00CF75EB" w:rsidRDefault="00110F3C">
      <w:pPr>
        <w:rPr>
          <w:lang w:val="id-ID"/>
        </w:rPr>
      </w:pPr>
    </w:p>
    <w:p w:rsidR="00110F3C" w:rsidRPr="00CF75EB" w:rsidRDefault="003D4A09">
      <w:pPr>
        <w:rPr>
          <w:lang w:val="id-ID"/>
        </w:rPr>
      </w:pPr>
      <w:r w:rsidRPr="00CF75EB">
        <w:rPr>
          <w:lang w:val="id-ID"/>
        </w:rPr>
        <w:t>Penjelasan dan rincian aspek instrumen ini disajikan dalam Buku III.</w:t>
      </w:r>
    </w:p>
    <w:p w:rsidR="00110F3C" w:rsidRPr="00CF75EB" w:rsidRDefault="00110F3C">
      <w:pPr>
        <w:rPr>
          <w:lang w:val="id-ID"/>
        </w:rPr>
      </w:pPr>
    </w:p>
    <w:p w:rsidR="00110F3C" w:rsidRPr="00CF75EB" w:rsidRDefault="00110F3C">
      <w:pPr>
        <w:pStyle w:val="Heading2"/>
        <w:rPr>
          <w:sz w:val="24"/>
          <w:szCs w:val="24"/>
          <w:lang w:val="id-ID"/>
        </w:rPr>
      </w:pPr>
      <w:bookmarkStart w:id="13" w:name="_Toc222646040"/>
      <w:r w:rsidRPr="00CF75EB">
        <w:rPr>
          <w:sz w:val="24"/>
          <w:szCs w:val="24"/>
          <w:lang w:val="id-ID"/>
        </w:rPr>
        <w:t>4.3</w:t>
      </w:r>
      <w:r w:rsidRPr="00CF75EB">
        <w:rPr>
          <w:sz w:val="24"/>
          <w:szCs w:val="24"/>
          <w:lang w:val="id-ID"/>
        </w:rPr>
        <w:tab/>
        <w:t>Kode Etik Akreditasi Program Pendidikan</w:t>
      </w:r>
      <w:bookmarkEnd w:id="13"/>
    </w:p>
    <w:p w:rsidR="00110F3C" w:rsidRPr="00CF75EB" w:rsidRDefault="00110F3C">
      <w:pPr>
        <w:tabs>
          <w:tab w:val="left" w:pos="720"/>
        </w:tabs>
        <w:rPr>
          <w:sz w:val="28"/>
          <w:szCs w:val="28"/>
          <w:lang w:val="id-ID"/>
        </w:rPr>
      </w:pPr>
    </w:p>
    <w:p w:rsidR="00110F3C" w:rsidRPr="00CF75EB" w:rsidRDefault="003D4A09">
      <w:pPr>
        <w:tabs>
          <w:tab w:val="left" w:pos="720"/>
        </w:tabs>
        <w:rPr>
          <w:lang w:val="id-ID"/>
        </w:rPr>
      </w:pPr>
      <w:r w:rsidRPr="00CF75EB">
        <w:rPr>
          <w:lang w:val="id-ID"/>
        </w:rPr>
        <w:t xml:space="preserve">Untuk menjaga kelancaran, objektivitas dan kejujuran dalam pelaksanaan akreditasi, BAN-PT mengembangkan kode etik akreditasi yang perlu dipatuhi oleh semua pihak yang terlibat dalam penyelenggaraan akreditasi, yaitu asesor, program </w:t>
      </w:r>
      <w:r w:rsidR="00110F3C" w:rsidRPr="00CF75EB">
        <w:rPr>
          <w:lang w:val="id-ID"/>
        </w:rPr>
        <w:t>Pendidikan</w:t>
      </w:r>
      <w:r w:rsidRPr="00CF75EB">
        <w:rPr>
          <w:lang w:val="id-ID"/>
        </w:rPr>
        <w:t xml:space="preserve"> yang diakreditasi, dan para anggota BAN-PT serta staf sekretariat BAN-PT. </w:t>
      </w:r>
    </w:p>
    <w:p w:rsidR="00110F3C" w:rsidRPr="00CF75EB" w:rsidRDefault="00110F3C">
      <w:pPr>
        <w:tabs>
          <w:tab w:val="left" w:pos="720"/>
        </w:tabs>
        <w:rPr>
          <w:lang w:val="id-ID"/>
        </w:rPr>
      </w:pPr>
    </w:p>
    <w:p w:rsidR="00110F3C" w:rsidRPr="00CF75EB" w:rsidRDefault="00110F3C">
      <w:pPr>
        <w:pStyle w:val="Heading1"/>
        <w:jc w:val="both"/>
        <w:rPr>
          <w:b w:val="0"/>
          <w:sz w:val="24"/>
          <w:szCs w:val="24"/>
          <w:lang w:val="id-ID"/>
        </w:rPr>
      </w:pPr>
      <w:r w:rsidRPr="00CF75EB">
        <w:rPr>
          <w:b w:val="0"/>
          <w:sz w:val="24"/>
          <w:szCs w:val="24"/>
          <w:lang w:val="id-ID"/>
        </w:rPr>
        <w:lastRenderedPageBreak/>
        <w:t xml:space="preserve">Kode etik tersebut berisikan pernyataan dasar filosofis dan kebijakan yang melandasi penyelenggaraan akreditasi; hal-hal yang harus dilakukan </w:t>
      </w:r>
      <w:r w:rsidRPr="00CF75EB">
        <w:rPr>
          <w:b w:val="0"/>
          <w:i/>
          <w:sz w:val="24"/>
          <w:szCs w:val="24"/>
          <w:lang w:val="id-ID"/>
        </w:rPr>
        <w:t>(the do)</w:t>
      </w:r>
      <w:r w:rsidRPr="00CF75EB">
        <w:rPr>
          <w:b w:val="0"/>
          <w:sz w:val="24"/>
          <w:szCs w:val="24"/>
          <w:lang w:val="id-ID"/>
        </w:rPr>
        <w:t xml:space="preserve"> dan yang tidak layak dilakukan </w:t>
      </w:r>
      <w:r w:rsidRPr="00CF75EB">
        <w:rPr>
          <w:b w:val="0"/>
          <w:i/>
          <w:sz w:val="24"/>
          <w:szCs w:val="24"/>
          <w:lang w:val="id-ID"/>
        </w:rPr>
        <w:t>(the don’t)</w:t>
      </w:r>
      <w:r w:rsidRPr="00CF75EB">
        <w:rPr>
          <w:b w:val="0"/>
          <w:sz w:val="24"/>
          <w:szCs w:val="24"/>
          <w:lang w:val="id-ID"/>
        </w:rPr>
        <w:t xml:space="preserve"> oleh setiap pihak terkait; serta sanksi terhadap pelanggarannya. Penjelasan dan rincian kode etik ini berlaku umum bagi akreditasi semua tingkat dan jenis perguruan tinggi dan program Pendidikan. Oleh karena itu, kode etik tersebut disajikan dalam buku tersendiri.</w:t>
      </w:r>
    </w:p>
    <w:p w:rsidR="00110F3C" w:rsidRPr="00CF75EB" w:rsidRDefault="00110F3C">
      <w:pPr>
        <w:rPr>
          <w:lang w:val="id-ID"/>
        </w:rPr>
      </w:pPr>
    </w:p>
    <w:p w:rsidR="00110F3C" w:rsidRPr="00CF75EB" w:rsidRDefault="00110F3C">
      <w:pPr>
        <w:pStyle w:val="Heading1"/>
        <w:ind w:firstLine="720"/>
        <w:rPr>
          <w:sz w:val="24"/>
          <w:szCs w:val="24"/>
          <w:lang w:val="id-ID"/>
        </w:rPr>
      </w:pPr>
      <w:r w:rsidRPr="00CF75EB">
        <w:rPr>
          <w:lang w:val="id-ID"/>
        </w:rPr>
        <w:br w:type="page"/>
      </w:r>
      <w:r w:rsidRPr="00CF75EB">
        <w:rPr>
          <w:sz w:val="24"/>
          <w:szCs w:val="24"/>
          <w:lang w:val="id-ID"/>
        </w:rPr>
        <w:lastRenderedPageBreak/>
        <w:t>DAFTAR ISTILAH DAN SINGKATAN</w:t>
      </w:r>
    </w:p>
    <w:p w:rsidR="00110F3C" w:rsidRPr="00CF75EB" w:rsidRDefault="00110F3C">
      <w:pPr>
        <w:rPr>
          <w:lang w:val="id-ID"/>
        </w:rPr>
      </w:pPr>
    </w:p>
    <w:p w:rsidR="00110F3C" w:rsidRPr="00CF75EB" w:rsidRDefault="00110F3C">
      <w:pPr>
        <w:ind w:left="900" w:hanging="540"/>
        <w:rPr>
          <w:b/>
          <w:bCs/>
          <w:lang w:val="id-ID"/>
        </w:rPr>
      </w:pPr>
    </w:p>
    <w:p w:rsidR="00110F3C" w:rsidRPr="00CF75EB" w:rsidRDefault="003D4A09">
      <w:pPr>
        <w:ind w:left="900" w:hanging="540"/>
        <w:rPr>
          <w:lang w:val="id-ID"/>
        </w:rPr>
      </w:pPr>
      <w:r w:rsidRPr="00CF75EB">
        <w:rPr>
          <w:b/>
          <w:bCs/>
          <w:lang w:val="id-ID"/>
        </w:rPr>
        <w:t>Akreditasi</w:t>
      </w:r>
      <w:r w:rsidRPr="00CF75EB">
        <w:rPr>
          <w:lang w:val="id-ID"/>
        </w:rPr>
        <w:t xml:space="preserve"> adalah proses evaluasi dan penilaian mutu  institusi atau program </w:t>
      </w:r>
      <w:r w:rsidR="00110F3C" w:rsidRPr="00CF75EB">
        <w:rPr>
          <w:lang w:val="id-ID"/>
        </w:rPr>
        <w:t>Pendidikan</w:t>
      </w:r>
      <w:r w:rsidRPr="00CF75EB">
        <w:rPr>
          <w:lang w:val="id-ID"/>
        </w:rPr>
        <w:t xml:space="preserve"> yang dilakukan oleh suatu tim pakar sejawat (tim asesor) berdasarkan standar mutu yang telah ditetapkan, atas pengarahan suatu badan atau lembaga akreditasi mandiri di luar institusi atau program </w:t>
      </w:r>
      <w:r w:rsidR="00110F3C" w:rsidRPr="00CF75EB">
        <w:rPr>
          <w:lang w:val="id-ID"/>
        </w:rPr>
        <w:t>Pendidikan</w:t>
      </w:r>
      <w:r w:rsidRPr="00CF75EB">
        <w:rPr>
          <w:lang w:val="id-ID"/>
        </w:rPr>
        <w:t xml:space="preserve"> yang bersangkutan. Hasil akreditasi merupakan pengakuan bahwa suatu institusi atau program </w:t>
      </w:r>
      <w:r w:rsidR="00110F3C" w:rsidRPr="00CF75EB">
        <w:rPr>
          <w:lang w:val="id-ID"/>
        </w:rPr>
        <w:t>Pendidikan</w:t>
      </w:r>
      <w:r w:rsidRPr="00CF75EB">
        <w:rPr>
          <w:lang w:val="id-ID"/>
        </w:rPr>
        <w:t xml:space="preserve"> telah memenuhi standar mutu yang telah ditetapkan itu, sehingga layak untuk menyelenggarakan program-programnya.</w:t>
      </w:r>
    </w:p>
    <w:p w:rsidR="00110F3C" w:rsidRPr="00CF75EB" w:rsidRDefault="00110F3C">
      <w:pPr>
        <w:ind w:left="900" w:hanging="540"/>
        <w:rPr>
          <w:lang w:val="id-ID"/>
        </w:rPr>
      </w:pPr>
    </w:p>
    <w:p w:rsidR="00110F3C" w:rsidRPr="00CF75EB" w:rsidRDefault="003D4A09">
      <w:pPr>
        <w:ind w:left="900" w:hanging="540"/>
        <w:rPr>
          <w:lang w:val="id-ID"/>
        </w:rPr>
      </w:pPr>
      <w:r w:rsidRPr="00CF75EB">
        <w:rPr>
          <w:b/>
          <w:bCs/>
          <w:lang w:val="id-ID"/>
        </w:rPr>
        <w:t>Akuntabilitas</w:t>
      </w:r>
      <w:r w:rsidRPr="00CF75EB">
        <w:rPr>
          <w:lang w:val="id-ID"/>
        </w:rPr>
        <w:t xml:space="preserve"> adalah pertanggungjawaban suatu institusi atau program </w:t>
      </w:r>
      <w:r w:rsidR="00110F3C" w:rsidRPr="00CF75EB">
        <w:rPr>
          <w:lang w:val="id-ID"/>
        </w:rPr>
        <w:t>Pendidikan</w:t>
      </w:r>
      <w:r w:rsidRPr="00CF75EB">
        <w:rPr>
          <w:lang w:val="id-ID"/>
        </w:rPr>
        <w:t xml:space="preserve"> kepada </w:t>
      </w:r>
      <w:r w:rsidRPr="00CF75EB">
        <w:rPr>
          <w:i/>
          <w:lang w:val="id-ID"/>
        </w:rPr>
        <w:t>stakeholders</w:t>
      </w:r>
      <w:r w:rsidRPr="00CF75EB">
        <w:rPr>
          <w:lang w:val="id-ID"/>
        </w:rPr>
        <w:t xml:space="preserve">  (pihak berkepentingan) mengenai pelaksanaan tugas dan fungsi institusi atau program </w:t>
      </w:r>
      <w:r w:rsidR="00110F3C" w:rsidRPr="00CF75EB">
        <w:rPr>
          <w:lang w:val="id-ID"/>
        </w:rPr>
        <w:t>Pendidikan</w:t>
      </w:r>
      <w:r w:rsidRPr="00CF75EB">
        <w:rPr>
          <w:lang w:val="id-ID"/>
        </w:rPr>
        <w:t>.</w:t>
      </w:r>
    </w:p>
    <w:p w:rsidR="00110F3C" w:rsidRPr="00CF75EB" w:rsidRDefault="00110F3C">
      <w:pPr>
        <w:ind w:left="900" w:hanging="540"/>
        <w:rPr>
          <w:b/>
          <w:bCs/>
          <w:lang w:val="id-ID"/>
        </w:rPr>
      </w:pPr>
    </w:p>
    <w:p w:rsidR="00110F3C" w:rsidRPr="00CF75EB" w:rsidRDefault="003D4A09">
      <w:pPr>
        <w:ind w:left="900" w:hanging="540"/>
        <w:rPr>
          <w:lang w:val="id-ID"/>
        </w:rPr>
      </w:pPr>
      <w:r w:rsidRPr="00CF75EB">
        <w:rPr>
          <w:b/>
          <w:bCs/>
          <w:iCs/>
          <w:lang w:val="id-ID"/>
        </w:rPr>
        <w:t>Asesmen kecukupan</w:t>
      </w:r>
      <w:r w:rsidRPr="00CF75EB">
        <w:rPr>
          <w:lang w:val="id-ID"/>
        </w:rPr>
        <w:t xml:space="preserve"> adalah pengkajian </w:t>
      </w:r>
      <w:r w:rsidRPr="00CF75EB">
        <w:rPr>
          <w:i/>
          <w:lang w:val="id-ID"/>
        </w:rPr>
        <w:t>(review)</w:t>
      </w:r>
      <w:r w:rsidRPr="00CF75EB">
        <w:rPr>
          <w:lang w:val="id-ID"/>
        </w:rPr>
        <w:t xml:space="preserve">, evaluasi dan penilaian data dan informasi yang disajikan oleh program </w:t>
      </w:r>
      <w:r w:rsidR="00110F3C" w:rsidRPr="00CF75EB">
        <w:rPr>
          <w:lang w:val="id-ID"/>
        </w:rPr>
        <w:t>Pendidikan</w:t>
      </w:r>
      <w:r w:rsidRPr="00CF75EB">
        <w:rPr>
          <w:lang w:val="id-ID"/>
        </w:rPr>
        <w:t xml:space="preserve"> atau institusi perguruan tinggi di dalam laporan evaluasi-diri dan borang, yang dilakukan oleh tim asesor dalam proses akreditasi, sebelum asesmen lapangan ke tempat program </w:t>
      </w:r>
      <w:r w:rsidR="00110F3C" w:rsidRPr="00CF75EB">
        <w:rPr>
          <w:lang w:val="id-ID"/>
        </w:rPr>
        <w:t>Pendidikan</w:t>
      </w:r>
      <w:r w:rsidRPr="00CF75EB">
        <w:rPr>
          <w:lang w:val="id-ID"/>
        </w:rPr>
        <w:t xml:space="preserve"> atau institusi yang diakreditasi.</w:t>
      </w:r>
    </w:p>
    <w:p w:rsidR="00110F3C" w:rsidRPr="00CF75EB" w:rsidRDefault="00110F3C">
      <w:pPr>
        <w:ind w:left="900" w:hanging="540"/>
        <w:rPr>
          <w:lang w:val="id-ID"/>
        </w:rPr>
      </w:pPr>
    </w:p>
    <w:p w:rsidR="00110F3C" w:rsidRPr="00CF75EB" w:rsidRDefault="003D4A09">
      <w:pPr>
        <w:ind w:left="900" w:hanging="540"/>
        <w:rPr>
          <w:i/>
          <w:lang w:val="id-ID"/>
        </w:rPr>
      </w:pPr>
      <w:r w:rsidRPr="00CF75EB">
        <w:rPr>
          <w:b/>
          <w:bCs/>
          <w:lang w:val="id-ID"/>
        </w:rPr>
        <w:t xml:space="preserve">Asesmen lapangan </w:t>
      </w:r>
      <w:r w:rsidRPr="00CF75EB">
        <w:rPr>
          <w:lang w:val="id-ID"/>
        </w:rPr>
        <w:t xml:space="preserve">adalah telaah dan penilaian di tempat kedudukan program </w:t>
      </w:r>
      <w:r w:rsidR="00110F3C" w:rsidRPr="00CF75EB">
        <w:rPr>
          <w:lang w:val="id-ID"/>
        </w:rPr>
        <w:t>Pendidikan</w:t>
      </w:r>
      <w:r w:rsidRPr="00CF75EB">
        <w:rPr>
          <w:lang w:val="id-ID"/>
        </w:rPr>
        <w:t xml:space="preserve"> atau institusi perguruan tinggi yang dilaksanakan oleh tim asesor untuk melakukan verifikasi, validasi dan melengkapi data serta informasi yang disajikan oleh program </w:t>
      </w:r>
      <w:r w:rsidR="00110F3C" w:rsidRPr="00CF75EB">
        <w:rPr>
          <w:lang w:val="id-ID"/>
        </w:rPr>
        <w:t>Pendidikan</w:t>
      </w:r>
      <w:r w:rsidRPr="00CF75EB">
        <w:rPr>
          <w:lang w:val="id-ID"/>
        </w:rPr>
        <w:t xml:space="preserve"> atau institusi di dalam evaluasi-diri dan borang yang telah dipelajari oleh tim asesor pada tahap asesmen kecukupan</w:t>
      </w:r>
      <w:r w:rsidRPr="00CF75EB">
        <w:rPr>
          <w:i/>
          <w:lang w:val="id-ID"/>
        </w:rPr>
        <w:t>.</w:t>
      </w:r>
    </w:p>
    <w:p w:rsidR="00110F3C" w:rsidRPr="00CF75EB" w:rsidRDefault="00110F3C">
      <w:pPr>
        <w:ind w:left="900" w:hanging="540"/>
        <w:rPr>
          <w:i/>
          <w:lang w:val="id-ID"/>
        </w:rPr>
      </w:pPr>
    </w:p>
    <w:p w:rsidR="00110F3C" w:rsidRPr="00CF75EB" w:rsidRDefault="003D4A09">
      <w:pPr>
        <w:ind w:left="900" w:hanging="540"/>
        <w:rPr>
          <w:bCs/>
          <w:lang w:val="id-ID"/>
        </w:rPr>
      </w:pPr>
      <w:r w:rsidRPr="00CF75EB">
        <w:rPr>
          <w:b/>
          <w:bCs/>
          <w:lang w:val="id-ID"/>
        </w:rPr>
        <w:t xml:space="preserve">Asosiasi Fakultas </w:t>
      </w:r>
      <w:r w:rsidR="00110F3C" w:rsidRPr="00CF75EB">
        <w:rPr>
          <w:b/>
          <w:bCs/>
          <w:lang w:val="id-ID"/>
        </w:rPr>
        <w:t>Dokter Spesialis Forensik</w:t>
      </w:r>
      <w:r w:rsidRPr="00CF75EB">
        <w:rPr>
          <w:b/>
          <w:bCs/>
          <w:lang w:val="id-ID"/>
        </w:rPr>
        <w:t xml:space="preserve"> Indonesia (AFKHI) </w:t>
      </w:r>
      <w:r w:rsidRPr="00CF75EB">
        <w:rPr>
          <w:bCs/>
          <w:lang w:val="id-ID"/>
        </w:rPr>
        <w:t xml:space="preserve">adalah asosiasi yang anggotanya terdiri atas para dekan fakultas </w:t>
      </w:r>
      <w:r w:rsidR="00110F3C" w:rsidRPr="00CF75EB">
        <w:rPr>
          <w:bCs/>
          <w:lang w:val="id-ID"/>
        </w:rPr>
        <w:t>Dokter Spesialis Forensik</w:t>
      </w:r>
      <w:r w:rsidRPr="00CF75EB">
        <w:rPr>
          <w:bCs/>
          <w:lang w:val="id-ID"/>
        </w:rPr>
        <w:t xml:space="preserve"> dan ketua program </w:t>
      </w:r>
      <w:r w:rsidR="00110F3C" w:rsidRPr="00CF75EB">
        <w:rPr>
          <w:bCs/>
          <w:lang w:val="id-ID"/>
        </w:rPr>
        <w:t>PendidikanDokter Spesialis Forensik</w:t>
      </w:r>
      <w:r w:rsidRPr="00CF75EB">
        <w:rPr>
          <w:bCs/>
          <w:lang w:val="id-ID"/>
        </w:rPr>
        <w:t xml:space="preserve"> se Indonesia yang merupakan jaringan kerjasama fungsional institusi pendidikan yang melaksanakan program pendidikan bidang ilmu </w:t>
      </w:r>
      <w:r w:rsidR="00110F3C" w:rsidRPr="00CF75EB">
        <w:rPr>
          <w:bCs/>
          <w:lang w:val="id-ID"/>
        </w:rPr>
        <w:t>Dokter Spesialis Forensik</w:t>
      </w:r>
      <w:r w:rsidRPr="00CF75EB">
        <w:rPr>
          <w:bCs/>
          <w:lang w:val="id-ID"/>
        </w:rPr>
        <w:t xml:space="preserve">, dan berfungsi memberikan pertimbangan dalam rangka memberdayakan dan menjamin mutu pendidikan </w:t>
      </w:r>
      <w:r w:rsidR="00110F3C" w:rsidRPr="00CF75EB">
        <w:rPr>
          <w:bCs/>
          <w:lang w:val="id-ID"/>
        </w:rPr>
        <w:t>Dokter Spesialis Forensik</w:t>
      </w:r>
      <w:r w:rsidRPr="00CF75EB">
        <w:rPr>
          <w:bCs/>
          <w:lang w:val="id-ID"/>
        </w:rPr>
        <w:t xml:space="preserve"> yang diselenggarakan oleh anggotanya.</w:t>
      </w:r>
    </w:p>
    <w:p w:rsidR="00110F3C" w:rsidRPr="00CF75EB" w:rsidRDefault="00110F3C">
      <w:pPr>
        <w:ind w:left="900" w:hanging="540"/>
        <w:rPr>
          <w:lang w:val="id-ID"/>
        </w:rPr>
      </w:pPr>
    </w:p>
    <w:p w:rsidR="00110F3C" w:rsidRPr="00CF75EB" w:rsidRDefault="003D4A09">
      <w:pPr>
        <w:ind w:left="900" w:hanging="540"/>
        <w:rPr>
          <w:lang w:val="id-ID"/>
        </w:rPr>
      </w:pPr>
      <w:r w:rsidRPr="00CF75EB">
        <w:rPr>
          <w:b/>
          <w:lang w:val="id-ID"/>
        </w:rPr>
        <w:t>Badan Akreditasi Nasional Perguruan Tinggi (BAN-PT)</w:t>
      </w:r>
      <w:r w:rsidRPr="00CF75EB">
        <w:rPr>
          <w:lang w:val="id-ID"/>
        </w:rPr>
        <w:t xml:space="preserve"> adalah lembaga independen yang bertugas melaksanakan akreditasi program </w:t>
      </w:r>
      <w:r w:rsidR="00110F3C" w:rsidRPr="00CF75EB">
        <w:rPr>
          <w:lang w:val="id-ID"/>
        </w:rPr>
        <w:t>Pendidikan</w:t>
      </w:r>
      <w:r w:rsidRPr="00CF75EB">
        <w:rPr>
          <w:lang w:val="id-ID"/>
        </w:rPr>
        <w:t xml:space="preserve"> dan atau institusi perguruan tinggi.</w:t>
      </w:r>
    </w:p>
    <w:p w:rsidR="00110F3C" w:rsidRPr="00CF75EB" w:rsidRDefault="00110F3C">
      <w:pPr>
        <w:ind w:left="900" w:hanging="540"/>
        <w:rPr>
          <w:lang w:val="id-ID"/>
        </w:rPr>
      </w:pPr>
    </w:p>
    <w:p w:rsidR="00110F3C" w:rsidRPr="00CF75EB" w:rsidRDefault="003D4A09">
      <w:pPr>
        <w:ind w:left="900" w:hanging="540"/>
        <w:rPr>
          <w:lang w:val="id-ID"/>
        </w:rPr>
      </w:pPr>
      <w:r w:rsidRPr="00CF75EB">
        <w:rPr>
          <w:b/>
          <w:bCs/>
          <w:lang w:val="id-ID"/>
        </w:rPr>
        <w:t>Borang</w:t>
      </w:r>
      <w:r w:rsidRPr="00CF75EB">
        <w:rPr>
          <w:lang w:val="id-ID"/>
        </w:rPr>
        <w:t xml:space="preserve"> adalah instrumen akreditasi yang berupa formulir yang berisikan data dan informasi yang digunakan untuk mengevaluasi dan menilai mutu suatu program </w:t>
      </w:r>
      <w:r w:rsidR="00110F3C" w:rsidRPr="00CF75EB">
        <w:rPr>
          <w:lang w:val="id-ID"/>
        </w:rPr>
        <w:t>Pendidikan</w:t>
      </w:r>
      <w:r w:rsidRPr="00CF75EB">
        <w:rPr>
          <w:lang w:val="id-ID"/>
        </w:rPr>
        <w:t>.</w:t>
      </w:r>
    </w:p>
    <w:p w:rsidR="00110F3C" w:rsidRPr="00CF75EB" w:rsidRDefault="003D4A09">
      <w:pPr>
        <w:ind w:left="900" w:hanging="540"/>
        <w:rPr>
          <w:bCs/>
        </w:rPr>
      </w:pPr>
      <w:r w:rsidRPr="00CF75EB">
        <w:t>.</w:t>
      </w:r>
    </w:p>
    <w:p w:rsidR="00110F3C" w:rsidRPr="00CF75EB" w:rsidRDefault="003D4A09">
      <w:pPr>
        <w:ind w:left="900" w:hanging="540"/>
        <w:rPr>
          <w:lang w:val="id-ID"/>
        </w:rPr>
      </w:pPr>
      <w:r w:rsidRPr="00CF75EB">
        <w:rPr>
          <w:b/>
          <w:bCs/>
          <w:lang w:val="id-ID"/>
        </w:rPr>
        <w:t>Evaluasi diri</w:t>
      </w:r>
      <w:r w:rsidRPr="00CF75EB">
        <w:rPr>
          <w:lang w:val="id-ID"/>
        </w:rPr>
        <w:t xml:space="preserve"> adalah proses yang dilakukan oleh suatu badan atau program untuk menilai secara kritis keadaan dan kinerja diri sendiri. Hasil evaluasi-diri digunakan untuk memperbaiki mutu kinerja dan produk institusi dan program </w:t>
      </w:r>
      <w:r w:rsidR="00110F3C" w:rsidRPr="00CF75EB">
        <w:rPr>
          <w:lang w:val="id-ID"/>
        </w:rPr>
        <w:t>Pendidikan</w:t>
      </w:r>
      <w:r w:rsidRPr="00CF75EB">
        <w:rPr>
          <w:lang w:val="id-ID"/>
        </w:rPr>
        <w:t xml:space="preserve">. Laporan evaluasi diri merupakan bahan untuk akreditasi. </w:t>
      </w:r>
    </w:p>
    <w:p w:rsidR="00110F3C" w:rsidRPr="00CF75EB" w:rsidRDefault="00110F3C">
      <w:pPr>
        <w:ind w:left="900" w:hanging="540"/>
        <w:rPr>
          <w:b/>
          <w:bCs/>
          <w:lang w:val="id-ID"/>
        </w:rPr>
      </w:pPr>
    </w:p>
    <w:p w:rsidR="00110F3C" w:rsidRPr="00CF75EB" w:rsidRDefault="003D4A09">
      <w:pPr>
        <w:ind w:left="900" w:hanging="540"/>
        <w:rPr>
          <w:lang w:val="id-ID"/>
        </w:rPr>
      </w:pPr>
      <w:r w:rsidRPr="00CF75EB">
        <w:rPr>
          <w:b/>
          <w:bCs/>
          <w:lang w:val="id-ID"/>
        </w:rPr>
        <w:t>Misi</w:t>
      </w:r>
      <w:r w:rsidRPr="00CF75EB">
        <w:rPr>
          <w:lang w:val="id-ID"/>
        </w:rPr>
        <w:t xml:space="preserve"> adalah tugas dan cara kerja pokok yang harus dilaksanakan oleh suatu institusi atau program </w:t>
      </w:r>
      <w:r w:rsidR="00110F3C" w:rsidRPr="00CF75EB">
        <w:rPr>
          <w:lang w:val="id-ID"/>
        </w:rPr>
        <w:t>Pendidikan</w:t>
      </w:r>
      <w:r w:rsidRPr="00CF75EB">
        <w:rPr>
          <w:lang w:val="id-ID"/>
        </w:rPr>
        <w:t xml:space="preserve"> untuk mewujudkan visi institusi atau program </w:t>
      </w:r>
      <w:r w:rsidR="00110F3C" w:rsidRPr="00CF75EB">
        <w:rPr>
          <w:lang w:val="id-ID"/>
        </w:rPr>
        <w:t>Pendidikan</w:t>
      </w:r>
      <w:r w:rsidRPr="00CF75EB">
        <w:rPr>
          <w:lang w:val="id-ID"/>
        </w:rPr>
        <w:t xml:space="preserve"> tersebut. </w:t>
      </w:r>
    </w:p>
    <w:p w:rsidR="00110F3C" w:rsidRPr="00CF75EB" w:rsidRDefault="00110F3C">
      <w:pPr>
        <w:ind w:left="900" w:hanging="540"/>
        <w:rPr>
          <w:lang w:val="id-ID"/>
        </w:rPr>
      </w:pPr>
    </w:p>
    <w:p w:rsidR="00110F3C" w:rsidRPr="00CF75EB" w:rsidRDefault="003D4A09">
      <w:pPr>
        <w:ind w:left="900" w:hanging="540"/>
        <w:rPr>
          <w:lang w:val="sv-SE"/>
        </w:rPr>
      </w:pPr>
      <w:r w:rsidRPr="00CF75EB">
        <w:rPr>
          <w:b/>
          <w:bCs/>
          <w:lang w:val="sv-SE"/>
        </w:rPr>
        <w:t>Standar akreditasi</w:t>
      </w:r>
      <w:r w:rsidRPr="00CF75EB">
        <w:rPr>
          <w:lang w:val="sv-SE"/>
        </w:rPr>
        <w:t xml:space="preserve"> adalah tolok ukur yang digunakan untuk menetapkan kelayakan dan mutu perguruan tinggi atau program </w:t>
      </w:r>
      <w:r w:rsidR="00110F3C" w:rsidRPr="00CF75EB">
        <w:rPr>
          <w:lang w:val="sv-SE"/>
        </w:rPr>
        <w:t>Pendidikan</w:t>
      </w:r>
      <w:r w:rsidRPr="00CF75EB">
        <w:rPr>
          <w:lang w:val="sv-SE"/>
        </w:rPr>
        <w:t xml:space="preserve">. </w:t>
      </w:r>
    </w:p>
    <w:p w:rsidR="00110F3C" w:rsidRPr="00CF75EB" w:rsidRDefault="00110F3C">
      <w:pPr>
        <w:ind w:left="900" w:hanging="540"/>
        <w:rPr>
          <w:b/>
          <w:bCs/>
          <w:lang w:val="sv-SE"/>
        </w:rPr>
      </w:pPr>
    </w:p>
    <w:p w:rsidR="00110F3C" w:rsidRPr="00CF75EB" w:rsidRDefault="003D4A09">
      <w:pPr>
        <w:ind w:left="900" w:hanging="540"/>
        <w:rPr>
          <w:bCs/>
          <w:lang w:val="sv-SE"/>
        </w:rPr>
      </w:pPr>
      <w:r w:rsidRPr="00CF75EB">
        <w:rPr>
          <w:b/>
          <w:bCs/>
          <w:lang w:val="sv-SE"/>
        </w:rPr>
        <w:t xml:space="preserve">Standar kompetensi </w:t>
      </w:r>
      <w:r w:rsidRPr="00CF75EB">
        <w:rPr>
          <w:bCs/>
          <w:lang w:val="sv-SE"/>
        </w:rPr>
        <w:t>adalah kualifikasi yang mencakup sikap, pengetahuan dan keterampilan (PP 19/2005).</w:t>
      </w:r>
    </w:p>
    <w:p w:rsidR="00110F3C" w:rsidRPr="00CF75EB" w:rsidRDefault="00110F3C">
      <w:pPr>
        <w:ind w:left="900" w:hanging="540"/>
        <w:rPr>
          <w:bCs/>
          <w:lang w:val="sv-SE"/>
        </w:rPr>
      </w:pPr>
    </w:p>
    <w:p w:rsidR="00110F3C" w:rsidRPr="00CF75EB" w:rsidRDefault="003D4A09">
      <w:pPr>
        <w:ind w:left="900" w:hanging="540"/>
        <w:rPr>
          <w:lang w:val="id-ID"/>
        </w:rPr>
      </w:pPr>
      <w:r w:rsidRPr="00CF75EB">
        <w:rPr>
          <w:b/>
          <w:bCs/>
          <w:lang w:val="id-ID"/>
        </w:rPr>
        <w:t>Tata pamong</w:t>
      </w:r>
      <w:r w:rsidRPr="00CF75EB">
        <w:rPr>
          <w:lang w:val="id-ID"/>
        </w:rPr>
        <w:t xml:space="preserve"> berkenaan dengan sistem nilai yang dianut di dalam institusi atau program </w:t>
      </w:r>
      <w:r w:rsidR="00110F3C" w:rsidRPr="00CF75EB">
        <w:rPr>
          <w:lang w:val="id-ID"/>
        </w:rPr>
        <w:t>Pendidikan</w:t>
      </w:r>
      <w:r w:rsidRPr="00CF75EB">
        <w:rPr>
          <w:lang w:val="id-ID"/>
        </w:rPr>
        <w:t>, struktur organisasi, sistem pengambilan keputusan dan alokasi sumber daya, pola otoritas dan jenjang pertanggungjawaban, hubungan antara satuan kerja dalam institusi, termasuk juga tata pamong kegiatan bisnis dan komunitas di luar lingkungan akademik.</w:t>
      </w:r>
    </w:p>
    <w:p w:rsidR="00110F3C" w:rsidRPr="00CF75EB" w:rsidRDefault="00110F3C">
      <w:pPr>
        <w:ind w:left="900" w:hanging="540"/>
        <w:rPr>
          <w:b/>
          <w:bCs/>
          <w:lang w:val="id-ID"/>
        </w:rPr>
      </w:pPr>
    </w:p>
    <w:p w:rsidR="00110F3C" w:rsidRPr="00CF75EB" w:rsidRDefault="003D4A09">
      <w:pPr>
        <w:ind w:left="900" w:hanging="540"/>
        <w:rPr>
          <w:lang w:val="id-ID"/>
        </w:rPr>
      </w:pPr>
      <w:r w:rsidRPr="00CF75EB">
        <w:rPr>
          <w:b/>
          <w:bCs/>
          <w:lang w:val="id-ID"/>
        </w:rPr>
        <w:t>Tim asesor</w:t>
      </w:r>
      <w:r w:rsidRPr="00CF75EB">
        <w:rPr>
          <w:lang w:val="id-ID"/>
        </w:rPr>
        <w:t xml:space="preserve"> adalah tim yang terdiri atas pakar sejawat yang diberi tugas oleh BAN-PT atau LAM untuk melaksanakan penilaian terhadap berbagai standar akreditasi suatu perguruan tinggi atau program </w:t>
      </w:r>
      <w:r w:rsidR="00110F3C" w:rsidRPr="00CF75EB">
        <w:rPr>
          <w:lang w:val="id-ID"/>
        </w:rPr>
        <w:t>Pendidikan</w:t>
      </w:r>
      <w:r w:rsidRPr="00CF75EB">
        <w:rPr>
          <w:lang w:val="id-ID"/>
        </w:rPr>
        <w:t xml:space="preserve">. </w:t>
      </w:r>
    </w:p>
    <w:p w:rsidR="00110F3C" w:rsidRPr="00CF75EB" w:rsidRDefault="00110F3C">
      <w:pPr>
        <w:ind w:left="900" w:hanging="540"/>
        <w:rPr>
          <w:b/>
          <w:bCs/>
          <w:lang w:val="id-ID"/>
        </w:rPr>
      </w:pPr>
    </w:p>
    <w:p w:rsidR="00110F3C" w:rsidRPr="00CF75EB" w:rsidRDefault="003D4A09">
      <w:pPr>
        <w:ind w:left="900" w:hanging="540"/>
        <w:rPr>
          <w:lang w:val="id-ID"/>
        </w:rPr>
      </w:pPr>
      <w:r w:rsidRPr="00CF75EB">
        <w:rPr>
          <w:b/>
          <w:bCs/>
          <w:lang w:val="id-ID"/>
        </w:rPr>
        <w:t>Visi</w:t>
      </w:r>
      <w:r w:rsidRPr="00CF75EB">
        <w:rPr>
          <w:lang w:val="id-ID"/>
        </w:rPr>
        <w:t xml:space="preserve"> adalah rumusan tentang keadaan dan peranan yang ingin dicapai di masa depan. Jadi visi mengandung perspektif masa depan yang merupakan pernyataan tentang keadaan dan peranan yang akan dicapai oleh suatu perguruan tinggi atau program </w:t>
      </w:r>
      <w:r w:rsidR="00110F3C" w:rsidRPr="00CF75EB">
        <w:rPr>
          <w:lang w:val="id-ID"/>
        </w:rPr>
        <w:t>Pendidikan</w:t>
      </w:r>
      <w:r w:rsidRPr="00CF75EB">
        <w:rPr>
          <w:lang w:val="id-ID"/>
        </w:rPr>
        <w:t xml:space="preserve">. </w:t>
      </w:r>
    </w:p>
    <w:p w:rsidR="00110F3C" w:rsidRPr="00CF75EB" w:rsidRDefault="00110F3C">
      <w:pPr>
        <w:ind w:left="851" w:hanging="491"/>
        <w:rPr>
          <w:b/>
          <w:bCs/>
          <w:lang w:val="id-ID"/>
        </w:rPr>
      </w:pPr>
    </w:p>
    <w:p w:rsidR="0033332D" w:rsidRPr="00CF75EB" w:rsidRDefault="0033332D">
      <w:pPr>
        <w:rPr>
          <w:lang w:val="id-ID"/>
        </w:rPr>
      </w:pPr>
    </w:p>
    <w:p w:rsidR="00110F3C" w:rsidRPr="00CF75EB" w:rsidRDefault="00110F3C">
      <w:pPr>
        <w:jc w:val="left"/>
        <w:rPr>
          <w:lang w:val="id-ID"/>
        </w:rPr>
      </w:pPr>
      <w:r w:rsidRPr="00CF75EB">
        <w:rPr>
          <w:lang w:val="id-ID"/>
        </w:rPr>
        <w:br w:type="page"/>
      </w:r>
    </w:p>
    <w:p w:rsidR="00C45327" w:rsidRPr="00CF75EB" w:rsidRDefault="00C45327" w:rsidP="00C45327">
      <w:pPr>
        <w:pStyle w:val="Heading1"/>
        <w:rPr>
          <w:sz w:val="24"/>
          <w:szCs w:val="24"/>
        </w:rPr>
      </w:pPr>
      <w:bookmarkStart w:id="14" w:name="_Toc31690894"/>
      <w:bookmarkStart w:id="15" w:name="_Toc222646042"/>
      <w:r w:rsidRPr="00CF75EB">
        <w:rPr>
          <w:sz w:val="24"/>
          <w:szCs w:val="24"/>
        </w:rPr>
        <w:lastRenderedPageBreak/>
        <w:t xml:space="preserve">DAFTAR </w:t>
      </w:r>
      <w:bookmarkEnd w:id="14"/>
      <w:r w:rsidRPr="00CF75EB">
        <w:rPr>
          <w:sz w:val="24"/>
          <w:szCs w:val="24"/>
        </w:rPr>
        <w:t>RUJUKAN</w:t>
      </w:r>
      <w:bookmarkEnd w:id="15"/>
    </w:p>
    <w:p w:rsidR="00C45327" w:rsidRPr="00CF75EB" w:rsidRDefault="00C45327" w:rsidP="00C45327">
      <w:pPr>
        <w:rPr>
          <w:sz w:val="22"/>
          <w:szCs w:val="22"/>
        </w:rPr>
      </w:pPr>
    </w:p>
    <w:p w:rsidR="00C45327" w:rsidRPr="00CF75EB" w:rsidRDefault="00C45327" w:rsidP="00C45327">
      <w:pPr>
        <w:tabs>
          <w:tab w:val="left" w:pos="4230"/>
        </w:tabs>
        <w:ind w:left="540" w:hanging="540"/>
      </w:pPr>
      <w:r w:rsidRPr="00CF75EB">
        <w:t xml:space="preserve">Accreditation Commission for Senior Colleges and Universities. 2001. </w:t>
      </w:r>
      <w:r w:rsidRPr="00CF75EB">
        <w:rPr>
          <w:i/>
        </w:rPr>
        <w:t>Handbook of Accreditation</w:t>
      </w:r>
      <w:r w:rsidRPr="00CF75EB">
        <w:t>. Alameda, CA: Western Association of Schools and Colleges.</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pPr>
      <w:r w:rsidRPr="00CF75EB">
        <w:t xml:space="preserve">Ashcraft, K. and L.F. Peek. 1995. </w:t>
      </w:r>
      <w:r w:rsidRPr="00CF75EB">
        <w:rPr>
          <w:i/>
        </w:rPr>
        <w:t>The Lecture’s Guide to Quality and Standars in Colleges and Universities</w:t>
      </w:r>
      <w:r w:rsidRPr="00CF75EB">
        <w:t xml:space="preserve">. London: The Falmer Press. </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jc w:val="left"/>
        <w:rPr>
          <w:lang w:val="id-ID"/>
        </w:rPr>
      </w:pPr>
      <w:r w:rsidRPr="00CF75EB">
        <w:t xml:space="preserve">Baldridge National Quality Program. 2008. </w:t>
      </w:r>
      <w:r w:rsidRPr="00CF75EB">
        <w:rPr>
          <w:i/>
        </w:rPr>
        <w:t>Education Criteria for Performance Excellence</w:t>
      </w:r>
      <w:r w:rsidRPr="00CF75EB">
        <w:t>. Gaithhersburg, MD: Baldridge National Quality Program.</w:t>
      </w:r>
    </w:p>
    <w:p w:rsidR="00C45327" w:rsidRPr="00CF75EB" w:rsidRDefault="00C45327" w:rsidP="00C45327">
      <w:pPr>
        <w:tabs>
          <w:tab w:val="left" w:pos="4230"/>
        </w:tabs>
        <w:ind w:left="540" w:hanging="540"/>
        <w:jc w:val="left"/>
        <w:rPr>
          <w:lang w:val="id-ID"/>
        </w:rPr>
      </w:pPr>
    </w:p>
    <w:p w:rsidR="00C45327" w:rsidRPr="00CF75EB" w:rsidRDefault="00C45327" w:rsidP="00C45327">
      <w:pPr>
        <w:tabs>
          <w:tab w:val="left" w:pos="4230"/>
        </w:tabs>
        <w:ind w:left="540" w:hanging="540"/>
      </w:pPr>
      <w:r w:rsidRPr="00CF75EB">
        <w:t>BAN-PT. 2003.</w:t>
      </w:r>
      <w:r w:rsidRPr="00CF75EB">
        <w:rPr>
          <w:i/>
        </w:rPr>
        <w:t>Sistem Akreditasi Pendidikan Tinggi. Naskah Akademik</w:t>
      </w:r>
      <w:r w:rsidRPr="00CF75EB">
        <w:t>. Jakarta: BAN-PT.</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pPr>
      <w:r w:rsidRPr="00CF75EB">
        <w:t>BAN-PT. 20</w:t>
      </w:r>
      <w:r w:rsidRPr="00CF75EB">
        <w:rPr>
          <w:lang w:val="id-ID"/>
        </w:rPr>
        <w:t>10</w:t>
      </w:r>
      <w:r w:rsidRPr="00CF75EB">
        <w:t>.</w:t>
      </w:r>
      <w:r w:rsidRPr="00CF75EB">
        <w:rPr>
          <w:i/>
          <w:lang w:val="id-ID"/>
        </w:rPr>
        <w:t>Pedoman Evaluasi-Diri untuk Akreditasi Program Pendidikan dan Institusi Perguruan Tinggi</w:t>
      </w:r>
      <w:r w:rsidRPr="00CF75EB">
        <w:t>. Jakarta: BAN-PT.</w:t>
      </w:r>
    </w:p>
    <w:p w:rsidR="00C45327" w:rsidRPr="00CF75EB" w:rsidRDefault="00C45327" w:rsidP="00C45327">
      <w:pPr>
        <w:tabs>
          <w:tab w:val="left" w:pos="4230"/>
        </w:tabs>
        <w:ind w:left="540" w:hanging="540"/>
      </w:pPr>
    </w:p>
    <w:p w:rsidR="00C45327" w:rsidRPr="00CF75EB" w:rsidRDefault="00C45327" w:rsidP="00C45327">
      <w:pPr>
        <w:tabs>
          <w:tab w:val="left" w:pos="4230"/>
        </w:tabs>
        <w:ind w:left="540" w:hanging="540"/>
        <w:rPr>
          <w:lang w:val="id-ID"/>
        </w:rPr>
      </w:pPr>
      <w:r w:rsidRPr="00CF75EB">
        <w:rPr>
          <w:lang w:val="id-ID"/>
        </w:rPr>
        <w:t>CHEA (</w:t>
      </w:r>
      <w:r w:rsidRPr="00CF75EB">
        <w:t>Council for Higher Education Accreditation</w:t>
      </w:r>
      <w:r w:rsidRPr="00CF75EB">
        <w:rPr>
          <w:lang w:val="id-ID"/>
        </w:rPr>
        <w:t>)</w:t>
      </w:r>
      <w:r w:rsidRPr="00CF75EB">
        <w:t xml:space="preserve">. </w:t>
      </w:r>
      <w:r w:rsidRPr="00CF75EB">
        <w:rPr>
          <w:lang w:val="id-ID"/>
        </w:rPr>
        <w:t xml:space="preserve">1998. </w:t>
      </w:r>
      <w:r w:rsidRPr="00CF75EB">
        <w:rPr>
          <w:i/>
        </w:rPr>
        <w:t>Recognition of Accrediting Organizations Policy and Procedures. CHEA Document approved by the CHEA Board of Directors</w:t>
      </w:r>
      <w:r w:rsidRPr="00CF75EB">
        <w:t>, September, 28</w:t>
      </w:r>
      <w:r w:rsidRPr="00CF75EB">
        <w:rPr>
          <w:lang w:val="id-ID"/>
        </w:rPr>
        <w:t>.</w:t>
      </w:r>
    </w:p>
    <w:p w:rsidR="00C45327" w:rsidRPr="00CF75EB" w:rsidRDefault="00BC21DD" w:rsidP="00C45327">
      <w:pPr>
        <w:tabs>
          <w:tab w:val="left" w:pos="4230"/>
        </w:tabs>
        <w:ind w:left="540"/>
        <w:rPr>
          <w:lang w:val="pt-BR"/>
        </w:rPr>
      </w:pPr>
      <w:hyperlink r:id="rId11" w:anchor="11b" w:history="1">
        <w:r w:rsidR="00C45327" w:rsidRPr="00CF75EB">
          <w:rPr>
            <w:rStyle w:val="Hyperlink"/>
            <w:rFonts w:cs="Arial"/>
            <w:color w:val="auto"/>
            <w:u w:val="none"/>
            <w:lang w:val="pt-BR"/>
          </w:rPr>
          <w:t>http://www.chea.org/About/Recognition.cfm#11b</w:t>
        </w:r>
      </w:hyperlink>
      <w:r w:rsidR="00C45327" w:rsidRPr="00CF75EB">
        <w:rPr>
          <w:lang w:val="pt-BR"/>
        </w:rPr>
        <w:t xml:space="preserve"> (diakses tanggal 24 Mei 2002).</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pPr>
      <w:r w:rsidRPr="00CF75EB">
        <w:t xml:space="preserve">CHEA (Council for Higher Education Accreditation). 2001. </w:t>
      </w:r>
      <w:r w:rsidRPr="00CF75EB">
        <w:rPr>
          <w:i/>
        </w:rPr>
        <w:t>Quality Review. CHEA Almanac of External Quality Review</w:t>
      </w:r>
      <w:r w:rsidRPr="00CF75EB">
        <w:t>. Washington, D.C.: CHEA.</w:t>
      </w:r>
    </w:p>
    <w:p w:rsidR="00C45327" w:rsidRPr="00CF75EB" w:rsidRDefault="00C45327" w:rsidP="00C45327">
      <w:pPr>
        <w:tabs>
          <w:tab w:val="left" w:pos="4230"/>
        </w:tabs>
        <w:jc w:val="left"/>
        <w:rPr>
          <w:lang w:val="pt-BR"/>
        </w:rPr>
      </w:pPr>
    </w:p>
    <w:p w:rsidR="00C45327" w:rsidRPr="00CF75EB" w:rsidRDefault="00C45327" w:rsidP="00C45327">
      <w:pPr>
        <w:tabs>
          <w:tab w:val="left" w:pos="4230"/>
        </w:tabs>
        <w:ind w:left="540" w:hanging="540"/>
      </w:pPr>
      <w:r w:rsidRPr="00CF75EB">
        <w:rPr>
          <w:lang w:val="da-DK"/>
        </w:rPr>
        <w:t xml:space="preserve">Dochy, F.J.C. </w:t>
      </w:r>
      <w:r w:rsidRPr="00CF75EB">
        <w:rPr>
          <w:i/>
          <w:lang w:val="da-DK"/>
        </w:rPr>
        <w:t>et al.</w:t>
      </w:r>
      <w:r w:rsidRPr="00CF75EB">
        <w:rPr>
          <w:lang w:val="da-DK"/>
        </w:rPr>
        <w:t xml:space="preserve"> 1996. </w:t>
      </w:r>
      <w:r w:rsidRPr="00CF75EB">
        <w:rPr>
          <w:i/>
        </w:rPr>
        <w:t>Management Information and Performance Indicators in Higher Education</w:t>
      </w:r>
      <w:r w:rsidRPr="00CF75EB">
        <w:t>. Assen Mastricht, Nederland: Van Gorcum.</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pPr>
      <w:r w:rsidRPr="00CF75EB">
        <w:t xml:space="preserve">HEFCE (Higher Education Funding Council for England). 2001. </w:t>
      </w:r>
      <w:r w:rsidRPr="00CF75EB">
        <w:rPr>
          <w:i/>
        </w:rPr>
        <w:t>Quality assurance in higher education. Proposal for consultation</w:t>
      </w:r>
      <w:r w:rsidRPr="00CF75EB">
        <w:t>.HEFCE-QAA-Universities UK-SCoP.</w:t>
      </w:r>
    </w:p>
    <w:p w:rsidR="00C45327" w:rsidRPr="00CF75EB" w:rsidRDefault="00C45327" w:rsidP="00C45327">
      <w:pPr>
        <w:tabs>
          <w:tab w:val="left" w:pos="4230"/>
        </w:tabs>
        <w:ind w:left="540" w:hanging="540"/>
      </w:pPr>
    </w:p>
    <w:p w:rsidR="00C45327" w:rsidRPr="00CF75EB" w:rsidRDefault="00C45327" w:rsidP="00C45327">
      <w:pPr>
        <w:tabs>
          <w:tab w:val="left" w:pos="4230"/>
        </w:tabs>
        <w:ind w:left="540" w:hanging="540"/>
        <w:rPr>
          <w:lang w:val="id-ID"/>
        </w:rPr>
      </w:pPr>
      <w:r w:rsidRPr="00CF75EB">
        <w:t xml:space="preserve">Kember, D. 2000. </w:t>
      </w:r>
      <w:r w:rsidRPr="00CF75EB">
        <w:rPr>
          <w:i/>
        </w:rPr>
        <w:t>Action learning and Action Research, Improving the Quality of Teaching and Learning</w:t>
      </w:r>
      <w:r w:rsidRPr="00CF75EB">
        <w:t>. London: Kogan Page Limited.</w:t>
      </w:r>
    </w:p>
    <w:p w:rsidR="00C45327" w:rsidRPr="00CF75EB" w:rsidRDefault="00C45327" w:rsidP="00C45327">
      <w:pPr>
        <w:ind w:left="540" w:right="-50" w:hanging="540"/>
        <w:rPr>
          <w:lang w:val="id-ID"/>
        </w:rPr>
      </w:pPr>
    </w:p>
    <w:p w:rsidR="00C45327" w:rsidRPr="00CF75EB" w:rsidRDefault="00C45327" w:rsidP="00C45327">
      <w:pPr>
        <w:ind w:left="540" w:right="-50" w:hanging="540"/>
        <w:rPr>
          <w:lang w:val="id-ID"/>
        </w:rPr>
      </w:pPr>
      <w:r w:rsidRPr="00CF75EB">
        <w:rPr>
          <w:lang w:val="id-ID"/>
        </w:rPr>
        <w:t xml:space="preserve">Konsil Kedokteran Indonesia: Kurikulum Pendidikan dokter Spesialis </w:t>
      </w:r>
      <w:r w:rsidR="002F2DD5" w:rsidRPr="00CF75EB">
        <w:rPr>
          <w:lang w:val="id-ID"/>
        </w:rPr>
        <w:t>Forensik Kedokteran</w:t>
      </w:r>
      <w:r w:rsidRPr="00CF75EB">
        <w:rPr>
          <w:lang w:val="id-ID"/>
        </w:rPr>
        <w:t xml:space="preserve"> tahun 2012. Jakarta</w:t>
      </w:r>
    </w:p>
    <w:p w:rsidR="00C45327" w:rsidRPr="00CF75EB" w:rsidRDefault="00C45327" w:rsidP="00C45327">
      <w:pPr>
        <w:ind w:left="540" w:right="-50" w:hanging="540"/>
        <w:rPr>
          <w:lang w:val="id-ID"/>
        </w:rPr>
      </w:pPr>
    </w:p>
    <w:p w:rsidR="00C45327" w:rsidRPr="00CF75EB" w:rsidRDefault="00C45327" w:rsidP="00C45327">
      <w:pPr>
        <w:ind w:left="540" w:right="-50" w:hanging="540"/>
        <w:rPr>
          <w:lang w:val="id-ID"/>
        </w:rPr>
      </w:pPr>
      <w:r w:rsidRPr="00CF75EB">
        <w:rPr>
          <w:lang w:val="id-ID"/>
        </w:rPr>
        <w:t xml:space="preserve">Konsil Kedokteran Indonesia: Standar Pendidikan Profesi Dokter Spesialis </w:t>
      </w:r>
      <w:r w:rsidR="002F2DD5" w:rsidRPr="00CF75EB">
        <w:rPr>
          <w:lang w:val="id-ID"/>
        </w:rPr>
        <w:t>Forensik Kedokteran</w:t>
      </w:r>
      <w:r w:rsidRPr="00CF75EB">
        <w:rPr>
          <w:lang w:val="id-ID"/>
        </w:rPr>
        <w:t xml:space="preserve"> tahun 2008. Jakarta</w:t>
      </w:r>
    </w:p>
    <w:p w:rsidR="00C45327" w:rsidRPr="00CF75EB" w:rsidRDefault="00C45327" w:rsidP="00C45327">
      <w:pPr>
        <w:tabs>
          <w:tab w:val="left" w:pos="4230"/>
        </w:tabs>
        <w:ind w:left="540" w:hanging="540"/>
        <w:rPr>
          <w:lang w:val="id-ID"/>
        </w:rPr>
      </w:pPr>
    </w:p>
    <w:p w:rsidR="00C45327" w:rsidRPr="00CF75EB" w:rsidRDefault="00C45327" w:rsidP="00C45327">
      <w:pPr>
        <w:tabs>
          <w:tab w:val="left" w:pos="4230"/>
        </w:tabs>
        <w:ind w:left="567" w:hanging="567"/>
      </w:pPr>
      <w:r w:rsidRPr="00CF75EB">
        <w:t>Keputusan Menteri Pendidikan Nasional Nomor 178/U/20</w:t>
      </w:r>
      <w:r w:rsidRPr="00CF75EB">
        <w:rPr>
          <w:lang w:val="id-ID"/>
        </w:rPr>
        <w:t>0</w:t>
      </w:r>
      <w:r w:rsidRPr="00CF75EB">
        <w:t>1 tentang Gelar dan Lulusan Perguruan Tinggi.</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pPr>
      <w:r w:rsidRPr="00CF75EB">
        <w:t xml:space="preserve">McKinnon, K.R., </w:t>
      </w:r>
      <w:r w:rsidRPr="00CF75EB">
        <w:rPr>
          <w:lang w:val="id-ID"/>
        </w:rPr>
        <w:t xml:space="preserve">S.H. </w:t>
      </w:r>
      <w:r w:rsidRPr="00CF75EB">
        <w:t xml:space="preserve">Walker, and </w:t>
      </w:r>
      <w:r w:rsidRPr="00CF75EB">
        <w:rPr>
          <w:lang w:val="id-ID"/>
        </w:rPr>
        <w:t xml:space="preserve">D. </w:t>
      </w:r>
      <w:r w:rsidRPr="00CF75EB">
        <w:t>Davis</w:t>
      </w:r>
      <w:r w:rsidRPr="00CF75EB">
        <w:rPr>
          <w:lang w:val="id-ID"/>
        </w:rPr>
        <w:t>.</w:t>
      </w:r>
      <w:r w:rsidRPr="00CF75EB">
        <w:t xml:space="preserve"> 2000. </w:t>
      </w:r>
      <w:r w:rsidRPr="00CF75EB">
        <w:rPr>
          <w:i/>
        </w:rPr>
        <w:t>Benchmarking: A Manual for Australian Universities</w:t>
      </w:r>
      <w:r w:rsidRPr="00CF75EB">
        <w:t>. Canberra: Department of Education, Training and Youth Affairs, Higher Education Division.</w:t>
      </w:r>
    </w:p>
    <w:p w:rsidR="00C45327" w:rsidRPr="00CF75EB" w:rsidRDefault="00C45327" w:rsidP="00C45327">
      <w:pPr>
        <w:tabs>
          <w:tab w:val="left" w:pos="4230"/>
        </w:tabs>
        <w:ind w:left="540" w:hanging="540"/>
      </w:pPr>
    </w:p>
    <w:p w:rsidR="00C45327" w:rsidRPr="00CF75EB" w:rsidRDefault="00C45327" w:rsidP="00C45327">
      <w:pPr>
        <w:tabs>
          <w:tab w:val="left" w:pos="4230"/>
        </w:tabs>
        <w:ind w:left="540" w:hanging="540"/>
      </w:pPr>
      <w:r w:rsidRPr="00CF75EB">
        <w:t xml:space="preserve">National Accreditation Agency for Higher Education (BAN-PT). 2000. </w:t>
      </w:r>
      <w:r w:rsidRPr="00CF75EB">
        <w:rPr>
          <w:i/>
        </w:rPr>
        <w:t>Guidelines for External Quality Assessment of Higher Education</w:t>
      </w:r>
      <w:r w:rsidRPr="00CF75EB">
        <w:t>. Jakarta: Ministry of National Education (Depdiknas).</w:t>
      </w:r>
    </w:p>
    <w:p w:rsidR="00C45327" w:rsidRPr="00CF75EB" w:rsidRDefault="00C45327" w:rsidP="00C45327">
      <w:pPr>
        <w:tabs>
          <w:tab w:val="left" w:pos="4230"/>
        </w:tabs>
        <w:ind w:left="540" w:hanging="540"/>
        <w:jc w:val="left"/>
      </w:pPr>
    </w:p>
    <w:p w:rsidR="00C45327" w:rsidRPr="00CF75EB" w:rsidRDefault="00C45327" w:rsidP="00C45327">
      <w:pPr>
        <w:tabs>
          <w:tab w:val="left" w:pos="4230"/>
        </w:tabs>
        <w:ind w:left="540" w:hanging="540"/>
        <w:rPr>
          <w:lang w:val="id-ID"/>
        </w:rPr>
      </w:pPr>
      <w:r w:rsidRPr="00CF75EB">
        <w:t xml:space="preserve">National Accreditation Agency for Higher Education (BAN-PT). 2000. </w:t>
      </w:r>
      <w:r w:rsidRPr="00CF75EB">
        <w:rPr>
          <w:i/>
        </w:rPr>
        <w:t>Guidelines for Internal Quality Assessment of Higher Education</w:t>
      </w:r>
      <w:r w:rsidRPr="00CF75EB">
        <w:t>. Jakarta: Ministry of National Education (Depdiknas).</w:t>
      </w:r>
    </w:p>
    <w:p w:rsidR="00C45327" w:rsidRPr="00CF75EB" w:rsidRDefault="00C45327" w:rsidP="00C45327">
      <w:pPr>
        <w:tabs>
          <w:tab w:val="left" w:pos="4230"/>
        </w:tabs>
        <w:jc w:val="left"/>
      </w:pPr>
    </w:p>
    <w:p w:rsidR="00C45327" w:rsidRPr="00CF75EB" w:rsidRDefault="00C45327" w:rsidP="00C45327">
      <w:pPr>
        <w:rPr>
          <w:lang w:val="id-ID"/>
        </w:rPr>
      </w:pPr>
      <w:r w:rsidRPr="00CF75EB">
        <w:t xml:space="preserve">Peraturan Pemerintah Nomor </w:t>
      </w:r>
      <w:r w:rsidRPr="00CF75EB">
        <w:rPr>
          <w:lang w:val="id-ID"/>
        </w:rPr>
        <w:t>19</w:t>
      </w:r>
      <w:r w:rsidRPr="00CF75EB">
        <w:t xml:space="preserve"> Tahun </w:t>
      </w:r>
      <w:r w:rsidRPr="00CF75EB">
        <w:rPr>
          <w:lang w:val="id-ID"/>
        </w:rPr>
        <w:t>2005</w:t>
      </w:r>
      <w:r w:rsidRPr="00CF75EB">
        <w:t xml:space="preserve"> tentang </w:t>
      </w:r>
      <w:r w:rsidRPr="00CF75EB">
        <w:rPr>
          <w:lang w:val="id-ID"/>
        </w:rPr>
        <w:t xml:space="preserve">StandarNasional </w:t>
      </w:r>
      <w:r w:rsidRPr="00CF75EB">
        <w:t>Pendidikan.</w:t>
      </w:r>
    </w:p>
    <w:p w:rsidR="00C45327" w:rsidRPr="00CF75EB" w:rsidRDefault="00C45327" w:rsidP="00C45327">
      <w:pPr>
        <w:ind w:left="540" w:hanging="540"/>
        <w:rPr>
          <w:lang w:val="id-ID"/>
        </w:rPr>
      </w:pPr>
    </w:p>
    <w:p w:rsidR="00C45327" w:rsidRPr="00CF75EB" w:rsidRDefault="00C45327" w:rsidP="00C45327">
      <w:pPr>
        <w:ind w:left="540" w:hanging="540"/>
      </w:pPr>
      <w:r w:rsidRPr="00CF75EB">
        <w:t xml:space="preserve">Peraturan Pemerintah Nomor </w:t>
      </w:r>
      <w:r w:rsidRPr="00CF75EB">
        <w:rPr>
          <w:lang w:val="id-ID"/>
        </w:rPr>
        <w:t>17</w:t>
      </w:r>
      <w:r w:rsidRPr="00CF75EB">
        <w:t xml:space="preserve"> Tahun </w:t>
      </w:r>
      <w:r w:rsidRPr="00CF75EB">
        <w:rPr>
          <w:lang w:val="id-ID"/>
        </w:rPr>
        <w:t>2010</w:t>
      </w:r>
      <w:r w:rsidRPr="00CF75EB">
        <w:t xml:space="preserve"> tentang </w:t>
      </w:r>
      <w:r w:rsidRPr="00CF75EB">
        <w:rPr>
          <w:lang w:val="id-ID"/>
        </w:rPr>
        <w:t>Pengelolaan dan Penyeleng</w:t>
      </w:r>
      <w:r w:rsidRPr="00CF75EB">
        <w:t>-</w:t>
      </w:r>
      <w:r w:rsidRPr="00CF75EB">
        <w:rPr>
          <w:lang w:val="id-ID"/>
        </w:rPr>
        <w:t xml:space="preserve">garaan </w:t>
      </w:r>
      <w:r w:rsidRPr="00CF75EB">
        <w:t>Pendidikan.</w:t>
      </w:r>
    </w:p>
    <w:p w:rsidR="00C45327" w:rsidRPr="00CF75EB" w:rsidRDefault="00C45327" w:rsidP="00C45327">
      <w:pPr>
        <w:ind w:left="540" w:hanging="540"/>
        <w:jc w:val="left"/>
      </w:pPr>
    </w:p>
    <w:p w:rsidR="00C45327" w:rsidRPr="00CF75EB" w:rsidRDefault="00C45327" w:rsidP="00C45327">
      <w:pPr>
        <w:ind w:left="540" w:hanging="540"/>
        <w:rPr>
          <w:lang w:val="id-ID"/>
        </w:rPr>
      </w:pPr>
      <w:r w:rsidRPr="00CF75EB">
        <w:t>Peraturan Pemerintah Nomor 6</w:t>
      </w:r>
      <w:r w:rsidRPr="00CF75EB">
        <w:rPr>
          <w:lang w:val="id-ID"/>
        </w:rPr>
        <w:t>6</w:t>
      </w:r>
      <w:r w:rsidRPr="00CF75EB">
        <w:t xml:space="preserve"> Tahun </w:t>
      </w:r>
      <w:r w:rsidRPr="00CF75EB">
        <w:rPr>
          <w:lang w:val="id-ID"/>
        </w:rPr>
        <w:t>2010</w:t>
      </w:r>
      <w:r w:rsidRPr="00CF75EB">
        <w:t xml:space="preserve"> tentang </w:t>
      </w:r>
      <w:r w:rsidRPr="00CF75EB">
        <w:rPr>
          <w:lang w:val="id-ID"/>
        </w:rPr>
        <w:t>Perubahan atas PP Nomor 17 Tahun 2010</w:t>
      </w:r>
      <w:r w:rsidRPr="00CF75EB">
        <w:t>.</w:t>
      </w:r>
    </w:p>
    <w:p w:rsidR="00C45327" w:rsidRPr="00CF75EB" w:rsidRDefault="00C45327" w:rsidP="00C45327">
      <w:pPr>
        <w:ind w:left="540" w:hanging="540"/>
        <w:rPr>
          <w:lang w:val="id-ID"/>
        </w:rPr>
      </w:pPr>
    </w:p>
    <w:p w:rsidR="00C45327" w:rsidRPr="00CF75EB" w:rsidRDefault="00C45327" w:rsidP="00C45327">
      <w:pPr>
        <w:ind w:left="540" w:hanging="540"/>
        <w:rPr>
          <w:lang w:val="id-ID"/>
        </w:rPr>
      </w:pPr>
      <w:r w:rsidRPr="00CF75EB">
        <w:rPr>
          <w:lang w:val="id-ID"/>
        </w:rPr>
        <w:t>Peraturan Menteri Pendidikan dan Kebudayaan Nomor 49 Tahun 2014 tentang Standar Nasional Pendidikan.</w:t>
      </w:r>
    </w:p>
    <w:p w:rsidR="00C45327" w:rsidRPr="00CF75EB" w:rsidRDefault="00C45327" w:rsidP="00C45327">
      <w:pPr>
        <w:ind w:left="540" w:hanging="540"/>
        <w:rPr>
          <w:lang w:val="id-ID"/>
        </w:rPr>
      </w:pPr>
    </w:p>
    <w:p w:rsidR="00C45327" w:rsidRPr="00CF75EB" w:rsidRDefault="00C45327" w:rsidP="00C45327">
      <w:pPr>
        <w:ind w:left="540" w:hanging="540"/>
        <w:rPr>
          <w:lang w:val="id-ID"/>
        </w:rPr>
      </w:pPr>
      <w:r w:rsidRPr="00CF75EB">
        <w:rPr>
          <w:lang w:val="id-ID"/>
        </w:rPr>
        <w:t>Peraturan Menteri Pendidikan dan Kebudayaan Nomor .... Tahun 2014 tentang Akreditasi Program Studi dan Perguruan Tinggi.</w:t>
      </w:r>
    </w:p>
    <w:p w:rsidR="00C45327" w:rsidRPr="00CF75EB" w:rsidRDefault="00C45327" w:rsidP="00C45327">
      <w:pPr>
        <w:ind w:left="540" w:hanging="540"/>
        <w:rPr>
          <w:lang w:val="id-ID"/>
        </w:rPr>
      </w:pPr>
    </w:p>
    <w:p w:rsidR="00C45327" w:rsidRPr="00CF75EB" w:rsidRDefault="00C45327" w:rsidP="00C45327">
      <w:pPr>
        <w:ind w:left="540" w:hanging="540"/>
        <w:rPr>
          <w:lang w:val="id-ID"/>
        </w:rPr>
      </w:pPr>
      <w:r w:rsidRPr="00CF75EB">
        <w:rPr>
          <w:lang w:val="id-ID"/>
        </w:rPr>
        <w:t>Peraturan Menteri Pendidikan dan Kebudayaan Nomor .... Tahun 2014 tentang Sistem Penjaminan Mutu Pendidikan Tinggi.</w:t>
      </w:r>
    </w:p>
    <w:p w:rsidR="00C45327" w:rsidRPr="00CF75EB" w:rsidRDefault="00C45327" w:rsidP="00C45327">
      <w:pPr>
        <w:ind w:left="540" w:hanging="540"/>
        <w:jc w:val="left"/>
      </w:pPr>
    </w:p>
    <w:p w:rsidR="00C45327" w:rsidRPr="00CF75EB" w:rsidRDefault="00C45327" w:rsidP="00C45327">
      <w:pPr>
        <w:ind w:left="540" w:hanging="540"/>
      </w:pPr>
      <w:r w:rsidRPr="00CF75EB">
        <w:t>Tadjudin.M.K. 2000.</w:t>
      </w:r>
      <w:r w:rsidRPr="00CF75EB">
        <w:rPr>
          <w:i/>
        </w:rPr>
        <w:t>Asesmen Institusi untuk Penentuan Kelayakan Perolehan Status Lembaga yang Mengakreditasi Diri bagi Perguruan Tinggi: Dari Akreditasi program Pendidikan ke Akreditasi Lembaga Perguruan Tinggi</w:t>
      </w:r>
      <w:r w:rsidRPr="00CF75EB">
        <w:t>. Jakarta: BAN-PT.</w:t>
      </w:r>
    </w:p>
    <w:p w:rsidR="00C45327" w:rsidRPr="00CF75EB" w:rsidRDefault="00C45327" w:rsidP="00C45327">
      <w:pPr>
        <w:ind w:left="540" w:hanging="540"/>
      </w:pPr>
    </w:p>
    <w:p w:rsidR="00C45327" w:rsidRPr="00CF75EB" w:rsidRDefault="00C45327" w:rsidP="00C45327">
      <w:r w:rsidRPr="00CF75EB">
        <w:t>Undang-Undang Nomor 20 Tahun 2003 tentang Sistem Pendidikan Nasional</w:t>
      </w:r>
      <w:r w:rsidRPr="00CF75EB">
        <w:rPr>
          <w:lang w:val="id-ID"/>
        </w:rPr>
        <w:t>.</w:t>
      </w:r>
    </w:p>
    <w:p w:rsidR="00C45327" w:rsidRPr="00CF75EB" w:rsidRDefault="00C45327" w:rsidP="00C45327">
      <w:pPr>
        <w:rPr>
          <w:lang w:val="id-ID"/>
        </w:rPr>
      </w:pPr>
    </w:p>
    <w:p w:rsidR="00C45327" w:rsidRPr="00CF75EB" w:rsidRDefault="00C45327" w:rsidP="00C45327">
      <w:pPr>
        <w:rPr>
          <w:lang w:val="id-ID"/>
        </w:rPr>
      </w:pPr>
      <w:r w:rsidRPr="00CF75EB">
        <w:rPr>
          <w:lang w:val="id-ID"/>
        </w:rPr>
        <w:t>Undang-Undang Nomor 14 Tahun 2005 tentang Guru dan Dosen.</w:t>
      </w:r>
    </w:p>
    <w:p w:rsidR="00C45327" w:rsidRPr="00CF75EB" w:rsidRDefault="00C45327" w:rsidP="00C45327">
      <w:pPr>
        <w:rPr>
          <w:lang w:val="id-ID"/>
        </w:rPr>
      </w:pPr>
    </w:p>
    <w:p w:rsidR="00C45327" w:rsidRPr="00CF75EB" w:rsidRDefault="00C45327" w:rsidP="00C45327">
      <w:pPr>
        <w:rPr>
          <w:lang w:val="id-ID"/>
        </w:rPr>
      </w:pPr>
      <w:r w:rsidRPr="00CF75EB">
        <w:rPr>
          <w:lang w:val="id-ID"/>
        </w:rPr>
        <w:t>Undang-Undang Nomor 12 Tahun 2012 tentang Pendidikan Tinggi.</w:t>
      </w:r>
    </w:p>
    <w:p w:rsidR="00C45327" w:rsidRPr="00CF75EB" w:rsidRDefault="00C45327" w:rsidP="00C45327">
      <w:pPr>
        <w:rPr>
          <w:lang w:val="id-ID"/>
        </w:rPr>
      </w:pPr>
    </w:p>
    <w:p w:rsidR="00C45327" w:rsidRPr="00CF75EB" w:rsidRDefault="00C45327" w:rsidP="00C45327">
      <w:pPr>
        <w:rPr>
          <w:lang w:val="id-ID"/>
        </w:rPr>
      </w:pPr>
      <w:r w:rsidRPr="00CF75EB">
        <w:rPr>
          <w:lang w:val="id-ID"/>
        </w:rPr>
        <w:t>Undang-undang Nomor 29 Tahun 2004 tentang Praktik Kedokteran.</w:t>
      </w:r>
    </w:p>
    <w:p w:rsidR="00C45327" w:rsidRPr="00CF75EB" w:rsidRDefault="00C45327" w:rsidP="00C45327">
      <w:pPr>
        <w:rPr>
          <w:lang w:val="id-ID"/>
        </w:rPr>
      </w:pPr>
    </w:p>
    <w:p w:rsidR="00C45327" w:rsidRPr="00CF75EB" w:rsidRDefault="00C45327" w:rsidP="00C45327">
      <w:pPr>
        <w:rPr>
          <w:lang w:val="id-ID"/>
        </w:rPr>
      </w:pPr>
      <w:r w:rsidRPr="00CF75EB">
        <w:rPr>
          <w:lang w:val="id-ID"/>
        </w:rPr>
        <w:t>Undang-Undang Nomor 20 Tahun 2013 tentang Pendidikan Kedokteran.</w:t>
      </w:r>
    </w:p>
    <w:p w:rsidR="00C45327" w:rsidRPr="00CF75EB" w:rsidRDefault="00C45327" w:rsidP="00C45327">
      <w:pPr>
        <w:rPr>
          <w:lang w:val="id-ID"/>
        </w:rPr>
      </w:pPr>
    </w:p>
    <w:p w:rsidR="00C45327" w:rsidRPr="00CF75EB" w:rsidRDefault="00C45327" w:rsidP="00C45327">
      <w:pPr>
        <w:rPr>
          <w:lang w:val="id-ID"/>
        </w:rPr>
      </w:pPr>
      <w:r w:rsidRPr="00CF75EB">
        <w:rPr>
          <w:lang w:val="id-ID"/>
        </w:rPr>
        <w:t>Undang-undang Nomor 36 Tahun 2009 tentang Kesehatan.</w:t>
      </w:r>
    </w:p>
    <w:p w:rsidR="00C45327" w:rsidRPr="00CF75EB" w:rsidRDefault="00C45327" w:rsidP="00C45327">
      <w:pPr>
        <w:rPr>
          <w:lang w:val="id-ID"/>
        </w:rPr>
      </w:pPr>
    </w:p>
    <w:p w:rsidR="00C45327" w:rsidRPr="00CF75EB" w:rsidRDefault="00C45327" w:rsidP="00C45327">
      <w:pPr>
        <w:ind w:left="540" w:hanging="540"/>
        <w:rPr>
          <w:i/>
          <w:iCs/>
          <w:lang w:val="id-ID"/>
        </w:rPr>
      </w:pPr>
      <w:r w:rsidRPr="00CF75EB">
        <w:rPr>
          <w:lang w:val="id-ID"/>
        </w:rPr>
        <w:t xml:space="preserve">WASC (Western Association of Schools and Colleges). </w:t>
      </w:r>
      <w:r w:rsidRPr="00CF75EB">
        <w:t xml:space="preserve">2001. </w:t>
      </w:r>
      <w:r w:rsidRPr="00CF75EB">
        <w:rPr>
          <w:i/>
        </w:rPr>
        <w:t>Handbook of Accreditation</w:t>
      </w:r>
      <w:r w:rsidRPr="00CF75EB">
        <w:t>.  Alameda, CA</w:t>
      </w:r>
      <w:r w:rsidRPr="00CF75EB">
        <w:rPr>
          <w:i/>
          <w:iCs/>
        </w:rPr>
        <w:t>.</w:t>
      </w:r>
      <w:bookmarkStart w:id="16" w:name="_GoBack"/>
      <w:bookmarkEnd w:id="16"/>
    </w:p>
    <w:p w:rsidR="00110F3C" w:rsidRPr="00C33305" w:rsidRDefault="00110F3C">
      <w:pPr>
        <w:jc w:val="center"/>
      </w:pPr>
    </w:p>
    <w:sectPr w:rsidR="00110F3C" w:rsidRPr="00C33305" w:rsidSect="0079566D">
      <w:pgSz w:w="11909" w:h="16834" w:code="9"/>
      <w:pgMar w:top="1701" w:right="1134" w:bottom="1134" w:left="1701" w:header="720" w:footer="679"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1DD" w:rsidRDefault="00BC21DD">
      <w:r>
        <w:separator/>
      </w:r>
    </w:p>
  </w:endnote>
  <w:endnote w:type="continuationSeparator" w:id="0">
    <w:p w:rsidR="00BC21DD" w:rsidRDefault="00BC2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F3C" w:rsidRPr="00E74169" w:rsidRDefault="003D4A09" w:rsidP="000337BB">
    <w:pPr>
      <w:pStyle w:val="Footer"/>
      <w:framePr w:wrap="auto" w:vAnchor="text" w:hAnchor="margin" w:xAlign="right" w:y="1"/>
      <w:rPr>
        <w:rStyle w:val="PageNumber"/>
        <w:rFonts w:cs="Arial"/>
        <w:lang w:val="id-ID"/>
      </w:rPr>
    </w:pPr>
    <w:r>
      <w:rPr>
        <w:rStyle w:val="PageNumber"/>
        <w:rFonts w:cs="Arial"/>
      </w:rPr>
      <w:fldChar w:fldCharType="begin"/>
    </w:r>
    <w:r w:rsidR="00110F3C">
      <w:rPr>
        <w:rStyle w:val="PageNumber"/>
        <w:rFonts w:cs="Arial"/>
      </w:rPr>
      <w:instrText xml:space="preserve">PAGE  </w:instrText>
    </w:r>
    <w:r>
      <w:rPr>
        <w:rStyle w:val="PageNumber"/>
        <w:rFonts w:cs="Arial"/>
      </w:rPr>
      <w:fldChar w:fldCharType="separate"/>
    </w:r>
    <w:r w:rsidR="00CF75EB">
      <w:rPr>
        <w:rStyle w:val="PageNumber"/>
        <w:rFonts w:cs="Arial"/>
        <w:noProof/>
      </w:rPr>
      <w:t>31</w:t>
    </w:r>
    <w:r>
      <w:rPr>
        <w:rStyle w:val="PageNumber"/>
        <w:rFonts w:cs="Arial"/>
      </w:rPr>
      <w:fldChar w:fldCharType="end"/>
    </w:r>
  </w:p>
  <w:p w:rsidR="00110F3C" w:rsidRDefault="00461A13">
    <w:pPr>
      <w:pStyle w:val="Footer"/>
      <w:rPr>
        <w:lang w:val="id-ID"/>
      </w:rPr>
    </w:pPr>
    <w:r>
      <w:rPr>
        <w:iCs/>
        <w:color w:val="000000" w:themeColor="text1"/>
        <w:lang w:val="id-ID"/>
      </w:rPr>
      <w:t>LAM</w:t>
    </w:r>
    <w:r w:rsidRPr="00941569">
      <w:rPr>
        <w:iCs/>
        <w:color w:val="000000" w:themeColor="text1"/>
        <w:lang w:val="id-ID"/>
      </w:rPr>
      <w:t>-PT</w:t>
    </w:r>
    <w:r>
      <w:rPr>
        <w:iCs/>
        <w:color w:val="000000" w:themeColor="text1"/>
        <w:lang w:val="id-ID"/>
      </w:rPr>
      <w:t>Kes</w:t>
    </w:r>
    <w:r w:rsidR="00110F3C">
      <w:rPr>
        <w:lang w:val="id-ID"/>
      </w:rPr>
      <w:t>:</w:t>
    </w:r>
    <w:r w:rsidR="00110F3C" w:rsidRPr="00393ADE">
      <w:rPr>
        <w:lang w:val="id-ID"/>
      </w:rPr>
      <w:t xml:space="preserve"> Naskah Akademik Akreditasi Program Pendidikan Dokter Spesialis Forensik 20</w:t>
    </w:r>
    <w:r>
      <w:rPr>
        <w:lang w:val="id-ID"/>
      </w:rPr>
      <w:t>15</w:t>
    </w:r>
  </w:p>
  <w:p w:rsidR="00110F3C" w:rsidRPr="00E74169" w:rsidRDefault="00110F3C">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1DD" w:rsidRDefault="00BC21DD">
      <w:r>
        <w:separator/>
      </w:r>
    </w:p>
  </w:footnote>
  <w:footnote w:type="continuationSeparator" w:id="0">
    <w:p w:rsidR="00BC21DD" w:rsidRDefault="00BC2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F3C" w:rsidRPr="00536F58" w:rsidRDefault="00110F3C"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9EC12E2"/>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284AE92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7C264130"/>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1048DC78"/>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EACE5E4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82ED2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A860A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427F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80ECF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C270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6D0C55"/>
    <w:multiLevelType w:val="hybridMultilevel"/>
    <w:tmpl w:val="14E4DFE4"/>
    <w:lvl w:ilvl="0" w:tplc="178EE0FE">
      <w:start w:val="1"/>
      <w:numFmt w:val="decimal"/>
      <w:lvlText w:val="%1."/>
      <w:lvlJc w:val="left"/>
      <w:pPr>
        <w:tabs>
          <w:tab w:val="num" w:pos="1516"/>
        </w:tabs>
        <w:ind w:left="1516" w:hanging="360"/>
      </w:pPr>
      <w:rPr>
        <w:rFonts w:cs="Times New Roman" w:hint="default"/>
      </w:rPr>
    </w:lvl>
    <w:lvl w:ilvl="1" w:tplc="04090019">
      <w:start w:val="1"/>
      <w:numFmt w:val="lowerLetter"/>
      <w:lvlText w:val="%2."/>
      <w:lvlJc w:val="left"/>
      <w:pPr>
        <w:tabs>
          <w:tab w:val="num" w:pos="2236"/>
        </w:tabs>
        <w:ind w:left="2236" w:hanging="360"/>
      </w:pPr>
      <w:rPr>
        <w:rFonts w:cs="Times New Roman"/>
      </w:rPr>
    </w:lvl>
    <w:lvl w:ilvl="2" w:tplc="0409001B">
      <w:start w:val="1"/>
      <w:numFmt w:val="lowerRoman"/>
      <w:lvlText w:val="%3."/>
      <w:lvlJc w:val="right"/>
      <w:pPr>
        <w:tabs>
          <w:tab w:val="num" w:pos="2956"/>
        </w:tabs>
        <w:ind w:left="2956" w:hanging="180"/>
      </w:pPr>
      <w:rPr>
        <w:rFonts w:cs="Times New Roman"/>
      </w:rPr>
    </w:lvl>
    <w:lvl w:ilvl="3" w:tplc="0409000F">
      <w:start w:val="1"/>
      <w:numFmt w:val="decimal"/>
      <w:lvlText w:val="%4."/>
      <w:lvlJc w:val="left"/>
      <w:pPr>
        <w:tabs>
          <w:tab w:val="num" w:pos="3676"/>
        </w:tabs>
        <w:ind w:left="3676" w:hanging="360"/>
      </w:pPr>
      <w:rPr>
        <w:rFonts w:cs="Times New Roman"/>
      </w:rPr>
    </w:lvl>
    <w:lvl w:ilvl="4" w:tplc="04090019">
      <w:start w:val="1"/>
      <w:numFmt w:val="lowerLetter"/>
      <w:lvlText w:val="%5."/>
      <w:lvlJc w:val="left"/>
      <w:pPr>
        <w:tabs>
          <w:tab w:val="num" w:pos="4396"/>
        </w:tabs>
        <w:ind w:left="4396" w:hanging="360"/>
      </w:pPr>
      <w:rPr>
        <w:rFonts w:cs="Times New Roman"/>
      </w:rPr>
    </w:lvl>
    <w:lvl w:ilvl="5" w:tplc="0409001B">
      <w:start w:val="1"/>
      <w:numFmt w:val="lowerRoman"/>
      <w:lvlText w:val="%6."/>
      <w:lvlJc w:val="right"/>
      <w:pPr>
        <w:tabs>
          <w:tab w:val="num" w:pos="5116"/>
        </w:tabs>
        <w:ind w:left="5116" w:hanging="180"/>
      </w:pPr>
      <w:rPr>
        <w:rFonts w:cs="Times New Roman"/>
      </w:rPr>
    </w:lvl>
    <w:lvl w:ilvl="6" w:tplc="0409000F">
      <w:start w:val="1"/>
      <w:numFmt w:val="decimal"/>
      <w:lvlText w:val="%7."/>
      <w:lvlJc w:val="left"/>
      <w:pPr>
        <w:tabs>
          <w:tab w:val="num" w:pos="5836"/>
        </w:tabs>
        <w:ind w:left="5836" w:hanging="360"/>
      </w:pPr>
      <w:rPr>
        <w:rFonts w:cs="Times New Roman"/>
      </w:rPr>
    </w:lvl>
    <w:lvl w:ilvl="7" w:tplc="04090019">
      <w:start w:val="1"/>
      <w:numFmt w:val="lowerLetter"/>
      <w:lvlText w:val="%8."/>
      <w:lvlJc w:val="left"/>
      <w:pPr>
        <w:tabs>
          <w:tab w:val="num" w:pos="6556"/>
        </w:tabs>
        <w:ind w:left="6556" w:hanging="360"/>
      </w:pPr>
      <w:rPr>
        <w:rFonts w:cs="Times New Roman"/>
      </w:rPr>
    </w:lvl>
    <w:lvl w:ilvl="8" w:tplc="0409001B">
      <w:start w:val="1"/>
      <w:numFmt w:val="lowerRoman"/>
      <w:lvlText w:val="%9."/>
      <w:lvlJc w:val="right"/>
      <w:pPr>
        <w:tabs>
          <w:tab w:val="num" w:pos="7276"/>
        </w:tabs>
        <w:ind w:left="7276" w:hanging="180"/>
      </w:pPr>
      <w:rPr>
        <w:rFonts w:cs="Times New Roman"/>
      </w:rPr>
    </w:lvl>
  </w:abstractNum>
  <w:abstractNum w:abstractNumId="11" w15:restartNumberingAfterBreak="0">
    <w:nsid w:val="14BF10FE"/>
    <w:multiLevelType w:val="hybridMultilevel"/>
    <w:tmpl w:val="22C65A24"/>
    <w:lvl w:ilvl="0" w:tplc="0421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hint="default"/>
      </w:rPr>
    </w:lvl>
    <w:lvl w:ilvl="2" w:tplc="04210005">
      <w:start w:val="1"/>
      <w:numFmt w:val="bullet"/>
      <w:lvlText w:val=""/>
      <w:lvlJc w:val="left"/>
      <w:pPr>
        <w:ind w:left="2160" w:hanging="360"/>
      </w:pPr>
      <w:rPr>
        <w:rFonts w:ascii="Wingdings" w:hAnsi="Wingdings" w:hint="default"/>
      </w:rPr>
    </w:lvl>
    <w:lvl w:ilvl="3" w:tplc="04210001">
      <w:start w:val="1"/>
      <w:numFmt w:val="bullet"/>
      <w:lvlText w:val=""/>
      <w:lvlJc w:val="left"/>
      <w:pPr>
        <w:ind w:left="2880" w:hanging="360"/>
      </w:pPr>
      <w:rPr>
        <w:rFonts w:ascii="Symbol" w:hAnsi="Symbol" w:hint="default"/>
      </w:rPr>
    </w:lvl>
    <w:lvl w:ilvl="4" w:tplc="04210003">
      <w:start w:val="1"/>
      <w:numFmt w:val="bullet"/>
      <w:lvlText w:val="o"/>
      <w:lvlJc w:val="left"/>
      <w:pPr>
        <w:ind w:left="3600" w:hanging="360"/>
      </w:pPr>
      <w:rPr>
        <w:rFonts w:ascii="Courier New" w:hAnsi="Courier New" w:hint="default"/>
      </w:rPr>
    </w:lvl>
    <w:lvl w:ilvl="5" w:tplc="04210005">
      <w:start w:val="1"/>
      <w:numFmt w:val="bullet"/>
      <w:lvlText w:val=""/>
      <w:lvlJc w:val="left"/>
      <w:pPr>
        <w:ind w:left="4320" w:hanging="360"/>
      </w:pPr>
      <w:rPr>
        <w:rFonts w:ascii="Wingdings" w:hAnsi="Wingdings" w:hint="default"/>
      </w:rPr>
    </w:lvl>
    <w:lvl w:ilvl="6" w:tplc="04210001">
      <w:start w:val="1"/>
      <w:numFmt w:val="bullet"/>
      <w:lvlText w:val=""/>
      <w:lvlJc w:val="left"/>
      <w:pPr>
        <w:ind w:left="5040" w:hanging="360"/>
      </w:pPr>
      <w:rPr>
        <w:rFonts w:ascii="Symbol" w:hAnsi="Symbol" w:hint="default"/>
      </w:rPr>
    </w:lvl>
    <w:lvl w:ilvl="7" w:tplc="04210003">
      <w:start w:val="1"/>
      <w:numFmt w:val="bullet"/>
      <w:lvlText w:val="o"/>
      <w:lvlJc w:val="left"/>
      <w:pPr>
        <w:ind w:left="5760" w:hanging="360"/>
      </w:pPr>
      <w:rPr>
        <w:rFonts w:ascii="Courier New" w:hAnsi="Courier New" w:hint="default"/>
      </w:rPr>
    </w:lvl>
    <w:lvl w:ilvl="8" w:tplc="04210005">
      <w:start w:val="1"/>
      <w:numFmt w:val="bullet"/>
      <w:lvlText w:val=""/>
      <w:lvlJc w:val="left"/>
      <w:pPr>
        <w:ind w:left="6480" w:hanging="360"/>
      </w:pPr>
      <w:rPr>
        <w:rFonts w:ascii="Wingdings" w:hAnsi="Wingdings" w:hint="default"/>
      </w:rPr>
    </w:lvl>
  </w:abstractNum>
  <w:abstractNum w:abstractNumId="12" w15:restartNumberingAfterBreak="0">
    <w:nsid w:val="1C6914D9"/>
    <w:multiLevelType w:val="hybridMultilevel"/>
    <w:tmpl w:val="D3FCE59A"/>
    <w:lvl w:ilvl="0" w:tplc="21AAC720">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5415ED2"/>
    <w:multiLevelType w:val="multilevel"/>
    <w:tmpl w:val="ECFAB554"/>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4" w15:restartNumberingAfterBreak="0">
    <w:nsid w:val="291672F9"/>
    <w:multiLevelType w:val="multilevel"/>
    <w:tmpl w:val="3C0C2AFA"/>
    <w:lvl w:ilvl="0">
      <w:start w:val="2"/>
      <w:numFmt w:val="decimal"/>
      <w:lvlText w:val="%1."/>
      <w:lvlJc w:val="left"/>
      <w:pPr>
        <w:ind w:left="390" w:hanging="390"/>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15:restartNumberingAfterBreak="0">
    <w:nsid w:val="2B081C7F"/>
    <w:multiLevelType w:val="hybridMultilevel"/>
    <w:tmpl w:val="0FE87D24"/>
    <w:lvl w:ilvl="0" w:tplc="AE3A982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 w15:restartNumberingAfterBreak="0">
    <w:nsid w:val="2F7606F6"/>
    <w:multiLevelType w:val="hybridMultilevel"/>
    <w:tmpl w:val="11C04BEA"/>
    <w:lvl w:ilvl="0" w:tplc="CC6AA42E">
      <w:start w:val="1"/>
      <w:numFmt w:val="decimal"/>
      <w:lvlText w:val="%1."/>
      <w:lvlJc w:val="left"/>
      <w:pPr>
        <w:tabs>
          <w:tab w:val="num" w:pos="720"/>
        </w:tabs>
        <w:ind w:left="720" w:hanging="360"/>
      </w:pPr>
      <w:rPr>
        <w:rFonts w:cs="Times New Roman" w:hint="default"/>
        <w:color w:val="00000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15:restartNumberingAfterBreak="0">
    <w:nsid w:val="3004376C"/>
    <w:multiLevelType w:val="multilevel"/>
    <w:tmpl w:val="E3E6833E"/>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358B5CDE"/>
    <w:multiLevelType w:val="hybridMultilevel"/>
    <w:tmpl w:val="8EC0E7F8"/>
    <w:lvl w:ilvl="0" w:tplc="3022EFF2">
      <w:start w:val="1"/>
      <w:numFmt w:val="decimal"/>
      <w:lvlText w:val="%1."/>
      <w:lvlJc w:val="left"/>
      <w:pPr>
        <w:tabs>
          <w:tab w:val="num" w:pos="1080"/>
        </w:tabs>
        <w:ind w:left="1080" w:hanging="360"/>
      </w:pPr>
      <w:rPr>
        <w:rFonts w:cs="Times New Roman"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B1C08E9E">
      <w:start w:val="1"/>
      <w:numFmt w:val="decimal"/>
      <w:lvlText w:val="(%4)"/>
      <w:lvlJc w:val="left"/>
      <w:pPr>
        <w:tabs>
          <w:tab w:val="num" w:pos="3252"/>
        </w:tabs>
        <w:ind w:left="3252" w:hanging="372"/>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9" w15:restartNumberingAfterBreak="0">
    <w:nsid w:val="386A7ED9"/>
    <w:multiLevelType w:val="hybridMultilevel"/>
    <w:tmpl w:val="6B54D4B4"/>
    <w:lvl w:ilvl="0" w:tplc="8C3EBB22">
      <w:start w:val="1"/>
      <w:numFmt w:val="decimal"/>
      <w:lvlText w:val="%1."/>
      <w:lvlJc w:val="left"/>
      <w:pPr>
        <w:tabs>
          <w:tab w:val="num" w:pos="720"/>
        </w:tabs>
        <w:ind w:left="720" w:hanging="360"/>
      </w:pPr>
      <w:rPr>
        <w:rFonts w:cs="Times New Roman" w:hint="default"/>
      </w:rPr>
    </w:lvl>
    <w:lvl w:ilvl="1" w:tplc="84CC0A46">
      <w:numFmt w:val="none"/>
      <w:lvlText w:val=""/>
      <w:lvlJc w:val="left"/>
      <w:pPr>
        <w:tabs>
          <w:tab w:val="num" w:pos="360"/>
        </w:tabs>
      </w:pPr>
      <w:rPr>
        <w:rFonts w:cs="Times New Roman"/>
      </w:rPr>
    </w:lvl>
    <w:lvl w:ilvl="2" w:tplc="8112F4AC">
      <w:numFmt w:val="none"/>
      <w:lvlText w:val=""/>
      <w:lvlJc w:val="left"/>
      <w:pPr>
        <w:tabs>
          <w:tab w:val="num" w:pos="360"/>
        </w:tabs>
      </w:pPr>
      <w:rPr>
        <w:rFonts w:cs="Times New Roman"/>
      </w:rPr>
    </w:lvl>
    <w:lvl w:ilvl="3" w:tplc="2D324D2A">
      <w:numFmt w:val="none"/>
      <w:lvlText w:val=""/>
      <w:lvlJc w:val="left"/>
      <w:pPr>
        <w:tabs>
          <w:tab w:val="num" w:pos="360"/>
        </w:tabs>
      </w:pPr>
      <w:rPr>
        <w:rFonts w:cs="Times New Roman"/>
      </w:rPr>
    </w:lvl>
    <w:lvl w:ilvl="4" w:tplc="B0FAE736">
      <w:numFmt w:val="none"/>
      <w:lvlText w:val=""/>
      <w:lvlJc w:val="left"/>
      <w:pPr>
        <w:tabs>
          <w:tab w:val="num" w:pos="360"/>
        </w:tabs>
      </w:pPr>
      <w:rPr>
        <w:rFonts w:cs="Times New Roman"/>
      </w:rPr>
    </w:lvl>
    <w:lvl w:ilvl="5" w:tplc="B60464D2">
      <w:numFmt w:val="none"/>
      <w:lvlText w:val=""/>
      <w:lvlJc w:val="left"/>
      <w:pPr>
        <w:tabs>
          <w:tab w:val="num" w:pos="360"/>
        </w:tabs>
      </w:pPr>
      <w:rPr>
        <w:rFonts w:cs="Times New Roman"/>
      </w:rPr>
    </w:lvl>
    <w:lvl w:ilvl="6" w:tplc="65807C4E">
      <w:numFmt w:val="none"/>
      <w:lvlText w:val=""/>
      <w:lvlJc w:val="left"/>
      <w:pPr>
        <w:tabs>
          <w:tab w:val="num" w:pos="360"/>
        </w:tabs>
      </w:pPr>
      <w:rPr>
        <w:rFonts w:cs="Times New Roman"/>
      </w:rPr>
    </w:lvl>
    <w:lvl w:ilvl="7" w:tplc="3B62911C">
      <w:numFmt w:val="none"/>
      <w:lvlText w:val=""/>
      <w:lvlJc w:val="left"/>
      <w:pPr>
        <w:tabs>
          <w:tab w:val="num" w:pos="360"/>
        </w:tabs>
      </w:pPr>
      <w:rPr>
        <w:rFonts w:cs="Times New Roman"/>
      </w:rPr>
    </w:lvl>
    <w:lvl w:ilvl="8" w:tplc="62CEF992">
      <w:numFmt w:val="none"/>
      <w:lvlText w:val=""/>
      <w:lvlJc w:val="left"/>
      <w:pPr>
        <w:tabs>
          <w:tab w:val="num" w:pos="360"/>
        </w:tabs>
      </w:pPr>
      <w:rPr>
        <w:rFonts w:cs="Times New Roman"/>
      </w:rPr>
    </w:lvl>
  </w:abstractNum>
  <w:abstractNum w:abstractNumId="20" w15:restartNumberingAfterBreak="0">
    <w:nsid w:val="3C8F0954"/>
    <w:multiLevelType w:val="hybridMultilevel"/>
    <w:tmpl w:val="1836290C"/>
    <w:lvl w:ilvl="0" w:tplc="0409000F">
      <w:start w:val="1"/>
      <w:numFmt w:val="decimal"/>
      <w:lvlText w:val="%1."/>
      <w:lvlJc w:val="left"/>
      <w:pPr>
        <w:ind w:left="900" w:hanging="360"/>
      </w:pPr>
      <w:rPr>
        <w:rFonts w:cs="Times New Roman"/>
      </w:rPr>
    </w:lvl>
    <w:lvl w:ilvl="1" w:tplc="04090019">
      <w:start w:val="1"/>
      <w:numFmt w:val="lowerLetter"/>
      <w:lvlText w:val="%2."/>
      <w:lvlJc w:val="left"/>
      <w:pPr>
        <w:ind w:left="1620" w:hanging="360"/>
      </w:pPr>
      <w:rPr>
        <w:rFonts w:cs="Times New Roman"/>
      </w:rPr>
    </w:lvl>
    <w:lvl w:ilvl="2" w:tplc="0409001B">
      <w:start w:val="1"/>
      <w:numFmt w:val="lowerRoman"/>
      <w:lvlText w:val="%3."/>
      <w:lvlJc w:val="right"/>
      <w:pPr>
        <w:ind w:left="2340" w:hanging="180"/>
      </w:pPr>
      <w:rPr>
        <w:rFonts w:cs="Times New Roman"/>
      </w:rPr>
    </w:lvl>
    <w:lvl w:ilvl="3" w:tplc="0409000F">
      <w:start w:val="1"/>
      <w:numFmt w:val="decimal"/>
      <w:lvlText w:val="%4."/>
      <w:lvlJc w:val="left"/>
      <w:pPr>
        <w:ind w:left="3060" w:hanging="360"/>
      </w:pPr>
      <w:rPr>
        <w:rFonts w:cs="Times New Roman"/>
      </w:rPr>
    </w:lvl>
    <w:lvl w:ilvl="4" w:tplc="04090019">
      <w:start w:val="1"/>
      <w:numFmt w:val="lowerLetter"/>
      <w:lvlText w:val="%5."/>
      <w:lvlJc w:val="left"/>
      <w:pPr>
        <w:ind w:left="3780" w:hanging="360"/>
      </w:pPr>
      <w:rPr>
        <w:rFonts w:cs="Times New Roman"/>
      </w:rPr>
    </w:lvl>
    <w:lvl w:ilvl="5" w:tplc="0409001B">
      <w:start w:val="1"/>
      <w:numFmt w:val="lowerRoman"/>
      <w:lvlText w:val="%6."/>
      <w:lvlJc w:val="right"/>
      <w:pPr>
        <w:ind w:left="4500" w:hanging="180"/>
      </w:pPr>
      <w:rPr>
        <w:rFonts w:cs="Times New Roman"/>
      </w:rPr>
    </w:lvl>
    <w:lvl w:ilvl="6" w:tplc="0409000F">
      <w:start w:val="1"/>
      <w:numFmt w:val="decimal"/>
      <w:lvlText w:val="%7."/>
      <w:lvlJc w:val="left"/>
      <w:pPr>
        <w:ind w:left="5220" w:hanging="360"/>
      </w:pPr>
      <w:rPr>
        <w:rFonts w:cs="Times New Roman"/>
      </w:rPr>
    </w:lvl>
    <w:lvl w:ilvl="7" w:tplc="04090019">
      <w:start w:val="1"/>
      <w:numFmt w:val="lowerLetter"/>
      <w:lvlText w:val="%8."/>
      <w:lvlJc w:val="left"/>
      <w:pPr>
        <w:ind w:left="5940" w:hanging="360"/>
      </w:pPr>
      <w:rPr>
        <w:rFonts w:cs="Times New Roman"/>
      </w:rPr>
    </w:lvl>
    <w:lvl w:ilvl="8" w:tplc="0409001B">
      <w:start w:val="1"/>
      <w:numFmt w:val="lowerRoman"/>
      <w:lvlText w:val="%9."/>
      <w:lvlJc w:val="right"/>
      <w:pPr>
        <w:ind w:left="6660" w:hanging="180"/>
      </w:pPr>
      <w:rPr>
        <w:rFonts w:cs="Times New Roman"/>
      </w:rPr>
    </w:lvl>
  </w:abstractNum>
  <w:abstractNum w:abstractNumId="21" w15:restartNumberingAfterBreak="0">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2" w15:restartNumberingAfterBreak="0">
    <w:nsid w:val="43141B49"/>
    <w:multiLevelType w:val="hybridMultilevel"/>
    <w:tmpl w:val="CBA04AAE"/>
    <w:lvl w:ilvl="0" w:tplc="4AD89748">
      <w:start w:val="1"/>
      <w:numFmt w:val="decimal"/>
      <w:lvlText w:val="%1."/>
      <w:lvlJc w:val="left"/>
      <w:pPr>
        <w:tabs>
          <w:tab w:val="num" w:pos="737"/>
        </w:tabs>
        <w:ind w:left="851" w:hanging="284"/>
      </w:pPr>
      <w:rPr>
        <w:rFonts w:cs="Times New Roman" w:hint="default"/>
      </w:rPr>
    </w:lvl>
    <w:lvl w:ilvl="1" w:tplc="88CA573C">
      <w:start w:val="5"/>
      <w:numFmt w:val="upperRoman"/>
      <w:lvlText w:val="%2."/>
      <w:lvlJc w:val="left"/>
      <w:pPr>
        <w:tabs>
          <w:tab w:val="num" w:pos="1800"/>
        </w:tabs>
        <w:ind w:left="1800" w:hanging="72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4BA68C4"/>
    <w:multiLevelType w:val="hybridMultilevel"/>
    <w:tmpl w:val="17BE12C4"/>
    <w:lvl w:ilvl="0" w:tplc="2EB8BD7C">
      <w:start w:val="1"/>
      <w:numFmt w:val="decimal"/>
      <w:lvlText w:val="%1)"/>
      <w:lvlJc w:val="left"/>
      <w:pPr>
        <w:tabs>
          <w:tab w:val="num" w:pos="553"/>
        </w:tabs>
        <w:ind w:left="553" w:hanging="397"/>
      </w:pPr>
      <w:rPr>
        <w:rFonts w:ascii="Times New Roman" w:eastAsia="Times New Roman" w:hAnsi="Times New Roman" w:cs="Times New Roman"/>
        <w:b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CB22076"/>
    <w:multiLevelType w:val="hybridMultilevel"/>
    <w:tmpl w:val="FDCAF4E4"/>
    <w:lvl w:ilvl="0" w:tplc="04090001">
      <w:start w:val="1"/>
      <w:numFmt w:val="bullet"/>
      <w:lvlText w:val=""/>
      <w:lvlJc w:val="left"/>
      <w:pPr>
        <w:tabs>
          <w:tab w:val="num" w:pos="1080"/>
        </w:tabs>
        <w:ind w:left="1080" w:hanging="360"/>
      </w:pPr>
      <w:rPr>
        <w:rFonts w:ascii="Symbol" w:hAnsi="Symbol" w:hint="default"/>
      </w:rPr>
    </w:lvl>
    <w:lvl w:ilvl="1" w:tplc="78A28470">
      <w:start w:val="1"/>
      <w:numFmt w:val="bullet"/>
      <w:lvlText w:val="-"/>
      <w:lvlJc w:val="left"/>
      <w:pPr>
        <w:tabs>
          <w:tab w:val="num" w:pos="1800"/>
        </w:tabs>
        <w:ind w:left="1800" w:hanging="360"/>
      </w:pPr>
      <w:rPr>
        <w:rFonts w:ascii="Times New Roman" w:hAnsi="Times New Roman" w:hint="default"/>
      </w:rPr>
    </w:lvl>
    <w:lvl w:ilvl="2" w:tplc="D4FC712E">
      <w:start w:val="1"/>
      <w:numFmt w:val="lowerLetter"/>
      <w:lvlText w:val="%3."/>
      <w:lvlJc w:val="left"/>
      <w:pPr>
        <w:tabs>
          <w:tab w:val="num" w:pos="3510"/>
        </w:tabs>
        <w:ind w:left="3510" w:hanging="1170"/>
      </w:pPr>
      <w:rPr>
        <w:rFonts w:cs="Times New Roman" w:hint="default"/>
      </w:rPr>
    </w:lvl>
    <w:lvl w:ilvl="3" w:tplc="7460F166">
      <w:start w:val="1"/>
      <w:numFmt w:val="decimal"/>
      <w:lvlText w:val="%4."/>
      <w:lvlJc w:val="left"/>
      <w:pPr>
        <w:tabs>
          <w:tab w:val="num" w:pos="3240"/>
        </w:tabs>
        <w:ind w:left="3240" w:hanging="360"/>
      </w:pPr>
      <w:rPr>
        <w:rFonts w:cs="Times New Roman" w:hint="default"/>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15:restartNumberingAfterBreak="0">
    <w:nsid w:val="52B81AD0"/>
    <w:multiLevelType w:val="hybridMultilevel"/>
    <w:tmpl w:val="A1802D48"/>
    <w:lvl w:ilvl="0" w:tplc="E7F2F5C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53430B96"/>
    <w:multiLevelType w:val="hybridMultilevel"/>
    <w:tmpl w:val="5FC46D1E"/>
    <w:lvl w:ilvl="0" w:tplc="6FD4B44E">
      <w:start w:val="1"/>
      <w:numFmt w:val="lowerLetter"/>
      <w:lvlText w:val="%1."/>
      <w:lvlJc w:val="left"/>
      <w:pPr>
        <w:tabs>
          <w:tab w:val="num" w:pos="1418"/>
        </w:tabs>
        <w:ind w:left="1418" w:hanging="11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7" w15:restartNumberingAfterBreak="0">
    <w:nsid w:val="5E2879E0"/>
    <w:multiLevelType w:val="hybridMultilevel"/>
    <w:tmpl w:val="FAAC41A8"/>
    <w:lvl w:ilvl="0" w:tplc="0B6C9B2E">
      <w:start w:val="1"/>
      <w:numFmt w:val="decimal"/>
      <w:lvlText w:val="(%1)"/>
      <w:lvlJc w:val="left"/>
      <w:pPr>
        <w:tabs>
          <w:tab w:val="num" w:pos="1440"/>
        </w:tabs>
        <w:ind w:left="1440" w:hanging="360"/>
      </w:pPr>
      <w:rPr>
        <w:rFonts w:cs="Times New Roman" w:hint="default"/>
      </w:rPr>
    </w:lvl>
    <w:lvl w:ilvl="1" w:tplc="428ED282">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E384EDC"/>
    <w:multiLevelType w:val="hybridMultilevel"/>
    <w:tmpl w:val="0638D822"/>
    <w:lvl w:ilvl="0" w:tplc="894A5AC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9D132FA"/>
    <w:multiLevelType w:val="hybridMultilevel"/>
    <w:tmpl w:val="219E09E0"/>
    <w:lvl w:ilvl="0" w:tplc="F42E0918">
      <w:start w:val="1"/>
      <w:numFmt w:val="decimal"/>
      <w:lvlText w:val="(%1)"/>
      <w:lvlJc w:val="left"/>
      <w:pPr>
        <w:tabs>
          <w:tab w:val="num" w:pos="732"/>
        </w:tabs>
        <w:ind w:left="732" w:hanging="37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D64098"/>
    <w:multiLevelType w:val="hybridMultilevel"/>
    <w:tmpl w:val="90C444D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1" w15:restartNumberingAfterBreak="0">
    <w:nsid w:val="6D7E4B8C"/>
    <w:multiLevelType w:val="hybridMultilevel"/>
    <w:tmpl w:val="F6B4021A"/>
    <w:lvl w:ilvl="0" w:tplc="9C74AD5E">
      <w:start w:val="1"/>
      <w:numFmt w:val="decimal"/>
      <w:lvlText w:val="%1."/>
      <w:lvlJc w:val="left"/>
      <w:pPr>
        <w:tabs>
          <w:tab w:val="num" w:pos="851"/>
        </w:tabs>
        <w:ind w:left="851"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15:restartNumberingAfterBreak="0">
    <w:nsid w:val="72015F61"/>
    <w:multiLevelType w:val="multilevel"/>
    <w:tmpl w:val="1F403586"/>
    <w:lvl w:ilvl="0">
      <w:start w:val="1"/>
      <w:numFmt w:val="decimal"/>
      <w:lvlText w:val="%1"/>
      <w:lvlJc w:val="left"/>
      <w:pPr>
        <w:ind w:left="360" w:hanging="360"/>
      </w:pPr>
      <w:rPr>
        <w:rFonts w:cs="Times New Roman" w:hint="default"/>
        <w:b w:val="0"/>
      </w:rPr>
    </w:lvl>
    <w:lvl w:ilvl="1">
      <w:start w:val="1"/>
      <w:numFmt w:val="decimal"/>
      <w:lvlText w:val="%1.%2"/>
      <w:lvlJc w:val="left"/>
      <w:pPr>
        <w:ind w:left="1080" w:hanging="360"/>
      </w:pPr>
      <w:rPr>
        <w:rFonts w:cs="Times New Roman" w:hint="default"/>
        <w:b/>
      </w:rPr>
    </w:lvl>
    <w:lvl w:ilvl="2">
      <w:start w:val="1"/>
      <w:numFmt w:val="decimal"/>
      <w:lvlText w:val="%1.%2.%3"/>
      <w:lvlJc w:val="left"/>
      <w:pPr>
        <w:ind w:left="2160" w:hanging="720"/>
      </w:pPr>
      <w:rPr>
        <w:rFonts w:cs="Times New Roman" w:hint="default"/>
        <w:b w:val="0"/>
      </w:rPr>
    </w:lvl>
    <w:lvl w:ilvl="3">
      <w:start w:val="1"/>
      <w:numFmt w:val="decimal"/>
      <w:lvlText w:val="%1.%2.%3.%4"/>
      <w:lvlJc w:val="left"/>
      <w:pPr>
        <w:ind w:left="3240" w:hanging="1080"/>
      </w:pPr>
      <w:rPr>
        <w:rFonts w:cs="Times New Roman" w:hint="default"/>
        <w:b w:val="0"/>
      </w:rPr>
    </w:lvl>
    <w:lvl w:ilvl="4">
      <w:start w:val="1"/>
      <w:numFmt w:val="decimal"/>
      <w:lvlText w:val="%1.%2.%3.%4.%5"/>
      <w:lvlJc w:val="left"/>
      <w:pPr>
        <w:ind w:left="3960" w:hanging="1080"/>
      </w:pPr>
      <w:rPr>
        <w:rFonts w:cs="Times New Roman" w:hint="default"/>
        <w:b w:val="0"/>
      </w:rPr>
    </w:lvl>
    <w:lvl w:ilvl="5">
      <w:start w:val="1"/>
      <w:numFmt w:val="decimal"/>
      <w:lvlText w:val="%1.%2.%3.%4.%5.%6"/>
      <w:lvlJc w:val="left"/>
      <w:pPr>
        <w:ind w:left="5040" w:hanging="1440"/>
      </w:pPr>
      <w:rPr>
        <w:rFonts w:cs="Times New Roman" w:hint="default"/>
        <w:b w:val="0"/>
      </w:rPr>
    </w:lvl>
    <w:lvl w:ilvl="6">
      <w:start w:val="1"/>
      <w:numFmt w:val="decimal"/>
      <w:lvlText w:val="%1.%2.%3.%4.%5.%6.%7"/>
      <w:lvlJc w:val="left"/>
      <w:pPr>
        <w:ind w:left="5760" w:hanging="1440"/>
      </w:pPr>
      <w:rPr>
        <w:rFonts w:cs="Times New Roman" w:hint="default"/>
        <w:b w:val="0"/>
      </w:rPr>
    </w:lvl>
    <w:lvl w:ilvl="7">
      <w:start w:val="1"/>
      <w:numFmt w:val="decimal"/>
      <w:lvlText w:val="%1.%2.%3.%4.%5.%6.%7.%8"/>
      <w:lvlJc w:val="left"/>
      <w:pPr>
        <w:ind w:left="6840" w:hanging="1800"/>
      </w:pPr>
      <w:rPr>
        <w:rFonts w:cs="Times New Roman" w:hint="default"/>
        <w:b w:val="0"/>
      </w:rPr>
    </w:lvl>
    <w:lvl w:ilvl="8">
      <w:start w:val="1"/>
      <w:numFmt w:val="decimal"/>
      <w:lvlText w:val="%1.%2.%3.%4.%5.%6.%7.%8.%9"/>
      <w:lvlJc w:val="left"/>
      <w:pPr>
        <w:ind w:left="7560" w:hanging="1800"/>
      </w:pPr>
      <w:rPr>
        <w:rFonts w:cs="Times New Roman" w:hint="default"/>
        <w:b w:val="0"/>
      </w:rPr>
    </w:lvl>
  </w:abstractNum>
  <w:num w:numId="1">
    <w:abstractNumId w:val="19"/>
  </w:num>
  <w:num w:numId="2">
    <w:abstractNumId w:val="10"/>
  </w:num>
  <w:num w:numId="3">
    <w:abstractNumId w:val="24"/>
  </w:num>
  <w:num w:numId="4">
    <w:abstractNumId w:val="12"/>
  </w:num>
  <w:num w:numId="5">
    <w:abstractNumId w:val="29"/>
  </w:num>
  <w:num w:numId="6">
    <w:abstractNumId w:val="15"/>
  </w:num>
  <w:num w:numId="7">
    <w:abstractNumId w:val="16"/>
  </w:num>
  <w:num w:numId="8">
    <w:abstractNumId w:val="27"/>
  </w:num>
  <w:num w:numId="9">
    <w:abstractNumId w:val="21"/>
  </w:num>
  <w:num w:numId="10">
    <w:abstractNumId w:val="30"/>
  </w:num>
  <w:num w:numId="11">
    <w:abstractNumId w:val="20"/>
  </w:num>
  <w:num w:numId="12">
    <w:abstractNumId w:val="31"/>
  </w:num>
  <w:num w:numId="13">
    <w:abstractNumId w:val="23"/>
  </w:num>
  <w:num w:numId="14">
    <w:abstractNumId w:val="32"/>
  </w:num>
  <w:num w:numId="15">
    <w:abstractNumId w:val="22"/>
  </w:num>
  <w:num w:numId="16">
    <w:abstractNumId w:val="26"/>
  </w:num>
  <w:num w:numId="17">
    <w:abstractNumId w:val="11"/>
  </w:num>
  <w:num w:numId="18">
    <w:abstractNumId w:val="1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3"/>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28"/>
  </w:num>
  <w:num w:numId="40">
    <w:abstractNumId w:val="18"/>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20"/>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2486"/>
    <w:rsid w:val="000326F5"/>
    <w:rsid w:val="000337BB"/>
    <w:rsid w:val="0003563C"/>
    <w:rsid w:val="00035B61"/>
    <w:rsid w:val="0004031B"/>
    <w:rsid w:val="00041A16"/>
    <w:rsid w:val="00041B71"/>
    <w:rsid w:val="0004631D"/>
    <w:rsid w:val="00046338"/>
    <w:rsid w:val="000465E3"/>
    <w:rsid w:val="000477CC"/>
    <w:rsid w:val="00055C72"/>
    <w:rsid w:val="00056B27"/>
    <w:rsid w:val="0005742D"/>
    <w:rsid w:val="000604C2"/>
    <w:rsid w:val="00063E9F"/>
    <w:rsid w:val="00064DD2"/>
    <w:rsid w:val="000709A5"/>
    <w:rsid w:val="00071A92"/>
    <w:rsid w:val="00076571"/>
    <w:rsid w:val="00080F66"/>
    <w:rsid w:val="00081DBB"/>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3067"/>
    <w:rsid w:val="000C581F"/>
    <w:rsid w:val="000C7CEC"/>
    <w:rsid w:val="000D2ADA"/>
    <w:rsid w:val="000D38B6"/>
    <w:rsid w:val="000D411F"/>
    <w:rsid w:val="000D7BDC"/>
    <w:rsid w:val="000E0E8A"/>
    <w:rsid w:val="000E4899"/>
    <w:rsid w:val="000E5D4F"/>
    <w:rsid w:val="000F7B80"/>
    <w:rsid w:val="000F7F90"/>
    <w:rsid w:val="00102767"/>
    <w:rsid w:val="00102B3A"/>
    <w:rsid w:val="00103941"/>
    <w:rsid w:val="00104FCA"/>
    <w:rsid w:val="00107BDA"/>
    <w:rsid w:val="00107F00"/>
    <w:rsid w:val="00110F3C"/>
    <w:rsid w:val="001123DB"/>
    <w:rsid w:val="00113C75"/>
    <w:rsid w:val="0011507F"/>
    <w:rsid w:val="00120A45"/>
    <w:rsid w:val="001217A0"/>
    <w:rsid w:val="00123F03"/>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30"/>
    <w:rsid w:val="00173B73"/>
    <w:rsid w:val="001818E5"/>
    <w:rsid w:val="00181BCF"/>
    <w:rsid w:val="00185DFB"/>
    <w:rsid w:val="00190F9B"/>
    <w:rsid w:val="00191AF0"/>
    <w:rsid w:val="001930A4"/>
    <w:rsid w:val="00193DF6"/>
    <w:rsid w:val="00194465"/>
    <w:rsid w:val="00194792"/>
    <w:rsid w:val="00194C6F"/>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24A2"/>
    <w:rsid w:val="002C6831"/>
    <w:rsid w:val="002C6BD1"/>
    <w:rsid w:val="002C73D1"/>
    <w:rsid w:val="002D4DE0"/>
    <w:rsid w:val="002D66AC"/>
    <w:rsid w:val="002E0012"/>
    <w:rsid w:val="002E0C58"/>
    <w:rsid w:val="002E6B49"/>
    <w:rsid w:val="002F2DD5"/>
    <w:rsid w:val="002F2E6C"/>
    <w:rsid w:val="002F4316"/>
    <w:rsid w:val="002F5403"/>
    <w:rsid w:val="002F6C13"/>
    <w:rsid w:val="002F7205"/>
    <w:rsid w:val="00300D77"/>
    <w:rsid w:val="0030155F"/>
    <w:rsid w:val="00302050"/>
    <w:rsid w:val="00304910"/>
    <w:rsid w:val="00310D5F"/>
    <w:rsid w:val="00312FDA"/>
    <w:rsid w:val="00313444"/>
    <w:rsid w:val="003162CD"/>
    <w:rsid w:val="003237BF"/>
    <w:rsid w:val="00323A2D"/>
    <w:rsid w:val="00323D41"/>
    <w:rsid w:val="003242D8"/>
    <w:rsid w:val="003243F1"/>
    <w:rsid w:val="0032503A"/>
    <w:rsid w:val="00325764"/>
    <w:rsid w:val="00326988"/>
    <w:rsid w:val="0033332D"/>
    <w:rsid w:val="00333682"/>
    <w:rsid w:val="003408F4"/>
    <w:rsid w:val="00341D65"/>
    <w:rsid w:val="0034647C"/>
    <w:rsid w:val="003519E0"/>
    <w:rsid w:val="00353959"/>
    <w:rsid w:val="00353F89"/>
    <w:rsid w:val="00354B20"/>
    <w:rsid w:val="00355DB1"/>
    <w:rsid w:val="00355F9C"/>
    <w:rsid w:val="00356558"/>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3ADE"/>
    <w:rsid w:val="0039444A"/>
    <w:rsid w:val="0039505E"/>
    <w:rsid w:val="00395563"/>
    <w:rsid w:val="00397BDC"/>
    <w:rsid w:val="003A0C28"/>
    <w:rsid w:val="003A18FB"/>
    <w:rsid w:val="003A1A7E"/>
    <w:rsid w:val="003A2A46"/>
    <w:rsid w:val="003A4DDA"/>
    <w:rsid w:val="003A57B3"/>
    <w:rsid w:val="003A5F2B"/>
    <w:rsid w:val="003A652A"/>
    <w:rsid w:val="003A760B"/>
    <w:rsid w:val="003A7818"/>
    <w:rsid w:val="003B04FE"/>
    <w:rsid w:val="003B45AD"/>
    <w:rsid w:val="003C029B"/>
    <w:rsid w:val="003C3F1D"/>
    <w:rsid w:val="003C6702"/>
    <w:rsid w:val="003D0DB8"/>
    <w:rsid w:val="003D1644"/>
    <w:rsid w:val="003D3812"/>
    <w:rsid w:val="003D4A09"/>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6B54"/>
    <w:rsid w:val="0045736B"/>
    <w:rsid w:val="004600C2"/>
    <w:rsid w:val="00461A13"/>
    <w:rsid w:val="004632AD"/>
    <w:rsid w:val="00466D8A"/>
    <w:rsid w:val="004725B9"/>
    <w:rsid w:val="00476399"/>
    <w:rsid w:val="00482EEF"/>
    <w:rsid w:val="004838D5"/>
    <w:rsid w:val="0048588D"/>
    <w:rsid w:val="00486339"/>
    <w:rsid w:val="00493DCF"/>
    <w:rsid w:val="00494121"/>
    <w:rsid w:val="0049455B"/>
    <w:rsid w:val="004A043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0243"/>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2D66"/>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4DD8"/>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D135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47C7E"/>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86E"/>
    <w:rsid w:val="006B1694"/>
    <w:rsid w:val="006B29B3"/>
    <w:rsid w:val="006B41E6"/>
    <w:rsid w:val="006B4967"/>
    <w:rsid w:val="006B6137"/>
    <w:rsid w:val="006B6CD3"/>
    <w:rsid w:val="006B74CC"/>
    <w:rsid w:val="006C1B5B"/>
    <w:rsid w:val="006C266E"/>
    <w:rsid w:val="006C5AC9"/>
    <w:rsid w:val="006C6894"/>
    <w:rsid w:val="006D0051"/>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34307"/>
    <w:rsid w:val="0073475A"/>
    <w:rsid w:val="00740219"/>
    <w:rsid w:val="00742480"/>
    <w:rsid w:val="0074349F"/>
    <w:rsid w:val="00744387"/>
    <w:rsid w:val="007444D5"/>
    <w:rsid w:val="0074799E"/>
    <w:rsid w:val="00747AB7"/>
    <w:rsid w:val="00754436"/>
    <w:rsid w:val="00756AE5"/>
    <w:rsid w:val="00756BF4"/>
    <w:rsid w:val="00760C61"/>
    <w:rsid w:val="00762A08"/>
    <w:rsid w:val="00766C70"/>
    <w:rsid w:val="00767881"/>
    <w:rsid w:val="00767E88"/>
    <w:rsid w:val="00773DD8"/>
    <w:rsid w:val="007840FB"/>
    <w:rsid w:val="00786FC8"/>
    <w:rsid w:val="00787751"/>
    <w:rsid w:val="00791FFA"/>
    <w:rsid w:val="00794B63"/>
    <w:rsid w:val="0079566D"/>
    <w:rsid w:val="007A0146"/>
    <w:rsid w:val="007A1535"/>
    <w:rsid w:val="007A3157"/>
    <w:rsid w:val="007A45D3"/>
    <w:rsid w:val="007A7EA9"/>
    <w:rsid w:val="007B1B75"/>
    <w:rsid w:val="007B1EAE"/>
    <w:rsid w:val="007B3261"/>
    <w:rsid w:val="007B3825"/>
    <w:rsid w:val="007B3EBA"/>
    <w:rsid w:val="007B6814"/>
    <w:rsid w:val="007C1133"/>
    <w:rsid w:val="007C1A92"/>
    <w:rsid w:val="007C462B"/>
    <w:rsid w:val="007C714B"/>
    <w:rsid w:val="007C7FB4"/>
    <w:rsid w:val="007D15FA"/>
    <w:rsid w:val="007E0103"/>
    <w:rsid w:val="007E23CF"/>
    <w:rsid w:val="007F0751"/>
    <w:rsid w:val="007F6C95"/>
    <w:rsid w:val="007F734E"/>
    <w:rsid w:val="007F75B9"/>
    <w:rsid w:val="0080359B"/>
    <w:rsid w:val="00805330"/>
    <w:rsid w:val="00805625"/>
    <w:rsid w:val="00811111"/>
    <w:rsid w:val="0081437B"/>
    <w:rsid w:val="00814C4A"/>
    <w:rsid w:val="00815445"/>
    <w:rsid w:val="008234E0"/>
    <w:rsid w:val="008251BF"/>
    <w:rsid w:val="00826928"/>
    <w:rsid w:val="00834FB8"/>
    <w:rsid w:val="008378F5"/>
    <w:rsid w:val="00844F39"/>
    <w:rsid w:val="0084575C"/>
    <w:rsid w:val="00846B32"/>
    <w:rsid w:val="00847A56"/>
    <w:rsid w:val="00852C5A"/>
    <w:rsid w:val="00854824"/>
    <w:rsid w:val="00854DF4"/>
    <w:rsid w:val="008575C7"/>
    <w:rsid w:val="00857CC8"/>
    <w:rsid w:val="00860648"/>
    <w:rsid w:val="00860A80"/>
    <w:rsid w:val="00860D7E"/>
    <w:rsid w:val="00861608"/>
    <w:rsid w:val="0086574E"/>
    <w:rsid w:val="008659A5"/>
    <w:rsid w:val="00865B35"/>
    <w:rsid w:val="008662C3"/>
    <w:rsid w:val="0086674B"/>
    <w:rsid w:val="00866F8F"/>
    <w:rsid w:val="008723FD"/>
    <w:rsid w:val="00873B07"/>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E7640"/>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B7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01CC"/>
    <w:rsid w:val="009A66F7"/>
    <w:rsid w:val="009A7B91"/>
    <w:rsid w:val="009B1511"/>
    <w:rsid w:val="009B4192"/>
    <w:rsid w:val="009B5291"/>
    <w:rsid w:val="009B6DD6"/>
    <w:rsid w:val="009C575C"/>
    <w:rsid w:val="009C585B"/>
    <w:rsid w:val="009D52F1"/>
    <w:rsid w:val="009D72FD"/>
    <w:rsid w:val="009E2615"/>
    <w:rsid w:val="009E261E"/>
    <w:rsid w:val="009E640A"/>
    <w:rsid w:val="009F0597"/>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2A06"/>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780"/>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3308"/>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1D51"/>
    <w:rsid w:val="00BC20CF"/>
    <w:rsid w:val="00BC2197"/>
    <w:rsid w:val="00BC21DD"/>
    <w:rsid w:val="00BC39EE"/>
    <w:rsid w:val="00BC3F52"/>
    <w:rsid w:val="00BC4533"/>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14E73"/>
    <w:rsid w:val="00C2006C"/>
    <w:rsid w:val="00C205DA"/>
    <w:rsid w:val="00C21854"/>
    <w:rsid w:val="00C22A32"/>
    <w:rsid w:val="00C238FE"/>
    <w:rsid w:val="00C23E95"/>
    <w:rsid w:val="00C24097"/>
    <w:rsid w:val="00C25CFB"/>
    <w:rsid w:val="00C27636"/>
    <w:rsid w:val="00C33305"/>
    <w:rsid w:val="00C335F5"/>
    <w:rsid w:val="00C35017"/>
    <w:rsid w:val="00C354BB"/>
    <w:rsid w:val="00C36B00"/>
    <w:rsid w:val="00C37CD7"/>
    <w:rsid w:val="00C40B3C"/>
    <w:rsid w:val="00C42D08"/>
    <w:rsid w:val="00C45327"/>
    <w:rsid w:val="00C51243"/>
    <w:rsid w:val="00C51698"/>
    <w:rsid w:val="00C51D0A"/>
    <w:rsid w:val="00C56E38"/>
    <w:rsid w:val="00C603F3"/>
    <w:rsid w:val="00C60490"/>
    <w:rsid w:val="00C60FA0"/>
    <w:rsid w:val="00C616BC"/>
    <w:rsid w:val="00C62635"/>
    <w:rsid w:val="00C6361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60CB"/>
    <w:rsid w:val="00CC7327"/>
    <w:rsid w:val="00CD570A"/>
    <w:rsid w:val="00CD79E7"/>
    <w:rsid w:val="00CE1CE5"/>
    <w:rsid w:val="00CE2B34"/>
    <w:rsid w:val="00CE6484"/>
    <w:rsid w:val="00CE7FE4"/>
    <w:rsid w:val="00CF026B"/>
    <w:rsid w:val="00CF02B0"/>
    <w:rsid w:val="00CF1C1C"/>
    <w:rsid w:val="00CF2D22"/>
    <w:rsid w:val="00CF4DEC"/>
    <w:rsid w:val="00CF508F"/>
    <w:rsid w:val="00CF75EB"/>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0A6B"/>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115B"/>
    <w:rsid w:val="00D73687"/>
    <w:rsid w:val="00D7440F"/>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5922"/>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381E"/>
    <w:rsid w:val="00E94983"/>
    <w:rsid w:val="00EA10BA"/>
    <w:rsid w:val="00EA2DEB"/>
    <w:rsid w:val="00EA47C6"/>
    <w:rsid w:val="00EB118E"/>
    <w:rsid w:val="00EB3A6A"/>
    <w:rsid w:val="00EB68B3"/>
    <w:rsid w:val="00EB6C74"/>
    <w:rsid w:val="00EB7AD2"/>
    <w:rsid w:val="00EC0885"/>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11A"/>
    <w:rsid w:val="00F2078B"/>
    <w:rsid w:val="00F21B82"/>
    <w:rsid w:val="00F23538"/>
    <w:rsid w:val="00F262E9"/>
    <w:rsid w:val="00F357BD"/>
    <w:rsid w:val="00F35E4C"/>
    <w:rsid w:val="00F367A8"/>
    <w:rsid w:val="00F42E53"/>
    <w:rsid w:val="00F43F20"/>
    <w:rsid w:val="00F44225"/>
    <w:rsid w:val="00F479AD"/>
    <w:rsid w:val="00F53A35"/>
    <w:rsid w:val="00F540DE"/>
    <w:rsid w:val="00F55277"/>
    <w:rsid w:val="00F5626B"/>
    <w:rsid w:val="00F56F1C"/>
    <w:rsid w:val="00F57178"/>
    <w:rsid w:val="00F610DD"/>
    <w:rsid w:val="00F612AB"/>
    <w:rsid w:val="00F62F55"/>
    <w:rsid w:val="00F63BB0"/>
    <w:rsid w:val="00F63BF8"/>
    <w:rsid w:val="00F7182B"/>
    <w:rsid w:val="00F73660"/>
    <w:rsid w:val="00F736E1"/>
    <w:rsid w:val="00F7762A"/>
    <w:rsid w:val="00F80DE9"/>
    <w:rsid w:val="00F818CE"/>
    <w:rsid w:val="00F832BF"/>
    <w:rsid w:val="00F83D3B"/>
    <w:rsid w:val="00F8412E"/>
    <w:rsid w:val="00F84B10"/>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90F"/>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EE4A3C-B9D3-4FA9-820A-6BDD13F68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9"/>
    <w:qFormat/>
    <w:rsid w:val="00C25CFB"/>
    <w:pPr>
      <w:keepNext/>
      <w:ind w:left="540" w:hanging="540"/>
      <w:outlineLvl w:val="1"/>
    </w:pPr>
    <w:rPr>
      <w:b/>
      <w:bCs/>
      <w:sz w:val="28"/>
      <w:szCs w:val="28"/>
    </w:rPr>
  </w:style>
  <w:style w:type="paragraph" w:styleId="Heading3">
    <w:name w:val="heading 3"/>
    <w:basedOn w:val="Normal"/>
    <w:next w:val="Normal"/>
    <w:link w:val="Heading3Char"/>
    <w:uiPriority w:val="99"/>
    <w:qFormat/>
    <w:rsid w:val="00C25CFB"/>
    <w:pPr>
      <w:keepNext/>
      <w:ind w:left="1440" w:hanging="1440"/>
      <w:outlineLvl w:val="2"/>
    </w:pPr>
    <w:rPr>
      <w:b/>
      <w:bCs/>
    </w:rPr>
  </w:style>
  <w:style w:type="paragraph" w:styleId="Heading4">
    <w:name w:val="heading 4"/>
    <w:basedOn w:val="Normal"/>
    <w:next w:val="Normal"/>
    <w:link w:val="Heading4Char"/>
    <w:uiPriority w:val="9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9"/>
      </w:numPr>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D3D4C"/>
    <w:rPr>
      <w:rFonts w:ascii="Cambria" w:hAnsi="Cambria" w:cs="Times New Roman"/>
      <w:b/>
      <w:bCs/>
      <w:kern w:val="32"/>
      <w:sz w:val="32"/>
      <w:szCs w:val="32"/>
    </w:rPr>
  </w:style>
  <w:style w:type="character" w:customStyle="1" w:styleId="Heading2Char">
    <w:name w:val="Heading 2 Char"/>
    <w:link w:val="Heading2"/>
    <w:uiPriority w:val="99"/>
    <w:locked/>
    <w:rsid w:val="00B93CF1"/>
    <w:rPr>
      <w:rFonts w:ascii="Arial" w:hAnsi="Arial" w:cs="Arial"/>
      <w:b/>
      <w:bCs/>
      <w:sz w:val="28"/>
      <w:szCs w:val="28"/>
    </w:rPr>
  </w:style>
  <w:style w:type="character" w:customStyle="1" w:styleId="Heading3Char">
    <w:name w:val="Heading 3 Char"/>
    <w:link w:val="Heading3"/>
    <w:uiPriority w:val="99"/>
    <w:semiHidden/>
    <w:locked/>
    <w:rsid w:val="004D3D4C"/>
    <w:rPr>
      <w:rFonts w:ascii="Cambria" w:hAnsi="Cambria" w:cs="Times New Roman"/>
      <w:b/>
      <w:bCs/>
      <w:sz w:val="26"/>
      <w:szCs w:val="26"/>
    </w:rPr>
  </w:style>
  <w:style w:type="character" w:customStyle="1" w:styleId="Heading4Char">
    <w:name w:val="Heading 4 Char"/>
    <w:link w:val="Heading4"/>
    <w:uiPriority w:val="99"/>
    <w:semiHidden/>
    <w:locked/>
    <w:rsid w:val="004D3D4C"/>
    <w:rPr>
      <w:rFonts w:ascii="Calibri" w:hAnsi="Calibri" w:cs="Times New Roman"/>
      <w:b/>
      <w:bCs/>
      <w:sz w:val="28"/>
      <w:szCs w:val="28"/>
    </w:rPr>
  </w:style>
  <w:style w:type="character" w:customStyle="1" w:styleId="Heading5Char">
    <w:name w:val="Heading 5 Char"/>
    <w:link w:val="Heading5"/>
    <w:uiPriority w:val="99"/>
    <w:semiHidden/>
    <w:locked/>
    <w:rsid w:val="004D3D4C"/>
    <w:rPr>
      <w:rFonts w:ascii="Calibri" w:hAnsi="Calibri" w:cs="Times New Roman"/>
      <w:b/>
      <w:bCs/>
      <w:i/>
      <w:iCs/>
      <w:sz w:val="26"/>
      <w:szCs w:val="26"/>
    </w:rPr>
  </w:style>
  <w:style w:type="character" w:customStyle="1" w:styleId="Heading6Char">
    <w:name w:val="Heading 6 Char"/>
    <w:link w:val="Heading6"/>
    <w:uiPriority w:val="99"/>
    <w:semiHidden/>
    <w:locked/>
    <w:rsid w:val="004D3D4C"/>
    <w:rPr>
      <w:rFonts w:ascii="Calibri" w:hAnsi="Calibri" w:cs="Times New Roman"/>
      <w:b/>
      <w:bCs/>
    </w:rPr>
  </w:style>
  <w:style w:type="character" w:customStyle="1" w:styleId="Heading7Char">
    <w:name w:val="Heading 7 Char"/>
    <w:link w:val="Heading7"/>
    <w:uiPriority w:val="99"/>
    <w:semiHidden/>
    <w:locked/>
    <w:rsid w:val="004D3D4C"/>
    <w:rPr>
      <w:rFonts w:ascii="Calibri" w:hAnsi="Calibri" w:cs="Times New Roman"/>
      <w:sz w:val="24"/>
      <w:szCs w:val="24"/>
    </w:rPr>
  </w:style>
  <w:style w:type="character" w:customStyle="1" w:styleId="Heading8Char">
    <w:name w:val="Heading 8 Char"/>
    <w:link w:val="Heading8"/>
    <w:uiPriority w:val="99"/>
    <w:semiHidden/>
    <w:locked/>
    <w:rsid w:val="004D3D4C"/>
    <w:rPr>
      <w:rFonts w:ascii="Calibri" w:hAnsi="Calibri" w:cs="Times New Roman"/>
      <w:i/>
      <w:iCs/>
      <w:sz w:val="24"/>
      <w:szCs w:val="24"/>
    </w:rPr>
  </w:style>
  <w:style w:type="character" w:customStyle="1" w:styleId="Heading9Char">
    <w:name w:val="Heading 9 Char"/>
    <w:link w:val="Heading9"/>
    <w:uiPriority w:val="99"/>
    <w:semiHidden/>
    <w:locked/>
    <w:rsid w:val="004D3D4C"/>
    <w:rPr>
      <w:rFonts w:ascii="Arial" w:hAnsi="Arial" w:cs="Arial"/>
      <w:b/>
      <w:bCs/>
      <w:sz w:val="24"/>
      <w:szCs w:val="24"/>
      <w:lang w:val="sv-SE" w:eastAsia="en-US" w:bidi="ar-SA"/>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link w:val="Footer"/>
    <w:uiPriority w:val="99"/>
    <w:locked/>
    <w:rsid w:val="00A06D49"/>
    <w:rPr>
      <w:rFonts w:ascii="Arial" w:hAnsi="Arial" w:cs="Arial"/>
      <w:sz w:val="18"/>
      <w:szCs w:val="18"/>
    </w:rPr>
  </w:style>
  <w:style w:type="character" w:styleId="PageNumber">
    <w:name w:val="page number"/>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link w:val="Header"/>
    <w:uiPriority w:val="99"/>
    <w:semiHidden/>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link w:val="FootnoteText"/>
    <w:uiPriority w:val="99"/>
    <w:semiHidden/>
    <w:locked/>
    <w:rsid w:val="004D3D4C"/>
    <w:rPr>
      <w:rFonts w:ascii="Arial" w:hAnsi="Arial" w:cs="Arial"/>
      <w:sz w:val="20"/>
      <w:szCs w:val="20"/>
    </w:rPr>
  </w:style>
  <w:style w:type="character" w:styleId="Hyperlink">
    <w:name w:val="Hyperlink"/>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uiPriority w:val="99"/>
    <w:rsid w:val="002A13B9"/>
    <w:pPr>
      <w:spacing w:before="100" w:beforeAutospacing="1" w:after="100" w:afterAutospacing="1"/>
      <w:jc w:val="left"/>
    </w:pPr>
    <w:rPr>
      <w:rFonts w:cs="Times New Roman"/>
    </w:rPr>
  </w:style>
  <w:style w:type="paragraph" w:styleId="ListParagraph">
    <w:name w:val="List Paragraph"/>
    <w:basedOn w:val="Normal"/>
    <w:uiPriority w:val="99"/>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link w:val="BalloonText"/>
    <w:uiPriority w:val="99"/>
    <w:locked/>
    <w:rsid w:val="00A06D49"/>
    <w:rPr>
      <w:rFonts w:ascii="Tahoma" w:hAnsi="Tahoma" w:cs="Tahoma"/>
      <w:sz w:val="16"/>
      <w:szCs w:val="16"/>
    </w:rPr>
  </w:style>
  <w:style w:type="character" w:styleId="CommentReference">
    <w:name w:val="annotation reference"/>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uiPriority w:val="99"/>
    <w:qFormat/>
    <w:rsid w:val="001359C6"/>
    <w:pPr>
      <w:jc w:val="center"/>
    </w:pPr>
    <w:rPr>
      <w:b/>
      <w:bCs/>
      <w:sz w:val="26"/>
      <w:szCs w:val="26"/>
      <w:lang w:val="fr-FR"/>
    </w:rPr>
  </w:style>
  <w:style w:type="character" w:customStyle="1" w:styleId="TitleChar">
    <w:name w:val="Title Char"/>
    <w:link w:val="Title"/>
    <w:uiPriority w:val="99"/>
    <w:locked/>
    <w:rsid w:val="001359C6"/>
    <w:rPr>
      <w:rFonts w:ascii="Arial" w:hAnsi="Arial" w:cs="Arial"/>
      <w:b/>
      <w:bCs/>
      <w:sz w:val="26"/>
      <w:szCs w:val="26"/>
      <w:lang w:val="fr-FR" w:eastAsia="en-US"/>
    </w:rPr>
  </w:style>
  <w:style w:type="table" w:styleId="TableGrid">
    <w:name w:val="Table Grid"/>
    <w:basedOn w:val="TableNormal"/>
    <w:uiPriority w:val="99"/>
    <w:rsid w:val="001359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99"/>
    <w:qFormat/>
    <w:locked/>
    <w:rsid w:val="00EC0885"/>
    <w:rPr>
      <w:rFonts w:cs="Times New Roman"/>
      <w:b/>
    </w:rPr>
  </w:style>
  <w:style w:type="character" w:styleId="FootnoteReference">
    <w:name w:val="footnote reference"/>
    <w:uiPriority w:val="99"/>
    <w:semiHidden/>
    <w:locked/>
    <w:rsid w:val="00D7115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502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ea.org/About/Recognition.cfm" TargetMode="Externa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9032</Words>
  <Characters>51484</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60396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LAMPTKES-LAPTOP-11</cp:lastModifiedBy>
  <cp:revision>3</cp:revision>
  <cp:lastPrinted>2013-01-30T06:56:00Z</cp:lastPrinted>
  <dcterms:created xsi:type="dcterms:W3CDTF">2016-06-20T04:06:00Z</dcterms:created>
  <dcterms:modified xsi:type="dcterms:W3CDTF">2016-06-23T10:20:00Z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