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30B" w:rsidRPr="00440D86" w:rsidRDefault="00B3230B" w:rsidP="00CF2B38">
      <w:pPr>
        <w:pStyle w:val="Footer"/>
        <w:tabs>
          <w:tab w:val="clear" w:pos="4320"/>
          <w:tab w:val="clear" w:pos="8640"/>
        </w:tabs>
        <w:ind w:right="-50"/>
        <w:rPr>
          <w:rFonts w:cs="Arial"/>
          <w:szCs w:val="24"/>
        </w:rPr>
      </w:pPr>
      <w:r w:rsidRPr="00440D86">
        <w:rPr>
          <w:rFonts w:cs="Arial"/>
          <w:szCs w:val="24"/>
        </w:rPr>
        <w:tab/>
      </w:r>
      <w:r w:rsidRPr="00440D86">
        <w:rPr>
          <w:rFonts w:cs="Arial"/>
          <w:szCs w:val="24"/>
        </w:rPr>
        <w:tab/>
      </w:r>
      <w:r w:rsidRPr="00440D86">
        <w:rPr>
          <w:rFonts w:cs="Arial"/>
          <w:szCs w:val="24"/>
        </w:rPr>
        <w:tab/>
      </w:r>
      <w:r w:rsidRPr="00440D86">
        <w:rPr>
          <w:rFonts w:cs="Arial"/>
          <w:szCs w:val="24"/>
        </w:rPr>
        <w:tab/>
      </w:r>
      <w:r w:rsidRPr="00440D86">
        <w:rPr>
          <w:rFonts w:cs="Arial"/>
          <w:szCs w:val="24"/>
        </w:rPr>
        <w:tab/>
      </w:r>
      <w:r w:rsidRPr="00440D86">
        <w:rPr>
          <w:rFonts w:cs="Arial"/>
          <w:szCs w:val="24"/>
        </w:rPr>
        <w:tab/>
      </w:r>
      <w:r w:rsidRPr="00440D86">
        <w:rPr>
          <w:rFonts w:cs="Arial"/>
          <w:szCs w:val="24"/>
        </w:rPr>
        <w:tab/>
      </w:r>
      <w:r w:rsidR="00AE11D0" w:rsidRPr="00440D86">
        <w:rPr>
          <w:rFonts w:cs="Arial"/>
          <w:szCs w:val="24"/>
        </w:rPr>
        <w:tab/>
      </w:r>
      <w:r w:rsidR="00AE11D0" w:rsidRPr="00440D86">
        <w:rPr>
          <w:rFonts w:cs="Arial"/>
          <w:szCs w:val="24"/>
        </w:rPr>
        <w:tab/>
      </w:r>
    </w:p>
    <w:p w:rsidR="00B3230B" w:rsidRPr="00440D86" w:rsidRDefault="00746B57" w:rsidP="00CF2B38">
      <w:pPr>
        <w:ind w:right="-50"/>
        <w:rPr>
          <w:rFonts w:cs="Arial"/>
          <w:szCs w:val="24"/>
        </w:rPr>
      </w:pPr>
      <w:ins w:id="0" w:author="LAM014" w:date="2016-06-16T14:07:00Z">
        <w:r w:rsidRPr="00440D86">
          <w:rPr>
            <w:noProof/>
          </w:rPr>
          <mc:AlternateContent>
            <mc:Choice Requires="wpg">
              <w:drawing>
                <wp:anchor distT="0" distB="0" distL="114300" distR="114300" simplePos="0" relativeHeight="251658240" behindDoc="0" locked="0" layoutInCell="1" allowOverlap="1" wp14:anchorId="6C4184F4" wp14:editId="28966F7D">
                  <wp:simplePos x="0" y="0"/>
                  <wp:positionH relativeFrom="column">
                    <wp:posOffset>1821180</wp:posOffset>
                  </wp:positionH>
                  <wp:positionV relativeFrom="paragraph">
                    <wp:posOffset>-14605</wp:posOffset>
                  </wp:positionV>
                  <wp:extent cx="1705610" cy="1334770"/>
                  <wp:effectExtent l="0" t="0" r="0" b="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8"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746B57" w:rsidRPr="008B1339" w:rsidRDefault="00746B57" w:rsidP="00746B5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9"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C4184F4" id="Group 4" o:spid="_x0000_s1026" style="position:absolute;left:0;text-align:left;margin-left:143.4pt;margin-top:-1.1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cXu6o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kpxe7qgEAAAxDQAADgAAAAAAAAAAAAAAAAA8AgAAZHJzL2Uy&#10;b0RvYy54bWxQSwECLQAUAAYACAAAACEAWGCzG7oAAAAiAQAAGQAAAAAAAAAAAAAAAAAQBwAAZHJz&#10;L19yZWxzL2Uyb0RvYy54bWwucmVsc1BLAQItABQABgAIAAAAIQDuo9vn4QAAAAoBAAAPAAAAAAAA&#10;AAAAAAAAAAE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fChsAA&#10;AADaAAAADwAAAGRycy9kb3ducmV2LnhtbERP3WrCMBS+H/gO4QjezVTBTapRRHHbhQyrPsChOTbF&#10;5qQkme18enMx2OXH979c97YRd/KhdqxgMs5AEJdO11wpuJz3r3MQISJrbByTgl8KsF4NXpaYa9dx&#10;QfdTrEQK4ZCjAhNjm0sZSkMWw9i1xIm7Om8xJugrqT12Kdw2cpplb9JizanBYEtbQ+Xt9GMVzExx&#10;6K6fx30hN4/H7vvD17vLu1KjYb9ZgIjUx3/xn/tLK0hb05V0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fChsAAAADaAAAADwAAAAAAAAAAAAAAAACYAgAAZHJzL2Rvd25y&#10;ZXYueG1sUEsFBgAAAAAEAAQA9QAAAIUDAAAAAA==&#10;" filled="f" fillcolor="#9c0" stroked="f" strokecolor="white">
                    <v:textbox>
                      <w:txbxContent>
                        <w:p w:rsidR="00746B57" w:rsidRPr="008B1339" w:rsidRDefault="00746B57" w:rsidP="00746B5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sW2zEAAAA2gAAAA8AAABkcnMvZG93bnJldi54bWxEj0FLw0AUhO+C/2F5hV6k3VQkxNhtEaFQ&#10;iohGDz0+ss8kNPs27j6b+O9dQehxmJlvmPV2cr06U4idZwOrZQaKuPa248bAx/tuUYCKgmyx90wG&#10;fijCdnN9tcbS+pHf6FxJoxKEY4kGWpGh1DrWLTmMSz8QJ+/TB4eSZGi0DTgmuOv1bZbl2mHHaaHF&#10;gZ5aqk/VtzOQf03ZeNjfvRSr3U0ur8dnqUJhzHw2PT6AEprkEv5v762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wsW2zEAAAA2gAAAA8AAAAAAAAAAAAAAAAA&#10;nwIAAGRycy9kb3ducmV2LnhtbFBLBQYAAAAABAAEAPcAAACQAwAAAAA=&#10;">
                    <v:imagedata r:id="rId9" o:title="download"/>
                  </v:shape>
                </v:group>
              </w:pict>
            </mc:Fallback>
          </mc:AlternateContent>
        </w:r>
      </w:ins>
    </w:p>
    <w:p w:rsidR="00B3230B" w:rsidRPr="00440D86" w:rsidRDefault="00B3230B" w:rsidP="00CF2B38">
      <w:pPr>
        <w:ind w:right="-50"/>
        <w:jc w:val="left"/>
        <w:rPr>
          <w:rFonts w:cs="Arial"/>
          <w:b/>
          <w:szCs w:val="24"/>
        </w:rPr>
      </w:pPr>
      <w:r w:rsidRPr="00440D86">
        <w:rPr>
          <w:rFonts w:cs="Arial"/>
          <w:b/>
          <w:szCs w:val="24"/>
        </w:rPr>
        <w:br w:type="textWrapping" w:clear="all"/>
      </w:r>
    </w:p>
    <w:p w:rsidR="00B3230B" w:rsidRPr="00440D86" w:rsidRDefault="00B3230B" w:rsidP="00CF2B38">
      <w:pPr>
        <w:ind w:right="-50"/>
        <w:jc w:val="center"/>
        <w:rPr>
          <w:rFonts w:cs="Arial"/>
          <w:b/>
          <w:bCs/>
          <w:szCs w:val="24"/>
        </w:rPr>
      </w:pPr>
    </w:p>
    <w:p w:rsidR="00FD09D4" w:rsidRPr="00440D86" w:rsidRDefault="00FD09D4" w:rsidP="00CF2B38">
      <w:pPr>
        <w:ind w:right="-50"/>
        <w:jc w:val="center"/>
        <w:rPr>
          <w:rFonts w:cs="Arial"/>
          <w:b/>
          <w:bCs/>
          <w:szCs w:val="24"/>
        </w:rPr>
      </w:pPr>
    </w:p>
    <w:p w:rsidR="00FD09D4" w:rsidRPr="00440D86" w:rsidRDefault="00FD09D4" w:rsidP="00CF2B38">
      <w:pPr>
        <w:ind w:right="-50"/>
        <w:jc w:val="center"/>
        <w:rPr>
          <w:rFonts w:cs="Arial"/>
          <w:b/>
          <w:bCs/>
          <w:szCs w:val="24"/>
        </w:rPr>
      </w:pPr>
    </w:p>
    <w:p w:rsidR="00B3230B" w:rsidRPr="00440D86" w:rsidRDefault="00B3230B" w:rsidP="00CF2B38">
      <w:pPr>
        <w:ind w:right="-50"/>
        <w:jc w:val="center"/>
        <w:rPr>
          <w:rFonts w:cs="Arial"/>
          <w:b/>
          <w:bCs/>
          <w:szCs w:val="24"/>
        </w:rPr>
      </w:pPr>
    </w:p>
    <w:p w:rsidR="00FD09D4" w:rsidRPr="00440D86" w:rsidRDefault="00FD09D4" w:rsidP="00CF2B38">
      <w:pPr>
        <w:ind w:right="-50"/>
        <w:jc w:val="center"/>
        <w:rPr>
          <w:rFonts w:cs="Arial"/>
          <w:b/>
          <w:bCs/>
          <w:sz w:val="48"/>
          <w:szCs w:val="32"/>
          <w:lang w:val="id-ID"/>
        </w:rPr>
      </w:pPr>
    </w:p>
    <w:p w:rsidR="005B0C62" w:rsidRPr="00440D86" w:rsidRDefault="005B0C62" w:rsidP="00CF2B38">
      <w:pPr>
        <w:ind w:right="-50"/>
        <w:jc w:val="center"/>
        <w:rPr>
          <w:rFonts w:cs="Arial"/>
          <w:b/>
          <w:bCs/>
          <w:sz w:val="48"/>
          <w:szCs w:val="32"/>
          <w:lang w:val="id-ID"/>
        </w:rPr>
      </w:pPr>
    </w:p>
    <w:p w:rsidR="00CC6B41" w:rsidRPr="00440D86" w:rsidRDefault="007D6E6C" w:rsidP="00CF2B38">
      <w:pPr>
        <w:ind w:right="-50"/>
        <w:jc w:val="center"/>
        <w:rPr>
          <w:rFonts w:cs="Arial"/>
          <w:b/>
          <w:sz w:val="48"/>
          <w:szCs w:val="48"/>
        </w:rPr>
      </w:pPr>
      <w:r w:rsidRPr="00440D86">
        <w:rPr>
          <w:rFonts w:cs="Arial"/>
          <w:b/>
          <w:sz w:val="48"/>
          <w:szCs w:val="48"/>
          <w:lang w:val="it-IT"/>
        </w:rPr>
        <w:t>AKREDITASI PROGRAM</w:t>
      </w:r>
      <w:r w:rsidR="005664EF" w:rsidRPr="00440D86">
        <w:rPr>
          <w:rFonts w:cs="Arial"/>
          <w:b/>
          <w:sz w:val="48"/>
          <w:szCs w:val="48"/>
          <w:lang w:val="id-ID"/>
        </w:rPr>
        <w:t xml:space="preserve"> </w:t>
      </w:r>
      <w:r w:rsidR="00CC6B41" w:rsidRPr="00440D86">
        <w:rPr>
          <w:rFonts w:cs="Arial"/>
          <w:b/>
          <w:sz w:val="48"/>
          <w:szCs w:val="48"/>
        </w:rPr>
        <w:t>STUDI</w:t>
      </w:r>
    </w:p>
    <w:p w:rsidR="007D6E6C" w:rsidRPr="00440D86" w:rsidRDefault="007D6E6C" w:rsidP="00CF2B38">
      <w:pPr>
        <w:ind w:right="-50"/>
        <w:jc w:val="center"/>
        <w:rPr>
          <w:rFonts w:cs="Arial"/>
          <w:b/>
          <w:sz w:val="48"/>
          <w:szCs w:val="48"/>
          <w:lang w:val="id-ID"/>
        </w:rPr>
      </w:pPr>
      <w:r w:rsidRPr="00440D86">
        <w:rPr>
          <w:rFonts w:cs="Arial"/>
          <w:b/>
          <w:sz w:val="48"/>
          <w:szCs w:val="48"/>
          <w:lang w:val="id-ID"/>
        </w:rPr>
        <w:t xml:space="preserve"> DOKTER SPESIALISORTHOPAEDI DAN TRAUMATOLOGI</w:t>
      </w:r>
    </w:p>
    <w:p w:rsidR="007D6E6C" w:rsidRPr="00440D86" w:rsidRDefault="007D6E6C" w:rsidP="00CF2B38">
      <w:pPr>
        <w:ind w:right="-50"/>
        <w:jc w:val="center"/>
        <w:rPr>
          <w:rFonts w:cs="Arial"/>
          <w:b/>
          <w:bCs/>
          <w:sz w:val="48"/>
          <w:szCs w:val="32"/>
          <w:lang w:val="id-ID"/>
        </w:rPr>
      </w:pPr>
    </w:p>
    <w:p w:rsidR="00746B57" w:rsidRPr="00440D86" w:rsidRDefault="00746B57" w:rsidP="00CF2B38">
      <w:pPr>
        <w:ind w:right="-50"/>
        <w:jc w:val="center"/>
        <w:rPr>
          <w:rFonts w:cs="Arial"/>
          <w:b/>
          <w:bCs/>
          <w:sz w:val="48"/>
          <w:szCs w:val="32"/>
          <w:lang w:val="id-ID"/>
        </w:rPr>
      </w:pPr>
    </w:p>
    <w:p w:rsidR="00B3230B" w:rsidRPr="00440D86" w:rsidRDefault="005B0C62" w:rsidP="00CF2B38">
      <w:pPr>
        <w:ind w:right="-50"/>
        <w:jc w:val="center"/>
        <w:rPr>
          <w:rFonts w:cs="Arial"/>
          <w:b/>
          <w:bCs/>
          <w:sz w:val="48"/>
          <w:szCs w:val="32"/>
          <w:lang w:val="id-ID"/>
        </w:rPr>
      </w:pPr>
      <w:r w:rsidRPr="00440D86">
        <w:rPr>
          <w:rFonts w:cs="Arial"/>
          <w:b/>
          <w:bCs/>
          <w:sz w:val="48"/>
          <w:szCs w:val="32"/>
          <w:lang w:val="id-ID"/>
        </w:rPr>
        <w:t>BUKU I</w:t>
      </w:r>
    </w:p>
    <w:p w:rsidR="00B3230B" w:rsidRPr="00440D86" w:rsidRDefault="00B3230B" w:rsidP="00CF2B38">
      <w:pPr>
        <w:pStyle w:val="Heading5"/>
        <w:ind w:right="-50"/>
        <w:rPr>
          <w:rFonts w:ascii="Arial" w:hAnsi="Arial" w:cs="Arial"/>
          <w:sz w:val="48"/>
          <w:szCs w:val="32"/>
          <w:lang w:val="pl-PL"/>
        </w:rPr>
      </w:pPr>
      <w:r w:rsidRPr="00440D86">
        <w:rPr>
          <w:rFonts w:ascii="Arial" w:hAnsi="Arial" w:cs="Arial"/>
          <w:sz w:val="48"/>
          <w:szCs w:val="32"/>
          <w:lang w:val="pl-PL"/>
        </w:rPr>
        <w:t>NASKAH AKADEMIK</w:t>
      </w:r>
    </w:p>
    <w:p w:rsidR="00B3230B" w:rsidRPr="00440D86" w:rsidRDefault="00B3230B" w:rsidP="00CF2B38">
      <w:pPr>
        <w:ind w:right="-50"/>
        <w:jc w:val="center"/>
        <w:rPr>
          <w:rFonts w:cs="Arial"/>
          <w:b/>
          <w:sz w:val="48"/>
          <w:szCs w:val="32"/>
          <w:lang w:val="id-ID"/>
        </w:rPr>
      </w:pPr>
    </w:p>
    <w:p w:rsidR="00E01819" w:rsidRPr="00440D86" w:rsidRDefault="00E01819" w:rsidP="00CF2B38">
      <w:pPr>
        <w:ind w:right="-50"/>
        <w:jc w:val="center"/>
        <w:rPr>
          <w:rFonts w:cs="Arial"/>
          <w:b/>
          <w:sz w:val="32"/>
          <w:szCs w:val="32"/>
          <w:lang w:val="id-ID"/>
        </w:rPr>
      </w:pPr>
    </w:p>
    <w:p w:rsidR="00B3230B" w:rsidRPr="00440D86" w:rsidRDefault="00B3230B" w:rsidP="00CF2B38">
      <w:pPr>
        <w:ind w:right="-50"/>
        <w:jc w:val="center"/>
        <w:rPr>
          <w:rFonts w:cs="Arial"/>
          <w:b/>
          <w:sz w:val="32"/>
          <w:szCs w:val="32"/>
        </w:rPr>
      </w:pPr>
    </w:p>
    <w:p w:rsidR="00B3230B" w:rsidRPr="00440D86" w:rsidRDefault="00B3230B" w:rsidP="00CF2B38">
      <w:pPr>
        <w:ind w:right="-50"/>
        <w:jc w:val="center"/>
        <w:rPr>
          <w:rFonts w:cs="Arial"/>
          <w:b/>
          <w:sz w:val="32"/>
          <w:szCs w:val="32"/>
          <w:lang w:val="id-ID"/>
        </w:rPr>
      </w:pPr>
    </w:p>
    <w:p w:rsidR="005B0C62" w:rsidRPr="00440D86" w:rsidRDefault="005B0C62" w:rsidP="00CF2B38">
      <w:pPr>
        <w:ind w:right="-50"/>
        <w:jc w:val="center"/>
        <w:rPr>
          <w:rFonts w:cs="Arial"/>
          <w:b/>
          <w:sz w:val="32"/>
          <w:szCs w:val="32"/>
          <w:lang w:val="id-ID"/>
        </w:rPr>
      </w:pPr>
    </w:p>
    <w:p w:rsidR="005B0C62" w:rsidRPr="00440D86" w:rsidRDefault="005B0C62" w:rsidP="00CF2B38">
      <w:pPr>
        <w:ind w:right="-50"/>
        <w:jc w:val="center"/>
        <w:rPr>
          <w:rFonts w:cs="Arial"/>
          <w:b/>
          <w:sz w:val="32"/>
          <w:szCs w:val="32"/>
          <w:lang w:val="id-ID"/>
        </w:rPr>
      </w:pPr>
    </w:p>
    <w:p w:rsidR="005B0C62" w:rsidRPr="00440D86" w:rsidRDefault="005B0C62" w:rsidP="00CF2B38">
      <w:pPr>
        <w:ind w:right="-50"/>
        <w:jc w:val="center"/>
        <w:rPr>
          <w:rFonts w:cs="Arial"/>
          <w:b/>
          <w:sz w:val="28"/>
          <w:szCs w:val="32"/>
          <w:lang w:val="id-ID"/>
        </w:rPr>
      </w:pPr>
    </w:p>
    <w:p w:rsidR="00746B57" w:rsidRPr="00440D86" w:rsidRDefault="00746B57" w:rsidP="00CF2B38">
      <w:pPr>
        <w:ind w:right="-50"/>
        <w:jc w:val="center"/>
        <w:rPr>
          <w:rFonts w:cs="Arial"/>
          <w:b/>
          <w:sz w:val="28"/>
          <w:szCs w:val="32"/>
          <w:lang w:val="id-ID"/>
        </w:rPr>
      </w:pPr>
    </w:p>
    <w:p w:rsidR="00746B57" w:rsidRPr="00440D86" w:rsidRDefault="00746B57" w:rsidP="00CF2B38">
      <w:pPr>
        <w:ind w:right="-50"/>
        <w:jc w:val="center"/>
        <w:rPr>
          <w:rFonts w:cs="Arial"/>
          <w:b/>
          <w:sz w:val="28"/>
          <w:szCs w:val="32"/>
          <w:lang w:val="id-ID"/>
        </w:rPr>
      </w:pPr>
    </w:p>
    <w:p w:rsidR="00746B57" w:rsidRPr="00440D86" w:rsidRDefault="00746B57" w:rsidP="00CF2B38">
      <w:pPr>
        <w:ind w:right="-50"/>
        <w:jc w:val="center"/>
        <w:rPr>
          <w:rFonts w:cs="Arial"/>
          <w:b/>
          <w:sz w:val="28"/>
          <w:szCs w:val="32"/>
          <w:lang w:val="id-ID"/>
        </w:rPr>
      </w:pPr>
    </w:p>
    <w:p w:rsidR="00746B57" w:rsidRPr="00440D86" w:rsidRDefault="00746B57" w:rsidP="00CF2B38">
      <w:pPr>
        <w:ind w:right="-50"/>
        <w:jc w:val="center"/>
        <w:rPr>
          <w:rFonts w:cs="Arial"/>
          <w:b/>
          <w:sz w:val="28"/>
          <w:szCs w:val="32"/>
          <w:lang w:val="id-ID"/>
        </w:rPr>
      </w:pPr>
    </w:p>
    <w:p w:rsidR="00C2376F" w:rsidRPr="00440D86" w:rsidRDefault="00C2376F" w:rsidP="00CF2B38">
      <w:pPr>
        <w:ind w:right="-50"/>
        <w:jc w:val="center"/>
        <w:rPr>
          <w:rFonts w:cs="Arial"/>
          <w:b/>
          <w:sz w:val="28"/>
          <w:szCs w:val="32"/>
          <w:lang w:val="id-ID"/>
        </w:rPr>
      </w:pPr>
    </w:p>
    <w:p w:rsidR="005B0C62" w:rsidRPr="00440D86" w:rsidRDefault="005B0C62" w:rsidP="00CF2B38">
      <w:pPr>
        <w:ind w:right="-50"/>
        <w:jc w:val="center"/>
        <w:rPr>
          <w:rFonts w:cs="Arial"/>
          <w:b/>
          <w:sz w:val="28"/>
          <w:szCs w:val="32"/>
          <w:lang w:val="id-ID"/>
        </w:rPr>
      </w:pPr>
    </w:p>
    <w:p w:rsidR="005B0C62" w:rsidRPr="00440D86" w:rsidRDefault="005B0C62" w:rsidP="00CF2B38">
      <w:pPr>
        <w:ind w:right="-50"/>
        <w:jc w:val="center"/>
        <w:rPr>
          <w:rFonts w:cs="Arial"/>
          <w:b/>
          <w:sz w:val="28"/>
          <w:szCs w:val="32"/>
          <w:lang w:val="id-ID"/>
        </w:rPr>
      </w:pPr>
    </w:p>
    <w:p w:rsidR="00746B57" w:rsidRPr="00440D86" w:rsidRDefault="00746B57" w:rsidP="00746B57">
      <w:pPr>
        <w:ind w:right="-142" w:hanging="142"/>
        <w:jc w:val="center"/>
        <w:rPr>
          <w:b/>
          <w:bCs/>
          <w:sz w:val="36"/>
          <w:szCs w:val="36"/>
          <w:lang w:val="id-ID"/>
        </w:rPr>
      </w:pPr>
      <w:r w:rsidRPr="00440D86">
        <w:rPr>
          <w:b/>
          <w:bCs/>
          <w:sz w:val="36"/>
          <w:szCs w:val="36"/>
          <w:lang w:val="id-ID"/>
        </w:rPr>
        <w:t>LEMBAGA AKREDITASI MANDIRI PENDIDIKAN TINGGI KESEHATAN</w:t>
      </w:r>
      <w:r w:rsidRPr="00440D86" w:rsidDel="006E0D48">
        <w:rPr>
          <w:b/>
          <w:bCs/>
          <w:sz w:val="36"/>
          <w:szCs w:val="36"/>
          <w:lang w:val="sv-SE"/>
        </w:rPr>
        <w:t xml:space="preserve"> </w:t>
      </w:r>
    </w:p>
    <w:p w:rsidR="005B0C62" w:rsidRPr="00440D86" w:rsidRDefault="00746B57" w:rsidP="00746B57">
      <w:pPr>
        <w:ind w:right="-50"/>
        <w:jc w:val="center"/>
        <w:rPr>
          <w:rFonts w:cs="Arial"/>
          <w:b/>
          <w:sz w:val="28"/>
          <w:szCs w:val="32"/>
          <w:lang w:val="id-ID"/>
        </w:rPr>
      </w:pPr>
      <w:r w:rsidRPr="00440D86">
        <w:rPr>
          <w:b/>
          <w:sz w:val="32"/>
          <w:szCs w:val="32"/>
          <w:lang w:val="sv-SE"/>
        </w:rPr>
        <w:t>JAKARTA 201</w:t>
      </w:r>
      <w:r w:rsidRPr="00440D86">
        <w:rPr>
          <w:b/>
          <w:sz w:val="32"/>
          <w:szCs w:val="32"/>
          <w:lang w:val="id-ID"/>
        </w:rPr>
        <w:t>5</w:t>
      </w:r>
    </w:p>
    <w:p w:rsidR="005B0C62" w:rsidRPr="00440D86" w:rsidRDefault="005B0C62" w:rsidP="00CF2B38">
      <w:pPr>
        <w:ind w:right="-50"/>
        <w:jc w:val="center"/>
        <w:rPr>
          <w:rFonts w:cs="Arial"/>
          <w:b/>
          <w:sz w:val="22"/>
          <w:szCs w:val="24"/>
          <w:lang w:val="id-ID"/>
        </w:rPr>
      </w:pPr>
    </w:p>
    <w:p w:rsidR="00440D86" w:rsidRPr="00440D86" w:rsidRDefault="00C2376F" w:rsidP="00440D86">
      <w:pPr>
        <w:pStyle w:val="Heading1"/>
        <w:spacing w:line="360" w:lineRule="auto"/>
        <w:rPr>
          <w:rFonts w:ascii="Lucida Bright" w:hAnsi="Lucida Bright"/>
          <w:szCs w:val="24"/>
          <w:lang w:val="id-ID"/>
        </w:rPr>
      </w:pPr>
      <w:r w:rsidRPr="00440D86">
        <w:rPr>
          <w:rFonts w:ascii="Arial" w:hAnsi="Arial" w:cs="Arial"/>
          <w:szCs w:val="24"/>
          <w:lang w:val="id-ID"/>
        </w:rPr>
        <w:br w:type="page"/>
      </w:r>
      <w:bookmarkStart w:id="1" w:name="_Toc221112258"/>
      <w:bookmarkStart w:id="2" w:name="_Toc222646023"/>
      <w:r w:rsidR="00440D86" w:rsidRPr="00440D86">
        <w:rPr>
          <w:rFonts w:ascii="Lucida Bright" w:hAnsi="Lucida Bright"/>
          <w:szCs w:val="24"/>
          <w:lang w:val="id-ID"/>
        </w:rPr>
        <w:lastRenderedPageBreak/>
        <w:t>KATA PENGANTAR</w:t>
      </w:r>
    </w:p>
    <w:p w:rsidR="00440D86" w:rsidRPr="00440D86" w:rsidRDefault="00440D86" w:rsidP="00440D86">
      <w:pPr>
        <w:spacing w:line="360" w:lineRule="auto"/>
        <w:rPr>
          <w:rFonts w:ascii="Lucida Bright" w:hAnsi="Lucida Bright"/>
          <w:sz w:val="20"/>
          <w:lang w:val="id-ID"/>
        </w:rPr>
      </w:pPr>
    </w:p>
    <w:p w:rsidR="00440D86" w:rsidRPr="00440D86" w:rsidRDefault="00440D86" w:rsidP="00440D86">
      <w:pPr>
        <w:spacing w:line="360" w:lineRule="auto"/>
        <w:rPr>
          <w:rFonts w:ascii="Lucida Bright" w:hAnsi="Lucida Bright"/>
          <w:sz w:val="20"/>
        </w:rPr>
      </w:pPr>
      <w:r w:rsidRPr="00440D86">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440D86">
        <w:rPr>
          <w:rFonts w:ascii="Lucida Bright" w:hAnsi="Lucida Bright"/>
          <w:sz w:val="20"/>
          <w:lang w:val="id-ID"/>
        </w:rPr>
        <w:t>standar yang ditetapkan</w:t>
      </w:r>
      <w:r w:rsidRPr="00440D86">
        <w:rPr>
          <w:rFonts w:ascii="Lucida Bright" w:hAnsi="Lucida Bright"/>
          <w:sz w:val="20"/>
        </w:rPr>
        <w:t xml:space="preserve"> oleh Pemerintah, maupun Organisasi Profesi guna menjamin kualitas lulusannya.  </w:t>
      </w:r>
    </w:p>
    <w:p w:rsidR="00440D86" w:rsidRPr="00440D86" w:rsidRDefault="00440D86" w:rsidP="00440D86">
      <w:pPr>
        <w:spacing w:line="360" w:lineRule="auto"/>
        <w:rPr>
          <w:rFonts w:ascii="Lucida Bright" w:hAnsi="Lucida Bright"/>
          <w:sz w:val="20"/>
        </w:rPr>
      </w:pPr>
    </w:p>
    <w:p w:rsidR="00440D86" w:rsidRPr="00440D86" w:rsidRDefault="00440D86" w:rsidP="00440D86">
      <w:pPr>
        <w:spacing w:line="360" w:lineRule="auto"/>
        <w:rPr>
          <w:rFonts w:ascii="Lucida Bright" w:hAnsi="Lucida Bright"/>
          <w:sz w:val="20"/>
        </w:rPr>
      </w:pPr>
      <w:r w:rsidRPr="00440D86">
        <w:rPr>
          <w:rFonts w:ascii="Lucida Bright" w:hAnsi="Lucida Bright"/>
          <w:sz w:val="20"/>
        </w:rPr>
        <w:t xml:space="preserve">Sebagai  satu-satunya lembaga akreditasi untuk program studi kesehatan, sebagaimana yang ditetapkan oleh </w:t>
      </w:r>
      <w:r w:rsidRPr="00440D86">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440D86">
        <w:rPr>
          <w:rFonts w:ascii="Lucida Bright" w:hAnsi="Lucida Bright"/>
          <w:sz w:val="20"/>
        </w:rPr>
        <w:t xml:space="preserve"> </w:t>
      </w:r>
      <w:r w:rsidRPr="00440D86">
        <w:rPr>
          <w:rFonts w:ascii="Lucida Bright" w:hAnsi="Lucida Bright"/>
          <w:sz w:val="20"/>
          <w:lang w:val="pl-PL"/>
        </w:rPr>
        <w:t>penetapan akreditasi oleh Perkumpulan LAM-PTKes dilakukan dengan menggunakan standar penilaian atas masukan (</w:t>
      </w:r>
      <w:r w:rsidRPr="00440D86">
        <w:rPr>
          <w:rFonts w:ascii="Lucida Bright" w:hAnsi="Lucida Bright"/>
          <w:i/>
          <w:sz w:val="20"/>
          <w:lang w:val="pl-PL"/>
        </w:rPr>
        <w:t>input)</w:t>
      </w:r>
      <w:r w:rsidRPr="00440D86">
        <w:rPr>
          <w:rFonts w:ascii="Lucida Bright" w:hAnsi="Lucida Bright"/>
          <w:sz w:val="20"/>
          <w:lang w:val="pl-PL"/>
        </w:rPr>
        <w:t xml:space="preserve">, </w:t>
      </w:r>
      <w:r w:rsidRPr="00440D86">
        <w:rPr>
          <w:rFonts w:ascii="Lucida Bright" w:hAnsi="Lucida Bright"/>
          <w:sz w:val="20"/>
          <w:lang w:val="id-ID"/>
        </w:rPr>
        <w:t>proses</w:t>
      </w:r>
      <w:r w:rsidRPr="00440D86">
        <w:rPr>
          <w:rFonts w:ascii="Lucida Bright" w:hAnsi="Lucida Bright"/>
          <w:sz w:val="20"/>
        </w:rPr>
        <w:t xml:space="preserve"> (</w:t>
      </w:r>
      <w:r w:rsidRPr="00440D86">
        <w:rPr>
          <w:rFonts w:ascii="Lucida Bright" w:hAnsi="Lucida Bright"/>
          <w:i/>
          <w:sz w:val="20"/>
        </w:rPr>
        <w:t>process)</w:t>
      </w:r>
      <w:r w:rsidRPr="00440D86">
        <w:rPr>
          <w:rFonts w:ascii="Lucida Bright" w:hAnsi="Lucida Bright"/>
          <w:sz w:val="20"/>
        </w:rPr>
        <w:t xml:space="preserve">, </w:t>
      </w:r>
      <w:r w:rsidRPr="00440D86">
        <w:rPr>
          <w:rFonts w:ascii="Lucida Bright" w:hAnsi="Lucida Bright"/>
          <w:sz w:val="20"/>
          <w:lang w:val="id-ID"/>
        </w:rPr>
        <w:t>k</w:t>
      </w:r>
      <w:r w:rsidRPr="00440D86">
        <w:rPr>
          <w:rFonts w:ascii="Lucida Bright" w:hAnsi="Lucida Bright"/>
          <w:sz w:val="20"/>
        </w:rPr>
        <w:t>eluaran</w:t>
      </w:r>
      <w:r w:rsidRPr="00440D86">
        <w:rPr>
          <w:rFonts w:ascii="Lucida Bright" w:hAnsi="Lucida Bright"/>
          <w:sz w:val="20"/>
          <w:lang w:val="id-ID"/>
        </w:rPr>
        <w:t xml:space="preserve"> </w:t>
      </w:r>
      <w:r w:rsidRPr="00440D86">
        <w:rPr>
          <w:rFonts w:ascii="Lucida Bright" w:hAnsi="Lucida Bright"/>
          <w:sz w:val="20"/>
        </w:rPr>
        <w:t>(</w:t>
      </w:r>
      <w:r w:rsidRPr="00440D86">
        <w:rPr>
          <w:rFonts w:ascii="Lucida Bright" w:hAnsi="Lucida Bright"/>
          <w:i/>
          <w:sz w:val="20"/>
        </w:rPr>
        <w:t xml:space="preserve">output) </w:t>
      </w:r>
      <w:r w:rsidRPr="00440D86">
        <w:rPr>
          <w:rFonts w:ascii="Lucida Bright" w:hAnsi="Lucida Bright"/>
          <w:sz w:val="20"/>
        </w:rPr>
        <w:t>dan dampak/ hasil (</w:t>
      </w:r>
      <w:r w:rsidRPr="00440D86">
        <w:rPr>
          <w:rFonts w:ascii="Lucida Bright" w:hAnsi="Lucida Bright"/>
          <w:i/>
          <w:sz w:val="20"/>
        </w:rPr>
        <w:t>outcome),</w:t>
      </w:r>
      <w:r w:rsidRPr="00440D86">
        <w:rPr>
          <w:rFonts w:ascii="Lucida Bright" w:hAnsi="Lucida Bright"/>
          <w:sz w:val="20"/>
        </w:rPr>
        <w:t xml:space="preserve"> </w:t>
      </w:r>
      <w:r w:rsidRPr="00440D86">
        <w:rPr>
          <w:rFonts w:ascii="Lucida Bright" w:hAnsi="Lucida Bright"/>
          <w:sz w:val="20"/>
          <w:lang w:val="id-ID"/>
        </w:rPr>
        <w:t xml:space="preserve">serta </w:t>
      </w:r>
      <w:r w:rsidRPr="00440D86">
        <w:rPr>
          <w:rFonts w:ascii="Lucida Bright" w:hAnsi="Lucida Bright"/>
          <w:sz w:val="20"/>
          <w:lang w:val="pl-PL"/>
        </w:rPr>
        <w:t>keterkaitan antara masukan, proses, keluaran dan hasil yang dijabarkan kedalam istrumen akreditasi.</w:t>
      </w: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r w:rsidRPr="00440D86">
        <w:rPr>
          <w:rFonts w:ascii="Lucida Bright" w:hAnsi="Lucida Bright"/>
          <w:sz w:val="20"/>
        </w:rPr>
        <w:t xml:space="preserve">Agar pelaksanaan akreditasi oleh Perkumpulan LAM-PTKes memenuhi standar proses akreditasi yang berlaku di tingkat internasional maka </w:t>
      </w:r>
      <w:r w:rsidRPr="00440D86">
        <w:rPr>
          <w:rFonts w:ascii="Lucida Bright" w:hAnsi="Lucida Bright"/>
          <w:sz w:val="20"/>
          <w:lang w:val="nb-NO"/>
        </w:rPr>
        <w:t>perkumpulan LAM-PTKes secara terus menerus melakukan penyempurnaan terhadap instrumen akreditasi setiap program studi</w:t>
      </w:r>
      <w:r w:rsidRPr="00440D86">
        <w:rPr>
          <w:rFonts w:ascii="Lucida Bright" w:hAnsi="Lucida Bright"/>
          <w:sz w:val="20"/>
          <w:lang w:val="id-ID"/>
        </w:rPr>
        <w:t xml:space="preserve"> </w:t>
      </w:r>
      <w:r w:rsidRPr="00440D86">
        <w:rPr>
          <w:rFonts w:ascii="Lucida Bright" w:hAnsi="Lucida Bright"/>
          <w:sz w:val="20"/>
        </w:rPr>
        <w:t>sehingga sesuai dengan</w:t>
      </w:r>
      <w:r w:rsidRPr="00440D86">
        <w:rPr>
          <w:rFonts w:ascii="Lucida Bright" w:hAnsi="Lucida Bright"/>
          <w:sz w:val="20"/>
          <w:lang w:val="id-ID"/>
        </w:rPr>
        <w:t xml:space="preserve"> perkembangan dan </w:t>
      </w:r>
      <w:r w:rsidRPr="00440D86">
        <w:rPr>
          <w:rFonts w:ascii="Lucida Bright" w:hAnsi="Lucida Bright"/>
          <w:sz w:val="20"/>
          <w:lang w:val="nb-NO"/>
        </w:rPr>
        <w:t>tuntutan proses akreditasi yang berlaku di dunia (</w:t>
      </w:r>
      <w:r w:rsidRPr="00440D86">
        <w:rPr>
          <w:rFonts w:ascii="Lucida Bright" w:hAnsi="Lucida Bright"/>
          <w:i/>
          <w:sz w:val="20"/>
          <w:lang w:val="nb-NO"/>
        </w:rPr>
        <w:t>international</w:t>
      </w:r>
      <w:r w:rsidRPr="00440D86">
        <w:rPr>
          <w:rFonts w:ascii="Lucida Bright" w:hAnsi="Lucida Bright"/>
          <w:sz w:val="20"/>
          <w:lang w:val="nb-NO"/>
        </w:rPr>
        <w:t xml:space="preserve"> </w:t>
      </w:r>
      <w:r w:rsidRPr="00440D86">
        <w:rPr>
          <w:rFonts w:ascii="Lucida Bright" w:hAnsi="Lucida Bright"/>
          <w:i/>
          <w:sz w:val="20"/>
          <w:lang w:val="nb-NO"/>
        </w:rPr>
        <w:t>best practices)</w:t>
      </w:r>
      <w:r w:rsidRPr="00440D86">
        <w:rPr>
          <w:rFonts w:ascii="Lucida Bright" w:hAnsi="Lucida Bright"/>
          <w:sz w:val="20"/>
          <w:lang w:val="nb-NO"/>
        </w:rPr>
        <w:t xml:space="preserve">.  </w:t>
      </w: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id-ID"/>
        </w:rPr>
      </w:pPr>
      <w:r w:rsidRPr="00440D86">
        <w:rPr>
          <w:rFonts w:ascii="Lucida Bright" w:hAnsi="Lucida Bright"/>
          <w:sz w:val="20"/>
          <w:lang w:val="nb-NO"/>
        </w:rPr>
        <w:t xml:space="preserve">Instrumen akreditasi program studi </w:t>
      </w:r>
      <w:r w:rsidRPr="00440D86">
        <w:rPr>
          <w:rFonts w:ascii="Lucida Bright" w:hAnsi="Lucida Bright"/>
          <w:sz w:val="20"/>
        </w:rPr>
        <w:t xml:space="preserve">pendidikan dokter spesialis </w:t>
      </w:r>
      <w:r w:rsidRPr="00440D86">
        <w:rPr>
          <w:rFonts w:ascii="Lucida Bright" w:hAnsi="Lucida Bright"/>
          <w:sz w:val="20"/>
        </w:rPr>
        <w:t>Othopaedi dan trumatologi</w:t>
      </w:r>
      <w:r w:rsidRPr="00440D86">
        <w:rPr>
          <w:rFonts w:ascii="Lucida Bright" w:hAnsi="Lucida Bright"/>
          <w:sz w:val="20"/>
        </w:rPr>
        <w:t xml:space="preserve"> merupakan salah satu dari instrumen akreditasi program studi kesehatan yang telah selesai disempurnakan oleh Perkumpulan LAM-PTKes</w:t>
      </w:r>
      <w:r w:rsidRPr="00440D86">
        <w:rPr>
          <w:rFonts w:ascii="Lucida Bright" w:hAnsi="Lucida Bright"/>
          <w:sz w:val="20"/>
          <w:lang w:val="id-ID"/>
        </w:rPr>
        <w:t>.</w:t>
      </w:r>
      <w:r w:rsidRPr="00440D86">
        <w:rPr>
          <w:rFonts w:ascii="Lucida Bright" w:hAnsi="Lucida Bright"/>
          <w:sz w:val="20"/>
        </w:rPr>
        <w:t xml:space="preserve"> </w:t>
      </w:r>
      <w:r w:rsidRPr="00440D86">
        <w:rPr>
          <w:rFonts w:ascii="Lucida Bright" w:hAnsi="Lucida Bright"/>
          <w:sz w:val="20"/>
          <w:lang w:val="id-ID"/>
        </w:rPr>
        <w:t xml:space="preserve">Dalam upaya </w:t>
      </w:r>
      <w:r w:rsidRPr="00440D86">
        <w:rPr>
          <w:rFonts w:ascii="Lucida Bright" w:hAnsi="Lucida Bright"/>
          <w:sz w:val="20"/>
        </w:rPr>
        <w:t>penyempurnaan tersebut</w:t>
      </w:r>
      <w:r w:rsidRPr="00440D86">
        <w:rPr>
          <w:rFonts w:ascii="Lucida Bright" w:hAnsi="Lucida Bright"/>
          <w:sz w:val="20"/>
          <w:lang w:val="id-ID"/>
        </w:rPr>
        <w:t xml:space="preserve">, </w:t>
      </w:r>
      <w:r w:rsidRPr="00440D86">
        <w:rPr>
          <w:rFonts w:ascii="Lucida Bright" w:hAnsi="Lucida Bright"/>
          <w:sz w:val="20"/>
        </w:rPr>
        <w:t xml:space="preserve">telah disusun </w:t>
      </w:r>
      <w:r w:rsidRPr="00440D86">
        <w:rPr>
          <w:rFonts w:ascii="Lucida Bright" w:hAnsi="Lucida Bright"/>
          <w:sz w:val="20"/>
          <w:lang w:val="id-ID"/>
        </w:rPr>
        <w:t xml:space="preserve">instrumen akreditasi </w:t>
      </w:r>
      <w:r w:rsidRPr="00440D86">
        <w:rPr>
          <w:rFonts w:ascii="Lucida Bright" w:hAnsi="Lucida Bright"/>
          <w:sz w:val="20"/>
          <w:lang w:val="nb-NO"/>
        </w:rPr>
        <w:t xml:space="preserve">program studi </w:t>
      </w:r>
      <w:r w:rsidRPr="00440D86">
        <w:rPr>
          <w:rFonts w:ascii="Lucida Bright" w:hAnsi="Lucida Bright"/>
          <w:sz w:val="20"/>
        </w:rPr>
        <w:t xml:space="preserve">pendidikan dokter spesialis </w:t>
      </w:r>
      <w:r w:rsidRPr="00440D86">
        <w:rPr>
          <w:rFonts w:ascii="Lucida Bright" w:hAnsi="Lucida Bright"/>
          <w:sz w:val="20"/>
        </w:rPr>
        <w:t>Othopaedi dan trumatologi</w:t>
      </w:r>
      <w:r w:rsidRPr="00440D86">
        <w:rPr>
          <w:rFonts w:ascii="Lucida Bright" w:hAnsi="Lucida Bright"/>
          <w:sz w:val="20"/>
          <w:lang w:val="id-ID"/>
        </w:rPr>
        <w:t xml:space="preserve"> yang terdiri atas:</w:t>
      </w:r>
    </w:p>
    <w:p w:rsidR="00440D86" w:rsidRPr="00440D86" w:rsidRDefault="00440D86" w:rsidP="00440D86">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440D86" w:rsidRPr="00440D86" w:rsidTr="00F33BB6">
        <w:tc>
          <w:tcPr>
            <w:tcW w:w="1315" w:type="dxa"/>
          </w:tcPr>
          <w:p w:rsidR="00440D86" w:rsidRPr="00440D86" w:rsidRDefault="00440D86" w:rsidP="00F33BB6">
            <w:pPr>
              <w:spacing w:line="360" w:lineRule="auto"/>
              <w:rPr>
                <w:rFonts w:ascii="Lucida Bright" w:hAnsi="Lucida Bright"/>
                <w:sz w:val="20"/>
              </w:rPr>
            </w:pPr>
            <w:r w:rsidRPr="00440D86">
              <w:rPr>
                <w:rFonts w:ascii="Lucida Bright" w:hAnsi="Lucida Bright"/>
                <w:sz w:val="20"/>
              </w:rPr>
              <w:t>BUKU I</w:t>
            </w:r>
          </w:p>
        </w:tc>
        <w:tc>
          <w:tcPr>
            <w:tcW w:w="434" w:type="dxa"/>
          </w:tcPr>
          <w:p w:rsidR="00440D86" w:rsidRPr="00440D86" w:rsidRDefault="00440D86" w:rsidP="00F33BB6">
            <w:pPr>
              <w:spacing w:line="360" w:lineRule="auto"/>
              <w:jc w:val="center"/>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NASKAH AKADEMIK  </w:t>
            </w:r>
          </w:p>
        </w:tc>
      </w:tr>
      <w:tr w:rsidR="00440D86" w:rsidRPr="00440D86" w:rsidTr="00F33BB6">
        <w:tc>
          <w:tcPr>
            <w:tcW w:w="1315" w:type="dxa"/>
          </w:tcPr>
          <w:p w:rsidR="00440D86" w:rsidRPr="00440D86" w:rsidRDefault="00440D86" w:rsidP="00F33BB6">
            <w:pPr>
              <w:spacing w:line="360" w:lineRule="auto"/>
              <w:rPr>
                <w:rFonts w:ascii="Lucida Bright" w:hAnsi="Lucida Bright"/>
                <w:sz w:val="20"/>
              </w:rPr>
            </w:pPr>
            <w:r w:rsidRPr="00440D86">
              <w:rPr>
                <w:rFonts w:ascii="Lucida Bright" w:hAnsi="Lucida Bright"/>
                <w:sz w:val="20"/>
              </w:rPr>
              <w:t>BUKU II</w:t>
            </w:r>
          </w:p>
        </w:tc>
        <w:tc>
          <w:tcPr>
            <w:tcW w:w="434" w:type="dxa"/>
          </w:tcPr>
          <w:p w:rsidR="00440D86" w:rsidRPr="00440D86" w:rsidRDefault="00440D86" w:rsidP="00F33BB6">
            <w:pPr>
              <w:spacing w:line="360" w:lineRule="auto"/>
              <w:jc w:val="center"/>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STANDAR DAN PROSEDUR </w:t>
            </w:r>
          </w:p>
        </w:tc>
      </w:tr>
      <w:tr w:rsidR="00440D86" w:rsidRPr="00440D86" w:rsidTr="00F33BB6">
        <w:tc>
          <w:tcPr>
            <w:tcW w:w="1315" w:type="dxa"/>
          </w:tcPr>
          <w:p w:rsidR="00440D86" w:rsidRPr="00440D86" w:rsidRDefault="00440D86" w:rsidP="00F33BB6">
            <w:pPr>
              <w:spacing w:line="360" w:lineRule="auto"/>
              <w:rPr>
                <w:rFonts w:ascii="Lucida Bright" w:hAnsi="Lucida Bright"/>
                <w:sz w:val="20"/>
              </w:rPr>
            </w:pPr>
            <w:r w:rsidRPr="00440D86">
              <w:rPr>
                <w:rFonts w:ascii="Lucida Bright" w:hAnsi="Lucida Bright"/>
                <w:sz w:val="20"/>
              </w:rPr>
              <w:t>BUKU IIIA</w:t>
            </w:r>
          </w:p>
        </w:tc>
        <w:tc>
          <w:tcPr>
            <w:tcW w:w="434" w:type="dxa"/>
          </w:tcPr>
          <w:p w:rsidR="00440D86" w:rsidRPr="00440D86" w:rsidRDefault="00440D86" w:rsidP="00F33BB6">
            <w:pPr>
              <w:spacing w:line="360" w:lineRule="auto"/>
              <w:jc w:val="center"/>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BORANG  PROGRAM STUDI </w:t>
            </w:r>
          </w:p>
        </w:tc>
      </w:tr>
      <w:tr w:rsidR="00440D86" w:rsidRPr="00440D86" w:rsidTr="00F33BB6">
        <w:tc>
          <w:tcPr>
            <w:tcW w:w="1315" w:type="dxa"/>
          </w:tcPr>
          <w:p w:rsidR="00440D86" w:rsidRPr="00440D86" w:rsidRDefault="00440D86" w:rsidP="00F33BB6">
            <w:pPr>
              <w:spacing w:line="360" w:lineRule="auto"/>
              <w:rPr>
                <w:rFonts w:ascii="Lucida Bright" w:hAnsi="Lucida Bright"/>
                <w:sz w:val="20"/>
              </w:rPr>
            </w:pPr>
            <w:r w:rsidRPr="00440D86">
              <w:rPr>
                <w:rFonts w:ascii="Lucida Bright" w:hAnsi="Lucida Bright"/>
                <w:sz w:val="20"/>
              </w:rPr>
              <w:t>BUKU IIIB</w:t>
            </w:r>
          </w:p>
        </w:tc>
        <w:tc>
          <w:tcPr>
            <w:tcW w:w="434" w:type="dxa"/>
          </w:tcPr>
          <w:p w:rsidR="00440D86" w:rsidRPr="00440D86" w:rsidRDefault="00440D86" w:rsidP="00F33BB6">
            <w:pPr>
              <w:spacing w:line="360" w:lineRule="auto"/>
              <w:jc w:val="center"/>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BORANG  UNIT PENGELOLA PROGRAM STUDI </w:t>
            </w:r>
          </w:p>
        </w:tc>
      </w:tr>
      <w:tr w:rsidR="00440D86" w:rsidRPr="00440D86" w:rsidTr="00F33BB6">
        <w:tc>
          <w:tcPr>
            <w:tcW w:w="1315" w:type="dxa"/>
          </w:tcPr>
          <w:p w:rsidR="00440D86" w:rsidRPr="00440D86" w:rsidRDefault="00440D86" w:rsidP="00F33BB6">
            <w:pPr>
              <w:spacing w:line="360" w:lineRule="auto"/>
              <w:rPr>
                <w:rFonts w:ascii="Lucida Bright" w:hAnsi="Lucida Bright"/>
                <w:sz w:val="20"/>
              </w:rPr>
            </w:pPr>
            <w:r w:rsidRPr="00440D86">
              <w:rPr>
                <w:rFonts w:ascii="Lucida Bright" w:hAnsi="Lucida Bright"/>
                <w:sz w:val="20"/>
              </w:rPr>
              <w:t>BUKU IV</w:t>
            </w:r>
          </w:p>
        </w:tc>
        <w:tc>
          <w:tcPr>
            <w:tcW w:w="434" w:type="dxa"/>
          </w:tcPr>
          <w:p w:rsidR="00440D86" w:rsidRPr="00440D86" w:rsidRDefault="00440D86" w:rsidP="00F33BB6">
            <w:pPr>
              <w:spacing w:line="360" w:lineRule="auto"/>
              <w:jc w:val="center"/>
              <w:rPr>
                <w:rFonts w:ascii="Lucida Bright" w:hAnsi="Lucida Bright"/>
                <w:sz w:val="20"/>
                <w:lang w:val="id-ID"/>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lang w:val="id-ID"/>
              </w:rPr>
              <w:t>PANDUAN PENGISIAN BORANG</w:t>
            </w:r>
            <w:r w:rsidRPr="00440D86">
              <w:rPr>
                <w:rFonts w:ascii="Lucida Bright" w:hAnsi="Lucida Bright"/>
                <w:sz w:val="20"/>
              </w:rPr>
              <w:t xml:space="preserve"> </w:t>
            </w:r>
          </w:p>
        </w:tc>
      </w:tr>
      <w:tr w:rsidR="00440D86" w:rsidRPr="00440D86" w:rsidTr="00F33BB6">
        <w:tc>
          <w:tcPr>
            <w:tcW w:w="1315" w:type="dxa"/>
          </w:tcPr>
          <w:p w:rsidR="00440D86" w:rsidRPr="00440D86" w:rsidRDefault="00440D86" w:rsidP="00F33BB6">
            <w:pPr>
              <w:spacing w:line="360" w:lineRule="auto"/>
              <w:rPr>
                <w:rFonts w:ascii="Lucida Bright" w:hAnsi="Lucida Bright"/>
                <w:sz w:val="20"/>
              </w:rPr>
            </w:pPr>
            <w:r w:rsidRPr="00440D86">
              <w:rPr>
                <w:rFonts w:ascii="Lucida Bright" w:hAnsi="Lucida Bright"/>
                <w:sz w:val="20"/>
              </w:rPr>
              <w:t>BUKU V</w:t>
            </w:r>
          </w:p>
        </w:tc>
        <w:tc>
          <w:tcPr>
            <w:tcW w:w="434" w:type="dxa"/>
          </w:tcPr>
          <w:p w:rsidR="00440D86" w:rsidRPr="00440D86" w:rsidRDefault="00440D86" w:rsidP="00F33BB6">
            <w:pPr>
              <w:spacing w:line="360" w:lineRule="auto"/>
              <w:jc w:val="center"/>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PEDOMAN PENILAIAN INSTRUMEN AKREDITASI </w:t>
            </w:r>
          </w:p>
        </w:tc>
      </w:tr>
      <w:tr w:rsidR="00440D86" w:rsidRPr="00440D86" w:rsidTr="00F33BB6">
        <w:tc>
          <w:tcPr>
            <w:tcW w:w="1315"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BUKU VI</w:t>
            </w:r>
          </w:p>
        </w:tc>
        <w:tc>
          <w:tcPr>
            <w:tcW w:w="434"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MATRIKS PENILAIAN INSTRUMEN AKREDITASI </w:t>
            </w:r>
          </w:p>
        </w:tc>
      </w:tr>
      <w:tr w:rsidR="00440D86" w:rsidRPr="00440D86" w:rsidTr="00F33BB6">
        <w:tc>
          <w:tcPr>
            <w:tcW w:w="1315"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BUKU VII</w:t>
            </w:r>
          </w:p>
        </w:tc>
        <w:tc>
          <w:tcPr>
            <w:tcW w:w="434"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rPr>
            </w:pPr>
            <w:r w:rsidRPr="00440D86">
              <w:rPr>
                <w:rFonts w:ascii="Lucida Bright" w:hAnsi="Lucida Bright"/>
                <w:sz w:val="20"/>
              </w:rPr>
              <w:t xml:space="preserve">PEDOMAN ASESMEN LAPANGAN </w:t>
            </w:r>
          </w:p>
        </w:tc>
      </w:tr>
      <w:tr w:rsidR="00440D86" w:rsidRPr="00440D86" w:rsidTr="00F33BB6">
        <w:tc>
          <w:tcPr>
            <w:tcW w:w="1315" w:type="dxa"/>
          </w:tcPr>
          <w:p w:rsidR="00440D86" w:rsidRPr="00440D86" w:rsidRDefault="00440D86" w:rsidP="00F33BB6">
            <w:pPr>
              <w:spacing w:line="360" w:lineRule="auto"/>
              <w:jc w:val="left"/>
              <w:rPr>
                <w:rFonts w:ascii="Lucida Bright" w:hAnsi="Lucida Bright"/>
                <w:sz w:val="20"/>
                <w:lang w:val="id-ID"/>
              </w:rPr>
            </w:pPr>
            <w:r w:rsidRPr="00440D86">
              <w:rPr>
                <w:rFonts w:ascii="Lucida Bright" w:hAnsi="Lucida Bright"/>
                <w:sz w:val="20"/>
                <w:lang w:val="id-ID"/>
              </w:rPr>
              <w:t>BUKU VIII</w:t>
            </w:r>
          </w:p>
        </w:tc>
        <w:tc>
          <w:tcPr>
            <w:tcW w:w="434" w:type="dxa"/>
          </w:tcPr>
          <w:p w:rsidR="00440D86" w:rsidRPr="00440D86" w:rsidRDefault="00440D86" w:rsidP="00F33BB6">
            <w:pPr>
              <w:spacing w:line="360" w:lineRule="auto"/>
              <w:jc w:val="left"/>
              <w:rPr>
                <w:rFonts w:ascii="Lucida Bright" w:hAnsi="Lucida Bright"/>
                <w:sz w:val="20"/>
                <w:lang w:val="id-ID"/>
              </w:rPr>
            </w:pPr>
            <w:r w:rsidRPr="00440D86">
              <w:rPr>
                <w:rFonts w:ascii="Lucida Bright" w:hAnsi="Lucida Bright"/>
                <w:sz w:val="20"/>
              </w:rPr>
              <w:t>–</w:t>
            </w:r>
          </w:p>
        </w:tc>
        <w:tc>
          <w:tcPr>
            <w:tcW w:w="7431" w:type="dxa"/>
          </w:tcPr>
          <w:p w:rsidR="00440D86" w:rsidRPr="00440D86" w:rsidRDefault="00440D86" w:rsidP="00F33BB6">
            <w:pPr>
              <w:spacing w:line="360" w:lineRule="auto"/>
              <w:jc w:val="left"/>
              <w:rPr>
                <w:rFonts w:ascii="Lucida Bright" w:hAnsi="Lucida Bright"/>
                <w:sz w:val="20"/>
                <w:lang w:val="nb-NO"/>
              </w:rPr>
            </w:pPr>
            <w:r w:rsidRPr="00440D86">
              <w:rPr>
                <w:rFonts w:ascii="Lucida Bright" w:hAnsi="Lucida Bright"/>
                <w:sz w:val="20"/>
                <w:lang w:val="nb-NO"/>
              </w:rPr>
              <w:t>PEDOMAN EVALUASI DIRI UNTUK AKREDITASI PROGRAM STUDI DAN INSTITUSI PERGURUAN TINGGI</w:t>
            </w:r>
          </w:p>
        </w:tc>
      </w:tr>
    </w:tbl>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r w:rsidRPr="00440D86">
        <w:rPr>
          <w:rFonts w:ascii="Lucida Bright" w:hAnsi="Lucida Bright"/>
          <w:sz w:val="20"/>
          <w:lang w:val="nb-NO"/>
        </w:rPr>
        <w:t>Untuk menjaga kredibilitas proses akreditasi, sebagai kelengkapan ke delapan buku tersebut di atas, telah  disusun pula sebuah buku Kode Etik Akreditasi.</w:t>
      </w: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r w:rsidRPr="00440D86">
        <w:rPr>
          <w:rFonts w:ascii="Lucida Bright" w:hAnsi="Lucida Bright"/>
          <w:sz w:val="20"/>
          <w:lang w:val="nb-NO"/>
        </w:rPr>
        <w:t xml:space="preserve">Ucapan terima kasih saya sampaikan kepada Tim Penyusun instrumen akreditasi program studi </w:t>
      </w:r>
      <w:r w:rsidRPr="00440D86">
        <w:rPr>
          <w:rFonts w:ascii="Lucida Bright" w:hAnsi="Lucida Bright"/>
          <w:sz w:val="20"/>
        </w:rPr>
        <w:t xml:space="preserve">pendidikan dokter spesialis </w:t>
      </w:r>
      <w:r w:rsidRPr="00440D86">
        <w:rPr>
          <w:rFonts w:ascii="Lucida Bright" w:hAnsi="Lucida Bright"/>
          <w:sz w:val="20"/>
        </w:rPr>
        <w:t>Othopaedi dan trumatologi</w:t>
      </w:r>
      <w:r w:rsidRPr="00440D86">
        <w:rPr>
          <w:rFonts w:ascii="Lucida Bright" w:hAnsi="Lucida Bright"/>
          <w:sz w:val="20"/>
          <w:lang w:val="nb-NO"/>
        </w:rPr>
        <w:t xml:space="preserve">. </w:t>
      </w: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r w:rsidRPr="00440D86">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440D86">
        <w:rPr>
          <w:rFonts w:ascii="Lucida Bright" w:hAnsi="Lucida Bright"/>
          <w:sz w:val="20"/>
        </w:rPr>
        <w:t xml:space="preserve">pendidikan dokter spesialis </w:t>
      </w:r>
      <w:r w:rsidRPr="00440D86">
        <w:rPr>
          <w:rFonts w:ascii="Lucida Bright" w:hAnsi="Lucida Bright"/>
          <w:sz w:val="20"/>
        </w:rPr>
        <w:t>Othopaedi dan trumatologi</w:t>
      </w:r>
      <w:r w:rsidRPr="00440D86">
        <w:rPr>
          <w:rFonts w:ascii="Lucida Bright" w:hAnsi="Lucida Bright"/>
          <w:sz w:val="20"/>
          <w:lang w:val="nb-NO"/>
        </w:rPr>
        <w:t xml:space="preserve"> di seluruh Indonesia.</w:t>
      </w: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rPr>
          <w:rFonts w:ascii="Lucida Bright" w:hAnsi="Lucida Bright"/>
          <w:sz w:val="20"/>
          <w:lang w:val="nb-NO"/>
        </w:rPr>
      </w:pPr>
    </w:p>
    <w:p w:rsidR="00440D86" w:rsidRPr="00440D86" w:rsidRDefault="00440D86" w:rsidP="00440D86">
      <w:pPr>
        <w:spacing w:line="360" w:lineRule="auto"/>
        <w:ind w:left="2880" w:firstLine="720"/>
        <w:rPr>
          <w:rFonts w:ascii="Lucida Bright" w:hAnsi="Lucida Bright"/>
          <w:sz w:val="20"/>
        </w:rPr>
      </w:pPr>
      <w:r w:rsidRPr="00440D86">
        <w:rPr>
          <w:rFonts w:ascii="Lucida Bright" w:hAnsi="Lucida Bright"/>
          <w:sz w:val="20"/>
          <w:lang w:val="nb-NO"/>
        </w:rPr>
        <w:t xml:space="preserve">Jakarta, </w:t>
      </w:r>
      <w:r w:rsidRPr="00440D86">
        <w:rPr>
          <w:rFonts w:ascii="Lucida Bright" w:hAnsi="Lucida Bright"/>
          <w:sz w:val="20"/>
        </w:rPr>
        <w:t xml:space="preserve"> 20 Desember 2015</w:t>
      </w:r>
    </w:p>
    <w:p w:rsidR="00440D86" w:rsidRPr="00440D86" w:rsidRDefault="00440D86" w:rsidP="00440D86">
      <w:pPr>
        <w:spacing w:line="360" w:lineRule="auto"/>
        <w:ind w:left="4770" w:hanging="90"/>
        <w:rPr>
          <w:rFonts w:ascii="Lucida Bright" w:hAnsi="Lucida Bright"/>
          <w:sz w:val="20"/>
          <w:lang w:val="nb-NO"/>
        </w:rPr>
      </w:pPr>
    </w:p>
    <w:p w:rsidR="00440D86" w:rsidRPr="00440D86" w:rsidRDefault="00440D86" w:rsidP="00440D86">
      <w:pPr>
        <w:spacing w:line="360" w:lineRule="auto"/>
        <w:ind w:left="2880" w:firstLine="720"/>
        <w:rPr>
          <w:rFonts w:ascii="Lucida Bright" w:hAnsi="Lucida Bright"/>
          <w:sz w:val="20"/>
          <w:lang w:val="nb-NO"/>
        </w:rPr>
      </w:pPr>
      <w:r w:rsidRPr="00440D86">
        <w:rPr>
          <w:rFonts w:ascii="Lucida Bright" w:hAnsi="Lucida Bright"/>
          <w:sz w:val="20"/>
          <w:lang w:val="nb-NO"/>
        </w:rPr>
        <w:t xml:space="preserve">Lembaga Akreditasi Mandiri Pendidikan Tinggi </w:t>
      </w:r>
    </w:p>
    <w:p w:rsidR="00440D86" w:rsidRPr="00440D86" w:rsidRDefault="00440D86" w:rsidP="00440D86">
      <w:pPr>
        <w:spacing w:line="360" w:lineRule="auto"/>
        <w:ind w:left="2880" w:firstLine="720"/>
        <w:rPr>
          <w:rFonts w:ascii="Lucida Bright" w:hAnsi="Lucida Bright"/>
          <w:sz w:val="20"/>
          <w:lang w:val="nb-NO"/>
        </w:rPr>
      </w:pPr>
      <w:r w:rsidRPr="00440D86">
        <w:rPr>
          <w:rFonts w:ascii="Lucida Bright" w:hAnsi="Lucida Bright"/>
          <w:sz w:val="20"/>
          <w:lang w:val="nb-NO"/>
        </w:rPr>
        <w:t>Kesehatan Indonesia (LAM-PTKes)</w:t>
      </w:r>
    </w:p>
    <w:p w:rsidR="00440D86" w:rsidRPr="00440D86" w:rsidRDefault="00440D86" w:rsidP="00440D86">
      <w:pPr>
        <w:spacing w:line="360" w:lineRule="auto"/>
        <w:ind w:left="2340"/>
        <w:rPr>
          <w:rFonts w:ascii="Lucida Bright" w:hAnsi="Lucida Bright"/>
          <w:b/>
          <w:bCs/>
          <w:sz w:val="20"/>
          <w:lang w:val="nb-NO"/>
        </w:rPr>
      </w:pPr>
    </w:p>
    <w:p w:rsidR="00440D86" w:rsidRPr="00440D86" w:rsidRDefault="00440D86" w:rsidP="00440D86">
      <w:pPr>
        <w:spacing w:line="360" w:lineRule="auto"/>
        <w:ind w:left="2880" w:firstLine="720"/>
        <w:rPr>
          <w:rFonts w:ascii="Lucida Bright" w:hAnsi="Lucida Bright"/>
          <w:sz w:val="20"/>
        </w:rPr>
      </w:pPr>
      <w:r w:rsidRPr="00440D86">
        <w:rPr>
          <w:rFonts w:ascii="Lucida Bright" w:hAnsi="Lucida Bright"/>
          <w:b/>
          <w:bCs/>
          <w:sz w:val="20"/>
        </w:rPr>
        <w:t>Ketua Umum</w:t>
      </w:r>
      <w:r w:rsidRPr="00440D86">
        <w:rPr>
          <w:rFonts w:ascii="Lucida Bright" w:hAnsi="Lucida Bright"/>
          <w:sz w:val="20"/>
        </w:rPr>
        <w:t>,</w:t>
      </w:r>
    </w:p>
    <w:p w:rsidR="00440D86" w:rsidRPr="00440D86" w:rsidRDefault="00440D86" w:rsidP="00440D86">
      <w:pPr>
        <w:spacing w:line="360" w:lineRule="auto"/>
        <w:ind w:left="3600" w:firstLine="180"/>
        <w:rPr>
          <w:rFonts w:ascii="Lucida Bright" w:hAnsi="Lucida Bright"/>
          <w:sz w:val="20"/>
        </w:rPr>
      </w:pPr>
      <w:r w:rsidRPr="00440D86">
        <w:rPr>
          <w:rFonts w:ascii="Lucida Bright" w:hAnsi="Lucida Bright"/>
          <w:sz w:val="20"/>
        </w:rPr>
        <w:tab/>
      </w:r>
    </w:p>
    <w:p w:rsidR="00440D86" w:rsidRPr="00440D86" w:rsidRDefault="00440D86" w:rsidP="00440D86">
      <w:pPr>
        <w:spacing w:line="360" w:lineRule="auto"/>
        <w:ind w:left="3600" w:firstLine="180"/>
        <w:rPr>
          <w:rFonts w:ascii="Lucida Bright" w:hAnsi="Lucida Bright"/>
          <w:sz w:val="20"/>
        </w:rPr>
      </w:pPr>
    </w:p>
    <w:p w:rsidR="00440D86" w:rsidRPr="00440D86" w:rsidRDefault="00440D86" w:rsidP="00440D86">
      <w:pPr>
        <w:spacing w:line="360" w:lineRule="auto"/>
        <w:ind w:firstLine="180"/>
        <w:rPr>
          <w:rFonts w:ascii="Lucida Bright" w:hAnsi="Lucida Bright"/>
          <w:sz w:val="20"/>
        </w:rPr>
      </w:pPr>
      <w:r w:rsidRPr="00440D86">
        <w:rPr>
          <w:rFonts w:ascii="Lucida Bright" w:hAnsi="Lucida Bright"/>
          <w:sz w:val="20"/>
        </w:rPr>
        <w:tab/>
      </w:r>
    </w:p>
    <w:p w:rsidR="00440D86" w:rsidRPr="00440D86" w:rsidRDefault="00440D86" w:rsidP="00440D86">
      <w:pPr>
        <w:spacing w:line="360" w:lineRule="auto"/>
        <w:ind w:firstLine="180"/>
        <w:rPr>
          <w:rFonts w:ascii="Lucida Bright" w:hAnsi="Lucida Bright"/>
          <w:sz w:val="20"/>
        </w:rPr>
      </w:pPr>
    </w:p>
    <w:p w:rsidR="00E219D9" w:rsidRPr="00440D86" w:rsidRDefault="00440D86" w:rsidP="00440D86">
      <w:pPr>
        <w:pStyle w:val="Heading1"/>
        <w:ind w:right="-50"/>
        <w:rPr>
          <w:rFonts w:cs="Arial"/>
          <w:b w:val="0"/>
          <w:bCs/>
          <w:szCs w:val="24"/>
        </w:rPr>
      </w:pPr>
      <w:r w:rsidRPr="00440D86">
        <w:rPr>
          <w:rFonts w:ascii="Lucida Bright" w:hAnsi="Lucida Bright"/>
          <w:sz w:val="20"/>
        </w:rPr>
        <w:t>Usman Chatib Warsa</w:t>
      </w:r>
      <w:bookmarkEnd w:id="1"/>
      <w:bookmarkEnd w:id="2"/>
    </w:p>
    <w:p w:rsidR="005B0C62" w:rsidRPr="00440D86" w:rsidRDefault="005B0C62" w:rsidP="00CF2B38">
      <w:pPr>
        <w:ind w:right="-50"/>
        <w:rPr>
          <w:rFonts w:cs="Arial"/>
          <w:szCs w:val="24"/>
          <w:lang w:val="nb-NO"/>
        </w:rPr>
      </w:pPr>
    </w:p>
    <w:p w:rsidR="00E219D9" w:rsidRPr="00440D86" w:rsidRDefault="00E219D9" w:rsidP="00CF2B38">
      <w:pPr>
        <w:pStyle w:val="Heading1"/>
        <w:ind w:right="-50"/>
        <w:rPr>
          <w:rFonts w:ascii="Arial" w:hAnsi="Arial" w:cs="Arial"/>
          <w:szCs w:val="24"/>
          <w:lang w:val="id-ID"/>
        </w:rPr>
      </w:pPr>
      <w:bookmarkStart w:id="3" w:name="_Toc295139605"/>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E219D9" w:rsidRPr="00440D86" w:rsidRDefault="00E219D9"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C80050" w:rsidRPr="00440D86" w:rsidRDefault="00C80050" w:rsidP="00CF2B38">
      <w:pPr>
        <w:ind w:right="-50"/>
        <w:rPr>
          <w:rFonts w:cs="Arial"/>
          <w:lang w:val="id-ID"/>
        </w:rPr>
      </w:pPr>
    </w:p>
    <w:p w:rsidR="00E219D9" w:rsidRPr="00440D86" w:rsidRDefault="00E219D9" w:rsidP="00CF2B38">
      <w:pPr>
        <w:ind w:right="-50"/>
        <w:rPr>
          <w:rFonts w:cs="Arial"/>
          <w:lang w:val="id-ID"/>
        </w:rPr>
      </w:pPr>
    </w:p>
    <w:p w:rsidR="00EF128B" w:rsidRPr="00440D86" w:rsidRDefault="004E244D" w:rsidP="00CF2B38">
      <w:pPr>
        <w:pStyle w:val="Heading1"/>
        <w:ind w:right="-50"/>
        <w:rPr>
          <w:rFonts w:ascii="Arial" w:hAnsi="Arial" w:cs="Arial"/>
          <w:b w:val="0"/>
          <w:sz w:val="28"/>
          <w:szCs w:val="22"/>
          <w:lang w:val="id-ID"/>
        </w:rPr>
      </w:pPr>
      <w:bookmarkStart w:id="4" w:name="_Toc295139606"/>
      <w:bookmarkEnd w:id="3"/>
      <w:r w:rsidRPr="00440D86">
        <w:rPr>
          <w:rFonts w:ascii="Arial" w:hAnsi="Arial" w:cs="Arial"/>
          <w:b w:val="0"/>
          <w:sz w:val="28"/>
          <w:szCs w:val="22"/>
          <w:lang w:val="id-ID"/>
        </w:rPr>
        <w:t>Daftar Isi</w:t>
      </w:r>
      <w:bookmarkEnd w:id="4"/>
    </w:p>
    <w:p w:rsidR="004B1745" w:rsidRPr="00440D86" w:rsidRDefault="004B1745" w:rsidP="004B1745">
      <w:pPr>
        <w:rPr>
          <w:lang w:val="id-ID"/>
        </w:rPr>
      </w:pPr>
    </w:p>
    <w:tbl>
      <w:tblPr>
        <w:tblStyle w:val="TableGrid"/>
        <w:tblW w:w="999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0"/>
        <w:gridCol w:w="540"/>
      </w:tblGrid>
      <w:tr w:rsidR="00440D86" w:rsidRPr="00440D86" w:rsidTr="00EF1DFA">
        <w:trPr>
          <w:trHeight w:val="432"/>
        </w:trPr>
        <w:tc>
          <w:tcPr>
            <w:tcW w:w="9450" w:type="dxa"/>
          </w:tcPr>
          <w:p w:rsidR="00EF1DFA" w:rsidRPr="00440D86" w:rsidRDefault="00EF1DFA" w:rsidP="00F11A19">
            <w:r w:rsidRPr="00440D86">
              <w:t>K</w:t>
            </w:r>
            <w:r w:rsidRPr="00440D86">
              <w:rPr>
                <w:rStyle w:val="Hyperlink"/>
                <w:color w:val="auto"/>
                <w:u w:val="none"/>
              </w:rPr>
              <w:t xml:space="preserve">ata Pengantar BAN PT </w:t>
            </w:r>
          </w:p>
        </w:tc>
        <w:tc>
          <w:tcPr>
            <w:tcW w:w="540" w:type="dxa"/>
          </w:tcPr>
          <w:p w:rsidR="00EF1DFA" w:rsidRPr="00440D86" w:rsidRDefault="00EF1DFA" w:rsidP="00F11A19">
            <w:r w:rsidRPr="00440D86">
              <w:t>1</w:t>
            </w:r>
          </w:p>
        </w:tc>
      </w:tr>
      <w:tr w:rsidR="00440D86" w:rsidRPr="00440D86" w:rsidTr="00EF1DFA">
        <w:trPr>
          <w:trHeight w:val="432"/>
        </w:trPr>
        <w:tc>
          <w:tcPr>
            <w:tcW w:w="9450" w:type="dxa"/>
          </w:tcPr>
          <w:p w:rsidR="00EF1DFA" w:rsidRPr="00440D86" w:rsidRDefault="00EF1DFA" w:rsidP="00F11A19">
            <w:r w:rsidRPr="00440D86">
              <w:t>Kata Pengantar Komisi Akreditasi Kolegium  Orthopaedi Dan Traumatologi Indonesia</w:t>
            </w:r>
          </w:p>
        </w:tc>
        <w:tc>
          <w:tcPr>
            <w:tcW w:w="540" w:type="dxa"/>
          </w:tcPr>
          <w:p w:rsidR="00EF1DFA" w:rsidRPr="00440D86" w:rsidRDefault="00EF1DFA" w:rsidP="00F11A19">
            <w:r w:rsidRPr="00440D86">
              <w:t>3</w:t>
            </w:r>
          </w:p>
        </w:tc>
      </w:tr>
      <w:tr w:rsidR="00440D86" w:rsidRPr="00440D86" w:rsidTr="00EF1DFA">
        <w:trPr>
          <w:trHeight w:val="432"/>
        </w:trPr>
        <w:tc>
          <w:tcPr>
            <w:tcW w:w="9450" w:type="dxa"/>
          </w:tcPr>
          <w:p w:rsidR="00EF1DFA" w:rsidRPr="00440D86" w:rsidRDefault="00EF1DFA" w:rsidP="00F11A19">
            <w:r w:rsidRPr="00440D86">
              <w:t>Daftar Isi</w:t>
            </w:r>
          </w:p>
        </w:tc>
        <w:tc>
          <w:tcPr>
            <w:tcW w:w="540" w:type="dxa"/>
          </w:tcPr>
          <w:p w:rsidR="00EF1DFA" w:rsidRPr="00440D86" w:rsidRDefault="00EF1DFA" w:rsidP="00F11A19">
            <w:r w:rsidRPr="00440D86">
              <w:t>4</w:t>
            </w:r>
          </w:p>
        </w:tc>
      </w:tr>
      <w:tr w:rsidR="00440D86" w:rsidRPr="00440D86" w:rsidTr="00EF1DFA">
        <w:trPr>
          <w:trHeight w:val="432"/>
        </w:trPr>
        <w:tc>
          <w:tcPr>
            <w:tcW w:w="9450" w:type="dxa"/>
          </w:tcPr>
          <w:p w:rsidR="00EF1DFA" w:rsidRPr="00440D86" w:rsidRDefault="00EF1DFA" w:rsidP="00F11A19">
            <w:r w:rsidRPr="00440D86">
              <w:t>BAB I Latar Belakang</w:t>
            </w:r>
            <w:r w:rsidRPr="00440D86">
              <w:tab/>
            </w:r>
          </w:p>
        </w:tc>
        <w:tc>
          <w:tcPr>
            <w:tcW w:w="540" w:type="dxa"/>
          </w:tcPr>
          <w:p w:rsidR="00EF1DFA" w:rsidRPr="00440D86" w:rsidRDefault="00EF1DFA" w:rsidP="00F11A19">
            <w:r w:rsidRPr="00440D86">
              <w:t>5</w:t>
            </w:r>
          </w:p>
        </w:tc>
      </w:tr>
      <w:tr w:rsidR="00440D86" w:rsidRPr="00440D86" w:rsidTr="00EF1DFA">
        <w:trPr>
          <w:trHeight w:val="432"/>
        </w:trPr>
        <w:tc>
          <w:tcPr>
            <w:tcW w:w="9450" w:type="dxa"/>
          </w:tcPr>
          <w:p w:rsidR="00EF1DFA" w:rsidRPr="00440D86" w:rsidRDefault="00EF1DFA" w:rsidP="00F11A19">
            <w:r w:rsidRPr="00440D86">
              <w:rPr>
                <w:lang w:val="id-ID"/>
              </w:rPr>
              <w:t xml:space="preserve">1.1 </w:t>
            </w:r>
            <w:r w:rsidRPr="00440D86">
              <w:rPr>
                <w:rFonts w:cs="Arial"/>
                <w:szCs w:val="24"/>
                <w:lang w:val="id-ID"/>
              </w:rPr>
              <w:t>Sejarah Pendidikan Dokter Spesia</w:t>
            </w:r>
            <w:r w:rsidRPr="00440D86">
              <w:rPr>
                <w:noProof/>
                <w:szCs w:val="24"/>
                <w:lang w:val="sv-SE"/>
              </w:rPr>
              <w:t>l</w:t>
            </w:r>
            <w:r w:rsidRPr="00440D86">
              <w:rPr>
                <w:rFonts w:cs="Arial"/>
                <w:szCs w:val="24"/>
                <w:lang w:val="id-ID"/>
              </w:rPr>
              <w:t>is Orthopaedi dan Traumatolo</w:t>
            </w:r>
            <w:r w:rsidRPr="00440D86">
              <w:rPr>
                <w:rFonts w:cs="Arial"/>
                <w:szCs w:val="24"/>
              </w:rPr>
              <w:t>gi</w:t>
            </w:r>
          </w:p>
        </w:tc>
        <w:tc>
          <w:tcPr>
            <w:tcW w:w="540" w:type="dxa"/>
          </w:tcPr>
          <w:p w:rsidR="00EF1DFA" w:rsidRPr="00440D86" w:rsidRDefault="00EF1DFA" w:rsidP="00F11A19">
            <w:r w:rsidRPr="00440D86">
              <w:t>5</w:t>
            </w:r>
          </w:p>
        </w:tc>
      </w:tr>
      <w:tr w:rsidR="00440D86" w:rsidRPr="00440D86" w:rsidTr="00EF1DFA">
        <w:trPr>
          <w:trHeight w:val="432"/>
        </w:trPr>
        <w:tc>
          <w:tcPr>
            <w:tcW w:w="9450" w:type="dxa"/>
          </w:tcPr>
          <w:p w:rsidR="00EF1DFA" w:rsidRPr="00440D86" w:rsidRDefault="00EF1DFA" w:rsidP="00F11A19">
            <w:r w:rsidRPr="00440D86">
              <w:t>1.2 Program Studi Dokter Spesialis Orthopaedi dan Traumatologi</w:t>
            </w:r>
            <w:r w:rsidRPr="00440D86">
              <w:tab/>
            </w:r>
          </w:p>
        </w:tc>
        <w:tc>
          <w:tcPr>
            <w:tcW w:w="540" w:type="dxa"/>
          </w:tcPr>
          <w:p w:rsidR="00EF1DFA" w:rsidRPr="00440D86" w:rsidRDefault="00EF1DFA" w:rsidP="00F11A19">
            <w:r w:rsidRPr="00440D86">
              <w:t>7</w:t>
            </w:r>
          </w:p>
        </w:tc>
      </w:tr>
      <w:tr w:rsidR="00440D86" w:rsidRPr="00440D86" w:rsidTr="00EF1DFA">
        <w:trPr>
          <w:trHeight w:val="432"/>
        </w:trPr>
        <w:tc>
          <w:tcPr>
            <w:tcW w:w="9450" w:type="dxa"/>
          </w:tcPr>
          <w:p w:rsidR="00EF1DFA" w:rsidRPr="00440D86" w:rsidRDefault="00EF1DFA" w:rsidP="00F11A19">
            <w:r w:rsidRPr="00440D86">
              <w:t xml:space="preserve">1.3 Landasan Hukum Akreditasi program studi dokter spesialis orthopaedi dan </w:t>
            </w:r>
          </w:p>
          <w:p w:rsidR="00EF1DFA" w:rsidRPr="00440D86" w:rsidRDefault="00EF1DFA" w:rsidP="00F11A19">
            <w:r w:rsidRPr="00440D86">
              <w:t xml:space="preserve">      Traumatologi   </w:t>
            </w:r>
            <w:r w:rsidRPr="00440D86">
              <w:tab/>
            </w:r>
          </w:p>
        </w:tc>
        <w:tc>
          <w:tcPr>
            <w:tcW w:w="540" w:type="dxa"/>
          </w:tcPr>
          <w:p w:rsidR="00EF1DFA" w:rsidRPr="00440D86" w:rsidRDefault="00EF1DFA" w:rsidP="00F11A19"/>
          <w:p w:rsidR="00EF1DFA" w:rsidRPr="00440D86" w:rsidRDefault="00EF1DFA" w:rsidP="00F11A19">
            <w:r w:rsidRPr="00440D86">
              <w:t>8</w:t>
            </w:r>
          </w:p>
        </w:tc>
      </w:tr>
      <w:tr w:rsidR="00440D86" w:rsidRPr="00440D86" w:rsidTr="00EF1DFA">
        <w:trPr>
          <w:trHeight w:val="432"/>
        </w:trPr>
        <w:tc>
          <w:tcPr>
            <w:tcW w:w="9450" w:type="dxa"/>
          </w:tcPr>
          <w:p w:rsidR="00EF1DFA" w:rsidRPr="00440D86" w:rsidRDefault="00EF1DFA" w:rsidP="00F11A19">
            <w:r w:rsidRPr="00440D86">
              <w:t>1.4  Landasan Filosofis Profesi Dokter Spesialis Orthopaedi dan Traumatologi</w:t>
            </w:r>
            <w:r w:rsidRPr="00440D86">
              <w:tab/>
            </w:r>
          </w:p>
        </w:tc>
        <w:tc>
          <w:tcPr>
            <w:tcW w:w="540" w:type="dxa"/>
          </w:tcPr>
          <w:p w:rsidR="00EF1DFA" w:rsidRPr="00440D86" w:rsidRDefault="00EF1DFA" w:rsidP="00F11A19">
            <w:r w:rsidRPr="00440D86">
              <w:t>13</w:t>
            </w:r>
          </w:p>
        </w:tc>
      </w:tr>
      <w:tr w:rsidR="00440D86" w:rsidRPr="00440D86" w:rsidTr="00EF1DFA">
        <w:trPr>
          <w:trHeight w:val="432"/>
        </w:trPr>
        <w:tc>
          <w:tcPr>
            <w:tcW w:w="9450" w:type="dxa"/>
          </w:tcPr>
          <w:p w:rsidR="00EF1DFA" w:rsidRPr="00440D86" w:rsidRDefault="00EF1DFA" w:rsidP="00F11A19">
            <w:r w:rsidRPr="00440D86">
              <w:t>1.5. Landasan Sosiologis  Profesi Dokter Spesialis Orthopaedi dan Traumatologi</w:t>
            </w:r>
            <w:r w:rsidRPr="00440D86">
              <w:tab/>
            </w:r>
          </w:p>
        </w:tc>
        <w:tc>
          <w:tcPr>
            <w:tcW w:w="540" w:type="dxa"/>
          </w:tcPr>
          <w:p w:rsidR="00EF1DFA" w:rsidRPr="00440D86" w:rsidRDefault="00EF1DFA" w:rsidP="00F11A19">
            <w:r w:rsidRPr="00440D86">
              <w:t>13</w:t>
            </w:r>
          </w:p>
        </w:tc>
      </w:tr>
      <w:tr w:rsidR="00440D86" w:rsidRPr="00440D86" w:rsidTr="00EF1DFA">
        <w:trPr>
          <w:trHeight w:val="432"/>
        </w:trPr>
        <w:tc>
          <w:tcPr>
            <w:tcW w:w="9450" w:type="dxa"/>
          </w:tcPr>
          <w:p w:rsidR="00EF1DFA" w:rsidRPr="00440D86" w:rsidRDefault="00EF1DFA" w:rsidP="00F11A19">
            <w:pPr>
              <w:rPr>
                <w:lang w:val="id-ID"/>
              </w:rPr>
            </w:pPr>
            <w:r w:rsidRPr="00440D86">
              <w:t xml:space="preserve">1.6. Upaya Peningkatan Profesionalisme dan Mutu Pendidikan Dokter Spesialis   </w:t>
            </w:r>
          </w:p>
          <w:p w:rsidR="00EF1DFA" w:rsidRPr="00440D86" w:rsidRDefault="00EF1DFA" w:rsidP="00F11A19">
            <w:r w:rsidRPr="00440D86">
              <w:t>Orthopaedi dan Traumatologi</w:t>
            </w:r>
            <w:r w:rsidRPr="00440D86">
              <w:tab/>
            </w:r>
          </w:p>
        </w:tc>
        <w:tc>
          <w:tcPr>
            <w:tcW w:w="540" w:type="dxa"/>
          </w:tcPr>
          <w:p w:rsidR="00EF1DFA" w:rsidRPr="00440D86" w:rsidRDefault="00EF1DFA" w:rsidP="00F11A19"/>
          <w:p w:rsidR="00EF1DFA" w:rsidRPr="00440D86" w:rsidRDefault="00EF1DFA" w:rsidP="00F11A19">
            <w:r w:rsidRPr="00440D86">
              <w:t>14</w:t>
            </w:r>
          </w:p>
        </w:tc>
      </w:tr>
      <w:tr w:rsidR="00440D86" w:rsidRPr="00440D86" w:rsidTr="00EF1DFA">
        <w:trPr>
          <w:trHeight w:val="432"/>
        </w:trPr>
        <w:tc>
          <w:tcPr>
            <w:tcW w:w="9450" w:type="dxa"/>
          </w:tcPr>
          <w:p w:rsidR="00EF1DFA" w:rsidRPr="00440D86" w:rsidRDefault="00EF1DFA" w:rsidP="00F11A19">
            <w:r w:rsidRPr="00440D86">
              <w:t>1.7. Baku Mutu  Program  Studi Dokter Spesialis Orthopaedi dan Traumatologi</w:t>
            </w:r>
          </w:p>
        </w:tc>
        <w:tc>
          <w:tcPr>
            <w:tcW w:w="540" w:type="dxa"/>
          </w:tcPr>
          <w:p w:rsidR="00EF1DFA" w:rsidRPr="00440D86" w:rsidRDefault="00EF1DFA" w:rsidP="00F11A19">
            <w:r w:rsidRPr="00440D86">
              <w:t>14</w:t>
            </w:r>
          </w:p>
        </w:tc>
      </w:tr>
      <w:tr w:rsidR="00440D86" w:rsidRPr="00440D86" w:rsidTr="00EF1DFA">
        <w:trPr>
          <w:trHeight w:val="432"/>
        </w:trPr>
        <w:tc>
          <w:tcPr>
            <w:tcW w:w="9450" w:type="dxa"/>
          </w:tcPr>
          <w:p w:rsidR="00EF1DFA" w:rsidRPr="00440D86" w:rsidRDefault="00EF1DFA" w:rsidP="00F11A19">
            <w:r w:rsidRPr="00440D86">
              <w:t xml:space="preserve">BAB II Karakteristik, Kualifikasi Dan Kurun Waktu Penyelesaian Studi                     </w:t>
            </w:r>
          </w:p>
        </w:tc>
        <w:tc>
          <w:tcPr>
            <w:tcW w:w="540" w:type="dxa"/>
          </w:tcPr>
          <w:p w:rsidR="00EF1DFA" w:rsidRPr="00440D86" w:rsidRDefault="00EF1DFA" w:rsidP="00F11A19">
            <w:r w:rsidRPr="00440D86">
              <w:t>34</w:t>
            </w:r>
          </w:p>
        </w:tc>
      </w:tr>
      <w:tr w:rsidR="00440D86" w:rsidRPr="00440D86" w:rsidTr="00EF1DFA">
        <w:trPr>
          <w:trHeight w:val="432"/>
        </w:trPr>
        <w:tc>
          <w:tcPr>
            <w:tcW w:w="9450" w:type="dxa"/>
          </w:tcPr>
          <w:p w:rsidR="00EF1DFA" w:rsidRPr="00440D86" w:rsidRDefault="00EF1DFA" w:rsidP="00F11A19">
            <w:pPr>
              <w:rPr>
                <w:lang w:val="id-ID"/>
              </w:rPr>
            </w:pPr>
            <w:r w:rsidRPr="00440D86">
              <w:t xml:space="preserve">BAB III Tujuan Dan Manfaat Akreditasi Program Studi Dokter Spesialis Orthopaedi </w:t>
            </w:r>
          </w:p>
          <w:p w:rsidR="00EF1DFA" w:rsidRPr="00440D86" w:rsidRDefault="00EF1DFA" w:rsidP="00F11A19">
            <w:r w:rsidRPr="00440D86">
              <w:t xml:space="preserve">Dan Traumatologi                                                                                                </w:t>
            </w:r>
          </w:p>
        </w:tc>
        <w:tc>
          <w:tcPr>
            <w:tcW w:w="540" w:type="dxa"/>
          </w:tcPr>
          <w:p w:rsidR="00EF1DFA" w:rsidRPr="00440D86" w:rsidRDefault="00EF1DFA" w:rsidP="00F11A19"/>
          <w:p w:rsidR="00EF1DFA" w:rsidRPr="00440D86" w:rsidRDefault="00EF1DFA" w:rsidP="00F11A19">
            <w:r w:rsidRPr="00440D86">
              <w:t>37</w:t>
            </w:r>
          </w:p>
        </w:tc>
      </w:tr>
      <w:tr w:rsidR="00440D86" w:rsidRPr="00440D86" w:rsidTr="00EF1DFA">
        <w:trPr>
          <w:trHeight w:val="432"/>
        </w:trPr>
        <w:tc>
          <w:tcPr>
            <w:tcW w:w="9450" w:type="dxa"/>
          </w:tcPr>
          <w:p w:rsidR="00EF1DFA" w:rsidRPr="00440D86" w:rsidRDefault="00EF1DFA" w:rsidP="00F11A19">
            <w:r w:rsidRPr="00440D86">
              <w:t xml:space="preserve">BAB IV Aspek Pelaksanaan Akreditasi Program Studi                                              </w:t>
            </w:r>
          </w:p>
        </w:tc>
        <w:tc>
          <w:tcPr>
            <w:tcW w:w="540" w:type="dxa"/>
          </w:tcPr>
          <w:p w:rsidR="00EF1DFA" w:rsidRPr="00440D86" w:rsidRDefault="00EF1DFA" w:rsidP="00F11A19">
            <w:r w:rsidRPr="00440D86">
              <w:t>38</w:t>
            </w:r>
          </w:p>
        </w:tc>
      </w:tr>
      <w:tr w:rsidR="00440D86" w:rsidRPr="00440D86" w:rsidTr="00EF1DFA">
        <w:trPr>
          <w:trHeight w:val="432"/>
        </w:trPr>
        <w:tc>
          <w:tcPr>
            <w:tcW w:w="9450" w:type="dxa"/>
          </w:tcPr>
          <w:p w:rsidR="00EF1DFA" w:rsidRPr="00440D86" w:rsidRDefault="00EF1DFA" w:rsidP="00F11A19">
            <w:r w:rsidRPr="00440D86">
              <w:t xml:space="preserve">4.1.Standar  Akreditasi Program Studi                                                               </w:t>
            </w:r>
          </w:p>
        </w:tc>
        <w:tc>
          <w:tcPr>
            <w:tcW w:w="540" w:type="dxa"/>
          </w:tcPr>
          <w:p w:rsidR="00EF1DFA" w:rsidRPr="00440D86" w:rsidRDefault="00EF1DFA" w:rsidP="00F11A19">
            <w:r w:rsidRPr="00440D86">
              <w:t>38</w:t>
            </w:r>
          </w:p>
        </w:tc>
      </w:tr>
      <w:tr w:rsidR="00440D86" w:rsidRPr="00440D86" w:rsidTr="00EF1DFA">
        <w:trPr>
          <w:trHeight w:val="432"/>
        </w:trPr>
        <w:tc>
          <w:tcPr>
            <w:tcW w:w="9450" w:type="dxa"/>
          </w:tcPr>
          <w:p w:rsidR="00EF1DFA" w:rsidRPr="00440D86" w:rsidRDefault="00EF1DFA" w:rsidP="00F11A19">
            <w:r w:rsidRPr="00440D86">
              <w:t xml:space="preserve">4.2.Prosedur  Akreditasi Program Studi                                                            </w:t>
            </w:r>
          </w:p>
        </w:tc>
        <w:tc>
          <w:tcPr>
            <w:tcW w:w="540" w:type="dxa"/>
          </w:tcPr>
          <w:p w:rsidR="00EF1DFA" w:rsidRPr="00440D86" w:rsidRDefault="00EF1DFA" w:rsidP="00F11A19">
            <w:r w:rsidRPr="00440D86">
              <w:t>45</w:t>
            </w:r>
          </w:p>
        </w:tc>
      </w:tr>
      <w:tr w:rsidR="00440D86" w:rsidRPr="00440D86" w:rsidTr="00EF1DFA">
        <w:trPr>
          <w:trHeight w:val="432"/>
        </w:trPr>
        <w:tc>
          <w:tcPr>
            <w:tcW w:w="9450" w:type="dxa"/>
          </w:tcPr>
          <w:p w:rsidR="00EF1DFA" w:rsidRPr="00440D86" w:rsidRDefault="00EF1DFA" w:rsidP="00F11A19">
            <w:r w:rsidRPr="00440D86">
              <w:t xml:space="preserve">4.3.Instrumen Akreditasi Program Studi                                                           </w:t>
            </w:r>
          </w:p>
        </w:tc>
        <w:tc>
          <w:tcPr>
            <w:tcW w:w="540" w:type="dxa"/>
          </w:tcPr>
          <w:p w:rsidR="00EF1DFA" w:rsidRPr="00440D86" w:rsidRDefault="00EF1DFA" w:rsidP="00F11A19">
            <w:r w:rsidRPr="00440D86">
              <w:t>45</w:t>
            </w:r>
          </w:p>
        </w:tc>
      </w:tr>
      <w:tr w:rsidR="00440D86" w:rsidRPr="00440D86" w:rsidTr="00EF1DFA">
        <w:trPr>
          <w:trHeight w:val="432"/>
        </w:trPr>
        <w:tc>
          <w:tcPr>
            <w:tcW w:w="9450" w:type="dxa"/>
          </w:tcPr>
          <w:p w:rsidR="00EF1DFA" w:rsidRPr="00440D86" w:rsidRDefault="00EF1DFA" w:rsidP="00F11A19">
            <w:r w:rsidRPr="00440D86">
              <w:t xml:space="preserve">4.4.Kode Etik Akreditasi Program Studi                                                           </w:t>
            </w:r>
          </w:p>
        </w:tc>
        <w:tc>
          <w:tcPr>
            <w:tcW w:w="540" w:type="dxa"/>
          </w:tcPr>
          <w:p w:rsidR="00EF1DFA" w:rsidRPr="00440D86" w:rsidRDefault="00EF1DFA" w:rsidP="00F11A19">
            <w:r w:rsidRPr="00440D86">
              <w:t>46</w:t>
            </w:r>
          </w:p>
        </w:tc>
      </w:tr>
      <w:tr w:rsidR="00440D86" w:rsidRPr="00440D86" w:rsidTr="00EF1DFA">
        <w:trPr>
          <w:trHeight w:val="432"/>
        </w:trPr>
        <w:tc>
          <w:tcPr>
            <w:tcW w:w="9450" w:type="dxa"/>
          </w:tcPr>
          <w:p w:rsidR="00EF1DFA" w:rsidRPr="00440D86" w:rsidRDefault="00EF1DFA" w:rsidP="00F11A19">
            <w:r w:rsidRPr="00440D86">
              <w:t xml:space="preserve">Daftar Istilah Dan Singkatan                                                                                  </w:t>
            </w:r>
          </w:p>
        </w:tc>
        <w:tc>
          <w:tcPr>
            <w:tcW w:w="540" w:type="dxa"/>
          </w:tcPr>
          <w:p w:rsidR="00EF1DFA" w:rsidRPr="00440D86" w:rsidRDefault="00EF1DFA" w:rsidP="00F11A19">
            <w:r w:rsidRPr="00440D86">
              <w:t>47</w:t>
            </w:r>
          </w:p>
        </w:tc>
      </w:tr>
      <w:tr w:rsidR="00440D86" w:rsidRPr="00440D86" w:rsidTr="00EF1DFA">
        <w:trPr>
          <w:trHeight w:val="432"/>
        </w:trPr>
        <w:tc>
          <w:tcPr>
            <w:tcW w:w="9450" w:type="dxa"/>
          </w:tcPr>
          <w:p w:rsidR="00EF1DFA" w:rsidRPr="00440D86" w:rsidRDefault="00EF1DFA" w:rsidP="00F11A19">
            <w:r w:rsidRPr="00440D86">
              <w:t>Daftar Rujukan</w:t>
            </w:r>
            <w:r w:rsidRPr="00440D86">
              <w:tab/>
            </w:r>
          </w:p>
        </w:tc>
        <w:tc>
          <w:tcPr>
            <w:tcW w:w="540" w:type="dxa"/>
          </w:tcPr>
          <w:p w:rsidR="00EF1DFA" w:rsidRPr="00440D86" w:rsidRDefault="00EF1DFA" w:rsidP="00F11A19">
            <w:r w:rsidRPr="00440D86">
              <w:t>49</w:t>
            </w:r>
          </w:p>
        </w:tc>
      </w:tr>
    </w:tbl>
    <w:p w:rsidR="00A85368" w:rsidRPr="00440D86" w:rsidRDefault="00A85368" w:rsidP="00CF2B38">
      <w:pPr>
        <w:ind w:right="-50"/>
        <w:rPr>
          <w:rFonts w:cs="Arial"/>
        </w:rPr>
      </w:pPr>
    </w:p>
    <w:p w:rsidR="00A85368" w:rsidRPr="00440D86" w:rsidRDefault="00A85368" w:rsidP="00CF2B38">
      <w:pPr>
        <w:ind w:right="-50"/>
        <w:rPr>
          <w:rFonts w:cs="Arial"/>
          <w:szCs w:val="24"/>
          <w:lang w:val="sv-SE"/>
        </w:rPr>
        <w:sectPr w:rsidR="00A85368" w:rsidRPr="00440D86" w:rsidSect="00C80050">
          <w:footerReference w:type="default" r:id="rId10"/>
          <w:pgSz w:w="11909" w:h="16834" w:code="9"/>
          <w:pgMar w:top="1440" w:right="994" w:bottom="1440" w:left="1656" w:header="1151" w:footer="1117" w:gutter="0"/>
          <w:pgNumType w:start="0"/>
          <w:cols w:space="720"/>
          <w:titlePg/>
        </w:sectPr>
      </w:pPr>
    </w:p>
    <w:p w:rsidR="00C519E9" w:rsidRPr="00440D86" w:rsidRDefault="00C519E9" w:rsidP="00CF2B38">
      <w:pPr>
        <w:ind w:right="-50"/>
        <w:jc w:val="center"/>
        <w:rPr>
          <w:rFonts w:cs="Arial"/>
          <w:b/>
          <w:sz w:val="28"/>
          <w:szCs w:val="28"/>
          <w:lang w:val="nb-NO"/>
        </w:rPr>
      </w:pPr>
      <w:bookmarkStart w:id="5" w:name="_Toc18226545"/>
      <w:r w:rsidRPr="00440D86">
        <w:rPr>
          <w:rFonts w:cs="Arial"/>
          <w:b/>
          <w:sz w:val="28"/>
          <w:szCs w:val="28"/>
          <w:lang w:val="nb-NO"/>
        </w:rPr>
        <w:lastRenderedPageBreak/>
        <w:t>BAB I</w:t>
      </w:r>
    </w:p>
    <w:p w:rsidR="00B3230B" w:rsidRPr="00440D86" w:rsidRDefault="00B3230B" w:rsidP="00CF2B38">
      <w:pPr>
        <w:pStyle w:val="Heading1"/>
        <w:ind w:right="-50"/>
        <w:rPr>
          <w:rFonts w:ascii="Arial" w:hAnsi="Arial" w:cs="Arial"/>
          <w:sz w:val="28"/>
          <w:szCs w:val="28"/>
          <w:lang w:val="nb-NO"/>
        </w:rPr>
      </w:pPr>
      <w:bookmarkStart w:id="6" w:name="_Toc295139610"/>
      <w:r w:rsidRPr="00440D86">
        <w:rPr>
          <w:rFonts w:ascii="Arial" w:hAnsi="Arial" w:cs="Arial"/>
          <w:sz w:val="28"/>
          <w:szCs w:val="28"/>
          <w:lang w:val="nb-NO"/>
        </w:rPr>
        <w:t>LATAR BELAKANG</w:t>
      </w:r>
      <w:bookmarkEnd w:id="5"/>
      <w:bookmarkEnd w:id="6"/>
    </w:p>
    <w:p w:rsidR="004F184E" w:rsidRPr="00440D86" w:rsidRDefault="004F184E" w:rsidP="00CF2B38">
      <w:pPr>
        <w:pStyle w:val="Heading2"/>
        <w:ind w:right="-50"/>
        <w:rPr>
          <w:rFonts w:cs="Arial"/>
          <w:szCs w:val="24"/>
          <w:lang w:val="id-ID"/>
        </w:rPr>
      </w:pPr>
      <w:bookmarkStart w:id="7" w:name="_Toc18226546"/>
    </w:p>
    <w:bookmarkEnd w:id="7"/>
    <w:p w:rsidR="00F51593" w:rsidRPr="00440D86" w:rsidRDefault="00F51593" w:rsidP="00CF2B38">
      <w:pPr>
        <w:ind w:left="360" w:right="-50"/>
        <w:rPr>
          <w:rFonts w:cs="Arial"/>
          <w:lang w:val="id-ID"/>
        </w:rPr>
      </w:pPr>
    </w:p>
    <w:p w:rsidR="006139A1" w:rsidRPr="00440D86" w:rsidRDefault="00C80050" w:rsidP="00CF2B38">
      <w:pPr>
        <w:ind w:right="-50"/>
        <w:rPr>
          <w:rFonts w:cs="Arial"/>
          <w:b/>
          <w:szCs w:val="24"/>
          <w:lang w:val="id-ID"/>
        </w:rPr>
      </w:pPr>
      <w:r w:rsidRPr="00440D86">
        <w:rPr>
          <w:rFonts w:cs="Arial"/>
          <w:b/>
          <w:szCs w:val="24"/>
          <w:lang w:val="id-ID"/>
        </w:rPr>
        <w:t xml:space="preserve">1.1. </w:t>
      </w:r>
      <w:r w:rsidR="002554D6" w:rsidRPr="00440D86">
        <w:rPr>
          <w:rFonts w:cs="Arial"/>
          <w:b/>
          <w:szCs w:val="24"/>
          <w:lang w:val="id-ID"/>
        </w:rPr>
        <w:t>Sejarah Pendidikan Dokter Spesialis</w:t>
      </w:r>
      <w:r w:rsidR="00386A76" w:rsidRPr="00440D86">
        <w:rPr>
          <w:rFonts w:cs="Arial"/>
          <w:b/>
          <w:szCs w:val="24"/>
          <w:lang w:val="id-ID"/>
        </w:rPr>
        <w:t xml:space="preserve"> Orthopaedi dan Traumatologi</w:t>
      </w:r>
    </w:p>
    <w:p w:rsidR="00F51593" w:rsidRPr="00440D86" w:rsidRDefault="00386A76" w:rsidP="00CF2B38">
      <w:pPr>
        <w:pStyle w:val="NormalWeb"/>
        <w:spacing w:before="0" w:beforeAutospacing="0" w:after="0" w:afterAutospacing="0"/>
        <w:ind w:right="-50" w:firstLine="720"/>
        <w:jc w:val="both"/>
        <w:rPr>
          <w:rFonts w:ascii="Arial" w:hAnsi="Arial" w:cs="Arial"/>
        </w:rPr>
      </w:pPr>
      <w:r w:rsidRPr="00440D86">
        <w:rPr>
          <w:rFonts w:ascii="Arial" w:hAnsi="Arial" w:cs="Arial"/>
        </w:rPr>
        <w:t xml:space="preserve">Sebelum ada pendidikan resmi spesialis </w:t>
      </w:r>
      <w:r w:rsidR="00200F5B" w:rsidRPr="00440D86">
        <w:rPr>
          <w:rFonts w:ascii="Arial" w:hAnsi="Arial" w:cs="Arial"/>
        </w:rPr>
        <w:t>b</w:t>
      </w:r>
      <w:r w:rsidRPr="00440D86">
        <w:rPr>
          <w:rFonts w:ascii="Arial" w:hAnsi="Arial" w:cs="Arial"/>
        </w:rPr>
        <w:t xml:space="preserve">edah </w:t>
      </w:r>
      <w:r w:rsidR="00200F5B" w:rsidRPr="00440D86">
        <w:rPr>
          <w:rFonts w:ascii="Arial" w:hAnsi="Arial" w:cs="Arial"/>
        </w:rPr>
        <w:t>o</w:t>
      </w:r>
      <w:r w:rsidRPr="00440D86">
        <w:rPr>
          <w:rFonts w:ascii="Arial" w:hAnsi="Arial" w:cs="Arial"/>
        </w:rPr>
        <w:t>rthopaedi</w:t>
      </w:r>
      <w:r w:rsidR="00200F5B" w:rsidRPr="00440D86">
        <w:rPr>
          <w:rFonts w:ascii="Arial" w:hAnsi="Arial" w:cs="Arial"/>
        </w:rPr>
        <w:t xml:space="preserve"> dan traumatologi</w:t>
      </w:r>
      <w:r w:rsidRPr="00440D86">
        <w:rPr>
          <w:rFonts w:ascii="Arial" w:hAnsi="Arial" w:cs="Arial"/>
        </w:rPr>
        <w:t>, untuk mendapatkan keahlian ilmu bedah ini, seorang staf dosen ahli bedah dari bagian dikirim untuk tugas belajar ke luar negeri, khusus dalam bedah orthopaedi. FKUI mengirim dr. Soebiakto W ke Boston USA, dr Nagar Rasjid ke London-UK, dr Soelarto Reksoprodjo ke Paris-Perancis. Dari RSPAD Dr. Soejoto dikirim ke Walter Reed USA dan banyak staf RSPAD dikirim ke Kobe Jepang (dr Syamsul Ma’arif, dr Misban, dr Budiarso Sarwono, dr PT Simatupang dan dr Hara Marpaung). Prof. Dr. R. Soeharso sebagai pendiri Pusat Rehabilitasi Surakarta, yang mendapat bantuan dari An</w:t>
      </w:r>
      <w:r w:rsidR="00B41CCE" w:rsidRPr="00440D86">
        <w:rPr>
          <w:rFonts w:ascii="Arial" w:hAnsi="Arial" w:cs="Arial"/>
        </w:rPr>
        <w:t>g</w:t>
      </w:r>
      <w:r w:rsidRPr="00440D86">
        <w:rPr>
          <w:rFonts w:ascii="Arial" w:hAnsi="Arial" w:cs="Arial"/>
        </w:rPr>
        <w:t>katan Darat (Jenderal Gatot Soebroto) dan QHO beserta spesialis bedah orthopaedi dan fisioterapi dari berbagai Negara, beliau mengembangkan ilmu be</w:t>
      </w:r>
      <w:r w:rsidR="00497F0F" w:rsidRPr="00440D86">
        <w:rPr>
          <w:rFonts w:ascii="Arial" w:hAnsi="Arial" w:cs="Arial"/>
        </w:rPr>
        <w:t>d</w:t>
      </w:r>
      <w:r w:rsidR="00200F5B" w:rsidRPr="00440D86">
        <w:rPr>
          <w:rFonts w:ascii="Arial" w:hAnsi="Arial" w:cs="Arial"/>
        </w:rPr>
        <w:t>ah Orthopa</w:t>
      </w:r>
      <w:r w:rsidRPr="00440D86">
        <w:rPr>
          <w:rFonts w:ascii="Arial" w:hAnsi="Arial" w:cs="Arial"/>
        </w:rPr>
        <w:t>ed</w:t>
      </w:r>
      <w:r w:rsidR="00200F5B" w:rsidRPr="00440D86">
        <w:rPr>
          <w:rFonts w:ascii="Arial" w:hAnsi="Arial" w:cs="Arial"/>
        </w:rPr>
        <w:t>i</w:t>
      </w:r>
      <w:r w:rsidRPr="00440D86">
        <w:rPr>
          <w:rFonts w:ascii="Arial" w:hAnsi="Arial" w:cs="Arial"/>
        </w:rPr>
        <w:t xml:space="preserve"> dari segi rehabilitasi. Banyak cacat veteran korban perang merebut kemerdekaan Indonesia, yang memerlukan rehabilitasi fisik seperti pemberian kaki-tangan palsu (ortosis). Bersama Bapak Suroto, seorang teknisi, beliau mendirikan “bengkel kaki-tangan palsu”. Kemudian bengkel ini dikembangkan menjadi Pusat Rehabilitasi Solo yang dilengkapi dengan s</w:t>
      </w:r>
      <w:r w:rsidR="00497F0F" w:rsidRPr="00440D86">
        <w:rPr>
          <w:rFonts w:ascii="Arial" w:hAnsi="Arial" w:cs="Arial"/>
        </w:rPr>
        <w:t>arana pendidikan untuk paramedik</w:t>
      </w:r>
      <w:r w:rsidRPr="00440D86">
        <w:rPr>
          <w:rFonts w:ascii="Arial" w:hAnsi="Arial" w:cs="Arial"/>
        </w:rPr>
        <w:t xml:space="preserve"> rehabilitasi seperti sekolah perawat fisioterapi, perawat rehabilitasi (oleh Ibu Suroto), dan ortosis prosthesis (oleh Bapak Suroto). Selain Pusat Rehabilitasi, juga didirikan Rumah Sakit Lembaga Orhopaedi dan Prosthesis (LOP). </w:t>
      </w:r>
    </w:p>
    <w:p w:rsidR="00F51593" w:rsidRPr="00440D86" w:rsidRDefault="00F51593" w:rsidP="00CF2B38">
      <w:pPr>
        <w:pStyle w:val="NormalWeb"/>
        <w:spacing w:before="0" w:beforeAutospacing="0" w:after="0" w:afterAutospacing="0"/>
        <w:ind w:right="-50"/>
        <w:jc w:val="both"/>
        <w:rPr>
          <w:rFonts w:ascii="Arial" w:hAnsi="Arial" w:cs="Arial"/>
        </w:rPr>
      </w:pPr>
    </w:p>
    <w:p w:rsidR="004B1745"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Pada Kongres WPOA di Hong Kong tahun 1968, Prof. Dr. R. Soeharso sempat membicarakan tentang pendidikan ahli bedah orthopaedi di Indonesia dengan Allan Mc Kelvie (USA) dan John Jen (Australia). Follow-up pembicaraan ini dilanjutkan dengan kunjungan survey oleh Prof. Hilman dari Campbell Clinic Tennessee (USA) ke Jakarta pada tahun 1968. Pembicaraaan yang dilakukan bersama pimpinan FKUI/RSCM dan Prof. Dr. R. Soeharso dengan Prof. Hilman (CARE Medico Orthopaedic Overseas), memutuskan untuk mengadakan pendidikan berupa Orthopaedic Training Program di FKUI/RSCM sebagai waki</w:t>
      </w:r>
      <w:r w:rsidR="00200F5B" w:rsidRPr="00440D86">
        <w:rPr>
          <w:rFonts w:ascii="Arial" w:hAnsi="Arial" w:cs="Arial"/>
        </w:rPr>
        <w:t>ll P &amp; K dan Depk</w:t>
      </w:r>
      <w:r w:rsidRPr="00440D86">
        <w:rPr>
          <w:rFonts w:ascii="Arial" w:hAnsi="Arial" w:cs="Arial"/>
        </w:rPr>
        <w:t xml:space="preserve">es, dengan bantuan CARE Medico dari Orthopaedic Overseas. </w:t>
      </w:r>
    </w:p>
    <w:p w:rsidR="004B1745"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 xml:space="preserve">Pada tanggal 1 Oktober 1968 dimulailah pendidikan </w:t>
      </w:r>
      <w:r w:rsidRPr="00440D86">
        <w:rPr>
          <w:rFonts w:ascii="Arial" w:hAnsi="Arial" w:cs="Arial"/>
          <w:i/>
        </w:rPr>
        <w:t>Orthopaedic Training Program</w:t>
      </w:r>
      <w:r w:rsidRPr="00440D86">
        <w:rPr>
          <w:rFonts w:ascii="Arial" w:hAnsi="Arial" w:cs="Arial"/>
        </w:rPr>
        <w:t xml:space="preserve"> den</w:t>
      </w:r>
      <w:r w:rsidR="00DE5C91" w:rsidRPr="00440D86">
        <w:rPr>
          <w:rFonts w:ascii="Arial" w:hAnsi="Arial" w:cs="Arial"/>
        </w:rPr>
        <w:t>gan gur</w:t>
      </w:r>
      <w:r w:rsidR="00995491" w:rsidRPr="00440D86">
        <w:rPr>
          <w:rFonts w:ascii="Arial" w:hAnsi="Arial" w:cs="Arial"/>
        </w:rPr>
        <w:t>u</w:t>
      </w:r>
      <w:r w:rsidR="00DE5C91" w:rsidRPr="00440D86">
        <w:rPr>
          <w:rFonts w:ascii="Arial" w:hAnsi="Arial" w:cs="Arial"/>
        </w:rPr>
        <w:t xml:space="preserve"> atau konsultan yang data</w:t>
      </w:r>
      <w:r w:rsidRPr="00440D86">
        <w:rPr>
          <w:rFonts w:ascii="Arial" w:hAnsi="Arial" w:cs="Arial"/>
        </w:rPr>
        <w:t xml:space="preserve">ng dari Amerika Utara dan Australia secara bergantian setiap bulan. Konsultan pertama adalah Dr. Harry Fahrni dari Vancouver Canada bersama istrinya Jeanne Fahrni (seorang perawat kamar bedah) yang turut membantu beliau di kamar operasi. Pendidikan </w:t>
      </w:r>
      <w:r w:rsidRPr="00440D86">
        <w:rPr>
          <w:rFonts w:ascii="Arial" w:hAnsi="Arial" w:cs="Arial"/>
          <w:i/>
        </w:rPr>
        <w:t>Orthopaedic Training Program</w:t>
      </w:r>
      <w:r w:rsidRPr="00440D86">
        <w:rPr>
          <w:rFonts w:ascii="Arial" w:hAnsi="Arial" w:cs="Arial"/>
        </w:rPr>
        <w:t xml:space="preserve"> berlangsung selama 2 tahun setelah ahli bedah. </w:t>
      </w:r>
    </w:p>
    <w:p w:rsidR="004B1745"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 xml:space="preserve">Lahan pendidikan selain RSCM adalah RS Fatmawati setiap hari Rabu dan Jumat, YPAC setiap hari Selasa dan RS Solo pada akhir pendidikan. Sebagai trainee pertama adalah dr Sumanto yang pada saat itu sedang bertugas di UNAND, Padang dan dr Syahbudin Tajib Salim, ahli bedah RS Fatmawati. Namun baru 1 bulan berjalan, dr Sumanto tidak dapat meneruskan pendidikan, diganti oleh dr Soelarto Reksoprodjo. Dengan keikutsertaan dr Soelarto dalam program pendidikan ini, dimana setiap jumat dr Soelarto senantiasa membantu menanggulangi kasus orthopaedi di RS PMI Bogor, maka secara tidak resmi RSPMI Bogor pun dikunjungi setiap minggu, setelah acara RS Fatmawati. </w:t>
      </w:r>
      <w:r w:rsidRPr="00440D86">
        <w:rPr>
          <w:rFonts w:ascii="Arial" w:hAnsi="Arial" w:cs="Arial"/>
        </w:rPr>
        <w:lastRenderedPageBreak/>
        <w:t>Apalagi pada saat itu kasus orthopaedi di RS Fatmawati umumnya adalah kasus TBC tulang belakang, dan b</w:t>
      </w:r>
      <w:r w:rsidR="001217C5" w:rsidRPr="00440D86">
        <w:rPr>
          <w:rFonts w:ascii="Arial" w:hAnsi="Arial" w:cs="Arial"/>
        </w:rPr>
        <w:t>elum banyak kasus orthopaedi. Ku</w:t>
      </w:r>
      <w:r w:rsidRPr="00440D86">
        <w:rPr>
          <w:rFonts w:ascii="Arial" w:hAnsi="Arial" w:cs="Arial"/>
        </w:rPr>
        <w:t>njungan ke RS PMI Bogor diisi dengan melakukan konsultasi dan operasi kasus orthopaedi terutama fraktur. Dr Indradi Ro</w:t>
      </w:r>
      <w:r w:rsidR="001217C5" w:rsidRPr="00440D86">
        <w:rPr>
          <w:rFonts w:ascii="Arial" w:hAnsi="Arial" w:cs="Arial"/>
        </w:rPr>
        <w:t>osheroe sebaga</w:t>
      </w:r>
      <w:r w:rsidR="00200F5B" w:rsidRPr="00440D86">
        <w:rPr>
          <w:rFonts w:ascii="Arial" w:hAnsi="Arial" w:cs="Arial"/>
        </w:rPr>
        <w:t>i</w:t>
      </w:r>
      <w:r w:rsidR="001217C5" w:rsidRPr="00440D86">
        <w:rPr>
          <w:rFonts w:ascii="Arial" w:hAnsi="Arial" w:cs="Arial"/>
        </w:rPr>
        <w:t xml:space="preserve"> direktur RS PMI</w:t>
      </w:r>
      <w:r w:rsidRPr="00440D86">
        <w:rPr>
          <w:rFonts w:ascii="Arial" w:hAnsi="Arial" w:cs="Arial"/>
        </w:rPr>
        <w:t xml:space="preserve"> Bogor akhirnya tertarikuntuk ikut menjadi peserta pendidika</w:t>
      </w:r>
      <w:r w:rsidR="001217C5" w:rsidRPr="00440D86">
        <w:rPr>
          <w:rFonts w:ascii="Arial" w:hAnsi="Arial" w:cs="Arial"/>
        </w:rPr>
        <w:t>n</w:t>
      </w:r>
      <w:r w:rsidRPr="00440D86">
        <w:rPr>
          <w:rFonts w:ascii="Arial" w:hAnsi="Arial" w:cs="Arial"/>
        </w:rPr>
        <w:t xml:space="preserve">, dan turut bergabung setelah dr Chehab Rukni Hilmy (UI) dan dr IP Sukarna (UNAIR) yang lebih dahulu menjadi trainee pada 1969, dr Subroto Sapardan (UI) dan dr Ichwan P Radjamin (UNAIR) pada tahun 1970, dr R Saleh Mangunsudirjo (UNDIP) dan dr Indradi Roosheroe pada tahun 1971. Demikianlah pendidikan ini berlangsung seterusnya. Sejak tahun 1973 peserta setiap semester menjadi 4 orang, dimulai oleh dr Chairuddin Rasyad (UNHAS), dr Djoko Roeshadi (UNAIR), dr Ahmad Djojosugito (UNPAD) dan dr Errol Untung Hutagalung (UI), yang merupakan trainee terakhir yang mengikuti secara penuh orthopaedic training program bantuan Orthopaedic Overseas sampai dengan 1975. Pada bulan November 1974 PABOI (Perkumpulan Ahli Bedah Orthopaedi Indonesia) menyelenggarakan Pertemuan Ilmiah International, yang pada saat itu sudah beranggotakan 17orang. </w:t>
      </w:r>
    </w:p>
    <w:p w:rsidR="00F51593"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Pertemuan tersebut dinyatakan sebagai Kongres I PABOI. Pada saat evaluasi semi-annual bulan Mei 1975, pemerintah RI cq Dep</w:t>
      </w:r>
      <w:r w:rsidR="00200F5B" w:rsidRPr="00440D86">
        <w:rPr>
          <w:rFonts w:ascii="Arial" w:hAnsi="Arial" w:cs="Arial"/>
        </w:rPr>
        <w:t>k</w:t>
      </w:r>
      <w:r w:rsidRPr="00440D86">
        <w:rPr>
          <w:rFonts w:ascii="Arial" w:hAnsi="Arial" w:cs="Arial"/>
        </w:rPr>
        <w:t xml:space="preserve">es menghentikan program pendidikan bantuan CARE Medico. Selanjutnya pendidikan dilaksanankan oleh ahli dari Indonesia sendiri. Segera setelah itu PABOI sebagai perkumpulan  membuat kurikulum pendidikan ahli bedah orthopaedi. Pada tahun 1975 semua jenis pendidikan diambil alih oleh P &amp; K dan pendidikan ahli yang dulu dilaksanakan oleh perkumpulan  dijadikan Program Studi Pendidikan Dokter Spesialis dibawah P &amp; K. </w:t>
      </w:r>
    </w:p>
    <w:p w:rsidR="00F51593" w:rsidRPr="00440D86" w:rsidRDefault="00F51593" w:rsidP="00CF2B38">
      <w:pPr>
        <w:pStyle w:val="NormalWeb"/>
        <w:spacing w:before="0" w:beforeAutospacing="0" w:after="0" w:afterAutospacing="0"/>
        <w:ind w:right="-50" w:firstLine="709"/>
        <w:jc w:val="both"/>
        <w:rPr>
          <w:rFonts w:ascii="Arial" w:hAnsi="Arial" w:cs="Arial"/>
        </w:rPr>
      </w:pPr>
    </w:p>
    <w:p w:rsidR="00386A76"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Dalam spesialisasi, berdasarkan prioritas yang dibutuhkan Negara, hanya 14 jenis program pendidikan dokter spesialis yang mendapat pengakuan oleh CMS (</w:t>
      </w:r>
      <w:r w:rsidRPr="00440D86">
        <w:rPr>
          <w:rFonts w:ascii="Arial" w:hAnsi="Arial" w:cs="Arial"/>
          <w:i/>
        </w:rPr>
        <w:t>Consortium Medical Sciences</w:t>
      </w:r>
      <w:r w:rsidRPr="00440D86">
        <w:rPr>
          <w:rFonts w:ascii="Arial" w:hAnsi="Arial" w:cs="Arial"/>
        </w:rPr>
        <w:t>). Istilah CMS kemudian berubah menjad</w:t>
      </w:r>
      <w:r w:rsidR="006750CD" w:rsidRPr="00440D86">
        <w:rPr>
          <w:rFonts w:ascii="Arial" w:hAnsi="Arial" w:cs="Arial"/>
        </w:rPr>
        <w:t>i</w:t>
      </w:r>
      <w:r w:rsidRPr="00440D86">
        <w:rPr>
          <w:rFonts w:ascii="Arial" w:hAnsi="Arial" w:cs="Arial"/>
        </w:rPr>
        <w:t xml:space="preserve"> CHS (Consortium Health Sciences). Walaupun demikian pendidikan ahli bedah orthopaedi tetap berlangsun</w:t>
      </w:r>
      <w:r w:rsidR="00F3005C" w:rsidRPr="00440D86">
        <w:rPr>
          <w:rFonts w:ascii="Arial" w:hAnsi="Arial" w:cs="Arial"/>
        </w:rPr>
        <w:t>g</w:t>
      </w:r>
      <w:r w:rsidRPr="00440D86">
        <w:rPr>
          <w:rFonts w:ascii="Arial" w:hAnsi="Arial" w:cs="Arial"/>
        </w:rPr>
        <w:t xml:space="preserve">. Di Bandung, (sebagai tempat kelahiran PABOI pada tanggal 25 September </w:t>
      </w:r>
      <w:r w:rsidR="00995491" w:rsidRPr="00440D86">
        <w:rPr>
          <w:rFonts w:ascii="Arial" w:hAnsi="Arial" w:cs="Arial"/>
        </w:rPr>
        <w:t>1969), dalam pidatonya, Menteri</w:t>
      </w:r>
      <w:r w:rsidRPr="00440D86">
        <w:rPr>
          <w:rFonts w:ascii="Arial" w:hAnsi="Arial" w:cs="Arial"/>
        </w:rPr>
        <w:t xml:space="preserve"> P &amp; K yang dibacakan oleh Dirjen Dikti Prof. Doddy, Departemen P &amp; K menyatakan pengakuan Orthopaedi sebagai PPDS. Oleh karenanya pendidikan ini dapat menerima sebagian pesertanya yang terdiri dari dokter umum setelah melaksanakan WKS (wajib kerja sarjana di puskesmas) dan realisasinya baru mulai terlaksana pada bulan januari 1981. Pendidikan berlangsung berdasarkan catalog kurikulum PPDS yang diakui CHS dengan jumlah SKS 100 yang terdiri dari: </w:t>
      </w:r>
    </w:p>
    <w:p w:rsidR="00FD138B" w:rsidRPr="00440D86" w:rsidRDefault="00FD138B" w:rsidP="00CF2B38">
      <w:pPr>
        <w:pStyle w:val="NormalWeb"/>
        <w:spacing w:before="0" w:beforeAutospacing="0" w:after="0" w:afterAutospacing="0"/>
        <w:ind w:right="-50" w:firstLine="709"/>
        <w:jc w:val="both"/>
        <w:rPr>
          <w:rFonts w:ascii="Arial" w:hAnsi="Arial" w:cs="Arial"/>
        </w:rPr>
      </w:pPr>
    </w:p>
    <w:p w:rsidR="00386A76" w:rsidRPr="00440D86" w:rsidRDefault="00386A76" w:rsidP="00CF2B38">
      <w:pPr>
        <w:numPr>
          <w:ilvl w:val="0"/>
          <w:numId w:val="9"/>
        </w:numPr>
        <w:ind w:right="-50"/>
        <w:rPr>
          <w:rFonts w:cs="Arial"/>
          <w:szCs w:val="24"/>
          <w:lang w:val="id-ID"/>
        </w:rPr>
      </w:pPr>
      <w:r w:rsidRPr="00440D86">
        <w:rPr>
          <w:rFonts w:cs="Arial"/>
          <w:szCs w:val="24"/>
          <w:lang w:val="id-ID"/>
        </w:rPr>
        <w:t xml:space="preserve">Pengetahuan teori dasar bedah orthopaedi (8 SKS) </w:t>
      </w:r>
    </w:p>
    <w:p w:rsidR="00386A76" w:rsidRPr="00440D86" w:rsidRDefault="00386A76" w:rsidP="00CF2B38">
      <w:pPr>
        <w:numPr>
          <w:ilvl w:val="0"/>
          <w:numId w:val="9"/>
        </w:numPr>
        <w:ind w:right="-50"/>
        <w:rPr>
          <w:rFonts w:cs="Arial"/>
          <w:szCs w:val="24"/>
        </w:rPr>
      </w:pPr>
      <w:r w:rsidRPr="00440D86">
        <w:rPr>
          <w:rFonts w:cs="Arial"/>
          <w:szCs w:val="24"/>
        </w:rPr>
        <w:t xml:space="preserve">Pengetahuan teori klinik bedah dasar umum dan khusus bedah (8 SKS) </w:t>
      </w:r>
    </w:p>
    <w:p w:rsidR="00386A76" w:rsidRPr="00440D86" w:rsidRDefault="00386A76" w:rsidP="00CF2B38">
      <w:pPr>
        <w:numPr>
          <w:ilvl w:val="0"/>
          <w:numId w:val="9"/>
        </w:numPr>
        <w:ind w:right="-50"/>
        <w:rPr>
          <w:rFonts w:cs="Arial"/>
          <w:szCs w:val="24"/>
        </w:rPr>
      </w:pPr>
      <w:r w:rsidRPr="00440D86">
        <w:rPr>
          <w:rFonts w:cs="Arial"/>
          <w:szCs w:val="24"/>
        </w:rPr>
        <w:t xml:space="preserve">Pengetahuan teori klinik khusus orthopaedi (12 SKS) </w:t>
      </w:r>
    </w:p>
    <w:p w:rsidR="00386A76" w:rsidRPr="00440D86" w:rsidRDefault="00386A76" w:rsidP="00CF2B38">
      <w:pPr>
        <w:numPr>
          <w:ilvl w:val="0"/>
          <w:numId w:val="9"/>
        </w:numPr>
        <w:ind w:right="-50"/>
        <w:rPr>
          <w:rFonts w:cs="Arial"/>
          <w:szCs w:val="24"/>
        </w:rPr>
      </w:pPr>
      <w:r w:rsidRPr="00440D86">
        <w:rPr>
          <w:rFonts w:cs="Arial"/>
          <w:szCs w:val="24"/>
        </w:rPr>
        <w:t>Keteram</w:t>
      </w:r>
      <w:r w:rsidR="003F1BC2" w:rsidRPr="00440D86">
        <w:rPr>
          <w:rFonts w:cs="Arial"/>
          <w:szCs w:val="24"/>
        </w:rPr>
        <w:t>pilan (diagnostik</w:t>
      </w:r>
      <w:r w:rsidRPr="00440D86">
        <w:rPr>
          <w:rFonts w:cs="Arial"/>
          <w:szCs w:val="24"/>
        </w:rPr>
        <w:t xml:space="preserve">) (5,5 SKS) </w:t>
      </w:r>
    </w:p>
    <w:p w:rsidR="00386A76" w:rsidRPr="00440D86" w:rsidRDefault="00386A76" w:rsidP="00CF2B38">
      <w:pPr>
        <w:numPr>
          <w:ilvl w:val="0"/>
          <w:numId w:val="9"/>
        </w:numPr>
        <w:ind w:right="-50"/>
        <w:rPr>
          <w:rFonts w:cs="Arial"/>
          <w:szCs w:val="24"/>
        </w:rPr>
      </w:pPr>
      <w:r w:rsidRPr="00440D86">
        <w:rPr>
          <w:rFonts w:cs="Arial"/>
          <w:szCs w:val="24"/>
        </w:rPr>
        <w:t xml:space="preserve">Pengetahuan penggunaan alat (1 SKS) </w:t>
      </w:r>
    </w:p>
    <w:p w:rsidR="00386A76" w:rsidRPr="00440D86" w:rsidRDefault="00386A76" w:rsidP="00CF2B38">
      <w:pPr>
        <w:numPr>
          <w:ilvl w:val="0"/>
          <w:numId w:val="9"/>
        </w:numPr>
        <w:ind w:right="-50"/>
        <w:rPr>
          <w:rFonts w:cs="Arial"/>
          <w:szCs w:val="24"/>
          <w:lang w:val="fi-FI"/>
        </w:rPr>
      </w:pPr>
      <w:r w:rsidRPr="00440D86">
        <w:rPr>
          <w:rFonts w:cs="Arial"/>
          <w:szCs w:val="24"/>
          <w:lang w:val="fi-FI"/>
        </w:rPr>
        <w:t xml:space="preserve">Tindakan perawatan non operatif (3,5 SKS) </w:t>
      </w:r>
    </w:p>
    <w:p w:rsidR="00386A76" w:rsidRPr="00440D86" w:rsidRDefault="00386A76" w:rsidP="00CF2B38">
      <w:pPr>
        <w:numPr>
          <w:ilvl w:val="0"/>
          <w:numId w:val="9"/>
        </w:numPr>
        <w:ind w:right="-50"/>
        <w:rPr>
          <w:rFonts w:cs="Arial"/>
          <w:szCs w:val="24"/>
        </w:rPr>
      </w:pPr>
      <w:r w:rsidRPr="00440D86">
        <w:rPr>
          <w:rFonts w:cs="Arial"/>
          <w:szCs w:val="24"/>
        </w:rPr>
        <w:t xml:space="preserve">Tindakan operatif (38,5 SKS) </w:t>
      </w:r>
    </w:p>
    <w:p w:rsidR="00386A76" w:rsidRPr="00440D86" w:rsidRDefault="00386A76" w:rsidP="00CF2B38">
      <w:pPr>
        <w:numPr>
          <w:ilvl w:val="0"/>
          <w:numId w:val="9"/>
        </w:numPr>
        <w:ind w:right="-50"/>
        <w:rPr>
          <w:rFonts w:cs="Arial"/>
          <w:szCs w:val="24"/>
        </w:rPr>
      </w:pPr>
      <w:r w:rsidRPr="00440D86">
        <w:rPr>
          <w:rFonts w:cs="Arial"/>
          <w:szCs w:val="24"/>
        </w:rPr>
        <w:t xml:space="preserve">Tanggung jawab (6 SKS) </w:t>
      </w:r>
    </w:p>
    <w:p w:rsidR="00386A76" w:rsidRPr="00440D86" w:rsidRDefault="00386A76" w:rsidP="00CF2B38">
      <w:pPr>
        <w:numPr>
          <w:ilvl w:val="0"/>
          <w:numId w:val="9"/>
        </w:numPr>
        <w:ind w:right="-50"/>
        <w:rPr>
          <w:rFonts w:cs="Arial"/>
          <w:szCs w:val="24"/>
        </w:rPr>
      </w:pPr>
      <w:r w:rsidRPr="00440D86">
        <w:rPr>
          <w:rFonts w:cs="Arial"/>
          <w:szCs w:val="24"/>
        </w:rPr>
        <w:t xml:space="preserve">Kegiatan Ilmiah (14 SKS) </w:t>
      </w:r>
    </w:p>
    <w:p w:rsidR="00386A76" w:rsidRPr="00440D86" w:rsidRDefault="00386A76" w:rsidP="00CF2B38">
      <w:pPr>
        <w:numPr>
          <w:ilvl w:val="0"/>
          <w:numId w:val="9"/>
        </w:numPr>
        <w:ind w:right="-50"/>
        <w:rPr>
          <w:rFonts w:cs="Arial"/>
          <w:szCs w:val="24"/>
        </w:rPr>
      </w:pPr>
      <w:r w:rsidRPr="00440D86">
        <w:rPr>
          <w:rFonts w:cs="Arial"/>
          <w:szCs w:val="24"/>
        </w:rPr>
        <w:t xml:space="preserve">Kegiatan mendidik (3 SKS) </w:t>
      </w:r>
    </w:p>
    <w:p w:rsidR="00386A76" w:rsidRPr="00440D86" w:rsidRDefault="00386A76" w:rsidP="00CF2B38">
      <w:pPr>
        <w:numPr>
          <w:ilvl w:val="0"/>
          <w:numId w:val="9"/>
        </w:numPr>
        <w:ind w:right="-50"/>
        <w:rPr>
          <w:rFonts w:cs="Arial"/>
          <w:szCs w:val="24"/>
          <w:lang w:val="sv-SE"/>
        </w:rPr>
      </w:pPr>
      <w:r w:rsidRPr="00440D86">
        <w:rPr>
          <w:rFonts w:cs="Arial"/>
          <w:szCs w:val="24"/>
          <w:lang w:val="sv-SE"/>
        </w:rPr>
        <w:t xml:space="preserve">Teori penelitian dasar atau lanjutan dan penulisan tesis (2,5 SKS) </w:t>
      </w:r>
    </w:p>
    <w:p w:rsidR="00F51593" w:rsidRPr="00440D86" w:rsidRDefault="00F51593" w:rsidP="00CF2B38">
      <w:pPr>
        <w:pStyle w:val="NormalWeb"/>
        <w:spacing w:before="0" w:beforeAutospacing="0" w:after="0" w:afterAutospacing="0"/>
        <w:ind w:right="-50" w:firstLine="709"/>
        <w:jc w:val="both"/>
        <w:rPr>
          <w:rFonts w:ascii="Arial" w:hAnsi="Arial" w:cs="Arial"/>
        </w:rPr>
      </w:pPr>
    </w:p>
    <w:p w:rsidR="004B1745"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 xml:space="preserve">Katalog ini kemudian diperbaharui menjadi 2 tahun bedah dasar </w:t>
      </w:r>
      <w:r w:rsidR="00995491" w:rsidRPr="00440D86">
        <w:rPr>
          <w:rFonts w:ascii="Arial" w:hAnsi="Arial" w:cs="Arial"/>
        </w:rPr>
        <w:t>dan 2,5 tahun khusus orthopaedi, semenjak</w:t>
      </w:r>
      <w:r w:rsidR="00720B14" w:rsidRPr="00440D86">
        <w:rPr>
          <w:rFonts w:ascii="Arial" w:hAnsi="Arial" w:cs="Arial"/>
        </w:rPr>
        <w:t xml:space="preserve"> tahun 2009 rotasi di bagian bed</w:t>
      </w:r>
      <w:r w:rsidR="00995491" w:rsidRPr="00440D86">
        <w:rPr>
          <w:rFonts w:ascii="Arial" w:hAnsi="Arial" w:cs="Arial"/>
        </w:rPr>
        <w:t xml:space="preserve">ah menjadi 9 bulan dan sisa waktu pendidikan berada di </w:t>
      </w:r>
      <w:r w:rsidR="00720B14" w:rsidRPr="00440D86">
        <w:rPr>
          <w:rFonts w:ascii="Arial" w:hAnsi="Arial" w:cs="Arial"/>
        </w:rPr>
        <w:t>bagian orthopedi dan t</w:t>
      </w:r>
      <w:r w:rsidR="00995491" w:rsidRPr="00440D86">
        <w:rPr>
          <w:rFonts w:ascii="Arial" w:hAnsi="Arial" w:cs="Arial"/>
        </w:rPr>
        <w:t xml:space="preserve">raumatologi. </w:t>
      </w:r>
      <w:r w:rsidRPr="00440D86">
        <w:rPr>
          <w:rFonts w:ascii="Arial" w:hAnsi="Arial" w:cs="Arial"/>
        </w:rPr>
        <w:t xml:space="preserve"> Pusat pendidikan yang ditunjuk adalah Jakarta (UI) dan Surabaya (UNAIR). Dengan demikian produksi ahli atau spesialis bedah orthopaedi dapat berkembang lebih pesat. Walaupun sudah tidak ada hubungan secara resmi dengan luar negeri, namun karena tetap ada jalinan hubungan pribadi, maka ujian akhir ilmu Bedah Orthopaedi yang dilaksanakan oleh PABOI dan pusat pendidikan, tetap mengikut-sertakan penguji luar terutama dari Australia dan Singapura, bahkan juga dari Amerika, Kanada, Perancis, dan Jepang. Sampai saat ini ujian akhir tetap diselenggarakan oleh PABOI bekerjasama dengan pusat pendidikan, dengan mengundang penguji luar dari Singapura dan Australia. </w:t>
      </w:r>
    </w:p>
    <w:p w:rsidR="004B1745" w:rsidRPr="00440D86" w:rsidRDefault="004B1745" w:rsidP="00CF2B38">
      <w:pPr>
        <w:pStyle w:val="NormalWeb"/>
        <w:spacing w:before="0" w:beforeAutospacing="0" w:after="0" w:afterAutospacing="0"/>
        <w:ind w:right="-50" w:firstLine="709"/>
        <w:jc w:val="both"/>
        <w:rPr>
          <w:rFonts w:ascii="Arial" w:hAnsi="Arial" w:cs="Arial"/>
        </w:rPr>
      </w:pPr>
    </w:p>
    <w:p w:rsidR="00386A76"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Pusat pendidikan pun bertambah dengan UNPAD Band</w:t>
      </w:r>
      <w:r w:rsidR="007751AA" w:rsidRPr="00440D86">
        <w:rPr>
          <w:rFonts w:ascii="Arial" w:hAnsi="Arial" w:cs="Arial"/>
        </w:rPr>
        <w:t>ung pada tahun 1988 dan</w:t>
      </w:r>
      <w:r w:rsidRPr="00440D86">
        <w:rPr>
          <w:rFonts w:ascii="Arial" w:hAnsi="Arial" w:cs="Arial"/>
        </w:rPr>
        <w:t xml:space="preserve"> UNHAS Ujung Pandang telah pula menjadi pusat pendidikan ke 4 (empat). Ujian akhir tetap diselenggarakan oleh PABOI sebagai salah satu kegiatannya yang dilakukan melalui kerjasama dengan pusat pendidikan, dengan cara bergiliran tempat serta pelaksanaannya di pusat pusat pendidika</w:t>
      </w:r>
      <w:r w:rsidR="00F3005C" w:rsidRPr="00440D86">
        <w:rPr>
          <w:rFonts w:ascii="Arial" w:hAnsi="Arial" w:cs="Arial"/>
        </w:rPr>
        <w:t xml:space="preserve">n setiap tahun (2 kali/setahun). Saat ini </w:t>
      </w:r>
      <w:r w:rsidR="00487CE9" w:rsidRPr="00440D86">
        <w:rPr>
          <w:rFonts w:ascii="Arial" w:hAnsi="Arial" w:cs="Arial"/>
        </w:rPr>
        <w:t>program pendidikan dokter spesialis orthopaedi dan traumatologi</w:t>
      </w:r>
      <w:r w:rsidR="00F3005C" w:rsidRPr="00440D86">
        <w:rPr>
          <w:rFonts w:ascii="Arial" w:hAnsi="Arial" w:cs="Arial"/>
        </w:rPr>
        <w:t xml:space="preserve"> telah mempunyai 9 pusat pendidikan selain 4 yang disebutkan diatas yaitu UGM Yogyakarta, UNS Solo, UNUD Bali, UNBRAW Malang, USU Medan</w:t>
      </w:r>
    </w:p>
    <w:p w:rsidR="00F51593" w:rsidRPr="00440D86" w:rsidRDefault="00F51593" w:rsidP="00CF2B38">
      <w:pPr>
        <w:pStyle w:val="NormalWeb"/>
        <w:spacing w:before="0" w:beforeAutospacing="0" w:after="0" w:afterAutospacing="0"/>
        <w:ind w:right="-50" w:firstLine="709"/>
        <w:jc w:val="both"/>
        <w:rPr>
          <w:rFonts w:ascii="Arial" w:hAnsi="Arial" w:cs="Arial"/>
        </w:rPr>
      </w:pPr>
    </w:p>
    <w:p w:rsidR="00386A76" w:rsidRPr="00440D86" w:rsidRDefault="00386A76" w:rsidP="00CF2B38">
      <w:pPr>
        <w:pStyle w:val="NormalWeb"/>
        <w:spacing w:before="0" w:beforeAutospacing="0" w:after="0" w:afterAutospacing="0"/>
        <w:ind w:right="-50" w:firstLine="709"/>
        <w:jc w:val="both"/>
        <w:rPr>
          <w:rFonts w:ascii="Arial" w:hAnsi="Arial" w:cs="Arial"/>
        </w:rPr>
      </w:pPr>
      <w:r w:rsidRPr="00440D86">
        <w:rPr>
          <w:rFonts w:ascii="Arial" w:hAnsi="Arial" w:cs="Arial"/>
        </w:rPr>
        <w:t>Di samping pendidikan dokter spesialis orthopaedi, PABOI sebagai perkumpulan  telah mempunyai peserta seminatan dalam bidang tertentu dalam lingkungan bedah orthopaedi. Bedah tulang belakang sejak bulan juli 1994 telah menyelenggarak</w:t>
      </w:r>
      <w:r w:rsidR="00BF2960" w:rsidRPr="00440D86">
        <w:rPr>
          <w:rFonts w:ascii="Arial" w:hAnsi="Arial" w:cs="Arial"/>
        </w:rPr>
        <w:t>a</w:t>
      </w:r>
      <w:r w:rsidRPr="00440D86">
        <w:rPr>
          <w:rFonts w:ascii="Arial" w:hAnsi="Arial" w:cs="Arial"/>
        </w:rPr>
        <w:t xml:space="preserve">n </w:t>
      </w:r>
      <w:r w:rsidRPr="00440D86">
        <w:rPr>
          <w:rFonts w:ascii="Arial" w:hAnsi="Arial" w:cs="Arial"/>
          <w:i/>
        </w:rPr>
        <w:t>Fellowship Training in Spine Surgery</w:t>
      </w:r>
      <w:r w:rsidRPr="00440D86">
        <w:rPr>
          <w:rFonts w:ascii="Arial" w:hAnsi="Arial" w:cs="Arial"/>
        </w:rPr>
        <w:t xml:space="preserve"> bagi mereka (spesialis bedah orthopaedi) yang ingin mendalami bedah tulang belakang di Jakarta oleh FKUI dibawah koordinasi pimpinan dr Subroto Sapardan. Setiap semester bisa menerima seorang peserta. Peserta </w:t>
      </w:r>
      <w:r w:rsidRPr="00440D86">
        <w:rPr>
          <w:rFonts w:ascii="Arial" w:hAnsi="Arial" w:cs="Arial"/>
          <w:i/>
        </w:rPr>
        <w:t>fellowship</w:t>
      </w:r>
      <w:r w:rsidRPr="00440D86">
        <w:rPr>
          <w:rFonts w:ascii="Arial" w:hAnsi="Arial" w:cs="Arial"/>
        </w:rPr>
        <w:t xml:space="preserve"> ini dikirim ke USA selama 3 bulan belajar di tempat Prof Hansen A Yuan, Syracuse U</w:t>
      </w:r>
      <w:r w:rsidR="00FD7165" w:rsidRPr="00440D86">
        <w:rPr>
          <w:rFonts w:ascii="Arial" w:hAnsi="Arial" w:cs="Arial"/>
        </w:rPr>
        <w:t>niversity of New York USA.</w:t>
      </w:r>
      <w:r w:rsidRPr="00440D86">
        <w:rPr>
          <w:rFonts w:ascii="Arial" w:hAnsi="Arial" w:cs="Arial"/>
        </w:rPr>
        <w:t xml:space="preserve"> Dalam berbagai bidang keahlian atau</w:t>
      </w:r>
      <w:r w:rsidR="00CF2B38" w:rsidRPr="00440D86">
        <w:rPr>
          <w:rFonts w:ascii="Arial" w:hAnsi="Arial" w:cs="Arial"/>
        </w:rPr>
        <w:t xml:space="preserve"> spesialisasi ,</w:t>
      </w:r>
      <w:r w:rsidRPr="00440D86">
        <w:rPr>
          <w:rFonts w:ascii="Arial" w:hAnsi="Arial" w:cs="Arial"/>
        </w:rPr>
        <w:t>muncul kelompok seminatan seperti bedah tangan (</w:t>
      </w:r>
      <w:r w:rsidRPr="00440D86">
        <w:rPr>
          <w:rFonts w:ascii="Arial" w:hAnsi="Arial" w:cs="Arial"/>
          <w:i/>
        </w:rPr>
        <w:t>hand surgery</w:t>
      </w:r>
      <w:r w:rsidRPr="00440D86">
        <w:rPr>
          <w:rFonts w:ascii="Arial" w:hAnsi="Arial" w:cs="Arial"/>
        </w:rPr>
        <w:t>), paediatrik</w:t>
      </w:r>
      <w:r w:rsidR="00F3005C" w:rsidRPr="00440D86">
        <w:rPr>
          <w:rFonts w:ascii="Arial" w:hAnsi="Arial" w:cs="Arial"/>
        </w:rPr>
        <w:t xml:space="preserve">, hip knee, oncologi, </w:t>
      </w:r>
      <w:r w:rsidR="00F3005C" w:rsidRPr="00440D86">
        <w:rPr>
          <w:rFonts w:ascii="Arial" w:hAnsi="Arial" w:cs="Arial"/>
          <w:i/>
        </w:rPr>
        <w:t>sports medicine</w:t>
      </w:r>
      <w:r w:rsidR="004B1745" w:rsidRPr="00440D86">
        <w:rPr>
          <w:rFonts w:ascii="Arial" w:hAnsi="Arial" w:cs="Arial"/>
        </w:rPr>
        <w:t xml:space="preserve">, trauma </w:t>
      </w:r>
      <w:r w:rsidRPr="00440D86">
        <w:rPr>
          <w:rFonts w:ascii="Arial" w:hAnsi="Arial" w:cs="Arial"/>
        </w:rPr>
        <w:t>dan seterusnya sesuai dengan perkembangan dunia internasional terutama dari WPOA (</w:t>
      </w:r>
      <w:r w:rsidRPr="00440D86">
        <w:rPr>
          <w:rFonts w:ascii="Arial" w:hAnsi="Arial" w:cs="Arial"/>
          <w:i/>
        </w:rPr>
        <w:t>Western Pacific Orthopaedic Association</w:t>
      </w:r>
      <w:r w:rsidRPr="00440D86">
        <w:rPr>
          <w:rFonts w:ascii="Arial" w:hAnsi="Arial" w:cs="Arial"/>
        </w:rPr>
        <w:t>) yang sekarang berubah menjadi APOA (</w:t>
      </w:r>
      <w:r w:rsidRPr="00440D86">
        <w:rPr>
          <w:rFonts w:ascii="Arial" w:hAnsi="Arial" w:cs="Arial"/>
          <w:i/>
        </w:rPr>
        <w:t>Asia P</w:t>
      </w:r>
      <w:r w:rsidR="00A36993" w:rsidRPr="00440D86">
        <w:rPr>
          <w:rFonts w:ascii="Arial" w:hAnsi="Arial" w:cs="Arial"/>
          <w:i/>
        </w:rPr>
        <w:t>acific Orthopaedi Association</w:t>
      </w:r>
      <w:r w:rsidR="00A36993" w:rsidRPr="00440D86">
        <w:rPr>
          <w:rFonts w:ascii="Arial" w:hAnsi="Arial" w:cs="Arial"/>
        </w:rPr>
        <w:t>).</w:t>
      </w:r>
    </w:p>
    <w:p w:rsidR="00F3005C" w:rsidRPr="00440D86" w:rsidRDefault="00F3005C" w:rsidP="00CF2B38">
      <w:pPr>
        <w:ind w:right="-50"/>
        <w:rPr>
          <w:rFonts w:cs="Arial"/>
          <w:b/>
          <w:szCs w:val="24"/>
          <w:lang w:val="id-ID"/>
        </w:rPr>
      </w:pPr>
    </w:p>
    <w:p w:rsidR="00421142" w:rsidRPr="00440D86" w:rsidRDefault="00F3005C" w:rsidP="00CF2B38">
      <w:pPr>
        <w:ind w:right="-50"/>
        <w:rPr>
          <w:rFonts w:cs="Arial"/>
          <w:b/>
          <w:szCs w:val="24"/>
          <w:lang w:val="id-ID"/>
        </w:rPr>
      </w:pPr>
      <w:r w:rsidRPr="00440D86">
        <w:rPr>
          <w:rFonts w:cs="Arial"/>
          <w:b/>
          <w:szCs w:val="24"/>
          <w:lang w:val="id-ID"/>
        </w:rPr>
        <w:t xml:space="preserve">1.2. </w:t>
      </w:r>
      <w:r w:rsidR="004E244D" w:rsidRPr="00440D86">
        <w:rPr>
          <w:rFonts w:cs="Arial"/>
          <w:b/>
          <w:szCs w:val="24"/>
          <w:lang w:val="id-ID"/>
        </w:rPr>
        <w:t xml:space="preserve">Program Studi </w:t>
      </w:r>
      <w:r w:rsidR="004E244D" w:rsidRPr="00440D86">
        <w:rPr>
          <w:rFonts w:cs="Arial"/>
          <w:b/>
          <w:szCs w:val="24"/>
        </w:rPr>
        <w:t xml:space="preserve">Dokter Spesialis </w:t>
      </w:r>
      <w:r w:rsidR="004E244D" w:rsidRPr="00440D86">
        <w:rPr>
          <w:rFonts w:cs="Arial"/>
          <w:b/>
          <w:szCs w:val="24"/>
          <w:lang w:val="id-ID"/>
        </w:rPr>
        <w:t>Orthopaedi dan Traumatologi</w:t>
      </w:r>
    </w:p>
    <w:p w:rsidR="00421142" w:rsidRPr="00440D86" w:rsidRDefault="00421142" w:rsidP="00421142">
      <w:pPr>
        <w:ind w:firstLine="720"/>
        <w:rPr>
          <w:rFonts w:cs="Arial"/>
          <w:szCs w:val="24"/>
          <w:lang w:val="id-ID"/>
        </w:rPr>
      </w:pPr>
      <w:r w:rsidRPr="00440D86">
        <w:rPr>
          <w:rFonts w:cs="Arial"/>
          <w:szCs w:val="24"/>
          <w:lang w:val="id-ID"/>
        </w:rPr>
        <w:t xml:space="preserve">Suatu </w:t>
      </w:r>
      <w:r w:rsidR="004B1745" w:rsidRPr="00440D86">
        <w:rPr>
          <w:rFonts w:cs="Arial"/>
          <w:szCs w:val="24"/>
        </w:rPr>
        <w:t xml:space="preserve">program pendidikan dokter spesialis </w:t>
      </w:r>
      <w:r w:rsidR="004B1745" w:rsidRPr="00440D86">
        <w:rPr>
          <w:rFonts w:cs="Arial"/>
          <w:szCs w:val="24"/>
          <w:lang w:val="id-ID"/>
        </w:rPr>
        <w:t xml:space="preserve">orthopaedi dan traumatologi </w:t>
      </w:r>
      <w:r w:rsidRPr="00440D86">
        <w:rPr>
          <w:rFonts w:cs="Arial"/>
          <w:szCs w:val="24"/>
          <w:lang w:val="id-ID"/>
        </w:rPr>
        <w:t xml:space="preserve">harus dan wajib mempunyai visi, misi dan tujuan yang jelas, terprogram, reliable dan visible sehingga dapat menjadi landasan sistem penyelenggaraan dari pendidikan spesialis. Visi suatu </w:t>
      </w:r>
      <w:r w:rsidR="004B1745" w:rsidRPr="00440D86">
        <w:rPr>
          <w:rFonts w:cs="Arial"/>
          <w:szCs w:val="24"/>
        </w:rPr>
        <w:t xml:space="preserve">program pendidikan dokter spesialis </w:t>
      </w:r>
      <w:r w:rsidR="004B1745" w:rsidRPr="00440D86">
        <w:rPr>
          <w:rFonts w:cs="Arial"/>
          <w:szCs w:val="24"/>
          <w:lang w:val="id-ID"/>
        </w:rPr>
        <w:t>orthopaedi dan traumatologi a</w:t>
      </w:r>
      <w:r w:rsidRPr="00440D86">
        <w:rPr>
          <w:rFonts w:cs="Arial"/>
          <w:szCs w:val="24"/>
          <w:lang w:val="id-ID"/>
        </w:rPr>
        <w:t xml:space="preserve">dalah menjadi pusat studi dari fungsi pelayanan kesehatan, fungsi pendidikan dan fungsi penelitian di bidang kesehatan sistem muskuloskeletal pada level nasional dan internasional dengan mengembangkan kemampuan sumber daya manusia sarana dan prasarana secara terencana dan terarah. Yang lalu dijabarkan dalam misi yaitu bertanggung jawab atas semua kelancaran dan kemajuan yang berkaitan dengan pelaksanaan pendidikan dimulai dari pra seleksi sampai penempatan tugas yang baru dari peserta didik. </w:t>
      </w:r>
      <w:r w:rsidRPr="00440D86">
        <w:rPr>
          <w:rFonts w:cs="Arial"/>
          <w:szCs w:val="24"/>
          <w:lang w:val="id-ID"/>
        </w:rPr>
        <w:lastRenderedPageBreak/>
        <w:t xml:space="preserve">Melakukan kerjasama dengan lingkup nasional dan internasional dalam upaya peningkatan kemampuan ilmiah, teknologi dan ketrampilan klinik </w:t>
      </w:r>
      <w:r w:rsidR="00390FA5" w:rsidRPr="00440D86">
        <w:rPr>
          <w:rFonts w:cs="Arial"/>
          <w:szCs w:val="24"/>
          <w:lang w:val="id-ID"/>
        </w:rPr>
        <w:t xml:space="preserve">peserta didik dan dosen </w:t>
      </w:r>
      <w:r w:rsidRPr="00440D86">
        <w:rPr>
          <w:rFonts w:cs="Arial"/>
          <w:szCs w:val="24"/>
          <w:lang w:val="id-ID"/>
        </w:rPr>
        <w:t xml:space="preserve">dalam lingkungan </w:t>
      </w:r>
      <w:r w:rsidR="004B1745" w:rsidRPr="00440D86">
        <w:rPr>
          <w:rFonts w:cs="Arial"/>
          <w:szCs w:val="24"/>
        </w:rPr>
        <w:t xml:space="preserve">program pendidikan dokter spesialis </w:t>
      </w:r>
      <w:r w:rsidR="004B1745" w:rsidRPr="00440D86">
        <w:rPr>
          <w:rFonts w:cs="Arial"/>
          <w:szCs w:val="24"/>
          <w:lang w:val="id-ID"/>
        </w:rPr>
        <w:t>orthopaedi dan traumatologi</w:t>
      </w:r>
      <w:r w:rsidRPr="00440D86">
        <w:rPr>
          <w:rFonts w:cs="Arial"/>
          <w:szCs w:val="24"/>
          <w:lang w:val="id-ID"/>
        </w:rPr>
        <w:t>. Misi selanjutnya menyelenggarakan dan m</w:t>
      </w:r>
      <w:r w:rsidR="004E244D" w:rsidRPr="00440D86">
        <w:rPr>
          <w:rFonts w:cs="Arial"/>
          <w:szCs w:val="24"/>
          <w:lang w:val="id-ID"/>
        </w:rPr>
        <w:t xml:space="preserve">engembangkan </w:t>
      </w:r>
      <w:r w:rsidR="004B1745" w:rsidRPr="00440D86">
        <w:rPr>
          <w:rFonts w:cs="Arial"/>
          <w:szCs w:val="24"/>
        </w:rPr>
        <w:t xml:space="preserve">program pendidikan dokter spesialis </w:t>
      </w:r>
      <w:r w:rsidR="004B1745" w:rsidRPr="00440D86">
        <w:rPr>
          <w:rFonts w:cs="Arial"/>
          <w:szCs w:val="24"/>
          <w:lang w:val="id-ID"/>
        </w:rPr>
        <w:t xml:space="preserve">orthopaedi dan traumatologi </w:t>
      </w:r>
      <w:r w:rsidRPr="00440D86">
        <w:rPr>
          <w:rFonts w:cs="Arial"/>
          <w:szCs w:val="24"/>
          <w:lang w:val="id-ID"/>
        </w:rPr>
        <w:t>yang kualitasnya terus menerus ditingkatkan dan didukung pengembangan riset sehingga lulusan yang dihasilkan mampu mengemban pelayanan kedokteran dengan standar  sesuai perkembangan IpTekDok bertaraf internasional. Menyelenggarakan dan mengembangkan penelitian kedokteran serta penerapan IpTekDok bermutu internasional secara tepat guna. Menyelenggarakan dan mengembangkan organisasi dan manajemen yang berorientasi kualitas, otonomi, akuntabilitas dan akreditasi. Membina jaringan kemitraan dengan berbagai rumah sakit baik pemerintah maupun swasta.</w:t>
      </w:r>
    </w:p>
    <w:p w:rsidR="00421142" w:rsidRPr="00440D86" w:rsidRDefault="00421142" w:rsidP="0025509C">
      <w:pPr>
        <w:ind w:firstLine="720"/>
        <w:rPr>
          <w:rFonts w:cs="Arial"/>
          <w:szCs w:val="24"/>
          <w:lang w:val="id-ID"/>
        </w:rPr>
      </w:pPr>
      <w:r w:rsidRPr="00440D86">
        <w:rPr>
          <w:rFonts w:cs="Arial"/>
          <w:szCs w:val="24"/>
          <w:lang w:val="id-ID"/>
        </w:rPr>
        <w:t xml:space="preserve">Secara umum suatu </w:t>
      </w:r>
      <w:r w:rsidR="004B1745" w:rsidRPr="00440D86">
        <w:rPr>
          <w:rFonts w:cs="Arial"/>
          <w:szCs w:val="24"/>
        </w:rPr>
        <w:t xml:space="preserve">program pendidikan dokter spesialis </w:t>
      </w:r>
      <w:r w:rsidR="004B1745" w:rsidRPr="00440D86">
        <w:rPr>
          <w:rFonts w:cs="Arial"/>
          <w:szCs w:val="24"/>
          <w:lang w:val="id-ID"/>
        </w:rPr>
        <w:t xml:space="preserve">orthopaedi dan traumatologi </w:t>
      </w:r>
      <w:r w:rsidRPr="00440D86">
        <w:rPr>
          <w:rFonts w:cs="Arial"/>
          <w:szCs w:val="24"/>
          <w:lang w:val="id-ID"/>
        </w:rPr>
        <w:t>memiliki tujuan untuk memenuhi kebutuhan dan meningkatkan kompetensi dokter di Indonesia sehingga memiliki kompetensi yang lebih khusus, dalam hal ini dalam pengetahuan dan ketrampilan bedah orthopaedi dan tr</w:t>
      </w:r>
      <w:r w:rsidR="0025509C" w:rsidRPr="00440D86">
        <w:rPr>
          <w:rFonts w:cs="Arial"/>
          <w:szCs w:val="24"/>
          <w:lang w:val="id-ID"/>
        </w:rPr>
        <w:t>aumatologi.</w:t>
      </w:r>
    </w:p>
    <w:p w:rsidR="00421142" w:rsidRPr="00440D86" w:rsidRDefault="00421142" w:rsidP="00CF2B38">
      <w:pPr>
        <w:ind w:right="-50"/>
        <w:rPr>
          <w:rFonts w:cs="Arial"/>
          <w:b/>
          <w:szCs w:val="24"/>
          <w:lang w:val="id-ID"/>
        </w:rPr>
      </w:pPr>
    </w:p>
    <w:p w:rsidR="00F51593" w:rsidRPr="00440D86" w:rsidRDefault="00F51593" w:rsidP="00CF2B38">
      <w:pPr>
        <w:ind w:left="567" w:right="-50" w:firstLine="709"/>
        <w:rPr>
          <w:rFonts w:cs="Arial"/>
          <w:szCs w:val="24"/>
          <w:lang w:val="id-ID"/>
        </w:rPr>
      </w:pPr>
    </w:p>
    <w:p w:rsidR="0044547B" w:rsidRPr="00440D86" w:rsidRDefault="00375628" w:rsidP="00CF2B38">
      <w:pPr>
        <w:ind w:right="-50"/>
        <w:rPr>
          <w:rFonts w:cs="Arial"/>
          <w:b/>
          <w:szCs w:val="24"/>
          <w:lang w:val="id-ID"/>
        </w:rPr>
      </w:pPr>
      <w:bookmarkStart w:id="8" w:name="_Toc14070966"/>
      <w:bookmarkStart w:id="9" w:name="_Toc14245196"/>
      <w:bookmarkStart w:id="10" w:name="_Toc14245232"/>
      <w:r w:rsidRPr="00440D86">
        <w:rPr>
          <w:rFonts w:cs="Arial"/>
          <w:b/>
          <w:szCs w:val="24"/>
          <w:lang w:val="id-ID"/>
        </w:rPr>
        <w:t xml:space="preserve">1.3 </w:t>
      </w:r>
      <w:r w:rsidR="00A13904" w:rsidRPr="00440D86">
        <w:rPr>
          <w:rFonts w:cs="Arial"/>
          <w:b/>
          <w:szCs w:val="24"/>
        </w:rPr>
        <w:t>Landasan Hukum</w:t>
      </w:r>
      <w:r w:rsidR="00A13904" w:rsidRPr="00440D86">
        <w:rPr>
          <w:rFonts w:cs="Arial"/>
          <w:b/>
          <w:szCs w:val="24"/>
          <w:lang w:val="id-ID"/>
        </w:rPr>
        <w:t xml:space="preserve"> Akreditasi </w:t>
      </w:r>
      <w:r w:rsidR="004E244D" w:rsidRPr="00440D86">
        <w:rPr>
          <w:rFonts w:cs="Arial"/>
          <w:b/>
          <w:szCs w:val="24"/>
          <w:lang w:val="id-ID"/>
        </w:rPr>
        <w:t xml:space="preserve">Program StudiDokter Spesialis Orthopaedi Dan Traumatologi </w:t>
      </w:r>
    </w:p>
    <w:p w:rsidR="00C36CD4" w:rsidRPr="00440D86" w:rsidRDefault="00C36CD4" w:rsidP="00CF2B38">
      <w:pPr>
        <w:ind w:right="-50"/>
        <w:rPr>
          <w:rFonts w:cs="Arial"/>
          <w:b/>
          <w:szCs w:val="24"/>
          <w:lang w:val="id-ID"/>
        </w:rPr>
      </w:pPr>
    </w:p>
    <w:p w:rsidR="000405DE" w:rsidRPr="00440D86" w:rsidRDefault="000405DE">
      <w:pPr>
        <w:pStyle w:val="TOC2"/>
        <w:spacing w:before="0"/>
        <w:ind w:left="360"/>
      </w:pPr>
      <w:bookmarkStart w:id="11" w:name="_Toc18226549"/>
    </w:p>
    <w:p w:rsidR="000405DE" w:rsidRPr="00440D86" w:rsidRDefault="00851D22">
      <w:pPr>
        <w:tabs>
          <w:tab w:val="left" w:pos="6856"/>
        </w:tabs>
      </w:pPr>
      <w:r w:rsidRPr="00440D86">
        <w:rPr>
          <w:rFonts w:cs="Arial"/>
          <w:szCs w:val="24"/>
        </w:rPr>
        <w:t xml:space="preserve">Pengembangan akreditasi program studi merujuk kepada: </w:t>
      </w:r>
      <w:r w:rsidR="00D4732D" w:rsidRPr="00440D86">
        <w:tab/>
      </w:r>
    </w:p>
    <w:p w:rsidR="00D4732D" w:rsidRPr="00440D86" w:rsidRDefault="00D4732D" w:rsidP="00D4732D">
      <w:pPr>
        <w:tabs>
          <w:tab w:val="left" w:pos="6856"/>
        </w:tabs>
      </w:pPr>
    </w:p>
    <w:p w:rsidR="00D4732D" w:rsidRPr="00440D86" w:rsidRDefault="00D4732D" w:rsidP="00D4732D">
      <w:pPr>
        <w:numPr>
          <w:ilvl w:val="0"/>
          <w:numId w:val="52"/>
        </w:numPr>
        <w:tabs>
          <w:tab w:val="clear" w:pos="720"/>
          <w:tab w:val="num" w:pos="-900"/>
        </w:tabs>
        <w:ind w:left="900"/>
        <w:rPr>
          <w:rFonts w:ascii="Trebuchet MS" w:hAnsi="Trebuchet MS"/>
          <w:lang w:val="nb-NO"/>
        </w:rPr>
      </w:pPr>
      <w:r w:rsidRPr="00440D86">
        <w:rPr>
          <w:rFonts w:ascii="Trebuchet MS" w:hAnsi="Trebuchet MS"/>
          <w:lang w:val="nb-NO"/>
        </w:rPr>
        <w:t>Undang-Undang Dasar 1945 Pasal 31 tentang Penyelenggaraan Pendidikan Nasional.</w:t>
      </w:r>
    </w:p>
    <w:p w:rsidR="00D4732D" w:rsidRPr="00440D86" w:rsidRDefault="00D4732D" w:rsidP="00D4732D">
      <w:pPr>
        <w:numPr>
          <w:ilvl w:val="0"/>
          <w:numId w:val="52"/>
        </w:numPr>
        <w:tabs>
          <w:tab w:val="clear" w:pos="720"/>
          <w:tab w:val="num" w:pos="-900"/>
        </w:tabs>
        <w:ind w:left="900"/>
        <w:rPr>
          <w:rFonts w:ascii="Trebuchet MS" w:hAnsi="Trebuchet MS"/>
          <w:lang w:val="nb-NO"/>
        </w:rPr>
      </w:pPr>
      <w:r w:rsidRPr="00440D86">
        <w:rPr>
          <w:rFonts w:ascii="Trebuchet MS" w:hAnsi="Trebuchet MS"/>
          <w:lang w:val="nb-NO"/>
        </w:rPr>
        <w:t xml:space="preserve">Undang-Undang RI Nomor 20 Tahun 2003 tentang Sistem Pendidikan Nasional (Pasal 60 dan 61). </w:t>
      </w:r>
    </w:p>
    <w:p w:rsidR="00D4732D" w:rsidRPr="00440D86" w:rsidRDefault="00D4732D" w:rsidP="00D4732D">
      <w:pPr>
        <w:numPr>
          <w:ilvl w:val="0"/>
          <w:numId w:val="52"/>
        </w:numPr>
        <w:tabs>
          <w:tab w:val="clear" w:pos="720"/>
          <w:tab w:val="num" w:pos="-900"/>
        </w:tabs>
        <w:ind w:left="900"/>
        <w:rPr>
          <w:rFonts w:ascii="Trebuchet MS" w:hAnsi="Trebuchet MS"/>
          <w:lang w:val="nb-NO"/>
        </w:rPr>
      </w:pPr>
      <w:r w:rsidRPr="00440D86">
        <w:rPr>
          <w:rFonts w:ascii="Trebuchet MS" w:hAnsi="Trebuchet MS"/>
          <w:lang w:val="nb-NO"/>
        </w:rPr>
        <w:t>Undang-Undang RI Nomor 14 Tahun 2005 tentang Guru dan Dosen (Pasal 47).</w:t>
      </w:r>
    </w:p>
    <w:p w:rsidR="00D4732D" w:rsidRPr="00440D86" w:rsidRDefault="00D4732D" w:rsidP="00D4732D">
      <w:pPr>
        <w:numPr>
          <w:ilvl w:val="0"/>
          <w:numId w:val="52"/>
        </w:numPr>
        <w:tabs>
          <w:tab w:val="clear" w:pos="720"/>
          <w:tab w:val="num" w:pos="-900"/>
        </w:tabs>
        <w:ind w:left="900"/>
        <w:rPr>
          <w:rFonts w:ascii="Trebuchet MS" w:hAnsi="Trebuchet MS"/>
          <w:lang w:val="nb-NO"/>
        </w:rPr>
      </w:pPr>
      <w:r w:rsidRPr="00440D86">
        <w:rPr>
          <w:rFonts w:ascii="Trebuchet MS" w:hAnsi="Trebuchet MS"/>
          <w:lang w:val="nb-NO"/>
        </w:rPr>
        <w:t>Peraturan Pemerintah RI Nomor 19 Tahun 2005 tentang Standar Nasional Pendidikan (Pasal 86, 87 dan 88).</w:t>
      </w:r>
    </w:p>
    <w:p w:rsidR="00D4732D" w:rsidRPr="00440D86" w:rsidRDefault="00D4732D" w:rsidP="00D4732D">
      <w:pPr>
        <w:numPr>
          <w:ilvl w:val="0"/>
          <w:numId w:val="52"/>
        </w:numPr>
        <w:tabs>
          <w:tab w:val="clear" w:pos="720"/>
          <w:tab w:val="num" w:pos="-900"/>
        </w:tabs>
        <w:ind w:left="900"/>
        <w:rPr>
          <w:rFonts w:ascii="Trebuchet MS" w:hAnsi="Trebuchet MS"/>
          <w:lang w:val="nb-NO"/>
        </w:rPr>
      </w:pPr>
      <w:r w:rsidRPr="00440D86">
        <w:rPr>
          <w:rFonts w:ascii="Trebuchet MS" w:hAnsi="Trebuchet MS"/>
          <w:lang w:val="nb-NO"/>
        </w:rPr>
        <w:t>Peraturan Menteri Pendidikan Nasional RI Nomor 28 Tahun 2005 tentang Badan Akreditasi Nasional Perguruan Tinggi.</w:t>
      </w:r>
    </w:p>
    <w:p w:rsidR="000405DE" w:rsidRPr="00440D86" w:rsidRDefault="00851D22">
      <w:pPr>
        <w:numPr>
          <w:ilvl w:val="0"/>
          <w:numId w:val="52"/>
        </w:numPr>
        <w:tabs>
          <w:tab w:val="clear" w:pos="720"/>
        </w:tabs>
        <w:ind w:left="900"/>
      </w:pPr>
      <w:r w:rsidRPr="00440D86">
        <w:rPr>
          <w:rFonts w:cs="Arial"/>
          <w:szCs w:val="24"/>
        </w:rPr>
        <w:t>Undang-Undang No</w:t>
      </w:r>
      <w:r w:rsidRPr="00440D86">
        <w:rPr>
          <w:rFonts w:cs="Arial"/>
          <w:szCs w:val="24"/>
          <w:lang w:val="id-ID"/>
        </w:rPr>
        <w:t xml:space="preserve">mor </w:t>
      </w:r>
      <w:r w:rsidRPr="00440D86">
        <w:rPr>
          <w:rFonts w:cs="Arial"/>
          <w:szCs w:val="24"/>
        </w:rPr>
        <w:t>12 Tahun 2012 tentang Pendidikan Tinggi(Pasal 26, 28, 29, 42, 43, 44, 55).</w:t>
      </w:r>
    </w:p>
    <w:p w:rsidR="000405DE" w:rsidRPr="00440D86" w:rsidRDefault="00851D22">
      <w:pPr>
        <w:numPr>
          <w:ilvl w:val="0"/>
          <w:numId w:val="52"/>
        </w:numPr>
        <w:tabs>
          <w:tab w:val="clear" w:pos="720"/>
        </w:tabs>
        <w:ind w:left="900"/>
      </w:pPr>
      <w:r w:rsidRPr="00440D86">
        <w:rPr>
          <w:rFonts w:cs="Arial"/>
          <w:szCs w:val="24"/>
        </w:rPr>
        <w:t>Peraturan Pemerintah Nomor 17 Tahun 2010 tentang Pengelolaan dan Penyelenggaraan Pendidikan (</w:t>
      </w:r>
      <w:r w:rsidRPr="00440D86">
        <w:rPr>
          <w:rFonts w:cs="Arial"/>
          <w:szCs w:val="24"/>
          <w:lang w:val="id-ID"/>
        </w:rPr>
        <w:t>P</w:t>
      </w:r>
      <w:r w:rsidRPr="00440D86">
        <w:rPr>
          <w:rFonts w:cs="Arial"/>
          <w:szCs w:val="24"/>
        </w:rPr>
        <w:t>asal 84 dan 85).</w:t>
      </w:r>
    </w:p>
    <w:p w:rsidR="000405DE" w:rsidRPr="00440D86" w:rsidRDefault="00851D22">
      <w:pPr>
        <w:numPr>
          <w:ilvl w:val="0"/>
          <w:numId w:val="52"/>
        </w:numPr>
        <w:tabs>
          <w:tab w:val="clear" w:pos="720"/>
        </w:tabs>
        <w:ind w:left="900"/>
      </w:pPr>
      <w:r w:rsidRPr="00440D86">
        <w:rPr>
          <w:rFonts w:cs="Arial"/>
          <w:szCs w:val="24"/>
        </w:rPr>
        <w:t>Keputusan Menteri Pendidikan Nasional Nomor 178/U/20</w:t>
      </w:r>
      <w:r w:rsidRPr="00440D86">
        <w:rPr>
          <w:rFonts w:cs="Arial"/>
          <w:szCs w:val="24"/>
          <w:lang w:val="id-ID"/>
        </w:rPr>
        <w:t>0</w:t>
      </w:r>
      <w:r w:rsidRPr="00440D86">
        <w:rPr>
          <w:rFonts w:cs="Arial"/>
          <w:szCs w:val="24"/>
        </w:rPr>
        <w:t>1 tentang Gelar dan Lulusan Perguruan Tinggi.</w:t>
      </w:r>
    </w:p>
    <w:p w:rsidR="00D4732D" w:rsidRPr="00440D86" w:rsidRDefault="00851D22" w:rsidP="00D4732D">
      <w:pPr>
        <w:pStyle w:val="ListParagraph"/>
        <w:numPr>
          <w:ilvl w:val="0"/>
          <w:numId w:val="52"/>
        </w:numPr>
        <w:tabs>
          <w:tab w:val="left" w:pos="900"/>
        </w:tabs>
        <w:spacing w:after="0" w:line="240" w:lineRule="auto"/>
        <w:ind w:hanging="180"/>
      </w:pPr>
      <w:r w:rsidRPr="00440D86">
        <w:rPr>
          <w:sz w:val="24"/>
          <w:szCs w:val="24"/>
        </w:rPr>
        <w:t xml:space="preserve">Undang-undangPeraturan Pemerintah dan Peraturan Menteri yang terkait </w:t>
      </w:r>
    </w:p>
    <w:p w:rsidR="00D4732D" w:rsidRPr="00440D86" w:rsidRDefault="00851D22" w:rsidP="00D4732D">
      <w:pPr>
        <w:pStyle w:val="ListParagraph"/>
        <w:tabs>
          <w:tab w:val="left" w:pos="900"/>
        </w:tabs>
      </w:pPr>
      <w:r w:rsidRPr="00440D86">
        <w:rPr>
          <w:sz w:val="24"/>
          <w:szCs w:val="24"/>
        </w:rPr>
        <w:t>dengan Dokter Spesiali dan Dokter Gigi Spesialis</w:t>
      </w:r>
    </w:p>
    <w:p w:rsidR="00D4732D" w:rsidRPr="00440D86" w:rsidRDefault="00D4732D" w:rsidP="00D4732D">
      <w:pPr>
        <w:ind w:left="900"/>
      </w:pPr>
    </w:p>
    <w:p w:rsidR="00D4732D" w:rsidRPr="00440D86" w:rsidRDefault="00D4732D" w:rsidP="00D4732D">
      <w:pPr>
        <w:rPr>
          <w:rFonts w:ascii="Trebuchet MS" w:hAnsi="Trebuchet MS"/>
          <w:lang w:val="nb-NO"/>
        </w:rPr>
      </w:pPr>
      <w:r w:rsidRPr="00440D86">
        <w:rPr>
          <w:rFonts w:ascii="Trebuchet MS" w:hAnsi="Trebuchet MS"/>
          <w:lang w:val="nb-NO"/>
        </w:rPr>
        <w:t>Undang-Undang Dasar 1945 tentang Penyelenggaraan Pendidikan Nasional sebagai berikut:</w:t>
      </w:r>
    </w:p>
    <w:p w:rsidR="00D4732D" w:rsidRPr="00440D86" w:rsidRDefault="00D4732D" w:rsidP="00D4732D">
      <w:pPr>
        <w:rPr>
          <w:rFonts w:ascii="Trebuchet MS" w:hAnsi="Trebuchet MS"/>
          <w:lang w:val="nb-NO"/>
        </w:rPr>
      </w:pPr>
    </w:p>
    <w:p w:rsidR="00D4732D" w:rsidRPr="00440D86" w:rsidRDefault="00D4732D" w:rsidP="00D4732D">
      <w:pPr>
        <w:jc w:val="center"/>
        <w:rPr>
          <w:rStyle w:val="Strong"/>
          <w:rFonts w:ascii="Trebuchet MS" w:hAnsi="Trebuchet MS"/>
          <w:b w:val="0"/>
          <w:lang w:val="nb-NO"/>
        </w:rPr>
      </w:pPr>
      <w:r w:rsidRPr="00440D86">
        <w:rPr>
          <w:rStyle w:val="Strong"/>
          <w:rFonts w:ascii="Trebuchet MS" w:hAnsi="Trebuchet MS"/>
          <w:lang w:val="nb-NO"/>
        </w:rPr>
        <w:t>Pasal 31</w:t>
      </w:r>
    </w:p>
    <w:p w:rsidR="00D4732D" w:rsidRPr="00440D86" w:rsidRDefault="00D4732D" w:rsidP="00D4732D">
      <w:pPr>
        <w:ind w:left="567"/>
        <w:jc w:val="left"/>
        <w:rPr>
          <w:rFonts w:ascii="Trebuchet MS" w:hAnsi="Trebuchet MS"/>
          <w:lang w:val="nb-NO"/>
        </w:rPr>
      </w:pPr>
      <w:r w:rsidRPr="00440D86">
        <w:rPr>
          <w:rFonts w:ascii="Trebuchet MS" w:hAnsi="Trebuchet MS"/>
          <w:lang w:val="nb-NO"/>
        </w:rPr>
        <w:lastRenderedPageBreak/>
        <w:br/>
        <w:t>(1) Tiap-tiap warga negara berhak mendapat pengajaran.</w:t>
      </w:r>
      <w:r w:rsidRPr="00440D86">
        <w:rPr>
          <w:rFonts w:ascii="Trebuchet MS" w:hAnsi="Trebuchet MS"/>
          <w:lang w:val="nb-NO"/>
        </w:rPr>
        <w:br/>
        <w:t>(2) Pemerintah mengusahakan dan menyelenggarakan satu sistem. pengajaran nasional, yang diatur dengan undang-undang.</w:t>
      </w:r>
    </w:p>
    <w:p w:rsidR="00D4732D" w:rsidRPr="00440D86" w:rsidRDefault="00D4732D" w:rsidP="00D4732D">
      <w:pPr>
        <w:jc w:val="left"/>
        <w:rPr>
          <w:rFonts w:ascii="Trebuchet MS" w:hAnsi="Trebuchet MS"/>
          <w:lang w:val="nb-NO"/>
        </w:rPr>
      </w:pPr>
    </w:p>
    <w:p w:rsidR="00D4732D" w:rsidRPr="00440D86" w:rsidRDefault="00D4732D" w:rsidP="00D4732D">
      <w:pPr>
        <w:jc w:val="left"/>
        <w:rPr>
          <w:rFonts w:ascii="Trebuchet MS" w:hAnsi="Trebuchet MS"/>
          <w:lang w:val="nb-NO"/>
        </w:rPr>
      </w:pPr>
    </w:p>
    <w:p w:rsidR="00D4732D" w:rsidRPr="00440D86" w:rsidRDefault="00D4732D" w:rsidP="00D4732D">
      <w:pPr>
        <w:rPr>
          <w:rFonts w:ascii="Trebuchet MS" w:hAnsi="Trebuchet MS"/>
          <w:lang w:val="nb-NO"/>
        </w:rPr>
      </w:pPr>
      <w:r w:rsidRPr="00440D86">
        <w:rPr>
          <w:rFonts w:ascii="Trebuchet MS" w:hAnsi="Trebuchet MS"/>
          <w:lang w:val="nb-NO"/>
        </w:rPr>
        <w:t xml:space="preserve">Pasal-pasal dalam Undang-Undang </w:t>
      </w:r>
      <w:r w:rsidRPr="00440D86">
        <w:rPr>
          <w:rFonts w:ascii="Trebuchet MS" w:hAnsi="Trebuchet MS"/>
          <w:lang w:val="id-ID"/>
        </w:rPr>
        <w:t>R.I.</w:t>
      </w:r>
      <w:r w:rsidRPr="00440D86">
        <w:rPr>
          <w:rFonts w:ascii="Trebuchet MS" w:hAnsi="Trebuchet MS"/>
          <w:lang w:val="nb-NO"/>
        </w:rPr>
        <w:t xml:space="preserve"> Nomor 20 Tahun 2003 tentang Sistem Pendidikan Nasional yang berkenaan dengan sistem akreditasi perguruan tinggi  adalah sebagai berikut.</w:t>
      </w:r>
    </w:p>
    <w:p w:rsidR="00D4732D" w:rsidRPr="00440D86" w:rsidRDefault="00D4732D" w:rsidP="00D4732D">
      <w:pPr>
        <w:jc w:val="center"/>
        <w:rPr>
          <w:rFonts w:ascii="Trebuchet MS" w:hAnsi="Trebuchet MS"/>
          <w:lang w:val="nb-NO"/>
        </w:rPr>
      </w:pPr>
    </w:p>
    <w:p w:rsidR="00D4732D" w:rsidRPr="00440D86" w:rsidRDefault="00D4732D" w:rsidP="00D4732D">
      <w:pPr>
        <w:jc w:val="center"/>
        <w:rPr>
          <w:rFonts w:ascii="Trebuchet MS" w:hAnsi="Trebuchet MS"/>
        </w:rPr>
      </w:pPr>
      <w:r w:rsidRPr="00440D86">
        <w:rPr>
          <w:rFonts w:ascii="Trebuchet MS" w:hAnsi="Trebuchet MS"/>
        </w:rPr>
        <w:t>Pasal 60</w:t>
      </w:r>
    </w:p>
    <w:p w:rsidR="00D4732D" w:rsidRPr="00440D86" w:rsidRDefault="00D4732D" w:rsidP="00D4732D">
      <w:pPr>
        <w:jc w:val="center"/>
        <w:rPr>
          <w:rFonts w:ascii="Trebuchet MS" w:hAnsi="Trebuchet MS"/>
        </w:rPr>
      </w:pPr>
    </w:p>
    <w:p w:rsidR="00D4732D" w:rsidRPr="00440D86" w:rsidRDefault="00D4732D" w:rsidP="00D4732D">
      <w:pPr>
        <w:numPr>
          <w:ilvl w:val="3"/>
          <w:numId w:val="54"/>
        </w:numPr>
        <w:tabs>
          <w:tab w:val="clear" w:pos="3252"/>
        </w:tabs>
        <w:ind w:left="1080" w:hanging="540"/>
        <w:rPr>
          <w:rFonts w:ascii="Trebuchet MS" w:hAnsi="Trebuchet MS"/>
        </w:rPr>
      </w:pPr>
      <w:r w:rsidRPr="00440D86">
        <w:rPr>
          <w:rFonts w:ascii="Trebuchet MS" w:hAnsi="Trebuchet MS"/>
        </w:rPr>
        <w:t>Akreditasi dilakukan untuk menentukan kelayakan program dan satuan pendidikan pada jalur pendidikan formal dan nonformal setiap jenjang dan jenis pendidikan.</w:t>
      </w:r>
    </w:p>
    <w:p w:rsidR="00D4732D" w:rsidRPr="00440D86" w:rsidRDefault="00D4732D" w:rsidP="00D4732D">
      <w:pPr>
        <w:numPr>
          <w:ilvl w:val="3"/>
          <w:numId w:val="54"/>
        </w:numPr>
        <w:tabs>
          <w:tab w:val="clear" w:pos="3252"/>
        </w:tabs>
        <w:ind w:left="1080" w:hanging="540"/>
        <w:rPr>
          <w:rFonts w:ascii="Trebuchet MS" w:hAnsi="Trebuchet MS"/>
          <w:lang w:val="nb-NO"/>
        </w:rPr>
      </w:pPr>
      <w:r w:rsidRPr="00440D86">
        <w:rPr>
          <w:rFonts w:ascii="Trebuchet MS" w:hAnsi="Trebuchet MS"/>
          <w:lang w:val="nb-NO"/>
        </w:rPr>
        <w:t>Akreditasi terhadap program dan satuan pendidikan dilakukan oleh Pemerintah dan/atau lembaga mandiri yang berwenang sebagai bentuk akuntabilitas publik.</w:t>
      </w:r>
    </w:p>
    <w:p w:rsidR="00D4732D" w:rsidRPr="00440D86" w:rsidRDefault="00D4732D" w:rsidP="00D4732D">
      <w:pPr>
        <w:numPr>
          <w:ilvl w:val="3"/>
          <w:numId w:val="54"/>
        </w:numPr>
        <w:tabs>
          <w:tab w:val="clear" w:pos="3252"/>
        </w:tabs>
        <w:ind w:left="1080" w:hanging="540"/>
        <w:jc w:val="left"/>
        <w:rPr>
          <w:rFonts w:ascii="Trebuchet MS" w:hAnsi="Trebuchet MS"/>
          <w:lang w:val="nb-NO"/>
        </w:rPr>
      </w:pPr>
      <w:r w:rsidRPr="00440D86">
        <w:rPr>
          <w:rFonts w:ascii="Trebuchet MS" w:hAnsi="Trebuchet MS"/>
          <w:lang w:val="nb-NO"/>
        </w:rPr>
        <w:t>Akreditasi dilakukan atas dasar kriteria yang bersifat terbuka.</w:t>
      </w:r>
    </w:p>
    <w:p w:rsidR="00D4732D" w:rsidRPr="00440D86" w:rsidRDefault="00D4732D" w:rsidP="00D4732D">
      <w:pPr>
        <w:numPr>
          <w:ilvl w:val="3"/>
          <w:numId w:val="54"/>
        </w:numPr>
        <w:tabs>
          <w:tab w:val="clear" w:pos="3252"/>
        </w:tabs>
        <w:ind w:left="1080" w:hanging="540"/>
        <w:rPr>
          <w:rFonts w:ascii="Trebuchet MS" w:hAnsi="Trebuchet MS"/>
          <w:lang w:val="nb-NO"/>
        </w:rPr>
      </w:pPr>
      <w:r w:rsidRPr="00440D86">
        <w:rPr>
          <w:rFonts w:ascii="Trebuchet MS" w:hAnsi="Trebuchet MS"/>
          <w:lang w:val="nb-NO"/>
        </w:rPr>
        <w:t>Ketentuan mengenai akreditasi sebagaimana dimaksud dalam ayat (1), ayat (2) dan ayat (3) diatur lebih lanjut dengan Peraturan Pemerintah.</w:t>
      </w:r>
    </w:p>
    <w:p w:rsidR="00D4732D" w:rsidRPr="00440D86" w:rsidRDefault="00D4732D" w:rsidP="00D4732D">
      <w:pPr>
        <w:jc w:val="center"/>
        <w:rPr>
          <w:rFonts w:ascii="Trebuchet MS" w:hAnsi="Trebuchet MS"/>
          <w:lang w:val="nb-NO"/>
        </w:rPr>
      </w:pPr>
    </w:p>
    <w:p w:rsidR="00D4732D" w:rsidRPr="00440D86" w:rsidRDefault="00D4732D" w:rsidP="00D4732D">
      <w:pPr>
        <w:jc w:val="center"/>
        <w:rPr>
          <w:rFonts w:ascii="Trebuchet MS" w:hAnsi="Trebuchet MS"/>
        </w:rPr>
      </w:pPr>
      <w:r w:rsidRPr="00440D86">
        <w:rPr>
          <w:rFonts w:ascii="Trebuchet MS" w:hAnsi="Trebuchet MS"/>
        </w:rPr>
        <w:t>Pasal 61</w:t>
      </w:r>
    </w:p>
    <w:p w:rsidR="00D4732D" w:rsidRPr="00440D86" w:rsidRDefault="00D4732D" w:rsidP="00D4732D">
      <w:pPr>
        <w:jc w:val="center"/>
        <w:rPr>
          <w:rFonts w:ascii="Trebuchet MS" w:hAnsi="Trebuchet MS"/>
        </w:rPr>
      </w:pPr>
    </w:p>
    <w:p w:rsidR="00D4732D" w:rsidRPr="00440D86" w:rsidRDefault="00D4732D" w:rsidP="00D4732D">
      <w:pPr>
        <w:numPr>
          <w:ilvl w:val="0"/>
          <w:numId w:val="55"/>
        </w:numPr>
        <w:tabs>
          <w:tab w:val="clear" w:pos="732"/>
        </w:tabs>
        <w:ind w:left="1080" w:hanging="540"/>
        <w:rPr>
          <w:rFonts w:ascii="Trebuchet MS" w:hAnsi="Trebuchet MS"/>
          <w:lang w:val="nb-NO"/>
        </w:rPr>
      </w:pPr>
      <w:r w:rsidRPr="00440D86">
        <w:rPr>
          <w:rFonts w:ascii="Trebuchet MS" w:hAnsi="Trebuchet MS"/>
          <w:lang w:val="nb-NO"/>
        </w:rPr>
        <w:t>Sertifikat berbentuk ijazah dan sertifikat kompetensi.</w:t>
      </w:r>
    </w:p>
    <w:p w:rsidR="00D4732D" w:rsidRPr="00440D86" w:rsidRDefault="00D4732D" w:rsidP="00D4732D">
      <w:pPr>
        <w:numPr>
          <w:ilvl w:val="0"/>
          <w:numId w:val="55"/>
        </w:numPr>
        <w:tabs>
          <w:tab w:val="clear" w:pos="732"/>
        </w:tabs>
        <w:ind w:left="1080" w:hanging="540"/>
        <w:rPr>
          <w:rFonts w:ascii="Trebuchet MS" w:hAnsi="Trebuchet MS"/>
          <w:lang w:val="nb-NO"/>
        </w:rPr>
      </w:pPr>
      <w:r w:rsidRPr="00440D86">
        <w:rPr>
          <w:rFonts w:ascii="Trebuchet MS" w:hAnsi="Trebuchet MS"/>
          <w:lang w:val="nb-NO"/>
        </w:rPr>
        <w:t>Ijazah d</w:t>
      </w:r>
      <w:r w:rsidRPr="00440D86">
        <w:rPr>
          <w:rFonts w:ascii="Trebuchet MS" w:hAnsi="Trebuchet MS"/>
          <w:lang w:val="id-ID"/>
        </w:rPr>
        <w:t>ib</w:t>
      </w:r>
      <w:r w:rsidRPr="00440D86">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rsidR="00D4732D" w:rsidRPr="00440D86" w:rsidRDefault="00D4732D" w:rsidP="00D4732D">
      <w:pPr>
        <w:numPr>
          <w:ilvl w:val="0"/>
          <w:numId w:val="55"/>
        </w:numPr>
        <w:tabs>
          <w:tab w:val="clear" w:pos="732"/>
        </w:tabs>
        <w:ind w:left="1080" w:hanging="540"/>
        <w:rPr>
          <w:rFonts w:ascii="Trebuchet MS" w:hAnsi="Trebuchet MS"/>
          <w:lang w:val="nb-NO"/>
        </w:rPr>
      </w:pPr>
      <w:r w:rsidRPr="00440D86">
        <w:rPr>
          <w:rFonts w:ascii="Trebuchet MS" w:hAnsi="Trebuchet MS"/>
          <w:lang w:val="nb-NO"/>
        </w:rPr>
        <w:t>Sertifikat kompetensi d</w:t>
      </w:r>
      <w:r w:rsidRPr="00440D86">
        <w:rPr>
          <w:rFonts w:ascii="Trebuchet MS" w:hAnsi="Trebuchet MS"/>
          <w:lang w:val="id-ID"/>
        </w:rPr>
        <w:t>ib</w:t>
      </w:r>
      <w:r w:rsidRPr="00440D86">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D4732D" w:rsidRPr="00440D86" w:rsidRDefault="00D4732D" w:rsidP="00D4732D">
      <w:pPr>
        <w:numPr>
          <w:ilvl w:val="0"/>
          <w:numId w:val="55"/>
        </w:numPr>
        <w:tabs>
          <w:tab w:val="clear" w:pos="732"/>
        </w:tabs>
        <w:ind w:left="1080" w:hanging="540"/>
        <w:rPr>
          <w:rFonts w:ascii="Trebuchet MS" w:hAnsi="Trebuchet MS"/>
          <w:lang w:val="nb-NO"/>
        </w:rPr>
      </w:pPr>
      <w:r w:rsidRPr="00440D86">
        <w:rPr>
          <w:rFonts w:ascii="Trebuchet MS" w:hAnsi="Trebuchet MS"/>
          <w:lang w:val="nb-NO"/>
        </w:rPr>
        <w:t>Ketentuan mengenai sertifikasi sebagaimana dimaksud dalam ayat (1), ayat (2), dan ayat (3) diatur lebih lanjut dengan Peraturan Pemerintah.</w:t>
      </w:r>
    </w:p>
    <w:p w:rsidR="00D4732D" w:rsidRPr="00440D86" w:rsidRDefault="00D4732D" w:rsidP="00D4732D">
      <w:pPr>
        <w:rPr>
          <w:rFonts w:ascii="Trebuchet MS" w:hAnsi="Trebuchet MS"/>
          <w:lang w:val="nb-NO"/>
        </w:rPr>
      </w:pPr>
    </w:p>
    <w:p w:rsidR="00D4732D" w:rsidRPr="00440D86" w:rsidRDefault="00D4732D" w:rsidP="00D4732D">
      <w:pPr>
        <w:rPr>
          <w:rFonts w:ascii="Trebuchet MS" w:hAnsi="Trebuchet MS"/>
          <w:lang w:val="nb-NO"/>
        </w:rPr>
      </w:pPr>
    </w:p>
    <w:p w:rsidR="00D4732D" w:rsidRPr="00440D86" w:rsidRDefault="00D4732D" w:rsidP="00D4732D">
      <w:pPr>
        <w:rPr>
          <w:rFonts w:ascii="Trebuchet MS" w:hAnsi="Trebuchet MS"/>
          <w:lang w:val="nb-NO"/>
        </w:rPr>
      </w:pPr>
      <w:r w:rsidRPr="00440D86">
        <w:rPr>
          <w:rFonts w:ascii="Trebuchet MS" w:hAnsi="Trebuchet MS"/>
          <w:lang w:val="nb-NO"/>
        </w:rPr>
        <w:t xml:space="preserve">Undang-undang </w:t>
      </w:r>
      <w:r w:rsidRPr="00440D86">
        <w:rPr>
          <w:rFonts w:ascii="Trebuchet MS" w:hAnsi="Trebuchet MS"/>
          <w:lang w:val="id-ID"/>
        </w:rPr>
        <w:t xml:space="preserve">R.I </w:t>
      </w:r>
      <w:r w:rsidRPr="00440D86">
        <w:rPr>
          <w:rFonts w:ascii="Trebuchet MS" w:hAnsi="Trebuchet MS"/>
          <w:lang w:val="nb-NO"/>
        </w:rPr>
        <w:t>Nomor 14 Tahun 2005 tentang Guru dan Dosen adalah sebagai berikut.</w:t>
      </w:r>
    </w:p>
    <w:p w:rsidR="00D4732D" w:rsidRPr="00440D86" w:rsidRDefault="00D4732D" w:rsidP="00D4732D">
      <w:pPr>
        <w:rPr>
          <w:rFonts w:ascii="Trebuchet MS" w:hAnsi="Trebuchet MS"/>
          <w:lang w:val="nb-NO"/>
        </w:rPr>
      </w:pPr>
    </w:p>
    <w:p w:rsidR="00D4732D" w:rsidRPr="00440D86" w:rsidRDefault="00D4732D" w:rsidP="00D4732D">
      <w:pPr>
        <w:jc w:val="center"/>
        <w:rPr>
          <w:rFonts w:ascii="Trebuchet MS" w:hAnsi="Trebuchet MS"/>
          <w:lang w:val="nb-NO"/>
        </w:rPr>
      </w:pPr>
      <w:r w:rsidRPr="00440D86">
        <w:rPr>
          <w:rFonts w:ascii="Trebuchet MS" w:hAnsi="Trebuchet MS"/>
          <w:lang w:val="nb-NO"/>
        </w:rPr>
        <w:t>Pasal 47</w:t>
      </w:r>
    </w:p>
    <w:p w:rsidR="00D4732D" w:rsidRPr="00440D86" w:rsidRDefault="00D4732D" w:rsidP="00D4732D">
      <w:pPr>
        <w:jc w:val="center"/>
        <w:rPr>
          <w:rFonts w:ascii="Trebuchet MS" w:hAnsi="Trebuchet MS"/>
          <w:lang w:val="nb-NO"/>
        </w:rPr>
      </w:pPr>
    </w:p>
    <w:p w:rsidR="00D4732D" w:rsidRPr="00440D86" w:rsidRDefault="00D4732D" w:rsidP="00D4732D">
      <w:pPr>
        <w:numPr>
          <w:ilvl w:val="0"/>
          <w:numId w:val="53"/>
        </w:numPr>
        <w:tabs>
          <w:tab w:val="clear" w:pos="1440"/>
        </w:tabs>
        <w:ind w:left="1080" w:hanging="540"/>
        <w:rPr>
          <w:rFonts w:ascii="Trebuchet MS" w:hAnsi="Trebuchet MS"/>
          <w:lang w:val="nb-NO"/>
        </w:rPr>
      </w:pPr>
      <w:r w:rsidRPr="00440D86">
        <w:rPr>
          <w:rFonts w:ascii="Trebuchet MS" w:hAnsi="Trebuchet MS"/>
          <w:lang w:val="nb-NO"/>
        </w:rPr>
        <w:t>Sertifikat pendidik untuk dosen sebagaimana dimaksud dalam Pasal 45 d</w:t>
      </w:r>
      <w:r w:rsidRPr="00440D86">
        <w:rPr>
          <w:rFonts w:ascii="Trebuchet MS" w:hAnsi="Trebuchet MS"/>
          <w:lang w:val="id-ID"/>
        </w:rPr>
        <w:t>ib</w:t>
      </w:r>
      <w:r w:rsidRPr="00440D86">
        <w:rPr>
          <w:rFonts w:ascii="Trebuchet MS" w:hAnsi="Trebuchet MS"/>
          <w:lang w:val="nb-NO"/>
        </w:rPr>
        <w:t>erikan setelah memenuhi syarat sebagai berikut:</w:t>
      </w:r>
    </w:p>
    <w:p w:rsidR="00D4732D" w:rsidRPr="00440D86" w:rsidRDefault="00D4732D" w:rsidP="00D4732D">
      <w:pPr>
        <w:numPr>
          <w:ilvl w:val="1"/>
          <w:numId w:val="53"/>
        </w:numPr>
        <w:tabs>
          <w:tab w:val="clear" w:pos="1440"/>
        </w:tabs>
        <w:rPr>
          <w:rFonts w:ascii="Trebuchet MS" w:hAnsi="Trebuchet MS"/>
          <w:lang w:val="nb-NO"/>
        </w:rPr>
      </w:pPr>
      <w:r w:rsidRPr="00440D86">
        <w:rPr>
          <w:rFonts w:ascii="Trebuchet MS" w:hAnsi="Trebuchet MS"/>
          <w:lang w:val="nb-NO"/>
        </w:rPr>
        <w:t>memiliki  pengalaman kerja sebagai pendidik sekurang-kurangnya 2 (dua) tahun;</w:t>
      </w:r>
    </w:p>
    <w:p w:rsidR="00D4732D" w:rsidRPr="00440D86" w:rsidRDefault="00D4732D" w:rsidP="00D4732D">
      <w:pPr>
        <w:numPr>
          <w:ilvl w:val="1"/>
          <w:numId w:val="53"/>
        </w:numPr>
        <w:tabs>
          <w:tab w:val="clear" w:pos="1440"/>
        </w:tabs>
        <w:rPr>
          <w:rFonts w:ascii="Trebuchet MS" w:hAnsi="Trebuchet MS"/>
          <w:lang w:val="nb-NO"/>
        </w:rPr>
      </w:pPr>
      <w:r w:rsidRPr="00440D86">
        <w:rPr>
          <w:rFonts w:ascii="Trebuchet MS" w:hAnsi="Trebuchet MS"/>
          <w:lang w:val="nb-NO"/>
        </w:rPr>
        <w:lastRenderedPageBreak/>
        <w:t>memiliki jabatan akademik sekurang-kurangnya asisten ahli; dan</w:t>
      </w:r>
    </w:p>
    <w:p w:rsidR="00D4732D" w:rsidRPr="00440D86" w:rsidRDefault="00D4732D" w:rsidP="00D4732D">
      <w:pPr>
        <w:numPr>
          <w:ilvl w:val="1"/>
          <w:numId w:val="53"/>
        </w:numPr>
        <w:tabs>
          <w:tab w:val="clear" w:pos="1440"/>
        </w:tabs>
        <w:rPr>
          <w:rFonts w:ascii="Trebuchet MS" w:hAnsi="Trebuchet MS"/>
          <w:lang w:val="nb-NO"/>
        </w:rPr>
      </w:pPr>
      <w:r w:rsidRPr="00440D86">
        <w:rPr>
          <w:rFonts w:ascii="Trebuchet MS" w:hAnsi="Trebuchet MS"/>
          <w:lang w:val="nb-NO"/>
        </w:rPr>
        <w:t>lulus sertifikasi yang dilakukan oleh perguruan tinggi yang menyelenggarakan program pengadaan tenaga kependidikan pada perguruan tinggi yang ditetapkan oleh pemerintah.</w:t>
      </w:r>
    </w:p>
    <w:p w:rsidR="00D4732D" w:rsidRPr="00440D86" w:rsidRDefault="00D4732D" w:rsidP="00D4732D">
      <w:pPr>
        <w:numPr>
          <w:ilvl w:val="0"/>
          <w:numId w:val="53"/>
        </w:numPr>
        <w:tabs>
          <w:tab w:val="clear" w:pos="1440"/>
        </w:tabs>
        <w:ind w:left="1080" w:hanging="540"/>
        <w:rPr>
          <w:rFonts w:ascii="Trebuchet MS" w:hAnsi="Trebuchet MS"/>
          <w:lang w:val="nb-NO"/>
        </w:rPr>
      </w:pPr>
      <w:r w:rsidRPr="00440D86">
        <w:rPr>
          <w:rFonts w:ascii="Trebuchet MS" w:hAnsi="Trebuchet MS"/>
          <w:lang w:val="nb-NO"/>
        </w:rPr>
        <w:t>Pemerintah menetapkan perguruan tinggi yang terakreditasi untuk menyelenggarakan program pengadaan tenaga kependidikan sesuai dengan kebutuhan.</w:t>
      </w:r>
    </w:p>
    <w:p w:rsidR="00D4732D" w:rsidRPr="00440D86" w:rsidRDefault="00D4732D" w:rsidP="00D4732D">
      <w:pPr>
        <w:numPr>
          <w:ilvl w:val="0"/>
          <w:numId w:val="53"/>
        </w:numPr>
        <w:tabs>
          <w:tab w:val="clear" w:pos="1440"/>
        </w:tabs>
        <w:ind w:left="1080" w:hanging="540"/>
        <w:rPr>
          <w:rFonts w:ascii="Trebuchet MS" w:hAnsi="Trebuchet MS"/>
          <w:lang w:val="nb-NO"/>
        </w:rPr>
      </w:pPr>
      <w:r w:rsidRPr="00440D86">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rsidR="00D4732D" w:rsidRPr="00440D86" w:rsidRDefault="00D4732D" w:rsidP="00D4732D">
      <w:pPr>
        <w:jc w:val="left"/>
        <w:rPr>
          <w:rFonts w:ascii="Trebuchet MS" w:hAnsi="Trebuchet MS"/>
          <w:lang w:val="nb-NO"/>
        </w:rPr>
      </w:pPr>
    </w:p>
    <w:p w:rsidR="00D4732D" w:rsidRPr="00440D86" w:rsidRDefault="00D4732D" w:rsidP="00D4732D">
      <w:pPr>
        <w:rPr>
          <w:rFonts w:ascii="Trebuchet MS" w:hAnsi="Trebuchet MS"/>
          <w:lang w:val="nb-NO"/>
        </w:rPr>
      </w:pPr>
      <w:r w:rsidRPr="00440D86">
        <w:rPr>
          <w:rFonts w:ascii="Trebuchet MS" w:hAnsi="Trebuchet MS"/>
          <w:lang w:val="nb-NO"/>
        </w:rPr>
        <w:t>Selanjutnya, Peraturan Pemerintah Republik Indonesia Nomor 19 Tahun 2005 tentang Standar Nasional Pendidikan yang berkaitan dengan akreditasi adalah sebagai berikut.</w:t>
      </w:r>
    </w:p>
    <w:p w:rsidR="00D4732D" w:rsidRPr="00440D86" w:rsidRDefault="00D4732D" w:rsidP="00D4732D">
      <w:pPr>
        <w:rPr>
          <w:rFonts w:ascii="Trebuchet MS" w:hAnsi="Trebuchet MS"/>
          <w:lang w:val="nb-NO"/>
        </w:rPr>
      </w:pPr>
    </w:p>
    <w:p w:rsidR="00D4732D" w:rsidRPr="00440D86" w:rsidRDefault="00D4732D" w:rsidP="00D4732D">
      <w:pPr>
        <w:jc w:val="center"/>
        <w:rPr>
          <w:rFonts w:ascii="Trebuchet MS" w:hAnsi="Trebuchet MS"/>
        </w:rPr>
      </w:pPr>
      <w:r w:rsidRPr="00440D86">
        <w:rPr>
          <w:rFonts w:ascii="Trebuchet MS" w:hAnsi="Trebuchet MS"/>
        </w:rPr>
        <w:t>Pasal 86</w:t>
      </w:r>
    </w:p>
    <w:p w:rsidR="00D4732D" w:rsidRPr="00440D86" w:rsidRDefault="00D4732D" w:rsidP="00D4732D">
      <w:pPr>
        <w:jc w:val="center"/>
        <w:rPr>
          <w:rFonts w:ascii="Trebuchet MS" w:hAnsi="Trebuchet MS"/>
        </w:rPr>
      </w:pPr>
    </w:p>
    <w:p w:rsidR="00D4732D" w:rsidRPr="00440D86" w:rsidRDefault="00D4732D" w:rsidP="00D4732D">
      <w:pPr>
        <w:numPr>
          <w:ilvl w:val="0"/>
          <w:numId w:val="50"/>
        </w:numPr>
        <w:tabs>
          <w:tab w:val="clear" w:pos="732"/>
        </w:tabs>
        <w:ind w:left="1080" w:hanging="540"/>
        <w:rPr>
          <w:rFonts w:ascii="Trebuchet MS" w:hAnsi="Trebuchet MS"/>
        </w:rPr>
      </w:pPr>
      <w:r w:rsidRPr="00440D86">
        <w:rPr>
          <w:rFonts w:ascii="Trebuchet MS" w:hAnsi="Trebuchet MS"/>
        </w:rPr>
        <w:t>Pemerintah melakukan akreditasi pada setiap jenjang dan satuan pendidikan untuk menentukan kelayakan program dan/atau satuan pendidikan.</w:t>
      </w:r>
    </w:p>
    <w:p w:rsidR="00D4732D" w:rsidRPr="00440D86" w:rsidRDefault="00D4732D" w:rsidP="00D4732D">
      <w:pPr>
        <w:numPr>
          <w:ilvl w:val="0"/>
          <w:numId w:val="50"/>
        </w:numPr>
        <w:tabs>
          <w:tab w:val="clear" w:pos="732"/>
        </w:tabs>
        <w:ind w:left="1080" w:hanging="540"/>
        <w:rPr>
          <w:rFonts w:ascii="Trebuchet MS" w:hAnsi="Trebuchet MS"/>
        </w:rPr>
      </w:pPr>
      <w:r w:rsidRPr="00440D86">
        <w:rPr>
          <w:rFonts w:ascii="Trebuchet MS" w:hAnsi="Trebuchet MS"/>
        </w:rPr>
        <w:t>Kewenangan akreditasi sebagaimana dimaksud pada ayat (1) dapat pula dilakukan oleh lembaga mandiri yang d</w:t>
      </w:r>
      <w:r w:rsidRPr="00440D86">
        <w:rPr>
          <w:rFonts w:ascii="Trebuchet MS" w:hAnsi="Trebuchet MS"/>
          <w:lang w:val="id-ID"/>
        </w:rPr>
        <w:t>ib</w:t>
      </w:r>
      <w:r w:rsidRPr="00440D86">
        <w:rPr>
          <w:rFonts w:ascii="Trebuchet MS" w:hAnsi="Trebuchet MS"/>
        </w:rPr>
        <w:t>eri kewenangan oleh Pemerintah untuk melakukan akreditasi.</w:t>
      </w:r>
    </w:p>
    <w:p w:rsidR="00D4732D" w:rsidRPr="00440D86" w:rsidRDefault="00D4732D" w:rsidP="00D4732D">
      <w:pPr>
        <w:numPr>
          <w:ilvl w:val="0"/>
          <w:numId w:val="50"/>
        </w:numPr>
        <w:tabs>
          <w:tab w:val="clear" w:pos="732"/>
        </w:tabs>
        <w:ind w:left="1080" w:hanging="540"/>
        <w:rPr>
          <w:rFonts w:ascii="Trebuchet MS" w:hAnsi="Trebuchet MS"/>
        </w:rPr>
      </w:pPr>
      <w:r w:rsidRPr="00440D86">
        <w:rPr>
          <w:rFonts w:ascii="Trebuchet MS" w:hAnsi="Trebuchet MS"/>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D4732D" w:rsidRPr="00440D86" w:rsidRDefault="00D4732D" w:rsidP="00D4732D">
      <w:pPr>
        <w:rPr>
          <w:rFonts w:ascii="Trebuchet MS" w:hAnsi="Trebuchet MS"/>
        </w:rPr>
      </w:pPr>
    </w:p>
    <w:p w:rsidR="00D4732D" w:rsidRPr="00440D86" w:rsidRDefault="00D4732D" w:rsidP="00D4732D">
      <w:pPr>
        <w:rPr>
          <w:rFonts w:ascii="Trebuchet MS" w:hAnsi="Trebuchet MS"/>
        </w:rPr>
      </w:pPr>
    </w:p>
    <w:p w:rsidR="00D4732D" w:rsidRPr="00440D86" w:rsidRDefault="00D4732D" w:rsidP="00D4732D">
      <w:pPr>
        <w:jc w:val="center"/>
        <w:rPr>
          <w:rFonts w:ascii="Trebuchet MS" w:hAnsi="Trebuchet MS"/>
        </w:rPr>
      </w:pPr>
      <w:r w:rsidRPr="00440D86">
        <w:rPr>
          <w:rFonts w:ascii="Trebuchet MS" w:hAnsi="Trebuchet MS"/>
        </w:rPr>
        <w:t>Pasal 87</w:t>
      </w:r>
    </w:p>
    <w:p w:rsidR="00D4732D" w:rsidRPr="00440D86" w:rsidRDefault="00D4732D" w:rsidP="00D4732D">
      <w:pPr>
        <w:jc w:val="center"/>
        <w:rPr>
          <w:rFonts w:ascii="Trebuchet MS" w:hAnsi="Trebuchet MS"/>
        </w:rPr>
      </w:pPr>
    </w:p>
    <w:p w:rsidR="00D4732D" w:rsidRPr="00440D86" w:rsidRDefault="00D4732D" w:rsidP="00D4732D">
      <w:pPr>
        <w:numPr>
          <w:ilvl w:val="0"/>
          <w:numId w:val="3"/>
        </w:numPr>
        <w:tabs>
          <w:tab w:val="clear" w:pos="732"/>
        </w:tabs>
        <w:ind w:left="1080" w:hanging="540"/>
        <w:jc w:val="left"/>
        <w:rPr>
          <w:rFonts w:ascii="Trebuchet MS" w:hAnsi="Trebuchet MS"/>
        </w:rPr>
      </w:pPr>
      <w:r w:rsidRPr="00440D86">
        <w:rPr>
          <w:rFonts w:ascii="Trebuchet MS" w:hAnsi="Trebuchet MS"/>
        </w:rPr>
        <w:t>Akreditasi oleh Pemerintah sebagaimana dimaksud dalam Pasal 86 ayat (1) dilakukan oleh :</w:t>
      </w:r>
    </w:p>
    <w:p w:rsidR="00D4732D" w:rsidRPr="00440D86" w:rsidRDefault="00D4732D" w:rsidP="00D4732D">
      <w:pPr>
        <w:numPr>
          <w:ilvl w:val="2"/>
          <w:numId w:val="2"/>
        </w:numPr>
        <w:tabs>
          <w:tab w:val="clear" w:pos="3510"/>
        </w:tabs>
        <w:ind w:left="1440" w:hanging="360"/>
        <w:jc w:val="left"/>
        <w:rPr>
          <w:rFonts w:ascii="Trebuchet MS" w:hAnsi="Trebuchet MS"/>
        </w:rPr>
      </w:pPr>
      <w:r w:rsidRPr="00440D86">
        <w:rPr>
          <w:rFonts w:ascii="Trebuchet MS" w:hAnsi="Trebuchet MS"/>
        </w:rPr>
        <w:t>Badan Akreditasi Nasional Sekolah/Madrasah (BAN-S/M) terhadap program dan/atau satuan pendidikan pendidikan jalur formal pada jenjang pendidikan dasar dan menengah;</w:t>
      </w:r>
    </w:p>
    <w:p w:rsidR="00D4732D" w:rsidRPr="00440D86" w:rsidRDefault="00D4732D" w:rsidP="00D4732D">
      <w:pPr>
        <w:numPr>
          <w:ilvl w:val="2"/>
          <w:numId w:val="2"/>
        </w:numPr>
        <w:tabs>
          <w:tab w:val="clear" w:pos="3510"/>
        </w:tabs>
        <w:ind w:left="1440" w:hanging="360"/>
        <w:rPr>
          <w:rFonts w:ascii="Trebuchet MS" w:hAnsi="Trebuchet MS"/>
        </w:rPr>
      </w:pPr>
      <w:r w:rsidRPr="00440D86">
        <w:rPr>
          <w:rFonts w:ascii="Trebuchet MS" w:hAnsi="Trebuchet MS"/>
        </w:rPr>
        <w:t>Badan Akreditasi Nasional Perguruan Tinggi (BAN-PT) terhadap program dan/atau satuan pendidian jenjang pendidikan Tinggi; dan,</w:t>
      </w:r>
    </w:p>
    <w:p w:rsidR="00D4732D" w:rsidRPr="00440D86" w:rsidRDefault="00D4732D" w:rsidP="00D4732D">
      <w:pPr>
        <w:numPr>
          <w:ilvl w:val="2"/>
          <w:numId w:val="2"/>
        </w:numPr>
        <w:tabs>
          <w:tab w:val="clear" w:pos="3510"/>
        </w:tabs>
        <w:ind w:left="1440" w:hanging="360"/>
        <w:rPr>
          <w:rFonts w:ascii="Trebuchet MS" w:hAnsi="Trebuchet MS"/>
          <w:lang w:val="nb-NO"/>
        </w:rPr>
      </w:pPr>
      <w:r w:rsidRPr="00440D86">
        <w:rPr>
          <w:rFonts w:ascii="Trebuchet MS" w:hAnsi="Trebuchet MS"/>
          <w:lang w:val="nb-NO"/>
        </w:rPr>
        <w:t>Badan Akreditasi Nasional Pendidikan Non Formal (BAN-PNF) terhadap program dan/atau satuan pendidikan jalur nonformal.</w:t>
      </w:r>
    </w:p>
    <w:p w:rsidR="00D4732D" w:rsidRPr="00440D86" w:rsidRDefault="00D4732D" w:rsidP="00D4732D">
      <w:pPr>
        <w:numPr>
          <w:ilvl w:val="0"/>
          <w:numId w:val="3"/>
        </w:numPr>
        <w:tabs>
          <w:tab w:val="clear" w:pos="732"/>
          <w:tab w:val="left" w:pos="1080"/>
          <w:tab w:val="left" w:pos="3420"/>
        </w:tabs>
        <w:ind w:left="1080" w:hanging="540"/>
        <w:rPr>
          <w:rFonts w:ascii="Trebuchet MS" w:hAnsi="Trebuchet MS"/>
          <w:lang w:val="nb-NO"/>
        </w:rPr>
      </w:pPr>
      <w:r w:rsidRPr="00440D86">
        <w:rPr>
          <w:rFonts w:ascii="Trebuchet MS" w:hAnsi="Trebuchet MS"/>
          <w:lang w:val="nb-NO"/>
        </w:rPr>
        <w:t>Dalam melaksanakan akreditasi sebagaimana dimaksud pada ayat (1), BAN-S/M d</w:t>
      </w:r>
      <w:r w:rsidRPr="00440D86">
        <w:rPr>
          <w:rFonts w:ascii="Trebuchet MS" w:hAnsi="Trebuchet MS"/>
          <w:lang w:val="id-ID"/>
        </w:rPr>
        <w:t>ib</w:t>
      </w:r>
      <w:r w:rsidRPr="00440D86">
        <w:rPr>
          <w:rFonts w:ascii="Trebuchet MS" w:hAnsi="Trebuchet MS"/>
          <w:lang w:val="nb-NO"/>
        </w:rPr>
        <w:t>antu oleh badan akreditasi provinsi yang d</w:t>
      </w:r>
      <w:r w:rsidRPr="00440D86">
        <w:rPr>
          <w:rFonts w:ascii="Trebuchet MS" w:hAnsi="Trebuchet MS"/>
          <w:lang w:val="id-ID"/>
        </w:rPr>
        <w:t>ib</w:t>
      </w:r>
      <w:r w:rsidRPr="00440D86">
        <w:rPr>
          <w:rFonts w:ascii="Trebuchet MS" w:hAnsi="Trebuchet MS"/>
          <w:lang w:val="nb-NO"/>
        </w:rPr>
        <w:t>entuk oleh Gubernur.</w:t>
      </w:r>
    </w:p>
    <w:p w:rsidR="00D4732D" w:rsidRPr="00440D86" w:rsidRDefault="00D4732D" w:rsidP="00D4732D">
      <w:pPr>
        <w:numPr>
          <w:ilvl w:val="0"/>
          <w:numId w:val="3"/>
        </w:numPr>
        <w:tabs>
          <w:tab w:val="clear" w:pos="732"/>
          <w:tab w:val="left" w:pos="1080"/>
          <w:tab w:val="left" w:pos="3420"/>
        </w:tabs>
        <w:ind w:left="1080" w:hanging="540"/>
        <w:rPr>
          <w:rFonts w:ascii="Trebuchet MS" w:hAnsi="Trebuchet MS"/>
          <w:lang w:val="nb-NO"/>
        </w:rPr>
      </w:pPr>
      <w:r w:rsidRPr="00440D86">
        <w:rPr>
          <w:rFonts w:ascii="Trebuchet MS" w:hAnsi="Trebuchet MS"/>
          <w:lang w:val="nb-NO"/>
        </w:rPr>
        <w:t>Badan akreditasi sebagaimana dimaksud pada ayat (1) berada di bawah dan bertanggung jawab kepada Menteri.</w:t>
      </w:r>
    </w:p>
    <w:p w:rsidR="00D4732D" w:rsidRPr="00440D86" w:rsidRDefault="00D4732D" w:rsidP="00D4732D">
      <w:pPr>
        <w:numPr>
          <w:ilvl w:val="0"/>
          <w:numId w:val="3"/>
        </w:numPr>
        <w:tabs>
          <w:tab w:val="clear" w:pos="732"/>
          <w:tab w:val="left" w:pos="1080"/>
          <w:tab w:val="left" w:pos="3420"/>
        </w:tabs>
        <w:ind w:left="1080" w:hanging="540"/>
        <w:rPr>
          <w:rFonts w:ascii="Trebuchet MS" w:hAnsi="Trebuchet MS"/>
          <w:lang w:val="nb-NO"/>
        </w:rPr>
      </w:pPr>
      <w:r w:rsidRPr="00440D86">
        <w:rPr>
          <w:rFonts w:ascii="Trebuchet MS" w:hAnsi="Trebuchet MS"/>
          <w:lang w:val="nb-NO"/>
        </w:rPr>
        <w:t>Dalam melaksanakan tugas dan fungsinya badan akreditasi sebagaimana dimaksud pada ayat (1) bersifat mandiri.</w:t>
      </w:r>
    </w:p>
    <w:p w:rsidR="00D4732D" w:rsidRPr="00440D86" w:rsidRDefault="00D4732D" w:rsidP="00D4732D">
      <w:pPr>
        <w:numPr>
          <w:ilvl w:val="0"/>
          <w:numId w:val="3"/>
        </w:numPr>
        <w:tabs>
          <w:tab w:val="clear" w:pos="732"/>
          <w:tab w:val="left" w:pos="1080"/>
          <w:tab w:val="left" w:pos="3420"/>
        </w:tabs>
        <w:ind w:left="1080" w:hanging="540"/>
        <w:rPr>
          <w:rFonts w:ascii="Trebuchet MS" w:hAnsi="Trebuchet MS"/>
          <w:lang w:val="nb-NO"/>
        </w:rPr>
      </w:pPr>
      <w:r w:rsidRPr="00440D86">
        <w:rPr>
          <w:rFonts w:ascii="Trebuchet MS" w:hAnsi="Trebuchet MS"/>
          <w:lang w:val="nb-NO"/>
        </w:rPr>
        <w:lastRenderedPageBreak/>
        <w:t>Ketentuan mengenai badan akreditasi sebagaimana dimaksud pada ayat (2) diatur lebih lanjut dengan Peraturan Menteri.</w:t>
      </w:r>
    </w:p>
    <w:p w:rsidR="00D4732D" w:rsidRPr="00440D86" w:rsidRDefault="00D4732D" w:rsidP="00D4732D">
      <w:pPr>
        <w:tabs>
          <w:tab w:val="left" w:pos="1080"/>
          <w:tab w:val="left" w:pos="3420"/>
        </w:tabs>
        <w:jc w:val="left"/>
        <w:rPr>
          <w:rFonts w:ascii="Trebuchet MS" w:hAnsi="Trebuchet MS"/>
          <w:lang w:val="nb-NO"/>
        </w:rPr>
      </w:pPr>
    </w:p>
    <w:p w:rsidR="00D4732D" w:rsidRPr="00440D86" w:rsidRDefault="00D4732D" w:rsidP="00D4732D">
      <w:pPr>
        <w:jc w:val="center"/>
        <w:rPr>
          <w:rFonts w:ascii="Trebuchet MS" w:hAnsi="Trebuchet MS"/>
        </w:rPr>
      </w:pPr>
      <w:r w:rsidRPr="00440D86">
        <w:rPr>
          <w:rFonts w:ascii="Trebuchet MS" w:hAnsi="Trebuchet MS"/>
        </w:rPr>
        <w:t>Pasal 88</w:t>
      </w:r>
    </w:p>
    <w:p w:rsidR="00D4732D" w:rsidRPr="00440D86" w:rsidRDefault="00D4732D" w:rsidP="00D4732D">
      <w:pPr>
        <w:jc w:val="center"/>
        <w:rPr>
          <w:rFonts w:ascii="Trebuchet MS" w:hAnsi="Trebuchet MS"/>
        </w:rPr>
      </w:pPr>
    </w:p>
    <w:p w:rsidR="00D4732D" w:rsidRPr="00440D86" w:rsidRDefault="00D4732D" w:rsidP="00D4732D">
      <w:pPr>
        <w:numPr>
          <w:ilvl w:val="0"/>
          <w:numId w:val="51"/>
        </w:numPr>
        <w:tabs>
          <w:tab w:val="clear" w:pos="720"/>
        </w:tabs>
        <w:ind w:left="1080" w:hanging="540"/>
        <w:rPr>
          <w:rFonts w:ascii="Trebuchet MS" w:hAnsi="Trebuchet MS"/>
        </w:rPr>
      </w:pPr>
      <w:r w:rsidRPr="00440D86">
        <w:rPr>
          <w:rFonts w:ascii="Trebuchet MS" w:hAnsi="Trebuchet MS"/>
        </w:rPr>
        <w:t>Lembaga mandiri sebagaimana dimaksud dalam Pasal 86 ayat (2) dapat melakukan fungsinya setelah mendapat pengakuan dari Menteri.</w:t>
      </w:r>
    </w:p>
    <w:p w:rsidR="00D4732D" w:rsidRPr="00440D86" w:rsidRDefault="00D4732D" w:rsidP="00D4732D">
      <w:pPr>
        <w:numPr>
          <w:ilvl w:val="0"/>
          <w:numId w:val="51"/>
        </w:numPr>
        <w:tabs>
          <w:tab w:val="clear" w:pos="720"/>
        </w:tabs>
        <w:ind w:left="1080" w:hanging="540"/>
        <w:rPr>
          <w:rFonts w:ascii="Trebuchet MS" w:hAnsi="Trebuchet MS"/>
        </w:rPr>
      </w:pPr>
      <w:r w:rsidRPr="00440D86">
        <w:rPr>
          <w:rFonts w:ascii="Trebuchet MS" w:hAnsi="Trebuchet MS"/>
        </w:rPr>
        <w:t>Untuk memperoleh pengakuan sebagaimana dimaksud pada ayat (1) lembaga mandiri waj</w:t>
      </w:r>
      <w:r w:rsidRPr="00440D86">
        <w:rPr>
          <w:rFonts w:ascii="Trebuchet MS" w:hAnsi="Trebuchet MS"/>
          <w:lang w:val="id-ID"/>
        </w:rPr>
        <w:t>ib</w:t>
      </w:r>
      <w:r w:rsidRPr="00440D86">
        <w:rPr>
          <w:rFonts w:ascii="Trebuchet MS" w:hAnsi="Trebuchet MS"/>
        </w:rPr>
        <w:t xml:space="preserve"> memenuhi persyaratan sekurang-kurangnya:</w:t>
      </w:r>
    </w:p>
    <w:p w:rsidR="00D4732D" w:rsidRPr="00440D86" w:rsidRDefault="00D4732D" w:rsidP="00D4732D">
      <w:pPr>
        <w:ind w:left="1080"/>
        <w:jc w:val="left"/>
        <w:rPr>
          <w:rFonts w:ascii="Trebuchet MS" w:hAnsi="Trebuchet MS"/>
        </w:rPr>
      </w:pPr>
      <w:r w:rsidRPr="00440D86">
        <w:rPr>
          <w:rFonts w:ascii="Trebuchet MS" w:hAnsi="Trebuchet MS"/>
        </w:rPr>
        <w:t>a.   berbadan hukum Indonesia yang bersifat nirlaba.</w:t>
      </w:r>
    </w:p>
    <w:p w:rsidR="00D4732D" w:rsidRPr="00440D86" w:rsidRDefault="00D4732D" w:rsidP="00D4732D">
      <w:pPr>
        <w:ind w:left="1080"/>
        <w:jc w:val="left"/>
        <w:rPr>
          <w:rFonts w:ascii="Trebuchet MS" w:hAnsi="Trebuchet MS"/>
        </w:rPr>
      </w:pPr>
      <w:r w:rsidRPr="00440D86">
        <w:rPr>
          <w:rFonts w:ascii="Trebuchet MS" w:hAnsi="Trebuchet MS"/>
        </w:rPr>
        <w:t>b.   memiliki tenaga ahli yang berpengalaman di bidang evaluasi pendidikan.</w:t>
      </w:r>
    </w:p>
    <w:p w:rsidR="00D4732D" w:rsidRPr="00440D86" w:rsidRDefault="00D4732D" w:rsidP="00D4732D">
      <w:pPr>
        <w:numPr>
          <w:ilvl w:val="0"/>
          <w:numId w:val="51"/>
        </w:numPr>
        <w:tabs>
          <w:tab w:val="clear" w:pos="720"/>
        </w:tabs>
        <w:ind w:left="1080" w:hanging="540"/>
        <w:rPr>
          <w:rFonts w:ascii="Trebuchet MS" w:hAnsi="Trebuchet MS"/>
          <w:lang w:val="nb-NO"/>
        </w:rPr>
      </w:pPr>
      <w:r w:rsidRPr="00440D86">
        <w:rPr>
          <w:rFonts w:ascii="Trebuchet MS" w:hAnsi="Trebuchet MS"/>
          <w:lang w:val="nb-NO"/>
        </w:rPr>
        <w:t>Ketentuan lebih lanjut mengenai lembaga mandiri sebagaimana dimaksud pada ayat (1) dan (2) diatur dengan Peraturan Menteri.</w:t>
      </w:r>
    </w:p>
    <w:p w:rsidR="00D4732D" w:rsidRPr="00440D86" w:rsidRDefault="00D4732D" w:rsidP="00D4732D">
      <w:pPr>
        <w:rPr>
          <w:rFonts w:ascii="Trebuchet MS" w:hAnsi="Trebuchet MS"/>
        </w:rPr>
      </w:pPr>
    </w:p>
    <w:p w:rsidR="00D4732D" w:rsidRPr="00440D86" w:rsidRDefault="00D4732D" w:rsidP="00D4732D">
      <w:pPr>
        <w:rPr>
          <w:rFonts w:ascii="Trebuchet MS" w:hAnsi="Trebuchet MS"/>
        </w:rPr>
      </w:pPr>
    </w:p>
    <w:p w:rsidR="00D4732D" w:rsidRPr="00440D86" w:rsidRDefault="00851D22" w:rsidP="00D4732D">
      <w:r w:rsidRPr="00440D86">
        <w:rPr>
          <w:rFonts w:cs="Arial"/>
          <w:szCs w:val="24"/>
        </w:rPr>
        <w:t>Pasal-pasal dalam Undang-Undang Nomor 12 Tahun 2012 tentang Pendidikan Tinggi yang berkenaan dengan sistem akreditasi perguruan tinggi  adalah sebagai berikut.</w:t>
      </w:r>
    </w:p>
    <w:p w:rsidR="00D4732D" w:rsidRPr="00440D86" w:rsidRDefault="00851D22" w:rsidP="00D4732D">
      <w:pPr>
        <w:jc w:val="center"/>
      </w:pPr>
      <w:r w:rsidRPr="00440D86">
        <w:rPr>
          <w:rFonts w:cs="Arial"/>
          <w:szCs w:val="24"/>
        </w:rPr>
        <w:t>Pasal 26</w:t>
      </w:r>
    </w:p>
    <w:p w:rsidR="00D4732D" w:rsidRPr="00440D86" w:rsidRDefault="00851D22" w:rsidP="00D4732D">
      <w:pPr>
        <w:autoSpaceDE w:val="0"/>
        <w:autoSpaceDN w:val="0"/>
        <w:adjustRightInd w:val="0"/>
        <w:ind w:left="1080" w:hanging="360"/>
        <w:rPr>
          <w:rFonts w:cs="Arial"/>
          <w:lang w:bidi="th-TH"/>
        </w:rPr>
      </w:pPr>
      <w:r w:rsidRPr="00440D86">
        <w:rPr>
          <w:rFonts w:cs="Arial"/>
          <w:szCs w:val="24"/>
          <w:lang w:bidi="th-TH"/>
        </w:rPr>
        <w:t>(1) Gelar akademik diberikan oleh Perguruan Tinggi yang menyelenggarakan   pendidikan akademik.</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(2) Gelar akademik terdiri atas:</w:t>
      </w:r>
    </w:p>
    <w:p w:rsidR="00D4732D" w:rsidRPr="00440D86" w:rsidRDefault="00851D22" w:rsidP="00D4732D">
      <w:pPr>
        <w:autoSpaceDE w:val="0"/>
        <w:autoSpaceDN w:val="0"/>
        <w:adjustRightInd w:val="0"/>
        <w:ind w:left="360" w:firstLine="720"/>
        <w:rPr>
          <w:rFonts w:cs="Arial"/>
          <w:lang w:val="sv-SE" w:bidi="th-TH"/>
        </w:rPr>
      </w:pPr>
      <w:r w:rsidRPr="00440D86">
        <w:rPr>
          <w:rFonts w:cs="Arial"/>
          <w:szCs w:val="24"/>
          <w:lang w:val="sv-SE" w:bidi="th-TH"/>
        </w:rPr>
        <w:t>a. sarjana;</w:t>
      </w:r>
    </w:p>
    <w:p w:rsidR="00D4732D" w:rsidRPr="00440D86" w:rsidRDefault="00851D22" w:rsidP="00D4732D">
      <w:pPr>
        <w:autoSpaceDE w:val="0"/>
        <w:autoSpaceDN w:val="0"/>
        <w:adjustRightInd w:val="0"/>
        <w:ind w:left="360" w:firstLine="720"/>
        <w:rPr>
          <w:rFonts w:cs="Arial"/>
          <w:lang w:val="nl-NL" w:bidi="th-TH"/>
        </w:rPr>
      </w:pPr>
      <w:r w:rsidRPr="00440D86">
        <w:rPr>
          <w:rFonts w:cs="Arial"/>
          <w:szCs w:val="24"/>
          <w:lang w:val="nl-NL" w:bidi="th-TH"/>
        </w:rPr>
        <w:t>b. magister; dan</w:t>
      </w:r>
    </w:p>
    <w:p w:rsidR="00D4732D" w:rsidRPr="00440D86" w:rsidRDefault="00851D22" w:rsidP="00D4732D">
      <w:pPr>
        <w:autoSpaceDE w:val="0"/>
        <w:autoSpaceDN w:val="0"/>
        <w:adjustRightInd w:val="0"/>
        <w:ind w:left="360" w:firstLine="720"/>
        <w:rPr>
          <w:rFonts w:cs="Arial"/>
          <w:lang w:val="nl-NL" w:bidi="th-TH"/>
        </w:rPr>
      </w:pPr>
      <w:r w:rsidRPr="00440D86">
        <w:rPr>
          <w:rFonts w:cs="Arial"/>
          <w:szCs w:val="24"/>
          <w:lang w:val="nl-NL" w:bidi="th-TH"/>
        </w:rPr>
        <w:t>c. doktor.</w:t>
      </w:r>
    </w:p>
    <w:p w:rsidR="00D4732D" w:rsidRPr="00440D86" w:rsidRDefault="00851D22" w:rsidP="00D4732D">
      <w:pPr>
        <w:autoSpaceDE w:val="0"/>
        <w:autoSpaceDN w:val="0"/>
        <w:adjustRightInd w:val="0"/>
        <w:ind w:left="1080" w:hanging="360"/>
        <w:rPr>
          <w:rFonts w:cs="Arial"/>
          <w:lang w:val="nl-NL" w:bidi="th-TH"/>
        </w:rPr>
      </w:pPr>
      <w:r w:rsidRPr="00440D86">
        <w:rPr>
          <w:rFonts w:cs="Arial"/>
          <w:szCs w:val="24"/>
          <w:lang w:val="nl-NL" w:bidi="th-TH"/>
        </w:rPr>
        <w:t>(3)</w:t>
      </w:r>
      <w:r w:rsidRPr="00440D86">
        <w:rPr>
          <w:rFonts w:cs="Arial"/>
          <w:szCs w:val="24"/>
          <w:lang w:val="nl-NL" w:bidi="th-TH"/>
        </w:rPr>
        <w:tab/>
        <w:t>Gelar profesi diberikan oleh Perguruan Tinggi yang menyelenggarakan pendidikan profesi.</w:t>
      </w:r>
    </w:p>
    <w:p w:rsidR="00D4732D" w:rsidRPr="00440D86" w:rsidRDefault="00851D22" w:rsidP="00D4732D">
      <w:pPr>
        <w:tabs>
          <w:tab w:val="left" w:pos="720"/>
        </w:tabs>
        <w:autoSpaceDE w:val="0"/>
        <w:autoSpaceDN w:val="0"/>
        <w:adjustRightInd w:val="0"/>
        <w:ind w:left="1080" w:hanging="360"/>
        <w:rPr>
          <w:rFonts w:cs="Arial"/>
          <w:lang w:bidi="th-TH"/>
        </w:rPr>
      </w:pPr>
      <w:r w:rsidRPr="00440D86">
        <w:rPr>
          <w:rFonts w:cs="Arial"/>
          <w:szCs w:val="24"/>
          <w:lang w:val="nl-NL" w:bidi="th-TH"/>
        </w:rPr>
        <w:t>(4)</w:t>
      </w:r>
      <w:r w:rsidRPr="00440D86">
        <w:rPr>
          <w:rFonts w:cs="Arial"/>
          <w:szCs w:val="24"/>
          <w:lang w:val="id-ID" w:bidi="th-TH"/>
        </w:rPr>
        <w:tab/>
      </w:r>
      <w:r w:rsidRPr="00440D86">
        <w:rPr>
          <w:rFonts w:cs="Arial"/>
          <w:szCs w:val="24"/>
          <w:lang w:val="nl-NL" w:bidi="th-TH"/>
        </w:rPr>
        <w:t>Gelar profesi sebagaimana dimaksud pada ayat (5) ditetapkan oleh Perguruan Tinggi bersama dengan Kementerian, Kementerian lain, LPNK dan/atau organisasi profesi yang bertanggung jawab terhadap mutu layanan profesi.</w:t>
      </w:r>
    </w:p>
    <w:p w:rsidR="00D4732D" w:rsidRPr="00440D86" w:rsidRDefault="00851D22" w:rsidP="00D4732D">
      <w:pPr>
        <w:autoSpaceDE w:val="0"/>
        <w:autoSpaceDN w:val="0"/>
        <w:adjustRightInd w:val="0"/>
        <w:ind w:left="1080" w:hanging="360"/>
        <w:rPr>
          <w:rFonts w:cs="Arial"/>
          <w:lang w:val="nl-NL" w:bidi="th-TH"/>
        </w:rPr>
      </w:pPr>
      <w:r w:rsidRPr="00440D86">
        <w:rPr>
          <w:rFonts w:cs="Arial"/>
          <w:szCs w:val="24"/>
          <w:lang w:val="nl-NL" w:bidi="th-TH"/>
        </w:rPr>
        <w:t>(5) Gelar profesi terdiri atas:</w:t>
      </w:r>
    </w:p>
    <w:p w:rsidR="00D4732D" w:rsidRPr="00440D86" w:rsidRDefault="00851D22" w:rsidP="00D4732D">
      <w:pPr>
        <w:autoSpaceDE w:val="0"/>
        <w:autoSpaceDN w:val="0"/>
        <w:adjustRightInd w:val="0"/>
        <w:ind w:left="360" w:firstLine="720"/>
        <w:rPr>
          <w:rFonts w:cs="Arial"/>
          <w:lang w:val="nb-NO" w:bidi="th-TH"/>
        </w:rPr>
      </w:pPr>
      <w:r w:rsidRPr="00440D86">
        <w:rPr>
          <w:rFonts w:cs="Arial"/>
          <w:szCs w:val="24"/>
          <w:lang w:val="nb-NO" w:bidi="th-TH"/>
        </w:rPr>
        <w:t>a. profesi; dan</w:t>
      </w:r>
    </w:p>
    <w:p w:rsidR="00D4732D" w:rsidRPr="00440D86" w:rsidRDefault="00851D22" w:rsidP="00D4732D">
      <w:pPr>
        <w:ind w:left="360" w:firstLine="720"/>
        <w:rPr>
          <w:rFonts w:cs="Arial"/>
          <w:lang w:val="nb-NO" w:bidi="th-TH"/>
        </w:rPr>
      </w:pPr>
      <w:r w:rsidRPr="00440D86">
        <w:rPr>
          <w:rFonts w:cs="Arial"/>
          <w:szCs w:val="24"/>
          <w:lang w:val="nb-NO" w:bidi="th-TH"/>
        </w:rPr>
        <w:t>b. spesialis.</w:t>
      </w:r>
    </w:p>
    <w:p w:rsidR="00D4732D" w:rsidRPr="00440D86" w:rsidRDefault="00D4732D" w:rsidP="00D4732D">
      <w:pPr>
        <w:ind w:left="720" w:firstLine="720"/>
        <w:rPr>
          <w:rFonts w:cs="Arial"/>
          <w:lang w:val="nb-NO" w:bidi="th-TH"/>
        </w:rPr>
      </w:pPr>
    </w:p>
    <w:p w:rsidR="00D4732D" w:rsidRPr="00440D86" w:rsidRDefault="00851D22" w:rsidP="00D4732D">
      <w:pPr>
        <w:autoSpaceDE w:val="0"/>
        <w:autoSpaceDN w:val="0"/>
        <w:adjustRightInd w:val="0"/>
        <w:jc w:val="center"/>
        <w:rPr>
          <w:rFonts w:cs="Arial"/>
          <w:lang w:val="nb-NO" w:bidi="th-TH"/>
        </w:rPr>
      </w:pPr>
      <w:r w:rsidRPr="00440D86">
        <w:rPr>
          <w:rFonts w:cs="Arial"/>
          <w:szCs w:val="24"/>
          <w:lang w:val="nb-NO" w:bidi="th-TH"/>
        </w:rPr>
        <w:t>Pasal 28</w:t>
      </w:r>
    </w:p>
    <w:p w:rsidR="00D4732D" w:rsidRPr="00440D86" w:rsidRDefault="00851D22" w:rsidP="00D4732D">
      <w:pPr>
        <w:autoSpaceDE w:val="0"/>
        <w:autoSpaceDN w:val="0"/>
        <w:adjustRightInd w:val="0"/>
        <w:ind w:left="1080" w:hanging="360"/>
        <w:rPr>
          <w:rFonts w:cs="Arial"/>
          <w:lang w:val="nb-NO" w:bidi="th-TH"/>
        </w:rPr>
      </w:pPr>
      <w:r w:rsidRPr="00440D86">
        <w:rPr>
          <w:rFonts w:cs="Arial"/>
          <w:szCs w:val="24"/>
          <w:lang w:val="nb-NO" w:bidi="th-TH"/>
        </w:rPr>
        <w:t>(1)</w:t>
      </w:r>
      <w:r w:rsidRPr="00440D86">
        <w:rPr>
          <w:rFonts w:cs="Arial"/>
          <w:szCs w:val="24"/>
          <w:lang w:val="nb-NO" w:bidi="th-TH"/>
        </w:rPr>
        <w:tab/>
        <w:t>Gelar akademik, gelar vokasi, atau gelar profesi hanya digunakan oleh lulusan dari Perguruan Tinggi yang dinyatakan berhak memberikan gelar akademik, gelar vokasi, atau gelar profesi.</w:t>
      </w:r>
    </w:p>
    <w:p w:rsidR="00D4732D" w:rsidRPr="00440D86" w:rsidRDefault="00851D22" w:rsidP="00D4732D">
      <w:pPr>
        <w:autoSpaceDE w:val="0"/>
        <w:autoSpaceDN w:val="0"/>
        <w:adjustRightInd w:val="0"/>
        <w:ind w:left="1080" w:hanging="360"/>
        <w:rPr>
          <w:rFonts w:cs="Arial"/>
          <w:lang w:val="nb-NO" w:bidi="th-TH"/>
        </w:rPr>
      </w:pPr>
      <w:r w:rsidRPr="00440D86">
        <w:rPr>
          <w:rFonts w:cs="Arial"/>
          <w:szCs w:val="24"/>
          <w:lang w:val="nb-NO" w:bidi="th-TH"/>
        </w:rPr>
        <w:t>(2)</w:t>
      </w:r>
      <w:r w:rsidRPr="00440D86">
        <w:rPr>
          <w:rFonts w:cs="Arial"/>
          <w:szCs w:val="24"/>
          <w:lang w:val="nb-NO" w:bidi="th-TH"/>
        </w:rPr>
        <w:tab/>
        <w:t>Gelar akademik, gelar vokasi, atau gelar profesi hanya dibenarkan dalam bentuk dan inisial atau singkatan yang diterima dari Perguruan Tinggi.</w:t>
      </w:r>
    </w:p>
    <w:p w:rsidR="00D4732D" w:rsidRPr="00440D86" w:rsidRDefault="00851D22" w:rsidP="00D4732D">
      <w:pPr>
        <w:autoSpaceDE w:val="0"/>
        <w:autoSpaceDN w:val="0"/>
        <w:adjustRightInd w:val="0"/>
        <w:ind w:left="1080" w:hanging="360"/>
        <w:rPr>
          <w:rFonts w:cs="Arial"/>
          <w:lang w:val="nb-NO" w:bidi="th-TH"/>
        </w:rPr>
      </w:pPr>
      <w:r w:rsidRPr="00440D86">
        <w:rPr>
          <w:rFonts w:cs="Arial"/>
          <w:szCs w:val="24"/>
          <w:lang w:val="nb-NO" w:bidi="th-TH"/>
        </w:rPr>
        <w:t>(3)</w:t>
      </w:r>
      <w:r w:rsidRPr="00440D86">
        <w:rPr>
          <w:rFonts w:cs="Arial"/>
          <w:szCs w:val="24"/>
          <w:lang w:val="nb-NO" w:bidi="th-TH"/>
        </w:rPr>
        <w:tab/>
        <w:t>Gelar akademik dan gelar vokasi dinyatakan tidak sah dan dicabut oleh Menteri apabila dikeluarkan oleh:</w:t>
      </w:r>
    </w:p>
    <w:p w:rsidR="00D4732D" w:rsidRPr="00440D86" w:rsidRDefault="00851D22" w:rsidP="00D4732D">
      <w:pPr>
        <w:autoSpaceDE w:val="0"/>
        <w:autoSpaceDN w:val="0"/>
        <w:adjustRightInd w:val="0"/>
        <w:ind w:left="1440" w:hanging="360"/>
        <w:rPr>
          <w:rFonts w:cs="Arial"/>
          <w:lang w:val="nb-NO" w:bidi="th-TH"/>
        </w:rPr>
      </w:pPr>
      <w:r w:rsidRPr="00440D86">
        <w:rPr>
          <w:rFonts w:cs="Arial"/>
          <w:szCs w:val="24"/>
          <w:lang w:val="nb-NO" w:bidi="th-TH"/>
        </w:rPr>
        <w:t>a. Perguruan Tinggi dan/atau Program Studi yang tidak terakreditasi; dan/atau</w:t>
      </w:r>
    </w:p>
    <w:p w:rsidR="00D4732D" w:rsidRPr="00440D86" w:rsidRDefault="00851D22" w:rsidP="00D4732D">
      <w:pPr>
        <w:autoSpaceDE w:val="0"/>
        <w:autoSpaceDN w:val="0"/>
        <w:adjustRightInd w:val="0"/>
        <w:ind w:left="1440" w:hanging="360"/>
        <w:rPr>
          <w:rFonts w:cs="Arial"/>
          <w:lang w:val="nb-NO" w:bidi="th-TH"/>
        </w:rPr>
      </w:pPr>
      <w:r w:rsidRPr="00440D86">
        <w:rPr>
          <w:rFonts w:cs="Arial"/>
          <w:szCs w:val="24"/>
          <w:lang w:val="nb-NO" w:bidi="th-TH"/>
        </w:rPr>
        <w:t xml:space="preserve">b. </w:t>
      </w:r>
      <w:r w:rsidRPr="00440D86">
        <w:rPr>
          <w:rFonts w:cs="Arial"/>
          <w:szCs w:val="24"/>
          <w:lang w:val="nb-NO" w:bidi="th-TH"/>
        </w:rPr>
        <w:tab/>
        <w:t>Perseorangan, organisasi, atau penyelenggara Pendidikan Tinggi yang tanpa hak mengeluarkan gelar akademik dan gelar vokasi.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lastRenderedPageBreak/>
        <w:t>(4)</w:t>
      </w:r>
      <w:r w:rsidRPr="00440D86">
        <w:rPr>
          <w:rFonts w:cs="Arial"/>
          <w:szCs w:val="24"/>
          <w:lang w:val="sv-SE" w:bidi="th-TH"/>
        </w:rPr>
        <w:tab/>
        <w:t xml:space="preserve">Gelar profesi dinyatakan tidak sah dan dicabut oleh Menteri apabila dikeluarkan oleh: </w:t>
      </w:r>
    </w:p>
    <w:p w:rsidR="00D4732D" w:rsidRPr="00440D86" w:rsidRDefault="00851D22" w:rsidP="00D4732D">
      <w:pPr>
        <w:autoSpaceDE w:val="0"/>
        <w:autoSpaceDN w:val="0"/>
        <w:adjustRightInd w:val="0"/>
        <w:ind w:left="1440" w:hanging="360"/>
        <w:rPr>
          <w:rFonts w:cs="Arial"/>
          <w:lang w:val="sv-SE" w:bidi="th-TH"/>
        </w:rPr>
      </w:pPr>
      <w:r w:rsidRPr="00440D86">
        <w:rPr>
          <w:rFonts w:cs="Arial"/>
          <w:szCs w:val="24"/>
          <w:lang w:val="sv-SE" w:bidi="th-TH"/>
        </w:rPr>
        <w:t>a. Perguruan Tinggi dan/atau Program Studi yang tidak terakreditasi; dan/atau</w:t>
      </w:r>
    </w:p>
    <w:p w:rsidR="00D4732D" w:rsidRPr="00440D86" w:rsidRDefault="00851D22" w:rsidP="00D4732D">
      <w:pPr>
        <w:autoSpaceDE w:val="0"/>
        <w:autoSpaceDN w:val="0"/>
        <w:adjustRightInd w:val="0"/>
        <w:ind w:left="1440" w:hanging="360"/>
        <w:rPr>
          <w:rFonts w:cs="Arial"/>
          <w:lang w:val="sv-SE" w:bidi="th-TH"/>
        </w:rPr>
      </w:pPr>
      <w:r w:rsidRPr="00440D86">
        <w:rPr>
          <w:rFonts w:cs="Arial"/>
          <w:szCs w:val="24"/>
          <w:lang w:val="sv-SE" w:bidi="th-TH"/>
        </w:rPr>
        <w:t>b.</w:t>
      </w:r>
      <w:r w:rsidRPr="00440D86">
        <w:rPr>
          <w:rFonts w:cs="Arial"/>
          <w:szCs w:val="24"/>
          <w:lang w:val="sv-SE" w:bidi="th-TH"/>
        </w:rPr>
        <w:tab/>
        <w:t>Perseorangan, organisasi, atau lembaga lain yang tanpa hak mengeluarkan gelar profesi.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(6)</w:t>
      </w:r>
      <w:r w:rsidRPr="00440D86">
        <w:rPr>
          <w:rFonts w:cs="Arial"/>
          <w:szCs w:val="24"/>
          <w:lang w:val="sv-SE" w:bidi="th-TH"/>
        </w:rPr>
        <w:tab/>
        <w:t>Perseorangan, organisasi, atau penyelenggara Pendidikan Tinggi yang tanpa hak dilarang memberikan gelar akademik, gelar vokasi, atau gelar profesi.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(7)</w:t>
      </w:r>
      <w:r w:rsidRPr="00440D86">
        <w:rPr>
          <w:rFonts w:cs="Arial"/>
          <w:szCs w:val="24"/>
          <w:lang w:val="sv-SE" w:bidi="th-TH"/>
        </w:rPr>
        <w:tab/>
        <w:t>Perseorangan yang tanpa hak dilarang menggunakan gelar akademik, gelar vokasi, dan/atau gelar profesi.</w:t>
      </w:r>
    </w:p>
    <w:p w:rsidR="00D4732D" w:rsidRPr="00440D86" w:rsidRDefault="00D4732D" w:rsidP="00D4732D">
      <w:pPr>
        <w:autoSpaceDE w:val="0"/>
        <w:autoSpaceDN w:val="0"/>
        <w:adjustRightInd w:val="0"/>
        <w:ind w:left="1080" w:hanging="360"/>
        <w:rPr>
          <w:rFonts w:cs="Arial"/>
          <w:lang w:val="sv-SE" w:bidi="th-TH"/>
        </w:rPr>
      </w:pPr>
    </w:p>
    <w:p w:rsidR="00D4732D" w:rsidRPr="00440D86" w:rsidRDefault="00851D22" w:rsidP="00D4732D">
      <w:pPr>
        <w:autoSpaceDE w:val="0"/>
        <w:autoSpaceDN w:val="0"/>
        <w:adjustRightInd w:val="0"/>
        <w:jc w:val="center"/>
        <w:rPr>
          <w:rFonts w:cs="Arial"/>
          <w:lang w:val="sv-SE" w:bidi="th-TH"/>
        </w:rPr>
      </w:pPr>
      <w:r w:rsidRPr="00440D86">
        <w:rPr>
          <w:rFonts w:cs="Arial"/>
          <w:szCs w:val="24"/>
          <w:lang w:val="sv-SE" w:bidi="th-TH"/>
        </w:rPr>
        <w:t>Pasal 29</w:t>
      </w:r>
    </w:p>
    <w:p w:rsidR="00D4732D" w:rsidRPr="00440D86" w:rsidRDefault="00851D22" w:rsidP="00D4732D">
      <w:pPr>
        <w:tabs>
          <w:tab w:val="left" w:pos="1080"/>
          <w:tab w:val="left" w:pos="1134"/>
        </w:tabs>
        <w:ind w:left="1080" w:hanging="360"/>
        <w:rPr>
          <w:lang w:val="sv-SE"/>
        </w:rPr>
      </w:pPr>
      <w:r w:rsidRPr="00440D86">
        <w:rPr>
          <w:rFonts w:cs="Arial"/>
          <w:szCs w:val="24"/>
          <w:lang w:val="sv-SE"/>
        </w:rPr>
        <w:t>(1)</w:t>
      </w:r>
      <w:r w:rsidRPr="00440D86">
        <w:rPr>
          <w:rFonts w:cs="Arial"/>
          <w:szCs w:val="24"/>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D4732D" w:rsidRPr="00440D86" w:rsidRDefault="00851D22" w:rsidP="00D4732D">
      <w:pPr>
        <w:tabs>
          <w:tab w:val="left" w:pos="1080"/>
          <w:tab w:val="left" w:pos="1134"/>
        </w:tabs>
        <w:autoSpaceDE w:val="0"/>
        <w:autoSpaceDN w:val="0"/>
        <w:adjustRightInd w:val="0"/>
        <w:ind w:left="1080" w:hanging="360"/>
        <w:rPr>
          <w:rFonts w:cs="Arial"/>
          <w:lang w:val="sv-SE" w:bidi="th-TH"/>
        </w:rPr>
      </w:pPr>
      <w:r w:rsidRPr="00440D86">
        <w:rPr>
          <w:rFonts w:cs="Arial"/>
          <w:szCs w:val="24"/>
          <w:lang w:val="sv-SE" w:bidi="th-TH"/>
        </w:rPr>
        <w:t>(2)</w:t>
      </w:r>
      <w:r w:rsidRPr="00440D86">
        <w:rPr>
          <w:rFonts w:cs="Arial"/>
          <w:szCs w:val="24"/>
          <w:lang w:val="sv-SE" w:bidi="th-TH"/>
        </w:rPr>
        <w:tab/>
        <w:t>Kerangka Kualifikasi Nasional sebagaimana dimaksud pada ayat (1) menjadi acuan pokok dalam penetapan kompetensi lulusan pendidikan akademik, pendidikan vokasi, dan pendidikan profesi.</w:t>
      </w:r>
    </w:p>
    <w:p w:rsidR="00D4732D" w:rsidRPr="00440D86" w:rsidRDefault="00851D22" w:rsidP="00D4732D">
      <w:pPr>
        <w:tabs>
          <w:tab w:val="left" w:pos="1080"/>
          <w:tab w:val="left" w:pos="1134"/>
        </w:tabs>
        <w:autoSpaceDE w:val="0"/>
        <w:autoSpaceDN w:val="0"/>
        <w:adjustRightInd w:val="0"/>
        <w:ind w:left="1080" w:hanging="360"/>
        <w:rPr>
          <w:rFonts w:cs="Arial"/>
          <w:lang w:val="sv-SE" w:bidi="th-TH"/>
        </w:rPr>
      </w:pPr>
      <w:r w:rsidRPr="00440D86">
        <w:rPr>
          <w:rFonts w:cs="Arial"/>
          <w:szCs w:val="24"/>
          <w:lang w:val="sv-SE" w:bidi="th-TH"/>
        </w:rPr>
        <w:t>(3)</w:t>
      </w:r>
      <w:r w:rsidRPr="00440D86">
        <w:rPr>
          <w:rFonts w:cs="Arial"/>
          <w:szCs w:val="24"/>
          <w:lang w:val="sv-SE" w:bidi="th-TH"/>
        </w:rPr>
        <w:tab/>
        <w:t>Penetapan kompetensi lulusan sebagaimana dimaksud pada ayat (2) ditetapkan oleh Menteri.</w:t>
      </w: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D4732D" w:rsidP="00D4732D">
      <w:pPr>
        <w:rPr>
          <w:lang w:val="sv-SE"/>
        </w:rPr>
      </w:pPr>
    </w:p>
    <w:p w:rsidR="00D4732D" w:rsidRPr="00440D86" w:rsidRDefault="00851D22" w:rsidP="00D4732D">
      <w:pPr>
        <w:autoSpaceDE w:val="0"/>
        <w:autoSpaceDN w:val="0"/>
        <w:adjustRightInd w:val="0"/>
        <w:jc w:val="center"/>
        <w:rPr>
          <w:rFonts w:cs="Arial"/>
          <w:lang w:val="sv-SE" w:bidi="th-TH"/>
        </w:rPr>
      </w:pPr>
      <w:r w:rsidRPr="00440D86">
        <w:rPr>
          <w:rFonts w:cs="Arial"/>
          <w:szCs w:val="24"/>
          <w:lang w:val="sv-SE" w:bidi="th-TH"/>
        </w:rPr>
        <w:t>Pasal 42</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(1)</w:t>
      </w:r>
      <w:r w:rsidRPr="00440D86">
        <w:rPr>
          <w:rFonts w:cs="Arial"/>
          <w:szCs w:val="24"/>
          <w:lang w:val="sv-SE" w:bidi="th-TH"/>
        </w:rPr>
        <w:tab/>
        <w:t>Ijazah diberikan kepada lulusan pendidikan akademik dan pendidikan vokasi sebagai pengakuan terhadap prestasi belajar dan/atau penyelesaian suatu program studi terakreditasi yang diselenggarakan oleh Perguruan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(2)</w:t>
      </w:r>
      <w:r w:rsidRPr="00440D86">
        <w:rPr>
          <w:rFonts w:cs="Arial"/>
          <w:szCs w:val="24"/>
          <w:lang w:val="sv-SE" w:bidi="th-TH"/>
        </w:rPr>
        <w:tab/>
        <w:t>Ijazah sebagaimana dimaksud pada ayat (1) diterbitkan oleh Perguruan Tinggi yang memuat Program Studi dan gelar yang berhak dipakai oleh lulusan Pendidikan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(3)</w:t>
      </w:r>
      <w:r w:rsidRPr="00440D86">
        <w:rPr>
          <w:rFonts w:cs="Arial"/>
          <w:szCs w:val="24"/>
          <w:lang w:val="sv-SE" w:bidi="th-TH"/>
        </w:rPr>
        <w:tab/>
        <w:t>Lulusan Pendidikan Tinggi yang menggunakan karya ilmiah untuk memperoleh ijazah dan gelar, yang terbukti merupakan hasil jiplakan atau plagiat, ijazahnya dinyatakan tidak sah dan gelarnya dicabut oleh Perguruan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(4)</w:t>
      </w:r>
      <w:r w:rsidRPr="00440D86">
        <w:rPr>
          <w:rFonts w:cs="Arial"/>
          <w:szCs w:val="24"/>
          <w:lang w:val="sv-SE" w:bidi="th-TH"/>
        </w:rPr>
        <w:tab/>
        <w:t>Perseorangan, organisasi, atau penyelenggara Pendidikan Tinggi yang tanpa hak dilarang memberikan ijazah.</w:t>
      </w:r>
    </w:p>
    <w:p w:rsidR="00D4732D" w:rsidRPr="00440D86" w:rsidRDefault="00D4732D" w:rsidP="00D4732D">
      <w:pPr>
        <w:autoSpaceDE w:val="0"/>
        <w:autoSpaceDN w:val="0"/>
        <w:adjustRightInd w:val="0"/>
        <w:ind w:left="900" w:hanging="360"/>
        <w:rPr>
          <w:rFonts w:cs="Arial"/>
          <w:lang w:val="sv-SE" w:bidi="th-TH"/>
        </w:rPr>
      </w:pPr>
    </w:p>
    <w:p w:rsidR="00D4732D" w:rsidRPr="00440D86" w:rsidRDefault="00851D22" w:rsidP="00D4732D">
      <w:pPr>
        <w:autoSpaceDE w:val="0"/>
        <w:autoSpaceDN w:val="0"/>
        <w:adjustRightInd w:val="0"/>
        <w:jc w:val="center"/>
        <w:rPr>
          <w:rFonts w:cs="Arial"/>
          <w:lang w:val="sv-SE" w:bidi="th-TH"/>
        </w:rPr>
      </w:pPr>
      <w:r w:rsidRPr="00440D86">
        <w:rPr>
          <w:rFonts w:cs="Arial"/>
          <w:szCs w:val="24"/>
          <w:lang w:val="sv-SE" w:bidi="th-TH"/>
        </w:rPr>
        <w:t>Pasal 43</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(1)</w:t>
      </w:r>
      <w:r w:rsidRPr="00440D86">
        <w:rPr>
          <w:rFonts w:cs="Arial"/>
          <w:szCs w:val="24"/>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(2)</w:t>
      </w:r>
      <w:r w:rsidRPr="00440D86">
        <w:rPr>
          <w:rFonts w:cs="Arial"/>
          <w:szCs w:val="24"/>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(3)</w:t>
      </w:r>
      <w:r w:rsidRPr="00440D86">
        <w:rPr>
          <w:rFonts w:cs="Arial"/>
          <w:szCs w:val="24"/>
          <w:lang w:val="sv-SE" w:bidi="th-TH"/>
        </w:rPr>
        <w:tab/>
        <w:t>Perseorangan, organisasi, atau penyelenggara Pendidikan Tinggi yang tanpa hak dilarang memberikan sertifikat profesi.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(4)</w:t>
      </w:r>
      <w:r w:rsidRPr="00440D86">
        <w:rPr>
          <w:rFonts w:cs="Arial"/>
          <w:szCs w:val="24"/>
          <w:lang w:val="sv-SE" w:bidi="th-TH"/>
        </w:rPr>
        <w:tab/>
        <w:t>Ketentuan lebih lanjut mengenai sertifikat profesi sebagaimana dimaksud pada ayat (1) diatur dalam Peraturan Pemerintah.</w:t>
      </w:r>
    </w:p>
    <w:p w:rsidR="00D4732D" w:rsidRPr="00440D86" w:rsidRDefault="00D4732D" w:rsidP="00D4732D">
      <w:pPr>
        <w:autoSpaceDE w:val="0"/>
        <w:autoSpaceDN w:val="0"/>
        <w:adjustRightInd w:val="0"/>
        <w:ind w:left="900" w:hanging="360"/>
        <w:rPr>
          <w:rFonts w:cs="Arial"/>
          <w:lang w:val="sv-SE" w:bidi="th-TH"/>
        </w:rPr>
      </w:pPr>
    </w:p>
    <w:p w:rsidR="00D4732D" w:rsidRPr="00440D86" w:rsidRDefault="00851D22" w:rsidP="00D4732D">
      <w:pPr>
        <w:autoSpaceDE w:val="0"/>
        <w:autoSpaceDN w:val="0"/>
        <w:adjustRightInd w:val="0"/>
        <w:ind w:left="900" w:hanging="360"/>
        <w:jc w:val="center"/>
        <w:rPr>
          <w:rFonts w:cs="Arial"/>
          <w:lang w:val="sv-SE" w:bidi="th-TH"/>
        </w:rPr>
      </w:pPr>
      <w:r w:rsidRPr="00440D86">
        <w:rPr>
          <w:rFonts w:cs="Arial"/>
          <w:szCs w:val="24"/>
          <w:lang w:val="sv-SE" w:bidi="th-TH"/>
        </w:rPr>
        <w:t>Pasal 44</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(1)</w:t>
      </w:r>
      <w:r w:rsidRPr="00440D86">
        <w:rPr>
          <w:rFonts w:cs="Arial"/>
          <w:szCs w:val="24"/>
          <w:lang w:val="sv-SE" w:bidi="th-TH"/>
        </w:rPr>
        <w:tab/>
        <w:t>Sertifikat kompetensi merupakan pengakuan kompetensi atas prestasi lulusan yang sesuai dengan keahlian dalam cabang ilmunya dan/atau memiliki prestasi di luar program studinya.</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(3)</w:t>
      </w:r>
      <w:r w:rsidRPr="00440D86">
        <w:rPr>
          <w:rFonts w:cs="Arial"/>
          <w:szCs w:val="24"/>
          <w:lang w:val="sv-SE" w:bidi="th-TH"/>
        </w:rPr>
        <w:tab/>
        <w:t>Sertifikat kompetensi sebagaimana dimaksud pada ayat (2) dapat digunakan sebagai syarat untuk memperoleh pekerjaan tertentu.</w:t>
      </w:r>
    </w:p>
    <w:p w:rsidR="00D4732D" w:rsidRPr="00440D86" w:rsidRDefault="00851D22" w:rsidP="00D4732D">
      <w:pPr>
        <w:autoSpaceDE w:val="0"/>
        <w:autoSpaceDN w:val="0"/>
        <w:adjustRightInd w:val="0"/>
        <w:ind w:left="1080" w:hanging="360"/>
        <w:jc w:val="left"/>
        <w:rPr>
          <w:rFonts w:cs="Arial"/>
          <w:lang w:val="sv-SE" w:bidi="th-TH"/>
        </w:rPr>
      </w:pPr>
      <w:r w:rsidRPr="00440D86">
        <w:rPr>
          <w:rFonts w:cs="Arial"/>
          <w:szCs w:val="24"/>
          <w:lang w:val="sv-SE" w:bidi="th-TH"/>
        </w:rPr>
        <w:t>(4) Perseorangan, organisasi, atau penyelenggara Pendidikan Tinggi yang tanpa hak dilarang memberikan sertifikat kompetensi.</w:t>
      </w:r>
    </w:p>
    <w:p w:rsidR="00D4732D" w:rsidRPr="00440D86" w:rsidRDefault="00851D22" w:rsidP="00D4732D">
      <w:pPr>
        <w:ind w:left="1080" w:hanging="360"/>
        <w:rPr>
          <w:rFonts w:cs="Arial"/>
          <w:lang w:val="sv-SE" w:bidi="th-TH"/>
        </w:rPr>
      </w:pPr>
      <w:r w:rsidRPr="00440D86">
        <w:rPr>
          <w:rFonts w:cs="Arial"/>
          <w:szCs w:val="24"/>
          <w:lang w:val="sv-SE" w:bidi="th-TH"/>
        </w:rPr>
        <w:t>(5)</w:t>
      </w:r>
      <w:r w:rsidRPr="00440D86">
        <w:rPr>
          <w:rFonts w:cs="Arial"/>
          <w:szCs w:val="24"/>
          <w:lang w:val="sv-SE" w:bidi="th-TH"/>
        </w:rPr>
        <w:tab/>
        <w:t>Ketentuan lebih lanjut mengenai sertifikat kompetensi diatur dalam Peraturan Menteri.</w:t>
      </w:r>
    </w:p>
    <w:p w:rsidR="000405DE" w:rsidRPr="00440D86" w:rsidRDefault="000405DE">
      <w:pPr>
        <w:rPr>
          <w:lang w:val="sv-SE"/>
        </w:rPr>
      </w:pPr>
    </w:p>
    <w:p w:rsidR="00D4732D" w:rsidRPr="00440D86" w:rsidRDefault="00D4732D" w:rsidP="00D4732D">
      <w:pPr>
        <w:jc w:val="center"/>
        <w:rPr>
          <w:lang w:val="sv-SE"/>
        </w:rPr>
      </w:pPr>
    </w:p>
    <w:p w:rsidR="00D4732D" w:rsidRPr="00440D86" w:rsidRDefault="00851D22" w:rsidP="00D4732D">
      <w:pPr>
        <w:jc w:val="center"/>
        <w:rPr>
          <w:lang w:val="sv-SE"/>
        </w:rPr>
      </w:pPr>
      <w:r w:rsidRPr="00440D86">
        <w:rPr>
          <w:rFonts w:cs="Arial"/>
          <w:szCs w:val="24"/>
          <w:lang w:val="sv-SE"/>
        </w:rPr>
        <w:t>Pasal 55</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(1) Akreditasi merupakan kegiatan penilaian sesuai dengan kriteria yang telah ditetapkan berdasarkan Standar Nasional Pendidikan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(2)</w:t>
      </w:r>
      <w:r w:rsidRPr="00440D86">
        <w:rPr>
          <w:rFonts w:cs="Arial"/>
          <w:szCs w:val="24"/>
          <w:lang w:val="sv-SE" w:bidi="th-TH"/>
        </w:rPr>
        <w:tab/>
        <w:t>Akreditasi sebagaimana dimaksud pada ayat (1) dilakukan untuk menentukan kelayakan Program Studi dan Perguruan Tinggi atas dasar kriteria yang mengacu pada Standar Nasional Pendidikan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(3)</w:t>
      </w:r>
      <w:r w:rsidRPr="00440D86">
        <w:rPr>
          <w:rFonts w:cs="Arial"/>
          <w:szCs w:val="24"/>
          <w:lang w:val="sv-SE" w:bidi="th-TH"/>
        </w:rPr>
        <w:tab/>
        <w:t>Pemerintah membentuk Badan Akreditasi Nasional Perguruan Tinggi untuk mengembangkan sistem akreditasi.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(4)</w:t>
      </w:r>
      <w:r w:rsidRPr="00440D86">
        <w:rPr>
          <w:rFonts w:cs="Arial"/>
          <w:szCs w:val="24"/>
          <w:lang w:val="sv-SE" w:bidi="th-TH"/>
        </w:rPr>
        <w:tab/>
        <w:t>Akreditasi Perguruan Tinggi dilakukan oleh Badan Akreditasi Nasional Perguruan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(5)</w:t>
      </w:r>
      <w:r w:rsidRPr="00440D86">
        <w:rPr>
          <w:rFonts w:cs="Arial"/>
          <w:szCs w:val="24"/>
          <w:lang w:val="sv-SE" w:bidi="th-TH"/>
        </w:rPr>
        <w:tab/>
        <w:t>Akreditasi Program Studi sebagai bentuk akuntabilitas publik dilakukan oleh lembaga akreditasi mandiri.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(6)</w:t>
      </w:r>
      <w:r w:rsidRPr="00440D86">
        <w:rPr>
          <w:rFonts w:cs="Arial"/>
          <w:szCs w:val="24"/>
          <w:lang w:val="sv-SE" w:bidi="th-TH"/>
        </w:rPr>
        <w:tab/>
        <w:t xml:space="preserve">Lembaga akreditasi mandiri sebagaimana dimaksud pada ayat (5) merupakan lembaga mandiri bentukan Pemerintah atau lembaga </w:t>
      </w:r>
      <w:r w:rsidRPr="00440D86">
        <w:rPr>
          <w:rFonts w:cs="Arial"/>
          <w:szCs w:val="24"/>
          <w:lang w:val="sv-SE" w:bidi="th-TH"/>
        </w:rPr>
        <w:lastRenderedPageBreak/>
        <w:t>mandiri bentukan Masyarakat yang diakui oleh Pemerintah atas rekomendasi Badan Akreditasi Nasional Perguruan Tinggi.</w:t>
      </w:r>
    </w:p>
    <w:p w:rsidR="00D4732D" w:rsidRPr="00440D86" w:rsidRDefault="00851D22" w:rsidP="00D4732D">
      <w:pPr>
        <w:autoSpaceDE w:val="0"/>
        <w:autoSpaceDN w:val="0"/>
        <w:adjustRightInd w:val="0"/>
        <w:ind w:left="1080" w:hanging="360"/>
        <w:rPr>
          <w:rFonts w:cs="Arial"/>
          <w:lang w:val="sv-SE" w:bidi="th-TH"/>
        </w:rPr>
      </w:pPr>
      <w:r w:rsidRPr="00440D86">
        <w:rPr>
          <w:rFonts w:cs="Arial"/>
          <w:szCs w:val="24"/>
          <w:lang w:val="sv-SE" w:bidi="th-TH"/>
        </w:rPr>
        <w:t>(7)</w:t>
      </w:r>
      <w:r w:rsidRPr="00440D86">
        <w:rPr>
          <w:rFonts w:cs="Arial"/>
          <w:szCs w:val="24"/>
          <w:lang w:val="sv-SE" w:bidi="th-TH"/>
        </w:rPr>
        <w:tab/>
        <w:t>Lembaga akreditasi mandiri sebagaimana dimaksud pada ayat (6) dibentuk berdasarkan rumpun ilmu dan/atau cabang ilmu serta dapat berdasarkan kewilayahan.</w:t>
      </w:r>
    </w:p>
    <w:p w:rsidR="00D4732D" w:rsidRPr="00440D86" w:rsidRDefault="00851D22" w:rsidP="00D4732D">
      <w:pPr>
        <w:autoSpaceDE w:val="0"/>
        <w:autoSpaceDN w:val="0"/>
        <w:adjustRightInd w:val="0"/>
        <w:ind w:left="1080" w:hanging="360"/>
        <w:rPr>
          <w:lang w:val="sv-SE" w:bidi="th-TH"/>
        </w:rPr>
      </w:pPr>
      <w:r w:rsidRPr="00440D86">
        <w:rPr>
          <w:rFonts w:cs="Arial"/>
          <w:szCs w:val="24"/>
          <w:lang w:val="sv-SE" w:bidi="th-TH"/>
        </w:rPr>
        <w:t>(8)</w:t>
      </w:r>
      <w:r w:rsidRPr="00440D86">
        <w:rPr>
          <w:rFonts w:cs="Arial"/>
          <w:szCs w:val="24"/>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5E39E0" w:rsidRPr="00440D86" w:rsidRDefault="005E39E0"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5E39E0" w:rsidRPr="00440D86" w:rsidRDefault="005E39E0" w:rsidP="00CF2B38">
      <w:pPr>
        <w:ind w:right="-50"/>
        <w:jc w:val="left"/>
        <w:rPr>
          <w:rFonts w:cs="Arial"/>
          <w:b/>
          <w:sz w:val="28"/>
          <w:szCs w:val="28"/>
          <w:lang w:val="id-ID"/>
        </w:rPr>
      </w:pPr>
      <w:r w:rsidRPr="00440D86">
        <w:rPr>
          <w:rFonts w:cs="Arial"/>
          <w:b/>
          <w:sz w:val="28"/>
          <w:szCs w:val="28"/>
          <w:lang w:val="id-ID"/>
        </w:rPr>
        <w:t xml:space="preserve">1.4. Landasan Filosofis </w:t>
      </w:r>
      <w:r w:rsidR="004E244D" w:rsidRPr="00440D86">
        <w:rPr>
          <w:rFonts w:cs="Arial"/>
          <w:b/>
          <w:sz w:val="28"/>
          <w:szCs w:val="28"/>
          <w:lang w:val="id-ID"/>
        </w:rPr>
        <w:t>Profesi</w:t>
      </w:r>
      <w:r w:rsidRPr="00440D86">
        <w:rPr>
          <w:rFonts w:cs="Arial"/>
          <w:b/>
          <w:sz w:val="28"/>
          <w:szCs w:val="28"/>
        </w:rPr>
        <w:t xml:space="preserve"> Dokter Spesialis </w:t>
      </w:r>
      <w:r w:rsidRPr="00440D86">
        <w:rPr>
          <w:rFonts w:cs="Arial"/>
          <w:b/>
          <w:sz w:val="28"/>
          <w:szCs w:val="28"/>
          <w:lang w:val="id-ID"/>
        </w:rPr>
        <w:t>Orthopaedi dan Traumatologi</w:t>
      </w:r>
    </w:p>
    <w:p w:rsidR="00887135" w:rsidRPr="00440D86" w:rsidRDefault="00887135" w:rsidP="00CF2B38">
      <w:pPr>
        <w:ind w:right="-50"/>
        <w:jc w:val="left"/>
        <w:rPr>
          <w:rFonts w:cs="Arial"/>
          <w:b/>
          <w:sz w:val="28"/>
          <w:szCs w:val="28"/>
          <w:lang w:val="id-ID"/>
        </w:rPr>
      </w:pPr>
    </w:p>
    <w:p w:rsidR="00887135" w:rsidRPr="00440D86" w:rsidRDefault="00887135" w:rsidP="00CF2B38">
      <w:pPr>
        <w:autoSpaceDE w:val="0"/>
        <w:autoSpaceDN w:val="0"/>
        <w:adjustRightInd w:val="0"/>
        <w:ind w:right="-50" w:firstLine="709"/>
        <w:rPr>
          <w:rFonts w:cs="Arial"/>
          <w:szCs w:val="24"/>
          <w:lang w:val="id-ID"/>
        </w:rPr>
      </w:pPr>
      <w:r w:rsidRPr="00440D86">
        <w:rPr>
          <w:rFonts w:cs="Arial"/>
          <w:szCs w:val="24"/>
          <w:lang w:val="id-ID"/>
        </w:rPr>
        <w:t>Seorang dokter spesialis orthopaedi dan traumatologi mempunyai landasan kepribadian yang mulia dan luhur, menguasai ilmu dan ketrampilan di bidang orthopaedi dan traumatologi, mampu berkarya, bersikap dan berperilaku menurut tingkat keahlian berdasarkan ilmu pengetahuan serta ketrampilan yang sudah dikuasai, dan rnernpunyai pemahaman kaidah berkehidupan bermasyarakat sesuai dengan ilmu orthopaedi dan traumatologi.</w:t>
      </w:r>
    </w:p>
    <w:p w:rsidR="00887135" w:rsidRPr="00440D86" w:rsidRDefault="00887135" w:rsidP="00CF2B38">
      <w:pPr>
        <w:autoSpaceDE w:val="0"/>
        <w:autoSpaceDN w:val="0"/>
        <w:adjustRightInd w:val="0"/>
        <w:ind w:right="-50" w:firstLine="709"/>
        <w:rPr>
          <w:rFonts w:cs="Arial"/>
          <w:szCs w:val="24"/>
          <w:lang w:val="id-ID"/>
        </w:rPr>
      </w:pPr>
      <w:r w:rsidRPr="00440D86">
        <w:rPr>
          <w:rFonts w:cs="Arial"/>
          <w:szCs w:val="24"/>
          <w:lang w:val="id-ID"/>
        </w:rPr>
        <w:t xml:space="preserve">Seorang dokter spesialis orthopaedi dan traumatologi dapat menjunjung tinggi kode etik kedokteran Indonesia,mempunyai pengetahuan dan ketrampilan untuk mengatasi masalah bedah orthopaedi &amp; traumatologi darurat dan elektif terutama untuk kasus terbanyak yang terdapat di Indonesia. Seorang dokter spesialis orthopaedi dan traumatologi mampu mengembangkan pengetahuan dan ketrampilan sebagai sarjana yang ahli dalam ilmu orthopaedi &amp; traumatologi sesuai dengan tuntutan masyarakat dan kemajuan ilmu pengetahuan dan mengembangkan pelayanan ilmu orthopaedi &amp; traumatologi dilingkungannya. </w:t>
      </w:r>
    </w:p>
    <w:p w:rsidR="00887135" w:rsidRPr="00440D86" w:rsidRDefault="00887135" w:rsidP="00CF2B38">
      <w:pPr>
        <w:autoSpaceDE w:val="0"/>
        <w:autoSpaceDN w:val="0"/>
        <w:adjustRightInd w:val="0"/>
        <w:ind w:right="-50" w:firstLine="709"/>
        <w:rPr>
          <w:rFonts w:cs="Arial"/>
          <w:szCs w:val="24"/>
          <w:lang w:val="id-ID"/>
        </w:rPr>
      </w:pPr>
      <w:r w:rsidRPr="00440D86">
        <w:rPr>
          <w:rFonts w:cs="Arial"/>
          <w:szCs w:val="24"/>
          <w:lang w:val="id-ID"/>
        </w:rPr>
        <w:t>Seorang dokter spesialis orthopaedi dan traumatologi mengerjakan ilmu orthopaedi &amp; traumatologi dan menjaga pengetahuan yang cukup tentang rehabilitasi cacad tubuh dan mampu melaksanakan rehabilitasi preventif. Mampu mengembangkan pengalaman belajarnya dengan memilih sumber-sumber belajar yang sehat yang dapat menjurus ketrampilan ak</w:t>
      </w:r>
      <w:r w:rsidR="00E6775D" w:rsidRPr="00440D86">
        <w:rPr>
          <w:rFonts w:cs="Arial"/>
          <w:szCs w:val="24"/>
          <w:lang w:val="id-ID"/>
        </w:rPr>
        <w:t>a</w:t>
      </w:r>
      <w:r w:rsidRPr="00440D86">
        <w:rPr>
          <w:rFonts w:cs="Arial"/>
          <w:szCs w:val="24"/>
          <w:lang w:val="id-ID"/>
        </w:rPr>
        <w:t>demik tertinggi.</w:t>
      </w:r>
    </w:p>
    <w:p w:rsidR="00887135" w:rsidRPr="00440D86" w:rsidRDefault="00887135" w:rsidP="00CF2B38">
      <w:pPr>
        <w:autoSpaceDE w:val="0"/>
        <w:autoSpaceDN w:val="0"/>
        <w:adjustRightInd w:val="0"/>
        <w:ind w:right="-50" w:firstLine="709"/>
        <w:rPr>
          <w:rFonts w:cs="Arial"/>
          <w:szCs w:val="24"/>
          <w:lang w:val="id-ID"/>
        </w:rPr>
      </w:pPr>
    </w:p>
    <w:p w:rsidR="004B1745" w:rsidRPr="00440D86" w:rsidRDefault="004B1745" w:rsidP="00CF2B38">
      <w:pPr>
        <w:autoSpaceDE w:val="0"/>
        <w:autoSpaceDN w:val="0"/>
        <w:adjustRightInd w:val="0"/>
        <w:ind w:right="-50" w:firstLine="709"/>
        <w:rPr>
          <w:rFonts w:cs="Arial"/>
          <w:szCs w:val="24"/>
          <w:lang w:val="id-ID"/>
        </w:rPr>
      </w:pPr>
    </w:p>
    <w:p w:rsidR="004B1745" w:rsidRPr="00440D86" w:rsidRDefault="004B1745" w:rsidP="00CF2B38">
      <w:pPr>
        <w:autoSpaceDE w:val="0"/>
        <w:autoSpaceDN w:val="0"/>
        <w:adjustRightInd w:val="0"/>
        <w:ind w:right="-50" w:firstLine="709"/>
        <w:rPr>
          <w:rFonts w:cs="Arial"/>
          <w:szCs w:val="24"/>
          <w:lang w:val="id-ID"/>
        </w:rPr>
      </w:pPr>
    </w:p>
    <w:p w:rsidR="00887135" w:rsidRPr="00440D86" w:rsidRDefault="00A13904" w:rsidP="00CF2B38">
      <w:pPr>
        <w:ind w:right="-50"/>
        <w:jc w:val="left"/>
        <w:rPr>
          <w:rFonts w:cs="Arial"/>
          <w:b/>
          <w:sz w:val="28"/>
          <w:szCs w:val="28"/>
          <w:lang w:val="id-ID"/>
        </w:rPr>
      </w:pPr>
      <w:r w:rsidRPr="00440D86">
        <w:rPr>
          <w:rFonts w:cs="Arial"/>
          <w:b/>
          <w:sz w:val="28"/>
          <w:szCs w:val="28"/>
          <w:lang w:val="id-ID"/>
        </w:rPr>
        <w:t>1.5</w:t>
      </w:r>
      <w:r w:rsidR="00887135" w:rsidRPr="00440D86">
        <w:rPr>
          <w:rFonts w:cs="Arial"/>
          <w:b/>
          <w:sz w:val="28"/>
          <w:szCs w:val="28"/>
          <w:lang w:val="id-ID"/>
        </w:rPr>
        <w:t xml:space="preserve">. Landasan Sosiologis  </w:t>
      </w:r>
      <w:r w:rsidR="004E244D" w:rsidRPr="00440D86">
        <w:rPr>
          <w:rFonts w:cs="Arial"/>
          <w:sz w:val="28"/>
          <w:szCs w:val="28"/>
          <w:lang w:val="id-ID"/>
        </w:rPr>
        <w:t>Profesi</w:t>
      </w:r>
      <w:r w:rsidR="00887135" w:rsidRPr="00440D86">
        <w:rPr>
          <w:rFonts w:cs="Arial"/>
          <w:sz w:val="28"/>
          <w:szCs w:val="28"/>
        </w:rPr>
        <w:t xml:space="preserve"> Dokter Spesialis </w:t>
      </w:r>
      <w:r w:rsidR="00887135" w:rsidRPr="00440D86">
        <w:rPr>
          <w:rFonts w:cs="Arial"/>
          <w:sz w:val="28"/>
          <w:szCs w:val="28"/>
          <w:lang w:val="id-ID"/>
        </w:rPr>
        <w:t>Orthopaedi dan Traumatologi</w:t>
      </w:r>
    </w:p>
    <w:p w:rsidR="005E39E0" w:rsidRPr="00440D86" w:rsidRDefault="005E39E0" w:rsidP="00CF2B38">
      <w:pPr>
        <w:ind w:right="-50"/>
        <w:jc w:val="left"/>
        <w:rPr>
          <w:rFonts w:cs="Arial"/>
          <w:b/>
          <w:sz w:val="28"/>
          <w:szCs w:val="28"/>
          <w:lang w:val="id-ID"/>
        </w:rPr>
      </w:pPr>
    </w:p>
    <w:p w:rsidR="00887135" w:rsidRPr="00440D86" w:rsidRDefault="00887135" w:rsidP="00CF2B38">
      <w:pPr>
        <w:autoSpaceDE w:val="0"/>
        <w:autoSpaceDN w:val="0"/>
        <w:adjustRightInd w:val="0"/>
        <w:ind w:right="-50" w:firstLine="720"/>
        <w:rPr>
          <w:rFonts w:cs="Arial"/>
          <w:szCs w:val="24"/>
          <w:lang w:val="id-ID"/>
        </w:rPr>
      </w:pPr>
      <w:r w:rsidRPr="00440D86">
        <w:rPr>
          <w:rFonts w:cs="Arial"/>
          <w:szCs w:val="24"/>
          <w:lang w:val="id-ID"/>
        </w:rPr>
        <w:t xml:space="preserve">Seorang dokter spesialis orthopaedi dan traumatologi Mempunyai rasa tanggung jawab dalam pengamalan ilmu kesehatan sistem muskuloskeletal sesuai dengan kebijakan pemerintah. Mempunyai pengetahuan yang luas dalam bidangnya serta mempunyai ketrampilan dan sikap yang baik sehingga sanggup memahami dan memecahkan masalah kesehatan sistem muskuloskeletal secara ilmiah dan dapat mengamalkan ilmu kesehatan sistem muskuloskeletal kepada </w:t>
      </w:r>
      <w:r w:rsidRPr="00440D86">
        <w:rPr>
          <w:rFonts w:cs="Arial"/>
          <w:szCs w:val="24"/>
          <w:lang w:val="id-ID"/>
        </w:rPr>
        <w:lastRenderedPageBreak/>
        <w:t>masyarakat yang sesuai dengan bidang keahliannya secara optimal. Mampu menentukan, merencanakan dan melaksanakan pendidikan, penelitian secara mandiri dan mengembangkan ilmu ke tingkat akademik yang lebih tinggi. Mampu mengembangkan sikap pribadi s</w:t>
      </w:r>
      <w:r w:rsidR="009F7E76" w:rsidRPr="00440D86">
        <w:rPr>
          <w:rFonts w:cs="Arial"/>
          <w:szCs w:val="24"/>
          <w:lang w:val="id-ID"/>
        </w:rPr>
        <w:t>esuai dengan etik ilmu dan etika kehidupan.</w:t>
      </w:r>
    </w:p>
    <w:p w:rsidR="00887135" w:rsidRPr="00440D86" w:rsidRDefault="0088713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4B1745" w:rsidRPr="00440D86" w:rsidRDefault="004B1745" w:rsidP="00CF2B38">
      <w:pPr>
        <w:ind w:right="-50"/>
        <w:jc w:val="left"/>
        <w:rPr>
          <w:rFonts w:cs="Arial"/>
          <w:b/>
          <w:sz w:val="28"/>
          <w:szCs w:val="28"/>
          <w:lang w:val="id-ID"/>
        </w:rPr>
      </w:pPr>
    </w:p>
    <w:p w:rsidR="005E39E0" w:rsidRPr="00440D86" w:rsidRDefault="005E39E0" w:rsidP="00CF2B38">
      <w:pPr>
        <w:ind w:right="-50"/>
        <w:jc w:val="center"/>
        <w:rPr>
          <w:rFonts w:cs="Arial"/>
          <w:b/>
          <w:sz w:val="28"/>
          <w:szCs w:val="28"/>
          <w:lang w:val="id-ID"/>
        </w:rPr>
      </w:pPr>
    </w:p>
    <w:p w:rsidR="00887135" w:rsidRPr="00440D86" w:rsidRDefault="00887135" w:rsidP="00CF2B38">
      <w:pPr>
        <w:ind w:right="-50"/>
        <w:jc w:val="left"/>
        <w:rPr>
          <w:rFonts w:cs="Arial"/>
          <w:b/>
          <w:sz w:val="28"/>
          <w:szCs w:val="28"/>
          <w:lang w:val="id-ID"/>
        </w:rPr>
      </w:pPr>
      <w:r w:rsidRPr="00440D86">
        <w:rPr>
          <w:rFonts w:cs="Arial"/>
          <w:b/>
          <w:sz w:val="28"/>
          <w:szCs w:val="28"/>
          <w:lang w:val="id-ID"/>
        </w:rPr>
        <w:t>1.</w:t>
      </w:r>
      <w:r w:rsidR="00A13904" w:rsidRPr="00440D86">
        <w:rPr>
          <w:rFonts w:cs="Arial"/>
          <w:b/>
          <w:sz w:val="28"/>
          <w:szCs w:val="28"/>
          <w:lang w:val="id-ID"/>
        </w:rPr>
        <w:t>6</w:t>
      </w:r>
      <w:r w:rsidRPr="00440D86">
        <w:rPr>
          <w:rFonts w:cs="Arial"/>
          <w:b/>
          <w:sz w:val="28"/>
          <w:szCs w:val="28"/>
          <w:lang w:val="id-ID"/>
        </w:rPr>
        <w:t xml:space="preserve">. </w:t>
      </w:r>
      <w:r w:rsidR="00834CA7" w:rsidRPr="00440D86">
        <w:rPr>
          <w:rFonts w:cs="Arial"/>
          <w:b/>
          <w:sz w:val="28"/>
          <w:szCs w:val="28"/>
          <w:lang w:val="id-ID"/>
        </w:rPr>
        <w:t xml:space="preserve">Upaya Peningkatan Profesionalisme dan Mutu Pendidikan </w:t>
      </w:r>
      <w:r w:rsidRPr="00440D86">
        <w:rPr>
          <w:rFonts w:cs="Arial"/>
          <w:b/>
          <w:sz w:val="28"/>
          <w:szCs w:val="28"/>
        </w:rPr>
        <w:t xml:space="preserve">Dokter Spesialis </w:t>
      </w:r>
      <w:r w:rsidRPr="00440D86">
        <w:rPr>
          <w:rFonts w:cs="Arial"/>
          <w:b/>
          <w:sz w:val="28"/>
          <w:szCs w:val="28"/>
          <w:lang w:val="id-ID"/>
        </w:rPr>
        <w:t>Orthopaedi dan Traumatologi</w:t>
      </w:r>
    </w:p>
    <w:p w:rsidR="00834CA7" w:rsidRPr="00440D86" w:rsidRDefault="00834CA7" w:rsidP="00CF2B38">
      <w:pPr>
        <w:ind w:right="-50"/>
        <w:rPr>
          <w:rFonts w:cs="Arial"/>
          <w:b/>
          <w:sz w:val="28"/>
          <w:szCs w:val="28"/>
          <w:lang w:val="id-ID"/>
        </w:rPr>
      </w:pPr>
    </w:p>
    <w:p w:rsidR="00834CA7" w:rsidRPr="00440D86" w:rsidRDefault="00834CA7" w:rsidP="00CF2B38">
      <w:pPr>
        <w:ind w:right="-50" w:firstLine="720"/>
        <w:rPr>
          <w:rFonts w:cs="Arial"/>
          <w:szCs w:val="24"/>
          <w:lang w:val="id-ID"/>
        </w:rPr>
      </w:pPr>
      <w:r w:rsidRPr="00440D86">
        <w:rPr>
          <w:rFonts w:cs="Arial"/>
          <w:szCs w:val="24"/>
          <w:lang w:val="id-ID"/>
        </w:rPr>
        <w:t>Dalam upaya meningkatkan mutu pendidikan dokter spesialis or</w:t>
      </w:r>
      <w:r w:rsidR="005134B2" w:rsidRPr="00440D86">
        <w:rPr>
          <w:rFonts w:cs="Arial"/>
          <w:szCs w:val="24"/>
          <w:lang w:val="id-ID"/>
        </w:rPr>
        <w:t>thopaedi dan traumatologi maka K</w:t>
      </w:r>
      <w:r w:rsidRPr="00440D86">
        <w:rPr>
          <w:rFonts w:cs="Arial"/>
          <w:szCs w:val="24"/>
          <w:lang w:val="id-ID"/>
        </w:rPr>
        <w:t>ole</w:t>
      </w:r>
      <w:r w:rsidR="005134B2" w:rsidRPr="00440D86">
        <w:rPr>
          <w:rFonts w:cs="Arial"/>
          <w:szCs w:val="24"/>
          <w:lang w:val="id-ID"/>
        </w:rPr>
        <w:t>gium  Orthopaedi dan T</w:t>
      </w:r>
      <w:r w:rsidRPr="00440D86">
        <w:rPr>
          <w:rFonts w:cs="Arial"/>
          <w:szCs w:val="24"/>
          <w:lang w:val="id-ID"/>
        </w:rPr>
        <w:t xml:space="preserve">raumatologi membangun satu kerjasama dan aliansi strategis dalam upaya untuk meningkatkan profesionalisme dan mutu pendidikan. </w:t>
      </w:r>
    </w:p>
    <w:p w:rsidR="00834CA7" w:rsidRPr="00440D86" w:rsidRDefault="00834CA7" w:rsidP="00CF2B38">
      <w:pPr>
        <w:ind w:right="-50" w:firstLine="720"/>
        <w:rPr>
          <w:rFonts w:cs="Arial"/>
          <w:szCs w:val="24"/>
          <w:lang w:val="id-ID"/>
        </w:rPr>
      </w:pPr>
      <w:r w:rsidRPr="00440D86">
        <w:rPr>
          <w:rFonts w:cs="Arial"/>
          <w:szCs w:val="24"/>
          <w:lang w:val="id-ID"/>
        </w:rPr>
        <w:t>Mengingat pentingnya menjaga profesionalisme yang beretika maka PABOI sebagai induk organisasi dokter spesialis orthopaedi dan traumatologi</w:t>
      </w:r>
      <w:r w:rsidR="000D0BAA" w:rsidRPr="00440D86">
        <w:rPr>
          <w:rFonts w:cs="Arial"/>
          <w:szCs w:val="24"/>
          <w:lang w:val="id-ID"/>
        </w:rPr>
        <w:t xml:space="preserve"> Indonesia telah mengeluarkan</w:t>
      </w:r>
      <w:r w:rsidR="00E0303C" w:rsidRPr="00440D86">
        <w:rPr>
          <w:rFonts w:cs="Arial"/>
          <w:szCs w:val="24"/>
          <w:lang w:val="id-ID"/>
        </w:rPr>
        <w:t xml:space="preserve"> buku panduan</w:t>
      </w:r>
      <w:r w:rsidR="000D0BAA" w:rsidRPr="00440D86">
        <w:rPr>
          <w:rFonts w:cs="Arial"/>
          <w:szCs w:val="24"/>
          <w:lang w:val="id-ID"/>
        </w:rPr>
        <w:t xml:space="preserve"> Etika Profesi Dokter Spesialis Orthopaedi dan Traumatologi. </w:t>
      </w:r>
    </w:p>
    <w:p w:rsidR="00834CA7" w:rsidRPr="00440D86" w:rsidRDefault="00834CA7" w:rsidP="00CF2B38">
      <w:pPr>
        <w:ind w:right="-50" w:firstLine="720"/>
        <w:rPr>
          <w:rFonts w:cs="Arial"/>
          <w:szCs w:val="24"/>
          <w:lang w:val="id-ID"/>
        </w:rPr>
      </w:pPr>
      <w:r w:rsidRPr="00440D86">
        <w:rPr>
          <w:rFonts w:cs="Arial"/>
          <w:szCs w:val="24"/>
          <w:lang w:val="id-ID"/>
        </w:rPr>
        <w:t xml:space="preserve">Rumah Sakit Orthopaedi </w:t>
      </w:r>
      <w:r w:rsidR="00D6621A" w:rsidRPr="00440D86">
        <w:rPr>
          <w:rFonts w:cs="Arial"/>
          <w:szCs w:val="24"/>
          <w:lang w:val="id-ID"/>
        </w:rPr>
        <w:t>Prof. dr. R. Soeharso Surakarta</w:t>
      </w:r>
      <w:r w:rsidRPr="00440D86">
        <w:rPr>
          <w:rFonts w:cs="Arial"/>
          <w:szCs w:val="24"/>
          <w:lang w:val="id-ID"/>
        </w:rPr>
        <w:t xml:space="preserve"> sebagai RS pendidikan nasional untuk program pendidikan dokter spesialis orthopaedi dan traumatologimerupakan sebuah upaya untuk memberikan sarana standar pembinaan seluruh peserta didik secara nasional.</w:t>
      </w:r>
    </w:p>
    <w:p w:rsidR="00834CA7" w:rsidRPr="00440D86" w:rsidRDefault="00834CA7" w:rsidP="00CF2B38">
      <w:pPr>
        <w:ind w:right="-50" w:firstLine="720"/>
        <w:rPr>
          <w:rFonts w:cs="Arial"/>
          <w:szCs w:val="24"/>
          <w:lang w:val="id-ID"/>
        </w:rPr>
      </w:pPr>
      <w:r w:rsidRPr="00440D86">
        <w:rPr>
          <w:rFonts w:cs="Arial"/>
          <w:szCs w:val="24"/>
          <w:lang w:val="id-ID"/>
        </w:rPr>
        <w:t>Upaya untuk membentuk kurikulum pendidikan dokter spesialis orthopaedi d</w:t>
      </w:r>
      <w:r w:rsidR="005134B2" w:rsidRPr="00440D86">
        <w:rPr>
          <w:rFonts w:cs="Arial"/>
          <w:szCs w:val="24"/>
          <w:lang w:val="id-ID"/>
        </w:rPr>
        <w:t>an traumatologi yang terstandars</w:t>
      </w:r>
      <w:r w:rsidRPr="00440D86">
        <w:rPr>
          <w:rFonts w:cs="Arial"/>
          <w:szCs w:val="24"/>
          <w:lang w:val="id-ID"/>
        </w:rPr>
        <w:t>isasi</w:t>
      </w:r>
      <w:r w:rsidR="00D6621A" w:rsidRPr="00440D86">
        <w:rPr>
          <w:rFonts w:cs="Arial"/>
          <w:szCs w:val="24"/>
          <w:lang w:val="id-ID"/>
        </w:rPr>
        <w:t xml:space="preserve"> secara internasional</w:t>
      </w:r>
      <w:r w:rsidRPr="00440D86">
        <w:rPr>
          <w:rFonts w:cs="Arial"/>
          <w:szCs w:val="24"/>
          <w:lang w:val="id-ID"/>
        </w:rPr>
        <w:t xml:space="preserve"> dimulai dengan diadakannya pertemuan yang membahas mengenai </w:t>
      </w:r>
      <w:r w:rsidR="00D6621A" w:rsidRPr="00440D86">
        <w:rPr>
          <w:rFonts w:cs="Arial"/>
          <w:szCs w:val="24"/>
          <w:lang w:val="id-ID"/>
        </w:rPr>
        <w:t xml:space="preserve">penyatuan visi misi dan pendapat mengenai </w:t>
      </w:r>
      <w:r w:rsidRPr="00440D86">
        <w:rPr>
          <w:rFonts w:cs="Arial"/>
          <w:szCs w:val="24"/>
          <w:lang w:val="id-ID"/>
        </w:rPr>
        <w:t>kurikulum pendidikan dokter spesialis orthopaedi dan traum</w:t>
      </w:r>
      <w:r w:rsidR="00E0303C" w:rsidRPr="00440D86">
        <w:rPr>
          <w:rFonts w:cs="Arial"/>
          <w:szCs w:val="24"/>
          <w:lang w:val="id-ID"/>
        </w:rPr>
        <w:t xml:space="preserve">atologi </w:t>
      </w:r>
      <w:r w:rsidR="00D6621A" w:rsidRPr="00440D86">
        <w:rPr>
          <w:rFonts w:cs="Arial"/>
          <w:szCs w:val="24"/>
          <w:lang w:val="id-ID"/>
        </w:rPr>
        <w:t>se-</w:t>
      </w:r>
      <w:r w:rsidRPr="00440D86">
        <w:rPr>
          <w:rFonts w:cs="Arial"/>
          <w:szCs w:val="24"/>
          <w:lang w:val="id-ID"/>
        </w:rPr>
        <w:t>ASEAN</w:t>
      </w:r>
      <w:r w:rsidR="00E0303C" w:rsidRPr="00440D86">
        <w:rPr>
          <w:rFonts w:cs="Arial"/>
          <w:szCs w:val="24"/>
          <w:lang w:val="id-ID"/>
        </w:rPr>
        <w:t>(Singapore,Malaysia,Philipina,Myanmar,Thailand dan Indonesia)</w:t>
      </w:r>
      <w:r w:rsidRPr="00440D86">
        <w:rPr>
          <w:rFonts w:cs="Arial"/>
          <w:szCs w:val="24"/>
          <w:lang w:val="id-ID"/>
        </w:rPr>
        <w:t xml:space="preserve"> yang </w:t>
      </w:r>
      <w:r w:rsidR="005134B2" w:rsidRPr="00440D86">
        <w:rPr>
          <w:rFonts w:cs="Arial"/>
          <w:szCs w:val="24"/>
          <w:lang w:val="id-ID"/>
        </w:rPr>
        <w:t xml:space="preserve">telah </w:t>
      </w:r>
      <w:r w:rsidRPr="00440D86">
        <w:rPr>
          <w:rFonts w:cs="Arial"/>
          <w:szCs w:val="24"/>
          <w:lang w:val="id-ID"/>
        </w:rPr>
        <w:t xml:space="preserve">diselenggarakan di Yogyakarta pada bulan November </w:t>
      </w:r>
      <w:r w:rsidR="00E17C7A" w:rsidRPr="00440D86">
        <w:rPr>
          <w:rFonts w:cs="Arial"/>
          <w:szCs w:val="24"/>
          <w:lang w:val="id-ID"/>
        </w:rPr>
        <w:t>2014</w:t>
      </w:r>
      <w:r w:rsidRPr="00440D86">
        <w:rPr>
          <w:rFonts w:cs="Arial"/>
          <w:szCs w:val="24"/>
          <w:lang w:val="id-ID"/>
        </w:rPr>
        <w:t>.</w:t>
      </w:r>
    </w:p>
    <w:p w:rsidR="00E0303C" w:rsidRPr="00440D86" w:rsidRDefault="00E0303C" w:rsidP="00CF2B38">
      <w:pPr>
        <w:ind w:right="-50" w:firstLine="720"/>
        <w:rPr>
          <w:rFonts w:cs="Arial"/>
          <w:szCs w:val="24"/>
          <w:lang w:val="id-ID"/>
        </w:rPr>
      </w:pPr>
      <w:r w:rsidRPr="00440D86">
        <w:rPr>
          <w:rFonts w:cs="Arial"/>
          <w:szCs w:val="24"/>
          <w:lang w:val="id-ID"/>
        </w:rPr>
        <w:t>Untuk mempertahankan</w:t>
      </w:r>
      <w:r w:rsidR="00117553" w:rsidRPr="00440D86">
        <w:rPr>
          <w:rFonts w:cs="Arial"/>
          <w:szCs w:val="24"/>
          <w:lang w:val="id-ID"/>
        </w:rPr>
        <w:t xml:space="preserve"> dan meningkatkan</w:t>
      </w:r>
      <w:r w:rsidRPr="00440D86">
        <w:rPr>
          <w:rFonts w:cs="Arial"/>
          <w:szCs w:val="24"/>
          <w:lang w:val="id-ID"/>
        </w:rPr>
        <w:t xml:space="preserve"> mutu kompetensi dokter spesialis Orthopaedi dan Traumatologi</w:t>
      </w:r>
      <w:r w:rsidR="0065466D" w:rsidRPr="00440D86">
        <w:rPr>
          <w:rFonts w:cs="Arial"/>
          <w:szCs w:val="24"/>
          <w:lang w:val="id-ID"/>
        </w:rPr>
        <w:t>, pada setiap pertemuan ilmiah yang dilaksanakan dua kali setahun, PABOI dan Kolegium selalu mengundang pakar-pakar dari luar</w:t>
      </w:r>
      <w:r w:rsidR="00237396" w:rsidRPr="00440D86">
        <w:rPr>
          <w:rFonts w:cs="Arial"/>
          <w:szCs w:val="24"/>
          <w:lang w:val="id-ID"/>
        </w:rPr>
        <w:t xml:space="preserve"> negeri</w:t>
      </w:r>
      <w:r w:rsidR="0065466D" w:rsidRPr="00440D86">
        <w:rPr>
          <w:rFonts w:cs="Arial"/>
          <w:szCs w:val="24"/>
          <w:lang w:val="id-ID"/>
        </w:rPr>
        <w:t xml:space="preserve"> seperti negara Amerika Serikat,Eropa,Asia Pasifik sesuai dengan bidang keseminatannya sehingga </w:t>
      </w:r>
      <w:r w:rsidR="00237396" w:rsidRPr="00440D86">
        <w:rPr>
          <w:rFonts w:cs="Arial"/>
          <w:szCs w:val="24"/>
          <w:lang w:val="id-ID"/>
        </w:rPr>
        <w:t>dokter spesialis Orthopaedi dan Traumatologi serta peserta didik dapat</w:t>
      </w:r>
      <w:r w:rsidR="0065466D" w:rsidRPr="00440D86">
        <w:rPr>
          <w:rFonts w:cs="Arial"/>
          <w:szCs w:val="24"/>
          <w:lang w:val="id-ID"/>
        </w:rPr>
        <w:t xml:space="preserve"> mengikuti perkembangan kemajuan terkini.</w:t>
      </w:r>
    </w:p>
    <w:p w:rsidR="00834CA7" w:rsidRPr="00440D86" w:rsidRDefault="00834CA7" w:rsidP="00CF2B38">
      <w:pPr>
        <w:ind w:right="-50"/>
        <w:jc w:val="left"/>
        <w:rPr>
          <w:rFonts w:cs="Arial"/>
          <w:sz w:val="28"/>
          <w:szCs w:val="28"/>
          <w:lang w:val="id-ID"/>
        </w:rPr>
      </w:pPr>
    </w:p>
    <w:p w:rsidR="000D0BAA" w:rsidRPr="00440D86" w:rsidRDefault="000D0BAA" w:rsidP="00CF2B38">
      <w:pPr>
        <w:ind w:right="-50"/>
        <w:jc w:val="left"/>
        <w:rPr>
          <w:rFonts w:cs="Arial"/>
          <w:sz w:val="28"/>
          <w:szCs w:val="28"/>
          <w:lang w:val="id-ID"/>
        </w:rPr>
      </w:pPr>
    </w:p>
    <w:p w:rsidR="00A13904" w:rsidRPr="00440D86" w:rsidRDefault="00A13904" w:rsidP="00CF2B38">
      <w:pPr>
        <w:ind w:right="-50"/>
        <w:jc w:val="left"/>
        <w:rPr>
          <w:rFonts w:cs="Arial"/>
          <w:b/>
          <w:sz w:val="28"/>
          <w:szCs w:val="28"/>
          <w:lang w:val="id-ID"/>
        </w:rPr>
      </w:pPr>
      <w:r w:rsidRPr="00440D86">
        <w:rPr>
          <w:rFonts w:cs="Arial"/>
          <w:b/>
          <w:sz w:val="28"/>
          <w:szCs w:val="28"/>
          <w:lang w:val="id-ID"/>
        </w:rPr>
        <w:t xml:space="preserve">1.7. Baku Mutu  Program  </w:t>
      </w:r>
      <w:r w:rsidR="004E244D" w:rsidRPr="00440D86">
        <w:rPr>
          <w:rFonts w:cs="Arial"/>
          <w:b/>
          <w:sz w:val="28"/>
          <w:szCs w:val="28"/>
          <w:lang w:val="id-ID"/>
        </w:rPr>
        <w:t>Studi</w:t>
      </w:r>
      <w:r w:rsidRPr="00440D86">
        <w:rPr>
          <w:rFonts w:cs="Arial"/>
          <w:b/>
          <w:sz w:val="28"/>
          <w:szCs w:val="28"/>
          <w:lang w:val="id-ID"/>
        </w:rPr>
        <w:t xml:space="preserve"> Dokter Spesialis Orthopaedi dan Traumatologi</w:t>
      </w:r>
    </w:p>
    <w:p w:rsidR="00887135" w:rsidRPr="00440D86" w:rsidRDefault="00887135" w:rsidP="00CF2B38">
      <w:pPr>
        <w:ind w:right="-50"/>
        <w:rPr>
          <w:rFonts w:cs="Arial"/>
          <w:b/>
          <w:sz w:val="28"/>
          <w:szCs w:val="28"/>
          <w:lang w:val="id-ID"/>
        </w:rPr>
      </w:pPr>
    </w:p>
    <w:p w:rsidR="0018287D" w:rsidRPr="00440D86" w:rsidRDefault="0018287D" w:rsidP="00CF2B38">
      <w:pPr>
        <w:ind w:right="-50" w:firstLine="720"/>
        <w:rPr>
          <w:rFonts w:cs="Arial"/>
          <w:szCs w:val="24"/>
          <w:lang w:val="id-ID"/>
        </w:rPr>
      </w:pPr>
      <w:r w:rsidRPr="00440D86">
        <w:rPr>
          <w:rFonts w:cs="Arial"/>
          <w:szCs w:val="24"/>
          <w:lang w:val="id-ID"/>
        </w:rPr>
        <w:t xml:space="preserve">Pencapaian kesehatan yang optimal sebagai hak asasi manusia masyarakat perlu mendapat perhatian. Pelayanan yang baik dan bermutu </w:t>
      </w:r>
      <w:r w:rsidRPr="00440D86">
        <w:rPr>
          <w:rFonts w:cs="Arial"/>
          <w:szCs w:val="24"/>
          <w:lang w:val="id-ID"/>
        </w:rPr>
        <w:lastRenderedPageBreak/>
        <w:t>merupakan dambaan masyarakat Indonesia. Untuk mendapatkan itu perlu dihasilkan pelayan kesehatan yang baik termasuk perawat</w:t>
      </w:r>
      <w:r w:rsidR="00700B2C" w:rsidRPr="00440D86">
        <w:rPr>
          <w:rFonts w:cs="Arial"/>
          <w:szCs w:val="24"/>
          <w:lang w:val="id-ID"/>
        </w:rPr>
        <w:t>, dokter umum dan juga dokter s</w:t>
      </w:r>
      <w:r w:rsidRPr="00440D86">
        <w:rPr>
          <w:rFonts w:cs="Arial"/>
          <w:szCs w:val="24"/>
          <w:lang w:val="id-ID"/>
        </w:rPr>
        <w:t xml:space="preserve">pesialis. Dokter sebagai salah satu komponen utama pemberi pelayanan kesehatan masyarakat mempunyai peran yang sangat penting sehingga pendidikan kedokteran akan menjadi penting. </w:t>
      </w:r>
    </w:p>
    <w:p w:rsidR="00700B2C" w:rsidRPr="00440D86" w:rsidRDefault="00700B2C" w:rsidP="00CF2B38">
      <w:pPr>
        <w:ind w:right="-50" w:firstLine="720"/>
        <w:rPr>
          <w:rFonts w:cs="Arial"/>
          <w:szCs w:val="24"/>
          <w:lang w:val="id-ID"/>
        </w:rPr>
      </w:pPr>
    </w:p>
    <w:p w:rsidR="00730DF9" w:rsidRPr="00440D86" w:rsidRDefault="000D0BAA" w:rsidP="00CF2B38">
      <w:pPr>
        <w:ind w:right="-50" w:firstLine="720"/>
        <w:rPr>
          <w:rFonts w:cs="Arial"/>
          <w:szCs w:val="24"/>
          <w:lang w:val="id-ID"/>
        </w:rPr>
      </w:pPr>
      <w:r w:rsidRPr="00440D86">
        <w:rPr>
          <w:rFonts w:cs="Arial"/>
          <w:szCs w:val="24"/>
          <w:lang w:val="id-ID"/>
        </w:rPr>
        <w:t>Penyelenggaraan program pendidikan dokter spesialis orthopaedi dan traumatologi di Indonesia mengacu pada standar yang diterapkan oleh American Academy of Orthopaedic Surgeons (AAOS) dan British Orthopaedic Association (BOA).</w:t>
      </w:r>
      <w:r w:rsidR="0018287D" w:rsidRPr="00440D86">
        <w:rPr>
          <w:rFonts w:cs="Arial"/>
          <w:szCs w:val="24"/>
          <w:lang w:val="id-ID"/>
        </w:rPr>
        <w:t xml:space="preserve"> Keseluruhan hal tersebut menjadi sebuah kurikulum pendidikan dokter spesialis orthopaedi dan traumatologi. </w:t>
      </w:r>
    </w:p>
    <w:p w:rsidR="00730DF9" w:rsidRPr="00440D86" w:rsidRDefault="00730DF9" w:rsidP="00CF2B38">
      <w:pPr>
        <w:autoSpaceDE w:val="0"/>
        <w:autoSpaceDN w:val="0"/>
        <w:adjustRightInd w:val="0"/>
        <w:ind w:right="-50" w:firstLine="720"/>
        <w:rPr>
          <w:rFonts w:cs="Arial"/>
          <w:szCs w:val="24"/>
          <w:lang w:val="id-ID"/>
        </w:rPr>
      </w:pPr>
      <w:r w:rsidRPr="00440D86">
        <w:rPr>
          <w:rFonts w:cs="Arial"/>
          <w:szCs w:val="24"/>
          <w:lang w:val="fi-FI"/>
        </w:rPr>
        <w:t>Kurikulum Ilmu Orthopaedi dan Traumatologi Indonesia merupakan seperangkat rencana dan pengaturan pendidikan yang meliputi tujuan pendidikan, isi, bahan pelajaran, cara pencapaian dan penilaian, yang digunakan sebagai pedoman penyelenggaraan pendidikan ilmu orthopaedi dan traumatologi</w:t>
      </w:r>
      <w:r w:rsidRPr="00440D86">
        <w:rPr>
          <w:rFonts w:cs="Arial"/>
          <w:szCs w:val="24"/>
          <w:lang w:val="id-ID"/>
        </w:rPr>
        <w:t xml:space="preserve">. </w:t>
      </w:r>
    </w:p>
    <w:p w:rsidR="00730DF9" w:rsidRPr="00440D86" w:rsidRDefault="00730DF9" w:rsidP="00CF2B38">
      <w:pPr>
        <w:autoSpaceDE w:val="0"/>
        <w:autoSpaceDN w:val="0"/>
        <w:adjustRightInd w:val="0"/>
        <w:ind w:right="-50" w:firstLine="350"/>
        <w:rPr>
          <w:rFonts w:cs="Arial"/>
          <w:szCs w:val="24"/>
          <w:lang w:val="id-ID"/>
        </w:rPr>
      </w:pPr>
      <w:r w:rsidRPr="00440D86">
        <w:rPr>
          <w:rFonts w:cs="Arial"/>
          <w:szCs w:val="24"/>
          <w:lang w:val="id-ID"/>
        </w:rPr>
        <w:t>Model kurikulum berbasis kompetensi dilakukan dengan pendekatan terintegrasi baik horizontal maupun vertikal, serta berorientasi pada masalah kesehatan individu, keluarga dan masyarakat dalam konteks pelayanan kesehatan paripurna</w:t>
      </w:r>
    </w:p>
    <w:p w:rsidR="00730DF9" w:rsidRPr="00440D86" w:rsidRDefault="00730DF9" w:rsidP="00CF2B38">
      <w:pPr>
        <w:autoSpaceDE w:val="0"/>
        <w:autoSpaceDN w:val="0"/>
        <w:adjustRightInd w:val="0"/>
        <w:ind w:right="-50" w:firstLine="350"/>
        <w:rPr>
          <w:rFonts w:cs="Arial"/>
          <w:szCs w:val="24"/>
          <w:lang w:val="id-ID"/>
        </w:rPr>
      </w:pPr>
      <w:r w:rsidRPr="00440D86">
        <w:rPr>
          <w:rFonts w:cs="Arial"/>
          <w:szCs w:val="24"/>
          <w:lang w:val="id-ID"/>
        </w:rPr>
        <w:t>Isi kurikulum meliputi prinsip-prinsip metode ilmiah, biomedik, ilmu kedokteran klinik dalam hal ini Ilmu Orthopaedi dan Traumatologi, ilmu humaniora yang disesuaikan dengan Standar Kompetensi yang ditetapkan. Prinsip-prinsip metode ilmiah meliputi metodologi penelitian, filsafat ilmu, berpikir kritis, biostatistik dan evidence-based medicine. Ilmu biomedik meliputi anatomi, biokimia, histologi, biologi sel dan molekuler, fisiologi, mikro</w:t>
      </w:r>
      <w:r w:rsidR="004A7DB7" w:rsidRPr="00440D86">
        <w:rPr>
          <w:rFonts w:cs="Arial"/>
          <w:szCs w:val="24"/>
          <w:lang w:val="id-ID"/>
        </w:rPr>
        <w:t>biologi, imunologi</w:t>
      </w:r>
      <w:r w:rsidRPr="00440D86">
        <w:rPr>
          <w:rFonts w:cs="Arial"/>
          <w:szCs w:val="24"/>
          <w:lang w:val="id-ID"/>
        </w:rPr>
        <w:t>, patologi, dan farmakologi. Ilmu biomedik dijadikan dasar ilmu k</w:t>
      </w:r>
      <w:r w:rsidR="00E6775D" w:rsidRPr="00440D86">
        <w:rPr>
          <w:rFonts w:cs="Arial"/>
          <w:szCs w:val="24"/>
          <w:lang w:val="id-ID"/>
        </w:rPr>
        <w:t>edokteran klinik dalam hal ini i</w:t>
      </w:r>
      <w:r w:rsidRPr="00440D86">
        <w:rPr>
          <w:rFonts w:cs="Arial"/>
          <w:szCs w:val="24"/>
          <w:lang w:val="id-ID"/>
        </w:rPr>
        <w:t>lmu Orthopaedi dan Traumatologi sehingga anak didik mempunyai pengetahuan yang cukup untuk memahami konsep dan praktik kedokteran klinik.</w:t>
      </w:r>
    </w:p>
    <w:p w:rsidR="00730DF9" w:rsidRPr="00440D86" w:rsidRDefault="00730DF9" w:rsidP="00CF2B38">
      <w:pPr>
        <w:autoSpaceDE w:val="0"/>
        <w:autoSpaceDN w:val="0"/>
        <w:adjustRightInd w:val="0"/>
        <w:ind w:right="-50" w:firstLine="350"/>
        <w:rPr>
          <w:rFonts w:cs="Arial"/>
          <w:szCs w:val="24"/>
          <w:lang w:val="id-ID"/>
        </w:rPr>
      </w:pPr>
      <w:r w:rsidRPr="00440D86">
        <w:rPr>
          <w:rFonts w:cs="Arial"/>
          <w:szCs w:val="24"/>
          <w:lang w:val="id-ID"/>
        </w:rPr>
        <w:t>Ilmu-ilmu humaniora meliputi ilmu perilaku, psikologi kedokteran, sosiologi kedokteran dan profesionalisme.</w:t>
      </w:r>
    </w:p>
    <w:p w:rsidR="00730DF9" w:rsidRPr="00440D86" w:rsidRDefault="00730DF9" w:rsidP="00CF2B38">
      <w:pPr>
        <w:autoSpaceDE w:val="0"/>
        <w:autoSpaceDN w:val="0"/>
        <w:adjustRightInd w:val="0"/>
        <w:ind w:right="-50" w:firstLine="350"/>
        <w:rPr>
          <w:rFonts w:cs="Arial"/>
          <w:szCs w:val="24"/>
          <w:lang w:val="id-ID"/>
        </w:rPr>
      </w:pPr>
      <w:r w:rsidRPr="00440D86">
        <w:rPr>
          <w:rFonts w:cs="Arial"/>
          <w:szCs w:val="24"/>
          <w:lang w:val="id-ID"/>
        </w:rPr>
        <w:t>Kurikulum berdasarkan Kompetensi terdiri atas dua komponen utama yaitu core kurikulum dan non core kurikulum (miss program of special study, local content.) Core kurikulum sangat penting yang harus dikuasai oleh semua residen dan terdiri dari : 1. Bidang kognitif (Applied Clinical Knowledge Syllabus) 2. Psikomotor (Applied clinical Procedure Syllabus) 3. Afektif (Professional and Management and Good Clinical Practice)</w:t>
      </w:r>
    </w:p>
    <w:p w:rsidR="00730DF9" w:rsidRPr="00440D86" w:rsidRDefault="00730DF9" w:rsidP="00CF2B38">
      <w:pPr>
        <w:autoSpaceDE w:val="0"/>
        <w:autoSpaceDN w:val="0"/>
        <w:adjustRightInd w:val="0"/>
        <w:ind w:right="-50" w:firstLine="350"/>
        <w:rPr>
          <w:rFonts w:cs="Arial"/>
          <w:szCs w:val="24"/>
          <w:lang w:val="id-ID"/>
        </w:rPr>
      </w:pPr>
      <w:r w:rsidRPr="00440D86">
        <w:rPr>
          <w:rFonts w:cs="Arial"/>
          <w:szCs w:val="24"/>
          <w:lang w:val="id-ID"/>
        </w:rPr>
        <w:t>Core curriculum dapat disederhanakan menjadi general core curriculum kemudian komponen kurikulum sehingga memudahkan peserta didik untuk mengikuti proses belajar mengajar.</w:t>
      </w:r>
    </w:p>
    <w:p w:rsidR="00730DF9" w:rsidRPr="00440D86" w:rsidRDefault="00730DF9" w:rsidP="00CF2B38">
      <w:pPr>
        <w:autoSpaceDE w:val="0"/>
        <w:autoSpaceDN w:val="0"/>
        <w:adjustRightInd w:val="0"/>
        <w:ind w:right="-50" w:firstLine="350"/>
        <w:rPr>
          <w:rFonts w:cs="Arial"/>
          <w:b/>
          <w:szCs w:val="24"/>
          <w:lang w:val="fi-FI"/>
        </w:rPr>
      </w:pPr>
      <w:r w:rsidRPr="00440D86">
        <w:rPr>
          <w:rFonts w:cs="Arial"/>
          <w:szCs w:val="24"/>
          <w:lang w:val="sv-SE"/>
        </w:rPr>
        <w:t xml:space="preserve">Kolegium Orthopaedi dan Traumatologi </w:t>
      </w:r>
      <w:r w:rsidR="00E6775D" w:rsidRPr="00440D86">
        <w:rPr>
          <w:rFonts w:cs="Arial"/>
          <w:szCs w:val="24"/>
          <w:lang w:val="id-ID"/>
        </w:rPr>
        <w:t xml:space="preserve">Indonesia </w:t>
      </w:r>
      <w:r w:rsidRPr="00440D86">
        <w:rPr>
          <w:rFonts w:cs="Arial"/>
          <w:szCs w:val="24"/>
          <w:lang w:val="sv-SE"/>
        </w:rPr>
        <w:t xml:space="preserve">lama pendidikan adalah </w:t>
      </w:r>
      <w:r w:rsidRPr="00440D86">
        <w:rPr>
          <w:rFonts w:cs="Arial"/>
          <w:szCs w:val="24"/>
          <w:lang w:val="id-ID"/>
        </w:rPr>
        <w:t>10</w:t>
      </w:r>
      <w:r w:rsidRPr="00440D86">
        <w:rPr>
          <w:rFonts w:cs="Arial"/>
          <w:szCs w:val="24"/>
          <w:lang w:val="sv-SE"/>
        </w:rPr>
        <w:t xml:space="preserve"> semester atau lebih berdasarkan penyelesaian thesis, kelulusan ujian komprehensif dan terpenuhinya kompetensi klinis.</w:t>
      </w:r>
    </w:p>
    <w:p w:rsidR="00730DF9" w:rsidRPr="00440D86" w:rsidRDefault="00730DF9" w:rsidP="00CF2B38">
      <w:pPr>
        <w:ind w:right="-50" w:firstLine="720"/>
        <w:rPr>
          <w:rFonts w:cs="Arial"/>
          <w:szCs w:val="24"/>
          <w:lang w:val="id-ID"/>
        </w:rPr>
      </w:pPr>
    </w:p>
    <w:p w:rsidR="00370DA3" w:rsidRPr="00440D86" w:rsidRDefault="00370DA3" w:rsidP="00CF2B38">
      <w:pPr>
        <w:ind w:right="-50" w:firstLine="720"/>
        <w:rPr>
          <w:rFonts w:cs="Arial"/>
          <w:szCs w:val="24"/>
          <w:lang w:val="id-ID"/>
        </w:rPr>
      </w:pPr>
      <w:r w:rsidRPr="00440D86">
        <w:rPr>
          <w:rFonts w:cs="Arial"/>
          <w:szCs w:val="24"/>
          <w:lang w:val="id-ID"/>
        </w:rPr>
        <w:t>Standar pendidikan dokter spesialis orthopaedi dan traumatologi ini merupakan standar umum dan dapat digunakan sebagai penjaga mutu dan sebagar landasan pengembangan berkesinambungan bagi semua penyelenggara program pendidikan dokter spesialis orthopaedi dan trauma</w:t>
      </w:r>
      <w:r w:rsidR="00DD7563" w:rsidRPr="00440D86">
        <w:rPr>
          <w:rFonts w:cs="Arial"/>
          <w:szCs w:val="24"/>
          <w:lang w:val="id-ID"/>
        </w:rPr>
        <w:t>tologi di Indonesia</w:t>
      </w:r>
      <w:r w:rsidRPr="00440D86">
        <w:rPr>
          <w:rFonts w:cs="Arial"/>
          <w:szCs w:val="24"/>
          <w:lang w:val="id-ID"/>
        </w:rPr>
        <w:t xml:space="preserve">. Penerapan standar ini diharapkan dapat menyeragamkan luaran pendidikan masing-masing program pendidikan dokter spesialis orthopaedi dan </w:t>
      </w:r>
      <w:r w:rsidRPr="00440D86">
        <w:rPr>
          <w:rFonts w:cs="Arial"/>
          <w:szCs w:val="24"/>
          <w:lang w:val="id-ID"/>
        </w:rPr>
        <w:lastRenderedPageBreak/>
        <w:t xml:space="preserve">traumatologi. Hal ini menjadi penting karena sesuai dengan harapan semua penduduk Indonesia mendapat pelayanan yang memenuhi standar dan berkualitas. </w:t>
      </w:r>
    </w:p>
    <w:p w:rsidR="00370DA3" w:rsidRPr="00440D86" w:rsidRDefault="00370DA3" w:rsidP="00CF2B38">
      <w:pPr>
        <w:ind w:right="-50"/>
        <w:jc w:val="center"/>
        <w:rPr>
          <w:rFonts w:cs="Arial"/>
          <w:b/>
          <w:sz w:val="28"/>
          <w:szCs w:val="28"/>
          <w:lang w:val="id-ID"/>
        </w:rPr>
      </w:pPr>
    </w:p>
    <w:p w:rsidR="00730DF9" w:rsidRPr="00440D86" w:rsidRDefault="00730DF9" w:rsidP="00CF2B38">
      <w:pPr>
        <w:ind w:right="-50" w:firstLine="720"/>
        <w:rPr>
          <w:rFonts w:cs="Arial"/>
          <w:bCs/>
          <w:iCs/>
          <w:szCs w:val="24"/>
          <w:lang w:val="id-ID"/>
        </w:rPr>
      </w:pPr>
      <w:r w:rsidRPr="00440D86">
        <w:rPr>
          <w:rFonts w:cs="Arial"/>
          <w:bCs/>
          <w:iCs/>
          <w:szCs w:val="24"/>
        </w:rPr>
        <w:t xml:space="preserve">Program studi yang bermutu memiliki sistem pengelolaan lulusan yang baik sehingga mampu menjadikannya sebagai </w:t>
      </w:r>
      <w:r w:rsidRPr="00440D86">
        <w:rPr>
          <w:rFonts w:cs="Arial"/>
          <w:bCs/>
          <w:i/>
          <w:iCs/>
          <w:szCs w:val="24"/>
        </w:rPr>
        <w:t>human capital</w:t>
      </w:r>
      <w:r w:rsidRPr="00440D86">
        <w:rPr>
          <w:rFonts w:cs="Arial"/>
          <w:bCs/>
          <w:iCs/>
          <w:szCs w:val="24"/>
        </w:rPr>
        <w:t xml:space="preserve"> bagi </w:t>
      </w:r>
      <w:r w:rsidR="00E6775D" w:rsidRPr="00440D86">
        <w:rPr>
          <w:rFonts w:eastAsia="Calibri" w:cs="Arial"/>
          <w:szCs w:val="24"/>
        </w:rPr>
        <w:t xml:space="preserve">prodi dokter spesialis orthopaedi dan traumatologi </w:t>
      </w:r>
      <w:r w:rsidRPr="00440D86">
        <w:rPr>
          <w:rFonts w:cs="Arial"/>
          <w:bCs/>
          <w:iCs/>
          <w:szCs w:val="24"/>
        </w:rPr>
        <w:t>yang bersangkutan.</w:t>
      </w:r>
    </w:p>
    <w:p w:rsidR="00730DF9" w:rsidRPr="00440D86" w:rsidRDefault="00730DF9" w:rsidP="00CF2B38">
      <w:pPr>
        <w:ind w:right="-50"/>
        <w:rPr>
          <w:rFonts w:cs="Arial"/>
          <w:bCs/>
          <w:iCs/>
          <w:szCs w:val="24"/>
          <w:lang w:val="id-ID"/>
        </w:rPr>
      </w:pPr>
    </w:p>
    <w:p w:rsidR="00730DF9" w:rsidRPr="00440D86" w:rsidRDefault="00730DF9" w:rsidP="00CF2B38">
      <w:pPr>
        <w:ind w:right="-50"/>
        <w:rPr>
          <w:rFonts w:cs="Arial"/>
          <w:bCs/>
          <w:iCs/>
          <w:szCs w:val="24"/>
          <w:lang w:val="id-ID"/>
        </w:rPr>
      </w:pPr>
    </w:p>
    <w:p w:rsidR="00682824" w:rsidRPr="00440D86" w:rsidRDefault="00682824" w:rsidP="00CF2B38">
      <w:pPr>
        <w:ind w:right="-50"/>
        <w:rPr>
          <w:rFonts w:cs="Arial"/>
          <w:bCs/>
          <w:iCs/>
          <w:szCs w:val="24"/>
          <w:lang w:val="id-ID"/>
        </w:rPr>
      </w:pPr>
    </w:p>
    <w:p w:rsidR="00730DF9" w:rsidRPr="00440D86" w:rsidRDefault="00730DF9" w:rsidP="00CF2B38">
      <w:pPr>
        <w:numPr>
          <w:ilvl w:val="0"/>
          <w:numId w:val="10"/>
        </w:numPr>
        <w:ind w:left="360" w:right="-50"/>
        <w:rPr>
          <w:rFonts w:cs="Arial"/>
          <w:b/>
          <w:szCs w:val="24"/>
          <w:lang w:val="id-ID"/>
        </w:rPr>
      </w:pPr>
      <w:r w:rsidRPr="00440D86">
        <w:rPr>
          <w:rFonts w:cs="Arial"/>
          <w:b/>
          <w:szCs w:val="24"/>
          <w:lang w:val="id-ID"/>
        </w:rPr>
        <w:t>Persyaratan Calon Peserta</w:t>
      </w:r>
    </w:p>
    <w:p w:rsidR="00730DF9" w:rsidRPr="00440D86" w:rsidRDefault="00730DF9" w:rsidP="00CF2B38">
      <w:pPr>
        <w:ind w:right="-50"/>
        <w:rPr>
          <w:rFonts w:cs="Arial"/>
          <w:b/>
          <w:szCs w:val="24"/>
          <w:lang w:val="id-ID"/>
        </w:rPr>
      </w:pPr>
    </w:p>
    <w:p w:rsidR="00730DF9" w:rsidRPr="00440D86" w:rsidRDefault="00730DF9" w:rsidP="00CF2B38">
      <w:pPr>
        <w:autoSpaceDE w:val="0"/>
        <w:autoSpaceDN w:val="0"/>
        <w:adjustRightInd w:val="0"/>
        <w:ind w:right="-50"/>
        <w:jc w:val="left"/>
        <w:rPr>
          <w:rFonts w:cs="Arial"/>
          <w:szCs w:val="24"/>
        </w:rPr>
      </w:pPr>
      <w:r w:rsidRPr="00440D86">
        <w:rPr>
          <w:rFonts w:cs="Arial"/>
          <w:szCs w:val="24"/>
        </w:rPr>
        <w:t>1. Dokter Umum</w:t>
      </w:r>
    </w:p>
    <w:p w:rsidR="00730DF9" w:rsidRPr="00440D86" w:rsidRDefault="00730DF9" w:rsidP="00CF2B38">
      <w:pPr>
        <w:numPr>
          <w:ilvl w:val="0"/>
          <w:numId w:val="19"/>
        </w:numPr>
        <w:autoSpaceDE w:val="0"/>
        <w:autoSpaceDN w:val="0"/>
        <w:adjustRightInd w:val="0"/>
        <w:ind w:right="-50"/>
        <w:jc w:val="left"/>
        <w:rPr>
          <w:rFonts w:cs="Arial"/>
          <w:szCs w:val="24"/>
          <w:lang w:val="fi-FI"/>
        </w:rPr>
      </w:pPr>
      <w:r w:rsidRPr="00440D86">
        <w:rPr>
          <w:rFonts w:cs="Arial"/>
          <w:szCs w:val="24"/>
          <w:lang w:val="fi-FI"/>
        </w:rPr>
        <w:t>Umur maksimal 35 tahun saat memulai pendidikan</w:t>
      </w:r>
    </w:p>
    <w:p w:rsidR="00730DF9" w:rsidRPr="00440D86" w:rsidRDefault="00730DF9" w:rsidP="00CF2B38">
      <w:pPr>
        <w:numPr>
          <w:ilvl w:val="0"/>
          <w:numId w:val="19"/>
        </w:numPr>
        <w:autoSpaceDE w:val="0"/>
        <w:autoSpaceDN w:val="0"/>
        <w:adjustRightInd w:val="0"/>
        <w:ind w:right="-50"/>
        <w:jc w:val="left"/>
        <w:rPr>
          <w:rFonts w:cs="Arial"/>
          <w:szCs w:val="24"/>
          <w:lang w:val="fi-FI"/>
        </w:rPr>
      </w:pPr>
      <w:r w:rsidRPr="00440D86">
        <w:rPr>
          <w:rFonts w:cs="Arial"/>
          <w:szCs w:val="24"/>
          <w:lang w:val="fi-FI"/>
        </w:rPr>
        <w:t>Memiliki sertifikat ATLS yang masih berlaku</w:t>
      </w:r>
    </w:p>
    <w:p w:rsidR="00730DF9" w:rsidRPr="00440D86" w:rsidRDefault="00730DF9" w:rsidP="00CF2B38">
      <w:pPr>
        <w:numPr>
          <w:ilvl w:val="0"/>
          <w:numId w:val="19"/>
        </w:numPr>
        <w:autoSpaceDE w:val="0"/>
        <w:autoSpaceDN w:val="0"/>
        <w:adjustRightInd w:val="0"/>
        <w:ind w:right="-50"/>
        <w:jc w:val="left"/>
        <w:rPr>
          <w:rFonts w:cs="Arial"/>
          <w:szCs w:val="24"/>
          <w:lang w:val="fi-FI"/>
        </w:rPr>
      </w:pPr>
      <w:r w:rsidRPr="00440D86">
        <w:rPr>
          <w:rFonts w:cs="Arial"/>
          <w:szCs w:val="24"/>
          <w:lang w:val="fi-FI"/>
        </w:rPr>
        <w:t>Sehat jasmani dan rohani yang dinyatakan dari instansi pemerintah</w:t>
      </w:r>
    </w:p>
    <w:p w:rsidR="00730DF9" w:rsidRPr="00440D86" w:rsidRDefault="00DD7563" w:rsidP="00CF2B38">
      <w:pPr>
        <w:numPr>
          <w:ilvl w:val="0"/>
          <w:numId w:val="19"/>
        </w:numPr>
        <w:autoSpaceDE w:val="0"/>
        <w:autoSpaceDN w:val="0"/>
        <w:adjustRightInd w:val="0"/>
        <w:ind w:right="-50"/>
        <w:jc w:val="left"/>
        <w:rPr>
          <w:rFonts w:cs="Arial"/>
          <w:szCs w:val="24"/>
          <w:lang w:val="it-IT"/>
        </w:rPr>
      </w:pPr>
      <w:r w:rsidRPr="00440D86">
        <w:rPr>
          <w:rFonts w:cs="Arial"/>
          <w:szCs w:val="24"/>
          <w:lang w:val="it-IT"/>
        </w:rPr>
        <w:t>Mempunyai IPK minimal 2.</w:t>
      </w:r>
      <w:r w:rsidRPr="00440D86">
        <w:rPr>
          <w:rFonts w:cs="Arial"/>
          <w:szCs w:val="24"/>
          <w:lang w:val="id-ID"/>
        </w:rPr>
        <w:t>75</w:t>
      </w:r>
    </w:p>
    <w:p w:rsidR="00730DF9" w:rsidRPr="00440D86" w:rsidRDefault="00730DF9" w:rsidP="00CF2B38">
      <w:pPr>
        <w:numPr>
          <w:ilvl w:val="0"/>
          <w:numId w:val="19"/>
        </w:numPr>
        <w:autoSpaceDE w:val="0"/>
        <w:autoSpaceDN w:val="0"/>
        <w:adjustRightInd w:val="0"/>
        <w:ind w:right="-50"/>
        <w:jc w:val="left"/>
        <w:rPr>
          <w:rFonts w:cs="Arial"/>
          <w:szCs w:val="24"/>
          <w:lang w:val="it-IT"/>
        </w:rPr>
      </w:pPr>
      <w:r w:rsidRPr="00440D86">
        <w:rPr>
          <w:rFonts w:cs="Arial"/>
          <w:szCs w:val="24"/>
          <w:lang w:val="it-IT"/>
        </w:rPr>
        <w:t>Memiliki surat tanda registrasi (STR)</w:t>
      </w:r>
    </w:p>
    <w:p w:rsidR="00730DF9" w:rsidRPr="00440D86" w:rsidRDefault="00730DF9" w:rsidP="00CF2B38">
      <w:pPr>
        <w:numPr>
          <w:ilvl w:val="0"/>
          <w:numId w:val="19"/>
        </w:numPr>
        <w:autoSpaceDE w:val="0"/>
        <w:autoSpaceDN w:val="0"/>
        <w:adjustRightInd w:val="0"/>
        <w:ind w:right="-50"/>
        <w:jc w:val="left"/>
        <w:rPr>
          <w:rFonts w:cs="Arial"/>
          <w:szCs w:val="24"/>
          <w:lang w:val="it-IT"/>
        </w:rPr>
      </w:pPr>
      <w:r w:rsidRPr="00440D86">
        <w:rPr>
          <w:rFonts w:cs="Arial"/>
          <w:szCs w:val="24"/>
          <w:lang w:val="it-IT"/>
        </w:rPr>
        <w:t>Meniiliki TOEFL institusi minimal 500</w:t>
      </w:r>
    </w:p>
    <w:p w:rsidR="00730DF9" w:rsidRPr="00440D86" w:rsidRDefault="00730DF9" w:rsidP="00CF2B38">
      <w:pPr>
        <w:numPr>
          <w:ilvl w:val="0"/>
          <w:numId w:val="19"/>
        </w:numPr>
        <w:autoSpaceDE w:val="0"/>
        <w:autoSpaceDN w:val="0"/>
        <w:adjustRightInd w:val="0"/>
        <w:ind w:right="-50"/>
        <w:jc w:val="left"/>
        <w:rPr>
          <w:rFonts w:cs="Arial"/>
          <w:szCs w:val="24"/>
          <w:lang w:val="it-IT"/>
        </w:rPr>
      </w:pPr>
      <w:r w:rsidRPr="00440D86">
        <w:rPr>
          <w:rFonts w:cs="Arial"/>
          <w:szCs w:val="24"/>
          <w:lang w:val="it-IT"/>
        </w:rPr>
        <w:t>Dokter Umum WNA harus memenuhi persyaratan khusus dari kolegium</w:t>
      </w:r>
    </w:p>
    <w:p w:rsidR="00730DF9" w:rsidRPr="00440D86" w:rsidRDefault="00730DF9" w:rsidP="00CF2B38">
      <w:pPr>
        <w:autoSpaceDE w:val="0"/>
        <w:autoSpaceDN w:val="0"/>
        <w:adjustRightInd w:val="0"/>
        <w:ind w:right="-50"/>
        <w:jc w:val="left"/>
        <w:rPr>
          <w:rFonts w:cs="Arial"/>
          <w:szCs w:val="24"/>
          <w:lang w:val="it-IT"/>
        </w:rPr>
      </w:pPr>
    </w:p>
    <w:p w:rsidR="00730DF9" w:rsidRPr="00440D86" w:rsidRDefault="00730DF9" w:rsidP="00CF2B38">
      <w:pPr>
        <w:autoSpaceDE w:val="0"/>
        <w:autoSpaceDN w:val="0"/>
        <w:adjustRightInd w:val="0"/>
        <w:ind w:right="-50"/>
        <w:jc w:val="left"/>
        <w:rPr>
          <w:rFonts w:cs="Arial"/>
          <w:szCs w:val="24"/>
          <w:lang w:val="it-IT"/>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2. Dokter spesialis bedah, dengan syarat :</w:t>
      </w:r>
    </w:p>
    <w:p w:rsidR="00730DF9" w:rsidRPr="00440D86" w:rsidRDefault="00730DF9" w:rsidP="00CF2B38">
      <w:pPr>
        <w:numPr>
          <w:ilvl w:val="0"/>
          <w:numId w:val="20"/>
        </w:numPr>
        <w:autoSpaceDE w:val="0"/>
        <w:autoSpaceDN w:val="0"/>
        <w:adjustRightInd w:val="0"/>
        <w:ind w:right="-50"/>
        <w:jc w:val="left"/>
        <w:rPr>
          <w:rFonts w:cs="Arial"/>
          <w:szCs w:val="24"/>
          <w:lang w:val="it-IT"/>
        </w:rPr>
      </w:pPr>
      <w:r w:rsidRPr="00440D86">
        <w:rPr>
          <w:rFonts w:cs="Arial"/>
          <w:szCs w:val="24"/>
          <w:lang w:val="it-IT"/>
        </w:rPr>
        <w:t>Dokter spesialis bedah dikirim institusi pendidikan yang belum mempunyai spesialis ilmu orthopaedi dan traumatologi</w:t>
      </w:r>
    </w:p>
    <w:p w:rsidR="00730DF9" w:rsidRPr="00440D86" w:rsidRDefault="00730DF9" w:rsidP="00CF2B38">
      <w:pPr>
        <w:numPr>
          <w:ilvl w:val="0"/>
          <w:numId w:val="20"/>
        </w:numPr>
        <w:autoSpaceDE w:val="0"/>
        <w:autoSpaceDN w:val="0"/>
        <w:adjustRightInd w:val="0"/>
        <w:ind w:right="-50"/>
        <w:jc w:val="left"/>
        <w:rPr>
          <w:rFonts w:cs="Arial"/>
          <w:szCs w:val="24"/>
          <w:lang w:val="it-IT"/>
        </w:rPr>
      </w:pPr>
      <w:r w:rsidRPr="00440D86">
        <w:rPr>
          <w:rFonts w:cs="Arial"/>
          <w:szCs w:val="24"/>
          <w:lang w:val="it-IT"/>
        </w:rPr>
        <w:t>Membuat pernyataan hanya a</w:t>
      </w:r>
      <w:r w:rsidR="00E6775D" w:rsidRPr="00440D86">
        <w:rPr>
          <w:rFonts w:cs="Arial"/>
          <w:szCs w:val="24"/>
          <w:lang w:val="it-IT"/>
        </w:rPr>
        <w:t>kan melakukan tindakan di bidan</w:t>
      </w:r>
      <w:r w:rsidR="00E6775D" w:rsidRPr="00440D86">
        <w:rPr>
          <w:rFonts w:cs="Arial"/>
          <w:szCs w:val="24"/>
          <w:lang w:val="id-ID"/>
        </w:rPr>
        <w:t>g</w:t>
      </w:r>
      <w:r w:rsidRPr="00440D86">
        <w:rPr>
          <w:rFonts w:cs="Arial"/>
          <w:szCs w:val="24"/>
          <w:lang w:val="it-IT"/>
        </w:rPr>
        <w:t xml:space="preserve"> ilmu orthopaedi dan traumatologi setelah selesai masa pendidikan sesuai dengan STR ilmu Orthopaedi dan Traumatologi</w:t>
      </w:r>
    </w:p>
    <w:p w:rsidR="00730DF9" w:rsidRPr="00440D86" w:rsidRDefault="00730DF9" w:rsidP="00CF2B38">
      <w:pPr>
        <w:numPr>
          <w:ilvl w:val="0"/>
          <w:numId w:val="20"/>
        </w:numPr>
        <w:autoSpaceDE w:val="0"/>
        <w:autoSpaceDN w:val="0"/>
        <w:adjustRightInd w:val="0"/>
        <w:ind w:right="-50"/>
        <w:jc w:val="left"/>
        <w:rPr>
          <w:rFonts w:cs="Arial"/>
          <w:szCs w:val="24"/>
          <w:lang w:val="it-IT"/>
        </w:rPr>
      </w:pPr>
      <w:r w:rsidRPr="00440D86">
        <w:rPr>
          <w:rFonts w:cs="Arial"/>
          <w:szCs w:val="24"/>
          <w:lang w:val="it-IT"/>
        </w:rPr>
        <w:t>Usia maksimal 40 tahun pada saat memulai pendidikan ilmu orthopaedi dan traumatologi</w:t>
      </w:r>
    </w:p>
    <w:p w:rsidR="00730DF9" w:rsidRPr="00440D86" w:rsidRDefault="00730DF9" w:rsidP="00CF2B38">
      <w:pPr>
        <w:numPr>
          <w:ilvl w:val="0"/>
          <w:numId w:val="20"/>
        </w:numPr>
        <w:autoSpaceDE w:val="0"/>
        <w:autoSpaceDN w:val="0"/>
        <w:adjustRightInd w:val="0"/>
        <w:ind w:right="-50"/>
        <w:jc w:val="left"/>
        <w:rPr>
          <w:rFonts w:cs="Arial"/>
          <w:szCs w:val="24"/>
          <w:lang w:val="it-IT"/>
        </w:rPr>
      </w:pPr>
      <w:r w:rsidRPr="00440D86">
        <w:rPr>
          <w:rFonts w:cs="Arial"/>
          <w:szCs w:val="24"/>
          <w:lang w:val="it-IT"/>
        </w:rPr>
        <w:t>Klausul 2 adalah klausul peralihan selama kebutuhan SpOT belum terpenuhi</w:t>
      </w:r>
    </w:p>
    <w:p w:rsidR="00730DF9" w:rsidRPr="00440D86" w:rsidRDefault="00730DF9" w:rsidP="00CF2B38">
      <w:pPr>
        <w:autoSpaceDE w:val="0"/>
        <w:autoSpaceDN w:val="0"/>
        <w:adjustRightInd w:val="0"/>
        <w:ind w:right="-50"/>
        <w:jc w:val="left"/>
        <w:rPr>
          <w:rFonts w:cs="Arial"/>
          <w:szCs w:val="24"/>
          <w:lang w:val="it-IT"/>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 xml:space="preserve">3. Dokter alih </w:t>
      </w:r>
      <w:r w:rsidR="00E6775D" w:rsidRPr="00440D86">
        <w:rPr>
          <w:rFonts w:cs="Arial"/>
          <w:szCs w:val="24"/>
          <w:lang w:val="id-ID"/>
        </w:rPr>
        <w:t xml:space="preserve">program pendidikan dokter spesialis orthopaedi dan traumatologi </w:t>
      </w:r>
    </w:p>
    <w:p w:rsidR="00730DF9" w:rsidRPr="00440D86" w:rsidRDefault="00730DF9" w:rsidP="00CF2B38">
      <w:pPr>
        <w:autoSpaceDE w:val="0"/>
        <w:autoSpaceDN w:val="0"/>
        <w:adjustRightInd w:val="0"/>
        <w:ind w:right="-50"/>
        <w:rPr>
          <w:rFonts w:cs="Arial"/>
          <w:szCs w:val="24"/>
          <w:lang w:val="id-ID"/>
        </w:rPr>
      </w:pPr>
      <w:r w:rsidRPr="00440D86">
        <w:rPr>
          <w:rFonts w:cs="Arial"/>
          <w:szCs w:val="24"/>
          <w:lang w:val="it-IT"/>
        </w:rPr>
        <w:t xml:space="preserve">Pengertian : lalah dokter peserta </w:t>
      </w:r>
      <w:r w:rsidR="00E6775D" w:rsidRPr="00440D86">
        <w:rPr>
          <w:rFonts w:cs="Arial"/>
          <w:szCs w:val="24"/>
          <w:lang w:val="id-ID"/>
        </w:rPr>
        <w:t xml:space="preserve">program pendidikan dokter spesialis orthopaedi dan traumatologi </w:t>
      </w:r>
      <w:r w:rsidRPr="00440D86">
        <w:rPr>
          <w:rFonts w:cs="Arial"/>
          <w:szCs w:val="24"/>
          <w:lang w:val="it-IT"/>
        </w:rPr>
        <w:t xml:space="preserve">di salah satu </w:t>
      </w:r>
      <w:r w:rsidR="00E6775D" w:rsidRPr="00440D86">
        <w:rPr>
          <w:rFonts w:cs="Arial"/>
          <w:szCs w:val="24"/>
          <w:lang w:val="it-IT"/>
        </w:rPr>
        <w:t xml:space="preserve">prodi dokter spesialis orthopaedi dan traumatologi </w:t>
      </w:r>
      <w:r w:rsidRPr="00440D86">
        <w:rPr>
          <w:rFonts w:cs="Arial"/>
          <w:szCs w:val="24"/>
          <w:lang w:val="it-IT"/>
        </w:rPr>
        <w:t xml:space="preserve">yang akan pindah ke </w:t>
      </w:r>
      <w:r w:rsidR="00E6775D" w:rsidRPr="00440D86">
        <w:rPr>
          <w:rFonts w:cs="Arial"/>
          <w:szCs w:val="24"/>
          <w:lang w:val="it-IT"/>
        </w:rPr>
        <w:t xml:space="preserve">prodi dokter spesialis orthopaedi dan traumatologi </w:t>
      </w:r>
      <w:r w:rsidRPr="00440D86">
        <w:rPr>
          <w:rFonts w:cs="Arial"/>
          <w:szCs w:val="24"/>
          <w:lang w:val="it-IT"/>
        </w:rPr>
        <w:t>lain.</w:t>
      </w: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jc w:val="left"/>
        <w:rPr>
          <w:rFonts w:cs="Arial"/>
          <w:szCs w:val="24"/>
          <w:lang w:val="sv-SE"/>
        </w:rPr>
      </w:pPr>
      <w:r w:rsidRPr="00440D86">
        <w:rPr>
          <w:rFonts w:cs="Arial"/>
          <w:szCs w:val="24"/>
          <w:lang w:val="sv-SE"/>
        </w:rPr>
        <w:t>Syarat :</w:t>
      </w:r>
    </w:p>
    <w:p w:rsidR="00730DF9" w:rsidRPr="00440D86" w:rsidRDefault="00730DF9" w:rsidP="00CF2B38">
      <w:pPr>
        <w:numPr>
          <w:ilvl w:val="0"/>
          <w:numId w:val="4"/>
        </w:numPr>
        <w:autoSpaceDE w:val="0"/>
        <w:autoSpaceDN w:val="0"/>
        <w:adjustRightInd w:val="0"/>
        <w:ind w:right="-50"/>
        <w:jc w:val="left"/>
        <w:rPr>
          <w:rFonts w:cs="Arial"/>
          <w:szCs w:val="24"/>
          <w:lang w:val="sv-SE"/>
        </w:rPr>
      </w:pPr>
      <w:r w:rsidRPr="00440D86">
        <w:rPr>
          <w:rFonts w:cs="Arial"/>
          <w:szCs w:val="24"/>
          <w:lang w:val="sv-SE"/>
        </w:rPr>
        <w:t xml:space="preserve">Mendapat persetujuan dari </w:t>
      </w:r>
      <w:r w:rsidR="00E6775D" w:rsidRPr="00440D86">
        <w:rPr>
          <w:rFonts w:cs="Arial"/>
          <w:szCs w:val="24"/>
          <w:lang w:val="sv-SE"/>
        </w:rPr>
        <w:t>prodi dokter spesialis orthopaedi dan traumatologi asal dan Kolegium</w:t>
      </w:r>
      <w:r w:rsidR="00E6775D" w:rsidRPr="00440D86">
        <w:rPr>
          <w:rFonts w:cs="Arial"/>
          <w:szCs w:val="24"/>
          <w:lang w:val="id-ID"/>
        </w:rPr>
        <w:t xml:space="preserve"> Orthopaedi dan Traumatologi Indonesia</w:t>
      </w:r>
    </w:p>
    <w:p w:rsidR="00730DF9" w:rsidRPr="00440D86" w:rsidRDefault="00730DF9" w:rsidP="00CF2B38">
      <w:pPr>
        <w:numPr>
          <w:ilvl w:val="0"/>
          <w:numId w:val="4"/>
        </w:numPr>
        <w:autoSpaceDE w:val="0"/>
        <w:autoSpaceDN w:val="0"/>
        <w:adjustRightInd w:val="0"/>
        <w:ind w:right="-50"/>
        <w:jc w:val="left"/>
        <w:rPr>
          <w:rFonts w:cs="Arial"/>
          <w:szCs w:val="24"/>
          <w:lang w:val="sv-SE"/>
        </w:rPr>
      </w:pPr>
      <w:r w:rsidRPr="00440D86">
        <w:rPr>
          <w:rFonts w:cs="Arial"/>
          <w:szCs w:val="24"/>
          <w:lang w:val="sv-SE"/>
        </w:rPr>
        <w:t xml:space="preserve">Memenuhi persyaratan-persyaratan </w:t>
      </w:r>
      <w:r w:rsidR="00E6775D" w:rsidRPr="00440D86">
        <w:rPr>
          <w:rFonts w:cs="Arial"/>
          <w:szCs w:val="24"/>
          <w:lang w:val="sv-SE"/>
        </w:rPr>
        <w:t xml:space="preserve">prodi dokter spesialis orthopaedi dan traumatologi </w:t>
      </w:r>
      <w:r w:rsidRPr="00440D86">
        <w:rPr>
          <w:rFonts w:cs="Arial"/>
          <w:szCs w:val="24"/>
          <w:lang w:val="sv-SE"/>
        </w:rPr>
        <w:t>yang dituju</w:t>
      </w:r>
    </w:p>
    <w:p w:rsidR="00730DF9" w:rsidRPr="00440D86" w:rsidRDefault="00730DF9" w:rsidP="00CF2B38">
      <w:pPr>
        <w:numPr>
          <w:ilvl w:val="0"/>
          <w:numId w:val="4"/>
        </w:numPr>
        <w:autoSpaceDE w:val="0"/>
        <w:autoSpaceDN w:val="0"/>
        <w:adjustRightInd w:val="0"/>
        <w:ind w:right="-50"/>
        <w:jc w:val="left"/>
        <w:rPr>
          <w:rFonts w:cs="Arial"/>
          <w:szCs w:val="24"/>
          <w:lang w:val="sv-SE"/>
        </w:rPr>
      </w:pPr>
      <w:r w:rsidRPr="00440D86">
        <w:rPr>
          <w:rFonts w:cs="Arial"/>
          <w:szCs w:val="24"/>
          <w:lang w:val="sv-SE"/>
        </w:rPr>
        <w:t>Usia maksimal 37 tahun</w:t>
      </w:r>
    </w:p>
    <w:p w:rsidR="00730DF9" w:rsidRPr="00440D86" w:rsidRDefault="00730DF9" w:rsidP="00CF2B38">
      <w:pPr>
        <w:numPr>
          <w:ilvl w:val="0"/>
          <w:numId w:val="4"/>
        </w:numPr>
        <w:autoSpaceDE w:val="0"/>
        <w:autoSpaceDN w:val="0"/>
        <w:adjustRightInd w:val="0"/>
        <w:ind w:right="-50"/>
        <w:jc w:val="left"/>
        <w:rPr>
          <w:rFonts w:cs="Arial"/>
          <w:szCs w:val="24"/>
          <w:lang w:val="sv-SE"/>
        </w:rPr>
      </w:pPr>
      <w:r w:rsidRPr="00440D86">
        <w:rPr>
          <w:rFonts w:cs="Arial"/>
          <w:szCs w:val="24"/>
          <w:lang w:val="sv-SE"/>
        </w:rPr>
        <w:t>Sisa masa pendidikan tidak boleh melebihi sisa masa studi yang</w:t>
      </w:r>
    </w:p>
    <w:p w:rsidR="00730DF9" w:rsidRPr="00440D86" w:rsidRDefault="00442C7C" w:rsidP="00CF2B38">
      <w:pPr>
        <w:numPr>
          <w:ilvl w:val="0"/>
          <w:numId w:val="4"/>
        </w:numPr>
        <w:autoSpaceDE w:val="0"/>
        <w:autoSpaceDN w:val="0"/>
        <w:adjustRightInd w:val="0"/>
        <w:ind w:right="-50"/>
        <w:jc w:val="left"/>
        <w:rPr>
          <w:rFonts w:cs="Arial"/>
          <w:szCs w:val="24"/>
          <w:lang w:val="sv-SE"/>
        </w:rPr>
      </w:pPr>
      <w:r w:rsidRPr="00440D86">
        <w:rPr>
          <w:rFonts w:cs="Arial"/>
          <w:szCs w:val="24"/>
          <w:lang w:val="sv-SE"/>
        </w:rPr>
        <w:t>berlaku (n+</w:t>
      </w:r>
      <w:r w:rsidR="00730DF9" w:rsidRPr="00440D86">
        <w:rPr>
          <w:rFonts w:cs="Arial"/>
          <w:szCs w:val="24"/>
          <w:lang w:val="sv-SE"/>
        </w:rPr>
        <w:t>2)</w:t>
      </w: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E6775D" w:rsidP="00CF2B38">
      <w:pPr>
        <w:autoSpaceDE w:val="0"/>
        <w:autoSpaceDN w:val="0"/>
        <w:adjustRightInd w:val="0"/>
        <w:ind w:right="-50"/>
        <w:jc w:val="left"/>
        <w:rPr>
          <w:rFonts w:cs="Arial"/>
          <w:szCs w:val="24"/>
          <w:lang w:val="sv-SE"/>
        </w:rPr>
      </w:pPr>
      <w:r w:rsidRPr="00440D86">
        <w:rPr>
          <w:rFonts w:cs="Arial"/>
          <w:szCs w:val="24"/>
          <w:lang w:val="sv-SE"/>
        </w:rPr>
        <w:t xml:space="preserve">4. Dokter </w:t>
      </w:r>
      <w:r w:rsidR="00682824" w:rsidRPr="00440D86">
        <w:rPr>
          <w:rFonts w:cs="Arial"/>
          <w:szCs w:val="24"/>
          <w:lang w:val="sv-SE"/>
        </w:rPr>
        <w:t>alih prodi dokter spesialis orthopaedi dan traumatologi luar negeri</w:t>
      </w:r>
    </w:p>
    <w:p w:rsidR="00730DF9" w:rsidRPr="00440D86" w:rsidRDefault="00730DF9" w:rsidP="00CF2B38">
      <w:pPr>
        <w:autoSpaceDE w:val="0"/>
        <w:autoSpaceDN w:val="0"/>
        <w:adjustRightInd w:val="0"/>
        <w:ind w:left="993" w:right="-50" w:hanging="993"/>
        <w:jc w:val="left"/>
        <w:rPr>
          <w:rFonts w:cs="Arial"/>
          <w:szCs w:val="24"/>
          <w:lang w:val="id-ID"/>
        </w:rPr>
      </w:pPr>
      <w:r w:rsidRPr="00440D86">
        <w:rPr>
          <w:rFonts w:cs="Arial"/>
          <w:szCs w:val="24"/>
          <w:lang w:val="sv-SE"/>
        </w:rPr>
        <w:lastRenderedPageBreak/>
        <w:t xml:space="preserve">Pengertian: lalah Dokter WNI yang akan pindah tempat program pendidikan lOT dari luar Indonesia pindah ke </w:t>
      </w:r>
      <w:r w:rsidR="00E6775D" w:rsidRPr="00440D86">
        <w:rPr>
          <w:rFonts w:cs="Arial"/>
          <w:szCs w:val="24"/>
          <w:lang w:val="sv-SE"/>
        </w:rPr>
        <w:t xml:space="preserve">prodi dokter spesialis orthopaedi dan traumatologi </w:t>
      </w:r>
      <w:r w:rsidRPr="00440D86">
        <w:rPr>
          <w:rFonts w:cs="Arial"/>
          <w:szCs w:val="24"/>
          <w:lang w:val="sv-SE"/>
        </w:rPr>
        <w:t>Indonesia y</w:t>
      </w:r>
      <w:r w:rsidR="00E6775D" w:rsidRPr="00440D86">
        <w:rPr>
          <w:rFonts w:cs="Arial"/>
          <w:szCs w:val="24"/>
          <w:lang w:val="sv-SE"/>
        </w:rPr>
        <w:t xml:space="preserve">ang sudah disetujui Kolegium </w:t>
      </w:r>
      <w:r w:rsidR="00E6775D" w:rsidRPr="00440D86">
        <w:rPr>
          <w:rFonts w:cs="Arial"/>
          <w:szCs w:val="24"/>
          <w:lang w:val="id-ID"/>
        </w:rPr>
        <w:t>Orthopaedi dan Traumatologi Indonesia</w:t>
      </w:r>
    </w:p>
    <w:p w:rsidR="00730DF9" w:rsidRPr="00440D86" w:rsidRDefault="00730DF9" w:rsidP="00CF2B38">
      <w:pPr>
        <w:autoSpaceDE w:val="0"/>
        <w:autoSpaceDN w:val="0"/>
        <w:adjustRightInd w:val="0"/>
        <w:ind w:right="-50"/>
        <w:jc w:val="left"/>
        <w:rPr>
          <w:rFonts w:cs="Arial"/>
          <w:szCs w:val="24"/>
          <w:lang w:val="fi-FI"/>
        </w:rPr>
      </w:pPr>
      <w:r w:rsidRPr="00440D86">
        <w:rPr>
          <w:rFonts w:cs="Arial"/>
          <w:szCs w:val="24"/>
          <w:lang w:val="fi-FI"/>
        </w:rPr>
        <w:t>Syarat:</w:t>
      </w:r>
    </w:p>
    <w:p w:rsidR="00730DF9" w:rsidRPr="00440D86" w:rsidRDefault="00730DF9" w:rsidP="00CF2B38">
      <w:pPr>
        <w:autoSpaceDE w:val="0"/>
        <w:autoSpaceDN w:val="0"/>
        <w:adjustRightInd w:val="0"/>
        <w:ind w:left="364" w:right="-50"/>
        <w:jc w:val="left"/>
        <w:rPr>
          <w:rFonts w:cs="Arial"/>
          <w:szCs w:val="24"/>
          <w:lang w:val="fi-FI"/>
        </w:rPr>
      </w:pPr>
      <w:r w:rsidRPr="00440D86">
        <w:rPr>
          <w:rFonts w:cs="Arial"/>
          <w:szCs w:val="24"/>
          <w:lang w:val="fi-FI"/>
        </w:rPr>
        <w:t>a. Mengikuti syarat  1 dan lulus seleksi penerimaan</w:t>
      </w:r>
    </w:p>
    <w:p w:rsidR="00730DF9" w:rsidRPr="00440D86" w:rsidRDefault="00730DF9" w:rsidP="00CF2B38">
      <w:pPr>
        <w:autoSpaceDE w:val="0"/>
        <w:autoSpaceDN w:val="0"/>
        <w:adjustRightInd w:val="0"/>
        <w:ind w:left="364" w:right="-50"/>
        <w:jc w:val="left"/>
        <w:rPr>
          <w:rFonts w:cs="Arial"/>
          <w:szCs w:val="24"/>
          <w:lang w:val="fi-FI"/>
        </w:rPr>
      </w:pPr>
      <w:r w:rsidRPr="00440D86">
        <w:rPr>
          <w:rFonts w:cs="Arial"/>
          <w:szCs w:val="24"/>
          <w:lang w:val="fi-FI"/>
        </w:rPr>
        <w:t xml:space="preserve">b. Harus mengikuti test penempatan oleh </w:t>
      </w:r>
      <w:r w:rsidR="00E6775D" w:rsidRPr="00440D86">
        <w:rPr>
          <w:rFonts w:cs="Arial"/>
          <w:szCs w:val="24"/>
          <w:lang w:val="fi-FI"/>
        </w:rPr>
        <w:t xml:space="preserve">prodi dokter spesialis orthopaedi dan traumatologi </w:t>
      </w:r>
    </w:p>
    <w:p w:rsidR="00730DF9" w:rsidRPr="00440D86" w:rsidRDefault="00730DF9" w:rsidP="00CF2B38">
      <w:pPr>
        <w:autoSpaceDE w:val="0"/>
        <w:autoSpaceDN w:val="0"/>
        <w:adjustRightInd w:val="0"/>
        <w:ind w:right="-50"/>
        <w:jc w:val="left"/>
        <w:rPr>
          <w:rFonts w:cs="Arial"/>
          <w:szCs w:val="24"/>
          <w:lang w:val="fi-FI"/>
        </w:rPr>
      </w:pPr>
    </w:p>
    <w:p w:rsidR="00730DF9" w:rsidRPr="00440D86" w:rsidRDefault="00730DF9" w:rsidP="00CF2B38">
      <w:pPr>
        <w:autoSpaceDE w:val="0"/>
        <w:autoSpaceDN w:val="0"/>
        <w:adjustRightInd w:val="0"/>
        <w:ind w:right="-50"/>
        <w:jc w:val="left"/>
        <w:rPr>
          <w:rFonts w:cs="Arial"/>
          <w:bCs/>
          <w:szCs w:val="24"/>
          <w:lang w:val="fi-FI"/>
        </w:rPr>
      </w:pPr>
      <w:r w:rsidRPr="00440D86">
        <w:rPr>
          <w:rFonts w:cs="Arial"/>
          <w:szCs w:val="24"/>
          <w:lang w:val="fi-FI"/>
        </w:rPr>
        <w:t xml:space="preserve">5.  </w:t>
      </w:r>
      <w:r w:rsidR="00682824" w:rsidRPr="00440D86">
        <w:rPr>
          <w:rFonts w:cs="Arial"/>
          <w:bCs/>
          <w:szCs w:val="24"/>
          <w:lang w:val="fi-FI"/>
        </w:rPr>
        <w:t xml:space="preserve">Dokter </w:t>
      </w:r>
      <w:r w:rsidR="00682824" w:rsidRPr="00440D86">
        <w:rPr>
          <w:rFonts w:cs="Arial"/>
          <w:bCs/>
          <w:szCs w:val="24"/>
          <w:lang w:val="id-ID"/>
        </w:rPr>
        <w:t>a</w:t>
      </w:r>
      <w:r w:rsidRPr="00440D86">
        <w:rPr>
          <w:rFonts w:cs="Arial"/>
          <w:bCs/>
          <w:szCs w:val="24"/>
          <w:lang w:val="fi-FI"/>
        </w:rPr>
        <w:t>daptasi</w:t>
      </w:r>
    </w:p>
    <w:p w:rsidR="00730DF9" w:rsidRPr="00440D86" w:rsidRDefault="00730DF9" w:rsidP="00CF2B38">
      <w:pPr>
        <w:autoSpaceDE w:val="0"/>
        <w:autoSpaceDN w:val="0"/>
        <w:adjustRightInd w:val="0"/>
        <w:ind w:left="993" w:right="-50" w:hanging="993"/>
        <w:rPr>
          <w:rFonts w:cs="Arial"/>
          <w:szCs w:val="24"/>
          <w:lang w:val="fi-FI"/>
        </w:rPr>
      </w:pPr>
      <w:r w:rsidRPr="00440D86">
        <w:rPr>
          <w:rFonts w:cs="Arial"/>
          <w:szCs w:val="24"/>
          <w:lang w:val="fi-FI"/>
        </w:rPr>
        <w:t>Pengertian: Dokter Spesialis Orthopaedi &amp; Traumatologi</w:t>
      </w:r>
      <w:r w:rsidR="00E6775D" w:rsidRPr="00440D86">
        <w:rPr>
          <w:rFonts w:cs="Arial"/>
          <w:szCs w:val="24"/>
          <w:lang w:val="fi-FI"/>
        </w:rPr>
        <w:t xml:space="preserve"> yang telah lulus pendidikan</w:t>
      </w:r>
      <w:r w:rsidR="00E6775D" w:rsidRPr="00440D86">
        <w:rPr>
          <w:rFonts w:cs="Arial"/>
          <w:szCs w:val="24"/>
          <w:lang w:val="id-ID"/>
        </w:rPr>
        <w:t xml:space="preserve"> dokter spesialis orthopaedi dan traumatologi</w:t>
      </w:r>
      <w:r w:rsidRPr="00440D86">
        <w:rPr>
          <w:rFonts w:cs="Arial"/>
          <w:szCs w:val="24"/>
          <w:lang w:val="fi-FI"/>
        </w:rPr>
        <w:t xml:space="preserve"> di </w:t>
      </w:r>
      <w:r w:rsidR="00E6775D" w:rsidRPr="00440D86">
        <w:rPr>
          <w:rFonts w:cs="Arial"/>
          <w:szCs w:val="24"/>
          <w:lang w:val="fi-FI"/>
        </w:rPr>
        <w:t xml:space="preserve">prodi dokter spesialis orthopaedi dan traumatologi </w:t>
      </w:r>
      <w:r w:rsidRPr="00440D86">
        <w:rPr>
          <w:rFonts w:cs="Arial"/>
          <w:szCs w:val="24"/>
          <w:lang w:val="fi-FI"/>
        </w:rPr>
        <w:t xml:space="preserve">luar negeri yang diakui oleh </w:t>
      </w:r>
      <w:r w:rsidR="00E6775D" w:rsidRPr="00440D86">
        <w:rPr>
          <w:rFonts w:cs="Arial"/>
          <w:szCs w:val="24"/>
          <w:lang w:val="fi-FI"/>
        </w:rPr>
        <w:t xml:space="preserve">Kolegium Orthopaedi dan Traumatologi Indonesia </w:t>
      </w:r>
      <w:r w:rsidRPr="00440D86">
        <w:rPr>
          <w:rFonts w:cs="Arial"/>
          <w:szCs w:val="24"/>
          <w:lang w:val="fi-FI"/>
        </w:rPr>
        <w:t>dan ingin bekerja/praktek di Indonesia.</w:t>
      </w:r>
    </w:p>
    <w:p w:rsidR="00730DF9" w:rsidRPr="00440D86" w:rsidRDefault="00730DF9" w:rsidP="00CF2B38">
      <w:pPr>
        <w:autoSpaceDE w:val="0"/>
        <w:autoSpaceDN w:val="0"/>
        <w:adjustRightInd w:val="0"/>
        <w:ind w:right="-50"/>
        <w:jc w:val="left"/>
        <w:rPr>
          <w:rFonts w:cs="Arial"/>
          <w:szCs w:val="24"/>
          <w:lang w:val="fi-FI"/>
        </w:rPr>
      </w:pPr>
      <w:r w:rsidRPr="00440D86">
        <w:rPr>
          <w:rFonts w:cs="Arial"/>
          <w:szCs w:val="24"/>
          <w:lang w:val="fi-FI"/>
        </w:rPr>
        <w:t>Syarat:</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Mampu berbahasa Indonesia dengan baik dan benar yang dinyatakan oleh Institusi yang berwenang</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 xml:space="preserve">Membuat lamaran tertulis ke </w:t>
      </w:r>
      <w:r w:rsidR="00E6775D" w:rsidRPr="00440D86">
        <w:rPr>
          <w:rFonts w:cs="Arial"/>
          <w:szCs w:val="24"/>
          <w:lang w:val="fi-FI"/>
        </w:rPr>
        <w:t xml:space="preserve">Kolegium Orthopaedi dan Traumatologi Indonesia </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Harus mengikuti test dan lulus seleksi penerimaan</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 xml:space="preserve">Harus mengikuti test penempatan oleh </w:t>
      </w:r>
      <w:r w:rsidR="00E6775D" w:rsidRPr="00440D86">
        <w:rPr>
          <w:rFonts w:cs="Arial"/>
          <w:szCs w:val="24"/>
          <w:lang w:val="fi-FI"/>
        </w:rPr>
        <w:t xml:space="preserve">prodi dokter spesialis orthopaedi dan traumatologi </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Mengikuti masa adaptasi minimal 12 bulan (2 semester)</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 xml:space="preserve">Harus memenuhi persyaratan sesuai dengan syarat kelulusan yang ditentukan oleh </w:t>
      </w:r>
      <w:r w:rsidR="00E6775D" w:rsidRPr="00440D86">
        <w:rPr>
          <w:rFonts w:cs="Arial"/>
          <w:szCs w:val="24"/>
          <w:lang w:val="fi-FI"/>
        </w:rPr>
        <w:t xml:space="preserve">prodi dokter spesialis orthopaedi dan traumatologi </w:t>
      </w:r>
      <w:r w:rsidRPr="00440D86">
        <w:rPr>
          <w:rFonts w:cs="Arial"/>
          <w:szCs w:val="24"/>
          <w:lang w:val="fi-FI"/>
        </w:rPr>
        <w:t>Indonesia.</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Mempunyai STR Dokter Umum yang masih berlaku</w:t>
      </w:r>
    </w:p>
    <w:p w:rsidR="00730DF9" w:rsidRPr="00440D86" w:rsidRDefault="00730DF9" w:rsidP="00CF2B38">
      <w:pPr>
        <w:numPr>
          <w:ilvl w:val="0"/>
          <w:numId w:val="5"/>
        </w:numPr>
        <w:autoSpaceDE w:val="0"/>
        <w:autoSpaceDN w:val="0"/>
        <w:adjustRightInd w:val="0"/>
        <w:ind w:right="-50"/>
        <w:jc w:val="left"/>
        <w:rPr>
          <w:rFonts w:cs="Arial"/>
          <w:szCs w:val="24"/>
          <w:lang w:val="fi-FI"/>
        </w:rPr>
      </w:pPr>
      <w:r w:rsidRPr="00440D86">
        <w:rPr>
          <w:rFonts w:cs="Arial"/>
          <w:szCs w:val="24"/>
          <w:lang w:val="fi-FI"/>
        </w:rPr>
        <w:t>Usia maksimal 45 tahun</w:t>
      </w:r>
    </w:p>
    <w:p w:rsidR="00730DF9" w:rsidRPr="00440D86" w:rsidRDefault="00730DF9" w:rsidP="00CF2B38">
      <w:pPr>
        <w:autoSpaceDE w:val="0"/>
        <w:autoSpaceDN w:val="0"/>
        <w:adjustRightInd w:val="0"/>
        <w:ind w:left="360" w:right="-50"/>
        <w:jc w:val="left"/>
        <w:rPr>
          <w:rFonts w:cs="Arial"/>
          <w:szCs w:val="24"/>
          <w:lang w:val="fi-FI"/>
        </w:rPr>
      </w:pP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Seluruh peserta didik menyatakan kesediaan ditempatkan di seluruh tempat Indonesia dengan arahan penempatan dari Kolegium IImu Orthopaedi dan Traumatologi / organisasi  selama kurun waktu tertentu.</w:t>
      </w:r>
    </w:p>
    <w:p w:rsidR="00730DF9" w:rsidRPr="00440D86" w:rsidRDefault="00730DF9" w:rsidP="00CF2B38">
      <w:pPr>
        <w:ind w:right="-50"/>
        <w:rPr>
          <w:rFonts w:cs="Arial"/>
          <w:b/>
          <w:szCs w:val="24"/>
          <w:lang w:val="id-ID"/>
        </w:rPr>
      </w:pPr>
    </w:p>
    <w:p w:rsidR="00730DF9" w:rsidRPr="00440D86" w:rsidRDefault="00730DF9" w:rsidP="00CF2B38">
      <w:pPr>
        <w:numPr>
          <w:ilvl w:val="0"/>
          <w:numId w:val="10"/>
        </w:numPr>
        <w:ind w:left="360" w:right="-50"/>
        <w:rPr>
          <w:rFonts w:cs="Arial"/>
          <w:b/>
          <w:szCs w:val="24"/>
          <w:lang w:val="id-ID"/>
        </w:rPr>
      </w:pPr>
      <w:r w:rsidRPr="00440D86">
        <w:rPr>
          <w:rFonts w:cs="Arial"/>
          <w:b/>
          <w:szCs w:val="24"/>
          <w:lang w:val="id-ID"/>
        </w:rPr>
        <w:t>Proses Seleksi</w:t>
      </w:r>
    </w:p>
    <w:p w:rsidR="00730DF9" w:rsidRPr="00440D86" w:rsidRDefault="00730DF9" w:rsidP="00CF2B38">
      <w:pPr>
        <w:ind w:right="-50"/>
        <w:rPr>
          <w:rFonts w:cs="Arial"/>
          <w:b/>
          <w:szCs w:val="24"/>
          <w:lang w:val="id-ID"/>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1. Sistem Penerimaan Peserta Didik</w:t>
      </w: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 xml:space="preserve">Tujuan: Menentukan calon yang akan diterima dalam suatu </w:t>
      </w:r>
      <w:r w:rsidR="00E6775D" w:rsidRPr="00440D86">
        <w:rPr>
          <w:rFonts w:cs="Arial"/>
          <w:szCs w:val="24"/>
          <w:lang w:val="it-IT"/>
        </w:rPr>
        <w:t xml:space="preserve">prodi dokter spesialis orthopaedi dan traumatologi </w:t>
      </w: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Cara:</w:t>
      </w:r>
    </w:p>
    <w:p w:rsidR="00730DF9" w:rsidRPr="00440D86" w:rsidRDefault="00730DF9" w:rsidP="00CF2B38">
      <w:pPr>
        <w:autoSpaceDE w:val="0"/>
        <w:autoSpaceDN w:val="0"/>
        <w:adjustRightInd w:val="0"/>
        <w:ind w:right="-50"/>
        <w:jc w:val="left"/>
        <w:rPr>
          <w:rFonts w:cs="Arial"/>
          <w:szCs w:val="24"/>
          <w:lang w:val="id-ID"/>
        </w:rPr>
      </w:pPr>
      <w:r w:rsidRPr="00440D86">
        <w:rPr>
          <w:rFonts w:cs="Arial"/>
          <w:szCs w:val="24"/>
          <w:lang w:val="it-IT"/>
        </w:rPr>
        <w:t>a. Seleksi dilakukan dengan cara tulisan maupun wawancara dengan memperhatikan :</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it-IT"/>
        </w:rPr>
        <w:t>Penampilan calon (sikap)</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it-IT"/>
        </w:rPr>
        <w:t>kemampuan berkomunikasi dalam bahasa Indonesia dan Inggris</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sv-SE"/>
        </w:rPr>
        <w:t>Pandangan calon terhadap etika kedokteran</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sv-SE"/>
        </w:rPr>
        <w:t>Motivasi</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sv-SE"/>
        </w:rPr>
        <w:t>Pengalaman kerja</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sv-SE"/>
        </w:rPr>
        <w:lastRenderedPageBreak/>
        <w:t>Kemampuan pengenalan masalah kesehatan dan IImu pengetahuan yang mutahir di bidang Ilmu Orthopaedi dan Traumatologi</w:t>
      </w:r>
    </w:p>
    <w:p w:rsidR="00730DF9" w:rsidRPr="00440D86" w:rsidRDefault="00730DF9" w:rsidP="00CF2B38">
      <w:pPr>
        <w:numPr>
          <w:ilvl w:val="0"/>
          <w:numId w:val="21"/>
        </w:numPr>
        <w:autoSpaceDE w:val="0"/>
        <w:autoSpaceDN w:val="0"/>
        <w:adjustRightInd w:val="0"/>
        <w:ind w:right="-50"/>
        <w:jc w:val="left"/>
        <w:rPr>
          <w:rFonts w:cs="Arial"/>
          <w:szCs w:val="24"/>
          <w:lang w:val="id-ID"/>
        </w:rPr>
      </w:pPr>
      <w:r w:rsidRPr="00440D86">
        <w:rPr>
          <w:rFonts w:cs="Arial"/>
          <w:szCs w:val="24"/>
          <w:lang w:val="sv-SE"/>
        </w:rPr>
        <w:t>Kemampuan ilmiah bidang IImu Orthopaedi dan Traumatologi</w:t>
      </w:r>
    </w:p>
    <w:p w:rsidR="00730DF9" w:rsidRPr="00440D86" w:rsidRDefault="00730DF9" w:rsidP="00CF2B38">
      <w:pPr>
        <w:numPr>
          <w:ilvl w:val="0"/>
          <w:numId w:val="21"/>
        </w:numPr>
        <w:autoSpaceDE w:val="0"/>
        <w:autoSpaceDN w:val="0"/>
        <w:adjustRightInd w:val="0"/>
        <w:ind w:right="-50"/>
        <w:jc w:val="left"/>
        <w:rPr>
          <w:rFonts w:cs="Arial"/>
          <w:szCs w:val="24"/>
          <w:lang w:val="sv-SE"/>
        </w:rPr>
      </w:pPr>
      <w:r w:rsidRPr="00440D86">
        <w:rPr>
          <w:rFonts w:cs="Arial"/>
          <w:szCs w:val="24"/>
          <w:lang w:val="sv-SE"/>
        </w:rPr>
        <w:t>Wawasan nasional dan Internasional</w:t>
      </w: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szCs w:val="24"/>
          <w:lang w:val="sv-SE"/>
        </w:rPr>
      </w:pPr>
      <w:r w:rsidRPr="00440D86">
        <w:rPr>
          <w:rFonts w:cs="Arial"/>
          <w:szCs w:val="24"/>
          <w:lang w:val="sv-SE"/>
        </w:rPr>
        <w:t>b. Psikotest dan Psikometrik test (MMP</w:t>
      </w:r>
      <w:r w:rsidRPr="00440D86">
        <w:rPr>
          <w:rFonts w:cs="Arial"/>
          <w:szCs w:val="24"/>
          <w:lang w:val="id-ID"/>
        </w:rPr>
        <w:t>I</w:t>
      </w:r>
      <w:r w:rsidRPr="00440D86">
        <w:rPr>
          <w:rFonts w:cs="Arial"/>
          <w:szCs w:val="24"/>
          <w:lang w:val="sv-SE"/>
        </w:rPr>
        <w:t>)</w:t>
      </w: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szCs w:val="24"/>
          <w:lang w:val="sv-SE"/>
        </w:rPr>
      </w:pPr>
      <w:r w:rsidRPr="00440D86">
        <w:rPr>
          <w:rFonts w:cs="Arial"/>
          <w:szCs w:val="24"/>
          <w:lang w:val="sv-SE"/>
        </w:rPr>
        <w:t xml:space="preserve">2. Pelaksanaan </w:t>
      </w:r>
    </w:p>
    <w:p w:rsidR="00730DF9" w:rsidRPr="00440D86" w:rsidRDefault="00730DF9" w:rsidP="00CF2B38">
      <w:pPr>
        <w:autoSpaceDE w:val="0"/>
        <w:autoSpaceDN w:val="0"/>
        <w:adjustRightInd w:val="0"/>
        <w:ind w:right="-50" w:firstLine="720"/>
        <w:rPr>
          <w:rFonts w:cs="Arial"/>
          <w:szCs w:val="24"/>
          <w:lang w:val="sv-SE"/>
        </w:rPr>
      </w:pPr>
      <w:r w:rsidRPr="00440D86">
        <w:rPr>
          <w:rFonts w:cs="Arial"/>
          <w:szCs w:val="24"/>
          <w:lang w:val="sv-SE"/>
        </w:rPr>
        <w:t xml:space="preserve">Seleksi dilaksanakan oleh </w:t>
      </w:r>
      <w:r w:rsidR="00E6775D" w:rsidRPr="00440D86">
        <w:rPr>
          <w:rFonts w:cs="Arial"/>
          <w:szCs w:val="24"/>
          <w:lang w:val="sv-SE"/>
        </w:rPr>
        <w:t>prodi dokter spesialis orthopaedi dan traumatologi dan dipimpin oleh Ketuaprodi dokter spesialis orthopaedi dan traumatolog</w:t>
      </w:r>
      <w:r w:rsidR="00E6775D" w:rsidRPr="00440D86">
        <w:rPr>
          <w:rFonts w:cs="Arial"/>
          <w:szCs w:val="24"/>
          <w:lang w:val="id-ID"/>
        </w:rPr>
        <w:t>i</w:t>
      </w:r>
      <w:r w:rsidRPr="00440D86">
        <w:rPr>
          <w:rFonts w:cs="Arial"/>
          <w:szCs w:val="24"/>
          <w:lang w:val="sv-SE"/>
        </w:rPr>
        <w:t xml:space="preserve">. Keputusan hasil seleksi penerimaan ditentukan oleh </w:t>
      </w:r>
      <w:r w:rsidR="00E6775D" w:rsidRPr="00440D86">
        <w:rPr>
          <w:rFonts w:cs="Arial"/>
          <w:szCs w:val="24"/>
          <w:lang w:val="sv-SE"/>
        </w:rPr>
        <w:t xml:space="preserve">prodi dokter spesialis orthopaedi dan traumatologi </w:t>
      </w:r>
      <w:r w:rsidRPr="00440D86">
        <w:rPr>
          <w:rFonts w:cs="Arial"/>
          <w:szCs w:val="24"/>
          <w:lang w:val="sv-SE"/>
        </w:rPr>
        <w:t xml:space="preserve">dan diumumkan oleh Fakultas Kedokteran. </w:t>
      </w:r>
      <w:r w:rsidR="00E6775D" w:rsidRPr="00440D86">
        <w:rPr>
          <w:rFonts w:cs="Arial"/>
          <w:szCs w:val="24"/>
          <w:lang w:val="id-ID"/>
        </w:rPr>
        <w:t>P</w:t>
      </w:r>
      <w:r w:rsidR="00E6775D" w:rsidRPr="00440D86">
        <w:rPr>
          <w:rFonts w:cs="Arial"/>
          <w:szCs w:val="24"/>
          <w:lang w:val="sv-SE"/>
        </w:rPr>
        <w:t xml:space="preserve">rodi dokter spesialis orthopaedi dan traumatologi </w:t>
      </w:r>
      <w:r w:rsidRPr="00440D86">
        <w:rPr>
          <w:rFonts w:cs="Arial"/>
          <w:szCs w:val="24"/>
          <w:lang w:val="sv-SE"/>
        </w:rPr>
        <w:t>wajib melaporkan seluruh</w:t>
      </w:r>
      <w:r w:rsidR="00AF1955" w:rsidRPr="00440D86">
        <w:rPr>
          <w:rFonts w:cs="Arial"/>
          <w:szCs w:val="24"/>
          <w:lang w:val="sv-SE"/>
        </w:rPr>
        <w:t xml:space="preserve"> hasil seleksi ke Kolegium</w:t>
      </w:r>
      <w:r w:rsidRPr="00440D86">
        <w:rPr>
          <w:rFonts w:cs="Arial"/>
          <w:szCs w:val="24"/>
          <w:lang w:val="sv-SE"/>
        </w:rPr>
        <w:t>Orthopaedi dan Traumatologi</w:t>
      </w:r>
      <w:r w:rsidR="00AF1955" w:rsidRPr="00440D86">
        <w:rPr>
          <w:rFonts w:cs="Arial"/>
          <w:szCs w:val="24"/>
          <w:lang w:val="id-ID"/>
        </w:rPr>
        <w:t xml:space="preserve"> Indonesia</w:t>
      </w:r>
      <w:r w:rsidRPr="00440D86">
        <w:rPr>
          <w:rFonts w:cs="Arial"/>
          <w:szCs w:val="24"/>
          <w:lang w:val="sv-SE"/>
        </w:rPr>
        <w:t>.</w:t>
      </w: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sv-SE"/>
        </w:rPr>
        <w:t>C</w:t>
      </w:r>
      <w:r w:rsidR="00AF1955" w:rsidRPr="00440D86">
        <w:rPr>
          <w:rFonts w:cs="Arial"/>
          <w:szCs w:val="24"/>
          <w:lang w:val="sv-SE"/>
        </w:rPr>
        <w:t xml:space="preserve">alon </w:t>
      </w:r>
      <w:r w:rsidR="00AF1955" w:rsidRPr="00440D86">
        <w:rPr>
          <w:rFonts w:cs="Arial"/>
          <w:szCs w:val="24"/>
          <w:lang w:val="id-ID"/>
        </w:rPr>
        <w:t xml:space="preserve">peserta didik </w:t>
      </w:r>
      <w:r w:rsidRPr="00440D86">
        <w:rPr>
          <w:rFonts w:cs="Arial"/>
          <w:szCs w:val="24"/>
          <w:lang w:val="sv-SE"/>
        </w:rPr>
        <w:t>yang tidak lulus seleksi pe</w:t>
      </w:r>
      <w:r w:rsidR="00AF1955" w:rsidRPr="00440D86">
        <w:rPr>
          <w:rFonts w:cs="Arial"/>
          <w:szCs w:val="24"/>
          <w:lang w:val="sv-SE"/>
        </w:rPr>
        <w:t xml:space="preserve">nerimaan di salah satu </w:t>
      </w:r>
      <w:r w:rsidR="00AF1955" w:rsidRPr="00440D86">
        <w:rPr>
          <w:rFonts w:cs="Arial"/>
          <w:szCs w:val="24"/>
          <w:lang w:val="id-ID"/>
        </w:rPr>
        <w:t>p</w:t>
      </w:r>
      <w:r w:rsidR="00AF1955" w:rsidRPr="00440D86">
        <w:rPr>
          <w:rFonts w:cs="Arial"/>
          <w:szCs w:val="24"/>
          <w:lang w:val="sv-SE"/>
        </w:rPr>
        <w:t xml:space="preserve">rodi dokter spesialis orthopaedi dan traumatologi </w:t>
      </w:r>
      <w:r w:rsidRPr="00440D86">
        <w:rPr>
          <w:rFonts w:cs="Arial"/>
          <w:szCs w:val="24"/>
          <w:lang w:val="sv-SE"/>
        </w:rPr>
        <w:t xml:space="preserve">masih diberikan kesempatan 1 kali ujian penerimaan </w:t>
      </w:r>
      <w:r w:rsidR="00E6775D" w:rsidRPr="00440D86">
        <w:rPr>
          <w:rFonts w:cs="Arial"/>
          <w:szCs w:val="24"/>
          <w:lang w:val="sv-SE"/>
        </w:rPr>
        <w:t xml:space="preserve">prodi dokter spesialis orthopaedi dan traumatologi </w:t>
      </w:r>
      <w:r w:rsidRPr="00440D86">
        <w:rPr>
          <w:rFonts w:cs="Arial"/>
          <w:szCs w:val="24"/>
          <w:lang w:val="sv-SE"/>
        </w:rPr>
        <w:t xml:space="preserve">baik di </w:t>
      </w:r>
      <w:r w:rsidR="00E6775D" w:rsidRPr="00440D86">
        <w:rPr>
          <w:rFonts w:cs="Arial"/>
          <w:szCs w:val="24"/>
          <w:lang w:val="sv-SE"/>
        </w:rPr>
        <w:t xml:space="preserve">prodi dokter spesialis orthopaedi dan traumatologi </w:t>
      </w:r>
      <w:r w:rsidRPr="00440D86">
        <w:rPr>
          <w:rFonts w:cs="Arial"/>
          <w:szCs w:val="24"/>
          <w:lang w:val="sv-SE"/>
        </w:rPr>
        <w:t xml:space="preserve">yang sama maupun yang lain dengan syarat melampirkan surat keterangan dari </w:t>
      </w:r>
      <w:r w:rsidR="00E6775D" w:rsidRPr="00440D86">
        <w:rPr>
          <w:rFonts w:cs="Arial"/>
          <w:szCs w:val="24"/>
          <w:lang w:val="sv-SE"/>
        </w:rPr>
        <w:t xml:space="preserve">prodi dokter spesialis orthopaedi dan traumatologi </w:t>
      </w:r>
      <w:r w:rsidRPr="00440D86">
        <w:rPr>
          <w:rFonts w:cs="Arial"/>
          <w:szCs w:val="24"/>
          <w:lang w:val="sv-SE"/>
        </w:rPr>
        <w:t>sebelumnya.</w:t>
      </w:r>
    </w:p>
    <w:p w:rsidR="00730DF9" w:rsidRPr="00440D86" w:rsidRDefault="00730DF9" w:rsidP="00CF2B38">
      <w:pPr>
        <w:autoSpaceDE w:val="0"/>
        <w:autoSpaceDN w:val="0"/>
        <w:adjustRightInd w:val="0"/>
        <w:ind w:right="-50" w:firstLine="360"/>
        <w:rPr>
          <w:rFonts w:eastAsia="Calibri" w:cs="Arial"/>
          <w:szCs w:val="24"/>
        </w:rPr>
      </w:pPr>
    </w:p>
    <w:p w:rsidR="00730DF9" w:rsidRPr="00440D86" w:rsidRDefault="00730DF9" w:rsidP="00CF2B38">
      <w:pPr>
        <w:autoSpaceDE w:val="0"/>
        <w:autoSpaceDN w:val="0"/>
        <w:adjustRightInd w:val="0"/>
        <w:ind w:right="-50"/>
        <w:rPr>
          <w:rFonts w:eastAsia="Calibri" w:cs="Arial"/>
          <w:szCs w:val="24"/>
          <w:lang w:val="id-ID"/>
        </w:rPr>
      </w:pPr>
      <w:r w:rsidRPr="00440D86">
        <w:rPr>
          <w:rFonts w:eastAsia="Calibri" w:cs="Arial"/>
          <w:szCs w:val="24"/>
        </w:rPr>
        <w:t xml:space="preserve">Rasio dosen dan peserta </w:t>
      </w:r>
      <w:r w:rsidR="00682824" w:rsidRPr="00440D86">
        <w:rPr>
          <w:rFonts w:eastAsia="Calibri" w:cs="Arial"/>
          <w:szCs w:val="24"/>
          <w:lang w:val="id-ID"/>
        </w:rPr>
        <w:t>didik</w:t>
      </w:r>
      <w:r w:rsidRPr="00440D86">
        <w:rPr>
          <w:rFonts w:eastAsia="Calibri" w:cs="Arial"/>
          <w:szCs w:val="24"/>
        </w:rPr>
        <w:t xml:space="preserve"> yang baik untuk </w:t>
      </w:r>
      <w:r w:rsidR="00E6775D" w:rsidRPr="00440D86">
        <w:rPr>
          <w:rFonts w:eastAsia="Calibri" w:cs="Arial"/>
          <w:szCs w:val="24"/>
        </w:rPr>
        <w:t xml:space="preserve">prodi dokter spesialis orthopaedi dan traumatologi </w:t>
      </w:r>
      <w:r w:rsidRPr="00440D86">
        <w:rPr>
          <w:rFonts w:eastAsia="Calibri" w:cs="Arial"/>
          <w:szCs w:val="24"/>
          <w:lang w:val="id-ID"/>
        </w:rPr>
        <w:t>sesuai rumus:</w:t>
      </w:r>
    </w:p>
    <w:p w:rsidR="00730DF9" w:rsidRPr="00440D86" w:rsidRDefault="00730DF9" w:rsidP="00CF2B38">
      <w:pPr>
        <w:autoSpaceDE w:val="0"/>
        <w:autoSpaceDN w:val="0"/>
        <w:adjustRightInd w:val="0"/>
        <w:ind w:right="-50"/>
        <w:rPr>
          <w:rFonts w:eastAsia="Calibri" w:cs="Arial"/>
          <w:szCs w:val="24"/>
          <w:lang w:val="id-ID"/>
        </w:rPr>
      </w:pPr>
    </w:p>
    <w:tbl>
      <w:tblPr>
        <w:tblW w:w="9409" w:type="dxa"/>
        <w:jc w:val="center"/>
        <w:tblLook w:val="04A0" w:firstRow="1" w:lastRow="0" w:firstColumn="1" w:lastColumn="0" w:noHBand="0" w:noVBand="1"/>
      </w:tblPr>
      <w:tblGrid>
        <w:gridCol w:w="3808"/>
        <w:gridCol w:w="661"/>
        <w:gridCol w:w="4940"/>
      </w:tblGrid>
      <w:tr w:rsidR="00440D86" w:rsidRPr="00440D86" w:rsidTr="00DC3E47">
        <w:trPr>
          <w:trHeight w:val="448"/>
          <w:jc w:val="center"/>
        </w:trPr>
        <w:tc>
          <w:tcPr>
            <w:tcW w:w="3808" w:type="dxa"/>
            <w:tcBorders>
              <w:bottom w:val="single" w:sz="4" w:space="0" w:color="auto"/>
            </w:tcBorders>
            <w:vAlign w:val="center"/>
          </w:tcPr>
          <w:p w:rsidR="00730DF9" w:rsidRPr="00440D86" w:rsidRDefault="00730DF9" w:rsidP="00CF2B38">
            <w:pPr>
              <w:autoSpaceDE w:val="0"/>
              <w:autoSpaceDN w:val="0"/>
              <w:adjustRightInd w:val="0"/>
              <w:ind w:right="-50"/>
              <w:jc w:val="center"/>
              <w:rPr>
                <w:rFonts w:eastAsia="Calibri" w:cs="Arial"/>
                <w:szCs w:val="24"/>
                <w:lang w:val="id-ID"/>
              </w:rPr>
            </w:pPr>
            <w:r w:rsidRPr="00440D86">
              <w:rPr>
                <w:rFonts w:eastAsia="Calibri" w:cs="Arial"/>
                <w:szCs w:val="24"/>
                <w:lang w:val="id-ID"/>
              </w:rPr>
              <w:t>Jumlah staf pengajar x 3</w:t>
            </w:r>
          </w:p>
        </w:tc>
        <w:tc>
          <w:tcPr>
            <w:tcW w:w="661" w:type="dxa"/>
            <w:vMerge w:val="restart"/>
            <w:vAlign w:val="center"/>
          </w:tcPr>
          <w:p w:rsidR="00730DF9" w:rsidRPr="00440D86" w:rsidRDefault="00730DF9" w:rsidP="00CF2B38">
            <w:pPr>
              <w:autoSpaceDE w:val="0"/>
              <w:autoSpaceDN w:val="0"/>
              <w:adjustRightInd w:val="0"/>
              <w:ind w:right="-50"/>
              <w:jc w:val="center"/>
              <w:rPr>
                <w:rFonts w:eastAsia="Calibri" w:cs="Arial"/>
                <w:szCs w:val="24"/>
                <w:lang w:val="id-ID"/>
              </w:rPr>
            </w:pPr>
            <w:r w:rsidRPr="00440D86">
              <w:rPr>
                <w:rFonts w:eastAsia="Calibri" w:cs="Arial"/>
                <w:szCs w:val="24"/>
                <w:lang w:val="id-ID"/>
              </w:rPr>
              <w:t>=</w:t>
            </w:r>
          </w:p>
        </w:tc>
        <w:tc>
          <w:tcPr>
            <w:tcW w:w="4940" w:type="dxa"/>
            <w:vMerge w:val="restart"/>
            <w:vAlign w:val="center"/>
          </w:tcPr>
          <w:p w:rsidR="00730DF9" w:rsidRPr="00440D86" w:rsidRDefault="00730DF9" w:rsidP="00CF2B38">
            <w:pPr>
              <w:autoSpaceDE w:val="0"/>
              <w:autoSpaceDN w:val="0"/>
              <w:adjustRightInd w:val="0"/>
              <w:ind w:right="-50"/>
              <w:jc w:val="center"/>
              <w:rPr>
                <w:rFonts w:eastAsia="Calibri" w:cs="Arial"/>
                <w:szCs w:val="24"/>
                <w:lang w:val="id-ID"/>
              </w:rPr>
            </w:pPr>
            <w:r w:rsidRPr="00440D86">
              <w:rPr>
                <w:rFonts w:eastAsia="Calibri" w:cs="Arial"/>
                <w:szCs w:val="24"/>
                <w:lang w:val="id-ID"/>
              </w:rPr>
              <w:t>(maksimum peserta pendidikan yang diterima/semester)</w:t>
            </w:r>
          </w:p>
        </w:tc>
      </w:tr>
      <w:tr w:rsidR="00730DF9" w:rsidRPr="00440D86" w:rsidTr="00DC3E47">
        <w:trPr>
          <w:jc w:val="center"/>
        </w:trPr>
        <w:tc>
          <w:tcPr>
            <w:tcW w:w="3808" w:type="dxa"/>
            <w:tcBorders>
              <w:top w:val="single" w:sz="4" w:space="0" w:color="auto"/>
            </w:tcBorders>
            <w:vAlign w:val="center"/>
          </w:tcPr>
          <w:p w:rsidR="00730DF9" w:rsidRPr="00440D86" w:rsidRDefault="00730DF9" w:rsidP="00CF2B38">
            <w:pPr>
              <w:autoSpaceDE w:val="0"/>
              <w:autoSpaceDN w:val="0"/>
              <w:adjustRightInd w:val="0"/>
              <w:ind w:right="-50"/>
              <w:jc w:val="center"/>
              <w:rPr>
                <w:rFonts w:eastAsia="Calibri" w:cs="Arial"/>
                <w:szCs w:val="24"/>
                <w:lang w:val="id-ID"/>
              </w:rPr>
            </w:pPr>
            <w:r w:rsidRPr="00440D86">
              <w:rPr>
                <w:rFonts w:eastAsia="Calibri" w:cs="Arial"/>
                <w:szCs w:val="24"/>
                <w:lang w:val="id-ID"/>
              </w:rPr>
              <w:t>Masa studi</w:t>
            </w:r>
          </w:p>
        </w:tc>
        <w:tc>
          <w:tcPr>
            <w:tcW w:w="661" w:type="dxa"/>
            <w:vMerge/>
            <w:vAlign w:val="center"/>
          </w:tcPr>
          <w:p w:rsidR="00730DF9" w:rsidRPr="00440D86" w:rsidRDefault="00730DF9" w:rsidP="00CF2B38">
            <w:pPr>
              <w:autoSpaceDE w:val="0"/>
              <w:autoSpaceDN w:val="0"/>
              <w:adjustRightInd w:val="0"/>
              <w:ind w:right="-50"/>
              <w:jc w:val="center"/>
              <w:rPr>
                <w:rFonts w:eastAsia="Calibri" w:cs="Arial"/>
                <w:szCs w:val="24"/>
                <w:lang w:val="id-ID"/>
              </w:rPr>
            </w:pPr>
          </w:p>
        </w:tc>
        <w:tc>
          <w:tcPr>
            <w:tcW w:w="4940" w:type="dxa"/>
            <w:vMerge/>
            <w:vAlign w:val="center"/>
          </w:tcPr>
          <w:p w:rsidR="00730DF9" w:rsidRPr="00440D86" w:rsidRDefault="00730DF9" w:rsidP="00CF2B38">
            <w:pPr>
              <w:autoSpaceDE w:val="0"/>
              <w:autoSpaceDN w:val="0"/>
              <w:adjustRightInd w:val="0"/>
              <w:ind w:right="-50"/>
              <w:jc w:val="center"/>
              <w:rPr>
                <w:rFonts w:eastAsia="Calibri" w:cs="Arial"/>
                <w:szCs w:val="24"/>
                <w:lang w:val="id-ID"/>
              </w:rPr>
            </w:pPr>
          </w:p>
        </w:tc>
      </w:tr>
    </w:tbl>
    <w:p w:rsidR="00730DF9" w:rsidRPr="00440D86" w:rsidRDefault="00730DF9" w:rsidP="00CF2B38">
      <w:pPr>
        <w:ind w:right="-50"/>
        <w:rPr>
          <w:rFonts w:eastAsia="Calibri" w:cs="Arial"/>
          <w:szCs w:val="24"/>
          <w:u w:val="single"/>
          <w:lang w:val="id-ID"/>
        </w:rPr>
      </w:pPr>
    </w:p>
    <w:p w:rsidR="00730DF9" w:rsidRPr="00440D86" w:rsidRDefault="00730DF9" w:rsidP="00CF2B38">
      <w:pPr>
        <w:ind w:right="-50"/>
        <w:rPr>
          <w:rFonts w:cs="Arial"/>
          <w:b/>
          <w:bCs/>
          <w:iCs/>
          <w:szCs w:val="24"/>
          <w:lang w:val="id-ID"/>
        </w:rPr>
      </w:pPr>
      <w:r w:rsidRPr="00440D86">
        <w:rPr>
          <w:rFonts w:cs="Arial"/>
          <w:b/>
          <w:bCs/>
          <w:iCs/>
          <w:szCs w:val="24"/>
          <w:lang w:val="id-ID"/>
        </w:rPr>
        <w:t xml:space="preserve">Hak dan Kewajiban peserta </w:t>
      </w:r>
      <w:r w:rsidR="00682824" w:rsidRPr="00440D86">
        <w:rPr>
          <w:rFonts w:cs="Arial"/>
          <w:b/>
          <w:bCs/>
          <w:iCs/>
          <w:szCs w:val="24"/>
          <w:lang w:val="id-ID"/>
        </w:rPr>
        <w:t>didik</w:t>
      </w:r>
    </w:p>
    <w:p w:rsidR="00730DF9" w:rsidRPr="00440D86" w:rsidRDefault="00730DF9" w:rsidP="00CF2B38">
      <w:pPr>
        <w:ind w:right="-50"/>
        <w:rPr>
          <w:rFonts w:cs="Arial"/>
          <w:bCs/>
          <w:iCs/>
          <w:szCs w:val="24"/>
          <w:lang w:val="id-ID"/>
        </w:rPr>
      </w:pPr>
    </w:p>
    <w:p w:rsidR="00730DF9" w:rsidRPr="00440D86" w:rsidRDefault="00730DF9" w:rsidP="00CF2B38">
      <w:pPr>
        <w:pStyle w:val="ListParagraph"/>
        <w:spacing w:after="0"/>
        <w:ind w:left="0" w:right="-50"/>
        <w:rPr>
          <w:rFonts w:ascii="Arial" w:hAnsi="Arial" w:cs="Arial"/>
          <w:b/>
          <w:sz w:val="24"/>
          <w:szCs w:val="24"/>
          <w:lang w:val="id-ID"/>
        </w:rPr>
      </w:pPr>
    </w:p>
    <w:p w:rsidR="00730DF9" w:rsidRPr="00440D86" w:rsidRDefault="00730DF9" w:rsidP="00CF2B38">
      <w:pPr>
        <w:pStyle w:val="ListParagraph"/>
        <w:spacing w:after="0" w:line="240" w:lineRule="auto"/>
        <w:ind w:left="0" w:right="-50"/>
        <w:rPr>
          <w:rFonts w:ascii="Arial" w:hAnsi="Arial" w:cs="Arial"/>
          <w:b/>
          <w:sz w:val="24"/>
          <w:szCs w:val="24"/>
          <w:lang w:val="id-ID"/>
        </w:rPr>
      </w:pPr>
      <w:r w:rsidRPr="00440D86">
        <w:rPr>
          <w:rFonts w:ascii="Arial" w:hAnsi="Arial" w:cs="Arial"/>
          <w:b/>
          <w:sz w:val="24"/>
          <w:szCs w:val="24"/>
          <w:lang w:val="id-ID"/>
        </w:rPr>
        <w:t xml:space="preserve">I. </w:t>
      </w:r>
      <w:r w:rsidR="00682824" w:rsidRPr="00440D86">
        <w:rPr>
          <w:rFonts w:ascii="Arial" w:hAnsi="Arial" w:cs="Arial"/>
          <w:b/>
          <w:sz w:val="24"/>
          <w:szCs w:val="24"/>
        </w:rPr>
        <w:t>Hak  peserta</w:t>
      </w:r>
      <w:r w:rsidR="00682824" w:rsidRPr="00440D86">
        <w:rPr>
          <w:rFonts w:ascii="Arial" w:hAnsi="Arial" w:cs="Arial"/>
          <w:b/>
          <w:sz w:val="24"/>
          <w:szCs w:val="24"/>
          <w:lang w:val="id-ID"/>
        </w:rPr>
        <w:t>didik</w:t>
      </w:r>
    </w:p>
    <w:p w:rsidR="00730DF9" w:rsidRPr="00440D86" w:rsidRDefault="00730DF9" w:rsidP="00CF2B38">
      <w:pPr>
        <w:pStyle w:val="ListParagraph"/>
        <w:numPr>
          <w:ilvl w:val="0"/>
          <w:numId w:val="13"/>
        </w:numPr>
        <w:spacing w:after="0" w:line="240" w:lineRule="auto"/>
        <w:ind w:right="-50"/>
        <w:rPr>
          <w:rFonts w:ascii="Arial" w:hAnsi="Arial" w:cs="Arial"/>
          <w:sz w:val="24"/>
          <w:szCs w:val="24"/>
          <w:lang w:val="fi-FI"/>
        </w:rPr>
      </w:pPr>
      <w:r w:rsidRPr="00440D86">
        <w:rPr>
          <w:rFonts w:ascii="Arial" w:hAnsi="Arial" w:cs="Arial"/>
          <w:sz w:val="24"/>
          <w:szCs w:val="24"/>
          <w:lang w:val="fi-FI"/>
        </w:rPr>
        <w:t xml:space="preserve">Mendapatkan kesempatan yang sama selama proses pendidikan. </w:t>
      </w:r>
    </w:p>
    <w:p w:rsidR="00730DF9" w:rsidRPr="00440D86" w:rsidRDefault="00730DF9" w:rsidP="00CF2B38">
      <w:pPr>
        <w:pStyle w:val="ListParagraph"/>
        <w:numPr>
          <w:ilvl w:val="0"/>
          <w:numId w:val="13"/>
        </w:numPr>
        <w:spacing w:after="0" w:line="240" w:lineRule="auto"/>
        <w:ind w:right="-50"/>
        <w:rPr>
          <w:rFonts w:ascii="Arial" w:hAnsi="Arial" w:cs="Arial"/>
          <w:sz w:val="24"/>
          <w:szCs w:val="24"/>
          <w:lang w:val="nb-NO"/>
        </w:rPr>
      </w:pPr>
      <w:r w:rsidRPr="00440D86">
        <w:rPr>
          <w:rFonts w:ascii="Arial" w:hAnsi="Arial" w:cs="Arial"/>
          <w:sz w:val="24"/>
          <w:szCs w:val="24"/>
          <w:lang w:val="nb-NO"/>
        </w:rPr>
        <w:t>Mengetahui kompetensi yang akan diperoleh selama proses pendidikan.</w:t>
      </w:r>
    </w:p>
    <w:p w:rsidR="00730DF9" w:rsidRPr="00440D86" w:rsidRDefault="00730DF9" w:rsidP="00CF2B38">
      <w:pPr>
        <w:widowControl w:val="0"/>
        <w:numPr>
          <w:ilvl w:val="0"/>
          <w:numId w:val="13"/>
        </w:numPr>
        <w:autoSpaceDE w:val="0"/>
        <w:autoSpaceDN w:val="0"/>
        <w:ind w:right="-50"/>
        <w:jc w:val="left"/>
        <w:rPr>
          <w:rFonts w:cs="Arial"/>
          <w:szCs w:val="24"/>
          <w:lang w:val="sv-SE"/>
        </w:rPr>
      </w:pPr>
      <w:r w:rsidRPr="00440D86">
        <w:rPr>
          <w:rFonts w:cs="Arial"/>
          <w:spacing w:val="-8"/>
          <w:szCs w:val="24"/>
          <w:lang w:val="sv-SE"/>
        </w:rPr>
        <w:t xml:space="preserve">Mendapatkan bimbingan dari pendidik klinik selama </w:t>
      </w:r>
      <w:r w:rsidRPr="00440D86">
        <w:rPr>
          <w:rFonts w:cs="Arial"/>
          <w:szCs w:val="24"/>
          <w:lang w:val="sv-SE"/>
        </w:rPr>
        <w:t>menjalankan pembelajaran klinik.</w:t>
      </w:r>
    </w:p>
    <w:p w:rsidR="00730DF9" w:rsidRPr="00440D86" w:rsidRDefault="00730DF9" w:rsidP="00CF2B38">
      <w:pPr>
        <w:widowControl w:val="0"/>
        <w:numPr>
          <w:ilvl w:val="0"/>
          <w:numId w:val="13"/>
        </w:numPr>
        <w:autoSpaceDE w:val="0"/>
        <w:autoSpaceDN w:val="0"/>
        <w:ind w:right="-50"/>
        <w:jc w:val="left"/>
        <w:rPr>
          <w:rFonts w:cs="Arial"/>
          <w:szCs w:val="24"/>
        </w:rPr>
      </w:pPr>
      <w:r w:rsidRPr="00440D86">
        <w:rPr>
          <w:rFonts w:cs="Arial"/>
          <w:szCs w:val="24"/>
        </w:rPr>
        <w:t>Mendapatkan dosen pembimbing klinik.</w:t>
      </w:r>
    </w:p>
    <w:p w:rsidR="00730DF9" w:rsidRPr="00440D86" w:rsidRDefault="00730DF9" w:rsidP="00CF2B38">
      <w:pPr>
        <w:widowControl w:val="0"/>
        <w:numPr>
          <w:ilvl w:val="0"/>
          <w:numId w:val="13"/>
        </w:numPr>
        <w:autoSpaceDE w:val="0"/>
        <w:autoSpaceDN w:val="0"/>
        <w:ind w:right="-50"/>
        <w:jc w:val="left"/>
        <w:rPr>
          <w:rFonts w:cs="Arial"/>
          <w:szCs w:val="24"/>
        </w:rPr>
      </w:pPr>
      <w:r w:rsidRPr="00440D86">
        <w:rPr>
          <w:rFonts w:cs="Arial"/>
          <w:szCs w:val="24"/>
        </w:rPr>
        <w:t>Mengetahui aspek-aspek yang akan dinilai.</w:t>
      </w:r>
    </w:p>
    <w:p w:rsidR="00730DF9" w:rsidRPr="00440D86" w:rsidRDefault="00730DF9" w:rsidP="00CF2B38">
      <w:pPr>
        <w:widowControl w:val="0"/>
        <w:numPr>
          <w:ilvl w:val="0"/>
          <w:numId w:val="13"/>
        </w:numPr>
        <w:autoSpaceDE w:val="0"/>
        <w:autoSpaceDN w:val="0"/>
        <w:ind w:right="-50"/>
        <w:jc w:val="left"/>
        <w:rPr>
          <w:rFonts w:cs="Arial"/>
          <w:szCs w:val="24"/>
          <w:lang w:val="fi-FI"/>
        </w:rPr>
      </w:pPr>
      <w:r w:rsidRPr="00440D86">
        <w:rPr>
          <w:rFonts w:cs="Arial"/>
          <w:spacing w:val="-8"/>
          <w:szCs w:val="24"/>
          <w:lang w:val="fi-FI"/>
        </w:rPr>
        <w:t>Mengikuti ujian setelah memenuhi segala persyaratan .</w:t>
      </w:r>
    </w:p>
    <w:p w:rsidR="00730DF9" w:rsidRPr="00440D86" w:rsidRDefault="00730DF9" w:rsidP="00CF2B38">
      <w:pPr>
        <w:widowControl w:val="0"/>
        <w:numPr>
          <w:ilvl w:val="0"/>
          <w:numId w:val="13"/>
        </w:numPr>
        <w:autoSpaceDE w:val="0"/>
        <w:autoSpaceDN w:val="0"/>
        <w:ind w:right="-50"/>
        <w:jc w:val="left"/>
        <w:rPr>
          <w:rFonts w:cs="Arial"/>
          <w:szCs w:val="24"/>
        </w:rPr>
      </w:pPr>
      <w:r w:rsidRPr="00440D86">
        <w:rPr>
          <w:rFonts w:cs="Arial"/>
          <w:szCs w:val="24"/>
        </w:rPr>
        <w:t>Mendapatkan penilaian yang adil dan obyektif  sesuai dengan ketentuan yang berlaku.</w:t>
      </w:r>
    </w:p>
    <w:p w:rsidR="00730DF9" w:rsidRPr="00440D86" w:rsidRDefault="00730DF9" w:rsidP="00CF2B38">
      <w:pPr>
        <w:widowControl w:val="0"/>
        <w:numPr>
          <w:ilvl w:val="0"/>
          <w:numId w:val="13"/>
        </w:numPr>
        <w:autoSpaceDE w:val="0"/>
        <w:autoSpaceDN w:val="0"/>
        <w:ind w:right="-50"/>
        <w:jc w:val="left"/>
        <w:rPr>
          <w:rFonts w:cs="Arial"/>
          <w:szCs w:val="24"/>
        </w:rPr>
      </w:pPr>
      <w:r w:rsidRPr="00440D86">
        <w:rPr>
          <w:rFonts w:cs="Arial"/>
          <w:szCs w:val="24"/>
        </w:rPr>
        <w:t>Mengetahui hasil penilaian.</w:t>
      </w:r>
    </w:p>
    <w:p w:rsidR="00730DF9" w:rsidRPr="00440D86" w:rsidRDefault="00730DF9" w:rsidP="00CF2B38">
      <w:pPr>
        <w:pStyle w:val="ListParagraph"/>
        <w:numPr>
          <w:ilvl w:val="0"/>
          <w:numId w:val="13"/>
        </w:numPr>
        <w:spacing w:after="0" w:line="240" w:lineRule="auto"/>
        <w:ind w:right="-50"/>
        <w:jc w:val="both"/>
        <w:rPr>
          <w:rFonts w:ascii="Arial" w:hAnsi="Arial" w:cs="Arial"/>
          <w:sz w:val="24"/>
          <w:szCs w:val="24"/>
        </w:rPr>
      </w:pPr>
      <w:r w:rsidRPr="00440D86">
        <w:rPr>
          <w:rFonts w:ascii="Arial" w:hAnsi="Arial" w:cs="Arial"/>
          <w:spacing w:val="-2"/>
          <w:sz w:val="24"/>
          <w:szCs w:val="24"/>
        </w:rPr>
        <w:t>Dalam hal tidak terpenuhinya hak-hak t</w:t>
      </w:r>
      <w:r w:rsidR="00753BED" w:rsidRPr="00440D86">
        <w:rPr>
          <w:rFonts w:ascii="Arial" w:hAnsi="Arial" w:cs="Arial"/>
          <w:spacing w:val="-2"/>
          <w:sz w:val="24"/>
          <w:szCs w:val="24"/>
        </w:rPr>
        <w:t xml:space="preserve">ersebut diatas maka Peserta </w:t>
      </w:r>
      <w:r w:rsidR="00753BED" w:rsidRPr="00440D86">
        <w:rPr>
          <w:rFonts w:ascii="Arial" w:hAnsi="Arial" w:cs="Arial"/>
          <w:spacing w:val="-2"/>
          <w:sz w:val="24"/>
          <w:szCs w:val="24"/>
          <w:lang w:val="id-ID"/>
        </w:rPr>
        <w:t>didik</w:t>
      </w:r>
      <w:r w:rsidRPr="00440D86">
        <w:rPr>
          <w:rFonts w:ascii="Arial" w:hAnsi="Arial" w:cs="Arial"/>
          <w:spacing w:val="-4"/>
          <w:sz w:val="24"/>
          <w:szCs w:val="24"/>
        </w:rPr>
        <w:t xml:space="preserve">berhak untuk mengajukan keberatan secara tertulis yang ditujukan kepada </w:t>
      </w:r>
      <w:r w:rsidR="00AF1955" w:rsidRPr="00440D86">
        <w:rPr>
          <w:rFonts w:ascii="Arial" w:hAnsi="Arial" w:cs="Arial"/>
          <w:spacing w:val="-1"/>
          <w:sz w:val="24"/>
          <w:szCs w:val="24"/>
        </w:rPr>
        <w:t>ketua program studi</w:t>
      </w:r>
      <w:r w:rsidRPr="00440D86">
        <w:rPr>
          <w:rFonts w:ascii="Arial" w:hAnsi="Arial" w:cs="Arial"/>
          <w:spacing w:val="-1"/>
          <w:sz w:val="24"/>
          <w:szCs w:val="24"/>
        </w:rPr>
        <w:t xml:space="preserve"> yang bersangkutan untuk mendapatkan penyelesaian yang </w:t>
      </w:r>
      <w:r w:rsidRPr="00440D86">
        <w:rPr>
          <w:rFonts w:ascii="Arial" w:hAnsi="Arial" w:cs="Arial"/>
          <w:sz w:val="24"/>
          <w:szCs w:val="24"/>
        </w:rPr>
        <w:t>adil.</w:t>
      </w:r>
    </w:p>
    <w:p w:rsidR="00730DF9" w:rsidRPr="00440D86" w:rsidRDefault="00730DF9" w:rsidP="00CF2B38">
      <w:pPr>
        <w:pStyle w:val="ListParagraph"/>
        <w:numPr>
          <w:ilvl w:val="0"/>
          <w:numId w:val="13"/>
        </w:numPr>
        <w:spacing w:after="0" w:line="240" w:lineRule="auto"/>
        <w:ind w:right="-50"/>
        <w:jc w:val="both"/>
        <w:rPr>
          <w:rFonts w:ascii="Arial" w:hAnsi="Arial" w:cs="Arial"/>
          <w:sz w:val="24"/>
          <w:szCs w:val="24"/>
        </w:rPr>
      </w:pPr>
      <w:r w:rsidRPr="00440D86">
        <w:rPr>
          <w:rFonts w:ascii="Arial" w:hAnsi="Arial" w:cs="Arial"/>
          <w:sz w:val="24"/>
          <w:szCs w:val="24"/>
        </w:rPr>
        <w:t>Butir 2, 5, 6 Sesuai program studi masing-masing.</w:t>
      </w:r>
    </w:p>
    <w:p w:rsidR="00730DF9" w:rsidRPr="00440D86" w:rsidRDefault="00730DF9" w:rsidP="00CF2B38">
      <w:pPr>
        <w:pStyle w:val="ListParagraph"/>
        <w:spacing w:after="0" w:line="240" w:lineRule="auto"/>
        <w:ind w:left="1080" w:right="-50"/>
        <w:jc w:val="both"/>
        <w:rPr>
          <w:rFonts w:ascii="Arial" w:hAnsi="Arial" w:cs="Arial"/>
          <w:sz w:val="24"/>
          <w:szCs w:val="24"/>
        </w:rPr>
      </w:pPr>
    </w:p>
    <w:p w:rsidR="00730DF9" w:rsidRPr="00440D86" w:rsidRDefault="00730DF9" w:rsidP="00CF2B38">
      <w:pPr>
        <w:pStyle w:val="ListParagraph"/>
        <w:spacing w:after="0" w:line="240" w:lineRule="auto"/>
        <w:ind w:left="0" w:right="-50"/>
        <w:jc w:val="both"/>
        <w:rPr>
          <w:rFonts w:ascii="Arial" w:hAnsi="Arial" w:cs="Arial"/>
          <w:b/>
          <w:sz w:val="24"/>
          <w:szCs w:val="24"/>
          <w:lang w:val="id-ID"/>
        </w:rPr>
      </w:pPr>
      <w:r w:rsidRPr="00440D86">
        <w:rPr>
          <w:rFonts w:ascii="Arial" w:hAnsi="Arial" w:cs="Arial"/>
          <w:b/>
          <w:sz w:val="24"/>
          <w:szCs w:val="24"/>
          <w:lang w:val="id-ID"/>
        </w:rPr>
        <w:t xml:space="preserve">II. </w:t>
      </w:r>
      <w:r w:rsidR="00682824" w:rsidRPr="00440D86">
        <w:rPr>
          <w:rFonts w:ascii="Arial" w:hAnsi="Arial" w:cs="Arial"/>
          <w:b/>
          <w:sz w:val="24"/>
          <w:szCs w:val="24"/>
        </w:rPr>
        <w:t xml:space="preserve">Kewajiban peserta </w:t>
      </w:r>
      <w:r w:rsidR="00682824" w:rsidRPr="00440D86">
        <w:rPr>
          <w:rFonts w:ascii="Arial" w:hAnsi="Arial" w:cs="Arial"/>
          <w:b/>
          <w:sz w:val="24"/>
          <w:szCs w:val="24"/>
          <w:lang w:val="id-ID"/>
        </w:rPr>
        <w:t>didik</w:t>
      </w:r>
    </w:p>
    <w:p w:rsidR="00730DF9" w:rsidRPr="00440D86" w:rsidRDefault="00730DF9" w:rsidP="00CF2B38">
      <w:pPr>
        <w:widowControl w:val="0"/>
        <w:numPr>
          <w:ilvl w:val="0"/>
          <w:numId w:val="14"/>
        </w:numPr>
        <w:tabs>
          <w:tab w:val="clear" w:pos="360"/>
        </w:tabs>
        <w:autoSpaceDE w:val="0"/>
        <w:autoSpaceDN w:val="0"/>
        <w:ind w:left="357" w:right="-50" w:hanging="357"/>
        <w:jc w:val="left"/>
        <w:rPr>
          <w:rFonts w:cs="Arial"/>
          <w:szCs w:val="24"/>
        </w:rPr>
      </w:pPr>
      <w:r w:rsidRPr="00440D86">
        <w:rPr>
          <w:rFonts w:cs="Arial"/>
          <w:spacing w:val="-4"/>
          <w:szCs w:val="24"/>
        </w:rPr>
        <w:t xml:space="preserve">Mentaati peraturan dan menjalankan seluruh kegiatan pembelajaran klinik </w:t>
      </w:r>
      <w:r w:rsidRPr="00440D86">
        <w:rPr>
          <w:rFonts w:cs="Arial"/>
          <w:szCs w:val="24"/>
        </w:rPr>
        <w:t xml:space="preserve">yang </w:t>
      </w:r>
      <w:r w:rsidRPr="00440D86">
        <w:rPr>
          <w:rFonts w:cs="Arial"/>
          <w:szCs w:val="24"/>
        </w:rPr>
        <w:lastRenderedPageBreak/>
        <w:t xml:space="preserve">ditetapkan oleh </w:t>
      </w:r>
      <w:r w:rsidRPr="00440D86">
        <w:rPr>
          <w:rFonts w:cs="Arial"/>
          <w:szCs w:val="24"/>
          <w:lang w:val="id-ID"/>
        </w:rPr>
        <w:t>pengelola program</w:t>
      </w:r>
      <w:r w:rsidRPr="00440D86">
        <w:rPr>
          <w:rFonts w:cs="Arial"/>
          <w:szCs w:val="24"/>
        </w:rPr>
        <w:t xml:space="preserve"> dan masing-masing </w:t>
      </w:r>
      <w:r w:rsidR="00AF1955" w:rsidRPr="00440D86">
        <w:rPr>
          <w:rFonts w:cs="Arial"/>
          <w:szCs w:val="24"/>
          <w:lang w:val="id-ID"/>
        </w:rPr>
        <w:t>prodi</w:t>
      </w:r>
      <w:r w:rsidRPr="00440D86">
        <w:rPr>
          <w:rFonts w:cs="Arial"/>
          <w:szCs w:val="24"/>
        </w:rPr>
        <w:t>.</w:t>
      </w:r>
    </w:p>
    <w:p w:rsidR="00730DF9" w:rsidRPr="00440D86" w:rsidRDefault="00730DF9" w:rsidP="00CF2B38">
      <w:pPr>
        <w:widowControl w:val="0"/>
        <w:numPr>
          <w:ilvl w:val="0"/>
          <w:numId w:val="14"/>
        </w:numPr>
        <w:tabs>
          <w:tab w:val="clear" w:pos="360"/>
        </w:tabs>
        <w:autoSpaceDE w:val="0"/>
        <w:autoSpaceDN w:val="0"/>
        <w:ind w:left="357" w:right="-50" w:hanging="357"/>
        <w:rPr>
          <w:rFonts w:cs="Arial"/>
          <w:szCs w:val="24"/>
        </w:rPr>
      </w:pPr>
      <w:r w:rsidRPr="00440D86">
        <w:rPr>
          <w:rFonts w:cs="Arial"/>
          <w:szCs w:val="24"/>
        </w:rPr>
        <w:t xml:space="preserve">Mematuhi tata tertib dan peraturan yang ditetapkan di masing-masing </w:t>
      </w:r>
      <w:r w:rsidRPr="00440D86">
        <w:rPr>
          <w:rFonts w:cs="Arial"/>
          <w:spacing w:val="-4"/>
          <w:szCs w:val="24"/>
        </w:rPr>
        <w:t>rumah sakit pendidikan dan wahana pendidikan lainnya</w:t>
      </w:r>
      <w:r w:rsidRPr="00440D86">
        <w:rPr>
          <w:rFonts w:cs="Arial"/>
          <w:szCs w:val="24"/>
        </w:rPr>
        <w:t>.</w:t>
      </w:r>
    </w:p>
    <w:p w:rsidR="00730DF9" w:rsidRPr="00440D86" w:rsidRDefault="00730DF9" w:rsidP="00CF2B38">
      <w:pPr>
        <w:widowControl w:val="0"/>
        <w:numPr>
          <w:ilvl w:val="0"/>
          <w:numId w:val="14"/>
        </w:numPr>
        <w:tabs>
          <w:tab w:val="clear" w:pos="360"/>
        </w:tabs>
        <w:autoSpaceDE w:val="0"/>
        <w:autoSpaceDN w:val="0"/>
        <w:ind w:left="357" w:right="-50" w:hanging="357"/>
        <w:rPr>
          <w:rFonts w:cs="Arial"/>
          <w:spacing w:val="-2"/>
          <w:szCs w:val="24"/>
        </w:rPr>
      </w:pPr>
      <w:r w:rsidRPr="00440D86">
        <w:rPr>
          <w:rFonts w:cs="Arial"/>
          <w:spacing w:val="-2"/>
          <w:szCs w:val="24"/>
        </w:rPr>
        <w:t xml:space="preserve">Mengucapkan janji Peserta </w:t>
      </w:r>
      <w:r w:rsidR="00AF1955" w:rsidRPr="00440D86">
        <w:rPr>
          <w:rFonts w:cs="Arial"/>
          <w:spacing w:val="-2"/>
          <w:szCs w:val="24"/>
          <w:lang w:val="id-ID"/>
        </w:rPr>
        <w:t>didik</w:t>
      </w:r>
      <w:r w:rsidRPr="00440D86">
        <w:rPr>
          <w:rFonts w:cs="Arial"/>
          <w:spacing w:val="-2"/>
          <w:szCs w:val="24"/>
        </w:rPr>
        <w:t xml:space="preserve">  sebelum menjalankan pendidikan klinik.</w:t>
      </w:r>
    </w:p>
    <w:p w:rsidR="00730DF9" w:rsidRPr="00440D86" w:rsidRDefault="00730DF9" w:rsidP="00CF2B38">
      <w:pPr>
        <w:widowControl w:val="0"/>
        <w:numPr>
          <w:ilvl w:val="0"/>
          <w:numId w:val="14"/>
        </w:numPr>
        <w:tabs>
          <w:tab w:val="clear" w:pos="360"/>
        </w:tabs>
        <w:autoSpaceDE w:val="0"/>
        <w:autoSpaceDN w:val="0"/>
        <w:ind w:left="357" w:right="-50" w:hanging="357"/>
        <w:jc w:val="left"/>
        <w:rPr>
          <w:rFonts w:cs="Arial"/>
          <w:szCs w:val="24"/>
        </w:rPr>
      </w:pPr>
      <w:r w:rsidRPr="00440D86">
        <w:rPr>
          <w:rFonts w:cs="Arial"/>
          <w:spacing w:val="-8"/>
          <w:szCs w:val="24"/>
        </w:rPr>
        <w:t>Mengetahui jenis-jenis kewenangan yang boleh didelegasikan oleh pendidik klinik</w:t>
      </w:r>
      <w:r w:rsidRPr="00440D86">
        <w:rPr>
          <w:rFonts w:cs="Arial"/>
          <w:szCs w:val="24"/>
        </w:rPr>
        <w:t xml:space="preserve"> (perhatikan daftar kompetensi pada putaran klinik tersebut).</w:t>
      </w:r>
    </w:p>
    <w:p w:rsidR="00730DF9" w:rsidRPr="00440D86" w:rsidRDefault="00730DF9" w:rsidP="00CF2B38">
      <w:pPr>
        <w:widowControl w:val="0"/>
        <w:numPr>
          <w:ilvl w:val="0"/>
          <w:numId w:val="14"/>
        </w:numPr>
        <w:tabs>
          <w:tab w:val="clear" w:pos="360"/>
        </w:tabs>
        <w:autoSpaceDE w:val="0"/>
        <w:autoSpaceDN w:val="0"/>
        <w:ind w:left="357" w:right="-50" w:hanging="357"/>
        <w:jc w:val="left"/>
        <w:rPr>
          <w:rFonts w:cs="Arial"/>
          <w:szCs w:val="24"/>
        </w:rPr>
      </w:pPr>
      <w:r w:rsidRPr="00440D86">
        <w:rPr>
          <w:rFonts w:cs="Arial"/>
          <w:szCs w:val="24"/>
        </w:rPr>
        <w:t>Melaksanakan tugas klinik yang didelegasikan oleh pendidik klinik dan pembimbing klinik sesuai dengan kewenangannya.</w:t>
      </w:r>
    </w:p>
    <w:p w:rsidR="00730DF9" w:rsidRPr="00440D86" w:rsidRDefault="00730DF9" w:rsidP="00CF2B38">
      <w:pPr>
        <w:widowControl w:val="0"/>
        <w:numPr>
          <w:ilvl w:val="0"/>
          <w:numId w:val="14"/>
        </w:numPr>
        <w:tabs>
          <w:tab w:val="clear" w:pos="360"/>
        </w:tabs>
        <w:autoSpaceDE w:val="0"/>
        <w:autoSpaceDN w:val="0"/>
        <w:ind w:left="357" w:right="-50" w:hanging="357"/>
        <w:rPr>
          <w:rFonts w:cs="Arial"/>
          <w:szCs w:val="24"/>
        </w:rPr>
      </w:pPr>
      <w:r w:rsidRPr="00440D86">
        <w:rPr>
          <w:rFonts w:cs="Arial"/>
          <w:szCs w:val="24"/>
        </w:rPr>
        <w:t>Terhadap pasien; berlaku wajar, sopan dan ramah; melakukan tugas dengan sepenuh hati, tegas dan sesuai dengan kewenangan; tidak diperkenankan mempermainkan pasien; dan memberikan pelayanan terbaik sebagai ibadah.</w:t>
      </w:r>
    </w:p>
    <w:p w:rsidR="00730DF9" w:rsidRPr="00440D86" w:rsidRDefault="00730DF9" w:rsidP="00CF2B38">
      <w:pPr>
        <w:ind w:right="-50"/>
        <w:rPr>
          <w:rFonts w:cs="Arial"/>
          <w:bCs/>
          <w:iCs/>
          <w:szCs w:val="24"/>
          <w:lang w:val="id-ID"/>
        </w:rPr>
      </w:pPr>
    </w:p>
    <w:p w:rsidR="00730DF9" w:rsidRPr="00440D86" w:rsidRDefault="00730DF9" w:rsidP="00CF2B38">
      <w:pPr>
        <w:ind w:right="-50"/>
        <w:rPr>
          <w:rFonts w:cs="Arial"/>
          <w:bCs/>
          <w:iCs/>
          <w:szCs w:val="24"/>
          <w:lang w:val="id-ID"/>
        </w:rPr>
      </w:pPr>
    </w:p>
    <w:p w:rsidR="00AF1955" w:rsidRPr="00440D86" w:rsidRDefault="00AF1955" w:rsidP="00CF2B38">
      <w:pPr>
        <w:ind w:right="-50"/>
        <w:rPr>
          <w:rFonts w:cs="Arial"/>
          <w:bCs/>
          <w:iCs/>
          <w:szCs w:val="24"/>
          <w:lang w:val="id-ID"/>
        </w:rPr>
      </w:pPr>
    </w:p>
    <w:p w:rsidR="00730DF9" w:rsidRPr="00440D86" w:rsidRDefault="00730DF9" w:rsidP="00CF2B38">
      <w:pPr>
        <w:ind w:left="360" w:right="-50"/>
        <w:rPr>
          <w:rFonts w:cs="Arial"/>
          <w:b/>
          <w:bCs/>
          <w:szCs w:val="24"/>
        </w:rPr>
      </w:pPr>
      <w:r w:rsidRPr="00440D86">
        <w:rPr>
          <w:rFonts w:cs="Arial"/>
          <w:b/>
          <w:bCs/>
          <w:szCs w:val="24"/>
        </w:rPr>
        <w:t>PUTUS PENDIDIKAN (</w:t>
      </w:r>
      <w:r w:rsidRPr="00440D86">
        <w:rPr>
          <w:rFonts w:cs="Arial"/>
          <w:b/>
          <w:bCs/>
          <w:i/>
          <w:szCs w:val="24"/>
        </w:rPr>
        <w:t>Drop out</w:t>
      </w:r>
      <w:r w:rsidRPr="00440D86">
        <w:rPr>
          <w:rFonts w:cs="Arial"/>
          <w:b/>
          <w:bCs/>
          <w:szCs w:val="24"/>
        </w:rPr>
        <w:t>)</w:t>
      </w:r>
    </w:p>
    <w:p w:rsidR="00730DF9" w:rsidRPr="00440D86" w:rsidRDefault="00730DF9" w:rsidP="00CF2B38">
      <w:pPr>
        <w:ind w:left="360" w:right="-50"/>
        <w:rPr>
          <w:rFonts w:cs="Arial"/>
          <w:b/>
          <w:bCs/>
          <w:szCs w:val="24"/>
          <w:lang w:val="id-ID"/>
        </w:rPr>
      </w:pPr>
    </w:p>
    <w:p w:rsidR="00730DF9" w:rsidRPr="00440D86" w:rsidRDefault="00730DF9" w:rsidP="00CF2B38">
      <w:pPr>
        <w:ind w:left="360" w:right="-50"/>
        <w:rPr>
          <w:rFonts w:cs="Arial"/>
          <w:b/>
          <w:bCs/>
          <w:szCs w:val="24"/>
          <w:lang w:val="id-ID"/>
        </w:rPr>
      </w:pPr>
      <w:r w:rsidRPr="00440D86">
        <w:rPr>
          <w:rFonts w:cs="Arial"/>
          <w:b/>
          <w:bCs/>
          <w:szCs w:val="24"/>
        </w:rPr>
        <w:t>A. Prosedur</w:t>
      </w:r>
    </w:p>
    <w:p w:rsidR="00730DF9" w:rsidRPr="00440D86" w:rsidRDefault="00730DF9" w:rsidP="00CF2B38">
      <w:pPr>
        <w:ind w:left="360" w:right="-50"/>
        <w:rPr>
          <w:rFonts w:cs="Arial"/>
          <w:b/>
          <w:bCs/>
          <w:szCs w:val="24"/>
          <w:lang w:val="id-ID"/>
        </w:rPr>
      </w:pPr>
    </w:p>
    <w:p w:rsidR="00730DF9" w:rsidRPr="00440D86" w:rsidRDefault="00730DF9" w:rsidP="00CF2B38">
      <w:pPr>
        <w:widowControl w:val="0"/>
        <w:numPr>
          <w:ilvl w:val="0"/>
          <w:numId w:val="15"/>
        </w:numPr>
        <w:autoSpaceDE w:val="0"/>
        <w:autoSpaceDN w:val="0"/>
        <w:ind w:right="-50"/>
        <w:rPr>
          <w:rFonts w:cs="Arial"/>
          <w:szCs w:val="24"/>
        </w:rPr>
      </w:pPr>
      <w:r w:rsidRPr="00440D86">
        <w:rPr>
          <w:rFonts w:cs="Arial"/>
          <w:szCs w:val="24"/>
        </w:rPr>
        <w:t>Dilakukan penilaian atas unsur-unsur kognitif, afektif, dan psikomotor.</w:t>
      </w:r>
    </w:p>
    <w:p w:rsidR="00730DF9" w:rsidRPr="00440D86" w:rsidRDefault="00730DF9" w:rsidP="00CF2B38">
      <w:pPr>
        <w:widowControl w:val="0"/>
        <w:numPr>
          <w:ilvl w:val="0"/>
          <w:numId w:val="15"/>
        </w:numPr>
        <w:autoSpaceDE w:val="0"/>
        <w:autoSpaceDN w:val="0"/>
        <w:ind w:right="-50"/>
        <w:rPr>
          <w:rFonts w:cs="Arial"/>
          <w:szCs w:val="24"/>
        </w:rPr>
      </w:pPr>
      <w:r w:rsidRPr="00440D86">
        <w:rPr>
          <w:rFonts w:cs="Arial"/>
          <w:szCs w:val="24"/>
        </w:rPr>
        <w:t>Setelah mendapat peringatan pertama (lisan), peringatan kedua (tertulis) dan peringatan ketiga (tertulis), peserta didik dapat diberhentikan proses pendidikannya.</w:t>
      </w:r>
    </w:p>
    <w:p w:rsidR="00730DF9" w:rsidRPr="00440D86" w:rsidRDefault="00730DF9" w:rsidP="00CF2B38">
      <w:pPr>
        <w:widowControl w:val="0"/>
        <w:numPr>
          <w:ilvl w:val="0"/>
          <w:numId w:val="15"/>
        </w:numPr>
        <w:autoSpaceDE w:val="0"/>
        <w:autoSpaceDN w:val="0"/>
        <w:ind w:right="-50"/>
        <w:rPr>
          <w:rFonts w:cs="Arial"/>
          <w:szCs w:val="24"/>
        </w:rPr>
      </w:pPr>
      <w:r w:rsidRPr="00440D86">
        <w:rPr>
          <w:rFonts w:cs="Arial"/>
          <w:szCs w:val="24"/>
        </w:rPr>
        <w:t xml:space="preserve">Dalam kasus pelanggaran etika dan susila, peringatan lisan </w:t>
      </w:r>
      <w:r w:rsidR="00AF1955" w:rsidRPr="00440D86">
        <w:rPr>
          <w:rFonts w:cs="Arial"/>
          <w:szCs w:val="24"/>
        </w:rPr>
        <w:t>dan tertulis tidak diperlukan (</w:t>
      </w:r>
      <w:r w:rsidR="00AF1955" w:rsidRPr="00440D86">
        <w:rPr>
          <w:rFonts w:cs="Arial"/>
          <w:szCs w:val="24"/>
          <w:lang w:val="id-ID"/>
        </w:rPr>
        <w:t>d</w:t>
      </w:r>
      <w:r w:rsidRPr="00440D86">
        <w:rPr>
          <w:rFonts w:cs="Arial"/>
          <w:szCs w:val="24"/>
        </w:rPr>
        <w:t xml:space="preserve">iserahkan ke </w:t>
      </w:r>
      <w:r w:rsidRPr="00440D86">
        <w:rPr>
          <w:rFonts w:cs="Arial"/>
          <w:szCs w:val="24"/>
          <w:lang w:val="id-ID"/>
        </w:rPr>
        <w:t>pengelola program</w:t>
      </w:r>
      <w:r w:rsidRPr="00440D86">
        <w:rPr>
          <w:rFonts w:cs="Arial"/>
          <w:szCs w:val="24"/>
        </w:rPr>
        <w:t>untuk membahas secara spesifik tentang kriteria pelanggaran).</w:t>
      </w:r>
    </w:p>
    <w:p w:rsidR="00730DF9" w:rsidRPr="00440D86" w:rsidRDefault="00730DF9" w:rsidP="00CF2B38">
      <w:pPr>
        <w:widowControl w:val="0"/>
        <w:numPr>
          <w:ilvl w:val="0"/>
          <w:numId w:val="15"/>
        </w:numPr>
        <w:autoSpaceDE w:val="0"/>
        <w:autoSpaceDN w:val="0"/>
        <w:ind w:right="-50"/>
        <w:rPr>
          <w:rFonts w:cs="Arial"/>
          <w:szCs w:val="24"/>
          <w:lang w:val="sv-SE"/>
        </w:rPr>
      </w:pPr>
      <w:r w:rsidRPr="00440D86">
        <w:rPr>
          <w:rFonts w:cs="Arial"/>
          <w:szCs w:val="24"/>
          <w:lang w:val="sv-SE"/>
        </w:rPr>
        <w:t>Hasil penilaian dan sangsi dirapatkan dalam rapat khusus</w:t>
      </w:r>
      <w:r w:rsidR="00AF1955" w:rsidRPr="00440D86">
        <w:rPr>
          <w:rFonts w:cs="Arial"/>
          <w:szCs w:val="24"/>
          <w:lang w:val="id-ID"/>
        </w:rPr>
        <w:t xml:space="preserve"> prodi dan pengelola p</w:t>
      </w:r>
      <w:r w:rsidRPr="00440D86">
        <w:rPr>
          <w:rFonts w:cs="Arial"/>
          <w:szCs w:val="24"/>
          <w:lang w:val="id-ID"/>
        </w:rPr>
        <w:t>rodi</w:t>
      </w:r>
      <w:r w:rsidRPr="00440D86">
        <w:rPr>
          <w:rFonts w:cs="Arial"/>
          <w:szCs w:val="24"/>
          <w:lang w:val="sv-SE"/>
        </w:rPr>
        <w:t>.</w:t>
      </w:r>
    </w:p>
    <w:p w:rsidR="00730DF9" w:rsidRPr="00440D86" w:rsidRDefault="00730DF9" w:rsidP="00CF2B38">
      <w:pPr>
        <w:ind w:left="360" w:right="-50"/>
        <w:rPr>
          <w:rFonts w:cs="Arial"/>
          <w:b/>
          <w:bCs/>
          <w:szCs w:val="24"/>
          <w:lang w:val="id-ID"/>
        </w:rPr>
      </w:pPr>
    </w:p>
    <w:p w:rsidR="00730DF9" w:rsidRPr="00440D86" w:rsidRDefault="00730DF9" w:rsidP="00CF2B38">
      <w:pPr>
        <w:ind w:left="360" w:right="-50"/>
        <w:rPr>
          <w:rFonts w:cs="Arial"/>
          <w:b/>
          <w:bCs/>
          <w:szCs w:val="24"/>
          <w:lang w:val="sv-SE"/>
        </w:rPr>
      </w:pPr>
      <w:r w:rsidRPr="00440D86">
        <w:rPr>
          <w:rFonts w:cs="Arial"/>
          <w:b/>
          <w:bCs/>
          <w:szCs w:val="24"/>
          <w:lang w:val="sv-SE"/>
        </w:rPr>
        <w:t>B. Kriteria putus pendidikan</w:t>
      </w:r>
    </w:p>
    <w:p w:rsidR="00730DF9" w:rsidRPr="00440D86" w:rsidRDefault="00730DF9" w:rsidP="00CF2B38">
      <w:pPr>
        <w:widowControl w:val="0"/>
        <w:autoSpaceDE w:val="0"/>
        <w:autoSpaceDN w:val="0"/>
        <w:ind w:left="360" w:right="-50"/>
        <w:rPr>
          <w:rFonts w:cs="Arial"/>
          <w:szCs w:val="24"/>
          <w:lang w:val="sv-SE"/>
        </w:rPr>
      </w:pPr>
    </w:p>
    <w:p w:rsidR="00730DF9" w:rsidRPr="00440D86" w:rsidRDefault="00730DF9" w:rsidP="00CF2B38">
      <w:pPr>
        <w:widowControl w:val="0"/>
        <w:numPr>
          <w:ilvl w:val="0"/>
          <w:numId w:val="22"/>
        </w:numPr>
        <w:autoSpaceDE w:val="0"/>
        <w:autoSpaceDN w:val="0"/>
        <w:ind w:right="-50"/>
        <w:rPr>
          <w:rFonts w:cs="Arial"/>
          <w:szCs w:val="24"/>
          <w:lang w:val="sv-SE"/>
        </w:rPr>
      </w:pPr>
      <w:r w:rsidRPr="00440D86">
        <w:rPr>
          <w:rFonts w:cs="Arial"/>
          <w:szCs w:val="24"/>
          <w:lang w:val="sv-SE"/>
        </w:rPr>
        <w:t>Kegagalan evaluasi  kualifikasi pada tahap awal pendidikan.</w:t>
      </w:r>
    </w:p>
    <w:p w:rsidR="00730DF9" w:rsidRPr="00440D86" w:rsidRDefault="00730DF9" w:rsidP="00CF2B38">
      <w:pPr>
        <w:widowControl w:val="0"/>
        <w:numPr>
          <w:ilvl w:val="0"/>
          <w:numId w:val="22"/>
        </w:numPr>
        <w:autoSpaceDE w:val="0"/>
        <w:autoSpaceDN w:val="0"/>
        <w:ind w:right="-50"/>
        <w:rPr>
          <w:rFonts w:cs="Arial"/>
          <w:szCs w:val="24"/>
        </w:rPr>
      </w:pPr>
      <w:r w:rsidRPr="00440D86">
        <w:rPr>
          <w:rFonts w:cs="Arial"/>
          <w:szCs w:val="24"/>
        </w:rPr>
        <w:t>Kegagalan pada akhir semester II dan seterusnya, setelah diberi kesempatan mengulang sesuai ketentuan masing-masing program studi.</w:t>
      </w:r>
    </w:p>
    <w:p w:rsidR="00730DF9" w:rsidRPr="00440D86" w:rsidRDefault="00730DF9" w:rsidP="00CF2B38">
      <w:pPr>
        <w:widowControl w:val="0"/>
        <w:numPr>
          <w:ilvl w:val="0"/>
          <w:numId w:val="22"/>
        </w:numPr>
        <w:autoSpaceDE w:val="0"/>
        <w:autoSpaceDN w:val="0"/>
        <w:ind w:right="-50"/>
        <w:rPr>
          <w:rFonts w:cs="Arial"/>
          <w:szCs w:val="24"/>
        </w:rPr>
      </w:pPr>
      <w:r w:rsidRPr="00440D86">
        <w:rPr>
          <w:rFonts w:cs="Arial"/>
          <w:szCs w:val="24"/>
        </w:rPr>
        <w:t>Meskipun dengan bimbingan khusus, ternyata tidak mampu belajar, sehingga diperkirakan tidak dapat menyelesaikan pendidikannya.</w:t>
      </w:r>
    </w:p>
    <w:p w:rsidR="00730DF9" w:rsidRPr="00440D86" w:rsidRDefault="00730DF9" w:rsidP="00CF2B38">
      <w:pPr>
        <w:widowControl w:val="0"/>
        <w:numPr>
          <w:ilvl w:val="0"/>
          <w:numId w:val="22"/>
        </w:numPr>
        <w:autoSpaceDE w:val="0"/>
        <w:autoSpaceDN w:val="0"/>
        <w:ind w:right="-50"/>
        <w:rPr>
          <w:rFonts w:cs="Arial"/>
          <w:szCs w:val="24"/>
        </w:rPr>
      </w:pPr>
      <w:r w:rsidRPr="00440D86">
        <w:rPr>
          <w:rFonts w:cs="Arial"/>
          <w:szCs w:val="24"/>
        </w:rPr>
        <w:t>Kurangnya rasa tanggung jawab profesional yang dapat membahayakan pasien dan lembaga pendidikan.</w:t>
      </w:r>
    </w:p>
    <w:p w:rsidR="00730DF9" w:rsidRPr="00440D86" w:rsidRDefault="00730DF9" w:rsidP="00CF2B38">
      <w:pPr>
        <w:widowControl w:val="0"/>
        <w:numPr>
          <w:ilvl w:val="0"/>
          <w:numId w:val="22"/>
        </w:numPr>
        <w:autoSpaceDE w:val="0"/>
        <w:autoSpaceDN w:val="0"/>
        <w:ind w:right="-50"/>
        <w:rPr>
          <w:rFonts w:cs="Arial"/>
          <w:szCs w:val="24"/>
        </w:rPr>
      </w:pPr>
      <w:r w:rsidRPr="00440D86">
        <w:rPr>
          <w:rFonts w:cs="Arial"/>
          <w:szCs w:val="24"/>
        </w:rPr>
        <w:t>Pelanggaran etik kedokteran yang berat dan/atau tindak asusila.</w:t>
      </w:r>
    </w:p>
    <w:p w:rsidR="00730DF9" w:rsidRPr="00440D86" w:rsidRDefault="00730DF9" w:rsidP="00CF2B38">
      <w:pPr>
        <w:widowControl w:val="0"/>
        <w:numPr>
          <w:ilvl w:val="0"/>
          <w:numId w:val="22"/>
        </w:numPr>
        <w:autoSpaceDE w:val="0"/>
        <w:autoSpaceDN w:val="0"/>
        <w:ind w:right="-50"/>
        <w:rPr>
          <w:rFonts w:cs="Arial"/>
          <w:szCs w:val="24"/>
        </w:rPr>
      </w:pPr>
      <w:r w:rsidRPr="00440D86">
        <w:rPr>
          <w:rFonts w:cs="Arial"/>
          <w:szCs w:val="24"/>
        </w:rPr>
        <w:t>Ketidakmampuan menyelesaikan tahapan pendidikan (2n-1) tahun, diluar cuti dan sakit.</w:t>
      </w:r>
    </w:p>
    <w:p w:rsidR="00730DF9" w:rsidRPr="00440D86" w:rsidRDefault="00730DF9" w:rsidP="00CF2B38">
      <w:pPr>
        <w:numPr>
          <w:ilvl w:val="0"/>
          <w:numId w:val="22"/>
        </w:numPr>
        <w:ind w:right="-50"/>
        <w:rPr>
          <w:rFonts w:cs="Arial"/>
          <w:szCs w:val="24"/>
        </w:rPr>
      </w:pPr>
      <w:r w:rsidRPr="00440D86">
        <w:rPr>
          <w:rFonts w:cs="Arial"/>
          <w:szCs w:val="24"/>
        </w:rPr>
        <w:t xml:space="preserve">Dicabutnya Surat Ijin Bekerja atau diberhentikan bekerja </w:t>
      </w:r>
      <w:r w:rsidRPr="00440D86">
        <w:rPr>
          <w:rFonts w:cs="Arial"/>
          <w:szCs w:val="24"/>
          <w:lang w:val="id-ID"/>
        </w:rPr>
        <w:t xml:space="preserve">dari RS pendidikan </w:t>
      </w:r>
      <w:r w:rsidRPr="00440D86">
        <w:rPr>
          <w:rFonts w:cs="Arial"/>
          <w:szCs w:val="24"/>
        </w:rPr>
        <w:t>setelah mendengarkan pertimbangan dari berbagai pihak yang terkait.</w:t>
      </w:r>
    </w:p>
    <w:p w:rsidR="00730DF9" w:rsidRPr="00440D86" w:rsidRDefault="00730DF9" w:rsidP="00CF2B38">
      <w:pPr>
        <w:ind w:left="360" w:right="-50"/>
        <w:rPr>
          <w:rFonts w:cs="Arial"/>
          <w:szCs w:val="24"/>
        </w:rPr>
      </w:pPr>
    </w:p>
    <w:p w:rsidR="00730DF9" w:rsidRPr="00440D86" w:rsidRDefault="00730DF9" w:rsidP="00CF2B38">
      <w:pPr>
        <w:widowControl w:val="0"/>
        <w:numPr>
          <w:ilvl w:val="0"/>
          <w:numId w:val="16"/>
        </w:numPr>
        <w:autoSpaceDE w:val="0"/>
        <w:autoSpaceDN w:val="0"/>
        <w:ind w:left="360" w:right="-50"/>
        <w:rPr>
          <w:rFonts w:cs="Arial"/>
          <w:b/>
          <w:bCs/>
          <w:szCs w:val="24"/>
        </w:rPr>
      </w:pPr>
      <w:r w:rsidRPr="00440D86">
        <w:rPr>
          <w:rFonts w:cs="Arial"/>
          <w:b/>
          <w:bCs/>
          <w:szCs w:val="24"/>
        </w:rPr>
        <w:t>Kewenangan Pada Proses Putus Pendidikan</w:t>
      </w:r>
    </w:p>
    <w:p w:rsidR="00730DF9" w:rsidRPr="00440D86" w:rsidRDefault="00730DF9" w:rsidP="00CF2B38">
      <w:pPr>
        <w:numPr>
          <w:ilvl w:val="0"/>
          <w:numId w:val="23"/>
        </w:numPr>
        <w:ind w:right="-50"/>
        <w:rPr>
          <w:rFonts w:cs="Arial"/>
          <w:szCs w:val="24"/>
        </w:rPr>
      </w:pPr>
      <w:r w:rsidRPr="00440D86">
        <w:rPr>
          <w:rFonts w:cs="Arial"/>
          <w:szCs w:val="24"/>
          <w:lang w:val="id-ID"/>
        </w:rPr>
        <w:t>Prodi</w:t>
      </w:r>
      <w:r w:rsidRPr="00440D86">
        <w:rPr>
          <w:rFonts w:cs="Arial"/>
          <w:szCs w:val="24"/>
        </w:rPr>
        <w:t xml:space="preserve"> mempunyai kewenangan mengusulkan putus pendidikan peserta didik ke </w:t>
      </w:r>
      <w:r w:rsidRPr="00440D86">
        <w:rPr>
          <w:rFonts w:cs="Arial"/>
          <w:szCs w:val="24"/>
          <w:lang w:val="id-ID"/>
        </w:rPr>
        <w:t>Pengelola Prodi</w:t>
      </w:r>
      <w:r w:rsidRPr="00440D86">
        <w:rPr>
          <w:rFonts w:cs="Arial"/>
          <w:szCs w:val="24"/>
        </w:rPr>
        <w:t xml:space="preserve"> atas dasar alasan akademik maupun non akademik. </w:t>
      </w:r>
    </w:p>
    <w:p w:rsidR="00730DF9" w:rsidRPr="00440D86" w:rsidRDefault="00730DF9" w:rsidP="00CF2B38">
      <w:pPr>
        <w:numPr>
          <w:ilvl w:val="0"/>
          <w:numId w:val="23"/>
        </w:numPr>
        <w:ind w:right="-50"/>
        <w:rPr>
          <w:rFonts w:cs="Arial"/>
          <w:szCs w:val="24"/>
          <w:lang w:val="sv-SE"/>
        </w:rPr>
      </w:pPr>
      <w:r w:rsidRPr="00440D86">
        <w:rPr>
          <w:rFonts w:cs="Arial"/>
          <w:szCs w:val="24"/>
          <w:lang w:val="sv-SE"/>
        </w:rPr>
        <w:t xml:space="preserve">Putus pendidikan peserta didik atas dasar alasan akademik diputuskan oleh Rektor </w:t>
      </w:r>
      <w:r w:rsidRPr="00440D86">
        <w:rPr>
          <w:rFonts w:cs="Arial"/>
          <w:szCs w:val="24"/>
          <w:lang w:val="id-ID"/>
        </w:rPr>
        <w:t xml:space="preserve">Universitas </w:t>
      </w:r>
      <w:r w:rsidRPr="00440D86">
        <w:rPr>
          <w:rFonts w:cs="Arial"/>
          <w:szCs w:val="24"/>
          <w:lang w:val="sv-SE"/>
        </w:rPr>
        <w:t>atas usulan Dekan.</w:t>
      </w:r>
    </w:p>
    <w:p w:rsidR="00730DF9" w:rsidRPr="00440D86" w:rsidRDefault="00730DF9" w:rsidP="00CF2B38">
      <w:pPr>
        <w:numPr>
          <w:ilvl w:val="0"/>
          <w:numId w:val="23"/>
        </w:numPr>
        <w:ind w:right="-50"/>
        <w:rPr>
          <w:rFonts w:cs="Arial"/>
          <w:szCs w:val="24"/>
          <w:lang w:val="sv-SE"/>
        </w:rPr>
      </w:pPr>
      <w:r w:rsidRPr="00440D86">
        <w:rPr>
          <w:rFonts w:cs="Arial"/>
          <w:szCs w:val="24"/>
          <w:lang w:val="sv-SE"/>
        </w:rPr>
        <w:t>Putus pendidikan peserta didik atas dasar alasan non-akademik harus diputuskan bersama oleh Dekan Fakultas Kedokteran, Direktur RS</w:t>
      </w:r>
      <w:r w:rsidRPr="00440D86">
        <w:rPr>
          <w:rFonts w:cs="Arial"/>
          <w:szCs w:val="24"/>
          <w:lang w:val="id-ID"/>
        </w:rPr>
        <w:t xml:space="preserve"> </w:t>
      </w:r>
      <w:r w:rsidRPr="00440D86">
        <w:rPr>
          <w:rFonts w:cs="Arial"/>
          <w:szCs w:val="24"/>
          <w:lang w:val="id-ID"/>
        </w:rPr>
        <w:lastRenderedPageBreak/>
        <w:t>pendidikan</w:t>
      </w:r>
      <w:r w:rsidRPr="00440D86">
        <w:rPr>
          <w:rFonts w:cs="Arial"/>
          <w:szCs w:val="24"/>
          <w:lang w:val="sv-SE"/>
        </w:rPr>
        <w:t xml:space="preserve">, Ketua TKP-PPDS dan Kepala </w:t>
      </w:r>
      <w:r w:rsidRPr="00440D86">
        <w:rPr>
          <w:rFonts w:cs="Arial"/>
          <w:szCs w:val="24"/>
          <w:lang w:val="id-ID"/>
        </w:rPr>
        <w:t>Prodi</w:t>
      </w:r>
      <w:r w:rsidRPr="00440D86">
        <w:rPr>
          <w:rFonts w:cs="Arial"/>
          <w:szCs w:val="24"/>
          <w:lang w:val="sv-SE"/>
        </w:rPr>
        <w:t xml:space="preserve"> yang terkait, setelah mendengarkan pendapat Panitia Etik Rumah Sakit Pendidikan dan diputuskan oleh Rektor </w:t>
      </w:r>
      <w:r w:rsidRPr="00440D86">
        <w:rPr>
          <w:rFonts w:cs="Arial"/>
          <w:szCs w:val="24"/>
          <w:lang w:val="id-ID"/>
        </w:rPr>
        <w:t>Universitas</w:t>
      </w:r>
      <w:r w:rsidRPr="00440D86">
        <w:rPr>
          <w:rFonts w:cs="Arial"/>
          <w:szCs w:val="24"/>
          <w:lang w:val="sv-SE"/>
        </w:rPr>
        <w:t>.</w:t>
      </w:r>
    </w:p>
    <w:p w:rsidR="00730DF9" w:rsidRPr="00440D86" w:rsidRDefault="00730DF9" w:rsidP="00CF2B38">
      <w:pPr>
        <w:numPr>
          <w:ilvl w:val="0"/>
          <w:numId w:val="23"/>
        </w:numPr>
        <w:ind w:right="-50"/>
        <w:rPr>
          <w:rFonts w:cs="Arial"/>
          <w:szCs w:val="24"/>
          <w:lang w:val="sv-SE"/>
        </w:rPr>
      </w:pPr>
      <w:r w:rsidRPr="00440D86">
        <w:rPr>
          <w:rFonts w:cs="Arial"/>
          <w:szCs w:val="24"/>
          <w:lang w:val="sv-SE"/>
        </w:rPr>
        <w:t xml:space="preserve">Direktur RS </w:t>
      </w:r>
      <w:r w:rsidRPr="00440D86">
        <w:rPr>
          <w:rFonts w:cs="Arial"/>
          <w:szCs w:val="24"/>
          <w:lang w:val="id-ID"/>
        </w:rPr>
        <w:t xml:space="preserve">Pendidikan </w:t>
      </w:r>
      <w:r w:rsidRPr="00440D86">
        <w:rPr>
          <w:rFonts w:cs="Arial"/>
          <w:szCs w:val="24"/>
          <w:lang w:val="sv-SE"/>
        </w:rPr>
        <w:t>dapat mencabut Surat Ijin Bekerja (SIB) setelah mendengarkan pertimbangan dari berbagai pihak yang terkait.</w:t>
      </w:r>
    </w:p>
    <w:p w:rsidR="00730DF9" w:rsidRPr="00440D86" w:rsidRDefault="00730DF9" w:rsidP="00CF2B38">
      <w:pPr>
        <w:widowControl w:val="0"/>
        <w:autoSpaceDE w:val="0"/>
        <w:autoSpaceDN w:val="0"/>
        <w:ind w:left="360" w:right="-50"/>
        <w:rPr>
          <w:rFonts w:cs="Arial"/>
          <w:b/>
          <w:bCs/>
          <w:szCs w:val="24"/>
          <w:lang w:val="id-ID"/>
        </w:rPr>
      </w:pPr>
    </w:p>
    <w:p w:rsidR="00682824" w:rsidRPr="00440D86" w:rsidRDefault="00682824" w:rsidP="00CF2B38">
      <w:pPr>
        <w:widowControl w:val="0"/>
        <w:autoSpaceDE w:val="0"/>
        <w:autoSpaceDN w:val="0"/>
        <w:ind w:left="360" w:right="-50"/>
        <w:rPr>
          <w:rFonts w:cs="Arial"/>
          <w:b/>
          <w:bCs/>
          <w:szCs w:val="24"/>
          <w:lang w:val="id-ID"/>
        </w:rPr>
      </w:pPr>
    </w:p>
    <w:p w:rsidR="00730DF9" w:rsidRPr="00440D86" w:rsidRDefault="00730DF9" w:rsidP="00CF2B38">
      <w:pPr>
        <w:widowControl w:val="0"/>
        <w:numPr>
          <w:ilvl w:val="0"/>
          <w:numId w:val="17"/>
        </w:numPr>
        <w:autoSpaceDE w:val="0"/>
        <w:autoSpaceDN w:val="0"/>
        <w:ind w:left="360" w:right="-50"/>
        <w:rPr>
          <w:rFonts w:cs="Arial"/>
          <w:b/>
          <w:bCs/>
          <w:szCs w:val="24"/>
        </w:rPr>
      </w:pPr>
      <w:r w:rsidRPr="00440D86">
        <w:rPr>
          <w:rFonts w:cs="Arial"/>
          <w:b/>
          <w:bCs/>
          <w:szCs w:val="24"/>
        </w:rPr>
        <w:t>Proses Putus Pendidikan</w:t>
      </w:r>
    </w:p>
    <w:p w:rsidR="00730DF9" w:rsidRPr="00440D86" w:rsidRDefault="00730DF9" w:rsidP="00CF2B38">
      <w:pPr>
        <w:widowControl w:val="0"/>
        <w:autoSpaceDE w:val="0"/>
        <w:autoSpaceDN w:val="0"/>
        <w:ind w:left="360" w:right="-50"/>
        <w:rPr>
          <w:rFonts w:cs="Arial"/>
          <w:b/>
          <w:bCs/>
          <w:szCs w:val="24"/>
        </w:rPr>
      </w:pPr>
    </w:p>
    <w:p w:rsidR="00730DF9" w:rsidRPr="00440D86" w:rsidRDefault="00730DF9" w:rsidP="00CF2B38">
      <w:pPr>
        <w:numPr>
          <w:ilvl w:val="0"/>
          <w:numId w:val="24"/>
        </w:numPr>
        <w:ind w:right="-50"/>
        <w:rPr>
          <w:rFonts w:cs="Arial"/>
          <w:szCs w:val="24"/>
        </w:rPr>
      </w:pPr>
      <w:r w:rsidRPr="00440D86">
        <w:rPr>
          <w:rFonts w:cs="Arial"/>
          <w:szCs w:val="24"/>
        </w:rPr>
        <w:t>Peserta didik dipanggil oleh Program Studi untuk diberitahu tentang pelanggaran yang diduga telah dilakukan. Peserta didik diberikan kesempatan untuk memberikan jawaban, klarifikasi atau pembelaan terkait dugaan pelanggaran.</w:t>
      </w:r>
    </w:p>
    <w:p w:rsidR="00730DF9" w:rsidRPr="00440D86" w:rsidRDefault="00730DF9" w:rsidP="00CF2B38">
      <w:pPr>
        <w:numPr>
          <w:ilvl w:val="0"/>
          <w:numId w:val="24"/>
        </w:numPr>
        <w:ind w:right="-50"/>
        <w:rPr>
          <w:rFonts w:cs="Arial"/>
          <w:szCs w:val="24"/>
        </w:rPr>
      </w:pPr>
      <w:r w:rsidRPr="00440D86">
        <w:rPr>
          <w:rFonts w:cs="Arial"/>
          <w:szCs w:val="24"/>
        </w:rPr>
        <w:t xml:space="preserve">Program studimengadakan rapat  terkait dugaan pelanggaran peserta didik dan mengambil sikap dan keputusan setelah mendengarkan pertimbangan dari berbagai pihak terkait. </w:t>
      </w:r>
    </w:p>
    <w:p w:rsidR="00730DF9" w:rsidRPr="00440D86" w:rsidRDefault="00730DF9" w:rsidP="00CF2B38">
      <w:pPr>
        <w:numPr>
          <w:ilvl w:val="0"/>
          <w:numId w:val="24"/>
        </w:numPr>
        <w:ind w:right="-50"/>
        <w:rPr>
          <w:rFonts w:cs="Arial"/>
          <w:szCs w:val="24"/>
        </w:rPr>
      </w:pPr>
      <w:r w:rsidRPr="00440D86">
        <w:rPr>
          <w:rFonts w:cs="Arial"/>
          <w:szCs w:val="24"/>
        </w:rPr>
        <w:t xml:space="preserve">Apabila terbukti bersalah, </w:t>
      </w:r>
      <w:r w:rsidRPr="00440D86">
        <w:rPr>
          <w:rFonts w:cs="Arial"/>
          <w:szCs w:val="24"/>
          <w:lang w:val="id-ID"/>
        </w:rPr>
        <w:t>Program Studi</w:t>
      </w:r>
      <w:r w:rsidRPr="00440D86">
        <w:rPr>
          <w:rFonts w:cs="Arial"/>
          <w:szCs w:val="24"/>
        </w:rPr>
        <w:t xml:space="preserve"> mengajukan surat pemberhentian kepada </w:t>
      </w:r>
      <w:r w:rsidRPr="00440D86">
        <w:rPr>
          <w:rFonts w:cs="Arial"/>
          <w:szCs w:val="24"/>
          <w:lang w:val="id-ID"/>
        </w:rPr>
        <w:t>Pengelola Prodi</w:t>
      </w:r>
      <w:r w:rsidRPr="00440D86">
        <w:rPr>
          <w:rFonts w:cs="Arial"/>
          <w:szCs w:val="24"/>
        </w:rPr>
        <w:t xml:space="preserve"> berdasarkan hasil rapat. </w:t>
      </w:r>
    </w:p>
    <w:p w:rsidR="00730DF9" w:rsidRPr="00440D86" w:rsidRDefault="00730DF9" w:rsidP="00CF2B38">
      <w:pPr>
        <w:numPr>
          <w:ilvl w:val="0"/>
          <w:numId w:val="24"/>
        </w:numPr>
        <w:ind w:right="-50"/>
        <w:rPr>
          <w:rFonts w:cs="Arial"/>
          <w:szCs w:val="24"/>
          <w:lang w:val="sv-SE"/>
        </w:rPr>
      </w:pPr>
      <w:r w:rsidRPr="00440D86">
        <w:rPr>
          <w:rFonts w:cs="Arial"/>
          <w:szCs w:val="24"/>
          <w:lang w:val="sv-SE"/>
        </w:rPr>
        <w:t xml:space="preserve">Tim yang terdiri dari </w:t>
      </w:r>
      <w:r w:rsidRPr="00440D86">
        <w:rPr>
          <w:rFonts w:cs="Arial"/>
          <w:szCs w:val="24"/>
          <w:lang w:val="id-ID"/>
        </w:rPr>
        <w:t>Pengelola Prodi</w:t>
      </w:r>
      <w:r w:rsidRPr="00440D86">
        <w:rPr>
          <w:rFonts w:cs="Arial"/>
          <w:szCs w:val="24"/>
          <w:lang w:val="sv-SE"/>
        </w:rPr>
        <w:t>, TKP PPDS dan K</w:t>
      </w:r>
      <w:r w:rsidRPr="00440D86">
        <w:rPr>
          <w:rFonts w:cs="Arial"/>
          <w:szCs w:val="24"/>
          <w:lang w:val="id-ID"/>
        </w:rPr>
        <w:t>etua Prodi</w:t>
      </w:r>
      <w:r w:rsidRPr="00440D86">
        <w:rPr>
          <w:rFonts w:cs="Arial"/>
          <w:szCs w:val="24"/>
          <w:lang w:val="sv-SE"/>
        </w:rPr>
        <w:t xml:space="preserve"> akan mengadakan pertemuan. Apabila terbukti bersalah, </w:t>
      </w:r>
      <w:r w:rsidRPr="00440D86">
        <w:rPr>
          <w:rFonts w:cs="Arial"/>
          <w:szCs w:val="24"/>
          <w:lang w:val="id-ID"/>
        </w:rPr>
        <w:t>Pengelola Prodi</w:t>
      </w:r>
      <w:r w:rsidRPr="00440D86">
        <w:rPr>
          <w:rFonts w:cs="Arial"/>
          <w:szCs w:val="24"/>
          <w:lang w:val="sv-SE"/>
        </w:rPr>
        <w:t xml:space="preserve"> membuat surat keputusan putus pendidikan yang akan diserahkan ke Rektor U</w:t>
      </w:r>
      <w:r w:rsidRPr="00440D86">
        <w:rPr>
          <w:rFonts w:cs="Arial"/>
          <w:szCs w:val="24"/>
          <w:lang w:val="id-ID"/>
        </w:rPr>
        <w:t>niversitas</w:t>
      </w:r>
      <w:r w:rsidRPr="00440D86">
        <w:rPr>
          <w:rFonts w:cs="Arial"/>
          <w:szCs w:val="24"/>
          <w:lang w:val="sv-SE"/>
        </w:rPr>
        <w:t>.</w:t>
      </w:r>
    </w:p>
    <w:p w:rsidR="00730DF9" w:rsidRPr="00440D86" w:rsidRDefault="00730DF9" w:rsidP="00CF2B38">
      <w:pPr>
        <w:numPr>
          <w:ilvl w:val="0"/>
          <w:numId w:val="24"/>
        </w:numPr>
        <w:ind w:right="-50"/>
        <w:rPr>
          <w:rFonts w:cs="Arial"/>
          <w:szCs w:val="24"/>
        </w:rPr>
      </w:pPr>
      <w:r w:rsidRPr="00440D86">
        <w:rPr>
          <w:rFonts w:cs="Arial"/>
          <w:szCs w:val="24"/>
        </w:rPr>
        <w:t xml:space="preserve">Peserta didik dipanggil oleh Tim  yang terdiri dari </w:t>
      </w:r>
      <w:r w:rsidRPr="00440D86">
        <w:rPr>
          <w:rFonts w:cs="Arial"/>
          <w:szCs w:val="24"/>
          <w:lang w:val="id-ID"/>
        </w:rPr>
        <w:t>Ketua Prodi</w:t>
      </w:r>
      <w:r w:rsidRPr="00440D86">
        <w:rPr>
          <w:rFonts w:cs="Arial"/>
          <w:szCs w:val="24"/>
        </w:rPr>
        <w:t xml:space="preserve">, TK PPDS dan </w:t>
      </w:r>
      <w:r w:rsidRPr="00440D86">
        <w:rPr>
          <w:rFonts w:cs="Arial"/>
          <w:szCs w:val="24"/>
          <w:lang w:val="id-ID"/>
        </w:rPr>
        <w:t xml:space="preserve">Pengelola Prodi </w:t>
      </w:r>
      <w:r w:rsidRPr="00440D86">
        <w:rPr>
          <w:rFonts w:cs="Arial"/>
          <w:szCs w:val="24"/>
        </w:rPr>
        <w:t>untuk diberitahu tentang keputusan Putus Pendidikan dan alasan-alasannya.</w:t>
      </w:r>
    </w:p>
    <w:p w:rsidR="00730DF9" w:rsidRPr="00440D86" w:rsidRDefault="00730DF9" w:rsidP="00CF2B38">
      <w:pPr>
        <w:numPr>
          <w:ilvl w:val="0"/>
          <w:numId w:val="24"/>
        </w:numPr>
        <w:ind w:right="-50"/>
        <w:rPr>
          <w:rFonts w:cs="Arial"/>
          <w:szCs w:val="24"/>
        </w:rPr>
      </w:pPr>
      <w:r w:rsidRPr="00440D86">
        <w:rPr>
          <w:rFonts w:cs="Arial"/>
          <w:szCs w:val="24"/>
        </w:rPr>
        <w:t>Peserta didik ikut menandatangani Berita Acara yang berisi pelanggaran</w:t>
      </w:r>
      <w:r w:rsidRPr="00440D86">
        <w:rPr>
          <w:rFonts w:cs="Arial"/>
          <w:szCs w:val="24"/>
        </w:rPr>
        <w:softHyphen/>
        <w:t xml:space="preserve"> yang dilakukan oleh yang bersangkutan.</w:t>
      </w:r>
    </w:p>
    <w:p w:rsidR="00730DF9" w:rsidRPr="00440D86" w:rsidRDefault="00730DF9" w:rsidP="00CF2B38">
      <w:pPr>
        <w:numPr>
          <w:ilvl w:val="0"/>
          <w:numId w:val="24"/>
        </w:numPr>
        <w:ind w:right="-50"/>
        <w:rPr>
          <w:rFonts w:cs="Arial"/>
          <w:szCs w:val="24"/>
        </w:rPr>
      </w:pPr>
      <w:r w:rsidRPr="00440D86">
        <w:rPr>
          <w:rFonts w:cs="Arial"/>
          <w:szCs w:val="24"/>
        </w:rPr>
        <w:t>Pemberitahuan putus pendidikan dilakukan secara tertulis oleh Rektor</w:t>
      </w:r>
      <w:r w:rsidRPr="00440D86">
        <w:rPr>
          <w:rFonts w:cs="Arial"/>
          <w:szCs w:val="24"/>
          <w:lang w:val="id-ID"/>
        </w:rPr>
        <w:t xml:space="preserve"> Universitas</w:t>
      </w:r>
      <w:r w:rsidRPr="00440D86">
        <w:rPr>
          <w:rFonts w:cs="Arial"/>
          <w:szCs w:val="24"/>
        </w:rPr>
        <w:t>.</w:t>
      </w:r>
    </w:p>
    <w:p w:rsidR="00730DF9" w:rsidRPr="00440D86" w:rsidRDefault="00730DF9" w:rsidP="00CF2B38">
      <w:pPr>
        <w:ind w:right="-50"/>
        <w:rPr>
          <w:rFonts w:cs="Arial"/>
          <w:szCs w:val="24"/>
        </w:rPr>
      </w:pPr>
    </w:p>
    <w:p w:rsidR="00730DF9" w:rsidRPr="00440D86" w:rsidRDefault="00730DF9" w:rsidP="00CF2B38">
      <w:pPr>
        <w:ind w:right="-50"/>
        <w:rPr>
          <w:rFonts w:cs="Arial"/>
          <w:b/>
          <w:szCs w:val="24"/>
          <w:lang w:val="id-ID"/>
        </w:rPr>
      </w:pPr>
      <w:bookmarkStart w:id="12" w:name="_Toc206386956"/>
      <w:r w:rsidRPr="00440D86">
        <w:rPr>
          <w:rFonts w:cs="Arial"/>
          <w:b/>
          <w:szCs w:val="24"/>
          <w:lang w:val="id-ID"/>
        </w:rPr>
        <w:t>Persyarata</w:t>
      </w:r>
      <w:r w:rsidR="00AF1955" w:rsidRPr="00440D86">
        <w:rPr>
          <w:rFonts w:cs="Arial"/>
          <w:b/>
          <w:szCs w:val="24"/>
          <w:lang w:val="id-ID"/>
        </w:rPr>
        <w:t>n Dosen</w:t>
      </w:r>
    </w:p>
    <w:p w:rsidR="00730DF9" w:rsidRPr="00440D86" w:rsidRDefault="00730DF9" w:rsidP="00CF2B38">
      <w:pPr>
        <w:ind w:left="-10" w:right="-50"/>
        <w:rPr>
          <w:rFonts w:cs="Arial"/>
          <w:b/>
          <w:szCs w:val="24"/>
          <w:lang w:val="id-ID"/>
        </w:rPr>
      </w:pPr>
    </w:p>
    <w:p w:rsidR="00730DF9" w:rsidRPr="00440D86" w:rsidRDefault="00AF1955" w:rsidP="00CF2B38">
      <w:pPr>
        <w:autoSpaceDE w:val="0"/>
        <w:autoSpaceDN w:val="0"/>
        <w:adjustRightInd w:val="0"/>
        <w:ind w:right="-50" w:firstLine="720"/>
        <w:rPr>
          <w:rFonts w:cs="Arial"/>
          <w:szCs w:val="24"/>
          <w:lang w:val="id-ID"/>
        </w:rPr>
      </w:pPr>
      <w:r w:rsidRPr="00440D86">
        <w:rPr>
          <w:rFonts w:cs="Arial"/>
          <w:szCs w:val="24"/>
          <w:lang w:val="id-ID"/>
        </w:rPr>
        <w:t>Dosen</w:t>
      </w:r>
      <w:r w:rsidR="00730DF9" w:rsidRPr="00440D86">
        <w:rPr>
          <w:rFonts w:cs="Arial"/>
          <w:szCs w:val="24"/>
          <w:lang w:val="id-ID"/>
        </w:rPr>
        <w:t xml:space="preserve"> adalah mereka yang karena keahliannya diberi wewenang oleh Dekan dan</w:t>
      </w:r>
      <w:r w:rsidR="002B3AD5" w:rsidRPr="00440D86">
        <w:rPr>
          <w:rFonts w:cs="Arial"/>
          <w:szCs w:val="24"/>
          <w:lang w:val="id-ID"/>
        </w:rPr>
        <w:t xml:space="preserve"> Rektor</w:t>
      </w:r>
      <w:r w:rsidR="00730DF9" w:rsidRPr="00440D86">
        <w:rPr>
          <w:rFonts w:cs="Arial"/>
          <w:szCs w:val="24"/>
          <w:lang w:val="id-ID"/>
        </w:rPr>
        <w:t xml:space="preserve"> sepengetahuan </w:t>
      </w:r>
      <w:r w:rsidRPr="00440D86">
        <w:rPr>
          <w:rFonts w:cs="Arial"/>
          <w:szCs w:val="24"/>
          <w:lang w:val="id-ID"/>
        </w:rPr>
        <w:t xml:space="preserve">kolegium orthopaedi dan traumatologi indonesia </w:t>
      </w:r>
      <w:r w:rsidR="00730DF9" w:rsidRPr="00440D86">
        <w:rPr>
          <w:rFonts w:cs="Arial"/>
          <w:szCs w:val="24"/>
          <w:lang w:val="id-ID"/>
        </w:rPr>
        <w:t xml:space="preserve">untuk membimbing, mendidik dan menilai. </w:t>
      </w:r>
      <w:r w:rsidRPr="00440D86">
        <w:rPr>
          <w:rFonts w:cs="Arial"/>
          <w:szCs w:val="24"/>
          <w:lang w:val="id-ID"/>
        </w:rPr>
        <w:t>Dosen</w:t>
      </w:r>
      <w:r w:rsidR="00730DF9" w:rsidRPr="00440D86">
        <w:rPr>
          <w:rFonts w:cs="Arial"/>
          <w:szCs w:val="24"/>
          <w:lang w:val="id-ID"/>
        </w:rPr>
        <w:t xml:space="preserve">, dalam </w:t>
      </w:r>
      <w:r w:rsidR="00E6775D" w:rsidRPr="00440D86">
        <w:rPr>
          <w:rFonts w:cs="Arial"/>
          <w:szCs w:val="24"/>
          <w:lang w:val="id-ID"/>
        </w:rPr>
        <w:t xml:space="preserve">prodi dokter spesialis orthopaedi dan traumatologi </w:t>
      </w:r>
      <w:r w:rsidR="00730DF9" w:rsidRPr="00440D86">
        <w:rPr>
          <w:rFonts w:cs="Arial"/>
          <w:szCs w:val="24"/>
          <w:lang w:val="id-ID"/>
        </w:rPr>
        <w:t>minimal 5 orang dengan kualifikasi pembimbing, pendidik, dan penilai..</w:t>
      </w: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442C7C" w:rsidP="00CF2B38">
      <w:pPr>
        <w:autoSpaceDE w:val="0"/>
        <w:autoSpaceDN w:val="0"/>
        <w:adjustRightInd w:val="0"/>
        <w:ind w:right="-50"/>
        <w:jc w:val="left"/>
        <w:rPr>
          <w:rFonts w:cs="Arial"/>
          <w:szCs w:val="24"/>
          <w:lang w:val="id-ID"/>
        </w:rPr>
      </w:pPr>
      <w:r w:rsidRPr="00440D86">
        <w:rPr>
          <w:rFonts w:cs="Arial"/>
          <w:szCs w:val="24"/>
          <w:lang w:val="id-ID"/>
        </w:rPr>
        <w:t>Penggolongan Dosen</w:t>
      </w: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jc w:val="left"/>
        <w:rPr>
          <w:rFonts w:cs="Arial"/>
          <w:szCs w:val="24"/>
          <w:lang w:val="id-ID"/>
        </w:rPr>
      </w:pPr>
      <w:r w:rsidRPr="00440D86">
        <w:rPr>
          <w:rFonts w:cs="Arial"/>
          <w:szCs w:val="24"/>
          <w:lang w:val="id-ID"/>
        </w:rPr>
        <w:t xml:space="preserve">1. Pembimbing </w:t>
      </w:r>
    </w:p>
    <w:p w:rsidR="00730DF9" w:rsidRPr="00440D86" w:rsidRDefault="00730DF9" w:rsidP="00CF2B38">
      <w:pPr>
        <w:autoSpaceDE w:val="0"/>
        <w:autoSpaceDN w:val="0"/>
        <w:adjustRightInd w:val="0"/>
        <w:ind w:left="284" w:right="-50"/>
        <w:rPr>
          <w:rFonts w:cs="Arial"/>
          <w:szCs w:val="24"/>
          <w:lang w:val="id-ID"/>
        </w:rPr>
      </w:pPr>
      <w:r w:rsidRPr="00440D86">
        <w:rPr>
          <w:rFonts w:cs="Arial"/>
          <w:szCs w:val="24"/>
          <w:lang w:val="id-ID"/>
        </w:rPr>
        <w:t xml:space="preserve">Definisi: Mereka yang mempunyai tugas melaksanakan pengawasan dan bimbingan dalam peningkatan ketrampilan </w:t>
      </w:r>
      <w:r w:rsidR="00AF1955" w:rsidRPr="00440D86">
        <w:rPr>
          <w:rFonts w:cs="Arial"/>
          <w:szCs w:val="24"/>
          <w:lang w:val="id-ID"/>
        </w:rPr>
        <w:t>peserta didik</w:t>
      </w:r>
      <w:r w:rsidRPr="00440D86">
        <w:rPr>
          <w:rFonts w:cs="Arial"/>
          <w:szCs w:val="24"/>
          <w:lang w:val="id-ID"/>
        </w:rPr>
        <w:t xml:space="preserve"> tetapi tidak diberi tanggung jawab atas bimbingan peningkatan bidang ilmiah (kognitif)</w:t>
      </w:r>
    </w:p>
    <w:p w:rsidR="00730DF9" w:rsidRPr="00440D86" w:rsidRDefault="00730DF9" w:rsidP="00CF2B38">
      <w:pPr>
        <w:autoSpaceDE w:val="0"/>
        <w:autoSpaceDN w:val="0"/>
        <w:adjustRightInd w:val="0"/>
        <w:ind w:left="284" w:right="-50"/>
        <w:jc w:val="left"/>
        <w:rPr>
          <w:rFonts w:cs="Arial"/>
          <w:szCs w:val="24"/>
          <w:lang w:val="id-ID"/>
        </w:rPr>
      </w:pPr>
    </w:p>
    <w:p w:rsidR="00730DF9" w:rsidRPr="00440D86" w:rsidRDefault="00730DF9" w:rsidP="00CF2B38">
      <w:pPr>
        <w:autoSpaceDE w:val="0"/>
        <w:autoSpaceDN w:val="0"/>
        <w:adjustRightInd w:val="0"/>
        <w:ind w:left="284" w:right="-50"/>
        <w:jc w:val="left"/>
        <w:rPr>
          <w:rFonts w:cs="Arial"/>
          <w:szCs w:val="24"/>
          <w:lang w:val="id-ID"/>
        </w:rPr>
      </w:pPr>
      <w:r w:rsidRPr="00440D86">
        <w:rPr>
          <w:rFonts w:cs="Arial"/>
          <w:szCs w:val="24"/>
          <w:lang w:val="id-ID"/>
        </w:rPr>
        <w:t>Kualifikasi :</w:t>
      </w:r>
    </w:p>
    <w:p w:rsidR="00730DF9" w:rsidRPr="00440D86" w:rsidRDefault="00730DF9" w:rsidP="00CF2B38">
      <w:pPr>
        <w:autoSpaceDE w:val="0"/>
        <w:autoSpaceDN w:val="0"/>
        <w:adjustRightInd w:val="0"/>
        <w:ind w:left="709" w:right="-50" w:hanging="283"/>
        <w:jc w:val="left"/>
        <w:rPr>
          <w:rFonts w:cs="Arial"/>
          <w:szCs w:val="24"/>
          <w:lang w:val="id-ID"/>
        </w:rPr>
      </w:pPr>
      <w:r w:rsidRPr="00440D86">
        <w:rPr>
          <w:rFonts w:cs="Arial"/>
          <w:szCs w:val="24"/>
          <w:lang w:val="id-ID"/>
        </w:rPr>
        <w:t>a. Spesialis Orthopaedi dan Traumatoiogi yang ditunjuk oleh Dekan F</w:t>
      </w:r>
      <w:r w:rsidR="00ED50C3" w:rsidRPr="00440D86">
        <w:rPr>
          <w:rFonts w:cs="Arial"/>
          <w:szCs w:val="24"/>
          <w:lang w:val="id-ID"/>
        </w:rPr>
        <w:t xml:space="preserve">akultas </w:t>
      </w:r>
      <w:r w:rsidRPr="00440D86">
        <w:rPr>
          <w:rFonts w:cs="Arial"/>
          <w:szCs w:val="24"/>
          <w:lang w:val="id-ID"/>
        </w:rPr>
        <w:t>K</w:t>
      </w:r>
      <w:r w:rsidR="00ED50C3" w:rsidRPr="00440D86">
        <w:rPr>
          <w:rFonts w:cs="Arial"/>
          <w:szCs w:val="24"/>
          <w:lang w:val="id-ID"/>
        </w:rPr>
        <w:t xml:space="preserve">edokteran </w:t>
      </w:r>
      <w:r w:rsidRPr="00440D86">
        <w:rPr>
          <w:rFonts w:cs="Arial"/>
          <w:szCs w:val="24"/>
          <w:lang w:val="id-ID"/>
        </w:rPr>
        <w:t>N</w:t>
      </w:r>
      <w:r w:rsidR="00ED50C3" w:rsidRPr="00440D86">
        <w:rPr>
          <w:rFonts w:cs="Arial"/>
          <w:szCs w:val="24"/>
          <w:lang w:val="id-ID"/>
        </w:rPr>
        <w:t>eg</w:t>
      </w:r>
      <w:r w:rsidR="00682824" w:rsidRPr="00440D86">
        <w:rPr>
          <w:rFonts w:cs="Arial"/>
          <w:szCs w:val="24"/>
          <w:lang w:val="id-ID"/>
        </w:rPr>
        <w:t>e</w:t>
      </w:r>
      <w:r w:rsidR="00ED50C3" w:rsidRPr="00440D86">
        <w:rPr>
          <w:rFonts w:cs="Arial"/>
          <w:szCs w:val="24"/>
          <w:lang w:val="id-ID"/>
        </w:rPr>
        <w:t>ri (FKN)</w:t>
      </w:r>
    </w:p>
    <w:p w:rsidR="00730DF9" w:rsidRPr="00440D86" w:rsidRDefault="00730DF9" w:rsidP="00CF2B38">
      <w:pPr>
        <w:autoSpaceDE w:val="0"/>
        <w:autoSpaceDN w:val="0"/>
        <w:adjustRightInd w:val="0"/>
        <w:ind w:left="709" w:right="-50" w:hanging="283"/>
        <w:rPr>
          <w:rFonts w:cs="Arial"/>
          <w:szCs w:val="24"/>
          <w:lang w:val="id-ID"/>
        </w:rPr>
      </w:pPr>
      <w:r w:rsidRPr="00440D86">
        <w:rPr>
          <w:rFonts w:cs="Arial"/>
          <w:szCs w:val="24"/>
          <w:lang w:val="id-ID"/>
        </w:rPr>
        <w:t>b. Spesialis Orthopaedi dan Trau</w:t>
      </w:r>
      <w:r w:rsidR="00ED50C3" w:rsidRPr="00440D86">
        <w:rPr>
          <w:rFonts w:cs="Arial"/>
          <w:szCs w:val="24"/>
          <w:lang w:val="id-ID"/>
        </w:rPr>
        <w:t>matologi di luar FKN/RS satelit dan affiliasi</w:t>
      </w:r>
      <w:r w:rsidRPr="00440D86">
        <w:rPr>
          <w:rFonts w:cs="Arial"/>
          <w:szCs w:val="24"/>
          <w:lang w:val="id-ID"/>
        </w:rPr>
        <w:t xml:space="preserve"> dengan masa kerja minimal 5 tahun yang ditunjuk oleh Dekan FKN.</w:t>
      </w:r>
    </w:p>
    <w:p w:rsidR="00730DF9" w:rsidRPr="00440D86" w:rsidRDefault="00730DF9" w:rsidP="00CF2B38">
      <w:pPr>
        <w:autoSpaceDE w:val="0"/>
        <w:autoSpaceDN w:val="0"/>
        <w:adjustRightInd w:val="0"/>
        <w:ind w:left="709" w:right="-50" w:hanging="283"/>
        <w:jc w:val="left"/>
        <w:rPr>
          <w:rFonts w:cs="Arial"/>
          <w:szCs w:val="24"/>
          <w:lang w:val="id-ID"/>
        </w:rPr>
      </w:pPr>
      <w:r w:rsidRPr="00440D86">
        <w:rPr>
          <w:rFonts w:cs="Arial"/>
          <w:szCs w:val="24"/>
          <w:lang w:val="id-ID"/>
        </w:rPr>
        <w:lastRenderedPageBreak/>
        <w:t>b. Spesialis/sarjana lain yang terkait dan ditunjuk oleh dekan FKN</w:t>
      </w:r>
    </w:p>
    <w:p w:rsidR="00730DF9" w:rsidRPr="00440D86" w:rsidRDefault="00730DF9" w:rsidP="00CF2B38">
      <w:pPr>
        <w:ind w:right="-50"/>
        <w:rPr>
          <w:rFonts w:cs="Arial"/>
          <w:b/>
          <w:szCs w:val="24"/>
          <w:lang w:val="id-ID"/>
        </w:rPr>
      </w:pPr>
    </w:p>
    <w:p w:rsidR="00E76F0C" w:rsidRPr="00440D86" w:rsidRDefault="00E76F0C" w:rsidP="00CF2B38">
      <w:pPr>
        <w:ind w:right="-50"/>
        <w:rPr>
          <w:rFonts w:cs="Arial"/>
          <w:b/>
          <w:szCs w:val="24"/>
          <w:lang w:val="id-ID"/>
        </w:rPr>
      </w:pPr>
    </w:p>
    <w:p w:rsidR="00E76F0C" w:rsidRPr="00440D86" w:rsidRDefault="00E76F0C" w:rsidP="00CF2B38">
      <w:pPr>
        <w:ind w:right="-50"/>
        <w:rPr>
          <w:rFonts w:cs="Arial"/>
          <w:b/>
          <w:szCs w:val="24"/>
          <w:lang w:val="id-ID"/>
        </w:rPr>
      </w:pPr>
    </w:p>
    <w:p w:rsidR="00E76F0C" w:rsidRPr="00440D86" w:rsidRDefault="00E76F0C" w:rsidP="00CF2B38">
      <w:pPr>
        <w:ind w:right="-50"/>
        <w:rPr>
          <w:rFonts w:cs="Arial"/>
          <w:b/>
          <w:szCs w:val="24"/>
          <w:lang w:val="id-ID"/>
        </w:rPr>
      </w:pPr>
    </w:p>
    <w:p w:rsidR="00E76F0C" w:rsidRPr="00440D86" w:rsidRDefault="00E76F0C" w:rsidP="00CF2B38">
      <w:pPr>
        <w:ind w:right="-50"/>
        <w:rPr>
          <w:rFonts w:cs="Arial"/>
          <w:b/>
          <w:szCs w:val="24"/>
          <w:lang w:val="id-ID"/>
        </w:rPr>
      </w:pPr>
    </w:p>
    <w:p w:rsidR="00730DF9" w:rsidRPr="00440D86" w:rsidRDefault="00730DF9" w:rsidP="00CF2B38">
      <w:pPr>
        <w:autoSpaceDE w:val="0"/>
        <w:autoSpaceDN w:val="0"/>
        <w:adjustRightInd w:val="0"/>
        <w:ind w:right="-50"/>
        <w:jc w:val="left"/>
        <w:rPr>
          <w:rFonts w:cs="Arial"/>
          <w:szCs w:val="24"/>
          <w:lang w:val="id-ID"/>
        </w:rPr>
      </w:pPr>
      <w:r w:rsidRPr="00440D86">
        <w:rPr>
          <w:rFonts w:cs="Arial"/>
          <w:szCs w:val="24"/>
          <w:lang w:val="id-ID"/>
        </w:rPr>
        <w:t>2. Pendidik</w:t>
      </w:r>
    </w:p>
    <w:p w:rsidR="00730DF9" w:rsidRPr="00440D86" w:rsidRDefault="00730DF9" w:rsidP="00CF2B38">
      <w:pPr>
        <w:autoSpaceDE w:val="0"/>
        <w:autoSpaceDN w:val="0"/>
        <w:adjustRightInd w:val="0"/>
        <w:ind w:left="284" w:right="-50"/>
        <w:rPr>
          <w:rFonts w:cs="Arial"/>
          <w:szCs w:val="24"/>
          <w:lang w:val="id-ID"/>
        </w:rPr>
      </w:pPr>
      <w:r w:rsidRPr="00440D86">
        <w:rPr>
          <w:rFonts w:cs="Arial"/>
          <w:szCs w:val="24"/>
          <w:lang w:val="id-ID"/>
        </w:rPr>
        <w:t>Definisi: Mereka yang selain mempunyai tugas sebagai pembimbing bertanggung jawab atas bimbingan peningkatan bidang ilmiah (kognitif).</w:t>
      </w:r>
    </w:p>
    <w:p w:rsidR="00730DF9" w:rsidRPr="00440D86" w:rsidRDefault="00730DF9" w:rsidP="00CF2B38">
      <w:pPr>
        <w:autoSpaceDE w:val="0"/>
        <w:autoSpaceDN w:val="0"/>
        <w:adjustRightInd w:val="0"/>
        <w:ind w:right="-50"/>
        <w:rPr>
          <w:rFonts w:cs="Arial"/>
          <w:szCs w:val="24"/>
          <w:lang w:val="id-ID"/>
        </w:rPr>
      </w:pPr>
    </w:p>
    <w:p w:rsidR="00730DF9" w:rsidRPr="00440D86" w:rsidRDefault="00730DF9" w:rsidP="00CF2B38">
      <w:pPr>
        <w:autoSpaceDE w:val="0"/>
        <w:autoSpaceDN w:val="0"/>
        <w:adjustRightInd w:val="0"/>
        <w:ind w:left="284" w:right="-50"/>
        <w:jc w:val="left"/>
        <w:rPr>
          <w:rFonts w:cs="Arial"/>
          <w:szCs w:val="24"/>
          <w:lang w:val="id-ID"/>
        </w:rPr>
      </w:pPr>
      <w:r w:rsidRPr="00440D86">
        <w:rPr>
          <w:rFonts w:cs="Arial"/>
          <w:szCs w:val="24"/>
          <w:lang w:val="id-ID"/>
        </w:rPr>
        <w:t>Kualifikasi :</w:t>
      </w:r>
    </w:p>
    <w:p w:rsidR="00730DF9" w:rsidRPr="00440D86" w:rsidRDefault="00730DF9" w:rsidP="00CF2B38">
      <w:pPr>
        <w:autoSpaceDE w:val="0"/>
        <w:autoSpaceDN w:val="0"/>
        <w:adjustRightInd w:val="0"/>
        <w:ind w:left="709" w:right="-50" w:hanging="283"/>
        <w:rPr>
          <w:rFonts w:cs="Arial"/>
          <w:szCs w:val="24"/>
          <w:lang w:val="id-ID"/>
        </w:rPr>
      </w:pPr>
      <w:r w:rsidRPr="00440D86">
        <w:rPr>
          <w:rFonts w:cs="Arial"/>
          <w:szCs w:val="24"/>
          <w:lang w:val="id-ID"/>
        </w:rPr>
        <w:t>a. Spesialis Orthopaedi dan Traumatologi dengan pengalaman kerja minimal 5 tahun terus  menerus di FKN</w:t>
      </w:r>
    </w:p>
    <w:p w:rsidR="00730DF9" w:rsidRPr="00440D86" w:rsidRDefault="00730DF9" w:rsidP="00CF2B38">
      <w:pPr>
        <w:autoSpaceDE w:val="0"/>
        <w:autoSpaceDN w:val="0"/>
        <w:adjustRightInd w:val="0"/>
        <w:ind w:left="709" w:right="-50" w:hanging="283"/>
        <w:rPr>
          <w:rFonts w:cs="Arial"/>
          <w:szCs w:val="24"/>
          <w:lang w:val="id-ID"/>
        </w:rPr>
      </w:pPr>
      <w:r w:rsidRPr="00440D86">
        <w:rPr>
          <w:rFonts w:cs="Arial"/>
          <w:szCs w:val="24"/>
          <w:lang w:val="id-ID"/>
        </w:rPr>
        <w:t>b. Spesialis Orthopaedi dan Traumatologi dari luar FKN dengan pengalaman kerja minimal 10 tahun</w:t>
      </w:r>
    </w:p>
    <w:p w:rsidR="00730DF9" w:rsidRPr="00440D86" w:rsidRDefault="00ED50C3" w:rsidP="00CF2B38">
      <w:pPr>
        <w:autoSpaceDE w:val="0"/>
        <w:autoSpaceDN w:val="0"/>
        <w:adjustRightInd w:val="0"/>
        <w:ind w:left="709" w:right="-50" w:hanging="283"/>
        <w:rPr>
          <w:rFonts w:cs="Arial"/>
          <w:szCs w:val="24"/>
          <w:lang w:val="id-ID"/>
        </w:rPr>
      </w:pPr>
      <w:r w:rsidRPr="00440D86">
        <w:rPr>
          <w:rFonts w:cs="Arial"/>
          <w:szCs w:val="24"/>
          <w:lang w:val="id-ID"/>
        </w:rPr>
        <w:t>c. Dosen</w:t>
      </w:r>
      <w:r w:rsidR="00730DF9" w:rsidRPr="00440D86">
        <w:rPr>
          <w:rFonts w:cs="Arial"/>
          <w:szCs w:val="24"/>
          <w:lang w:val="id-ID"/>
        </w:rPr>
        <w:t xml:space="preserve"> tamu dengan rekomendasi dari Kolegium Orthopaedi</w:t>
      </w:r>
    </w:p>
    <w:p w:rsidR="00730DF9" w:rsidRPr="00440D86" w:rsidRDefault="00730DF9" w:rsidP="00CF2B38">
      <w:pPr>
        <w:autoSpaceDE w:val="0"/>
        <w:autoSpaceDN w:val="0"/>
        <w:adjustRightInd w:val="0"/>
        <w:ind w:left="709" w:right="-50" w:hanging="283"/>
        <w:rPr>
          <w:rFonts w:cs="Arial"/>
          <w:szCs w:val="24"/>
          <w:lang w:val="id-ID"/>
        </w:rPr>
      </w:pPr>
      <w:r w:rsidRPr="00440D86">
        <w:rPr>
          <w:rFonts w:cs="Arial"/>
          <w:szCs w:val="24"/>
          <w:lang w:val="id-ID"/>
        </w:rPr>
        <w:t xml:space="preserve">d. Pernah mengikuti Training of the Teacher (TOT) yang dilaksanakan oleh </w:t>
      </w:r>
      <w:r w:rsidR="00E6775D" w:rsidRPr="00440D86">
        <w:rPr>
          <w:rFonts w:cs="Arial"/>
          <w:szCs w:val="24"/>
          <w:lang w:val="id-ID"/>
        </w:rPr>
        <w:t xml:space="preserve">prodi dokter spesialis orthopaedi dan traumatologi </w:t>
      </w:r>
      <w:r w:rsidRPr="00440D86">
        <w:rPr>
          <w:rFonts w:cs="Arial"/>
          <w:szCs w:val="24"/>
          <w:lang w:val="id-ID"/>
        </w:rPr>
        <w:t>/FKN atau Kolegium Iimu Orthopaedi &amp; Traumatologi</w:t>
      </w:r>
    </w:p>
    <w:p w:rsidR="00730DF9" w:rsidRPr="00440D86" w:rsidRDefault="00730DF9" w:rsidP="00CF2B38">
      <w:pPr>
        <w:autoSpaceDE w:val="0"/>
        <w:autoSpaceDN w:val="0"/>
        <w:adjustRightInd w:val="0"/>
        <w:ind w:left="284" w:right="-50"/>
        <w:rPr>
          <w:rFonts w:cs="Arial"/>
          <w:szCs w:val="24"/>
          <w:lang w:val="id-ID"/>
        </w:rPr>
      </w:pPr>
    </w:p>
    <w:p w:rsidR="00730DF9" w:rsidRPr="00440D86" w:rsidRDefault="00730DF9" w:rsidP="00CF2B38">
      <w:pPr>
        <w:autoSpaceDE w:val="0"/>
        <w:autoSpaceDN w:val="0"/>
        <w:adjustRightInd w:val="0"/>
        <w:ind w:right="-50"/>
        <w:rPr>
          <w:rFonts w:cs="Arial"/>
          <w:szCs w:val="24"/>
          <w:lang w:val="id-ID"/>
        </w:rPr>
      </w:pPr>
      <w:r w:rsidRPr="00440D86">
        <w:rPr>
          <w:rFonts w:cs="Arial"/>
          <w:szCs w:val="24"/>
          <w:lang w:val="id-ID"/>
        </w:rPr>
        <w:t>3. Penilai</w:t>
      </w:r>
    </w:p>
    <w:p w:rsidR="00730DF9" w:rsidRPr="00440D86" w:rsidRDefault="00730DF9" w:rsidP="00CF2B38">
      <w:pPr>
        <w:autoSpaceDE w:val="0"/>
        <w:autoSpaceDN w:val="0"/>
        <w:adjustRightInd w:val="0"/>
        <w:ind w:left="284" w:right="-50"/>
        <w:rPr>
          <w:rFonts w:cs="Arial"/>
          <w:szCs w:val="24"/>
          <w:lang w:val="id-ID"/>
        </w:rPr>
      </w:pPr>
      <w:r w:rsidRPr="00440D86">
        <w:rPr>
          <w:rFonts w:cs="Arial"/>
          <w:szCs w:val="24"/>
          <w:lang w:val="id-ID"/>
        </w:rPr>
        <w:t>Definisi :</w:t>
      </w:r>
    </w:p>
    <w:p w:rsidR="00730DF9" w:rsidRPr="00440D86" w:rsidRDefault="00730DF9" w:rsidP="00CF2B38">
      <w:pPr>
        <w:autoSpaceDE w:val="0"/>
        <w:autoSpaceDN w:val="0"/>
        <w:adjustRightInd w:val="0"/>
        <w:ind w:left="709" w:right="-50" w:hanging="283"/>
        <w:rPr>
          <w:rFonts w:cs="Arial"/>
          <w:szCs w:val="24"/>
          <w:lang w:val="id-ID"/>
        </w:rPr>
      </w:pPr>
      <w:r w:rsidRPr="00440D86">
        <w:rPr>
          <w:rFonts w:cs="Arial"/>
          <w:szCs w:val="24"/>
          <w:lang w:val="id-ID"/>
        </w:rPr>
        <w:t>a. Mereka yang dilingkungan FKN selain mempunyai tugas sebagai pembimbing dan pendidik diberi wewenang untuk menilai hasil belajar Peserta.</w:t>
      </w:r>
    </w:p>
    <w:p w:rsidR="00730DF9" w:rsidRPr="00440D86" w:rsidRDefault="00730DF9" w:rsidP="00CF2B38">
      <w:pPr>
        <w:autoSpaceDE w:val="0"/>
        <w:autoSpaceDN w:val="0"/>
        <w:adjustRightInd w:val="0"/>
        <w:ind w:left="709" w:right="-50" w:hanging="283"/>
        <w:rPr>
          <w:rFonts w:cs="Arial"/>
          <w:szCs w:val="24"/>
          <w:lang w:val="id-ID"/>
        </w:rPr>
      </w:pPr>
      <w:r w:rsidRPr="00440D86">
        <w:rPr>
          <w:rFonts w:cs="Arial"/>
          <w:szCs w:val="24"/>
          <w:lang w:val="id-ID"/>
        </w:rPr>
        <w:t>b. Mereka yang diluar lingkungan FKN atau staf tamu yang diberi wewenang untuk menilai hasil belajar oleh Kolegium Orthopaedi</w:t>
      </w: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left="284" w:right="-50"/>
        <w:jc w:val="left"/>
        <w:rPr>
          <w:rFonts w:cs="Arial"/>
          <w:szCs w:val="24"/>
          <w:lang w:val="id-ID"/>
        </w:rPr>
      </w:pPr>
      <w:r w:rsidRPr="00440D86">
        <w:rPr>
          <w:rFonts w:cs="Arial"/>
          <w:szCs w:val="24"/>
          <w:lang w:val="id-ID"/>
        </w:rPr>
        <w:t>Kualifikasi :</w:t>
      </w:r>
    </w:p>
    <w:p w:rsidR="00730DF9" w:rsidRPr="00440D86" w:rsidRDefault="00730DF9" w:rsidP="00CF2B38">
      <w:pPr>
        <w:autoSpaceDE w:val="0"/>
        <w:autoSpaceDN w:val="0"/>
        <w:adjustRightInd w:val="0"/>
        <w:ind w:left="709" w:right="-50" w:hanging="283"/>
        <w:jc w:val="left"/>
        <w:rPr>
          <w:rFonts w:cs="Arial"/>
          <w:szCs w:val="24"/>
          <w:lang w:val="id-ID"/>
        </w:rPr>
      </w:pPr>
      <w:r w:rsidRPr="00440D86">
        <w:rPr>
          <w:rFonts w:cs="Arial"/>
          <w:szCs w:val="24"/>
          <w:lang w:val="id-ID"/>
        </w:rPr>
        <w:t>a. Spesialis Orthopaedi dan Traumatologi dari lingkungan FKN dengan pengalaman sekurang-kurangnya 10 tahun</w:t>
      </w:r>
    </w:p>
    <w:p w:rsidR="00730DF9" w:rsidRPr="00440D86" w:rsidRDefault="00730DF9" w:rsidP="00CF2B38">
      <w:pPr>
        <w:autoSpaceDE w:val="0"/>
        <w:autoSpaceDN w:val="0"/>
        <w:adjustRightInd w:val="0"/>
        <w:ind w:left="709" w:right="-50" w:hanging="283"/>
        <w:jc w:val="left"/>
        <w:rPr>
          <w:rFonts w:cs="Arial"/>
          <w:szCs w:val="24"/>
          <w:lang w:val="id-ID"/>
        </w:rPr>
      </w:pPr>
      <w:r w:rsidRPr="00440D86">
        <w:rPr>
          <w:rFonts w:cs="Arial"/>
          <w:szCs w:val="24"/>
          <w:lang w:val="id-ID"/>
        </w:rPr>
        <w:t>b. Spesialis Orthopaedi dan Trau</w:t>
      </w:r>
      <w:r w:rsidR="001E0AD8" w:rsidRPr="00440D86">
        <w:rPr>
          <w:rFonts w:cs="Arial"/>
          <w:szCs w:val="24"/>
          <w:lang w:val="id-ID"/>
        </w:rPr>
        <w:t>matologi dari luar FKN atau dosen t</w:t>
      </w:r>
      <w:r w:rsidRPr="00440D86">
        <w:rPr>
          <w:rFonts w:cs="Arial"/>
          <w:szCs w:val="24"/>
          <w:lang w:val="id-ID"/>
        </w:rPr>
        <w:t>amu yang mempunyai perigalaman sebagai penilai, dengan rekomendasi dari Kolegium Orthopaedi</w:t>
      </w:r>
    </w:p>
    <w:p w:rsidR="00730DF9" w:rsidRPr="00440D86" w:rsidRDefault="00730DF9" w:rsidP="00CF2B38">
      <w:pPr>
        <w:autoSpaceDE w:val="0"/>
        <w:autoSpaceDN w:val="0"/>
        <w:adjustRightInd w:val="0"/>
        <w:ind w:left="709" w:right="-50" w:hanging="283"/>
        <w:jc w:val="left"/>
        <w:rPr>
          <w:rFonts w:cs="Arial"/>
          <w:szCs w:val="24"/>
          <w:lang w:val="id-ID"/>
        </w:rPr>
      </w:pPr>
      <w:r w:rsidRPr="00440D86">
        <w:rPr>
          <w:rFonts w:cs="Arial"/>
          <w:szCs w:val="24"/>
          <w:lang w:val="id-ID"/>
        </w:rPr>
        <w:t>c. Telah magang minimal 2 periode pelaksanaan ujian board orthopaedi</w:t>
      </w:r>
    </w:p>
    <w:p w:rsidR="00730DF9" w:rsidRPr="00440D86" w:rsidRDefault="00730DF9" w:rsidP="00CF2B38">
      <w:pPr>
        <w:ind w:right="-50"/>
        <w:rPr>
          <w:rFonts w:cs="Arial"/>
          <w:noProof/>
          <w:szCs w:val="24"/>
          <w:lang w:val="id-ID"/>
        </w:rPr>
      </w:pPr>
    </w:p>
    <w:p w:rsidR="00730DF9" w:rsidRPr="00440D86" w:rsidRDefault="00A43AA9" w:rsidP="00CF2B38">
      <w:pPr>
        <w:ind w:right="-50" w:firstLine="709"/>
        <w:rPr>
          <w:rFonts w:cs="Arial"/>
          <w:noProof/>
          <w:szCs w:val="24"/>
          <w:lang w:val="id-ID"/>
        </w:rPr>
      </w:pPr>
      <w:r w:rsidRPr="00440D86">
        <w:rPr>
          <w:rFonts w:cs="Arial"/>
          <w:noProof/>
          <w:szCs w:val="24"/>
          <w:lang w:val="id-ID"/>
        </w:rPr>
        <w:t>P</w:t>
      </w:r>
      <w:r w:rsidR="00E6775D" w:rsidRPr="00440D86">
        <w:rPr>
          <w:rFonts w:cs="Arial"/>
          <w:noProof/>
          <w:szCs w:val="24"/>
        </w:rPr>
        <w:t xml:space="preserve">rodi dokter spesialis orthopaedi dan traumatologi </w:t>
      </w:r>
      <w:r w:rsidR="00730DF9" w:rsidRPr="00440D86">
        <w:rPr>
          <w:rFonts w:cs="Arial"/>
          <w:noProof/>
          <w:szCs w:val="24"/>
        </w:rPr>
        <w:t xml:space="preserve">merencanakan dan melaksanakan program-program peningkatan mutu </w:t>
      </w:r>
      <w:r w:rsidR="00730DF9" w:rsidRPr="00440D86">
        <w:rPr>
          <w:rFonts w:cs="Arial"/>
          <w:noProof/>
          <w:szCs w:val="24"/>
          <w:lang w:val="id-ID"/>
        </w:rPr>
        <w:t>staf pengajar</w:t>
      </w:r>
      <w:r w:rsidR="00730DF9" w:rsidRPr="00440D86">
        <w:rPr>
          <w:rFonts w:cs="Arial"/>
          <w:noProof/>
          <w:szCs w:val="24"/>
        </w:rPr>
        <w:t xml:space="preserve"> yang selaras dengan kebutuhan, untuk  mewujudkan visi, melaksanakan misi, dan mencapai tujuan yang telah ditetapkan. </w:t>
      </w:r>
    </w:p>
    <w:p w:rsidR="00730DF9" w:rsidRPr="00440D86" w:rsidRDefault="00730DF9" w:rsidP="00CF2B38">
      <w:pPr>
        <w:ind w:right="-50"/>
        <w:rPr>
          <w:rFonts w:cs="Arial"/>
          <w:szCs w:val="24"/>
          <w:lang w:val="id-ID"/>
        </w:rPr>
      </w:pPr>
    </w:p>
    <w:p w:rsidR="00730DF9" w:rsidRPr="00440D86" w:rsidRDefault="00A43AA9" w:rsidP="00CF2B38">
      <w:pPr>
        <w:ind w:right="-50" w:firstLine="709"/>
        <w:rPr>
          <w:rFonts w:cs="Arial"/>
          <w:szCs w:val="24"/>
        </w:rPr>
      </w:pPr>
      <w:r w:rsidRPr="00440D86">
        <w:rPr>
          <w:rFonts w:cs="Arial"/>
          <w:szCs w:val="24"/>
          <w:lang w:val="id-ID"/>
        </w:rPr>
        <w:t>P</w:t>
      </w:r>
      <w:r w:rsidR="00E6775D" w:rsidRPr="00440D86">
        <w:rPr>
          <w:rFonts w:cs="Arial"/>
          <w:szCs w:val="24"/>
        </w:rPr>
        <w:t xml:space="preserve">rodi dokter spesialis orthopaedi dan traumatologi </w:t>
      </w:r>
      <w:r w:rsidR="00730DF9" w:rsidRPr="00440D86">
        <w:rPr>
          <w:rFonts w:cs="Arial"/>
          <w:szCs w:val="24"/>
        </w:rPr>
        <w:t xml:space="preserve">yang baik memiliki sistem pengelolaan mutu yang memadai untuk pembinaan dan peningkatan mutu tenaga kependidikan, baik bagi pustakawan, laboran, teknisi, staf administrasi, dan tenaga kependidikan lainnya. </w:t>
      </w:r>
      <w:r w:rsidR="00E6775D" w:rsidRPr="00440D86">
        <w:rPr>
          <w:rFonts w:cs="Arial"/>
          <w:szCs w:val="24"/>
        </w:rPr>
        <w:t xml:space="preserve">prodi dokter spesialis orthopaedi dan traumatologi </w:t>
      </w:r>
      <w:r w:rsidR="00730DF9" w:rsidRPr="00440D86">
        <w:rPr>
          <w:rFonts w:cs="Arial"/>
          <w:szCs w:val="24"/>
        </w:rPr>
        <w:t xml:space="preserve">yang baik memiliki tenaga kependidikan dengan jumlah, kualifikasi dan mutu kinerja yang sesuai dengan kebutuhan penyelenggaraan program yang ada. </w:t>
      </w:r>
    </w:p>
    <w:p w:rsidR="00730DF9" w:rsidRPr="00440D86" w:rsidRDefault="00730DF9" w:rsidP="00CF2B38">
      <w:pPr>
        <w:ind w:right="-50"/>
        <w:rPr>
          <w:rFonts w:cs="Arial"/>
          <w:szCs w:val="24"/>
        </w:rPr>
      </w:pPr>
    </w:p>
    <w:bookmarkEnd w:id="12"/>
    <w:p w:rsidR="00730DF9" w:rsidRPr="00440D86" w:rsidRDefault="00730DF9" w:rsidP="00CF2B38">
      <w:pPr>
        <w:autoSpaceDE w:val="0"/>
        <w:autoSpaceDN w:val="0"/>
        <w:adjustRightInd w:val="0"/>
        <w:ind w:right="-50" w:firstLine="720"/>
        <w:rPr>
          <w:rFonts w:eastAsia="Calibri" w:cs="Arial"/>
          <w:szCs w:val="24"/>
          <w:lang w:val="id-ID"/>
        </w:rPr>
      </w:pPr>
      <w:r w:rsidRPr="00440D86">
        <w:rPr>
          <w:rFonts w:cs="Arial"/>
          <w:szCs w:val="24"/>
        </w:rPr>
        <w:lastRenderedPageBreak/>
        <w:t xml:space="preserve">Kurikulum adalah rancangan seluruh kegiatan pembelajaran peserta PPDS sebagai rujukan program tahap akademik maupun  dalam merencanakan, melaksanakan, memonitor dan mengevaluasi seluruh kegiatannya untuk mencapai tujuan pendidikan dan standar kompetensi Dokter Spesialis Orthopaedi dan Traumatologi. Kurikulum disusun berdasarkan kajian mendalam tentang hakikat keilmuan bidang studi dan kebutuhan pemangku kepentingan terhadap bidang ilmu dan penjaminan tercapainya kompetensi lulusan yang dicakup oleh suatu </w:t>
      </w:r>
      <w:r w:rsidR="00E6775D" w:rsidRPr="00440D86">
        <w:rPr>
          <w:rFonts w:cs="Arial"/>
          <w:szCs w:val="24"/>
        </w:rPr>
        <w:t xml:space="preserve">prodi dokter spesialis orthopaedi dan traumatologi </w:t>
      </w:r>
      <w:r w:rsidRPr="00440D86">
        <w:rPr>
          <w:rFonts w:cs="Arial"/>
          <w:szCs w:val="24"/>
        </w:rPr>
        <w:t xml:space="preserve">dengan memperhatikan standar mutu, visi, dan misi </w:t>
      </w:r>
      <w:r w:rsidR="00E6775D" w:rsidRPr="00440D86">
        <w:rPr>
          <w:rFonts w:cs="Arial"/>
          <w:szCs w:val="24"/>
        </w:rPr>
        <w:t xml:space="preserve">prodi dokter spesialis orthopaedi dan traumatologi </w:t>
      </w:r>
      <w:r w:rsidRPr="00440D86">
        <w:rPr>
          <w:rFonts w:cs="Arial"/>
          <w:szCs w:val="24"/>
        </w:rPr>
        <w:t xml:space="preserve">.Sesuai dengan kebutuhan masing-masing program, </w:t>
      </w:r>
      <w:r w:rsidR="00E6775D" w:rsidRPr="00440D86">
        <w:rPr>
          <w:rFonts w:cs="Arial"/>
          <w:szCs w:val="24"/>
        </w:rPr>
        <w:t xml:space="preserve">prodi dokter spesialis orthopaedi dan traumatologi </w:t>
      </w:r>
      <w:r w:rsidRPr="00440D86">
        <w:rPr>
          <w:rFonts w:cs="Arial"/>
          <w:szCs w:val="24"/>
        </w:rPr>
        <w:t>menetapkan kurikulum dan pedoman yang mencakup struktur, tataurutan, kedalaman, keluasan, dan penyertaan komponen tertentu.</w:t>
      </w:r>
    </w:p>
    <w:p w:rsidR="00730DF9" w:rsidRPr="00440D86" w:rsidRDefault="00730DF9" w:rsidP="00CF2B38">
      <w:pPr>
        <w:autoSpaceDE w:val="0"/>
        <w:autoSpaceDN w:val="0"/>
        <w:adjustRightInd w:val="0"/>
        <w:ind w:right="-50"/>
        <w:rPr>
          <w:rFonts w:eastAsia="Calibri" w:cs="Arial"/>
          <w:szCs w:val="24"/>
          <w:lang w:val="id-ID"/>
        </w:rPr>
      </w:pPr>
    </w:p>
    <w:p w:rsidR="00730DF9" w:rsidRPr="00440D86" w:rsidRDefault="00730DF9" w:rsidP="00CF2B38">
      <w:pPr>
        <w:autoSpaceDE w:val="0"/>
        <w:autoSpaceDN w:val="0"/>
        <w:adjustRightInd w:val="0"/>
        <w:ind w:right="-50" w:firstLine="720"/>
        <w:rPr>
          <w:rFonts w:eastAsia="Calibri" w:cs="Arial"/>
          <w:szCs w:val="24"/>
        </w:rPr>
      </w:pPr>
      <w:r w:rsidRPr="00440D86">
        <w:rPr>
          <w:rFonts w:eastAsia="Calibri" w:cs="Arial"/>
          <w:szCs w:val="24"/>
        </w:rPr>
        <w:t>Komponen penting dari setiap kurikulum ada</w:t>
      </w:r>
      <w:r w:rsidR="00A43AA9" w:rsidRPr="00440D86">
        <w:rPr>
          <w:rFonts w:eastAsia="Calibri" w:cs="Arial"/>
          <w:szCs w:val="24"/>
        </w:rPr>
        <w:t>lah kesempatan bagi peserta</w:t>
      </w:r>
      <w:r w:rsidR="00A43AA9" w:rsidRPr="00440D86">
        <w:rPr>
          <w:rFonts w:eastAsia="Calibri" w:cs="Arial"/>
          <w:szCs w:val="24"/>
          <w:lang w:val="id-ID"/>
        </w:rPr>
        <w:t xml:space="preserve"> didk</w:t>
      </w:r>
      <w:r w:rsidRPr="00440D86">
        <w:rPr>
          <w:rFonts w:eastAsia="Calibri" w:cs="Arial"/>
          <w:szCs w:val="24"/>
        </w:rPr>
        <w:t xml:space="preserve"> mendapat pengalaman belajar di dalam sistem pelayanan </w:t>
      </w:r>
      <w:r w:rsidRPr="00440D86">
        <w:rPr>
          <w:rFonts w:eastAsia="Calibri" w:cs="Arial"/>
          <w:szCs w:val="24"/>
          <w:lang w:val="id-ID"/>
        </w:rPr>
        <w:t xml:space="preserve">kesehatan </w:t>
      </w:r>
      <w:r w:rsidRPr="00440D86">
        <w:rPr>
          <w:rFonts w:eastAsia="Calibri" w:cs="Arial"/>
          <w:szCs w:val="24"/>
        </w:rPr>
        <w:t>yang secara nyata termuat di dalam kurikulum.</w:t>
      </w:r>
    </w:p>
    <w:p w:rsidR="00730DF9" w:rsidRPr="00440D86" w:rsidRDefault="00730DF9" w:rsidP="00CF2B38">
      <w:pPr>
        <w:ind w:right="-50"/>
        <w:rPr>
          <w:rFonts w:cs="Arial"/>
          <w:szCs w:val="24"/>
        </w:rPr>
      </w:pPr>
    </w:p>
    <w:p w:rsidR="00730DF9" w:rsidRPr="00440D86" w:rsidRDefault="00730DF9" w:rsidP="00CF2B38">
      <w:pPr>
        <w:ind w:right="-50" w:firstLine="720"/>
        <w:rPr>
          <w:rFonts w:cs="Arial"/>
          <w:szCs w:val="24"/>
          <w:lang w:val="id-ID"/>
        </w:rPr>
      </w:pPr>
      <w:r w:rsidRPr="00440D86">
        <w:rPr>
          <w:rFonts w:cs="Arial"/>
          <w:szCs w:val="24"/>
        </w:rPr>
        <w:t>Pembelajaran tatap muka adalah pengalaman bel</w:t>
      </w:r>
      <w:r w:rsidR="00A43AA9" w:rsidRPr="00440D86">
        <w:rPr>
          <w:rFonts w:cs="Arial"/>
          <w:szCs w:val="24"/>
        </w:rPr>
        <w:t>ajar yang diperoleh peserta</w:t>
      </w:r>
      <w:r w:rsidR="00A43AA9" w:rsidRPr="00440D86">
        <w:rPr>
          <w:rFonts w:cs="Arial"/>
          <w:szCs w:val="24"/>
          <w:lang w:val="id-ID"/>
        </w:rPr>
        <w:t xml:space="preserve"> didik</w:t>
      </w:r>
      <w:r w:rsidRPr="00440D86">
        <w:rPr>
          <w:rFonts w:cs="Arial"/>
          <w:szCs w:val="24"/>
        </w:rPr>
        <w:t xml:space="preserve"> dari kegiatan belajar, seperti perkuliahan, tutorial, praktikum atau praktik, magang, pelatihan, diskusi, lokakarya, seminar, dan tugas-tugas pembelajaran lainnya.Dalam pelaksanaan pembelajaran digunakan berbagai pendekatan, strategi, dan teknik, yang menantang agar dapat </w:t>
      </w:r>
      <w:r w:rsidR="00A43AA9" w:rsidRPr="00440D86">
        <w:rPr>
          <w:rFonts w:cs="Arial"/>
          <w:szCs w:val="24"/>
        </w:rPr>
        <w:t xml:space="preserve">mengkondisikan peserta </w:t>
      </w:r>
      <w:r w:rsidR="00A43AA9" w:rsidRPr="00440D86">
        <w:rPr>
          <w:rFonts w:cs="Arial"/>
          <w:szCs w:val="24"/>
          <w:lang w:val="id-ID"/>
        </w:rPr>
        <w:t>didik</w:t>
      </w:r>
      <w:r w:rsidRPr="00440D86">
        <w:rPr>
          <w:rFonts w:cs="Arial"/>
          <w:szCs w:val="24"/>
        </w:rPr>
        <w:t xml:space="preserve"> berpikir kritis, bereksplorasi, berkreasi, dan bereksperimen dengan memanfaatkan berbagai sumber belajar.Pendekatan pembelajaran yang digu</w:t>
      </w:r>
      <w:r w:rsidR="00A43AA9" w:rsidRPr="00440D86">
        <w:rPr>
          <w:rFonts w:cs="Arial"/>
          <w:szCs w:val="24"/>
        </w:rPr>
        <w:t xml:space="preserve">nakan berpusat pada peserta </w:t>
      </w:r>
      <w:r w:rsidR="00A43AA9" w:rsidRPr="00440D86">
        <w:rPr>
          <w:rFonts w:cs="Arial"/>
          <w:szCs w:val="24"/>
          <w:lang w:val="id-ID"/>
        </w:rPr>
        <w:t>didk</w:t>
      </w:r>
      <w:r w:rsidRPr="00440D86">
        <w:rPr>
          <w:rFonts w:cs="Arial"/>
          <w:szCs w:val="24"/>
        </w:rPr>
        <w:t xml:space="preserve"> (</w:t>
      </w:r>
      <w:r w:rsidRPr="00440D86">
        <w:rPr>
          <w:rFonts w:cs="Arial"/>
          <w:i/>
          <w:iCs/>
          <w:szCs w:val="24"/>
        </w:rPr>
        <w:t>student-centered</w:t>
      </w:r>
      <w:r w:rsidRPr="00440D86">
        <w:rPr>
          <w:rFonts w:cs="Arial"/>
          <w:szCs w:val="24"/>
        </w:rPr>
        <w:t>) dengan kondisi pembelaj</w:t>
      </w:r>
      <w:r w:rsidR="00A43AA9" w:rsidRPr="00440D86">
        <w:rPr>
          <w:rFonts w:cs="Arial"/>
          <w:szCs w:val="24"/>
        </w:rPr>
        <w:t xml:space="preserve">aran yang mendorong peserta </w:t>
      </w:r>
      <w:r w:rsidR="00A43AA9" w:rsidRPr="00440D86">
        <w:rPr>
          <w:rFonts w:cs="Arial"/>
          <w:szCs w:val="24"/>
          <w:lang w:val="id-ID"/>
        </w:rPr>
        <w:t>didik</w:t>
      </w:r>
      <w:r w:rsidRPr="00440D86">
        <w:rPr>
          <w:rFonts w:cs="Arial"/>
          <w:szCs w:val="24"/>
        </w:rPr>
        <w:t xml:space="preserve"> untuk belajar mandiri dan kelompok.</w:t>
      </w:r>
    </w:p>
    <w:p w:rsidR="00730DF9" w:rsidRPr="00440D86" w:rsidRDefault="00730DF9" w:rsidP="00CF2B38">
      <w:pPr>
        <w:ind w:right="-50" w:firstLine="720"/>
        <w:rPr>
          <w:rFonts w:cs="Arial"/>
          <w:szCs w:val="24"/>
          <w:lang w:val="id-ID"/>
        </w:rPr>
      </w:pPr>
    </w:p>
    <w:p w:rsidR="00730DF9" w:rsidRPr="00440D86" w:rsidRDefault="00730DF9" w:rsidP="00CF2B38">
      <w:pPr>
        <w:ind w:right="-50"/>
        <w:rPr>
          <w:rFonts w:cs="Arial"/>
          <w:b/>
          <w:szCs w:val="24"/>
          <w:lang w:val="id-ID"/>
        </w:rPr>
      </w:pPr>
      <w:r w:rsidRPr="00440D86">
        <w:rPr>
          <w:rFonts w:cs="Arial"/>
          <w:b/>
          <w:szCs w:val="24"/>
          <w:lang w:val="id-ID"/>
        </w:rPr>
        <w:t>A. Proses Pendidikan</w:t>
      </w:r>
    </w:p>
    <w:p w:rsidR="00730DF9" w:rsidRPr="00440D86" w:rsidRDefault="00730DF9" w:rsidP="00CF2B38">
      <w:pPr>
        <w:ind w:right="-50"/>
        <w:rPr>
          <w:rFonts w:cs="Arial"/>
          <w:b/>
          <w:szCs w:val="24"/>
          <w:lang w:val="id-ID"/>
        </w:rPr>
      </w:pPr>
    </w:p>
    <w:p w:rsidR="00730DF9" w:rsidRPr="00440D86" w:rsidRDefault="00730DF9" w:rsidP="00CF2B38">
      <w:pPr>
        <w:autoSpaceDE w:val="0"/>
        <w:autoSpaceDN w:val="0"/>
        <w:adjustRightInd w:val="0"/>
        <w:ind w:right="-50"/>
        <w:rPr>
          <w:rFonts w:cs="Arial"/>
          <w:szCs w:val="24"/>
          <w:lang w:val="id-ID"/>
        </w:rPr>
      </w:pPr>
      <w:r w:rsidRPr="00440D86">
        <w:rPr>
          <w:rFonts w:cs="Arial"/>
          <w:szCs w:val="24"/>
          <w:lang w:val="id-ID"/>
        </w:rPr>
        <w:t>1. Pendekatan Pembelajaran</w:t>
      </w:r>
    </w:p>
    <w:p w:rsidR="00730DF9" w:rsidRPr="00440D86" w:rsidRDefault="00730DF9" w:rsidP="00CF2B38">
      <w:pPr>
        <w:autoSpaceDE w:val="0"/>
        <w:autoSpaceDN w:val="0"/>
        <w:adjustRightInd w:val="0"/>
        <w:ind w:right="-50" w:firstLine="720"/>
        <w:rPr>
          <w:rFonts w:cs="Arial"/>
          <w:szCs w:val="24"/>
          <w:lang w:val="sv-SE"/>
        </w:rPr>
      </w:pPr>
      <w:r w:rsidRPr="00440D86">
        <w:rPr>
          <w:rFonts w:cs="Arial"/>
          <w:szCs w:val="24"/>
          <w:lang w:val="id-ID"/>
        </w:rPr>
        <w:t xml:space="preserve">Pendidikan dimulai dengan pengenalan sarana, prasarana, ruang lingkup serta pembekalan teori dan keterampilan bedah. </w:t>
      </w:r>
      <w:r w:rsidRPr="00440D86">
        <w:rPr>
          <w:rFonts w:cs="Arial"/>
          <w:szCs w:val="24"/>
          <w:lang w:val="sv-SE"/>
        </w:rPr>
        <w:t>Peserta diberikan kesempatan mengikuti kursus yang berkaitan dengan teori dan keterampilan bedah di bidang orthopaedi dan traumatologi. Peserta diberikan kesempatan belajar di beberapa pusat pendidikan di dalam maupun di luar negeri untuk menambah wawasan dan kemampuan terbaru dibidang orthopaedi dan traumatologi sesuai kemampuan dan ketersediaan kapasitas yang dimiliki.</w:t>
      </w: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id-ID"/>
        </w:rPr>
        <w:t xml:space="preserve">Peserta mendapat bimbingan langsung rnelakukan operasi yang sesuai dengan </w:t>
      </w:r>
      <w:r w:rsidRPr="00440D86">
        <w:rPr>
          <w:rFonts w:cs="Arial"/>
          <w:szCs w:val="24"/>
          <w:lang w:val="sv-SE"/>
        </w:rPr>
        <w:t>teknik yang diakui oleh dunia. Peserta diberikan kebebasan untuk melakukan konseling kepada KPSatau tim yang ditentukan.</w:t>
      </w:r>
    </w:p>
    <w:p w:rsidR="00730DF9" w:rsidRPr="00440D86" w:rsidRDefault="00730DF9" w:rsidP="00CF2B38">
      <w:pPr>
        <w:autoSpaceDE w:val="0"/>
        <w:autoSpaceDN w:val="0"/>
        <w:adjustRightInd w:val="0"/>
        <w:ind w:right="-50"/>
        <w:rPr>
          <w:rFonts w:cs="Arial"/>
          <w:szCs w:val="24"/>
          <w:lang w:val="sv-SE"/>
        </w:rPr>
      </w:pP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sv-SE"/>
        </w:rPr>
        <w:t>2. Metode Pendidikan</w:t>
      </w:r>
    </w:p>
    <w:p w:rsidR="00730DF9" w:rsidRPr="00440D86" w:rsidRDefault="00730DF9" w:rsidP="00CF2B38">
      <w:pPr>
        <w:autoSpaceDE w:val="0"/>
        <w:autoSpaceDN w:val="0"/>
        <w:adjustRightInd w:val="0"/>
        <w:ind w:right="-50" w:firstLine="720"/>
        <w:rPr>
          <w:rFonts w:cs="Arial"/>
          <w:szCs w:val="24"/>
          <w:lang w:val="id-ID"/>
        </w:rPr>
      </w:pPr>
      <w:r w:rsidRPr="00440D86">
        <w:rPr>
          <w:rFonts w:cs="Arial"/>
          <w:szCs w:val="24"/>
          <w:lang w:val="sv-SE"/>
        </w:rPr>
        <w:t xml:space="preserve">Pendidikan di bidang orthopaedi dan traumatologi yang berorientasi pada kemampuan mengelola pasien yang terbagi pada kemampuan diagnosis dan kemampuan terapi. Selain itu diharapkan juga spesialis orthopaedi dan traumatologi mampu melakukan penelitian untuk memecahkan permasalahan yang muncul di lapangan ketika mengelola pasien tersebut. Kemampuan diagnosis memerlukan pengetahuan dibidang membina hubungan empati dokter </w:t>
      </w:r>
      <w:r w:rsidRPr="00440D86">
        <w:rPr>
          <w:rFonts w:cs="Arial"/>
          <w:szCs w:val="24"/>
          <w:lang w:val="sv-SE"/>
        </w:rPr>
        <w:lastRenderedPageBreak/>
        <w:t>dan pasien, pemeriksaan fisik, dan pemeriksaan penunjang. Kemampuan terapi memerlukan keterampilan bedah dan non bedah, pengetahuan instrurnentasi dan implant, dan kemampuan analisis terhadap peluang capaian terapi bagi pasien.</w:t>
      </w:r>
    </w:p>
    <w:p w:rsidR="00730DF9" w:rsidRPr="00440D86" w:rsidRDefault="00730DF9" w:rsidP="00CF2B38">
      <w:pPr>
        <w:autoSpaceDE w:val="0"/>
        <w:autoSpaceDN w:val="0"/>
        <w:adjustRightInd w:val="0"/>
        <w:ind w:right="-50" w:firstLine="720"/>
        <w:rPr>
          <w:rFonts w:cs="Arial"/>
          <w:szCs w:val="24"/>
          <w:lang w:val="id-ID"/>
        </w:rPr>
      </w:pP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sv-SE"/>
        </w:rPr>
        <w:t>Metode yang dapat digunakan antara lain:</w:t>
      </w: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sv-SE"/>
        </w:rPr>
        <w:t>1. Tutorial</w:t>
      </w: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sv-SE"/>
        </w:rPr>
        <w:t>2. Diskusi pasien dalam laporan jaga dan laporan operasi</w:t>
      </w:r>
    </w:p>
    <w:p w:rsidR="00730DF9" w:rsidRPr="00440D86" w:rsidRDefault="00730DF9" w:rsidP="00CF2B38">
      <w:pPr>
        <w:autoSpaceDE w:val="0"/>
        <w:autoSpaceDN w:val="0"/>
        <w:adjustRightInd w:val="0"/>
        <w:ind w:right="-50"/>
        <w:rPr>
          <w:rFonts w:cs="Arial"/>
          <w:szCs w:val="24"/>
          <w:lang w:val="sv-SE"/>
        </w:rPr>
      </w:pPr>
      <w:r w:rsidRPr="00440D86">
        <w:rPr>
          <w:rFonts w:cs="Arial"/>
          <w:szCs w:val="24"/>
          <w:lang w:val="sv-SE"/>
        </w:rPr>
        <w:t>3. CPC</w:t>
      </w: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4. Presentasikasus</w:t>
      </w: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5. Baca journal</w:t>
      </w: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6. Penulisan makalah ilmiah</w:t>
      </w:r>
    </w:p>
    <w:p w:rsidR="00730DF9" w:rsidRPr="00440D86" w:rsidRDefault="00730DF9" w:rsidP="00CF2B38">
      <w:pPr>
        <w:autoSpaceDE w:val="0"/>
        <w:autoSpaceDN w:val="0"/>
        <w:adjustRightInd w:val="0"/>
        <w:ind w:right="-50"/>
        <w:rPr>
          <w:rFonts w:cs="Arial"/>
          <w:szCs w:val="24"/>
          <w:lang w:val="it-IT"/>
        </w:rPr>
      </w:pPr>
      <w:r w:rsidRPr="00440D86">
        <w:rPr>
          <w:rFonts w:cs="Arial"/>
          <w:szCs w:val="24"/>
          <w:lang w:val="it-IT"/>
        </w:rPr>
        <w:t>7. Referat</w:t>
      </w:r>
    </w:p>
    <w:p w:rsidR="00730DF9" w:rsidRPr="00440D86" w:rsidRDefault="00730DF9" w:rsidP="00CF2B38">
      <w:pPr>
        <w:autoSpaceDE w:val="0"/>
        <w:autoSpaceDN w:val="0"/>
        <w:adjustRightInd w:val="0"/>
        <w:ind w:right="-50"/>
        <w:rPr>
          <w:rFonts w:cs="Arial"/>
          <w:szCs w:val="24"/>
          <w:lang w:val="it-IT"/>
        </w:rPr>
      </w:pPr>
      <w:r w:rsidRPr="00440D86">
        <w:rPr>
          <w:rFonts w:cs="Arial"/>
          <w:szCs w:val="24"/>
          <w:lang w:val="it-IT"/>
        </w:rPr>
        <w:t>8. Stase subdivisi/seksi</w:t>
      </w:r>
    </w:p>
    <w:p w:rsidR="00730DF9" w:rsidRPr="00440D86" w:rsidRDefault="00730DF9" w:rsidP="00CF2B38">
      <w:pPr>
        <w:autoSpaceDE w:val="0"/>
        <w:autoSpaceDN w:val="0"/>
        <w:adjustRightInd w:val="0"/>
        <w:ind w:right="-50"/>
        <w:rPr>
          <w:rFonts w:cs="Arial"/>
          <w:szCs w:val="24"/>
          <w:lang w:val="it-IT"/>
        </w:rPr>
      </w:pPr>
      <w:r w:rsidRPr="00440D86">
        <w:rPr>
          <w:rFonts w:cs="Arial"/>
          <w:szCs w:val="24"/>
          <w:lang w:val="it-IT"/>
        </w:rPr>
        <w:t>9. Stase di pusat pendidikan lain</w:t>
      </w: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10. Paper akhir / penelitian</w:t>
      </w:r>
    </w:p>
    <w:p w:rsidR="00730DF9" w:rsidRPr="00440D86" w:rsidRDefault="00730DF9" w:rsidP="00CF2B38">
      <w:pPr>
        <w:autoSpaceDE w:val="0"/>
        <w:autoSpaceDN w:val="0"/>
        <w:adjustRightInd w:val="0"/>
        <w:ind w:right="-50"/>
        <w:rPr>
          <w:rFonts w:cs="Arial"/>
          <w:szCs w:val="24"/>
          <w:lang w:val="fi-FI"/>
        </w:rPr>
      </w:pP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3. Tahapan Pendidikan</w:t>
      </w:r>
    </w:p>
    <w:p w:rsidR="00730DF9" w:rsidRPr="00440D86" w:rsidRDefault="00730DF9" w:rsidP="00CF2B38">
      <w:pPr>
        <w:numPr>
          <w:ilvl w:val="0"/>
          <w:numId w:val="6"/>
        </w:numPr>
        <w:autoSpaceDE w:val="0"/>
        <w:autoSpaceDN w:val="0"/>
        <w:adjustRightInd w:val="0"/>
        <w:ind w:right="-50"/>
        <w:rPr>
          <w:rFonts w:cs="Arial"/>
          <w:szCs w:val="24"/>
          <w:lang w:val="fi-FI"/>
        </w:rPr>
      </w:pPr>
      <w:r w:rsidRPr="00440D86">
        <w:rPr>
          <w:rFonts w:cs="Arial"/>
          <w:szCs w:val="24"/>
          <w:lang w:val="fi-FI"/>
        </w:rPr>
        <w:t>Bedah Dasar (1 semester di Orthopaedi dan Trumatologi dan 9 bulan Stasis Bedah lainnya)</w:t>
      </w:r>
    </w:p>
    <w:p w:rsidR="00730DF9" w:rsidRPr="00440D86" w:rsidRDefault="00730DF9" w:rsidP="00CF2B38">
      <w:pPr>
        <w:numPr>
          <w:ilvl w:val="0"/>
          <w:numId w:val="6"/>
        </w:numPr>
        <w:autoSpaceDE w:val="0"/>
        <w:autoSpaceDN w:val="0"/>
        <w:adjustRightInd w:val="0"/>
        <w:ind w:right="-50"/>
        <w:rPr>
          <w:rFonts w:cs="Arial"/>
          <w:szCs w:val="24"/>
          <w:lang w:val="fi-FI"/>
        </w:rPr>
      </w:pPr>
      <w:r w:rsidRPr="00440D86">
        <w:rPr>
          <w:rFonts w:cs="Arial"/>
          <w:szCs w:val="24"/>
          <w:lang w:val="fi-FI"/>
        </w:rPr>
        <w:t>Orthopaedi dan Traumatologi Dasar (2 semester/semester III-IV)</w:t>
      </w:r>
    </w:p>
    <w:p w:rsidR="00730DF9" w:rsidRPr="00440D86" w:rsidRDefault="00730DF9" w:rsidP="00CF2B38">
      <w:pPr>
        <w:numPr>
          <w:ilvl w:val="0"/>
          <w:numId w:val="6"/>
        </w:numPr>
        <w:autoSpaceDE w:val="0"/>
        <w:autoSpaceDN w:val="0"/>
        <w:adjustRightInd w:val="0"/>
        <w:ind w:right="-50"/>
        <w:rPr>
          <w:rFonts w:cs="Arial"/>
          <w:szCs w:val="24"/>
          <w:lang w:val="fi-FI"/>
        </w:rPr>
      </w:pPr>
      <w:r w:rsidRPr="00440D86">
        <w:rPr>
          <w:rFonts w:cs="Arial"/>
          <w:szCs w:val="24"/>
          <w:lang w:val="fi-FI"/>
        </w:rPr>
        <w:t>Orthopaedi dan Traumatologi Lanjut 1 (2 semester/ semesterV-VI)</w:t>
      </w:r>
    </w:p>
    <w:p w:rsidR="00730DF9" w:rsidRPr="00440D86" w:rsidRDefault="00730DF9" w:rsidP="00CF2B38">
      <w:pPr>
        <w:numPr>
          <w:ilvl w:val="0"/>
          <w:numId w:val="6"/>
        </w:numPr>
        <w:autoSpaceDE w:val="0"/>
        <w:autoSpaceDN w:val="0"/>
        <w:adjustRightInd w:val="0"/>
        <w:ind w:right="-50"/>
        <w:rPr>
          <w:rFonts w:cs="Arial"/>
          <w:szCs w:val="24"/>
          <w:lang w:val="fi-FI"/>
        </w:rPr>
      </w:pPr>
      <w:r w:rsidRPr="00440D86">
        <w:rPr>
          <w:rFonts w:cs="Arial"/>
          <w:szCs w:val="24"/>
          <w:lang w:val="fi-FI"/>
        </w:rPr>
        <w:t>Orthopaedi dan Traumatologi Lanjut 2 (2 semester/ semesterVI-VII)</w:t>
      </w:r>
    </w:p>
    <w:p w:rsidR="00730DF9" w:rsidRPr="00440D86" w:rsidRDefault="00730DF9" w:rsidP="00CF2B38">
      <w:pPr>
        <w:numPr>
          <w:ilvl w:val="0"/>
          <w:numId w:val="6"/>
        </w:numPr>
        <w:autoSpaceDE w:val="0"/>
        <w:autoSpaceDN w:val="0"/>
        <w:adjustRightInd w:val="0"/>
        <w:ind w:right="-50"/>
        <w:rPr>
          <w:rFonts w:cs="Arial"/>
          <w:szCs w:val="24"/>
          <w:lang w:val="fi-FI"/>
        </w:rPr>
      </w:pPr>
      <w:r w:rsidRPr="00440D86">
        <w:rPr>
          <w:rFonts w:cs="Arial"/>
          <w:szCs w:val="24"/>
          <w:lang w:val="fi-FI"/>
        </w:rPr>
        <w:t>Chief Residen Orthoapedi dan Traumatologi (1 semester/ semester IX)</w:t>
      </w:r>
    </w:p>
    <w:p w:rsidR="00730DF9" w:rsidRPr="00440D86" w:rsidRDefault="00730DF9" w:rsidP="00CF2B38">
      <w:pPr>
        <w:autoSpaceDE w:val="0"/>
        <w:autoSpaceDN w:val="0"/>
        <w:adjustRightInd w:val="0"/>
        <w:ind w:right="-50"/>
        <w:rPr>
          <w:rFonts w:cs="Arial"/>
          <w:szCs w:val="24"/>
          <w:lang w:val="fi-FI"/>
        </w:rPr>
      </w:pPr>
    </w:p>
    <w:p w:rsidR="00730DF9" w:rsidRPr="00440D86" w:rsidRDefault="00730DF9" w:rsidP="00CF2B38">
      <w:pPr>
        <w:autoSpaceDE w:val="0"/>
        <w:autoSpaceDN w:val="0"/>
        <w:adjustRightInd w:val="0"/>
        <w:ind w:right="-50"/>
        <w:rPr>
          <w:rFonts w:cs="Arial"/>
          <w:szCs w:val="24"/>
          <w:lang w:val="id-ID"/>
        </w:rPr>
      </w:pPr>
      <w:r w:rsidRPr="00440D86">
        <w:rPr>
          <w:rFonts w:cs="Arial"/>
          <w:szCs w:val="24"/>
          <w:lang w:val="fi-FI"/>
        </w:rPr>
        <w:t>a</w:t>
      </w:r>
      <w:r w:rsidR="00875A02" w:rsidRPr="00440D86">
        <w:rPr>
          <w:rFonts w:cs="Arial"/>
          <w:szCs w:val="24"/>
          <w:lang w:val="fi-FI"/>
        </w:rPr>
        <w:t xml:space="preserve">. Bedah Dasar: </w:t>
      </w:r>
    </w:p>
    <w:p w:rsidR="00730DF9" w:rsidRPr="00440D86" w:rsidRDefault="00730DF9" w:rsidP="00CF2B38">
      <w:pPr>
        <w:autoSpaceDE w:val="0"/>
        <w:autoSpaceDN w:val="0"/>
        <w:adjustRightInd w:val="0"/>
        <w:ind w:right="-50"/>
        <w:rPr>
          <w:rFonts w:cs="Arial"/>
          <w:szCs w:val="24"/>
          <w:lang w:val="fi-FI"/>
        </w:rPr>
      </w:pPr>
      <w:r w:rsidRPr="00440D86">
        <w:rPr>
          <w:rFonts w:cs="Arial"/>
          <w:szCs w:val="24"/>
          <w:lang w:val="fi-FI"/>
        </w:rPr>
        <w:t>Dilakukan oleh masing-masing Bagian/SMF diman</w:t>
      </w:r>
      <w:r w:rsidR="00AF1955" w:rsidRPr="00440D86">
        <w:rPr>
          <w:rFonts w:cs="Arial"/>
          <w:szCs w:val="24"/>
          <w:lang w:val="fi-FI"/>
        </w:rPr>
        <w:t xml:space="preserve">a </w:t>
      </w:r>
      <w:r w:rsidR="00AF1955" w:rsidRPr="00440D86">
        <w:rPr>
          <w:rFonts w:cs="Arial"/>
          <w:szCs w:val="24"/>
          <w:lang w:val="id-ID"/>
        </w:rPr>
        <w:t xml:space="preserve">peserta didik </w:t>
      </w:r>
      <w:r w:rsidRPr="00440D86">
        <w:rPr>
          <w:rFonts w:cs="Arial"/>
          <w:szCs w:val="24"/>
          <w:lang w:val="fi-FI"/>
        </w:rPr>
        <w:t>menjalani rotasi, dilanjutkan ujian akhir bedah dasar.</w:t>
      </w:r>
    </w:p>
    <w:p w:rsidR="00730DF9" w:rsidRPr="00440D86" w:rsidRDefault="00730DF9" w:rsidP="00CF2B38">
      <w:pPr>
        <w:autoSpaceDE w:val="0"/>
        <w:autoSpaceDN w:val="0"/>
        <w:adjustRightInd w:val="0"/>
        <w:ind w:left="284" w:right="-50"/>
        <w:rPr>
          <w:rFonts w:cs="Arial"/>
          <w:szCs w:val="24"/>
          <w:lang w:val="fi-FI"/>
        </w:rPr>
      </w:pPr>
    </w:p>
    <w:p w:rsidR="00730DF9" w:rsidRPr="00440D86" w:rsidRDefault="00875A02" w:rsidP="00CF2B38">
      <w:pPr>
        <w:autoSpaceDE w:val="0"/>
        <w:autoSpaceDN w:val="0"/>
        <w:adjustRightInd w:val="0"/>
        <w:ind w:right="-50"/>
        <w:rPr>
          <w:rFonts w:cs="Arial"/>
          <w:szCs w:val="24"/>
          <w:lang w:val="id-ID"/>
        </w:rPr>
      </w:pPr>
      <w:r w:rsidRPr="00440D86">
        <w:rPr>
          <w:rFonts w:cs="Arial"/>
          <w:szCs w:val="24"/>
          <w:lang w:val="it-IT"/>
        </w:rPr>
        <w:t xml:space="preserve">b.  Orthopaedi </w:t>
      </w:r>
      <w:r w:rsidRPr="00440D86">
        <w:rPr>
          <w:rFonts w:cs="Arial"/>
          <w:szCs w:val="24"/>
          <w:lang w:val="id-ID"/>
        </w:rPr>
        <w:t>dan Traumatologi Dasar,Lanjut1,Lanjut2 dan   Chief</w:t>
      </w:r>
    </w:p>
    <w:p w:rsidR="00E76F0C" w:rsidRPr="00440D86" w:rsidRDefault="00E76F0C" w:rsidP="00CF2B38">
      <w:pPr>
        <w:autoSpaceDE w:val="0"/>
        <w:autoSpaceDN w:val="0"/>
        <w:adjustRightInd w:val="0"/>
        <w:ind w:right="-50"/>
        <w:rPr>
          <w:rFonts w:cs="Arial"/>
          <w:szCs w:val="24"/>
          <w:lang w:val="id-ID"/>
        </w:rPr>
      </w:pPr>
    </w:p>
    <w:p w:rsidR="00730DF9" w:rsidRPr="00440D86" w:rsidRDefault="00730DF9" w:rsidP="00CF2B38">
      <w:pPr>
        <w:autoSpaceDE w:val="0"/>
        <w:autoSpaceDN w:val="0"/>
        <w:adjustRightInd w:val="0"/>
        <w:ind w:right="-50"/>
        <w:rPr>
          <w:rFonts w:cs="Arial"/>
          <w:szCs w:val="24"/>
          <w:lang w:val="it-IT"/>
        </w:rPr>
      </w:pPr>
      <w:r w:rsidRPr="00440D86">
        <w:rPr>
          <w:rFonts w:cs="Arial"/>
          <w:szCs w:val="24"/>
          <w:lang w:val="it-IT"/>
        </w:rPr>
        <w:t>Sistem yang digunakan:</w:t>
      </w:r>
    </w:p>
    <w:p w:rsidR="00730DF9" w:rsidRPr="00440D86" w:rsidRDefault="00730DF9" w:rsidP="00CF2B38">
      <w:pPr>
        <w:autoSpaceDE w:val="0"/>
        <w:autoSpaceDN w:val="0"/>
        <w:adjustRightInd w:val="0"/>
        <w:ind w:right="-50"/>
        <w:rPr>
          <w:rFonts w:cs="Arial"/>
          <w:szCs w:val="24"/>
          <w:lang w:val="id-ID"/>
        </w:rPr>
      </w:pP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i/>
          <w:iCs/>
          <w:szCs w:val="24"/>
          <w:lang w:val="it-IT"/>
        </w:rPr>
        <w:t xml:space="preserve">Bed side teaching </w:t>
      </w:r>
      <w:r w:rsidRPr="00440D86">
        <w:rPr>
          <w:rFonts w:cs="Arial"/>
          <w:szCs w:val="24"/>
          <w:lang w:val="it-IT"/>
        </w:rPr>
        <w:t>(saatdi unit rawat inap)</w:t>
      </w: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szCs w:val="24"/>
          <w:lang w:val="it-IT"/>
        </w:rPr>
        <w:t>Diskusi kasus dilaksanakan saat diskusi ilmiah yang dilaksanakan 2 x /minggu pada masing-masing bidang pengembangan.</w:t>
      </w: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szCs w:val="24"/>
          <w:lang w:val="it-IT"/>
        </w:rPr>
        <w:t>Diskusi ilmiah</w:t>
      </w:r>
    </w:p>
    <w:p w:rsidR="00730DF9" w:rsidRPr="00440D86" w:rsidRDefault="00730DF9" w:rsidP="00CF2B38">
      <w:pPr>
        <w:autoSpaceDE w:val="0"/>
        <w:autoSpaceDN w:val="0"/>
        <w:adjustRightInd w:val="0"/>
        <w:ind w:left="360" w:right="-50"/>
        <w:rPr>
          <w:rFonts w:cs="Arial"/>
          <w:szCs w:val="24"/>
          <w:lang w:val="it-IT"/>
        </w:rPr>
      </w:pPr>
      <w:r w:rsidRPr="00440D86">
        <w:rPr>
          <w:rFonts w:cs="Arial"/>
          <w:szCs w:val="24"/>
          <w:lang w:val="it-IT"/>
        </w:rPr>
        <w:t xml:space="preserve">Melakukan presentasi dengan permbacaan naskah ilmiah </w:t>
      </w:r>
      <w:r w:rsidRPr="00440D86">
        <w:rPr>
          <w:rFonts w:cs="Arial"/>
          <w:i/>
          <w:iCs/>
          <w:szCs w:val="24"/>
          <w:lang w:val="it-IT"/>
        </w:rPr>
        <w:t xml:space="preserve">/journa/reading /text book reading </w:t>
      </w:r>
      <w:r w:rsidRPr="00440D86">
        <w:rPr>
          <w:rFonts w:cs="Arial"/>
          <w:szCs w:val="24"/>
          <w:lang w:val="it-IT"/>
        </w:rPr>
        <w:t>dilakukan s</w:t>
      </w:r>
      <w:r w:rsidR="00DD5523" w:rsidRPr="00440D86">
        <w:rPr>
          <w:rFonts w:cs="Arial"/>
          <w:szCs w:val="24"/>
          <w:lang w:val="it-IT"/>
        </w:rPr>
        <w:t xml:space="preserve">esuai jadwal masing-masing </w:t>
      </w:r>
      <w:r w:rsidR="00DD5523" w:rsidRPr="00440D86">
        <w:rPr>
          <w:rFonts w:cs="Arial"/>
          <w:szCs w:val="24"/>
          <w:lang w:val="id-ID"/>
        </w:rPr>
        <w:t xml:space="preserve">peserta didik </w:t>
      </w:r>
      <w:r w:rsidRPr="00440D86">
        <w:rPr>
          <w:rFonts w:cs="Arial"/>
          <w:szCs w:val="24"/>
          <w:lang w:val="it-IT"/>
        </w:rPr>
        <w:t>sesuai masing-ma</w:t>
      </w:r>
      <w:r w:rsidR="00DD5523" w:rsidRPr="00440D86">
        <w:rPr>
          <w:rFonts w:cs="Arial"/>
          <w:szCs w:val="24"/>
          <w:lang w:val="it-IT"/>
        </w:rPr>
        <w:t>sing jadwal materi persemester</w:t>
      </w:r>
      <w:r w:rsidR="005E5898" w:rsidRPr="00440D86">
        <w:rPr>
          <w:rFonts w:cs="Arial"/>
          <w:szCs w:val="24"/>
          <w:lang w:val="id-ID"/>
        </w:rPr>
        <w:t>,</w:t>
      </w:r>
      <w:r w:rsidR="00DD5523" w:rsidRPr="00440D86">
        <w:rPr>
          <w:rFonts w:cs="Arial"/>
          <w:szCs w:val="24"/>
          <w:lang w:val="id-ID"/>
        </w:rPr>
        <w:t>p</w:t>
      </w:r>
      <w:r w:rsidRPr="00440D86">
        <w:rPr>
          <w:rFonts w:cs="Arial"/>
          <w:szCs w:val="24"/>
          <w:lang w:val="it-IT"/>
        </w:rPr>
        <w:t>resentasi tehnik operasi setiap akan melakukan jenis operasi bimbingan elektif untuk kasustertentu</w:t>
      </w: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szCs w:val="24"/>
          <w:lang w:val="it-IT"/>
        </w:rPr>
        <w:t>Asistensi bimbingan</w:t>
      </w:r>
    </w:p>
    <w:p w:rsidR="00730DF9" w:rsidRPr="00440D86" w:rsidRDefault="00730DF9" w:rsidP="00CF2B38">
      <w:pPr>
        <w:autoSpaceDE w:val="0"/>
        <w:autoSpaceDN w:val="0"/>
        <w:adjustRightInd w:val="0"/>
        <w:ind w:left="284" w:right="-50"/>
        <w:rPr>
          <w:rFonts w:cs="Arial"/>
          <w:szCs w:val="24"/>
          <w:lang w:val="id-ID"/>
        </w:rPr>
      </w:pPr>
      <w:r w:rsidRPr="00440D86">
        <w:rPr>
          <w:rFonts w:cs="Arial"/>
          <w:szCs w:val="24"/>
          <w:lang w:val="it-IT"/>
        </w:rPr>
        <w:t>Sebelum melakukan operasi bimbingan elektif diwajibkan mengikuti asistensi untuk setiap kasus</w:t>
      </w: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szCs w:val="24"/>
          <w:lang w:val="it-IT"/>
        </w:rPr>
        <w:t>lsi Pendidikan</w:t>
      </w:r>
    </w:p>
    <w:p w:rsidR="00730DF9" w:rsidRPr="00440D86" w:rsidRDefault="00730DF9" w:rsidP="00CF2B38">
      <w:pPr>
        <w:autoSpaceDE w:val="0"/>
        <w:autoSpaceDN w:val="0"/>
        <w:adjustRightInd w:val="0"/>
        <w:ind w:left="360" w:right="-50"/>
        <w:rPr>
          <w:rFonts w:cs="Arial"/>
          <w:szCs w:val="24"/>
          <w:lang w:val="it-IT"/>
        </w:rPr>
      </w:pPr>
      <w:r w:rsidRPr="00440D86">
        <w:rPr>
          <w:rFonts w:cs="Arial"/>
          <w:szCs w:val="24"/>
          <w:lang w:val="it-IT"/>
        </w:rPr>
        <w:t>lsi pendidikan pada program pendidikan dokter spesialis orthopaedi dan traumatologi ditujukan untuk mencapai tujuan pendidikan yang dijabarkan dalam kompetensi yang ingin dicapai dan disusun dalam kuri</w:t>
      </w:r>
      <w:r w:rsidR="00DD5523" w:rsidRPr="00440D86">
        <w:rPr>
          <w:rFonts w:cs="Arial"/>
          <w:szCs w:val="24"/>
          <w:lang w:val="it-IT"/>
        </w:rPr>
        <w:t>kulum Program studi spesialis</w:t>
      </w:r>
      <w:r w:rsidRPr="00440D86">
        <w:rPr>
          <w:rFonts w:cs="Arial"/>
          <w:szCs w:val="24"/>
          <w:lang w:val="it-IT"/>
        </w:rPr>
        <w:t>Ilmu o</w:t>
      </w:r>
      <w:r w:rsidR="00DD5523" w:rsidRPr="00440D86">
        <w:rPr>
          <w:rFonts w:cs="Arial"/>
          <w:szCs w:val="24"/>
          <w:lang w:val="it-IT"/>
        </w:rPr>
        <w:t>rthopaedi dan traumatologi (la</w:t>
      </w:r>
      <w:r w:rsidR="00DD5523" w:rsidRPr="00440D86">
        <w:rPr>
          <w:rFonts w:cs="Arial"/>
          <w:szCs w:val="24"/>
          <w:lang w:val="id-ID"/>
        </w:rPr>
        <w:t>m</w:t>
      </w:r>
      <w:r w:rsidRPr="00440D86">
        <w:rPr>
          <w:rFonts w:cs="Arial"/>
          <w:szCs w:val="24"/>
          <w:lang w:val="it-IT"/>
        </w:rPr>
        <w:t>piran kurikulum pendidikan dokter spesialis orthopaedi dan traumatologi)</w:t>
      </w: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szCs w:val="24"/>
          <w:lang w:val="it-IT"/>
        </w:rPr>
        <w:lastRenderedPageBreak/>
        <w:t>Operasi bimbingan</w:t>
      </w:r>
    </w:p>
    <w:p w:rsidR="00730DF9" w:rsidRPr="00440D86" w:rsidRDefault="00730DF9" w:rsidP="00CF2B38">
      <w:pPr>
        <w:autoSpaceDE w:val="0"/>
        <w:autoSpaceDN w:val="0"/>
        <w:adjustRightInd w:val="0"/>
        <w:ind w:left="360" w:right="-50"/>
        <w:rPr>
          <w:rFonts w:cs="Arial"/>
          <w:szCs w:val="24"/>
          <w:lang w:val="it-IT"/>
        </w:rPr>
      </w:pPr>
      <w:r w:rsidRPr="00440D86">
        <w:rPr>
          <w:rFonts w:cs="Arial"/>
          <w:szCs w:val="24"/>
          <w:lang w:val="it-IT"/>
        </w:rPr>
        <w:t>Dilaksanakan setelah dinyatakan lulus pada saat presentasi teknik operasi oleh senior pembimbing dan dilaksanakan minimal 1 (satu) kali</w:t>
      </w:r>
    </w:p>
    <w:p w:rsidR="00730DF9" w:rsidRPr="00440D86" w:rsidRDefault="00730DF9" w:rsidP="00CF2B38">
      <w:pPr>
        <w:autoSpaceDE w:val="0"/>
        <w:autoSpaceDN w:val="0"/>
        <w:adjustRightInd w:val="0"/>
        <w:ind w:right="-50"/>
        <w:rPr>
          <w:rFonts w:cs="Arial"/>
          <w:szCs w:val="24"/>
          <w:lang w:val="id-ID"/>
        </w:rPr>
      </w:pPr>
    </w:p>
    <w:p w:rsidR="00730DF9" w:rsidRPr="00440D86" w:rsidRDefault="00730DF9" w:rsidP="00CF2B38">
      <w:pPr>
        <w:numPr>
          <w:ilvl w:val="0"/>
          <w:numId w:val="25"/>
        </w:numPr>
        <w:autoSpaceDE w:val="0"/>
        <w:autoSpaceDN w:val="0"/>
        <w:adjustRightInd w:val="0"/>
        <w:ind w:right="-50"/>
        <w:rPr>
          <w:rFonts w:cs="Arial"/>
          <w:szCs w:val="24"/>
          <w:lang w:val="it-IT"/>
        </w:rPr>
      </w:pPr>
      <w:r w:rsidRPr="00440D86">
        <w:rPr>
          <w:rFonts w:cs="Arial"/>
          <w:szCs w:val="24"/>
          <w:lang w:val="it-IT"/>
        </w:rPr>
        <w:t>Operasi mandiri</w:t>
      </w:r>
    </w:p>
    <w:p w:rsidR="00730DF9" w:rsidRPr="00440D86" w:rsidRDefault="00730DF9" w:rsidP="00CF2B38">
      <w:pPr>
        <w:autoSpaceDE w:val="0"/>
        <w:autoSpaceDN w:val="0"/>
        <w:adjustRightInd w:val="0"/>
        <w:ind w:left="360" w:right="-50"/>
        <w:rPr>
          <w:rFonts w:cs="Arial"/>
          <w:szCs w:val="24"/>
          <w:lang w:val="it-IT"/>
        </w:rPr>
      </w:pPr>
      <w:r w:rsidRPr="00440D86">
        <w:rPr>
          <w:rFonts w:cs="Arial"/>
          <w:szCs w:val="24"/>
          <w:lang w:val="it-IT"/>
        </w:rPr>
        <w:t>Dilaksanakan untuk setiap kasus dengan pencapaian sejumlah kasus sesuai katalog yang berlaku</w:t>
      </w:r>
    </w:p>
    <w:p w:rsidR="00730DF9" w:rsidRPr="00440D86" w:rsidRDefault="00730DF9" w:rsidP="00CF2B38">
      <w:pPr>
        <w:autoSpaceDE w:val="0"/>
        <w:autoSpaceDN w:val="0"/>
        <w:adjustRightInd w:val="0"/>
        <w:ind w:left="284" w:right="-50"/>
        <w:rPr>
          <w:rFonts w:cs="Arial"/>
          <w:szCs w:val="24"/>
          <w:lang w:val="it-IT"/>
        </w:rPr>
      </w:pPr>
    </w:p>
    <w:p w:rsidR="00730DF9" w:rsidRPr="00440D86" w:rsidRDefault="00730DF9" w:rsidP="00CF2B38">
      <w:pPr>
        <w:numPr>
          <w:ilvl w:val="0"/>
          <w:numId w:val="26"/>
        </w:numPr>
        <w:autoSpaceDE w:val="0"/>
        <w:autoSpaceDN w:val="0"/>
        <w:adjustRightInd w:val="0"/>
        <w:ind w:right="-50"/>
        <w:rPr>
          <w:rFonts w:cs="Arial"/>
          <w:szCs w:val="24"/>
          <w:lang w:val="it-IT"/>
        </w:rPr>
      </w:pPr>
      <w:r w:rsidRPr="00440D86">
        <w:rPr>
          <w:rFonts w:cs="Arial"/>
          <w:szCs w:val="24"/>
          <w:lang w:val="it-IT"/>
        </w:rPr>
        <w:t>Penulisan makalah dan karya akhir yang terbagi dalam 4 kategori dengan pembagian sebagai berikut :</w:t>
      </w:r>
    </w:p>
    <w:p w:rsidR="00730DF9" w:rsidRPr="00440D86" w:rsidRDefault="00730DF9" w:rsidP="00CF2B38">
      <w:pPr>
        <w:numPr>
          <w:ilvl w:val="1"/>
          <w:numId w:val="26"/>
        </w:numPr>
        <w:autoSpaceDE w:val="0"/>
        <w:autoSpaceDN w:val="0"/>
        <w:adjustRightInd w:val="0"/>
        <w:ind w:right="-50"/>
        <w:rPr>
          <w:rFonts w:cs="Arial"/>
          <w:szCs w:val="24"/>
          <w:lang w:val="it-IT"/>
        </w:rPr>
      </w:pPr>
      <w:r w:rsidRPr="00440D86">
        <w:rPr>
          <w:rFonts w:cs="Arial"/>
          <w:szCs w:val="24"/>
          <w:lang w:val="fi-FI"/>
        </w:rPr>
        <w:t>Tinjauan kepustakaan ( dipresentasikan di institusi )</w:t>
      </w:r>
    </w:p>
    <w:p w:rsidR="00730DF9" w:rsidRPr="00440D86" w:rsidRDefault="00730DF9" w:rsidP="00CF2B38">
      <w:pPr>
        <w:numPr>
          <w:ilvl w:val="1"/>
          <w:numId w:val="26"/>
        </w:numPr>
        <w:autoSpaceDE w:val="0"/>
        <w:autoSpaceDN w:val="0"/>
        <w:adjustRightInd w:val="0"/>
        <w:ind w:right="-50"/>
        <w:rPr>
          <w:rFonts w:cs="Arial"/>
          <w:szCs w:val="24"/>
          <w:lang w:val="it-IT"/>
        </w:rPr>
      </w:pPr>
      <w:r w:rsidRPr="00440D86">
        <w:rPr>
          <w:rFonts w:cs="Arial"/>
          <w:szCs w:val="24"/>
          <w:lang w:val="fi-FI"/>
        </w:rPr>
        <w:t>Laporan kasus (emergency + elektif) (dipresentasikan di forum nasional / internasional )</w:t>
      </w:r>
    </w:p>
    <w:p w:rsidR="00730DF9" w:rsidRPr="00440D86" w:rsidRDefault="00730DF9" w:rsidP="00CF2B38">
      <w:pPr>
        <w:numPr>
          <w:ilvl w:val="1"/>
          <w:numId w:val="26"/>
        </w:numPr>
        <w:autoSpaceDE w:val="0"/>
        <w:autoSpaceDN w:val="0"/>
        <w:adjustRightInd w:val="0"/>
        <w:ind w:right="-50"/>
        <w:rPr>
          <w:rFonts w:cs="Arial"/>
          <w:szCs w:val="24"/>
          <w:lang w:val="it-IT"/>
        </w:rPr>
      </w:pPr>
      <w:r w:rsidRPr="00440D86">
        <w:rPr>
          <w:rFonts w:cs="Arial"/>
          <w:szCs w:val="24"/>
          <w:lang w:val="fi-FI"/>
        </w:rPr>
        <w:t>Laporan serial kasus (dipresentasikan di forum nasional /internasional)</w:t>
      </w:r>
    </w:p>
    <w:p w:rsidR="00730DF9" w:rsidRPr="00440D86" w:rsidRDefault="00730DF9" w:rsidP="00CF2B38">
      <w:pPr>
        <w:numPr>
          <w:ilvl w:val="1"/>
          <w:numId w:val="26"/>
        </w:numPr>
        <w:autoSpaceDE w:val="0"/>
        <w:autoSpaceDN w:val="0"/>
        <w:adjustRightInd w:val="0"/>
        <w:ind w:right="-50"/>
        <w:rPr>
          <w:rFonts w:cs="Arial"/>
          <w:szCs w:val="24"/>
          <w:lang w:val="it-IT"/>
        </w:rPr>
      </w:pPr>
      <w:r w:rsidRPr="00440D86">
        <w:rPr>
          <w:rFonts w:cs="Arial"/>
          <w:szCs w:val="24"/>
          <w:lang w:val="fi-FI"/>
        </w:rPr>
        <w:t>Penelitian(dipresentasikan di forum nasional/ internasional )</w:t>
      </w:r>
    </w:p>
    <w:p w:rsidR="00730DF9" w:rsidRPr="00440D86" w:rsidRDefault="00730DF9" w:rsidP="00CF2B38">
      <w:pPr>
        <w:autoSpaceDE w:val="0"/>
        <w:autoSpaceDN w:val="0"/>
        <w:adjustRightInd w:val="0"/>
        <w:ind w:left="567" w:right="-50" w:hanging="283"/>
        <w:rPr>
          <w:rFonts w:cs="Arial"/>
          <w:szCs w:val="24"/>
          <w:lang w:val="fi-FI"/>
        </w:rPr>
      </w:pPr>
    </w:p>
    <w:p w:rsidR="00730DF9" w:rsidRPr="00440D86" w:rsidRDefault="00730DF9" w:rsidP="00CF2B38">
      <w:pPr>
        <w:autoSpaceDE w:val="0"/>
        <w:autoSpaceDN w:val="0"/>
        <w:adjustRightInd w:val="0"/>
        <w:ind w:left="567" w:right="-50" w:firstLine="142"/>
        <w:rPr>
          <w:rFonts w:cs="Arial"/>
          <w:szCs w:val="24"/>
          <w:lang w:val="es-ES"/>
        </w:rPr>
      </w:pPr>
      <w:r w:rsidRPr="00440D86">
        <w:rPr>
          <w:rFonts w:cs="Arial"/>
          <w:szCs w:val="24"/>
          <w:lang w:val="es-ES"/>
        </w:rPr>
        <w:t>Kriteria evaluasi :</w:t>
      </w:r>
    </w:p>
    <w:p w:rsidR="00730DF9" w:rsidRPr="00440D86" w:rsidRDefault="00730DF9" w:rsidP="00CF2B38">
      <w:pPr>
        <w:numPr>
          <w:ilvl w:val="1"/>
          <w:numId w:val="7"/>
        </w:numPr>
        <w:autoSpaceDE w:val="0"/>
        <w:autoSpaceDN w:val="0"/>
        <w:adjustRightInd w:val="0"/>
        <w:ind w:right="-50"/>
        <w:rPr>
          <w:rFonts w:cs="Arial"/>
          <w:szCs w:val="24"/>
          <w:lang w:val="es-ES"/>
        </w:rPr>
      </w:pPr>
      <w:r w:rsidRPr="00440D86">
        <w:rPr>
          <w:rFonts w:cs="Arial"/>
          <w:szCs w:val="24"/>
          <w:lang w:val="es-ES"/>
        </w:rPr>
        <w:t>Cara penulisan</w:t>
      </w:r>
    </w:p>
    <w:p w:rsidR="00730DF9" w:rsidRPr="00440D86" w:rsidRDefault="00730DF9" w:rsidP="00CF2B38">
      <w:pPr>
        <w:numPr>
          <w:ilvl w:val="1"/>
          <w:numId w:val="7"/>
        </w:numPr>
        <w:autoSpaceDE w:val="0"/>
        <w:autoSpaceDN w:val="0"/>
        <w:adjustRightInd w:val="0"/>
        <w:ind w:right="-50"/>
        <w:rPr>
          <w:rFonts w:cs="Arial"/>
          <w:szCs w:val="24"/>
          <w:lang w:val="es-ES"/>
        </w:rPr>
      </w:pPr>
      <w:r w:rsidRPr="00440D86">
        <w:rPr>
          <w:rFonts w:cs="Arial"/>
          <w:szCs w:val="24"/>
          <w:lang w:val="es-ES"/>
        </w:rPr>
        <w:t>Hubungan judul dan latar belakang</w:t>
      </w:r>
    </w:p>
    <w:p w:rsidR="00730DF9" w:rsidRPr="00440D86" w:rsidRDefault="00730DF9" w:rsidP="00CF2B38">
      <w:pPr>
        <w:numPr>
          <w:ilvl w:val="1"/>
          <w:numId w:val="7"/>
        </w:numPr>
        <w:autoSpaceDE w:val="0"/>
        <w:autoSpaceDN w:val="0"/>
        <w:adjustRightInd w:val="0"/>
        <w:ind w:right="-50"/>
        <w:rPr>
          <w:rFonts w:cs="Arial"/>
          <w:szCs w:val="24"/>
          <w:lang w:val="es-ES"/>
        </w:rPr>
      </w:pPr>
      <w:r w:rsidRPr="00440D86">
        <w:rPr>
          <w:rFonts w:cs="Arial"/>
          <w:szCs w:val="24"/>
          <w:lang w:val="es-ES"/>
        </w:rPr>
        <w:t>Bobot materi ilmiah</w:t>
      </w:r>
    </w:p>
    <w:p w:rsidR="00730DF9" w:rsidRPr="00440D86" w:rsidRDefault="00730DF9" w:rsidP="00CF2B38">
      <w:pPr>
        <w:numPr>
          <w:ilvl w:val="1"/>
          <w:numId w:val="7"/>
        </w:numPr>
        <w:autoSpaceDE w:val="0"/>
        <w:autoSpaceDN w:val="0"/>
        <w:adjustRightInd w:val="0"/>
        <w:ind w:right="-50"/>
        <w:rPr>
          <w:rFonts w:cs="Arial"/>
          <w:szCs w:val="24"/>
          <w:lang w:val="es-ES"/>
        </w:rPr>
      </w:pPr>
      <w:r w:rsidRPr="00440D86">
        <w:rPr>
          <w:rFonts w:cs="Arial"/>
          <w:szCs w:val="24"/>
          <w:lang w:val="es-ES"/>
        </w:rPr>
        <w:t>Penguasaanmateri diskusi</w:t>
      </w:r>
    </w:p>
    <w:p w:rsidR="00730DF9" w:rsidRPr="00440D86" w:rsidRDefault="00730DF9" w:rsidP="00CF2B38">
      <w:pPr>
        <w:numPr>
          <w:ilvl w:val="1"/>
          <w:numId w:val="7"/>
        </w:numPr>
        <w:autoSpaceDE w:val="0"/>
        <w:autoSpaceDN w:val="0"/>
        <w:adjustRightInd w:val="0"/>
        <w:ind w:right="-50"/>
        <w:rPr>
          <w:rFonts w:cs="Arial"/>
          <w:szCs w:val="24"/>
          <w:lang w:val="es-ES"/>
        </w:rPr>
      </w:pPr>
      <w:r w:rsidRPr="00440D86">
        <w:rPr>
          <w:rFonts w:cs="Arial"/>
          <w:szCs w:val="24"/>
          <w:lang w:val="es-ES"/>
        </w:rPr>
        <w:t>Cara penyajian</w:t>
      </w:r>
    </w:p>
    <w:p w:rsidR="00730DF9" w:rsidRPr="00440D86" w:rsidRDefault="00730DF9" w:rsidP="00CF2B38">
      <w:pPr>
        <w:autoSpaceDE w:val="0"/>
        <w:autoSpaceDN w:val="0"/>
        <w:adjustRightInd w:val="0"/>
        <w:ind w:left="567" w:right="-50" w:hanging="283"/>
        <w:rPr>
          <w:rFonts w:cs="Arial"/>
          <w:szCs w:val="24"/>
          <w:lang w:val="es-ES"/>
        </w:rPr>
      </w:pPr>
    </w:p>
    <w:p w:rsidR="00730DF9" w:rsidRPr="00440D86" w:rsidRDefault="00730DF9" w:rsidP="00CF2B38">
      <w:pPr>
        <w:numPr>
          <w:ilvl w:val="0"/>
          <w:numId w:val="26"/>
        </w:numPr>
        <w:autoSpaceDE w:val="0"/>
        <w:autoSpaceDN w:val="0"/>
        <w:adjustRightInd w:val="0"/>
        <w:ind w:right="-50"/>
        <w:rPr>
          <w:rFonts w:cs="Arial"/>
          <w:szCs w:val="24"/>
          <w:lang w:val="fi-FI"/>
        </w:rPr>
      </w:pPr>
      <w:r w:rsidRPr="00440D86">
        <w:rPr>
          <w:rFonts w:cs="Arial"/>
          <w:szCs w:val="24"/>
          <w:lang w:val="fi-FI"/>
        </w:rPr>
        <w:t>Kognitif:</w:t>
      </w:r>
    </w:p>
    <w:p w:rsidR="00730DF9" w:rsidRPr="00440D86" w:rsidRDefault="00730DF9" w:rsidP="00CF2B38">
      <w:pPr>
        <w:autoSpaceDE w:val="0"/>
        <w:autoSpaceDN w:val="0"/>
        <w:adjustRightInd w:val="0"/>
        <w:ind w:left="567" w:right="-50" w:hanging="207"/>
        <w:rPr>
          <w:rFonts w:cs="Arial"/>
          <w:szCs w:val="24"/>
          <w:lang w:val="fi-FI"/>
        </w:rPr>
      </w:pPr>
      <w:r w:rsidRPr="00440D86">
        <w:rPr>
          <w:rFonts w:cs="Arial"/>
          <w:szCs w:val="24"/>
          <w:lang w:val="fi-FI"/>
        </w:rPr>
        <w:t>Tahapan evaluasi (ujian) yang dilaksanakan pada saat :</w:t>
      </w:r>
    </w:p>
    <w:p w:rsidR="00730DF9" w:rsidRPr="00440D86" w:rsidRDefault="00730DF9" w:rsidP="00CF2B38">
      <w:pPr>
        <w:numPr>
          <w:ilvl w:val="1"/>
          <w:numId w:val="27"/>
        </w:numPr>
        <w:autoSpaceDE w:val="0"/>
        <w:autoSpaceDN w:val="0"/>
        <w:adjustRightInd w:val="0"/>
        <w:ind w:right="-50"/>
        <w:rPr>
          <w:rFonts w:cs="Arial"/>
          <w:szCs w:val="24"/>
          <w:lang w:val="fi-FI"/>
        </w:rPr>
      </w:pPr>
      <w:r w:rsidRPr="00440D86">
        <w:rPr>
          <w:rFonts w:cs="Arial"/>
          <w:szCs w:val="24"/>
          <w:lang w:val="fi-FI"/>
        </w:rPr>
        <w:t>Emergency (awal semesterV)</w:t>
      </w:r>
    </w:p>
    <w:p w:rsidR="00730DF9" w:rsidRPr="00440D86" w:rsidRDefault="00730DF9" w:rsidP="00CF2B38">
      <w:pPr>
        <w:numPr>
          <w:ilvl w:val="1"/>
          <w:numId w:val="27"/>
        </w:numPr>
        <w:autoSpaceDE w:val="0"/>
        <w:autoSpaceDN w:val="0"/>
        <w:adjustRightInd w:val="0"/>
        <w:ind w:right="-50"/>
        <w:rPr>
          <w:rFonts w:cs="Arial"/>
          <w:szCs w:val="24"/>
          <w:lang w:val="sv-SE"/>
        </w:rPr>
      </w:pPr>
      <w:r w:rsidRPr="00440D86">
        <w:rPr>
          <w:rFonts w:cs="Arial"/>
          <w:szCs w:val="24"/>
          <w:lang w:val="sv-SE"/>
        </w:rPr>
        <w:t>Jaga II (elektif) awal semester VI</w:t>
      </w:r>
    </w:p>
    <w:p w:rsidR="00730DF9" w:rsidRPr="00440D86" w:rsidRDefault="00730DF9" w:rsidP="00CF2B38">
      <w:pPr>
        <w:numPr>
          <w:ilvl w:val="1"/>
          <w:numId w:val="27"/>
        </w:numPr>
        <w:autoSpaceDE w:val="0"/>
        <w:autoSpaceDN w:val="0"/>
        <w:adjustRightInd w:val="0"/>
        <w:ind w:right="-50"/>
        <w:rPr>
          <w:rFonts w:cs="Arial"/>
          <w:szCs w:val="24"/>
          <w:lang w:val="fi-FI"/>
        </w:rPr>
      </w:pPr>
      <w:r w:rsidRPr="00440D86">
        <w:rPr>
          <w:rFonts w:cs="Arial"/>
          <w:szCs w:val="24"/>
          <w:lang w:val="fi-FI"/>
        </w:rPr>
        <w:t>Chief (awal semesterX)</w:t>
      </w:r>
    </w:p>
    <w:p w:rsidR="00730DF9" w:rsidRPr="00440D86" w:rsidRDefault="00730DF9" w:rsidP="00CF2B38">
      <w:pPr>
        <w:numPr>
          <w:ilvl w:val="1"/>
          <w:numId w:val="27"/>
        </w:numPr>
        <w:autoSpaceDE w:val="0"/>
        <w:autoSpaceDN w:val="0"/>
        <w:adjustRightInd w:val="0"/>
        <w:ind w:right="-50"/>
        <w:rPr>
          <w:rFonts w:cs="Arial"/>
          <w:szCs w:val="24"/>
          <w:lang w:val="fi-FI"/>
        </w:rPr>
      </w:pPr>
      <w:r w:rsidRPr="00440D86">
        <w:rPr>
          <w:rFonts w:cs="Arial"/>
          <w:szCs w:val="24"/>
          <w:lang w:val="fi-FI"/>
        </w:rPr>
        <w:t>Institusi</w:t>
      </w:r>
    </w:p>
    <w:p w:rsidR="00730DF9" w:rsidRPr="00440D86" w:rsidRDefault="00730DF9" w:rsidP="00CF2B38">
      <w:pPr>
        <w:numPr>
          <w:ilvl w:val="1"/>
          <w:numId w:val="27"/>
        </w:numPr>
        <w:autoSpaceDE w:val="0"/>
        <w:autoSpaceDN w:val="0"/>
        <w:adjustRightInd w:val="0"/>
        <w:ind w:right="-50"/>
        <w:rPr>
          <w:rFonts w:cs="Arial"/>
          <w:szCs w:val="24"/>
          <w:lang w:val="fi-FI"/>
        </w:rPr>
      </w:pPr>
      <w:r w:rsidRPr="00440D86">
        <w:rPr>
          <w:rFonts w:cs="Arial"/>
          <w:szCs w:val="24"/>
          <w:lang w:val="fi-FI"/>
        </w:rPr>
        <w:t>Board dan penelitian</w:t>
      </w:r>
    </w:p>
    <w:p w:rsidR="00730DF9" w:rsidRPr="00440D86" w:rsidRDefault="00730DF9" w:rsidP="00CF2B38">
      <w:pPr>
        <w:numPr>
          <w:ilvl w:val="1"/>
          <w:numId w:val="27"/>
        </w:numPr>
        <w:autoSpaceDE w:val="0"/>
        <w:autoSpaceDN w:val="0"/>
        <w:adjustRightInd w:val="0"/>
        <w:ind w:right="-50"/>
        <w:rPr>
          <w:rFonts w:cs="Arial"/>
          <w:szCs w:val="24"/>
          <w:lang w:val="fi-FI"/>
        </w:rPr>
      </w:pPr>
      <w:r w:rsidRPr="00440D86">
        <w:rPr>
          <w:rFonts w:cs="Arial"/>
          <w:szCs w:val="24"/>
          <w:lang w:val="fi-FI"/>
        </w:rPr>
        <w:t>Dilakukan dengan : MCQ,Essay, OSCE,Oral (kasus)</w:t>
      </w:r>
    </w:p>
    <w:p w:rsidR="00730DF9" w:rsidRPr="00440D86" w:rsidRDefault="00730DF9" w:rsidP="00CF2B38">
      <w:pPr>
        <w:autoSpaceDE w:val="0"/>
        <w:autoSpaceDN w:val="0"/>
        <w:adjustRightInd w:val="0"/>
        <w:ind w:right="-50"/>
        <w:rPr>
          <w:rFonts w:cs="Arial"/>
          <w:szCs w:val="24"/>
          <w:lang w:val="fi-FI"/>
        </w:rPr>
      </w:pPr>
    </w:p>
    <w:p w:rsidR="00730DF9" w:rsidRPr="00440D86" w:rsidRDefault="00730DF9" w:rsidP="00CF2B38">
      <w:pPr>
        <w:numPr>
          <w:ilvl w:val="0"/>
          <w:numId w:val="26"/>
        </w:numPr>
        <w:autoSpaceDE w:val="0"/>
        <w:autoSpaceDN w:val="0"/>
        <w:adjustRightInd w:val="0"/>
        <w:ind w:right="-50"/>
        <w:rPr>
          <w:rFonts w:cs="Arial"/>
          <w:szCs w:val="24"/>
          <w:lang w:val="fi-FI"/>
        </w:rPr>
      </w:pPr>
      <w:r w:rsidRPr="00440D86">
        <w:rPr>
          <w:rFonts w:cs="Arial"/>
          <w:szCs w:val="24"/>
          <w:lang w:val="fi-FI"/>
        </w:rPr>
        <w:t>Attitude/Affektif yang dievaluasi</w:t>
      </w:r>
    </w:p>
    <w:p w:rsidR="00730DF9" w:rsidRPr="00440D86" w:rsidRDefault="00730DF9" w:rsidP="00CF2B38">
      <w:pPr>
        <w:numPr>
          <w:ilvl w:val="0"/>
          <w:numId w:val="28"/>
        </w:numPr>
        <w:autoSpaceDE w:val="0"/>
        <w:autoSpaceDN w:val="0"/>
        <w:adjustRightInd w:val="0"/>
        <w:ind w:right="-50"/>
        <w:rPr>
          <w:rFonts w:cs="Arial"/>
          <w:szCs w:val="24"/>
          <w:lang w:val="fi-FI"/>
        </w:rPr>
      </w:pPr>
      <w:r w:rsidRPr="00440D86">
        <w:rPr>
          <w:rFonts w:cs="Arial"/>
          <w:szCs w:val="24"/>
          <w:lang w:val="fi-FI"/>
        </w:rPr>
        <w:t>Sikap terhadap penderita</w:t>
      </w:r>
    </w:p>
    <w:p w:rsidR="00730DF9" w:rsidRPr="00440D86" w:rsidRDefault="00730DF9" w:rsidP="00CF2B38">
      <w:pPr>
        <w:numPr>
          <w:ilvl w:val="0"/>
          <w:numId w:val="28"/>
        </w:numPr>
        <w:autoSpaceDE w:val="0"/>
        <w:autoSpaceDN w:val="0"/>
        <w:adjustRightInd w:val="0"/>
        <w:ind w:right="-50"/>
        <w:rPr>
          <w:rFonts w:cs="Arial"/>
          <w:szCs w:val="24"/>
          <w:lang w:val="fi-FI"/>
        </w:rPr>
      </w:pPr>
      <w:r w:rsidRPr="00440D86">
        <w:rPr>
          <w:rFonts w:cs="Arial"/>
          <w:szCs w:val="24"/>
          <w:lang w:val="fi-FI"/>
        </w:rPr>
        <w:t>Sikap terhadap staff pendidik dan kolega</w:t>
      </w:r>
    </w:p>
    <w:p w:rsidR="00730DF9" w:rsidRPr="00440D86" w:rsidRDefault="00730DF9" w:rsidP="00CF2B38">
      <w:pPr>
        <w:numPr>
          <w:ilvl w:val="0"/>
          <w:numId w:val="28"/>
        </w:numPr>
        <w:autoSpaceDE w:val="0"/>
        <w:autoSpaceDN w:val="0"/>
        <w:adjustRightInd w:val="0"/>
        <w:ind w:right="-50"/>
        <w:rPr>
          <w:rFonts w:cs="Arial"/>
          <w:szCs w:val="24"/>
          <w:lang w:val="fi-FI"/>
        </w:rPr>
      </w:pPr>
      <w:r w:rsidRPr="00440D86">
        <w:rPr>
          <w:rFonts w:cs="Arial"/>
          <w:szCs w:val="24"/>
          <w:lang w:val="fi-FI"/>
        </w:rPr>
        <w:t>Sikap terhadap paramedis</w:t>
      </w:r>
    </w:p>
    <w:p w:rsidR="00730DF9" w:rsidRPr="00440D86" w:rsidRDefault="00730DF9" w:rsidP="00CF2B38">
      <w:pPr>
        <w:numPr>
          <w:ilvl w:val="0"/>
          <w:numId w:val="28"/>
        </w:numPr>
        <w:autoSpaceDE w:val="0"/>
        <w:autoSpaceDN w:val="0"/>
        <w:adjustRightInd w:val="0"/>
        <w:ind w:right="-50"/>
        <w:rPr>
          <w:rFonts w:cs="Arial"/>
          <w:szCs w:val="24"/>
        </w:rPr>
      </w:pPr>
      <w:r w:rsidRPr="00440D86">
        <w:rPr>
          <w:rFonts w:cs="Arial"/>
          <w:szCs w:val="24"/>
        </w:rPr>
        <w:t>Disiplin dan tanggung jawab</w:t>
      </w:r>
    </w:p>
    <w:p w:rsidR="00730DF9" w:rsidRPr="00440D86" w:rsidRDefault="00730DF9" w:rsidP="00CF2B38">
      <w:pPr>
        <w:autoSpaceDE w:val="0"/>
        <w:autoSpaceDN w:val="0"/>
        <w:adjustRightInd w:val="0"/>
        <w:ind w:right="-50"/>
        <w:rPr>
          <w:rFonts w:cs="Arial"/>
          <w:szCs w:val="24"/>
          <w:lang w:val="fi-FI"/>
        </w:rPr>
      </w:pPr>
    </w:p>
    <w:p w:rsidR="00730DF9" w:rsidRPr="00440D86" w:rsidRDefault="00730DF9" w:rsidP="00CF2B38">
      <w:pPr>
        <w:autoSpaceDE w:val="0"/>
        <w:autoSpaceDN w:val="0"/>
        <w:adjustRightInd w:val="0"/>
        <w:ind w:right="-50"/>
        <w:rPr>
          <w:rFonts w:cs="Arial"/>
          <w:szCs w:val="24"/>
          <w:lang w:val="fi-FI"/>
        </w:rPr>
      </w:pPr>
    </w:p>
    <w:p w:rsidR="00730DF9" w:rsidRPr="00440D86" w:rsidRDefault="00730DF9" w:rsidP="00CF2B38">
      <w:pPr>
        <w:autoSpaceDE w:val="0"/>
        <w:autoSpaceDN w:val="0"/>
        <w:adjustRightInd w:val="0"/>
        <w:ind w:right="-50"/>
        <w:jc w:val="left"/>
        <w:rPr>
          <w:rFonts w:cs="Arial"/>
          <w:b/>
          <w:bCs/>
          <w:szCs w:val="24"/>
          <w:lang w:val="fi-FI"/>
        </w:rPr>
      </w:pPr>
      <w:r w:rsidRPr="00440D86">
        <w:rPr>
          <w:rFonts w:cs="Arial"/>
          <w:b/>
          <w:bCs/>
          <w:szCs w:val="24"/>
          <w:lang w:val="fi-FI"/>
        </w:rPr>
        <w:t>B. Kompetensi</w:t>
      </w:r>
    </w:p>
    <w:p w:rsidR="00730DF9" w:rsidRPr="00440D86" w:rsidRDefault="00730DF9" w:rsidP="00CF2B38">
      <w:pPr>
        <w:autoSpaceDE w:val="0"/>
        <w:autoSpaceDN w:val="0"/>
        <w:adjustRightInd w:val="0"/>
        <w:ind w:right="-50"/>
        <w:jc w:val="left"/>
        <w:rPr>
          <w:rFonts w:cs="Arial"/>
          <w:b/>
          <w:bCs/>
          <w:szCs w:val="24"/>
          <w:lang w:val="id-ID"/>
        </w:rPr>
      </w:pPr>
    </w:p>
    <w:p w:rsidR="00730DF9" w:rsidRPr="00440D86" w:rsidRDefault="00730DF9" w:rsidP="00CF2B38">
      <w:pPr>
        <w:autoSpaceDE w:val="0"/>
        <w:autoSpaceDN w:val="0"/>
        <w:adjustRightInd w:val="0"/>
        <w:ind w:right="-50"/>
        <w:jc w:val="left"/>
        <w:rPr>
          <w:rFonts w:cs="Arial"/>
          <w:b/>
          <w:bCs/>
          <w:szCs w:val="24"/>
          <w:lang w:val="fi-FI"/>
        </w:rPr>
      </w:pPr>
      <w:r w:rsidRPr="00440D86">
        <w:rPr>
          <w:rFonts w:cs="Arial"/>
          <w:b/>
          <w:bCs/>
          <w:szCs w:val="24"/>
          <w:lang w:val="fi-FI"/>
        </w:rPr>
        <w:t>Kompetensi Spesialis Orthopaedi Dan Traumatologi terdiri dari tiga kategori</w:t>
      </w:r>
    </w:p>
    <w:p w:rsidR="00730DF9" w:rsidRPr="00440D86" w:rsidRDefault="00730DF9" w:rsidP="00CF2B38">
      <w:pPr>
        <w:autoSpaceDE w:val="0"/>
        <w:autoSpaceDN w:val="0"/>
        <w:adjustRightInd w:val="0"/>
        <w:ind w:right="-50"/>
        <w:jc w:val="left"/>
        <w:rPr>
          <w:rFonts w:cs="Arial"/>
          <w:b/>
          <w:bCs/>
          <w:szCs w:val="24"/>
          <w:lang w:val="fi-FI"/>
        </w:rPr>
      </w:pPr>
    </w:p>
    <w:p w:rsidR="00730DF9" w:rsidRPr="00440D86" w:rsidRDefault="00730DF9" w:rsidP="00CF2B38">
      <w:pPr>
        <w:autoSpaceDE w:val="0"/>
        <w:autoSpaceDN w:val="0"/>
        <w:adjustRightInd w:val="0"/>
        <w:ind w:right="-50"/>
        <w:jc w:val="left"/>
        <w:rPr>
          <w:rFonts w:cs="Arial"/>
          <w:b/>
          <w:bCs/>
          <w:szCs w:val="24"/>
          <w:lang w:val="fi-FI"/>
        </w:rPr>
      </w:pPr>
      <w:r w:rsidRPr="00440D86">
        <w:rPr>
          <w:rFonts w:cs="Arial"/>
          <w:b/>
          <w:bCs/>
          <w:szCs w:val="24"/>
          <w:lang w:val="id-ID"/>
        </w:rPr>
        <w:t xml:space="preserve">1. </w:t>
      </w:r>
      <w:r w:rsidRPr="00440D86">
        <w:rPr>
          <w:rFonts w:cs="Arial"/>
          <w:b/>
          <w:bCs/>
          <w:szCs w:val="24"/>
          <w:lang w:val="fi-FI"/>
        </w:rPr>
        <w:t>Kompetensi spesialis orthopaedi dan traumatologi lanjut 1, mencakup :</w:t>
      </w:r>
    </w:p>
    <w:p w:rsidR="00730DF9" w:rsidRPr="00440D86" w:rsidRDefault="00730DF9" w:rsidP="00CF2B38">
      <w:pPr>
        <w:numPr>
          <w:ilvl w:val="0"/>
          <w:numId w:val="29"/>
        </w:numPr>
        <w:autoSpaceDE w:val="0"/>
        <w:autoSpaceDN w:val="0"/>
        <w:adjustRightInd w:val="0"/>
        <w:ind w:right="-50"/>
        <w:rPr>
          <w:rFonts w:cs="Arial"/>
          <w:szCs w:val="24"/>
          <w:lang w:val="fi-FI"/>
        </w:rPr>
      </w:pPr>
      <w:r w:rsidRPr="00440D86">
        <w:rPr>
          <w:rFonts w:cs="Arial"/>
          <w:szCs w:val="24"/>
          <w:lang w:val="fi-FI"/>
        </w:rPr>
        <w:t>Mampu memberikan penyuluhan, pelayanan dan perawatan pasca tindakan terhadap penyakit yang tergolong harus dikuasai sampai tingkat pemula dalam proses pendidikan dokter spesialis orthopaedi dan traumatologi (tingkat kompetensi KKI : A2,B2,C1)</w:t>
      </w:r>
    </w:p>
    <w:p w:rsidR="00730DF9" w:rsidRPr="00440D86" w:rsidRDefault="00730DF9" w:rsidP="00CF2B38">
      <w:pPr>
        <w:numPr>
          <w:ilvl w:val="0"/>
          <w:numId w:val="29"/>
        </w:numPr>
        <w:autoSpaceDE w:val="0"/>
        <w:autoSpaceDN w:val="0"/>
        <w:adjustRightInd w:val="0"/>
        <w:ind w:right="-50"/>
        <w:rPr>
          <w:rFonts w:cs="Arial"/>
          <w:szCs w:val="24"/>
          <w:lang w:val="fi-FI"/>
        </w:rPr>
      </w:pPr>
      <w:r w:rsidRPr="00440D86">
        <w:rPr>
          <w:rFonts w:cs="Arial"/>
          <w:szCs w:val="24"/>
          <w:lang w:val="fi-FI"/>
        </w:rPr>
        <w:lastRenderedPageBreak/>
        <w:t>Siap mengembangkan kompetensi terhadap penyakit yang penguasaan dalam proses pendidikan spesialis orthopaedi dan traumatologi tergolong hanya sampai tingkat mandiri sesuai dengan tahap kurikulumnya.</w:t>
      </w:r>
    </w:p>
    <w:p w:rsidR="00730DF9" w:rsidRPr="00440D86" w:rsidRDefault="00730DF9" w:rsidP="00CF2B38">
      <w:pPr>
        <w:numPr>
          <w:ilvl w:val="0"/>
          <w:numId w:val="29"/>
        </w:numPr>
        <w:autoSpaceDE w:val="0"/>
        <w:autoSpaceDN w:val="0"/>
        <w:adjustRightInd w:val="0"/>
        <w:ind w:right="-50"/>
        <w:rPr>
          <w:rFonts w:cs="Arial"/>
          <w:szCs w:val="24"/>
          <w:lang w:val="fi-FI"/>
        </w:rPr>
      </w:pPr>
      <w:r w:rsidRPr="00440D86">
        <w:rPr>
          <w:rFonts w:cs="Arial"/>
          <w:szCs w:val="24"/>
          <w:lang w:val="fi-FI"/>
        </w:rPr>
        <w:t>Mampu mendiagnosis dan melakukan tindakan orthopaedi dan traumatologi terhadap penyakit di bidang orthopaedi dan traumatogi pada tingkat kompetensi B2, C1</w:t>
      </w:r>
    </w:p>
    <w:p w:rsidR="00730DF9" w:rsidRPr="00440D86" w:rsidRDefault="00730DF9" w:rsidP="00CF2B38">
      <w:pPr>
        <w:numPr>
          <w:ilvl w:val="0"/>
          <w:numId w:val="29"/>
        </w:numPr>
        <w:autoSpaceDE w:val="0"/>
        <w:autoSpaceDN w:val="0"/>
        <w:adjustRightInd w:val="0"/>
        <w:ind w:right="-50"/>
        <w:rPr>
          <w:rFonts w:cs="Arial"/>
          <w:szCs w:val="24"/>
          <w:lang w:val="fi-FI"/>
        </w:rPr>
      </w:pPr>
      <w:r w:rsidRPr="00440D86">
        <w:rPr>
          <w:rFonts w:cs="Arial"/>
          <w:szCs w:val="24"/>
          <w:lang w:val="fi-FI"/>
        </w:rPr>
        <w:t>Mampu mengadakan penelitian dalam bidang orthopaedi dan traumatoiogi</w:t>
      </w:r>
    </w:p>
    <w:p w:rsidR="00730DF9" w:rsidRPr="00440D86" w:rsidRDefault="00730DF9" w:rsidP="00CF2B38">
      <w:pPr>
        <w:numPr>
          <w:ilvl w:val="0"/>
          <w:numId w:val="29"/>
        </w:numPr>
        <w:autoSpaceDE w:val="0"/>
        <w:autoSpaceDN w:val="0"/>
        <w:adjustRightInd w:val="0"/>
        <w:ind w:right="-50"/>
        <w:rPr>
          <w:rFonts w:cs="Arial"/>
          <w:szCs w:val="24"/>
          <w:lang w:val="fi-FI"/>
        </w:rPr>
      </w:pPr>
      <w:r w:rsidRPr="00440D86">
        <w:rPr>
          <w:rFonts w:cs="Arial"/>
          <w:szCs w:val="24"/>
          <w:lang w:val="fi-FI"/>
        </w:rPr>
        <w:t>Mampu merencanakan dan melaksanakan kerjasana antar disiplin</w:t>
      </w:r>
    </w:p>
    <w:p w:rsidR="00730DF9" w:rsidRPr="00440D86" w:rsidRDefault="00730DF9" w:rsidP="00CF2B38">
      <w:pPr>
        <w:numPr>
          <w:ilvl w:val="0"/>
          <w:numId w:val="29"/>
        </w:numPr>
        <w:autoSpaceDE w:val="0"/>
        <w:autoSpaceDN w:val="0"/>
        <w:adjustRightInd w:val="0"/>
        <w:ind w:right="-50"/>
        <w:rPr>
          <w:rFonts w:cs="Arial"/>
          <w:szCs w:val="24"/>
          <w:lang w:val="fi-FI"/>
        </w:rPr>
      </w:pPr>
      <w:r w:rsidRPr="00440D86">
        <w:rPr>
          <w:rFonts w:cs="Arial"/>
          <w:szCs w:val="24"/>
          <w:lang w:val="fi-FI"/>
        </w:rPr>
        <w:t>Dapat menjadi pendidiklfasilitator ilmu orthopaedi dan traumatologi di program B1</w:t>
      </w:r>
    </w:p>
    <w:p w:rsidR="00730DF9" w:rsidRPr="00440D86" w:rsidRDefault="00730DF9" w:rsidP="00CF2B38">
      <w:pPr>
        <w:numPr>
          <w:ilvl w:val="0"/>
          <w:numId w:val="29"/>
        </w:numPr>
        <w:autoSpaceDE w:val="0"/>
        <w:autoSpaceDN w:val="0"/>
        <w:adjustRightInd w:val="0"/>
        <w:ind w:right="-50"/>
        <w:rPr>
          <w:rFonts w:cs="Arial"/>
          <w:szCs w:val="24"/>
          <w:lang w:val="sv-SE"/>
        </w:rPr>
      </w:pPr>
      <w:r w:rsidRPr="00440D86">
        <w:rPr>
          <w:rFonts w:cs="Arial"/>
          <w:szCs w:val="24"/>
          <w:lang w:val="sv-SE"/>
        </w:rPr>
        <w:t>Siap mengantisipasi kemajuan dalam bidang orthopaedi &amp; traumatologi</w:t>
      </w:r>
    </w:p>
    <w:p w:rsidR="00730DF9" w:rsidRPr="00440D86" w:rsidRDefault="00730DF9" w:rsidP="00CF2B38">
      <w:pPr>
        <w:autoSpaceDE w:val="0"/>
        <w:autoSpaceDN w:val="0"/>
        <w:adjustRightInd w:val="0"/>
        <w:ind w:right="-50"/>
        <w:jc w:val="left"/>
        <w:rPr>
          <w:rFonts w:cs="Arial"/>
          <w:szCs w:val="24"/>
          <w:lang w:val="sv-SE"/>
        </w:rPr>
      </w:pPr>
    </w:p>
    <w:p w:rsidR="00BB426F" w:rsidRPr="00440D86" w:rsidRDefault="00BB426F" w:rsidP="00CF2B38">
      <w:pPr>
        <w:autoSpaceDE w:val="0"/>
        <w:autoSpaceDN w:val="0"/>
        <w:adjustRightInd w:val="0"/>
        <w:ind w:right="-50"/>
        <w:jc w:val="left"/>
        <w:rPr>
          <w:rFonts w:cs="Arial"/>
          <w:b/>
          <w:bCs/>
          <w:szCs w:val="24"/>
          <w:lang w:val="sv-SE"/>
        </w:rPr>
      </w:pPr>
    </w:p>
    <w:p w:rsidR="00730DF9" w:rsidRPr="00440D86" w:rsidRDefault="00730DF9" w:rsidP="00CF2B38">
      <w:pPr>
        <w:autoSpaceDE w:val="0"/>
        <w:autoSpaceDN w:val="0"/>
        <w:adjustRightInd w:val="0"/>
        <w:ind w:right="-50"/>
        <w:jc w:val="left"/>
        <w:rPr>
          <w:rFonts w:cs="Arial"/>
          <w:b/>
          <w:bCs/>
          <w:szCs w:val="24"/>
          <w:lang w:val="sv-SE"/>
        </w:rPr>
      </w:pPr>
      <w:r w:rsidRPr="00440D86">
        <w:rPr>
          <w:rFonts w:cs="Arial"/>
          <w:b/>
          <w:bCs/>
          <w:szCs w:val="24"/>
          <w:lang w:val="sv-SE"/>
        </w:rPr>
        <w:t>2. Kompetensi spesialis orthopaedi dan traumatologi lanjut 2, mencakup :</w:t>
      </w:r>
    </w:p>
    <w:p w:rsidR="00730DF9" w:rsidRPr="00440D86" w:rsidRDefault="00730DF9" w:rsidP="00CF2B38">
      <w:pPr>
        <w:numPr>
          <w:ilvl w:val="0"/>
          <w:numId w:val="30"/>
        </w:numPr>
        <w:autoSpaceDE w:val="0"/>
        <w:autoSpaceDN w:val="0"/>
        <w:adjustRightInd w:val="0"/>
        <w:ind w:right="-50"/>
        <w:rPr>
          <w:rFonts w:cs="Arial"/>
          <w:szCs w:val="24"/>
          <w:lang w:val="sv-SE"/>
        </w:rPr>
      </w:pPr>
      <w:r w:rsidRPr="00440D86">
        <w:rPr>
          <w:rFonts w:cs="Arial"/>
          <w:szCs w:val="24"/>
          <w:lang w:val="sv-SE"/>
        </w:rPr>
        <w:t>Mampu memberikan penyuluhan, pelayanan dan perawatan pasca tindakanterhadap penyakit yang tergolong harus dikuasai sampai tingkat magang dalamproses pendidikan dokter spesialis orthopaedi dan traumatologi (tingkat kompetensi KKI : A3,B3,C2)</w:t>
      </w:r>
    </w:p>
    <w:p w:rsidR="00730DF9" w:rsidRPr="00440D86" w:rsidRDefault="00730DF9" w:rsidP="00CF2B38">
      <w:pPr>
        <w:numPr>
          <w:ilvl w:val="0"/>
          <w:numId w:val="30"/>
        </w:numPr>
        <w:autoSpaceDE w:val="0"/>
        <w:autoSpaceDN w:val="0"/>
        <w:adjustRightInd w:val="0"/>
        <w:ind w:right="-50"/>
        <w:rPr>
          <w:rFonts w:cs="Arial"/>
          <w:szCs w:val="24"/>
          <w:lang w:val="sv-SE"/>
        </w:rPr>
      </w:pPr>
      <w:r w:rsidRPr="00440D86">
        <w:rPr>
          <w:rFonts w:cs="Arial"/>
          <w:szCs w:val="24"/>
          <w:lang w:val="sv-SE"/>
        </w:rPr>
        <w:t>Siap mengembangkan kompetensi terhadap penyakit yang penguasaan dalam proses pendidikan spesialis orthopaedi dan traumatologi tergolong hanya sampai tingkat mandiri sesuai dengan tahap kurikulumnya.</w:t>
      </w:r>
    </w:p>
    <w:p w:rsidR="00730DF9" w:rsidRPr="00440D86" w:rsidRDefault="00730DF9" w:rsidP="00CF2B38">
      <w:pPr>
        <w:numPr>
          <w:ilvl w:val="0"/>
          <w:numId w:val="30"/>
        </w:numPr>
        <w:autoSpaceDE w:val="0"/>
        <w:autoSpaceDN w:val="0"/>
        <w:adjustRightInd w:val="0"/>
        <w:ind w:right="-50"/>
        <w:rPr>
          <w:rFonts w:cs="Arial"/>
          <w:szCs w:val="24"/>
          <w:lang w:val="sv-SE"/>
        </w:rPr>
      </w:pPr>
      <w:r w:rsidRPr="00440D86">
        <w:rPr>
          <w:rFonts w:cs="Arial"/>
          <w:szCs w:val="24"/>
          <w:lang w:val="sv-SE"/>
        </w:rPr>
        <w:t>Mampu mendiagnosis dan melakukan tindakan orthopaedi dan traumatologi terhadap penyakit di bidang orthopaedi dan traumatogi pada tingkat kompetensi B3, C2</w:t>
      </w:r>
    </w:p>
    <w:p w:rsidR="00730DF9" w:rsidRPr="00440D86" w:rsidRDefault="00730DF9" w:rsidP="00CF2B38">
      <w:pPr>
        <w:numPr>
          <w:ilvl w:val="0"/>
          <w:numId w:val="30"/>
        </w:numPr>
        <w:autoSpaceDE w:val="0"/>
        <w:autoSpaceDN w:val="0"/>
        <w:adjustRightInd w:val="0"/>
        <w:ind w:right="-50"/>
        <w:rPr>
          <w:rFonts w:cs="Arial"/>
          <w:szCs w:val="24"/>
          <w:lang w:val="sv-SE"/>
        </w:rPr>
      </w:pPr>
      <w:r w:rsidRPr="00440D86">
        <w:rPr>
          <w:rFonts w:cs="Arial"/>
          <w:szCs w:val="24"/>
          <w:lang w:val="sv-SE"/>
        </w:rPr>
        <w:t>Mampu mengadakan penelitian dalam bidang orthopaedi dan traumatologi</w:t>
      </w:r>
    </w:p>
    <w:p w:rsidR="00730DF9" w:rsidRPr="00440D86" w:rsidRDefault="00730DF9" w:rsidP="00CF2B38">
      <w:pPr>
        <w:numPr>
          <w:ilvl w:val="0"/>
          <w:numId w:val="30"/>
        </w:numPr>
        <w:autoSpaceDE w:val="0"/>
        <w:autoSpaceDN w:val="0"/>
        <w:adjustRightInd w:val="0"/>
        <w:ind w:right="-50"/>
        <w:rPr>
          <w:rFonts w:cs="Arial"/>
          <w:szCs w:val="24"/>
          <w:lang w:val="fi-FI"/>
        </w:rPr>
      </w:pPr>
      <w:r w:rsidRPr="00440D86">
        <w:rPr>
          <w:rFonts w:cs="Arial"/>
          <w:szCs w:val="24"/>
          <w:lang w:val="fi-FI"/>
        </w:rPr>
        <w:t>Mampu merencanakan dan melaksanakan kerjasama antar disiplin</w:t>
      </w:r>
    </w:p>
    <w:p w:rsidR="00730DF9" w:rsidRPr="00440D86" w:rsidRDefault="00730DF9" w:rsidP="00CF2B38">
      <w:pPr>
        <w:numPr>
          <w:ilvl w:val="0"/>
          <w:numId w:val="30"/>
        </w:numPr>
        <w:autoSpaceDE w:val="0"/>
        <w:autoSpaceDN w:val="0"/>
        <w:adjustRightInd w:val="0"/>
        <w:ind w:right="-50"/>
        <w:rPr>
          <w:rFonts w:cs="Arial"/>
          <w:szCs w:val="24"/>
          <w:lang w:val="fi-FI"/>
        </w:rPr>
      </w:pPr>
      <w:r w:rsidRPr="00440D86">
        <w:rPr>
          <w:rFonts w:cs="Arial"/>
          <w:szCs w:val="24"/>
          <w:lang w:val="fi-FI"/>
        </w:rPr>
        <w:t>Dapat menjadi pendidikfasilitator ilmu Orhopaedi dan Traumatologi di program B1</w:t>
      </w:r>
    </w:p>
    <w:p w:rsidR="00730DF9" w:rsidRPr="00440D86" w:rsidRDefault="00730DF9" w:rsidP="00CF2B38">
      <w:pPr>
        <w:numPr>
          <w:ilvl w:val="0"/>
          <w:numId w:val="30"/>
        </w:numPr>
        <w:autoSpaceDE w:val="0"/>
        <w:autoSpaceDN w:val="0"/>
        <w:adjustRightInd w:val="0"/>
        <w:ind w:right="-50"/>
        <w:rPr>
          <w:rFonts w:cs="Arial"/>
          <w:szCs w:val="24"/>
          <w:lang w:val="fi-FI"/>
        </w:rPr>
      </w:pPr>
      <w:r w:rsidRPr="00440D86">
        <w:rPr>
          <w:rFonts w:cs="Arial"/>
          <w:szCs w:val="24"/>
          <w:lang w:val="fi-FI"/>
        </w:rPr>
        <w:t>Siapmengantisipasi kemajuan dalam bidang orthopaedi dan traumatologi, baik teknik operasi maupun diagnostik canggih</w:t>
      </w:r>
    </w:p>
    <w:p w:rsidR="00730DF9" w:rsidRPr="00440D86" w:rsidRDefault="00730DF9" w:rsidP="00CF2B38">
      <w:pPr>
        <w:numPr>
          <w:ilvl w:val="0"/>
          <w:numId w:val="30"/>
        </w:numPr>
        <w:autoSpaceDE w:val="0"/>
        <w:autoSpaceDN w:val="0"/>
        <w:adjustRightInd w:val="0"/>
        <w:ind w:right="-50"/>
        <w:rPr>
          <w:rFonts w:cs="Arial"/>
          <w:szCs w:val="24"/>
          <w:lang w:val="fi-FI"/>
        </w:rPr>
      </w:pPr>
      <w:r w:rsidRPr="00440D86">
        <w:rPr>
          <w:rFonts w:cs="Arial"/>
          <w:szCs w:val="24"/>
          <w:lang w:val="fi-FI"/>
        </w:rPr>
        <w:t>Siap meningkatkan onalisme dalam sikap dan perilaku</w:t>
      </w:r>
    </w:p>
    <w:p w:rsidR="00730DF9" w:rsidRPr="00440D86" w:rsidRDefault="00730DF9" w:rsidP="00CF2B38">
      <w:pPr>
        <w:autoSpaceDE w:val="0"/>
        <w:autoSpaceDN w:val="0"/>
        <w:adjustRightInd w:val="0"/>
        <w:ind w:right="-50"/>
        <w:jc w:val="left"/>
        <w:rPr>
          <w:rFonts w:cs="Arial"/>
          <w:szCs w:val="24"/>
          <w:lang w:val="fi-FI"/>
        </w:rPr>
      </w:pPr>
    </w:p>
    <w:p w:rsidR="00730DF9" w:rsidRPr="00440D86" w:rsidRDefault="00730DF9" w:rsidP="00CF2B38">
      <w:pPr>
        <w:autoSpaceDE w:val="0"/>
        <w:autoSpaceDN w:val="0"/>
        <w:adjustRightInd w:val="0"/>
        <w:ind w:right="-50"/>
        <w:jc w:val="left"/>
        <w:rPr>
          <w:rFonts w:cs="Arial"/>
          <w:b/>
          <w:bCs/>
          <w:szCs w:val="24"/>
          <w:lang w:val="fi-FI"/>
        </w:rPr>
      </w:pPr>
      <w:r w:rsidRPr="00440D86">
        <w:rPr>
          <w:rFonts w:cs="Arial"/>
          <w:b/>
          <w:bCs/>
          <w:szCs w:val="24"/>
          <w:lang w:val="fi-FI"/>
        </w:rPr>
        <w:t>2.3. Kompetensi spesialis orthopaedi dan traumatologi Chief Residen, mencakup :</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Mampu memberikan penyuluhan, pelayanan dan perawatan pasca tindakan terhadap penyakit yang tergolong harus dikuasai sampai tingkat mandiri dalam proses pendidikan dokter spesialis orthopaedi dan traumatologi (tingkat kompetensi KKI : A3,B4,C3).</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Siap mengembangkan kompetensi terhadap penyakit yang penguasaan  dalam proses pendidikan spesialis orthopaedi dan traumatologi tergolong hanya sampai tingkat mandiri sesuai dengan tahap kurikulumnya.</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Mampu mendiagnosis dan melakukan tindakan orthopaedi dan traumatologi terhadap penyakit di bidang orthopaedi dan traumatogi pada tingkat kompetensi B4, C3.</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Mampu mengadakan penelitian dalam bidang orthopaedi dan traumatologi.</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Mampu merencanakan dan melaksanakan kerjasama antar disiplin</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Dapat menjadi pendidik/fasilitator ilmu Orhopaedi dan Traumatologi di program S1.</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lastRenderedPageBreak/>
        <w:t>Siap mengantisipasi kemajuan dalam bidang orthopaedi dan traumatologi, baik teknik operasi maupun diagnostik canggih.</w:t>
      </w:r>
    </w:p>
    <w:p w:rsidR="00730DF9" w:rsidRPr="00440D86" w:rsidRDefault="00730DF9" w:rsidP="00CF2B38">
      <w:pPr>
        <w:numPr>
          <w:ilvl w:val="0"/>
          <w:numId w:val="31"/>
        </w:numPr>
        <w:autoSpaceDE w:val="0"/>
        <w:autoSpaceDN w:val="0"/>
        <w:adjustRightInd w:val="0"/>
        <w:ind w:right="-50"/>
        <w:rPr>
          <w:rFonts w:cs="Arial"/>
          <w:szCs w:val="24"/>
          <w:lang w:val="fi-FI"/>
        </w:rPr>
      </w:pPr>
      <w:r w:rsidRPr="00440D86">
        <w:rPr>
          <w:rFonts w:cs="Arial"/>
          <w:szCs w:val="24"/>
          <w:lang w:val="fi-FI"/>
        </w:rPr>
        <w:t>Siap meningkatkan onalisme dalam sikap dan perilaku.</w:t>
      </w:r>
    </w:p>
    <w:p w:rsidR="00730DF9" w:rsidRPr="00440D86" w:rsidRDefault="00730DF9" w:rsidP="00CF2B38">
      <w:pPr>
        <w:autoSpaceDE w:val="0"/>
        <w:autoSpaceDN w:val="0"/>
        <w:adjustRightInd w:val="0"/>
        <w:ind w:right="-50"/>
        <w:jc w:val="left"/>
        <w:rPr>
          <w:rFonts w:cs="Arial"/>
          <w:szCs w:val="24"/>
          <w:lang w:val="fi-FI"/>
        </w:rPr>
      </w:pPr>
    </w:p>
    <w:p w:rsidR="00730DF9" w:rsidRPr="00440D86" w:rsidRDefault="00730DF9" w:rsidP="00CF2B38">
      <w:pPr>
        <w:autoSpaceDE w:val="0"/>
        <w:autoSpaceDN w:val="0"/>
        <w:adjustRightInd w:val="0"/>
        <w:ind w:right="-50"/>
        <w:jc w:val="left"/>
        <w:rPr>
          <w:rFonts w:cs="Arial"/>
          <w:b/>
          <w:bCs/>
          <w:szCs w:val="24"/>
          <w:lang w:val="fi-FI"/>
        </w:rPr>
      </w:pPr>
      <w:r w:rsidRPr="00440D86">
        <w:rPr>
          <w:rFonts w:cs="Arial"/>
          <w:b/>
          <w:bCs/>
          <w:szCs w:val="24"/>
          <w:lang w:val="fi-FI"/>
        </w:rPr>
        <w:t>3. Lingkup bahasan dan tingkat kompetensi</w:t>
      </w:r>
    </w:p>
    <w:p w:rsidR="00730DF9" w:rsidRPr="00440D86" w:rsidRDefault="00730DF9" w:rsidP="00CF2B38">
      <w:pPr>
        <w:autoSpaceDE w:val="0"/>
        <w:autoSpaceDN w:val="0"/>
        <w:adjustRightInd w:val="0"/>
        <w:ind w:left="142" w:right="-50"/>
        <w:jc w:val="left"/>
        <w:rPr>
          <w:rFonts w:cs="Arial"/>
          <w:b/>
          <w:bCs/>
          <w:szCs w:val="24"/>
          <w:lang w:val="fi-FI"/>
        </w:rPr>
      </w:pPr>
      <w:r w:rsidRPr="00440D86">
        <w:rPr>
          <w:rFonts w:cs="Arial"/>
          <w:b/>
          <w:bCs/>
          <w:szCs w:val="24"/>
          <w:lang w:val="fi-FI"/>
        </w:rPr>
        <w:t>3.1. Tahap Bedah Casar (sesuai katalog bedah dasar/3 semester)</w:t>
      </w:r>
    </w:p>
    <w:p w:rsidR="00730DF9" w:rsidRPr="00440D86" w:rsidRDefault="00730DF9" w:rsidP="00CF2B38">
      <w:pPr>
        <w:autoSpaceDE w:val="0"/>
        <w:autoSpaceDN w:val="0"/>
        <w:adjustRightInd w:val="0"/>
        <w:ind w:left="142" w:right="-50"/>
        <w:jc w:val="left"/>
        <w:rPr>
          <w:rFonts w:cs="Arial"/>
          <w:b/>
          <w:bCs/>
          <w:szCs w:val="24"/>
          <w:lang w:val="fi-FI"/>
        </w:rPr>
      </w:pPr>
      <w:r w:rsidRPr="00440D86">
        <w:rPr>
          <w:rFonts w:cs="Arial"/>
          <w:b/>
          <w:bCs/>
          <w:szCs w:val="24"/>
          <w:lang w:val="fi-FI"/>
        </w:rPr>
        <w:t>3.2. Tahap Orthopaedi &amp; Traumatologi Dasar (1 semester/semester IV)</w:t>
      </w:r>
    </w:p>
    <w:p w:rsidR="00730DF9" w:rsidRPr="00440D86" w:rsidRDefault="00730DF9" w:rsidP="00CF2B38">
      <w:pPr>
        <w:autoSpaceDE w:val="0"/>
        <w:autoSpaceDN w:val="0"/>
        <w:adjustRightInd w:val="0"/>
        <w:ind w:left="567" w:right="-50"/>
        <w:jc w:val="left"/>
        <w:rPr>
          <w:rFonts w:cs="Arial"/>
          <w:szCs w:val="24"/>
          <w:lang w:val="fi-FI"/>
        </w:rPr>
      </w:pPr>
      <w:r w:rsidRPr="00440D86">
        <w:rPr>
          <w:rFonts w:cs="Arial"/>
          <w:szCs w:val="24"/>
          <w:lang w:val="fi-FI"/>
        </w:rPr>
        <w:t>A. Biologi selular dan molecular musculoskeletal</w:t>
      </w:r>
    </w:p>
    <w:p w:rsidR="00730DF9" w:rsidRPr="00440D86" w:rsidRDefault="00730DF9" w:rsidP="00CF2B38">
      <w:pPr>
        <w:autoSpaceDE w:val="0"/>
        <w:autoSpaceDN w:val="0"/>
        <w:adjustRightInd w:val="0"/>
        <w:ind w:left="851" w:right="-50" w:hanging="284"/>
        <w:jc w:val="left"/>
        <w:rPr>
          <w:rFonts w:cs="Arial"/>
          <w:szCs w:val="24"/>
          <w:lang w:val="fi-FI"/>
        </w:rPr>
      </w:pPr>
      <w:r w:rsidRPr="00440D86">
        <w:rPr>
          <w:rFonts w:cs="Arial"/>
          <w:szCs w:val="24"/>
          <w:lang w:val="fi-FI"/>
        </w:rPr>
        <w:t>B. Pembentukan, Pertumbuhan dan Dasar Genetik Kelainan Muskuloskeletal</w:t>
      </w:r>
    </w:p>
    <w:p w:rsidR="00730DF9" w:rsidRPr="00440D86" w:rsidRDefault="00730DF9" w:rsidP="00CF2B38">
      <w:pPr>
        <w:autoSpaceDE w:val="0"/>
        <w:autoSpaceDN w:val="0"/>
        <w:adjustRightInd w:val="0"/>
        <w:ind w:left="567" w:right="-50"/>
        <w:jc w:val="left"/>
        <w:rPr>
          <w:rFonts w:cs="Arial"/>
          <w:i/>
          <w:iCs/>
          <w:szCs w:val="24"/>
          <w:lang w:val="fi-FI"/>
        </w:rPr>
      </w:pPr>
      <w:r w:rsidRPr="00440D86">
        <w:rPr>
          <w:rFonts w:cs="Arial"/>
          <w:szCs w:val="24"/>
          <w:lang w:val="fi-FI"/>
        </w:rPr>
        <w:t xml:space="preserve">C. </w:t>
      </w:r>
      <w:r w:rsidRPr="00440D86">
        <w:rPr>
          <w:rFonts w:cs="Arial"/>
          <w:i/>
          <w:iCs/>
          <w:szCs w:val="24"/>
          <w:lang w:val="fi-FI"/>
        </w:rPr>
        <w:t>Surgical Anatomy and Approach</w:t>
      </w:r>
    </w:p>
    <w:p w:rsidR="00730DF9" w:rsidRPr="00440D86" w:rsidRDefault="00730DF9" w:rsidP="00CF2B38">
      <w:pPr>
        <w:autoSpaceDE w:val="0"/>
        <w:autoSpaceDN w:val="0"/>
        <w:adjustRightInd w:val="0"/>
        <w:ind w:left="567" w:right="-50"/>
        <w:jc w:val="left"/>
        <w:rPr>
          <w:rFonts w:cs="Arial"/>
          <w:szCs w:val="24"/>
          <w:lang w:val="fi-FI"/>
        </w:rPr>
      </w:pPr>
      <w:r w:rsidRPr="00440D86">
        <w:rPr>
          <w:rFonts w:cs="Arial"/>
          <w:szCs w:val="24"/>
          <w:lang w:val="fi-FI"/>
        </w:rPr>
        <w:t>D. Biomekanik Muskuloskeletal dan Biomaterial</w:t>
      </w:r>
    </w:p>
    <w:p w:rsidR="00730DF9" w:rsidRPr="00440D86" w:rsidRDefault="00730DF9" w:rsidP="00CF2B38">
      <w:pPr>
        <w:autoSpaceDE w:val="0"/>
        <w:autoSpaceDN w:val="0"/>
        <w:adjustRightInd w:val="0"/>
        <w:ind w:left="567" w:right="-50"/>
        <w:jc w:val="left"/>
        <w:rPr>
          <w:rFonts w:cs="Arial"/>
          <w:szCs w:val="24"/>
          <w:lang w:val="es-ES"/>
        </w:rPr>
      </w:pPr>
      <w:r w:rsidRPr="00440D86">
        <w:rPr>
          <w:rFonts w:cs="Arial"/>
          <w:szCs w:val="24"/>
          <w:lang w:val="es-ES"/>
        </w:rPr>
        <w:t>E. Inflamasi, Degenerasi dan Neoplasma Muskuloskeletal</w:t>
      </w:r>
    </w:p>
    <w:p w:rsidR="00730DF9" w:rsidRPr="00440D86" w:rsidRDefault="00730DF9" w:rsidP="00CF2B38">
      <w:pPr>
        <w:autoSpaceDE w:val="0"/>
        <w:autoSpaceDN w:val="0"/>
        <w:adjustRightInd w:val="0"/>
        <w:ind w:left="567" w:right="-50"/>
        <w:jc w:val="left"/>
        <w:rPr>
          <w:rFonts w:cs="Arial"/>
          <w:szCs w:val="24"/>
          <w:lang w:val="es-ES"/>
        </w:rPr>
      </w:pPr>
      <w:r w:rsidRPr="00440D86">
        <w:rPr>
          <w:rFonts w:cs="Arial"/>
          <w:szCs w:val="24"/>
          <w:lang w:val="es-ES"/>
        </w:rPr>
        <w:t>F. Imaging Orthopaedi</w:t>
      </w:r>
    </w:p>
    <w:p w:rsidR="00730DF9" w:rsidRPr="00440D86" w:rsidRDefault="00730DF9" w:rsidP="00CF2B38">
      <w:pPr>
        <w:autoSpaceDE w:val="0"/>
        <w:autoSpaceDN w:val="0"/>
        <w:adjustRightInd w:val="0"/>
        <w:ind w:left="567" w:right="-50"/>
        <w:jc w:val="left"/>
        <w:rPr>
          <w:rFonts w:cs="Arial"/>
          <w:szCs w:val="24"/>
          <w:lang w:val="es-ES"/>
        </w:rPr>
      </w:pPr>
      <w:r w:rsidRPr="00440D86">
        <w:rPr>
          <w:rFonts w:cs="Arial"/>
          <w:szCs w:val="24"/>
          <w:lang w:val="es-ES"/>
        </w:rPr>
        <w:t>G. Dasar Traumatologi Muskuloskeletal</w:t>
      </w:r>
    </w:p>
    <w:p w:rsidR="00730DF9" w:rsidRPr="00440D86" w:rsidRDefault="00730DF9" w:rsidP="00CF2B38">
      <w:pPr>
        <w:autoSpaceDE w:val="0"/>
        <w:autoSpaceDN w:val="0"/>
        <w:adjustRightInd w:val="0"/>
        <w:ind w:left="567" w:right="-50"/>
        <w:jc w:val="left"/>
        <w:rPr>
          <w:rFonts w:cs="Arial"/>
          <w:szCs w:val="24"/>
          <w:lang w:val="es-ES"/>
        </w:rPr>
      </w:pPr>
      <w:r w:rsidRPr="00440D86">
        <w:rPr>
          <w:rFonts w:cs="Arial"/>
          <w:szCs w:val="24"/>
          <w:lang w:val="es-ES"/>
        </w:rPr>
        <w:t>H. Komplikasi Trauma Muskuloskeletal</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I. Dasar Osteosintesa</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J. Orthopaedic research (Methodology and statistic)</w:t>
      </w:r>
    </w:p>
    <w:p w:rsidR="00730DF9" w:rsidRPr="00440D86" w:rsidRDefault="00730DF9" w:rsidP="00CF2B38">
      <w:pPr>
        <w:autoSpaceDE w:val="0"/>
        <w:autoSpaceDN w:val="0"/>
        <w:adjustRightInd w:val="0"/>
        <w:ind w:left="567" w:right="-50"/>
        <w:jc w:val="left"/>
        <w:rPr>
          <w:rFonts w:cs="Arial"/>
          <w:szCs w:val="24"/>
        </w:rPr>
      </w:pPr>
    </w:p>
    <w:p w:rsidR="00730DF9" w:rsidRPr="00440D86" w:rsidRDefault="00730DF9" w:rsidP="00CF2B38">
      <w:pPr>
        <w:autoSpaceDE w:val="0"/>
        <w:autoSpaceDN w:val="0"/>
        <w:adjustRightInd w:val="0"/>
        <w:ind w:left="567" w:right="-50"/>
        <w:jc w:val="left"/>
        <w:rPr>
          <w:rFonts w:cs="Arial"/>
          <w:szCs w:val="24"/>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3.3. Tahap Orthopaedi &amp; Traumatologi lanjut 1 (2 semester/semester V-VI)</w:t>
      </w:r>
    </w:p>
    <w:p w:rsidR="00730DF9" w:rsidRPr="00440D86" w:rsidRDefault="00730DF9" w:rsidP="00CF2B38">
      <w:pPr>
        <w:autoSpaceDE w:val="0"/>
        <w:autoSpaceDN w:val="0"/>
        <w:adjustRightInd w:val="0"/>
        <w:ind w:left="284" w:right="-50"/>
        <w:jc w:val="left"/>
        <w:rPr>
          <w:rFonts w:cs="Arial"/>
          <w:b/>
          <w:bCs/>
          <w:szCs w:val="24"/>
        </w:rPr>
      </w:pPr>
      <w:r w:rsidRPr="00440D86">
        <w:rPr>
          <w:rFonts w:cs="Arial"/>
          <w:b/>
          <w:bCs/>
          <w:szCs w:val="24"/>
        </w:rPr>
        <w:t>A. Trauma ekstremitas bawah</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Proximal femur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Shaft femur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Distal femur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Proximal tibia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5. Shaft tibia fibula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6. Distal tibia fibula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7. Calcaneal fracture non articular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8. Metatarsal</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9. Phalanx non artic.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10. Traumatic amputation: femur, lower leg, foot</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11. Soft tissue trauma, ext &amp; flexor tendon of foot (simple) including Achilles tendon</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12. Dislocation of hip, knee (simple)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13. Femur fracture (complex)</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14. Lower leg fracture (complex)</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15. Hip dislocation &amp; femoral head</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16. Subthrochanter, pertrochanter, intertrochanter femur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17. Neck femoral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18. Inter condylar femur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19. Injury of patella &amp; extensor mech</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20. Acute traumatic knee dislocation</w:t>
      </w:r>
    </w:p>
    <w:p w:rsidR="00730DF9" w:rsidRPr="00440D86" w:rsidRDefault="00730DF9" w:rsidP="00CF2B38">
      <w:pPr>
        <w:autoSpaceDE w:val="0"/>
        <w:autoSpaceDN w:val="0"/>
        <w:adjustRightInd w:val="0"/>
        <w:ind w:left="993" w:right="-50" w:hanging="426"/>
        <w:jc w:val="left"/>
        <w:rPr>
          <w:rFonts w:cs="Arial"/>
          <w:szCs w:val="24"/>
          <w:lang w:val="fr-FR"/>
        </w:rPr>
      </w:pPr>
      <w:r w:rsidRPr="00440D86">
        <w:rPr>
          <w:rFonts w:cs="Arial"/>
          <w:szCs w:val="24"/>
          <w:lang w:val="fr-FR"/>
        </w:rPr>
        <w:t>21. Tibial plateau fracture</w:t>
      </w:r>
    </w:p>
    <w:p w:rsidR="00730DF9" w:rsidRPr="00440D86" w:rsidRDefault="00730DF9" w:rsidP="00CF2B38">
      <w:pPr>
        <w:autoSpaceDE w:val="0"/>
        <w:autoSpaceDN w:val="0"/>
        <w:adjustRightInd w:val="0"/>
        <w:ind w:left="993" w:right="-50" w:hanging="426"/>
        <w:jc w:val="left"/>
        <w:rPr>
          <w:rFonts w:cs="Arial"/>
          <w:szCs w:val="24"/>
          <w:lang w:val="fr-FR"/>
        </w:rPr>
      </w:pPr>
      <w:r w:rsidRPr="00440D86">
        <w:rPr>
          <w:rFonts w:cs="Arial"/>
          <w:szCs w:val="24"/>
          <w:lang w:val="fr-FR"/>
        </w:rPr>
        <w:t>22. Tibial plafond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23. Ankle fracture &amp; dislocation</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24. Calcaneal fracture (intra articular)</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25. Fracture of talus &amp; subtalar dislocation</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26. Fracture dislocation of mid foot, forefoot including Lisfranc injury</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27. Pelvic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lastRenderedPageBreak/>
        <w:t>28. Acetabular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29. Acute pelvic injury &amp; surgical resuscitation (external fix, C-clamps)</w:t>
      </w:r>
    </w:p>
    <w:p w:rsidR="00730DF9" w:rsidRPr="00440D86" w:rsidRDefault="00730DF9" w:rsidP="00CF2B38">
      <w:pPr>
        <w:autoSpaceDE w:val="0"/>
        <w:autoSpaceDN w:val="0"/>
        <w:adjustRightInd w:val="0"/>
        <w:ind w:left="993" w:right="-50" w:hanging="426"/>
        <w:jc w:val="left"/>
        <w:rPr>
          <w:rFonts w:cs="Arial"/>
          <w:szCs w:val="24"/>
        </w:rPr>
      </w:pPr>
    </w:p>
    <w:p w:rsidR="00730DF9" w:rsidRPr="00440D86" w:rsidRDefault="00730DF9" w:rsidP="00CF2B38">
      <w:pPr>
        <w:autoSpaceDE w:val="0"/>
        <w:autoSpaceDN w:val="0"/>
        <w:adjustRightInd w:val="0"/>
        <w:ind w:left="426" w:right="-50" w:hanging="426"/>
        <w:jc w:val="left"/>
        <w:rPr>
          <w:rFonts w:cs="Arial"/>
          <w:szCs w:val="24"/>
        </w:rPr>
      </w:pPr>
    </w:p>
    <w:p w:rsidR="00730DF9" w:rsidRPr="00440D86" w:rsidRDefault="00730DF9" w:rsidP="00CF2B38">
      <w:pPr>
        <w:autoSpaceDE w:val="0"/>
        <w:autoSpaceDN w:val="0"/>
        <w:adjustRightInd w:val="0"/>
        <w:ind w:left="284" w:right="-50"/>
        <w:jc w:val="left"/>
        <w:rPr>
          <w:rFonts w:cs="Arial"/>
          <w:b/>
          <w:bCs/>
          <w:szCs w:val="24"/>
          <w:lang w:val="pt-BR"/>
        </w:rPr>
      </w:pPr>
      <w:r w:rsidRPr="00440D86">
        <w:rPr>
          <w:rFonts w:cs="Arial"/>
          <w:b/>
          <w:bCs/>
          <w:szCs w:val="24"/>
          <w:lang w:val="pt-BR"/>
        </w:rPr>
        <w:t>B. Trauma Ekstremitas Atas.</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1. Fracture of clavicula .</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2. Proximal humerus fracture</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3. Shaft humerus fracture</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4. Distal humerus fracture</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5. Lower arm fracture (antebrachii)</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6. Distal radius fracture non articular</w:t>
      </w:r>
    </w:p>
    <w:p w:rsidR="00730DF9" w:rsidRPr="00440D86" w:rsidRDefault="00730DF9" w:rsidP="00CF2B38">
      <w:pPr>
        <w:autoSpaceDE w:val="0"/>
        <w:autoSpaceDN w:val="0"/>
        <w:adjustRightInd w:val="0"/>
        <w:ind w:left="567" w:right="-50"/>
        <w:jc w:val="left"/>
        <w:rPr>
          <w:rFonts w:cs="Arial"/>
          <w:szCs w:val="24"/>
          <w:lang w:val="pt-BR"/>
        </w:rPr>
      </w:pPr>
      <w:r w:rsidRPr="00440D86">
        <w:rPr>
          <w:rFonts w:cs="Arial"/>
          <w:szCs w:val="24"/>
          <w:lang w:val="pt-BR"/>
        </w:rPr>
        <w:t>7. Fracture of metacarpal, phalanx, non articula</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8. Soft tissue trauma of hand, skin, nail, flexor, extensor tendon (simple)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9. Compartment syndrome of arm, lower arm &amp; hand</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10. Traumatic amputation (non replant): finger tip digits, hand, forearm, arm</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11. Dislocation of shoulder, elbow (simple)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12. Injuries of AC joint &amp; sterno clav</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13. Scapular fracture &amp; sacpulothoracic dissociation</w:t>
      </w:r>
    </w:p>
    <w:p w:rsidR="00730DF9" w:rsidRPr="00440D86" w:rsidRDefault="00730DF9" w:rsidP="00CF2B38">
      <w:pPr>
        <w:autoSpaceDE w:val="0"/>
        <w:autoSpaceDN w:val="0"/>
        <w:adjustRightInd w:val="0"/>
        <w:ind w:left="567" w:right="-50"/>
        <w:rPr>
          <w:rFonts w:cs="Arial"/>
          <w:szCs w:val="24"/>
        </w:rPr>
      </w:pPr>
      <w:r w:rsidRPr="00440D86">
        <w:rPr>
          <w:rFonts w:cs="Arial"/>
          <w:szCs w:val="24"/>
        </w:rPr>
        <w:t>14. Gleno humeral fracture &amp; dislocation</w:t>
      </w:r>
    </w:p>
    <w:p w:rsidR="00730DF9" w:rsidRPr="00440D86" w:rsidRDefault="00730DF9" w:rsidP="00CF2B38">
      <w:pPr>
        <w:autoSpaceDE w:val="0"/>
        <w:autoSpaceDN w:val="0"/>
        <w:adjustRightInd w:val="0"/>
        <w:ind w:left="567" w:right="-50"/>
        <w:rPr>
          <w:rFonts w:cs="Arial"/>
          <w:szCs w:val="24"/>
        </w:rPr>
      </w:pPr>
      <w:r w:rsidRPr="00440D86">
        <w:rPr>
          <w:rFonts w:cs="Arial"/>
          <w:szCs w:val="24"/>
        </w:rPr>
        <w:t>15. Proximal humeral fracture (complex)</w:t>
      </w:r>
    </w:p>
    <w:p w:rsidR="00730DF9" w:rsidRPr="00440D86" w:rsidRDefault="00730DF9" w:rsidP="00CF2B38">
      <w:pPr>
        <w:autoSpaceDE w:val="0"/>
        <w:autoSpaceDN w:val="0"/>
        <w:adjustRightInd w:val="0"/>
        <w:ind w:left="567" w:right="-50"/>
        <w:rPr>
          <w:rFonts w:cs="Arial"/>
          <w:szCs w:val="24"/>
        </w:rPr>
      </w:pPr>
      <w:r w:rsidRPr="00440D86">
        <w:rPr>
          <w:rFonts w:cs="Arial"/>
          <w:szCs w:val="24"/>
        </w:rPr>
        <w:t>16. Humerus fracture &amp; neurologic complication (complex)</w:t>
      </w:r>
    </w:p>
    <w:p w:rsidR="00730DF9" w:rsidRPr="00440D86" w:rsidRDefault="00730DF9" w:rsidP="00CF2B38">
      <w:pPr>
        <w:autoSpaceDE w:val="0"/>
        <w:autoSpaceDN w:val="0"/>
        <w:adjustRightInd w:val="0"/>
        <w:ind w:left="567" w:right="-50"/>
        <w:rPr>
          <w:rFonts w:cs="Arial"/>
          <w:szCs w:val="24"/>
        </w:rPr>
      </w:pPr>
      <w:r w:rsidRPr="00440D86">
        <w:rPr>
          <w:rFonts w:cs="Arial"/>
          <w:szCs w:val="24"/>
        </w:rPr>
        <w:t>17. Intercondylar humeri fracture</w:t>
      </w:r>
    </w:p>
    <w:p w:rsidR="00730DF9" w:rsidRPr="00440D86" w:rsidRDefault="00730DF9" w:rsidP="00CF2B38">
      <w:pPr>
        <w:autoSpaceDE w:val="0"/>
        <w:autoSpaceDN w:val="0"/>
        <w:adjustRightInd w:val="0"/>
        <w:ind w:left="567" w:right="-50"/>
        <w:rPr>
          <w:rFonts w:cs="Arial"/>
          <w:szCs w:val="24"/>
        </w:rPr>
      </w:pPr>
      <w:r w:rsidRPr="00440D86">
        <w:rPr>
          <w:rFonts w:cs="Arial"/>
          <w:szCs w:val="24"/>
        </w:rPr>
        <w:t>18. Elbow fracture &amp; dislocation elbow instability</w:t>
      </w:r>
    </w:p>
    <w:p w:rsidR="00730DF9" w:rsidRPr="00440D86" w:rsidRDefault="00730DF9" w:rsidP="00CF2B38">
      <w:pPr>
        <w:autoSpaceDE w:val="0"/>
        <w:autoSpaceDN w:val="0"/>
        <w:adjustRightInd w:val="0"/>
        <w:ind w:left="567" w:right="-50"/>
        <w:rPr>
          <w:rFonts w:cs="Arial"/>
          <w:szCs w:val="24"/>
        </w:rPr>
      </w:pPr>
      <w:r w:rsidRPr="00440D86">
        <w:rPr>
          <w:rFonts w:cs="Arial"/>
          <w:szCs w:val="24"/>
        </w:rPr>
        <w:t>19. Olecranon &amp; radial head fracture</w:t>
      </w:r>
    </w:p>
    <w:p w:rsidR="00730DF9" w:rsidRPr="00440D86" w:rsidRDefault="00730DF9" w:rsidP="00CF2B38">
      <w:pPr>
        <w:autoSpaceDE w:val="0"/>
        <w:autoSpaceDN w:val="0"/>
        <w:adjustRightInd w:val="0"/>
        <w:ind w:left="567" w:right="-50"/>
        <w:rPr>
          <w:rFonts w:cs="Arial"/>
          <w:szCs w:val="24"/>
        </w:rPr>
      </w:pPr>
      <w:r w:rsidRPr="00440D86">
        <w:rPr>
          <w:rFonts w:cs="Arial"/>
          <w:szCs w:val="24"/>
        </w:rPr>
        <w:t>20. Galeazzi &amp; Montegia fracture</w:t>
      </w:r>
    </w:p>
    <w:p w:rsidR="00730DF9" w:rsidRPr="00440D86" w:rsidRDefault="00730DF9" w:rsidP="00CF2B38">
      <w:pPr>
        <w:autoSpaceDE w:val="0"/>
        <w:autoSpaceDN w:val="0"/>
        <w:adjustRightInd w:val="0"/>
        <w:ind w:left="567" w:right="-50"/>
        <w:rPr>
          <w:rFonts w:cs="Arial"/>
          <w:szCs w:val="24"/>
        </w:rPr>
      </w:pPr>
      <w:r w:rsidRPr="00440D86">
        <w:rPr>
          <w:rFonts w:cs="Arial"/>
          <w:szCs w:val="24"/>
        </w:rPr>
        <w:t>21. Intraarticular fracture of distal radius</w:t>
      </w:r>
    </w:p>
    <w:p w:rsidR="00730DF9" w:rsidRPr="00440D86" w:rsidRDefault="00730DF9" w:rsidP="00CF2B38">
      <w:pPr>
        <w:autoSpaceDE w:val="0"/>
        <w:autoSpaceDN w:val="0"/>
        <w:adjustRightInd w:val="0"/>
        <w:ind w:left="993" w:right="-50" w:hanging="426"/>
        <w:rPr>
          <w:rFonts w:cs="Arial"/>
          <w:szCs w:val="24"/>
        </w:rPr>
      </w:pPr>
      <w:r w:rsidRPr="00440D86">
        <w:rPr>
          <w:rFonts w:cs="Arial"/>
          <w:szCs w:val="24"/>
        </w:rPr>
        <w:t>22. Metacarpal, phalanx fracture (intraartic) including scaphoid &amp; other carpal fracture</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23. Fracture &amp; dislocation of hand: interphalangeal, metacarpophalangeal, carpometacarpal, intercarpal/radiocarpal (lunate, perilunate, scapholunate), distal radio ulnar joint</w:t>
      </w:r>
    </w:p>
    <w:p w:rsidR="00730DF9" w:rsidRPr="00440D86" w:rsidRDefault="00730DF9" w:rsidP="00CF2B38">
      <w:pPr>
        <w:autoSpaceDE w:val="0"/>
        <w:autoSpaceDN w:val="0"/>
        <w:adjustRightInd w:val="0"/>
        <w:ind w:left="993" w:right="-50" w:hanging="426"/>
        <w:jc w:val="left"/>
        <w:rPr>
          <w:rFonts w:cs="Arial"/>
          <w:szCs w:val="24"/>
        </w:rPr>
      </w:pPr>
      <w:r w:rsidRPr="00440D86">
        <w:rPr>
          <w:rFonts w:cs="Arial"/>
          <w:szCs w:val="24"/>
        </w:rPr>
        <w:t>24. Complex soft tissue injuries: rearrangements, graft, flaps (exclude free flap), peripheral nerve, vascular (exclude micro surgery)</w:t>
      </w:r>
    </w:p>
    <w:p w:rsidR="00730DF9" w:rsidRPr="00440D86" w:rsidRDefault="00730DF9" w:rsidP="00CF2B38">
      <w:pPr>
        <w:autoSpaceDE w:val="0"/>
        <w:autoSpaceDN w:val="0"/>
        <w:adjustRightInd w:val="0"/>
        <w:ind w:left="142" w:right="-50"/>
        <w:jc w:val="left"/>
        <w:rPr>
          <w:rFonts w:cs="Arial"/>
          <w:szCs w:val="24"/>
        </w:rPr>
      </w:pPr>
      <w:r w:rsidRPr="00440D86">
        <w:rPr>
          <w:rFonts w:cs="Arial"/>
          <w:szCs w:val="24"/>
        </w:rPr>
        <w:tab/>
      </w:r>
    </w:p>
    <w:p w:rsidR="00730DF9" w:rsidRPr="00440D86" w:rsidRDefault="00730DF9" w:rsidP="00CF2B38">
      <w:pPr>
        <w:autoSpaceDE w:val="0"/>
        <w:autoSpaceDN w:val="0"/>
        <w:adjustRightInd w:val="0"/>
        <w:ind w:left="142" w:right="-50"/>
        <w:jc w:val="left"/>
        <w:rPr>
          <w:rFonts w:cs="Arial"/>
          <w:b/>
          <w:bCs/>
          <w:szCs w:val="24"/>
        </w:rPr>
      </w:pPr>
      <w:r w:rsidRPr="00440D86">
        <w:rPr>
          <w:rFonts w:cs="Arial"/>
          <w:b/>
          <w:bCs/>
          <w:szCs w:val="24"/>
        </w:rPr>
        <w:t>C. Trauma pediatrik</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Fracture &amp; dislocation of shoulder in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Physeal fractures &amp; musculoskeletal child abuse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Fracture &amp; dislocation of elbow in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Forearm fracture (green stick, complete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5. Distal radius fracture (buckle, complete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6. Carpal fracture &amp; dislocation</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7. Femoral neck fracture &amp; fracture dislocation of pediatric hip</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8. Spine fracture of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9. Femoral fracture of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10. Intercondyler femur fracture of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11. Tibial plateau fracture of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12. Injuries of patella &amp; extensor mech</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13. Fracture of tibial fibular shaft of pediatric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14. Fracture &amp; dislocation of foot and ankle in pediatric patient</w:t>
      </w:r>
    </w:p>
    <w:p w:rsidR="00730DF9" w:rsidRPr="00440D86" w:rsidRDefault="00730DF9" w:rsidP="00CF2B38">
      <w:pPr>
        <w:autoSpaceDE w:val="0"/>
        <w:autoSpaceDN w:val="0"/>
        <w:adjustRightInd w:val="0"/>
        <w:ind w:right="-50"/>
        <w:jc w:val="left"/>
        <w:rPr>
          <w:rFonts w:cs="Arial"/>
          <w:b/>
          <w:bCs/>
          <w:szCs w:val="24"/>
        </w:rPr>
      </w:pPr>
    </w:p>
    <w:p w:rsidR="00730DF9" w:rsidRPr="00440D86" w:rsidRDefault="00730DF9" w:rsidP="00CF2B38">
      <w:pPr>
        <w:autoSpaceDE w:val="0"/>
        <w:autoSpaceDN w:val="0"/>
        <w:adjustRightInd w:val="0"/>
        <w:ind w:left="142" w:right="-50"/>
        <w:jc w:val="left"/>
        <w:rPr>
          <w:rFonts w:cs="Arial"/>
          <w:b/>
          <w:bCs/>
          <w:szCs w:val="24"/>
        </w:rPr>
      </w:pPr>
      <w:r w:rsidRPr="00440D86">
        <w:rPr>
          <w:rFonts w:cs="Arial"/>
          <w:b/>
          <w:bCs/>
          <w:szCs w:val="24"/>
        </w:rPr>
        <w:lastRenderedPageBreak/>
        <w:t>D. Trauma Tulang belakang</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Initial evaluation of spine injury patient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Fracture &amp; dislocation of upper cervical spine (occiput, atlas &amp; axis)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Lower cervical spine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Thoracolumbar fracture&amp; dislocation</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5. Spinal cord injury</w:t>
      </w:r>
    </w:p>
    <w:p w:rsidR="00730DF9" w:rsidRPr="00440D86" w:rsidRDefault="00730DF9" w:rsidP="00CF2B38">
      <w:pPr>
        <w:autoSpaceDE w:val="0"/>
        <w:autoSpaceDN w:val="0"/>
        <w:adjustRightInd w:val="0"/>
        <w:ind w:right="-50"/>
        <w:jc w:val="left"/>
        <w:rPr>
          <w:rFonts w:cs="Arial"/>
          <w:b/>
          <w:bCs/>
          <w:szCs w:val="24"/>
        </w:rPr>
      </w:pPr>
    </w:p>
    <w:p w:rsidR="00730DF9" w:rsidRPr="00440D86" w:rsidRDefault="00730DF9" w:rsidP="00CF2B38">
      <w:pPr>
        <w:autoSpaceDE w:val="0"/>
        <w:autoSpaceDN w:val="0"/>
        <w:adjustRightInd w:val="0"/>
        <w:ind w:left="142" w:right="-50"/>
        <w:jc w:val="left"/>
        <w:rPr>
          <w:rFonts w:cs="Arial"/>
          <w:b/>
          <w:bCs/>
          <w:szCs w:val="24"/>
        </w:rPr>
      </w:pPr>
      <w:r w:rsidRPr="00440D86">
        <w:rPr>
          <w:rFonts w:cs="Arial"/>
          <w:b/>
          <w:bCs/>
          <w:szCs w:val="24"/>
        </w:rPr>
        <w:t>E. Infeksi &amp; inflamasi</w:t>
      </w:r>
    </w:p>
    <w:p w:rsidR="00730DF9" w:rsidRPr="00440D86" w:rsidRDefault="00730DF9" w:rsidP="00CF2B38">
      <w:pPr>
        <w:autoSpaceDE w:val="0"/>
        <w:autoSpaceDN w:val="0"/>
        <w:adjustRightInd w:val="0"/>
        <w:ind w:right="-50"/>
        <w:jc w:val="left"/>
        <w:rPr>
          <w:rFonts w:cs="Arial"/>
          <w:bCs/>
          <w:szCs w:val="24"/>
        </w:rPr>
      </w:pPr>
      <w:r w:rsidRPr="00440D86">
        <w:rPr>
          <w:rFonts w:cs="Arial"/>
          <w:bCs/>
          <w:szCs w:val="24"/>
        </w:rPr>
        <w:t xml:space="preserve">  Ekstremitas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Joint infection (supuratlve-oranulomatous)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Soft tissue infection (selulitis, tenosynovitis supurative)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Acute and chronic osteomyelitis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Inflammatory disorder of the joint (RA, gout, pseudogout)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5. Diabetic foot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6. Gangrene &amp; necrotizing fasciitis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7. Entesopathy upper extremity</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8. Entesopathy lower extremity</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9. Non-articular rheumatism and myofascial pain</w:t>
      </w:r>
    </w:p>
    <w:p w:rsidR="00730DF9" w:rsidRPr="00440D86" w:rsidRDefault="00730DF9" w:rsidP="00CF2B38">
      <w:pPr>
        <w:autoSpaceDE w:val="0"/>
        <w:autoSpaceDN w:val="0"/>
        <w:adjustRightInd w:val="0"/>
        <w:ind w:right="-50"/>
        <w:jc w:val="left"/>
        <w:rPr>
          <w:rFonts w:cs="Arial"/>
          <w:szCs w:val="24"/>
        </w:rPr>
      </w:pPr>
      <w:r w:rsidRPr="00440D86">
        <w:rPr>
          <w:rFonts w:cs="Arial"/>
          <w:bCs/>
          <w:szCs w:val="24"/>
        </w:rPr>
        <w:t>Spine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10. Spondylitis (supurative-granulomatous)</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11. Inflammatory spine disorders (AS, RA)</w:t>
      </w:r>
    </w:p>
    <w:p w:rsidR="00730DF9" w:rsidRPr="00440D86" w:rsidRDefault="00730DF9" w:rsidP="00CF2B38">
      <w:pPr>
        <w:autoSpaceDE w:val="0"/>
        <w:autoSpaceDN w:val="0"/>
        <w:adjustRightInd w:val="0"/>
        <w:ind w:right="-50"/>
        <w:jc w:val="left"/>
        <w:rPr>
          <w:rFonts w:cs="Arial"/>
          <w:bCs/>
          <w:szCs w:val="24"/>
        </w:rPr>
      </w:pPr>
      <w:r w:rsidRPr="00440D86">
        <w:rPr>
          <w:rFonts w:cs="Arial"/>
          <w:bCs/>
          <w:szCs w:val="24"/>
        </w:rPr>
        <w:t>Paediatric</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12. Acute hematogenous osteomyelitis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13. Septic arthritis in paediatric</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14. Chronic osteomyelitis of long bone in paediatric</w:t>
      </w:r>
    </w:p>
    <w:p w:rsidR="00730DF9" w:rsidRPr="00440D86" w:rsidRDefault="00730DF9" w:rsidP="00CF2B38">
      <w:pPr>
        <w:autoSpaceDE w:val="0"/>
        <w:autoSpaceDN w:val="0"/>
        <w:adjustRightInd w:val="0"/>
        <w:ind w:right="-50"/>
        <w:jc w:val="left"/>
        <w:rPr>
          <w:rFonts w:cs="Arial"/>
          <w:bCs/>
          <w:szCs w:val="24"/>
        </w:rPr>
      </w:pPr>
      <w:r w:rsidRPr="00440D86">
        <w:rPr>
          <w:rFonts w:cs="Arial"/>
          <w:bCs/>
          <w:szCs w:val="24"/>
        </w:rPr>
        <w:t>Sport related injury of extremity</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15. Instability of joint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16. Muscle injury (strain, evulsion, rupture, contusion)</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17. Ligament injury</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18. Overuse syndrome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19. Articular cartilage problem</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20. Arthroscopy diagnostic knee and shoulder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21. Fatigue / stress fracture</w:t>
      </w:r>
    </w:p>
    <w:p w:rsidR="00730DF9" w:rsidRPr="00440D86" w:rsidRDefault="00730DF9" w:rsidP="00CF2B38">
      <w:pPr>
        <w:autoSpaceDE w:val="0"/>
        <w:autoSpaceDN w:val="0"/>
        <w:adjustRightInd w:val="0"/>
        <w:ind w:left="567" w:right="-50"/>
        <w:jc w:val="left"/>
        <w:rPr>
          <w:rFonts w:cs="Arial"/>
          <w:szCs w:val="24"/>
        </w:rPr>
      </w:pPr>
    </w:p>
    <w:p w:rsidR="00730DF9" w:rsidRPr="00440D86" w:rsidRDefault="00730DF9" w:rsidP="00CF2B38">
      <w:pPr>
        <w:autoSpaceDE w:val="0"/>
        <w:autoSpaceDN w:val="0"/>
        <w:adjustRightInd w:val="0"/>
        <w:ind w:left="567" w:right="-50"/>
        <w:jc w:val="left"/>
        <w:rPr>
          <w:rFonts w:cs="Arial"/>
          <w:szCs w:val="24"/>
        </w:rPr>
      </w:pPr>
    </w:p>
    <w:p w:rsidR="00730DF9" w:rsidRPr="00440D86" w:rsidRDefault="00730DF9" w:rsidP="00CF2B38">
      <w:pPr>
        <w:autoSpaceDE w:val="0"/>
        <w:autoSpaceDN w:val="0"/>
        <w:adjustRightInd w:val="0"/>
        <w:ind w:right="-50"/>
        <w:jc w:val="left"/>
        <w:rPr>
          <w:rFonts w:cs="Arial"/>
          <w:b/>
          <w:bCs/>
          <w:szCs w:val="24"/>
          <w:lang w:val="id-ID"/>
        </w:rPr>
      </w:pPr>
      <w:r w:rsidRPr="00440D86">
        <w:rPr>
          <w:rFonts w:cs="Arial"/>
          <w:b/>
          <w:bCs/>
          <w:szCs w:val="24"/>
        </w:rPr>
        <w:t>3.4. Tahap Orthopaedi &amp; Traumatologi Lanjut 2 (semester VII - VIII)</w:t>
      </w:r>
    </w:p>
    <w:p w:rsidR="00730DF9" w:rsidRPr="00440D86" w:rsidRDefault="00730DF9" w:rsidP="00CF2B38">
      <w:pPr>
        <w:autoSpaceDE w:val="0"/>
        <w:autoSpaceDN w:val="0"/>
        <w:adjustRightInd w:val="0"/>
        <w:ind w:right="-50"/>
        <w:jc w:val="left"/>
        <w:rPr>
          <w:rFonts w:cs="Arial"/>
          <w:b/>
          <w:bCs/>
          <w:szCs w:val="24"/>
          <w:lang w:val="id-ID"/>
        </w:rPr>
      </w:pPr>
    </w:p>
    <w:p w:rsidR="00730DF9" w:rsidRPr="00440D86" w:rsidRDefault="00730DF9" w:rsidP="00CF2B38">
      <w:pPr>
        <w:autoSpaceDE w:val="0"/>
        <w:autoSpaceDN w:val="0"/>
        <w:adjustRightInd w:val="0"/>
        <w:ind w:left="284" w:right="-50"/>
        <w:jc w:val="left"/>
        <w:rPr>
          <w:rFonts w:cs="Arial"/>
          <w:b/>
          <w:bCs/>
          <w:szCs w:val="24"/>
        </w:rPr>
      </w:pPr>
      <w:r w:rsidRPr="00440D86">
        <w:rPr>
          <w:rFonts w:cs="Arial"/>
          <w:b/>
          <w:bCs/>
          <w:szCs w:val="24"/>
        </w:rPr>
        <w:t>a. Muskuloskeletal Tumor (MST)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Assessment of Musculoskeletal Tumour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Biopsy in Musculoskeletal Tumour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Management of benign bone tumour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Management of benign soft tissue tumour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5. Management of malignant bone tumour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6. Management of malignant soft tissue tumour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7. Management of metastatic bone disease</w:t>
      </w:r>
    </w:p>
    <w:p w:rsidR="00730DF9" w:rsidRPr="00440D86" w:rsidRDefault="00730DF9" w:rsidP="00CF2B38">
      <w:pPr>
        <w:autoSpaceDE w:val="0"/>
        <w:autoSpaceDN w:val="0"/>
        <w:adjustRightInd w:val="0"/>
        <w:ind w:left="567" w:right="-50"/>
        <w:jc w:val="left"/>
        <w:rPr>
          <w:rFonts w:cs="Arial"/>
          <w:szCs w:val="24"/>
          <w:lang w:val="it-IT"/>
        </w:rPr>
      </w:pPr>
      <w:r w:rsidRPr="00440D86">
        <w:rPr>
          <w:rFonts w:cs="Arial"/>
          <w:szCs w:val="24"/>
          <w:lang w:val="it-IT"/>
        </w:rPr>
        <w:t>8. Radical amputation</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lang w:val="it-IT"/>
        </w:rPr>
        <w:t>9. Limb salvage procedure</w:t>
      </w:r>
    </w:p>
    <w:p w:rsidR="00730DF9" w:rsidRPr="00440D86" w:rsidRDefault="00730DF9"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left="284" w:right="-50"/>
        <w:jc w:val="left"/>
        <w:rPr>
          <w:rFonts w:cs="Arial"/>
          <w:b/>
          <w:bCs/>
          <w:szCs w:val="24"/>
          <w:lang w:val="it-IT"/>
        </w:rPr>
      </w:pPr>
      <w:r w:rsidRPr="00440D86">
        <w:rPr>
          <w:rFonts w:cs="Arial"/>
          <w:b/>
          <w:bCs/>
          <w:szCs w:val="24"/>
          <w:lang w:val="it-IT"/>
        </w:rPr>
        <w:t>b. Pediatrik Orthopaedi</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lastRenderedPageBreak/>
        <w:t>1. Congenital &amp; genetic musculoskeletal disorder (short stature, achondroplasia, epiphyseal, dysplasia, oilier's, multi ereditary exostosis)</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2. Metabolic disorder of musculoskeletal (Rickets, osteomalacia, renal osteodystrophy, hydrophostasia, paratyroid, juvenile osteoporosis, mucopolysacharidosis)</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3. Hematologic disorder of musculoskeletal (Gaucher's, hemophilia, hemoglobinopatheis)</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4. Neuromuscular disorder (muscular distrophy, polio &amp; related paralitic, spinal muscular arthropy, peripheral neuropathy perifer, cerebral palsy, myelodisplasia)</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5. General disorder, upper limbs (limb deficiency, congenital dislocation of radial head, osteochondritis dissecans, sprengel's disease)</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6. General disorder, spine (muscular torticolis, idiopathic scoliosis, neuromuscular scoliosis, klippe I feil , all kyphosis, spondylosis-spondy-Iolisthesis)</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7. General disorder hip (DOH, coxavara, leg perthes)</w:t>
      </w:r>
    </w:p>
    <w:p w:rsidR="00730DF9" w:rsidRPr="00440D86" w:rsidRDefault="00730DF9" w:rsidP="00CF2B38">
      <w:pPr>
        <w:autoSpaceDE w:val="0"/>
        <w:autoSpaceDN w:val="0"/>
        <w:adjustRightInd w:val="0"/>
        <w:ind w:left="851" w:right="-50" w:hanging="284"/>
        <w:rPr>
          <w:rFonts w:cs="Arial"/>
          <w:szCs w:val="24"/>
          <w:lang w:val="it-IT"/>
        </w:rPr>
      </w:pPr>
      <w:r w:rsidRPr="00440D86">
        <w:rPr>
          <w:rFonts w:cs="Arial"/>
          <w:szCs w:val="24"/>
          <w:lang w:val="it-IT"/>
        </w:rPr>
        <w:t>8. General disorder femur &amp; tibia (leg length discrepancy, congenital deficiencies - PFFD, torsional problem of tibia, tibia vara, congenital pseudoarthrosis, posteromedial bow)</w:t>
      </w:r>
    </w:p>
    <w:p w:rsidR="00730DF9" w:rsidRPr="00440D86" w:rsidRDefault="00730DF9" w:rsidP="00CF2B38">
      <w:pPr>
        <w:autoSpaceDE w:val="0"/>
        <w:autoSpaceDN w:val="0"/>
        <w:adjustRightInd w:val="0"/>
        <w:ind w:left="851" w:right="-50" w:hanging="284"/>
        <w:rPr>
          <w:rFonts w:cs="Arial"/>
          <w:szCs w:val="24"/>
        </w:rPr>
      </w:pPr>
      <w:r w:rsidRPr="00440D86">
        <w:rPr>
          <w:rFonts w:cs="Arial"/>
          <w:szCs w:val="24"/>
        </w:rPr>
        <w:t>9. General disorder knee (osgood schlatter, disease, osteochondritis dissecans,patella femoral pain, discoid meniscus, congenital dislocation/sublucation)</w:t>
      </w:r>
    </w:p>
    <w:p w:rsidR="00730DF9" w:rsidRPr="00440D86" w:rsidRDefault="00730DF9" w:rsidP="00CF2B38">
      <w:pPr>
        <w:autoSpaceDE w:val="0"/>
        <w:autoSpaceDN w:val="0"/>
        <w:adjustRightInd w:val="0"/>
        <w:ind w:left="851" w:right="-50" w:hanging="284"/>
        <w:rPr>
          <w:rFonts w:cs="Arial"/>
          <w:szCs w:val="24"/>
        </w:rPr>
      </w:pPr>
      <w:r w:rsidRPr="00440D86">
        <w:rPr>
          <w:rFonts w:cs="Arial"/>
          <w:szCs w:val="24"/>
        </w:rPr>
        <w:t>10. General disorder, foot &amp; ankle</w:t>
      </w:r>
    </w:p>
    <w:p w:rsidR="00730DF9" w:rsidRPr="00440D86" w:rsidRDefault="00730DF9" w:rsidP="00CF2B38">
      <w:pPr>
        <w:autoSpaceDE w:val="0"/>
        <w:autoSpaceDN w:val="0"/>
        <w:adjustRightInd w:val="0"/>
        <w:ind w:left="1134" w:right="-50" w:hanging="284"/>
        <w:rPr>
          <w:rFonts w:cs="Arial"/>
          <w:szCs w:val="24"/>
          <w:lang w:val="es-ES"/>
        </w:rPr>
      </w:pPr>
      <w:r w:rsidRPr="00440D86">
        <w:rPr>
          <w:rFonts w:cs="Arial"/>
          <w:szCs w:val="24"/>
          <w:lang w:val="es-ES"/>
        </w:rPr>
        <w:t>a. Clubfoot</w:t>
      </w:r>
    </w:p>
    <w:p w:rsidR="00730DF9" w:rsidRPr="00440D86" w:rsidRDefault="00730DF9" w:rsidP="00CF2B38">
      <w:pPr>
        <w:autoSpaceDE w:val="0"/>
        <w:autoSpaceDN w:val="0"/>
        <w:adjustRightInd w:val="0"/>
        <w:ind w:left="1134" w:right="-50" w:hanging="284"/>
        <w:rPr>
          <w:rFonts w:cs="Arial"/>
          <w:szCs w:val="24"/>
          <w:lang w:val="es-ES"/>
        </w:rPr>
      </w:pPr>
      <w:r w:rsidRPr="00440D86">
        <w:rPr>
          <w:rFonts w:cs="Arial"/>
          <w:szCs w:val="24"/>
          <w:lang w:val="es-ES"/>
        </w:rPr>
        <w:t>b. Congenital vertical talus, metatarsus adductus calcaneovalgus, tarsal</w:t>
      </w:r>
    </w:p>
    <w:p w:rsidR="00730DF9" w:rsidRPr="00440D86" w:rsidRDefault="00730DF9" w:rsidP="00CF2B38">
      <w:pPr>
        <w:autoSpaceDE w:val="0"/>
        <w:autoSpaceDN w:val="0"/>
        <w:adjustRightInd w:val="0"/>
        <w:ind w:left="850" w:right="-50"/>
        <w:rPr>
          <w:rFonts w:cs="Arial"/>
          <w:szCs w:val="24"/>
          <w:lang w:val="id-ID"/>
        </w:rPr>
      </w:pPr>
      <w:r w:rsidRPr="00440D86">
        <w:rPr>
          <w:rFonts w:cs="Arial"/>
          <w:szCs w:val="24"/>
          <w:lang w:val="es-ES"/>
        </w:rPr>
        <w:t>condition, cavus feet, complex congenital foot deformities: central raypolydactily-syndactily-congenital hallux valgus. Amputation congenital &amp;traumatic</w:t>
      </w:r>
    </w:p>
    <w:p w:rsidR="00730DF9" w:rsidRPr="00440D86" w:rsidRDefault="00730DF9" w:rsidP="00CF2B38">
      <w:pPr>
        <w:autoSpaceDE w:val="0"/>
        <w:autoSpaceDN w:val="0"/>
        <w:adjustRightInd w:val="0"/>
        <w:ind w:left="850" w:right="-50"/>
        <w:rPr>
          <w:rFonts w:cs="Arial"/>
          <w:szCs w:val="24"/>
          <w:lang w:val="id-ID"/>
        </w:rPr>
      </w:pPr>
    </w:p>
    <w:p w:rsidR="00730DF9" w:rsidRPr="00440D86" w:rsidRDefault="00730DF9" w:rsidP="00CF2B38">
      <w:pPr>
        <w:autoSpaceDE w:val="0"/>
        <w:autoSpaceDN w:val="0"/>
        <w:adjustRightInd w:val="0"/>
        <w:ind w:right="-50"/>
        <w:jc w:val="left"/>
        <w:rPr>
          <w:rFonts w:cs="Arial"/>
          <w:b/>
          <w:bCs/>
          <w:szCs w:val="24"/>
          <w:lang w:val="es-ES"/>
        </w:rPr>
      </w:pPr>
      <w:r w:rsidRPr="00440D86">
        <w:rPr>
          <w:rFonts w:cs="Arial"/>
          <w:b/>
          <w:bCs/>
          <w:szCs w:val="24"/>
          <w:lang w:val="es-ES"/>
        </w:rPr>
        <w:t>c. Degeneratif dan Geriatri Orthopaedi</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Osteoarthritis of extremity</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Osteoarthritis of spine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Big toe problems: OA, hallux valgus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Osteoporosis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5. Management of osteoporotic fracture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6. Degenerative disorder of spine (stenosis, degenerative disc disease,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herniated disc, degenerative spondylolisthesis, spondylosis)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Cervical</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Thoracal</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Lumbal</w:t>
      </w:r>
    </w:p>
    <w:p w:rsidR="00730DF9" w:rsidRPr="00440D86" w:rsidRDefault="00730DF9"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d. Metabolik endokrin</w:t>
      </w: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Metabolik</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Charcot joint: diabetic foot</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Gout, pseudogout</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3. Arthropathy Hemophilia</w:t>
      </w:r>
    </w:p>
    <w:p w:rsidR="00730DF9" w:rsidRPr="00440D86" w:rsidRDefault="00730DF9"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e. Spine</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Adult spine deformity (cervical kyphosis, thoracic kyphosis &amp; scolisosis,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lumbar kyphosis &amp; scoliosis)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lastRenderedPageBreak/>
        <w:t>2. Sagittal imbalance</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3. Syringomyelia, diastematomyelia, multiple sclerosis, spinocerebralia, spina bifida</w:t>
      </w:r>
    </w:p>
    <w:p w:rsidR="00E76F0C" w:rsidRPr="00440D86" w:rsidRDefault="00E76F0C"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f. Ekstremitas Atas</w:t>
      </w:r>
    </w:p>
    <w:p w:rsidR="00730DF9" w:rsidRPr="00440D86" w:rsidRDefault="00730DF9" w:rsidP="00CF2B38">
      <w:pPr>
        <w:autoSpaceDE w:val="0"/>
        <w:autoSpaceDN w:val="0"/>
        <w:adjustRightInd w:val="0"/>
        <w:ind w:left="851" w:right="-50" w:hanging="284"/>
        <w:rPr>
          <w:rFonts w:cs="Arial"/>
          <w:szCs w:val="24"/>
        </w:rPr>
      </w:pPr>
      <w:r w:rsidRPr="00440D86">
        <w:rPr>
          <w:rFonts w:cs="Arial"/>
          <w:szCs w:val="24"/>
        </w:rPr>
        <w:t>1. Degenerative joint disease (sternoclav joint arthrits, osteoarthritis AC joint,osteoarthritis glenohumeral, rotator cuff/subacromial bursa-impingment syndrome, frozen shoulder-calcific tendinitis-biceps tendinitis)</w:t>
      </w:r>
    </w:p>
    <w:p w:rsidR="00730DF9" w:rsidRPr="00440D86" w:rsidRDefault="00730DF9" w:rsidP="00CF2B38">
      <w:pPr>
        <w:autoSpaceDE w:val="0"/>
        <w:autoSpaceDN w:val="0"/>
        <w:adjustRightInd w:val="0"/>
        <w:ind w:left="851" w:right="-50" w:hanging="284"/>
        <w:rPr>
          <w:rFonts w:cs="Arial"/>
          <w:szCs w:val="24"/>
          <w:lang w:val="sv-SE"/>
        </w:rPr>
      </w:pPr>
      <w:r w:rsidRPr="00440D86">
        <w:rPr>
          <w:rFonts w:cs="Arial"/>
          <w:szCs w:val="24"/>
          <w:lang w:val="sv-SE"/>
        </w:rPr>
        <w:t>2. Neurologic disorder</w:t>
      </w:r>
    </w:p>
    <w:p w:rsidR="00730DF9" w:rsidRPr="00440D86" w:rsidRDefault="00730DF9" w:rsidP="00CF2B38">
      <w:pPr>
        <w:autoSpaceDE w:val="0"/>
        <w:autoSpaceDN w:val="0"/>
        <w:adjustRightInd w:val="0"/>
        <w:ind w:left="1134" w:right="-50" w:hanging="284"/>
        <w:rPr>
          <w:rFonts w:cs="Arial"/>
          <w:szCs w:val="24"/>
          <w:lang w:val="sv-SE"/>
        </w:rPr>
      </w:pPr>
      <w:r w:rsidRPr="00440D86">
        <w:rPr>
          <w:rFonts w:cs="Arial"/>
          <w:szCs w:val="24"/>
          <w:lang w:val="sv-SE"/>
        </w:rPr>
        <w:t>a. Entrapment syndrome in upper extremity</w:t>
      </w:r>
    </w:p>
    <w:p w:rsidR="00730DF9" w:rsidRPr="00440D86" w:rsidRDefault="00730DF9" w:rsidP="00CF2B38">
      <w:pPr>
        <w:autoSpaceDE w:val="0"/>
        <w:autoSpaceDN w:val="0"/>
        <w:adjustRightInd w:val="0"/>
        <w:ind w:left="1134" w:right="-50" w:hanging="284"/>
        <w:rPr>
          <w:rFonts w:cs="Arial"/>
          <w:szCs w:val="24"/>
        </w:rPr>
      </w:pPr>
      <w:r w:rsidRPr="00440D86">
        <w:rPr>
          <w:rFonts w:cs="Arial"/>
          <w:szCs w:val="24"/>
        </w:rPr>
        <w:t>b. Traumatic</w:t>
      </w:r>
    </w:p>
    <w:p w:rsidR="00730DF9" w:rsidRPr="00440D86" w:rsidRDefault="00730DF9" w:rsidP="00CF2B38">
      <w:pPr>
        <w:autoSpaceDE w:val="0"/>
        <w:autoSpaceDN w:val="0"/>
        <w:adjustRightInd w:val="0"/>
        <w:ind w:left="1134" w:right="-50" w:hanging="284"/>
        <w:rPr>
          <w:rFonts w:cs="Arial"/>
          <w:szCs w:val="24"/>
        </w:rPr>
      </w:pPr>
      <w:r w:rsidRPr="00440D86">
        <w:rPr>
          <w:rFonts w:cs="Arial"/>
          <w:szCs w:val="24"/>
        </w:rPr>
        <w:t>c. Brachial plexus injury (BP)</w:t>
      </w:r>
    </w:p>
    <w:p w:rsidR="00730DF9" w:rsidRPr="00440D86" w:rsidRDefault="00730DF9" w:rsidP="00CF2B38">
      <w:pPr>
        <w:autoSpaceDE w:val="0"/>
        <w:autoSpaceDN w:val="0"/>
        <w:adjustRightInd w:val="0"/>
        <w:ind w:left="851" w:right="-50" w:hanging="284"/>
        <w:rPr>
          <w:rFonts w:cs="Arial"/>
          <w:szCs w:val="24"/>
        </w:rPr>
      </w:pPr>
      <w:r w:rsidRPr="00440D86">
        <w:rPr>
          <w:rFonts w:cs="Arial"/>
          <w:szCs w:val="24"/>
        </w:rPr>
        <w:t>3. Congenital anomaly</w:t>
      </w:r>
    </w:p>
    <w:p w:rsidR="00730DF9" w:rsidRPr="00440D86" w:rsidRDefault="00730DF9" w:rsidP="00CF2B38">
      <w:pPr>
        <w:autoSpaceDE w:val="0"/>
        <w:autoSpaceDN w:val="0"/>
        <w:adjustRightInd w:val="0"/>
        <w:ind w:left="851" w:right="-50" w:hanging="284"/>
        <w:rPr>
          <w:rFonts w:cs="Arial"/>
          <w:szCs w:val="24"/>
        </w:rPr>
      </w:pPr>
      <w:r w:rsidRPr="00440D86">
        <w:rPr>
          <w:rFonts w:cs="Arial"/>
          <w:szCs w:val="24"/>
        </w:rPr>
        <w:t>4. Failure of formation (phocomelia, radial club hand) failure of differentiation (syndactily), duplication (polidactily) overgrowth (macrodactily), congenital contracture (band syndrome) generalized skeletal abnormality (madelung)</w:t>
      </w:r>
    </w:p>
    <w:p w:rsidR="00730DF9" w:rsidRPr="00440D86" w:rsidRDefault="00730DF9" w:rsidP="00CF2B38">
      <w:pPr>
        <w:autoSpaceDE w:val="0"/>
        <w:autoSpaceDN w:val="0"/>
        <w:adjustRightInd w:val="0"/>
        <w:ind w:left="567" w:right="-50"/>
        <w:rPr>
          <w:rFonts w:cs="Arial"/>
          <w:szCs w:val="24"/>
        </w:rPr>
      </w:pPr>
      <w:r w:rsidRPr="00440D86">
        <w:rPr>
          <w:rFonts w:cs="Arial"/>
          <w:szCs w:val="24"/>
        </w:rPr>
        <w:t>5. Soft tissue and skin coverage</w:t>
      </w:r>
    </w:p>
    <w:p w:rsidR="00730DF9" w:rsidRPr="00440D86" w:rsidRDefault="00730DF9" w:rsidP="00CF2B38">
      <w:pPr>
        <w:autoSpaceDE w:val="0"/>
        <w:autoSpaceDN w:val="0"/>
        <w:adjustRightInd w:val="0"/>
        <w:ind w:left="567" w:right="-50"/>
        <w:rPr>
          <w:rFonts w:cs="Arial"/>
          <w:szCs w:val="24"/>
        </w:rPr>
      </w:pPr>
      <w:r w:rsidRPr="00440D86">
        <w:rPr>
          <w:rFonts w:cs="Arial"/>
          <w:szCs w:val="24"/>
        </w:rPr>
        <w:t>7. Tendon transfer</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8. Other deformities: mallet, boutonniere schwan neck, Dupuytren</w:t>
      </w:r>
    </w:p>
    <w:p w:rsidR="00730DF9" w:rsidRPr="00440D86" w:rsidRDefault="00730DF9"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g. Pelvis dan Ekstremitas bawah</w:t>
      </w: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Reconstruction of hip disorder</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 Hip arthroplasty (with/without prosthesis)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2. Reconstructive osteotomy around the hip</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3. Arthrodesis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4. AVN of the hip joint</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5. Soft tissue release / reconstruction around the hip</w:t>
      </w:r>
    </w:p>
    <w:p w:rsidR="00730DF9" w:rsidRPr="00440D86" w:rsidRDefault="00730DF9"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Reconstruction of knee disorder:</w:t>
      </w:r>
    </w:p>
    <w:p w:rsidR="00730DF9" w:rsidRPr="00440D86" w:rsidRDefault="00730DF9" w:rsidP="00CF2B38">
      <w:pPr>
        <w:autoSpaceDE w:val="0"/>
        <w:autoSpaceDN w:val="0"/>
        <w:adjustRightInd w:val="0"/>
        <w:ind w:left="851" w:right="-50" w:hanging="284"/>
        <w:jc w:val="left"/>
        <w:rPr>
          <w:rFonts w:cs="Arial"/>
          <w:szCs w:val="24"/>
        </w:rPr>
      </w:pPr>
      <w:r w:rsidRPr="00440D86">
        <w:rPr>
          <w:rFonts w:cs="Arial"/>
          <w:szCs w:val="24"/>
        </w:rPr>
        <w:t>6. Arthroscopic debridement</w:t>
      </w:r>
    </w:p>
    <w:p w:rsidR="00730DF9" w:rsidRPr="00440D86" w:rsidRDefault="00730DF9" w:rsidP="00CF2B38">
      <w:pPr>
        <w:autoSpaceDE w:val="0"/>
        <w:autoSpaceDN w:val="0"/>
        <w:adjustRightInd w:val="0"/>
        <w:ind w:left="851" w:right="-50" w:hanging="284"/>
        <w:jc w:val="left"/>
        <w:rPr>
          <w:rFonts w:cs="Arial"/>
          <w:szCs w:val="24"/>
        </w:rPr>
      </w:pPr>
      <w:r w:rsidRPr="00440D86">
        <w:rPr>
          <w:rFonts w:cs="Arial"/>
          <w:szCs w:val="24"/>
        </w:rPr>
        <w:t>7. Arthroscopic reconstruction</w:t>
      </w:r>
    </w:p>
    <w:p w:rsidR="00730DF9" w:rsidRPr="00440D86" w:rsidRDefault="00730DF9" w:rsidP="00CF2B38">
      <w:pPr>
        <w:autoSpaceDE w:val="0"/>
        <w:autoSpaceDN w:val="0"/>
        <w:adjustRightInd w:val="0"/>
        <w:ind w:left="851" w:right="-50" w:hanging="284"/>
        <w:jc w:val="left"/>
        <w:rPr>
          <w:rFonts w:cs="Arial"/>
          <w:szCs w:val="24"/>
        </w:rPr>
      </w:pPr>
      <w:r w:rsidRPr="00440D86">
        <w:rPr>
          <w:rFonts w:cs="Arial"/>
          <w:szCs w:val="24"/>
        </w:rPr>
        <w:t>8. Arthroplasty</w:t>
      </w:r>
    </w:p>
    <w:p w:rsidR="00730DF9" w:rsidRPr="00440D86" w:rsidRDefault="00730DF9" w:rsidP="00CF2B38">
      <w:pPr>
        <w:autoSpaceDE w:val="0"/>
        <w:autoSpaceDN w:val="0"/>
        <w:adjustRightInd w:val="0"/>
        <w:ind w:left="851" w:right="-50" w:hanging="284"/>
        <w:jc w:val="left"/>
        <w:rPr>
          <w:rFonts w:cs="Arial"/>
          <w:szCs w:val="24"/>
        </w:rPr>
      </w:pPr>
      <w:r w:rsidRPr="00440D86">
        <w:rPr>
          <w:rFonts w:cs="Arial"/>
          <w:szCs w:val="24"/>
        </w:rPr>
        <w:t>9. Reconstructive osteotomy around the knee: femur (supracondylar), tibia (HTO)</w:t>
      </w:r>
    </w:p>
    <w:p w:rsidR="00730DF9" w:rsidRPr="00440D86" w:rsidRDefault="00730DF9" w:rsidP="00CF2B38">
      <w:pPr>
        <w:autoSpaceDE w:val="0"/>
        <w:autoSpaceDN w:val="0"/>
        <w:adjustRightInd w:val="0"/>
        <w:ind w:left="851" w:right="-50" w:hanging="284"/>
        <w:jc w:val="left"/>
        <w:rPr>
          <w:rFonts w:cs="Arial"/>
          <w:szCs w:val="24"/>
        </w:rPr>
      </w:pPr>
      <w:r w:rsidRPr="00440D86">
        <w:rPr>
          <w:rFonts w:cs="Arial"/>
          <w:szCs w:val="24"/>
        </w:rPr>
        <w:t>10. Arthrodesis</w:t>
      </w:r>
    </w:p>
    <w:p w:rsidR="00730DF9" w:rsidRPr="00440D86" w:rsidRDefault="00730DF9" w:rsidP="00CF2B38">
      <w:pPr>
        <w:autoSpaceDE w:val="0"/>
        <w:autoSpaceDN w:val="0"/>
        <w:adjustRightInd w:val="0"/>
        <w:ind w:left="851" w:right="-50" w:hanging="284"/>
        <w:jc w:val="left"/>
        <w:rPr>
          <w:rFonts w:cs="Arial"/>
          <w:szCs w:val="24"/>
        </w:rPr>
      </w:pPr>
      <w:r w:rsidRPr="00440D86">
        <w:rPr>
          <w:rFonts w:cs="Arial"/>
          <w:szCs w:val="24"/>
        </w:rPr>
        <w:t>11. Soft tissue reconstruction around the knee</w:t>
      </w:r>
    </w:p>
    <w:p w:rsidR="00730DF9" w:rsidRPr="00440D86" w:rsidRDefault="00730DF9" w:rsidP="00CF2B38">
      <w:pPr>
        <w:autoSpaceDE w:val="0"/>
        <w:autoSpaceDN w:val="0"/>
        <w:adjustRightInd w:val="0"/>
        <w:ind w:left="851" w:right="-50" w:hanging="284"/>
        <w:jc w:val="left"/>
        <w:rPr>
          <w:rFonts w:cs="Arial"/>
          <w:szCs w:val="24"/>
          <w:lang w:val="id-ID"/>
        </w:rPr>
      </w:pPr>
      <w:r w:rsidRPr="00440D86">
        <w:rPr>
          <w:rFonts w:cs="Arial"/>
          <w:szCs w:val="24"/>
        </w:rPr>
        <w:t>12. Miscellaneous disorders of the knee (OCD, discoid meniscus, chondromalacia patella)</w:t>
      </w:r>
    </w:p>
    <w:p w:rsidR="00730DF9" w:rsidRPr="00440D86" w:rsidRDefault="00730DF9" w:rsidP="00CF2B38">
      <w:pPr>
        <w:autoSpaceDE w:val="0"/>
        <w:autoSpaceDN w:val="0"/>
        <w:adjustRightInd w:val="0"/>
        <w:ind w:left="851" w:right="-50" w:hanging="284"/>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Foot and Ankle Disorders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13. Ankle instability</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14. Plantar fasciitis</w:t>
      </w:r>
    </w:p>
    <w:p w:rsidR="00730DF9" w:rsidRPr="00440D86" w:rsidRDefault="00730DF9" w:rsidP="00CF2B38">
      <w:pPr>
        <w:autoSpaceDE w:val="0"/>
        <w:autoSpaceDN w:val="0"/>
        <w:adjustRightInd w:val="0"/>
        <w:ind w:left="567" w:right="-50"/>
        <w:jc w:val="left"/>
        <w:rPr>
          <w:rFonts w:cs="Arial"/>
          <w:szCs w:val="24"/>
        </w:rPr>
      </w:pPr>
      <w:r w:rsidRPr="00440D86">
        <w:rPr>
          <w:rFonts w:cs="Arial"/>
          <w:szCs w:val="24"/>
        </w:rPr>
        <w:t>15. Toe disorders</w:t>
      </w:r>
    </w:p>
    <w:p w:rsidR="00730DF9" w:rsidRPr="00440D86" w:rsidRDefault="00730DF9" w:rsidP="00CF2B38">
      <w:pPr>
        <w:autoSpaceDE w:val="0"/>
        <w:autoSpaceDN w:val="0"/>
        <w:adjustRightInd w:val="0"/>
        <w:ind w:left="567" w:right="-50"/>
        <w:jc w:val="left"/>
        <w:rPr>
          <w:rFonts w:cs="Arial"/>
          <w:szCs w:val="24"/>
          <w:lang w:val="id-ID"/>
        </w:rPr>
      </w:pPr>
      <w:r w:rsidRPr="00440D86">
        <w:rPr>
          <w:rFonts w:cs="Arial"/>
          <w:szCs w:val="24"/>
        </w:rPr>
        <w:t>16. Arthrodesis foot and ankle</w:t>
      </w:r>
    </w:p>
    <w:p w:rsidR="00730DF9" w:rsidRPr="00440D86" w:rsidRDefault="00730DF9" w:rsidP="00CF2B38">
      <w:pPr>
        <w:autoSpaceDE w:val="0"/>
        <w:autoSpaceDN w:val="0"/>
        <w:adjustRightInd w:val="0"/>
        <w:ind w:left="567" w:right="-50"/>
        <w:jc w:val="left"/>
        <w:rPr>
          <w:rFonts w:cs="Arial"/>
          <w:szCs w:val="24"/>
          <w:lang w:val="id-ID"/>
        </w:rPr>
      </w:pPr>
    </w:p>
    <w:p w:rsidR="00730DF9" w:rsidRPr="00440D86" w:rsidRDefault="00730DF9" w:rsidP="00CF2B38">
      <w:pPr>
        <w:autoSpaceDE w:val="0"/>
        <w:autoSpaceDN w:val="0"/>
        <w:adjustRightInd w:val="0"/>
        <w:ind w:right="-50"/>
        <w:jc w:val="left"/>
        <w:rPr>
          <w:rFonts w:cs="Arial"/>
          <w:b/>
          <w:bCs/>
          <w:szCs w:val="24"/>
          <w:lang w:val="it-IT"/>
        </w:rPr>
      </w:pPr>
      <w:r w:rsidRPr="00440D86">
        <w:rPr>
          <w:rFonts w:cs="Arial"/>
          <w:b/>
          <w:bCs/>
          <w:szCs w:val="24"/>
          <w:lang w:val="it-IT"/>
        </w:rPr>
        <w:t>h. Rehabilitasi Medik</w:t>
      </w:r>
    </w:p>
    <w:p w:rsidR="00730DF9" w:rsidRPr="00440D86" w:rsidRDefault="00730DF9" w:rsidP="00CF2B38">
      <w:pPr>
        <w:autoSpaceDE w:val="0"/>
        <w:autoSpaceDN w:val="0"/>
        <w:adjustRightInd w:val="0"/>
        <w:ind w:left="709" w:right="-50"/>
        <w:jc w:val="left"/>
        <w:rPr>
          <w:rFonts w:cs="Arial"/>
          <w:szCs w:val="24"/>
          <w:lang w:val="it-IT"/>
        </w:rPr>
      </w:pPr>
      <w:r w:rsidRPr="00440D86">
        <w:rPr>
          <w:rFonts w:cs="Arial"/>
          <w:szCs w:val="24"/>
          <w:lang w:val="it-IT"/>
        </w:rPr>
        <w:t>1. Peri operative rehabilitation</w:t>
      </w:r>
    </w:p>
    <w:p w:rsidR="00730DF9" w:rsidRPr="00440D86" w:rsidRDefault="00730DF9" w:rsidP="00CF2B38">
      <w:pPr>
        <w:autoSpaceDE w:val="0"/>
        <w:autoSpaceDN w:val="0"/>
        <w:adjustRightInd w:val="0"/>
        <w:ind w:left="709" w:right="-50"/>
        <w:jc w:val="left"/>
        <w:rPr>
          <w:rFonts w:cs="Arial"/>
          <w:szCs w:val="24"/>
        </w:rPr>
      </w:pPr>
      <w:r w:rsidRPr="00440D86">
        <w:rPr>
          <w:rFonts w:cs="Arial"/>
          <w:szCs w:val="24"/>
        </w:rPr>
        <w:t>2. Principle s of limb amputation</w:t>
      </w:r>
    </w:p>
    <w:p w:rsidR="00730DF9" w:rsidRPr="00440D86" w:rsidRDefault="00730DF9" w:rsidP="00CF2B38">
      <w:pPr>
        <w:autoSpaceDE w:val="0"/>
        <w:autoSpaceDN w:val="0"/>
        <w:adjustRightInd w:val="0"/>
        <w:ind w:left="709" w:right="-50"/>
        <w:jc w:val="left"/>
        <w:rPr>
          <w:rFonts w:cs="Arial"/>
          <w:szCs w:val="24"/>
        </w:rPr>
      </w:pPr>
      <w:r w:rsidRPr="00440D86">
        <w:rPr>
          <w:rFonts w:cs="Arial"/>
          <w:szCs w:val="24"/>
        </w:rPr>
        <w:lastRenderedPageBreak/>
        <w:t>3. Orthotic-prosthetic in orthopaedic</w:t>
      </w:r>
    </w:p>
    <w:p w:rsidR="00730DF9" w:rsidRPr="00440D86" w:rsidRDefault="00730DF9" w:rsidP="00CF2B38">
      <w:pPr>
        <w:autoSpaceDE w:val="0"/>
        <w:autoSpaceDN w:val="0"/>
        <w:adjustRightInd w:val="0"/>
        <w:ind w:left="709" w:right="-50"/>
        <w:jc w:val="left"/>
        <w:rPr>
          <w:rFonts w:cs="Arial"/>
          <w:szCs w:val="24"/>
        </w:rPr>
      </w:pPr>
      <w:r w:rsidRPr="00440D86">
        <w:rPr>
          <w:rFonts w:cs="Arial"/>
          <w:szCs w:val="24"/>
        </w:rPr>
        <w:t>4. Physical therapy</w:t>
      </w:r>
    </w:p>
    <w:p w:rsidR="00730DF9" w:rsidRPr="00440D86" w:rsidRDefault="00730DF9" w:rsidP="00CF2B38">
      <w:pPr>
        <w:autoSpaceDE w:val="0"/>
        <w:autoSpaceDN w:val="0"/>
        <w:adjustRightInd w:val="0"/>
        <w:ind w:right="-50"/>
        <w:jc w:val="left"/>
        <w:rPr>
          <w:rFonts w:cs="Arial"/>
          <w:b/>
          <w:bCs/>
          <w:szCs w:val="24"/>
        </w:rPr>
      </w:pPr>
      <w:r w:rsidRPr="00440D86">
        <w:rPr>
          <w:rFonts w:cs="Arial"/>
          <w:b/>
          <w:bCs/>
          <w:szCs w:val="24"/>
        </w:rPr>
        <w:t>3.5. Tahap Chief Resident Orthopaedi &amp; Traumatologi (semester IX)</w:t>
      </w:r>
    </w:p>
    <w:p w:rsidR="00730DF9" w:rsidRPr="00440D86" w:rsidRDefault="00730DF9" w:rsidP="00CF2B38">
      <w:pPr>
        <w:autoSpaceDE w:val="0"/>
        <w:autoSpaceDN w:val="0"/>
        <w:adjustRightInd w:val="0"/>
        <w:ind w:left="709" w:right="-50"/>
        <w:jc w:val="left"/>
        <w:rPr>
          <w:rFonts w:cs="Arial"/>
          <w:szCs w:val="24"/>
        </w:rPr>
      </w:pPr>
      <w:r w:rsidRPr="00440D86">
        <w:rPr>
          <w:rFonts w:cs="Arial"/>
          <w:szCs w:val="24"/>
        </w:rPr>
        <w:t xml:space="preserve">1. Chief </w:t>
      </w:r>
      <w:r w:rsidR="00E6775D" w:rsidRPr="00440D86">
        <w:rPr>
          <w:rFonts w:cs="Arial"/>
          <w:szCs w:val="24"/>
        </w:rPr>
        <w:t xml:space="preserve">prodi dokter spesialis orthopaedi dan traumatologi </w:t>
      </w:r>
    </w:p>
    <w:p w:rsidR="00730DF9" w:rsidRPr="00440D86" w:rsidRDefault="00730DF9" w:rsidP="00CF2B38">
      <w:pPr>
        <w:autoSpaceDE w:val="0"/>
        <w:autoSpaceDN w:val="0"/>
        <w:adjustRightInd w:val="0"/>
        <w:ind w:left="709" w:right="-50"/>
        <w:jc w:val="left"/>
        <w:rPr>
          <w:rFonts w:cs="Arial"/>
          <w:szCs w:val="24"/>
        </w:rPr>
      </w:pPr>
      <w:r w:rsidRPr="00440D86">
        <w:rPr>
          <w:rFonts w:cs="Arial"/>
          <w:szCs w:val="24"/>
        </w:rPr>
        <w:t>2. Rotasi luar (Tahap Magang - mandiri)</w:t>
      </w:r>
    </w:p>
    <w:p w:rsidR="00730DF9" w:rsidRPr="00440D86" w:rsidRDefault="00730DF9" w:rsidP="00CF2B38">
      <w:pPr>
        <w:autoSpaceDE w:val="0"/>
        <w:autoSpaceDN w:val="0"/>
        <w:adjustRightInd w:val="0"/>
        <w:ind w:left="709" w:right="-50"/>
        <w:jc w:val="left"/>
        <w:rPr>
          <w:rFonts w:cs="Arial"/>
          <w:szCs w:val="24"/>
        </w:rPr>
      </w:pPr>
      <w:r w:rsidRPr="00440D86">
        <w:rPr>
          <w:rFonts w:cs="Arial"/>
          <w:szCs w:val="24"/>
        </w:rPr>
        <w:t>3. Penyelesaian Karya Akhir</w:t>
      </w:r>
    </w:p>
    <w:p w:rsidR="00730DF9" w:rsidRPr="00440D86" w:rsidRDefault="00730DF9" w:rsidP="00CF2B38">
      <w:pPr>
        <w:autoSpaceDE w:val="0"/>
        <w:autoSpaceDN w:val="0"/>
        <w:adjustRightInd w:val="0"/>
        <w:ind w:right="-50"/>
        <w:jc w:val="left"/>
        <w:rPr>
          <w:rFonts w:cs="Arial"/>
          <w:szCs w:val="24"/>
        </w:rPr>
      </w:pPr>
    </w:p>
    <w:p w:rsidR="00730DF9" w:rsidRPr="00440D86" w:rsidRDefault="00730DF9" w:rsidP="00CF2B38">
      <w:pPr>
        <w:autoSpaceDE w:val="0"/>
        <w:autoSpaceDN w:val="0"/>
        <w:adjustRightInd w:val="0"/>
        <w:ind w:right="-50"/>
        <w:jc w:val="left"/>
        <w:rPr>
          <w:rFonts w:cs="Arial"/>
          <w:szCs w:val="24"/>
        </w:rPr>
      </w:pPr>
    </w:p>
    <w:p w:rsidR="00730DF9" w:rsidRPr="00440D86" w:rsidRDefault="00730DF9" w:rsidP="00CF2B38">
      <w:pPr>
        <w:autoSpaceDE w:val="0"/>
        <w:autoSpaceDN w:val="0"/>
        <w:adjustRightInd w:val="0"/>
        <w:ind w:right="-50"/>
        <w:jc w:val="left"/>
        <w:rPr>
          <w:rFonts w:cs="Arial"/>
          <w:szCs w:val="24"/>
          <w:lang w:val="fi-FI"/>
        </w:rPr>
      </w:pPr>
    </w:p>
    <w:p w:rsidR="00730DF9" w:rsidRPr="00440D86" w:rsidRDefault="00730DF9" w:rsidP="00CF2B38">
      <w:pPr>
        <w:numPr>
          <w:ilvl w:val="0"/>
          <w:numId w:val="10"/>
        </w:numPr>
        <w:autoSpaceDE w:val="0"/>
        <w:autoSpaceDN w:val="0"/>
        <w:adjustRightInd w:val="0"/>
        <w:ind w:left="350" w:right="-50"/>
        <w:jc w:val="left"/>
        <w:rPr>
          <w:rFonts w:cs="Arial"/>
          <w:b/>
          <w:szCs w:val="24"/>
          <w:lang w:val="it-IT"/>
        </w:rPr>
      </w:pPr>
      <w:r w:rsidRPr="00440D86">
        <w:rPr>
          <w:rFonts w:cs="Arial"/>
          <w:b/>
          <w:szCs w:val="24"/>
          <w:lang w:val="it-IT"/>
        </w:rPr>
        <w:t>Learning Objective</w:t>
      </w:r>
    </w:p>
    <w:p w:rsidR="00730DF9" w:rsidRPr="00440D86" w:rsidRDefault="00730DF9" w:rsidP="00CF2B38">
      <w:pPr>
        <w:autoSpaceDE w:val="0"/>
        <w:autoSpaceDN w:val="0"/>
        <w:adjustRightInd w:val="0"/>
        <w:ind w:left="1080" w:right="-50"/>
        <w:jc w:val="left"/>
        <w:rPr>
          <w:rFonts w:cs="Arial"/>
          <w:b/>
          <w:szCs w:val="24"/>
          <w:lang w:val="it-IT"/>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 xml:space="preserve">Peserta pendidikan dinyatakan telah selesai menempuh pendidikan apabila telah menyelesaikan seluruh materi yang dirumuskan dalam modul-modul </w:t>
      </w:r>
      <w:r w:rsidRPr="00440D86">
        <w:rPr>
          <w:rFonts w:cs="Arial"/>
          <w:szCs w:val="24"/>
          <w:lang w:val="id-ID"/>
        </w:rPr>
        <w:t xml:space="preserve">yang terdapat dalam buku kurikulum nasional </w:t>
      </w:r>
      <w:r w:rsidRPr="00440D86">
        <w:rPr>
          <w:rFonts w:cs="Arial"/>
          <w:szCs w:val="24"/>
          <w:lang w:val="it-IT"/>
        </w:rPr>
        <w:t>sebagai berikut:</w:t>
      </w:r>
    </w:p>
    <w:p w:rsidR="00730DF9" w:rsidRPr="00440D86" w:rsidRDefault="00730DF9" w:rsidP="00CF2B38">
      <w:pPr>
        <w:autoSpaceDE w:val="0"/>
        <w:autoSpaceDN w:val="0"/>
        <w:adjustRightInd w:val="0"/>
        <w:ind w:right="-50"/>
        <w:jc w:val="left"/>
        <w:rPr>
          <w:rFonts w:cs="Arial"/>
          <w:szCs w:val="24"/>
          <w:lang w:val="it-IT"/>
        </w:rPr>
      </w:pP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Hand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Hand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Osteosynthesis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Osteosynthesis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Spine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Spine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Trauma Extremity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Advance Trauma Extremity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Arthroscopy Microsurgery &amp; Rehabilitation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Arthroscopy Microsurgery &amp; Rehabilitation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Bedah Thorax vascular</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Biologi Molekuler</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Biostatistik dan Komputer Statistik</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Degenerative Joint Disease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Degenerative Joint Disease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 xml:space="preserve">Bedah Digestive </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Epidemiologi Klinik danEvidence Based Medicine</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it-IT"/>
        </w:rPr>
      </w:pPr>
      <w:r w:rsidRPr="00440D86">
        <w:rPr>
          <w:rFonts w:cs="Arial"/>
          <w:szCs w:val="24"/>
          <w:lang w:val="it-IT"/>
        </w:rPr>
        <w:t>Farmakologi klinik</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 xml:space="preserve">Filsafat Ilmu pengetahuan dan Etika </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Hand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Hand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ICU + Emergency</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Joint Reconstruction (upper &amp; lower)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Joint Reconstruction (upper &amp; lower)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Metodologi Penelitian</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Bedah Anak</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Dokter Jaga dan Rotasi Luar</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Penelitian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Penelitian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Praktek Gawat Darurat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Praktek Gawat Darurat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Praktek Gawat Darurat III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Praktek Lapangan</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Rawat Inap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Rawat Inap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lastRenderedPageBreak/>
        <w:t>Rawat Inap III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Refferat</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Journal Reading</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Seminar Kasus</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Tinjauan Pustaka</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Oncology orthopaedic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Oncology orthopaedic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Oncology HNB</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Pediatric non-trauma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Pediatric non-trauma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Pediatric Trauma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Pediatric Trauma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Bedah Plastik</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Revision Joint Reconstruction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Revision Joint Reconstruction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Spine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Spine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Sport Medicine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Sport Medicine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Trauma Ekstremitas (upper &amp; lower) 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Trauma Ekstremitas (upper &amp; lower) II</w:t>
      </w:r>
    </w:p>
    <w:p w:rsidR="00730DF9" w:rsidRPr="00440D86" w:rsidRDefault="00730DF9" w:rsidP="00CF2B38">
      <w:pPr>
        <w:numPr>
          <w:ilvl w:val="3"/>
          <w:numId w:val="32"/>
        </w:numPr>
        <w:tabs>
          <w:tab w:val="clear" w:pos="2880"/>
          <w:tab w:val="num" w:pos="360"/>
        </w:tabs>
        <w:autoSpaceDE w:val="0"/>
        <w:autoSpaceDN w:val="0"/>
        <w:adjustRightInd w:val="0"/>
        <w:ind w:left="360" w:right="-50"/>
        <w:jc w:val="left"/>
        <w:rPr>
          <w:rFonts w:cs="Arial"/>
          <w:szCs w:val="24"/>
          <w:lang w:val="sv-SE"/>
        </w:rPr>
      </w:pPr>
      <w:r w:rsidRPr="00440D86">
        <w:rPr>
          <w:rFonts w:cs="Arial"/>
          <w:szCs w:val="24"/>
          <w:lang w:val="sv-SE"/>
        </w:rPr>
        <w:t>Bedah Urologi</w:t>
      </w: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b/>
          <w:szCs w:val="24"/>
          <w:lang w:val="id-ID"/>
        </w:rPr>
      </w:pPr>
    </w:p>
    <w:p w:rsidR="00E76F0C" w:rsidRPr="00440D86" w:rsidRDefault="00E76F0C" w:rsidP="00CF2B38">
      <w:pPr>
        <w:autoSpaceDE w:val="0"/>
        <w:autoSpaceDN w:val="0"/>
        <w:adjustRightInd w:val="0"/>
        <w:ind w:right="-50"/>
        <w:jc w:val="left"/>
        <w:rPr>
          <w:rFonts w:cs="Arial"/>
          <w:b/>
          <w:szCs w:val="24"/>
          <w:lang w:val="id-ID"/>
        </w:rPr>
      </w:pPr>
    </w:p>
    <w:p w:rsidR="00730DF9" w:rsidRPr="00440D86" w:rsidRDefault="00730DF9" w:rsidP="00CF2B38">
      <w:pPr>
        <w:autoSpaceDE w:val="0"/>
        <w:autoSpaceDN w:val="0"/>
        <w:adjustRightInd w:val="0"/>
        <w:ind w:right="-50"/>
        <w:jc w:val="left"/>
        <w:rPr>
          <w:rFonts w:cs="Arial"/>
          <w:b/>
          <w:bCs/>
          <w:szCs w:val="24"/>
          <w:lang w:val="it-IT"/>
        </w:rPr>
      </w:pPr>
      <w:r w:rsidRPr="00440D86">
        <w:rPr>
          <w:rFonts w:cs="Arial"/>
          <w:b/>
          <w:szCs w:val="24"/>
          <w:lang w:val="it-IT"/>
        </w:rPr>
        <w:t xml:space="preserve">D. </w:t>
      </w:r>
      <w:r w:rsidRPr="00440D86">
        <w:rPr>
          <w:rFonts w:cs="Arial"/>
          <w:b/>
          <w:bCs/>
          <w:szCs w:val="24"/>
          <w:lang w:val="it-IT"/>
        </w:rPr>
        <w:t>Sistem Evaluasi</w:t>
      </w:r>
    </w:p>
    <w:p w:rsidR="00730DF9" w:rsidRPr="00440D86" w:rsidRDefault="00730DF9" w:rsidP="00CF2B38">
      <w:pPr>
        <w:autoSpaceDE w:val="0"/>
        <w:autoSpaceDN w:val="0"/>
        <w:adjustRightInd w:val="0"/>
        <w:ind w:right="-50"/>
        <w:jc w:val="left"/>
        <w:rPr>
          <w:rFonts w:cs="Arial"/>
          <w:szCs w:val="24"/>
          <w:lang w:val="it-IT"/>
        </w:rPr>
      </w:pP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1. Sistem Evaluasi Peserta Oidik</w:t>
      </w:r>
    </w:p>
    <w:p w:rsidR="00730DF9" w:rsidRPr="00440D86" w:rsidRDefault="00730DF9" w:rsidP="00CF2B38">
      <w:pPr>
        <w:autoSpaceDE w:val="0"/>
        <w:autoSpaceDN w:val="0"/>
        <w:adjustRightInd w:val="0"/>
        <w:ind w:right="-50"/>
        <w:jc w:val="left"/>
        <w:rPr>
          <w:rFonts w:cs="Arial"/>
          <w:szCs w:val="24"/>
          <w:lang w:val="it-IT"/>
        </w:rPr>
      </w:pPr>
      <w:r w:rsidRPr="00440D86">
        <w:rPr>
          <w:rFonts w:cs="Arial"/>
          <w:szCs w:val="24"/>
          <w:lang w:val="it-IT"/>
        </w:rPr>
        <w:t>Metode evaluasi yang dipergunakan :</w:t>
      </w:r>
    </w:p>
    <w:p w:rsidR="00730DF9" w:rsidRPr="00440D86" w:rsidRDefault="00730DF9" w:rsidP="00CF2B38">
      <w:pPr>
        <w:numPr>
          <w:ilvl w:val="1"/>
          <w:numId w:val="8"/>
        </w:numPr>
        <w:tabs>
          <w:tab w:val="clear" w:pos="1440"/>
        </w:tabs>
        <w:autoSpaceDE w:val="0"/>
        <w:autoSpaceDN w:val="0"/>
        <w:adjustRightInd w:val="0"/>
        <w:ind w:left="851" w:right="-50"/>
        <w:jc w:val="left"/>
        <w:rPr>
          <w:rFonts w:cs="Arial"/>
          <w:szCs w:val="24"/>
          <w:lang w:val="it-IT"/>
        </w:rPr>
      </w:pPr>
      <w:r w:rsidRPr="00440D86">
        <w:rPr>
          <w:rFonts w:cs="Arial"/>
          <w:szCs w:val="24"/>
          <w:lang w:val="it-IT"/>
        </w:rPr>
        <w:t>Ujian tulis dalam Bahasa Inggris</w:t>
      </w:r>
    </w:p>
    <w:p w:rsidR="00730DF9" w:rsidRPr="00440D86" w:rsidRDefault="00730DF9" w:rsidP="00CF2B38">
      <w:pPr>
        <w:numPr>
          <w:ilvl w:val="1"/>
          <w:numId w:val="8"/>
        </w:numPr>
        <w:tabs>
          <w:tab w:val="clear" w:pos="1440"/>
        </w:tabs>
        <w:autoSpaceDE w:val="0"/>
        <w:autoSpaceDN w:val="0"/>
        <w:adjustRightInd w:val="0"/>
        <w:ind w:left="851" w:right="-50"/>
        <w:jc w:val="left"/>
        <w:rPr>
          <w:rFonts w:cs="Arial"/>
          <w:szCs w:val="24"/>
          <w:lang w:val="fi-FI"/>
        </w:rPr>
      </w:pPr>
      <w:r w:rsidRPr="00440D86">
        <w:rPr>
          <w:rFonts w:cs="Arial"/>
          <w:szCs w:val="24"/>
          <w:lang w:val="fi-FI"/>
        </w:rPr>
        <w:t xml:space="preserve">Ujian lisan </w:t>
      </w:r>
      <w:r w:rsidRPr="00440D86">
        <w:rPr>
          <w:rFonts w:cs="Arial"/>
          <w:szCs w:val="24"/>
          <w:lang w:val="it-IT"/>
        </w:rPr>
        <w:t>dalam Bahasa Inggris</w:t>
      </w:r>
    </w:p>
    <w:p w:rsidR="00730DF9" w:rsidRPr="00440D86" w:rsidRDefault="00730DF9" w:rsidP="00CF2B38">
      <w:pPr>
        <w:numPr>
          <w:ilvl w:val="1"/>
          <w:numId w:val="8"/>
        </w:numPr>
        <w:tabs>
          <w:tab w:val="clear" w:pos="1440"/>
        </w:tabs>
        <w:autoSpaceDE w:val="0"/>
        <w:autoSpaceDN w:val="0"/>
        <w:adjustRightInd w:val="0"/>
        <w:ind w:left="851" w:right="-50"/>
        <w:jc w:val="left"/>
        <w:rPr>
          <w:rFonts w:cs="Arial"/>
          <w:i/>
          <w:iCs/>
          <w:szCs w:val="24"/>
          <w:lang w:val="es-ES"/>
        </w:rPr>
      </w:pPr>
      <w:r w:rsidRPr="00440D86">
        <w:rPr>
          <w:rFonts w:cs="Arial"/>
          <w:szCs w:val="24"/>
          <w:lang w:val="es-ES"/>
        </w:rPr>
        <w:t xml:space="preserve">Telaah buku catatan kegiatan ( </w:t>
      </w:r>
      <w:r w:rsidRPr="00440D86">
        <w:rPr>
          <w:rFonts w:cs="Arial"/>
          <w:i/>
          <w:iCs/>
          <w:szCs w:val="24"/>
          <w:lang w:val="es-ES"/>
        </w:rPr>
        <w:t>log book)</w:t>
      </w:r>
    </w:p>
    <w:p w:rsidR="00730DF9" w:rsidRPr="00440D86" w:rsidRDefault="00730DF9" w:rsidP="00CF2B38">
      <w:pPr>
        <w:numPr>
          <w:ilvl w:val="1"/>
          <w:numId w:val="8"/>
        </w:numPr>
        <w:tabs>
          <w:tab w:val="clear" w:pos="1440"/>
        </w:tabs>
        <w:autoSpaceDE w:val="0"/>
        <w:autoSpaceDN w:val="0"/>
        <w:adjustRightInd w:val="0"/>
        <w:ind w:left="851" w:right="-50"/>
        <w:jc w:val="left"/>
        <w:rPr>
          <w:rFonts w:cs="Arial"/>
          <w:szCs w:val="24"/>
          <w:lang w:val="fi-FI"/>
        </w:rPr>
      </w:pPr>
      <w:r w:rsidRPr="00440D86">
        <w:rPr>
          <w:rFonts w:cs="Arial"/>
          <w:szCs w:val="24"/>
          <w:lang w:val="fi-FI"/>
        </w:rPr>
        <w:t>Ujian ketrampilan</w:t>
      </w:r>
    </w:p>
    <w:p w:rsidR="00730DF9" w:rsidRPr="00440D86" w:rsidRDefault="00730DF9" w:rsidP="00CF2B38">
      <w:pPr>
        <w:numPr>
          <w:ilvl w:val="1"/>
          <w:numId w:val="8"/>
        </w:numPr>
        <w:tabs>
          <w:tab w:val="clear" w:pos="1440"/>
        </w:tabs>
        <w:autoSpaceDE w:val="0"/>
        <w:autoSpaceDN w:val="0"/>
        <w:adjustRightInd w:val="0"/>
        <w:ind w:left="851" w:right="-50"/>
        <w:jc w:val="left"/>
        <w:rPr>
          <w:rFonts w:cs="Arial"/>
          <w:szCs w:val="24"/>
          <w:lang w:val="fi-FI"/>
        </w:rPr>
      </w:pPr>
      <w:r w:rsidRPr="00440D86">
        <w:rPr>
          <w:rFonts w:cs="Arial"/>
          <w:szCs w:val="24"/>
          <w:lang w:val="fi-FI"/>
        </w:rPr>
        <w:t>Pengamatan terus menerus</w:t>
      </w:r>
    </w:p>
    <w:p w:rsidR="00730DF9" w:rsidRPr="00440D86" w:rsidRDefault="00730DF9" w:rsidP="00CF2B38">
      <w:pPr>
        <w:autoSpaceDE w:val="0"/>
        <w:autoSpaceDN w:val="0"/>
        <w:adjustRightInd w:val="0"/>
        <w:ind w:right="-50"/>
        <w:jc w:val="left"/>
        <w:rPr>
          <w:rFonts w:cs="Arial"/>
          <w:szCs w:val="24"/>
          <w:lang w:val="fi-FI"/>
        </w:rPr>
      </w:pPr>
    </w:p>
    <w:p w:rsidR="00730DF9" w:rsidRPr="00440D86" w:rsidRDefault="00730DF9" w:rsidP="00CF2B38">
      <w:pPr>
        <w:autoSpaceDE w:val="0"/>
        <w:autoSpaceDN w:val="0"/>
        <w:adjustRightInd w:val="0"/>
        <w:ind w:right="-50"/>
        <w:jc w:val="left"/>
        <w:rPr>
          <w:rFonts w:cs="Arial"/>
          <w:szCs w:val="24"/>
          <w:lang w:val="fi-FI"/>
        </w:rPr>
      </w:pPr>
      <w:r w:rsidRPr="00440D86">
        <w:rPr>
          <w:rFonts w:cs="Arial"/>
          <w:szCs w:val="24"/>
          <w:lang w:val="fi-FI"/>
        </w:rPr>
        <w:t>2. Panduan Ujian Board Nasional</w:t>
      </w:r>
    </w:p>
    <w:p w:rsidR="00730DF9" w:rsidRPr="00440D86" w:rsidRDefault="00730DF9" w:rsidP="00CF2B38">
      <w:pPr>
        <w:autoSpaceDE w:val="0"/>
        <w:autoSpaceDN w:val="0"/>
        <w:adjustRightInd w:val="0"/>
        <w:ind w:right="-50"/>
        <w:jc w:val="left"/>
        <w:rPr>
          <w:rFonts w:cs="Arial"/>
          <w:szCs w:val="24"/>
          <w:lang w:val="fi-FI"/>
        </w:rPr>
      </w:pPr>
      <w:r w:rsidRPr="00440D86">
        <w:rPr>
          <w:rFonts w:cs="Arial"/>
          <w:szCs w:val="24"/>
          <w:lang w:val="fi-FI"/>
        </w:rPr>
        <w:t>Pelaksanaan Ujian Board Nasional dilakukan dua kali dalam setahun.</w:t>
      </w:r>
    </w:p>
    <w:p w:rsidR="00730DF9" w:rsidRPr="00440D86" w:rsidRDefault="00730DF9" w:rsidP="00CF2B38">
      <w:pPr>
        <w:autoSpaceDE w:val="0"/>
        <w:autoSpaceDN w:val="0"/>
        <w:adjustRightInd w:val="0"/>
        <w:ind w:right="-50"/>
        <w:jc w:val="left"/>
        <w:rPr>
          <w:rFonts w:cs="Arial"/>
          <w:szCs w:val="24"/>
          <w:lang w:val="sv-SE"/>
        </w:rPr>
      </w:pPr>
      <w:r w:rsidRPr="00440D86">
        <w:rPr>
          <w:rFonts w:cs="Arial"/>
          <w:szCs w:val="24"/>
          <w:lang w:val="sv-SE"/>
        </w:rPr>
        <w:t>Sistem penilaian akhir dilakukan dengan kriteria-kriteria :</w:t>
      </w:r>
    </w:p>
    <w:p w:rsidR="00730DF9" w:rsidRPr="00440D86" w:rsidRDefault="00730DF9" w:rsidP="00CF2B38">
      <w:pPr>
        <w:autoSpaceDE w:val="0"/>
        <w:autoSpaceDN w:val="0"/>
        <w:adjustRightInd w:val="0"/>
        <w:ind w:right="-50"/>
        <w:jc w:val="left"/>
        <w:rPr>
          <w:rFonts w:cs="Arial"/>
          <w:szCs w:val="24"/>
          <w:lang w:val="id-ID"/>
        </w:rPr>
      </w:pPr>
    </w:p>
    <w:p w:rsidR="00E76F0C" w:rsidRPr="00440D86" w:rsidRDefault="00E76F0C" w:rsidP="00CF2B38">
      <w:pPr>
        <w:autoSpaceDE w:val="0"/>
        <w:autoSpaceDN w:val="0"/>
        <w:adjustRightInd w:val="0"/>
        <w:ind w:right="-50"/>
        <w:jc w:val="left"/>
        <w:rPr>
          <w:rFonts w:cs="Arial"/>
          <w:szCs w:val="24"/>
          <w:lang w:val="id-ID"/>
        </w:rPr>
      </w:pPr>
    </w:p>
    <w:p w:rsidR="00E76F0C" w:rsidRPr="00440D86" w:rsidRDefault="00E76F0C" w:rsidP="00CF2B38">
      <w:pPr>
        <w:autoSpaceDE w:val="0"/>
        <w:autoSpaceDN w:val="0"/>
        <w:adjustRightInd w:val="0"/>
        <w:ind w:right="-50"/>
        <w:jc w:val="left"/>
        <w:rPr>
          <w:rFonts w:cs="Arial"/>
          <w:szCs w:val="24"/>
          <w:lang w:val="id-ID"/>
        </w:rPr>
      </w:pPr>
    </w:p>
    <w:p w:rsidR="00E76F0C" w:rsidRPr="00440D86" w:rsidRDefault="00E76F0C"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jc w:val="center"/>
        <w:rPr>
          <w:rFonts w:cs="Arial"/>
          <w:b/>
          <w:szCs w:val="24"/>
          <w:lang w:val="sv-SE"/>
        </w:rPr>
      </w:pPr>
      <w:r w:rsidRPr="00440D86">
        <w:rPr>
          <w:rFonts w:cs="Arial"/>
          <w:b/>
          <w:szCs w:val="24"/>
          <w:lang w:val="sv-SE"/>
        </w:rPr>
        <w:t>Tabel 1. Sistem penilaian Ujian National Board Orthopaedi dan Traumatologi</w:t>
      </w:r>
    </w:p>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szCs w:val="24"/>
          <w:lang w:val="sv-SE"/>
        </w:rPr>
      </w:pPr>
    </w:p>
    <w:tbl>
      <w:tblPr>
        <w:tblStyle w:val="TableGrid"/>
        <w:tblW w:w="0" w:type="auto"/>
        <w:tblLook w:val="04A0" w:firstRow="1" w:lastRow="0" w:firstColumn="1" w:lastColumn="0" w:noHBand="0" w:noVBand="1"/>
      </w:tblPr>
      <w:tblGrid>
        <w:gridCol w:w="1762"/>
        <w:gridCol w:w="1762"/>
        <w:gridCol w:w="1763"/>
        <w:gridCol w:w="1763"/>
        <w:gridCol w:w="1763"/>
      </w:tblGrid>
      <w:tr w:rsidR="00440D86" w:rsidRPr="00440D86" w:rsidTr="001F7122">
        <w:tc>
          <w:tcPr>
            <w:tcW w:w="3524" w:type="dxa"/>
            <w:gridSpan w:val="2"/>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Ujian Tulis</w:t>
            </w:r>
          </w:p>
        </w:tc>
        <w:tc>
          <w:tcPr>
            <w:tcW w:w="5289" w:type="dxa"/>
            <w:gridSpan w:val="3"/>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Ujian Oral</w:t>
            </w:r>
          </w:p>
        </w:tc>
      </w:tr>
      <w:tr w:rsidR="00440D86" w:rsidRPr="00440D86" w:rsidTr="001F7122">
        <w:tc>
          <w:tcPr>
            <w:tcW w:w="1762"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MCQ</w:t>
            </w:r>
          </w:p>
        </w:tc>
        <w:tc>
          <w:tcPr>
            <w:tcW w:w="1762"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OSCE + PA</w:t>
            </w:r>
          </w:p>
        </w:tc>
        <w:tc>
          <w:tcPr>
            <w:tcW w:w="1763"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Orthopaedi Elektif</w:t>
            </w:r>
          </w:p>
        </w:tc>
        <w:tc>
          <w:tcPr>
            <w:tcW w:w="1763"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Orthopaedi Trauma</w:t>
            </w:r>
          </w:p>
        </w:tc>
        <w:tc>
          <w:tcPr>
            <w:tcW w:w="1763"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Penilaian Klinik Dasar</w:t>
            </w:r>
          </w:p>
        </w:tc>
      </w:tr>
      <w:tr w:rsidR="001F7122" w:rsidRPr="00440D86" w:rsidTr="001F7122">
        <w:tc>
          <w:tcPr>
            <w:tcW w:w="1762"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lastRenderedPageBreak/>
              <w:t>Angka Maks</w:t>
            </w:r>
          </w:p>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200</w:t>
            </w:r>
          </w:p>
        </w:tc>
        <w:tc>
          <w:tcPr>
            <w:tcW w:w="1762"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Angka Maks</w:t>
            </w:r>
          </w:p>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200</w:t>
            </w:r>
          </w:p>
        </w:tc>
        <w:tc>
          <w:tcPr>
            <w:tcW w:w="1763"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Angka Maks</w:t>
            </w:r>
          </w:p>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200</w:t>
            </w:r>
          </w:p>
        </w:tc>
        <w:tc>
          <w:tcPr>
            <w:tcW w:w="1763"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Angka Maks</w:t>
            </w:r>
          </w:p>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200</w:t>
            </w:r>
          </w:p>
        </w:tc>
        <w:tc>
          <w:tcPr>
            <w:tcW w:w="1763" w:type="dxa"/>
          </w:tcPr>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Angka Maks</w:t>
            </w:r>
          </w:p>
          <w:p w:rsidR="001F7122" w:rsidRPr="00440D86" w:rsidRDefault="001F7122" w:rsidP="001F7122">
            <w:pPr>
              <w:autoSpaceDE w:val="0"/>
              <w:autoSpaceDN w:val="0"/>
              <w:adjustRightInd w:val="0"/>
              <w:ind w:right="-50"/>
              <w:jc w:val="center"/>
              <w:rPr>
                <w:rFonts w:cs="Arial"/>
                <w:szCs w:val="24"/>
                <w:lang w:val="id-ID"/>
              </w:rPr>
            </w:pPr>
            <w:r w:rsidRPr="00440D86">
              <w:rPr>
                <w:rFonts w:cs="Arial"/>
                <w:szCs w:val="24"/>
                <w:lang w:val="id-ID"/>
              </w:rPr>
              <w:t>100</w:t>
            </w:r>
          </w:p>
        </w:tc>
      </w:tr>
    </w:tbl>
    <w:p w:rsidR="00730DF9" w:rsidRPr="00440D86" w:rsidRDefault="00730DF9" w:rsidP="00CF2B38">
      <w:pPr>
        <w:autoSpaceDE w:val="0"/>
        <w:autoSpaceDN w:val="0"/>
        <w:adjustRightInd w:val="0"/>
        <w:ind w:right="-50"/>
        <w:jc w:val="left"/>
        <w:rPr>
          <w:rFonts w:cs="Arial"/>
          <w:szCs w:val="24"/>
          <w:lang w:val="sv-SE"/>
        </w:rPr>
      </w:pPr>
    </w:p>
    <w:p w:rsidR="00730DF9" w:rsidRPr="00440D86" w:rsidRDefault="00730DF9" w:rsidP="00CF2B38">
      <w:pPr>
        <w:autoSpaceDE w:val="0"/>
        <w:autoSpaceDN w:val="0"/>
        <w:adjustRightInd w:val="0"/>
        <w:ind w:right="-50"/>
        <w:jc w:val="left"/>
        <w:rPr>
          <w:rFonts w:cs="Arial"/>
          <w:szCs w:val="24"/>
          <w:lang w:val="id-ID"/>
        </w:rPr>
      </w:pPr>
    </w:p>
    <w:p w:rsidR="00E76F0C" w:rsidRPr="00440D86" w:rsidRDefault="00E76F0C" w:rsidP="00CF2B38">
      <w:pPr>
        <w:autoSpaceDE w:val="0"/>
        <w:autoSpaceDN w:val="0"/>
        <w:adjustRightInd w:val="0"/>
        <w:ind w:right="-50"/>
        <w:jc w:val="left"/>
        <w:rPr>
          <w:rFonts w:cs="Arial"/>
          <w:szCs w:val="24"/>
          <w:lang w:val="id-ID"/>
        </w:rPr>
      </w:pPr>
    </w:p>
    <w:p w:rsidR="00730DF9" w:rsidRPr="00440D86" w:rsidRDefault="00730DF9" w:rsidP="00CF2B38">
      <w:pPr>
        <w:autoSpaceDE w:val="0"/>
        <w:autoSpaceDN w:val="0"/>
        <w:adjustRightInd w:val="0"/>
        <w:ind w:right="-50"/>
        <w:rPr>
          <w:rFonts w:cs="Arial"/>
          <w:szCs w:val="24"/>
        </w:rPr>
      </w:pPr>
      <w:r w:rsidRPr="00440D86">
        <w:rPr>
          <w:rFonts w:cs="Arial"/>
          <w:b/>
          <w:szCs w:val="24"/>
          <w:lang w:val="sv-SE"/>
        </w:rPr>
        <w:t>Tabel2. Angka, Nilai mutu, Markah dan Interpretasinya pada sistem penilaian</w:t>
      </w:r>
      <w:r w:rsidRPr="00440D86">
        <w:rPr>
          <w:rFonts w:cs="Arial"/>
          <w:b/>
          <w:szCs w:val="24"/>
        </w:rPr>
        <w:t>peserta program</w:t>
      </w:r>
    </w:p>
    <w:p w:rsidR="00730DF9" w:rsidRPr="00440D86" w:rsidRDefault="00730DF9" w:rsidP="00CF2B38">
      <w:pPr>
        <w:autoSpaceDE w:val="0"/>
        <w:autoSpaceDN w:val="0"/>
        <w:adjustRightInd w:val="0"/>
        <w:ind w:right="-50"/>
        <w:jc w:val="center"/>
        <w:rPr>
          <w:rFonts w:cs="Arial"/>
          <w:szCs w:val="24"/>
        </w:rPr>
      </w:pPr>
    </w:p>
    <w:p w:rsidR="00730DF9" w:rsidRPr="00440D86" w:rsidRDefault="00746B57" w:rsidP="00CF2B38">
      <w:pPr>
        <w:autoSpaceDE w:val="0"/>
        <w:autoSpaceDN w:val="0"/>
        <w:adjustRightInd w:val="0"/>
        <w:ind w:right="-50"/>
        <w:jc w:val="center"/>
        <w:rPr>
          <w:rFonts w:cs="Arial"/>
          <w:szCs w:val="24"/>
        </w:rPr>
      </w:pPr>
      <w:r w:rsidRPr="00440D86">
        <w:rPr>
          <w:rFonts w:cs="Arial"/>
          <w:noProof/>
          <w:szCs w:val="24"/>
        </w:rPr>
        <w:drawing>
          <wp:inline distT="0" distB="0" distL="0" distR="0" wp14:anchorId="2E3FE926" wp14:editId="64E02F5E">
            <wp:extent cx="5459095" cy="2511425"/>
            <wp:effectExtent l="0" t="0" r="8255" b="317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59095" cy="2511425"/>
                    </a:xfrm>
                    <a:prstGeom prst="rect">
                      <a:avLst/>
                    </a:prstGeom>
                    <a:noFill/>
                    <a:ln>
                      <a:noFill/>
                    </a:ln>
                  </pic:spPr>
                </pic:pic>
              </a:graphicData>
            </a:graphic>
          </wp:inline>
        </w:drawing>
      </w:r>
    </w:p>
    <w:p w:rsidR="00730DF9" w:rsidRPr="00440D86" w:rsidRDefault="00730DF9" w:rsidP="00CF2B38">
      <w:pPr>
        <w:autoSpaceDE w:val="0"/>
        <w:autoSpaceDN w:val="0"/>
        <w:adjustRightInd w:val="0"/>
        <w:ind w:right="-50"/>
        <w:jc w:val="center"/>
        <w:rPr>
          <w:rFonts w:cs="Arial"/>
          <w:szCs w:val="24"/>
        </w:rPr>
      </w:pPr>
    </w:p>
    <w:p w:rsidR="00730DF9" w:rsidRPr="00440D86" w:rsidRDefault="00730DF9" w:rsidP="00CF2B38">
      <w:pPr>
        <w:ind w:right="-50" w:firstLine="720"/>
        <w:rPr>
          <w:rFonts w:cs="Arial"/>
          <w:szCs w:val="24"/>
        </w:rPr>
      </w:pPr>
      <w:r w:rsidRPr="00440D86">
        <w:rPr>
          <w:rFonts w:cs="Arial"/>
          <w:szCs w:val="24"/>
        </w:rPr>
        <w:t>Suasana akademik adalah kondisi yang dibangun untuk menumbuh-kembangkan semangat dan interak</w:t>
      </w:r>
      <w:r w:rsidR="005E5898" w:rsidRPr="00440D86">
        <w:rPr>
          <w:rFonts w:cs="Arial"/>
          <w:szCs w:val="24"/>
        </w:rPr>
        <w:t>si akademik antara peserta</w:t>
      </w:r>
      <w:r w:rsidR="005E5898" w:rsidRPr="00440D86">
        <w:rPr>
          <w:rFonts w:cs="Arial"/>
          <w:szCs w:val="24"/>
          <w:lang w:val="id-ID"/>
        </w:rPr>
        <w:t xml:space="preserve"> didik dan dosen</w:t>
      </w:r>
      <w:r w:rsidRPr="00440D86">
        <w:rPr>
          <w:rFonts w:cs="Arial"/>
          <w:szCs w:val="24"/>
        </w:rPr>
        <w:t xml:space="preserve">, pakar, dosen tamu, dan nara sumber, untuk meningkatkan mutu kegiatan akademik. Suasana akademik yang baik ditunjukkan dengan perilaku yang mengutamakan kebenaran ilmiah, </w:t>
      </w:r>
      <w:r w:rsidRPr="00440D86">
        <w:rPr>
          <w:rFonts w:cs="Arial"/>
          <w:szCs w:val="24"/>
          <w:lang w:val="id-ID"/>
        </w:rPr>
        <w:t>profesi</w:t>
      </w:r>
      <w:r w:rsidRPr="00440D86">
        <w:rPr>
          <w:rFonts w:cs="Arial"/>
          <w:szCs w:val="24"/>
        </w:rPr>
        <w:t>onalisme, kebebasan akademik dan kebebasan mimbar akademik, serta penerapan etika akademik secara konsisten.</w:t>
      </w:r>
    </w:p>
    <w:p w:rsidR="00BF372C" w:rsidRPr="00440D86" w:rsidRDefault="007A4430" w:rsidP="00CF2B38">
      <w:pPr>
        <w:ind w:right="-50"/>
        <w:jc w:val="center"/>
        <w:rPr>
          <w:rFonts w:cs="Arial"/>
          <w:b/>
          <w:sz w:val="28"/>
          <w:szCs w:val="28"/>
        </w:rPr>
      </w:pPr>
      <w:r w:rsidRPr="00440D86">
        <w:rPr>
          <w:rFonts w:cs="Arial"/>
          <w:b/>
          <w:sz w:val="28"/>
          <w:szCs w:val="28"/>
          <w:lang w:val="id-ID"/>
        </w:rPr>
        <w:br w:type="page"/>
      </w:r>
      <w:r w:rsidR="00BF372C" w:rsidRPr="00440D86">
        <w:rPr>
          <w:rFonts w:cs="Arial"/>
          <w:b/>
          <w:sz w:val="28"/>
          <w:szCs w:val="28"/>
        </w:rPr>
        <w:lastRenderedPageBreak/>
        <w:t xml:space="preserve">BAB </w:t>
      </w:r>
      <w:r w:rsidR="00BF372C" w:rsidRPr="00440D86">
        <w:rPr>
          <w:rFonts w:cs="Arial"/>
          <w:b/>
          <w:sz w:val="28"/>
          <w:szCs w:val="28"/>
          <w:lang w:val="id-ID"/>
        </w:rPr>
        <w:t>II</w:t>
      </w:r>
    </w:p>
    <w:p w:rsidR="00B3230B" w:rsidRPr="00440D86" w:rsidRDefault="00A97C25" w:rsidP="00CF2B38">
      <w:pPr>
        <w:pStyle w:val="Heading1"/>
        <w:ind w:right="-50"/>
        <w:rPr>
          <w:rFonts w:ascii="Arial" w:hAnsi="Arial" w:cs="Arial"/>
          <w:sz w:val="28"/>
          <w:szCs w:val="28"/>
          <w:lang w:val="id-ID"/>
        </w:rPr>
      </w:pPr>
      <w:bookmarkStart w:id="13" w:name="_Toc295139611"/>
      <w:r w:rsidRPr="00440D86">
        <w:rPr>
          <w:rFonts w:ascii="Arial" w:hAnsi="Arial" w:cs="Arial"/>
          <w:sz w:val="28"/>
          <w:szCs w:val="28"/>
          <w:lang w:val="id-ID"/>
        </w:rPr>
        <w:t>KARAKTERISTIK,</w:t>
      </w:r>
      <w:r w:rsidR="00B3230B" w:rsidRPr="00440D86">
        <w:rPr>
          <w:rFonts w:ascii="Arial" w:hAnsi="Arial" w:cs="Arial"/>
          <w:sz w:val="28"/>
          <w:szCs w:val="28"/>
          <w:lang w:val="id-ID"/>
        </w:rPr>
        <w:t xml:space="preserve"> KUALIFIKASI</w:t>
      </w:r>
      <w:bookmarkEnd w:id="8"/>
      <w:bookmarkEnd w:id="9"/>
      <w:bookmarkEnd w:id="10"/>
      <w:bookmarkEnd w:id="11"/>
      <w:r w:rsidRPr="00440D86">
        <w:rPr>
          <w:rFonts w:ascii="Arial" w:hAnsi="Arial" w:cs="Arial"/>
          <w:sz w:val="28"/>
          <w:szCs w:val="28"/>
          <w:lang w:val="id-ID"/>
        </w:rPr>
        <w:t xml:space="preserve"> DAN </w:t>
      </w:r>
      <w:r w:rsidR="00A85368" w:rsidRPr="00440D86">
        <w:rPr>
          <w:rFonts w:ascii="Arial" w:hAnsi="Arial" w:cs="Arial"/>
          <w:sz w:val="28"/>
          <w:szCs w:val="28"/>
          <w:lang w:val="id-ID"/>
        </w:rPr>
        <w:t>KURUN WAKTU</w:t>
      </w:r>
      <w:r w:rsidR="009F2148" w:rsidRPr="00440D86">
        <w:rPr>
          <w:rFonts w:ascii="Arial" w:hAnsi="Arial" w:cs="Arial"/>
          <w:sz w:val="28"/>
          <w:szCs w:val="28"/>
          <w:lang w:val="id-ID"/>
        </w:rPr>
        <w:t>PENY</w:t>
      </w:r>
      <w:bookmarkEnd w:id="13"/>
      <w:r w:rsidR="0046331C" w:rsidRPr="00440D86">
        <w:rPr>
          <w:rFonts w:ascii="Arial" w:hAnsi="Arial" w:cs="Arial"/>
          <w:sz w:val="28"/>
          <w:szCs w:val="28"/>
          <w:lang w:val="id-ID"/>
        </w:rPr>
        <w:t>ELESAIAN STUDI</w:t>
      </w:r>
    </w:p>
    <w:p w:rsidR="00F14227" w:rsidRPr="00440D86" w:rsidRDefault="00F14227" w:rsidP="00CF2B38">
      <w:pPr>
        <w:ind w:right="-50"/>
        <w:rPr>
          <w:rFonts w:cs="Arial"/>
          <w:szCs w:val="24"/>
        </w:rPr>
      </w:pPr>
    </w:p>
    <w:p w:rsidR="00BF372C" w:rsidRPr="00440D86" w:rsidRDefault="00BF372C" w:rsidP="00CF2B38">
      <w:pPr>
        <w:ind w:right="-50"/>
        <w:rPr>
          <w:rFonts w:cs="Arial"/>
          <w:szCs w:val="24"/>
        </w:rPr>
      </w:pPr>
    </w:p>
    <w:p w:rsidR="0050646D" w:rsidRPr="00440D86" w:rsidRDefault="00B6436C" w:rsidP="00CF2B38">
      <w:pPr>
        <w:ind w:right="-50" w:firstLine="720"/>
        <w:rPr>
          <w:rFonts w:cs="Arial"/>
          <w:szCs w:val="24"/>
          <w:lang w:val="id-ID"/>
        </w:rPr>
      </w:pPr>
      <w:r w:rsidRPr="00440D86">
        <w:rPr>
          <w:rFonts w:cs="Arial"/>
          <w:szCs w:val="24"/>
          <w:lang w:val="id-ID"/>
        </w:rPr>
        <w:t>Spesialisasi dalam Pendidikan Kedokteran adalah suatu sistem pendidikan klinis</w:t>
      </w:r>
      <w:r w:rsidR="0053124A" w:rsidRPr="00440D86">
        <w:rPr>
          <w:rFonts w:cs="Arial"/>
          <w:szCs w:val="24"/>
          <w:lang w:val="id-ID"/>
        </w:rPr>
        <w:t xml:space="preserve"> lanjut</w:t>
      </w:r>
      <w:r w:rsidRPr="00440D86">
        <w:rPr>
          <w:rFonts w:cs="Arial"/>
          <w:szCs w:val="24"/>
          <w:lang w:val="id-ID"/>
        </w:rPr>
        <w:t xml:space="preserve"> yang diselenggarakan oleh Fakultas Kedokteran di suatu Universitas </w:t>
      </w:r>
      <w:r w:rsidR="005D4A56" w:rsidRPr="00440D86">
        <w:rPr>
          <w:rFonts w:cs="Arial"/>
          <w:szCs w:val="24"/>
          <w:lang w:val="id-ID"/>
        </w:rPr>
        <w:t xml:space="preserve">Negeri </w:t>
      </w:r>
      <w:r w:rsidRPr="00440D86">
        <w:rPr>
          <w:rFonts w:cs="Arial"/>
          <w:szCs w:val="24"/>
          <w:lang w:val="id-ID"/>
        </w:rPr>
        <w:t>yang telah berdiri</w:t>
      </w:r>
      <w:r w:rsidR="0053124A" w:rsidRPr="00440D86">
        <w:rPr>
          <w:rFonts w:cs="Arial"/>
          <w:szCs w:val="24"/>
          <w:lang w:val="id-ID"/>
        </w:rPr>
        <w:t xml:space="preserve"> dengan tujuan menambah kompetensi</w:t>
      </w:r>
      <w:r w:rsidR="0050646D" w:rsidRPr="00440D86">
        <w:rPr>
          <w:rFonts w:cs="Arial"/>
          <w:szCs w:val="24"/>
          <w:lang w:val="id-ID"/>
        </w:rPr>
        <w:t xml:space="preserve"> yang bersifat</w:t>
      </w:r>
      <w:r w:rsidR="00A520EE" w:rsidRPr="00440D86">
        <w:rPr>
          <w:rFonts w:cs="Arial"/>
          <w:szCs w:val="24"/>
          <w:lang w:val="id-ID"/>
        </w:rPr>
        <w:t xml:space="preserve">khusus kepada </w:t>
      </w:r>
      <w:r w:rsidR="0053124A" w:rsidRPr="00440D86">
        <w:rPr>
          <w:rFonts w:cs="Arial"/>
          <w:szCs w:val="24"/>
          <w:lang w:val="id-ID"/>
        </w:rPr>
        <w:t>peserta pendidikan yang merupakan dokter umum</w:t>
      </w:r>
      <w:r w:rsidR="001D407E" w:rsidRPr="00440D86">
        <w:rPr>
          <w:rFonts w:cs="Arial"/>
          <w:szCs w:val="24"/>
          <w:lang w:val="id-ID"/>
        </w:rPr>
        <w:t xml:space="preserve">. </w:t>
      </w:r>
    </w:p>
    <w:p w:rsidR="00F14227" w:rsidRPr="00440D86" w:rsidRDefault="001D407E" w:rsidP="00CF2B38">
      <w:pPr>
        <w:ind w:right="-50"/>
        <w:rPr>
          <w:rFonts w:cs="Arial"/>
          <w:szCs w:val="24"/>
          <w:lang w:val="id-ID"/>
        </w:rPr>
      </w:pPr>
      <w:r w:rsidRPr="00440D86">
        <w:rPr>
          <w:rFonts w:cs="Arial"/>
          <w:szCs w:val="24"/>
          <w:lang w:val="id-ID"/>
        </w:rPr>
        <w:t>Kontrol terhadap jalannya program pendidikan dilakukan oleh Fakultas Kedokteran terkait dan Kolegium</w:t>
      </w:r>
      <w:r w:rsidR="00374ECB" w:rsidRPr="00440D86">
        <w:rPr>
          <w:rFonts w:cs="Arial"/>
          <w:szCs w:val="24"/>
          <w:lang w:val="id-ID"/>
        </w:rPr>
        <w:t xml:space="preserve"> dan ujian akhir diselenggarakan oleh </w:t>
      </w:r>
      <w:r w:rsidR="00B1770A" w:rsidRPr="00440D86">
        <w:rPr>
          <w:rFonts w:cs="Arial"/>
          <w:szCs w:val="24"/>
          <w:lang w:val="id-ID"/>
        </w:rPr>
        <w:t xml:space="preserve">Fakultas dan </w:t>
      </w:r>
      <w:r w:rsidR="00374ECB" w:rsidRPr="00440D86">
        <w:rPr>
          <w:rFonts w:cs="Arial"/>
          <w:szCs w:val="24"/>
          <w:lang w:val="id-ID"/>
        </w:rPr>
        <w:t>Kolegium demi mendapatkan standar mut</w:t>
      </w:r>
      <w:r w:rsidR="0050646D" w:rsidRPr="00440D86">
        <w:rPr>
          <w:rFonts w:cs="Arial"/>
          <w:szCs w:val="24"/>
          <w:lang w:val="id-ID"/>
        </w:rPr>
        <w:t>u lulusan yang setara dengan standar mutu nasional</w:t>
      </w:r>
      <w:r w:rsidR="00374ECB" w:rsidRPr="00440D86">
        <w:rPr>
          <w:rFonts w:cs="Arial"/>
          <w:szCs w:val="24"/>
          <w:lang w:val="id-ID"/>
        </w:rPr>
        <w:t xml:space="preserve">. </w:t>
      </w:r>
    </w:p>
    <w:p w:rsidR="00B3230B" w:rsidRPr="00440D86" w:rsidRDefault="00B3230B" w:rsidP="00CF2B38">
      <w:pPr>
        <w:ind w:right="-50"/>
        <w:rPr>
          <w:rFonts w:cs="Arial"/>
          <w:szCs w:val="24"/>
          <w:lang w:val="id-ID"/>
        </w:rPr>
      </w:pPr>
    </w:p>
    <w:p w:rsidR="00B3230B" w:rsidRPr="00440D86" w:rsidRDefault="0095274B" w:rsidP="00CF2B38">
      <w:pPr>
        <w:ind w:right="-50"/>
        <w:rPr>
          <w:rFonts w:cs="Arial"/>
          <w:b/>
          <w:szCs w:val="24"/>
          <w:lang w:val="nb-NO"/>
        </w:rPr>
      </w:pPr>
      <w:bookmarkStart w:id="14" w:name="_Toc18226551"/>
      <w:r w:rsidRPr="00440D86">
        <w:rPr>
          <w:rFonts w:cs="Arial"/>
          <w:b/>
          <w:szCs w:val="24"/>
          <w:lang w:val="id-ID"/>
        </w:rPr>
        <w:t>2</w:t>
      </w:r>
      <w:r w:rsidR="00B3230B" w:rsidRPr="00440D86">
        <w:rPr>
          <w:rFonts w:cs="Arial"/>
          <w:b/>
          <w:szCs w:val="24"/>
          <w:lang w:val="nb-NO"/>
        </w:rPr>
        <w:t>.</w:t>
      </w:r>
      <w:r w:rsidRPr="00440D86">
        <w:rPr>
          <w:rFonts w:cs="Arial"/>
          <w:b/>
          <w:szCs w:val="24"/>
          <w:lang w:val="id-ID"/>
        </w:rPr>
        <w:t>1</w:t>
      </w:r>
      <w:r w:rsidR="00B3230B" w:rsidRPr="00440D86">
        <w:rPr>
          <w:rFonts w:cs="Arial"/>
          <w:b/>
          <w:szCs w:val="24"/>
          <w:lang w:val="nb-NO"/>
        </w:rPr>
        <w:t xml:space="preserve">  Karakteristik </w:t>
      </w:r>
      <w:bookmarkEnd w:id="14"/>
    </w:p>
    <w:p w:rsidR="00B3230B" w:rsidRPr="00440D86" w:rsidRDefault="00B3230B" w:rsidP="00CF2B38">
      <w:pPr>
        <w:ind w:right="-50"/>
        <w:rPr>
          <w:rFonts w:cs="Arial"/>
          <w:szCs w:val="24"/>
          <w:lang w:val="id-ID"/>
        </w:rPr>
      </w:pPr>
    </w:p>
    <w:p w:rsidR="00B3230B" w:rsidRPr="00440D86" w:rsidRDefault="00757A3F" w:rsidP="00CF2B38">
      <w:pPr>
        <w:ind w:right="-50" w:firstLine="720"/>
        <w:rPr>
          <w:rFonts w:cs="Arial"/>
          <w:szCs w:val="24"/>
          <w:lang w:val="id-ID"/>
        </w:rPr>
      </w:pPr>
      <w:r w:rsidRPr="00440D86">
        <w:rPr>
          <w:rFonts w:cs="Arial"/>
          <w:szCs w:val="24"/>
          <w:lang w:val="id-ID"/>
        </w:rPr>
        <w:t xml:space="preserve">Program </w:t>
      </w:r>
      <w:r w:rsidR="004B5100" w:rsidRPr="00440D86">
        <w:rPr>
          <w:rFonts w:cs="Arial"/>
          <w:szCs w:val="24"/>
          <w:lang w:val="id-ID"/>
        </w:rPr>
        <w:t>Pendidikan Dokter Spesialis</w:t>
      </w:r>
      <w:r w:rsidR="00B1770A" w:rsidRPr="00440D86">
        <w:rPr>
          <w:rFonts w:cs="Arial"/>
          <w:szCs w:val="24"/>
          <w:lang w:val="id-ID"/>
        </w:rPr>
        <w:t xml:space="preserve"> Orthopaedi dan Traumatologi</w:t>
      </w:r>
      <w:r w:rsidR="00B3230B" w:rsidRPr="00440D86">
        <w:rPr>
          <w:rFonts w:cs="Arial"/>
          <w:szCs w:val="24"/>
          <w:lang w:val="id-ID"/>
        </w:rPr>
        <w:t xml:space="preserve"> sebagai bagian dari pendidikan pascasarjana </w:t>
      </w:r>
      <w:r w:rsidR="00D81BB6" w:rsidRPr="00440D86">
        <w:rPr>
          <w:rFonts w:cs="Arial"/>
          <w:szCs w:val="24"/>
          <w:lang w:val="id-ID"/>
        </w:rPr>
        <w:t>adalah pendidikan akademik</w:t>
      </w:r>
      <w:r w:rsidR="00B1770A" w:rsidRPr="00440D86">
        <w:rPr>
          <w:rFonts w:cs="Arial"/>
          <w:szCs w:val="24"/>
          <w:lang w:val="id-ID"/>
        </w:rPr>
        <w:t xml:space="preserve"> dan profesi</w:t>
      </w:r>
      <w:r w:rsidR="00D81BB6" w:rsidRPr="00440D86">
        <w:rPr>
          <w:rFonts w:cs="Arial"/>
          <w:szCs w:val="24"/>
          <w:lang w:val="id-ID"/>
        </w:rPr>
        <w:t xml:space="preserve"> yang </w:t>
      </w:r>
      <w:r w:rsidR="00B3230B" w:rsidRPr="00440D86">
        <w:rPr>
          <w:rFonts w:cs="Arial"/>
          <w:szCs w:val="24"/>
          <w:lang w:val="id-ID"/>
        </w:rPr>
        <w:t>memiliki tiga karakteristik utama, yaitu bahwa program itu merupakan pendidikan lanjut (</w:t>
      </w:r>
      <w:r w:rsidR="00B3230B" w:rsidRPr="00440D86">
        <w:rPr>
          <w:rFonts w:cs="Arial"/>
          <w:i/>
          <w:szCs w:val="24"/>
          <w:lang w:val="id-ID"/>
        </w:rPr>
        <w:t>advanced</w:t>
      </w:r>
      <w:r w:rsidR="00B3230B" w:rsidRPr="00440D86">
        <w:rPr>
          <w:rFonts w:cs="Arial"/>
          <w:szCs w:val="24"/>
          <w:lang w:val="id-ID"/>
        </w:rPr>
        <w:t xml:space="preserve">), terfokus </w:t>
      </w:r>
      <w:r w:rsidR="00B3230B" w:rsidRPr="00440D86">
        <w:rPr>
          <w:rFonts w:cs="Arial"/>
          <w:i/>
          <w:iCs/>
          <w:szCs w:val="24"/>
          <w:lang w:val="id-ID"/>
        </w:rPr>
        <w:t xml:space="preserve">(concentrated) </w:t>
      </w:r>
      <w:r w:rsidR="00B3230B" w:rsidRPr="00440D86">
        <w:rPr>
          <w:rFonts w:cs="Arial"/>
          <w:szCs w:val="24"/>
          <w:lang w:val="id-ID"/>
        </w:rPr>
        <w:t xml:space="preserve">dan </w:t>
      </w:r>
      <w:r w:rsidR="00B331B1" w:rsidRPr="00440D86">
        <w:rPr>
          <w:rFonts w:cs="Arial"/>
          <w:szCs w:val="24"/>
          <w:lang w:val="id-ID"/>
        </w:rPr>
        <w:t>ber</w:t>
      </w:r>
      <w:r w:rsidR="00B3230B" w:rsidRPr="00440D86">
        <w:rPr>
          <w:rFonts w:cs="Arial"/>
          <w:szCs w:val="24"/>
          <w:lang w:val="id-ID"/>
        </w:rPr>
        <w:t>sifat cendekia (</w:t>
      </w:r>
      <w:r w:rsidR="00B3230B" w:rsidRPr="00440D86">
        <w:rPr>
          <w:rFonts w:cs="Arial"/>
          <w:i/>
          <w:szCs w:val="24"/>
          <w:lang w:val="id-ID"/>
        </w:rPr>
        <w:t>scholarly)</w:t>
      </w:r>
      <w:r w:rsidR="00B331B1" w:rsidRPr="00440D86">
        <w:rPr>
          <w:rFonts w:cs="Arial"/>
          <w:szCs w:val="24"/>
          <w:lang w:val="id-ID"/>
        </w:rPr>
        <w:t>(</w:t>
      </w:r>
      <w:r w:rsidR="00B3230B" w:rsidRPr="00440D86">
        <w:rPr>
          <w:rFonts w:cs="Arial"/>
          <w:szCs w:val="24"/>
          <w:lang w:val="id-ID"/>
        </w:rPr>
        <w:t>LaPidus, 1989</w:t>
      </w:r>
      <w:r w:rsidR="00B331B1" w:rsidRPr="00440D86">
        <w:rPr>
          <w:rFonts w:cs="Arial"/>
          <w:szCs w:val="24"/>
          <w:lang w:val="id-ID"/>
        </w:rPr>
        <w:t>)</w:t>
      </w:r>
      <w:r w:rsidR="00B3230B" w:rsidRPr="00440D86">
        <w:rPr>
          <w:rFonts w:cs="Arial"/>
          <w:szCs w:val="24"/>
          <w:lang w:val="id-ID"/>
        </w:rPr>
        <w:t xml:space="preserve">. Selain ketiga karakteristik utama tersebut, unsur-unsur kontekstual pendidikan pada </w:t>
      </w:r>
      <w:r w:rsidR="00D81BB6" w:rsidRPr="00440D86">
        <w:rPr>
          <w:rFonts w:cs="Arial"/>
          <w:szCs w:val="24"/>
          <w:lang w:val="id-ID"/>
        </w:rPr>
        <w:t>p</w:t>
      </w:r>
      <w:r w:rsidR="00704FD3" w:rsidRPr="00440D86">
        <w:rPr>
          <w:rFonts w:cs="Arial"/>
          <w:szCs w:val="24"/>
          <w:lang w:val="id-ID"/>
        </w:rPr>
        <w:t xml:space="preserve">rogram </w:t>
      </w:r>
      <w:r w:rsidR="00A17655" w:rsidRPr="00440D86">
        <w:rPr>
          <w:rFonts w:cs="Arial"/>
          <w:szCs w:val="24"/>
          <w:lang w:val="id-ID"/>
        </w:rPr>
        <w:t>Pendidikan Dokter Spesialis</w:t>
      </w:r>
      <w:r w:rsidR="00B1770A" w:rsidRPr="00440D86">
        <w:rPr>
          <w:rFonts w:cs="Arial"/>
          <w:szCs w:val="24"/>
          <w:lang w:val="id-ID"/>
        </w:rPr>
        <w:t xml:space="preserve">Orthopaedi dan Traumatologi </w:t>
      </w:r>
      <w:r w:rsidR="003B1F34" w:rsidRPr="00440D86">
        <w:rPr>
          <w:rFonts w:cs="Arial"/>
          <w:szCs w:val="24"/>
          <w:lang w:val="id-ID"/>
        </w:rPr>
        <w:t>sangat penting untuk dip</w:t>
      </w:r>
      <w:r w:rsidR="00B3230B" w:rsidRPr="00440D86">
        <w:rPr>
          <w:rFonts w:cs="Arial"/>
          <w:szCs w:val="24"/>
          <w:lang w:val="id-ID"/>
        </w:rPr>
        <w:t xml:space="preserve">ahami, yaitu bahwa dalam </w:t>
      </w:r>
      <w:r w:rsidR="00D81BB6" w:rsidRPr="00440D86">
        <w:rPr>
          <w:rFonts w:cs="Arial"/>
          <w:szCs w:val="24"/>
          <w:lang w:val="id-ID"/>
        </w:rPr>
        <w:t>p</w:t>
      </w:r>
      <w:r w:rsidR="00704FD3" w:rsidRPr="00440D86">
        <w:rPr>
          <w:rFonts w:cs="Arial"/>
          <w:szCs w:val="24"/>
          <w:lang w:val="id-ID"/>
        </w:rPr>
        <w:t xml:space="preserve">rogram </w:t>
      </w:r>
      <w:r w:rsidR="00A17655" w:rsidRPr="00440D86">
        <w:rPr>
          <w:rFonts w:cs="Arial"/>
          <w:szCs w:val="24"/>
          <w:lang w:val="id-ID"/>
        </w:rPr>
        <w:t>Pendidikan Dokter Spesialis</w:t>
      </w:r>
      <w:r w:rsidR="00B1770A" w:rsidRPr="00440D86">
        <w:rPr>
          <w:rFonts w:cs="Arial"/>
          <w:szCs w:val="24"/>
          <w:lang w:val="id-ID"/>
        </w:rPr>
        <w:t xml:space="preserve">Orthopaedi dan Traumatologi peserta didik </w:t>
      </w:r>
      <w:r w:rsidR="00B3230B" w:rsidRPr="00440D86">
        <w:rPr>
          <w:rFonts w:cs="Arial"/>
          <w:szCs w:val="24"/>
          <w:lang w:val="id-ID"/>
        </w:rPr>
        <w:t>diberi peluang untuk memperdalam pengetahuan, memperluas wawasan</w:t>
      </w:r>
      <w:r w:rsidRPr="00440D86">
        <w:rPr>
          <w:rFonts w:cs="Arial"/>
          <w:szCs w:val="24"/>
          <w:lang w:val="id-ID"/>
        </w:rPr>
        <w:t xml:space="preserve">, meningkatkan kompetensi, dan </w:t>
      </w:r>
      <w:r w:rsidR="00B3230B" w:rsidRPr="00440D86">
        <w:rPr>
          <w:rFonts w:cs="Arial"/>
          <w:szCs w:val="24"/>
          <w:lang w:val="id-ID"/>
        </w:rPr>
        <w:t>mengembangka</w:t>
      </w:r>
      <w:r w:rsidRPr="00440D86">
        <w:rPr>
          <w:rFonts w:cs="Arial"/>
          <w:szCs w:val="24"/>
          <w:lang w:val="id-ID"/>
        </w:rPr>
        <w:t>n kematangan intelektual mereka yang dapat digunakan sebagai bukti untuk meningkatkan karir mereka.</w:t>
      </w:r>
    </w:p>
    <w:p w:rsidR="00B3230B" w:rsidRPr="00440D86" w:rsidRDefault="00B3230B" w:rsidP="00CF2B38">
      <w:pPr>
        <w:ind w:right="-50"/>
        <w:rPr>
          <w:rFonts w:cs="Arial"/>
          <w:szCs w:val="24"/>
          <w:lang w:val="id-ID"/>
        </w:rPr>
      </w:pPr>
    </w:p>
    <w:p w:rsidR="00CA4E0D" w:rsidRPr="00440D86" w:rsidRDefault="00B331B1" w:rsidP="00CF2B38">
      <w:pPr>
        <w:ind w:right="-50" w:firstLine="720"/>
        <w:rPr>
          <w:rFonts w:cs="Arial"/>
          <w:szCs w:val="24"/>
          <w:lang w:val="sv-SE"/>
        </w:rPr>
      </w:pPr>
      <w:r w:rsidRPr="00440D86">
        <w:rPr>
          <w:rFonts w:cs="Arial"/>
          <w:szCs w:val="24"/>
          <w:lang w:val="id-ID"/>
        </w:rPr>
        <w:t xml:space="preserve">Sifat “lanjut” mengandung arti bahwa program </w:t>
      </w:r>
      <w:r w:rsidR="009F2148" w:rsidRPr="00440D86">
        <w:rPr>
          <w:rFonts w:cs="Arial"/>
          <w:szCs w:val="24"/>
          <w:lang w:val="id-ID"/>
        </w:rPr>
        <w:t>Pendidikan Dokter Spesialis</w:t>
      </w:r>
      <w:r w:rsidR="00B1770A" w:rsidRPr="00440D86">
        <w:rPr>
          <w:rFonts w:cs="Arial"/>
          <w:szCs w:val="24"/>
          <w:lang w:val="id-ID"/>
        </w:rPr>
        <w:t xml:space="preserve">Orthopaedi dan Traumatologi </w:t>
      </w:r>
      <w:r w:rsidRPr="00440D86">
        <w:rPr>
          <w:rFonts w:cs="Arial"/>
          <w:szCs w:val="24"/>
          <w:lang w:val="id-ID"/>
        </w:rPr>
        <w:t>dibangun di atas landasan pendidika</w:t>
      </w:r>
      <w:r w:rsidR="009F2148" w:rsidRPr="00440D86">
        <w:rPr>
          <w:rFonts w:cs="Arial"/>
          <w:szCs w:val="24"/>
          <w:lang w:val="id-ID"/>
        </w:rPr>
        <w:t>n sarjana, dalam hal ini adalah sarjana kedokteran yang telah memiliki kompetensi sebagai dokter umum.</w:t>
      </w:r>
      <w:r w:rsidRPr="00440D86">
        <w:rPr>
          <w:rFonts w:cs="Arial"/>
          <w:szCs w:val="24"/>
          <w:lang w:val="id-ID"/>
        </w:rPr>
        <w:t xml:space="preserve"> Sifat lanjut bagi </w:t>
      </w:r>
      <w:r w:rsidR="00B1770A" w:rsidRPr="00440D86">
        <w:rPr>
          <w:rFonts w:cs="Arial"/>
          <w:szCs w:val="24"/>
          <w:lang w:val="id-ID"/>
        </w:rPr>
        <w:t xml:space="preserve">peserta didik </w:t>
      </w:r>
      <w:r w:rsidRPr="00440D86">
        <w:rPr>
          <w:rFonts w:cs="Arial"/>
          <w:szCs w:val="24"/>
          <w:lang w:val="id-ID"/>
        </w:rPr>
        <w:t>adalah dalam tingkat pendidikan yang dicapainya, dan penguasaan subyek (</w:t>
      </w:r>
      <w:r w:rsidRPr="00440D86">
        <w:rPr>
          <w:rFonts w:cs="Arial"/>
          <w:i/>
          <w:szCs w:val="24"/>
          <w:lang w:val="id-ID"/>
        </w:rPr>
        <w:t>subject matter</w:t>
      </w:r>
      <w:r w:rsidRPr="00440D86">
        <w:rPr>
          <w:rFonts w:cs="Arial"/>
          <w:szCs w:val="24"/>
          <w:lang w:val="id-ID"/>
        </w:rPr>
        <w:t xml:space="preserve">) yang ditekuninya secara lebih luas dan mendalam. </w:t>
      </w:r>
      <w:r w:rsidR="00B3230B" w:rsidRPr="00440D86">
        <w:rPr>
          <w:rFonts w:cs="Arial"/>
          <w:szCs w:val="24"/>
          <w:lang w:val="id-ID"/>
        </w:rPr>
        <w:t xml:space="preserve">Sifat lanjut </w:t>
      </w:r>
      <w:r w:rsidRPr="00440D86">
        <w:rPr>
          <w:rFonts w:cs="Arial"/>
          <w:szCs w:val="24"/>
          <w:lang w:val="id-ID"/>
        </w:rPr>
        <w:t>p</w:t>
      </w:r>
      <w:r w:rsidR="00704FD3" w:rsidRPr="00440D86">
        <w:rPr>
          <w:rFonts w:cs="Arial"/>
          <w:szCs w:val="24"/>
          <w:lang w:val="id-ID"/>
        </w:rPr>
        <w:t xml:space="preserve">rogram </w:t>
      </w:r>
      <w:r w:rsidR="00B3230B" w:rsidRPr="00440D86">
        <w:rPr>
          <w:rFonts w:cs="Arial"/>
          <w:szCs w:val="24"/>
          <w:lang w:val="id-ID"/>
        </w:rPr>
        <w:t xml:space="preserve">tampak pada susunan kurikulum dan jenjang pendidikan yang dicapai. Di samping itu, sifat lanjut </w:t>
      </w:r>
      <w:r w:rsidRPr="00440D86">
        <w:rPr>
          <w:rFonts w:cs="Arial"/>
          <w:szCs w:val="24"/>
          <w:lang w:val="id-ID"/>
        </w:rPr>
        <w:t>p</w:t>
      </w:r>
      <w:r w:rsidR="00704FD3" w:rsidRPr="00440D86">
        <w:rPr>
          <w:rFonts w:cs="Arial"/>
          <w:szCs w:val="24"/>
          <w:lang w:val="id-ID"/>
        </w:rPr>
        <w:t xml:space="preserve">rogram </w:t>
      </w:r>
      <w:r w:rsidR="00B3230B" w:rsidRPr="00440D86">
        <w:rPr>
          <w:rFonts w:cs="Arial"/>
          <w:szCs w:val="24"/>
          <w:lang w:val="id-ID"/>
        </w:rPr>
        <w:t xml:space="preserve">tampak pada persyaratan yang dikenakan kepada </w:t>
      </w:r>
      <w:r w:rsidR="00B1770A" w:rsidRPr="00440D86">
        <w:rPr>
          <w:rFonts w:cs="Arial"/>
          <w:szCs w:val="24"/>
          <w:lang w:val="id-ID"/>
        </w:rPr>
        <w:t xml:space="preserve">peserta didik </w:t>
      </w:r>
      <w:r w:rsidR="00B3230B" w:rsidRPr="00440D86">
        <w:rPr>
          <w:rFonts w:cs="Arial"/>
          <w:szCs w:val="24"/>
          <w:lang w:val="id-ID"/>
        </w:rPr>
        <w:t xml:space="preserve">dan dosen. Untuk mengikuti </w:t>
      </w:r>
      <w:r w:rsidR="00D81BB6" w:rsidRPr="00440D86">
        <w:rPr>
          <w:rFonts w:cs="Arial"/>
          <w:szCs w:val="24"/>
          <w:lang w:val="id-ID"/>
        </w:rPr>
        <w:t>p</w:t>
      </w:r>
      <w:r w:rsidR="00704FD3" w:rsidRPr="00440D86">
        <w:rPr>
          <w:rFonts w:cs="Arial"/>
          <w:szCs w:val="24"/>
          <w:lang w:val="id-ID"/>
        </w:rPr>
        <w:t xml:space="preserve">rogram </w:t>
      </w:r>
      <w:r w:rsidR="00584E2D" w:rsidRPr="00440D86">
        <w:rPr>
          <w:rFonts w:cs="Arial"/>
          <w:szCs w:val="24"/>
          <w:lang w:val="id-ID"/>
        </w:rPr>
        <w:t>Pendidikan Dokter Spesialis</w:t>
      </w:r>
      <w:r w:rsidR="00B1770A" w:rsidRPr="00440D86">
        <w:rPr>
          <w:rFonts w:cs="Arial"/>
          <w:szCs w:val="24"/>
          <w:lang w:val="id-ID"/>
        </w:rPr>
        <w:t xml:space="preserve"> Orthopaedi dan Traumatologi</w:t>
      </w:r>
      <w:r w:rsidR="00B3230B" w:rsidRPr="00440D86">
        <w:rPr>
          <w:rFonts w:cs="Arial"/>
          <w:szCs w:val="24"/>
          <w:lang w:val="id-ID"/>
        </w:rPr>
        <w:t xml:space="preserve">, </w:t>
      </w:r>
      <w:r w:rsidR="00B1770A" w:rsidRPr="00440D86">
        <w:rPr>
          <w:rFonts w:cs="Arial"/>
          <w:szCs w:val="24"/>
          <w:lang w:val="id-ID"/>
        </w:rPr>
        <w:t xml:space="preserve">peserta didik </w:t>
      </w:r>
      <w:r w:rsidR="00B3230B" w:rsidRPr="00440D86">
        <w:rPr>
          <w:rFonts w:cs="Arial"/>
          <w:szCs w:val="24"/>
          <w:lang w:val="id-ID"/>
        </w:rPr>
        <w:t xml:space="preserve">dituntut untuk memiliki prestasi unggul pada jenjang pendidikan sebelumnya (program sarjana), agar mereka dapat memenuhi persyaratan penerimaan dan mampu menyelesaikan studinya dengan baik. </w:t>
      </w:r>
      <w:r w:rsidR="00B3230B" w:rsidRPr="00440D86">
        <w:rPr>
          <w:rFonts w:cs="Arial"/>
          <w:szCs w:val="24"/>
          <w:lang w:val="sv-SE"/>
        </w:rPr>
        <w:t>Keunggulan prestasi itu dapat  diperlihatkan dalam bentuk IPK, dan hasil karya akademik lainnya pada jenjang pendidikan sarjana. Dilihat dari sisi dosen, sifat lanjut ini ditampilkan dengan persyaratan bahwa para dosen harus memil</w:t>
      </w:r>
      <w:r w:rsidR="00757A3F" w:rsidRPr="00440D86">
        <w:rPr>
          <w:rFonts w:cs="Arial"/>
          <w:szCs w:val="24"/>
          <w:lang w:val="sv-SE"/>
        </w:rPr>
        <w:t>i</w:t>
      </w:r>
      <w:r w:rsidR="00B3230B" w:rsidRPr="00440D86">
        <w:rPr>
          <w:rFonts w:cs="Arial"/>
          <w:szCs w:val="24"/>
          <w:lang w:val="sv-SE"/>
        </w:rPr>
        <w:t>ki gelar lanjut (</w:t>
      </w:r>
      <w:r w:rsidR="00CA4E0D" w:rsidRPr="00440D86">
        <w:rPr>
          <w:rFonts w:cs="Arial"/>
          <w:i/>
          <w:szCs w:val="24"/>
          <w:lang w:val="sv-SE"/>
        </w:rPr>
        <w:t xml:space="preserve">dalam hal ini dosen adalah seseorang yang telah mendapatkan kompetensi sebagai dokter spesialis orthopaedi dan traumatologi </w:t>
      </w:r>
      <w:r w:rsidR="00B1770A" w:rsidRPr="00440D86">
        <w:rPr>
          <w:rFonts w:cs="Arial"/>
          <w:i/>
          <w:szCs w:val="24"/>
          <w:lang w:val="id-ID"/>
        </w:rPr>
        <w:t xml:space="preserve">serta Konsultan </w:t>
      </w:r>
      <w:r w:rsidR="00B3230B" w:rsidRPr="00440D86">
        <w:rPr>
          <w:rFonts w:cs="Arial"/>
          <w:szCs w:val="24"/>
          <w:lang w:val="sv-SE"/>
        </w:rPr>
        <w:t>); pakar dalam suatu bidang ilmu pengetahuan; dan aktif dalam kegiatan kepakaran, kegiatan ilmiah dan atau bertugas sebagai kontributor penelaah sejawat (</w:t>
      </w:r>
      <w:r w:rsidR="00B3230B" w:rsidRPr="00440D86">
        <w:rPr>
          <w:rFonts w:cs="Arial"/>
          <w:i/>
          <w:szCs w:val="24"/>
          <w:lang w:val="sv-SE"/>
        </w:rPr>
        <w:t>peer review contributor)</w:t>
      </w:r>
      <w:r w:rsidR="00B3230B" w:rsidRPr="00440D86">
        <w:rPr>
          <w:rFonts w:cs="Arial"/>
          <w:szCs w:val="24"/>
          <w:lang w:val="sv-SE"/>
        </w:rPr>
        <w:t xml:space="preserve"> dalam bidangnya.</w:t>
      </w:r>
    </w:p>
    <w:p w:rsidR="00B3230B" w:rsidRPr="00440D86" w:rsidRDefault="00B3230B" w:rsidP="00CF2B38">
      <w:pPr>
        <w:ind w:right="-50"/>
        <w:rPr>
          <w:rFonts w:cs="Arial"/>
          <w:szCs w:val="24"/>
          <w:lang w:val="sv-SE"/>
        </w:rPr>
      </w:pPr>
    </w:p>
    <w:p w:rsidR="00B3230B" w:rsidRPr="00440D86" w:rsidRDefault="003B1F55" w:rsidP="00CF2B38">
      <w:pPr>
        <w:ind w:right="-50" w:firstLine="720"/>
        <w:rPr>
          <w:rFonts w:cs="Arial"/>
          <w:szCs w:val="24"/>
          <w:lang w:val="id-ID"/>
        </w:rPr>
      </w:pPr>
      <w:r w:rsidRPr="00440D86">
        <w:rPr>
          <w:rFonts w:cs="Arial"/>
          <w:szCs w:val="24"/>
          <w:lang w:val="id-ID"/>
        </w:rPr>
        <w:t>Program Pendidikan Dokter Spesialis</w:t>
      </w:r>
      <w:r w:rsidR="00B1770A" w:rsidRPr="00440D86">
        <w:rPr>
          <w:rFonts w:cs="Arial"/>
          <w:szCs w:val="24"/>
          <w:lang w:val="id-ID"/>
        </w:rPr>
        <w:t xml:space="preserve">Orthopaedi dan Traumatologi </w:t>
      </w:r>
      <w:r w:rsidR="00B331B1" w:rsidRPr="00440D86">
        <w:rPr>
          <w:rFonts w:cs="Arial"/>
          <w:szCs w:val="24"/>
          <w:lang w:val="id-ID"/>
        </w:rPr>
        <w:t>bersifat</w:t>
      </w:r>
      <w:r w:rsidR="00E67F02" w:rsidRPr="00440D86">
        <w:rPr>
          <w:rFonts w:cs="Arial"/>
          <w:szCs w:val="24"/>
          <w:lang w:val="id-ID"/>
        </w:rPr>
        <w:t>terfokus</w:t>
      </w:r>
      <w:r w:rsidR="00275B8B" w:rsidRPr="00440D86">
        <w:rPr>
          <w:rFonts w:cs="Arial"/>
          <w:szCs w:val="24"/>
          <w:lang w:val="id-ID"/>
        </w:rPr>
        <w:t xml:space="preserve">artinya program </w:t>
      </w:r>
      <w:r w:rsidR="00C20E7F" w:rsidRPr="00440D86">
        <w:rPr>
          <w:rFonts w:cs="Arial"/>
          <w:szCs w:val="24"/>
          <w:lang w:val="id-ID"/>
        </w:rPr>
        <w:t>Pendidikan Dokter Spesialis</w:t>
      </w:r>
      <w:r w:rsidR="00B1770A" w:rsidRPr="00440D86">
        <w:rPr>
          <w:rFonts w:cs="Arial"/>
          <w:szCs w:val="24"/>
          <w:lang w:val="id-ID"/>
        </w:rPr>
        <w:t xml:space="preserve">Orthopaedi dan Traumatologi </w:t>
      </w:r>
      <w:r w:rsidR="00B3230B" w:rsidRPr="00440D86">
        <w:rPr>
          <w:rFonts w:cs="Arial"/>
          <w:szCs w:val="24"/>
          <w:lang w:val="id-ID"/>
        </w:rPr>
        <w:t xml:space="preserve">ditata secara khas terfokus pada suatu kumpulan pengetahuan yang berdiri sendiri </w:t>
      </w:r>
      <w:r w:rsidR="00B3230B" w:rsidRPr="00440D86">
        <w:rPr>
          <w:rFonts w:cs="Arial"/>
          <w:i/>
          <w:iCs/>
          <w:szCs w:val="24"/>
          <w:lang w:val="id-ID"/>
        </w:rPr>
        <w:t>(</w:t>
      </w:r>
      <w:r w:rsidR="00B3230B" w:rsidRPr="00440D86">
        <w:rPr>
          <w:rFonts w:cs="Arial"/>
          <w:i/>
          <w:szCs w:val="24"/>
          <w:lang w:val="id-ID"/>
        </w:rPr>
        <w:t>adiscrete body of knowledge</w:t>
      </w:r>
      <w:r w:rsidR="00B3230B" w:rsidRPr="00440D86">
        <w:rPr>
          <w:rFonts w:cs="Arial"/>
          <w:i/>
          <w:iCs/>
          <w:szCs w:val="24"/>
          <w:lang w:val="id-ID"/>
        </w:rPr>
        <w:t>)</w:t>
      </w:r>
      <w:r w:rsidR="00B3230B" w:rsidRPr="00440D86">
        <w:rPr>
          <w:rFonts w:cs="Arial"/>
          <w:szCs w:val="24"/>
          <w:lang w:val="id-ID"/>
        </w:rPr>
        <w:t xml:space="preserve"> yang diajarkan oleh dosen yang diakui sebagai pakar</w:t>
      </w:r>
      <w:r w:rsidRPr="00440D86">
        <w:rPr>
          <w:rFonts w:cs="Arial"/>
          <w:szCs w:val="24"/>
          <w:lang w:val="id-ID"/>
        </w:rPr>
        <w:t xml:space="preserve"> di bidang Orthopaedi dan Traumatologi</w:t>
      </w:r>
      <w:r w:rsidR="00B3230B" w:rsidRPr="00440D86">
        <w:rPr>
          <w:rFonts w:cs="Arial"/>
          <w:i/>
          <w:iCs/>
          <w:szCs w:val="24"/>
          <w:lang w:val="id-ID"/>
        </w:rPr>
        <w:t>.</w:t>
      </w:r>
      <w:r w:rsidR="00B1770A" w:rsidRPr="00440D86">
        <w:rPr>
          <w:rFonts w:cs="Arial"/>
          <w:szCs w:val="24"/>
          <w:lang w:val="id-ID"/>
        </w:rPr>
        <w:t xml:space="preserve">Peserta didik </w:t>
      </w:r>
      <w:r w:rsidR="00B3230B" w:rsidRPr="00440D86">
        <w:rPr>
          <w:rFonts w:cs="Arial"/>
          <w:szCs w:val="24"/>
          <w:lang w:val="id-ID"/>
        </w:rPr>
        <w:t xml:space="preserve">mengembangkan keahlian khusus </w:t>
      </w:r>
      <w:r w:rsidR="00041679" w:rsidRPr="00440D86">
        <w:rPr>
          <w:rFonts w:cs="Arial"/>
          <w:szCs w:val="24"/>
          <w:lang w:val="id-ID"/>
        </w:rPr>
        <w:t xml:space="preserve">tersebut </w:t>
      </w:r>
      <w:r w:rsidR="00B3230B" w:rsidRPr="00440D86">
        <w:rPr>
          <w:rFonts w:cs="Arial"/>
          <w:szCs w:val="24"/>
          <w:lang w:val="id-ID"/>
        </w:rPr>
        <w:t xml:space="preserve">setelah menunjukkan pemahaman </w:t>
      </w:r>
      <w:r w:rsidR="00041679" w:rsidRPr="00440D86">
        <w:rPr>
          <w:rFonts w:cs="Arial"/>
          <w:szCs w:val="24"/>
          <w:lang w:val="id-ID"/>
        </w:rPr>
        <w:t>yang menyeluruh</w:t>
      </w:r>
      <w:r w:rsidR="00B3230B" w:rsidRPr="00440D86">
        <w:rPr>
          <w:rFonts w:cs="Arial"/>
          <w:szCs w:val="24"/>
          <w:lang w:val="id-ID"/>
        </w:rPr>
        <w:t xml:space="preserve">. </w:t>
      </w:r>
      <w:r w:rsidR="00275B8B" w:rsidRPr="00440D86">
        <w:rPr>
          <w:rFonts w:cs="Arial"/>
          <w:szCs w:val="24"/>
          <w:lang w:val="id-ID"/>
        </w:rPr>
        <w:t>Program ini bersifat</w:t>
      </w:r>
      <w:r w:rsidR="00B3230B" w:rsidRPr="00440D86">
        <w:rPr>
          <w:rFonts w:cs="Arial"/>
          <w:szCs w:val="24"/>
          <w:lang w:val="id-ID"/>
        </w:rPr>
        <w:t xml:space="preserve"> akademik</w:t>
      </w:r>
      <w:r w:rsidR="00041679" w:rsidRPr="00440D86">
        <w:rPr>
          <w:rFonts w:cs="Arial"/>
          <w:szCs w:val="24"/>
          <w:lang w:val="id-ID"/>
        </w:rPr>
        <w:t xml:space="preserve"> dan keahlian </w:t>
      </w:r>
      <w:r w:rsidR="00275B8B" w:rsidRPr="00440D86">
        <w:rPr>
          <w:rFonts w:cs="Arial"/>
          <w:szCs w:val="24"/>
          <w:lang w:val="id-ID"/>
        </w:rPr>
        <w:t>yang</w:t>
      </w:r>
      <w:r w:rsidR="00B3230B" w:rsidRPr="00440D86">
        <w:rPr>
          <w:rFonts w:cs="Arial"/>
          <w:szCs w:val="24"/>
          <w:lang w:val="id-ID"/>
        </w:rPr>
        <w:t xml:space="preserve"> berfokus pada kedalaman kajian dalam suatu bidang studi yang terintegrasi dari pada keluasan yang meliputi berbagai bidang ilmu pengetahuan.</w:t>
      </w:r>
    </w:p>
    <w:p w:rsidR="00E6008F" w:rsidRPr="00440D86" w:rsidRDefault="00B1770A" w:rsidP="00CF2B38">
      <w:pPr>
        <w:pStyle w:val="Heading3"/>
        <w:tabs>
          <w:tab w:val="left" w:pos="2111"/>
        </w:tabs>
        <w:ind w:right="-50"/>
        <w:rPr>
          <w:rFonts w:cs="Arial"/>
          <w:szCs w:val="24"/>
          <w:lang w:val="id-ID"/>
        </w:rPr>
      </w:pPr>
      <w:bookmarkStart w:id="15" w:name="_Toc18226554"/>
      <w:r w:rsidRPr="00440D86">
        <w:rPr>
          <w:rFonts w:cs="Arial"/>
          <w:szCs w:val="24"/>
          <w:lang w:val="id-ID"/>
        </w:rPr>
        <w:tab/>
      </w:r>
    </w:p>
    <w:bookmarkEnd w:id="15"/>
    <w:p w:rsidR="00B3230B" w:rsidRPr="00440D86" w:rsidRDefault="00B3230B" w:rsidP="00CF2B38">
      <w:pPr>
        <w:ind w:right="-50" w:firstLine="720"/>
        <w:rPr>
          <w:rFonts w:cs="Arial"/>
          <w:szCs w:val="24"/>
          <w:lang w:val="id-ID"/>
        </w:rPr>
      </w:pPr>
      <w:r w:rsidRPr="00440D86">
        <w:rPr>
          <w:rFonts w:cs="Arial"/>
          <w:szCs w:val="24"/>
          <w:lang w:val="id-ID"/>
        </w:rPr>
        <w:t xml:space="preserve">Sifat cendekia </w:t>
      </w:r>
      <w:r w:rsidRPr="00440D86">
        <w:rPr>
          <w:rFonts w:cs="Arial"/>
          <w:i/>
          <w:szCs w:val="24"/>
          <w:lang w:val="id-ID"/>
        </w:rPr>
        <w:t>(scholarly)</w:t>
      </w:r>
      <w:r w:rsidRPr="00440D86">
        <w:rPr>
          <w:rStyle w:val="FootnoteReference"/>
          <w:rFonts w:cs="Arial"/>
          <w:i/>
          <w:iCs/>
          <w:szCs w:val="24"/>
        </w:rPr>
        <w:footnoteReference w:id="1"/>
      </w:r>
      <w:r w:rsidRPr="00440D86">
        <w:rPr>
          <w:rFonts w:cs="Arial"/>
          <w:szCs w:val="24"/>
          <w:lang w:val="id-ID"/>
        </w:rPr>
        <w:t xml:space="preserve"> memiliki arti bahwa </w:t>
      </w:r>
      <w:r w:rsidR="00A679ED" w:rsidRPr="00440D86">
        <w:rPr>
          <w:rFonts w:cs="Arial"/>
          <w:szCs w:val="24"/>
          <w:lang w:val="id-ID"/>
        </w:rPr>
        <w:t>p</w:t>
      </w:r>
      <w:r w:rsidR="00704FD3" w:rsidRPr="00440D86">
        <w:rPr>
          <w:rFonts w:cs="Arial"/>
          <w:szCs w:val="24"/>
          <w:lang w:val="id-ID"/>
        </w:rPr>
        <w:t xml:space="preserve">rogram </w:t>
      </w:r>
      <w:r w:rsidR="00097032" w:rsidRPr="00440D86">
        <w:rPr>
          <w:rFonts w:cs="Arial"/>
          <w:szCs w:val="24"/>
          <w:lang w:val="id-ID"/>
        </w:rPr>
        <w:t>Pendidikan Dokter Spesialis</w:t>
      </w:r>
      <w:r w:rsidR="00B1770A" w:rsidRPr="00440D86">
        <w:rPr>
          <w:rFonts w:cs="Arial"/>
          <w:szCs w:val="24"/>
          <w:lang w:val="id-ID"/>
        </w:rPr>
        <w:t xml:space="preserve">Orthopaedi dan Traumatologi </w:t>
      </w:r>
      <w:r w:rsidRPr="00440D86">
        <w:rPr>
          <w:rFonts w:cs="Arial"/>
          <w:szCs w:val="24"/>
          <w:lang w:val="id-ID"/>
        </w:rPr>
        <w:t xml:space="preserve">didasarkan atas landasan ilmu pengetahuan yang berkembang, yang dicapai dan disetujui oleh mereka yang bergerak dalam bidang tersebut dan terbuka untuk diuji dan divalidasi melalui prosedur yang secara umum disepakati. </w:t>
      </w:r>
      <w:r w:rsidR="00704FD3" w:rsidRPr="00440D86">
        <w:rPr>
          <w:rFonts w:cs="Arial"/>
          <w:szCs w:val="24"/>
          <w:lang w:val="id-ID"/>
        </w:rPr>
        <w:t xml:space="preserve">Program </w:t>
      </w:r>
      <w:r w:rsidR="00097032" w:rsidRPr="00440D86">
        <w:rPr>
          <w:rFonts w:cs="Arial"/>
          <w:szCs w:val="24"/>
          <w:lang w:val="id-ID"/>
        </w:rPr>
        <w:t>Pendidikan Dokter Spesialis</w:t>
      </w:r>
      <w:r w:rsidR="00B1770A" w:rsidRPr="00440D86">
        <w:rPr>
          <w:rFonts w:cs="Arial"/>
          <w:szCs w:val="24"/>
          <w:lang w:val="id-ID"/>
        </w:rPr>
        <w:t xml:space="preserve">Orthopaedi dan Traumatologi </w:t>
      </w:r>
      <w:r w:rsidRPr="00440D86">
        <w:rPr>
          <w:rFonts w:cs="Arial"/>
          <w:szCs w:val="24"/>
          <w:lang w:val="id-ID"/>
        </w:rPr>
        <w:t xml:space="preserve">tidak hanya berkenaan dengan penyebaran ilmu pengetahuan, melainkan dengan keterlibatan nyata dalam proses bagaimana ilmu pengetahuan itu ditemukan. </w:t>
      </w:r>
    </w:p>
    <w:p w:rsidR="00B3230B" w:rsidRPr="00440D86" w:rsidRDefault="00B3230B" w:rsidP="00CF2B38">
      <w:pPr>
        <w:ind w:right="-50"/>
        <w:rPr>
          <w:rFonts w:cs="Arial"/>
          <w:szCs w:val="24"/>
          <w:lang w:val="id-ID"/>
        </w:rPr>
      </w:pPr>
    </w:p>
    <w:p w:rsidR="00B3230B" w:rsidRPr="00440D86" w:rsidRDefault="00097032" w:rsidP="00CF2B38">
      <w:pPr>
        <w:ind w:right="-50" w:firstLine="720"/>
        <w:rPr>
          <w:rFonts w:cs="Arial"/>
          <w:szCs w:val="24"/>
          <w:lang w:val="id-ID"/>
        </w:rPr>
      </w:pPr>
      <w:r w:rsidRPr="00440D86">
        <w:rPr>
          <w:rFonts w:cs="Arial"/>
          <w:szCs w:val="24"/>
          <w:lang w:val="id-ID"/>
        </w:rPr>
        <w:t>P</w:t>
      </w:r>
      <w:r w:rsidR="00B3230B" w:rsidRPr="00440D86">
        <w:rPr>
          <w:rFonts w:cs="Arial"/>
          <w:szCs w:val="24"/>
          <w:lang w:val="id-ID"/>
        </w:rPr>
        <w:t xml:space="preserve">enyelesaian </w:t>
      </w:r>
      <w:r w:rsidR="00A679ED" w:rsidRPr="00440D86">
        <w:rPr>
          <w:rFonts w:cs="Arial"/>
          <w:szCs w:val="24"/>
          <w:lang w:val="id-ID"/>
        </w:rPr>
        <w:t>p</w:t>
      </w:r>
      <w:r w:rsidR="00704FD3" w:rsidRPr="00440D86">
        <w:rPr>
          <w:rFonts w:cs="Arial"/>
          <w:szCs w:val="24"/>
          <w:lang w:val="id-ID"/>
        </w:rPr>
        <w:t xml:space="preserve">rogram </w:t>
      </w:r>
      <w:r w:rsidRPr="00440D86">
        <w:rPr>
          <w:rFonts w:cs="Arial"/>
          <w:szCs w:val="24"/>
          <w:lang w:val="id-ID"/>
        </w:rPr>
        <w:t>Pendidikan Dokter Spesialis</w:t>
      </w:r>
      <w:r w:rsidR="00B1770A" w:rsidRPr="00440D86">
        <w:rPr>
          <w:rFonts w:cs="Arial"/>
          <w:szCs w:val="24"/>
          <w:lang w:val="id-ID"/>
        </w:rPr>
        <w:t xml:space="preserve">Orthopaedi dan Traumatologi </w:t>
      </w:r>
      <w:r w:rsidR="00B3230B" w:rsidRPr="00440D86">
        <w:rPr>
          <w:rFonts w:cs="Arial"/>
          <w:szCs w:val="24"/>
          <w:lang w:val="id-ID"/>
        </w:rPr>
        <w:t>mensyaratkan suatu pengalaman kecendekiaan yang integra</w:t>
      </w:r>
      <w:r w:rsidR="00276738" w:rsidRPr="00440D86">
        <w:rPr>
          <w:rFonts w:cs="Arial"/>
          <w:szCs w:val="24"/>
          <w:lang w:val="id-ID"/>
        </w:rPr>
        <w:t>tif seperti ujian komprehensif,menyajikan</w:t>
      </w:r>
      <w:r w:rsidR="00B3230B" w:rsidRPr="00440D86">
        <w:rPr>
          <w:rFonts w:cs="Arial"/>
          <w:szCs w:val="24"/>
          <w:lang w:val="id-ID"/>
        </w:rPr>
        <w:t xml:space="preserve"> dan mempertahankan tesis. </w:t>
      </w:r>
    </w:p>
    <w:p w:rsidR="00B3230B" w:rsidRPr="00440D86" w:rsidRDefault="00B3230B" w:rsidP="00CF2B38">
      <w:pPr>
        <w:ind w:right="-50"/>
        <w:rPr>
          <w:rFonts w:cs="Arial"/>
          <w:szCs w:val="24"/>
          <w:lang w:val="id-ID"/>
        </w:rPr>
      </w:pPr>
    </w:p>
    <w:p w:rsidR="00B3230B" w:rsidRPr="00440D86" w:rsidRDefault="00B3230B" w:rsidP="00CF2B38">
      <w:pPr>
        <w:ind w:right="-50"/>
        <w:rPr>
          <w:rFonts w:cs="Arial"/>
          <w:szCs w:val="24"/>
          <w:lang w:val="id-ID"/>
        </w:rPr>
      </w:pPr>
    </w:p>
    <w:p w:rsidR="00B3230B" w:rsidRPr="00440D86" w:rsidRDefault="0095274B" w:rsidP="00CF2B38">
      <w:pPr>
        <w:ind w:right="-50"/>
        <w:rPr>
          <w:rFonts w:cs="Arial"/>
          <w:b/>
          <w:szCs w:val="24"/>
          <w:lang w:val="nb-NO"/>
        </w:rPr>
      </w:pPr>
      <w:bookmarkStart w:id="16" w:name="_Toc18226556"/>
      <w:r w:rsidRPr="00440D86">
        <w:rPr>
          <w:rFonts w:cs="Arial"/>
          <w:b/>
          <w:szCs w:val="24"/>
          <w:lang w:val="id-ID"/>
        </w:rPr>
        <w:t>2</w:t>
      </w:r>
      <w:r w:rsidR="00B3230B" w:rsidRPr="00440D86">
        <w:rPr>
          <w:rFonts w:cs="Arial"/>
          <w:b/>
          <w:szCs w:val="24"/>
          <w:lang w:val="nb-NO"/>
        </w:rPr>
        <w:t>.</w:t>
      </w:r>
      <w:r w:rsidRPr="00440D86">
        <w:rPr>
          <w:rFonts w:cs="Arial"/>
          <w:b/>
          <w:szCs w:val="24"/>
          <w:lang w:val="id-ID"/>
        </w:rPr>
        <w:t>2</w:t>
      </w:r>
      <w:r w:rsidR="00B3230B" w:rsidRPr="00440D86">
        <w:rPr>
          <w:rFonts w:cs="Arial"/>
          <w:b/>
          <w:szCs w:val="24"/>
          <w:lang w:val="nb-NO"/>
        </w:rPr>
        <w:t xml:space="preserve">  Kualifikasi </w:t>
      </w:r>
      <w:bookmarkEnd w:id="16"/>
    </w:p>
    <w:p w:rsidR="00B3230B" w:rsidRPr="00440D86" w:rsidRDefault="00B3230B" w:rsidP="00CF2B38">
      <w:pPr>
        <w:ind w:right="-50"/>
        <w:rPr>
          <w:rFonts w:cs="Arial"/>
          <w:szCs w:val="24"/>
          <w:lang w:val="nb-NO"/>
        </w:rPr>
      </w:pPr>
    </w:p>
    <w:p w:rsidR="00275B8B" w:rsidRPr="00440D86" w:rsidRDefault="00275B8B" w:rsidP="00CF2B38">
      <w:pPr>
        <w:ind w:right="-50" w:firstLine="720"/>
        <w:rPr>
          <w:rFonts w:cs="Arial"/>
          <w:szCs w:val="24"/>
          <w:lang w:val="id-ID"/>
        </w:rPr>
      </w:pPr>
      <w:r w:rsidRPr="00440D86">
        <w:rPr>
          <w:rFonts w:cs="Arial"/>
          <w:szCs w:val="24"/>
          <w:lang w:val="id-ID"/>
        </w:rPr>
        <w:t xml:space="preserve">Menurut </w:t>
      </w:r>
      <w:r w:rsidR="000C20AB" w:rsidRPr="00440D86">
        <w:rPr>
          <w:rFonts w:cs="Arial"/>
          <w:szCs w:val="24"/>
          <w:lang w:val="id-ID"/>
        </w:rPr>
        <w:t>Undang-Undang RI Nomor 20 T</w:t>
      </w:r>
      <w:r w:rsidRPr="00440D86">
        <w:rPr>
          <w:rFonts w:cs="Arial"/>
          <w:szCs w:val="24"/>
          <w:lang w:val="id-ID"/>
        </w:rPr>
        <w:t xml:space="preserve">ahun 2003 tentang Sistem Pendidikan Nasional, program </w:t>
      </w:r>
      <w:r w:rsidR="005E78D0" w:rsidRPr="00440D86">
        <w:rPr>
          <w:rFonts w:cs="Arial"/>
          <w:szCs w:val="24"/>
          <w:lang w:val="id-ID"/>
        </w:rPr>
        <w:t>Pendidikan Dokter Spesialis</w:t>
      </w:r>
      <w:r w:rsidRPr="00440D86">
        <w:rPr>
          <w:rFonts w:cs="Arial"/>
          <w:szCs w:val="24"/>
          <w:lang w:val="id-ID"/>
        </w:rPr>
        <w:t xml:space="preserve"> yang merupakan bagian dari pendidikan pascasarjana adalah pendidikan akademik yang diarahkan terutama pada penguasaan dis</w:t>
      </w:r>
      <w:r w:rsidR="00DA5B05" w:rsidRPr="00440D86">
        <w:rPr>
          <w:rFonts w:cs="Arial"/>
          <w:szCs w:val="24"/>
          <w:lang w:val="id-ID"/>
        </w:rPr>
        <w:t>i</w:t>
      </w:r>
      <w:r w:rsidRPr="00440D86">
        <w:rPr>
          <w:rFonts w:cs="Arial"/>
          <w:szCs w:val="24"/>
          <w:lang w:val="id-ID"/>
        </w:rPr>
        <w:t xml:space="preserve">plin ilmu pengetahuan tertentu. </w:t>
      </w:r>
    </w:p>
    <w:p w:rsidR="00D8599D" w:rsidRPr="00440D86" w:rsidRDefault="00D8599D" w:rsidP="00CF2B38">
      <w:pPr>
        <w:ind w:right="-50" w:firstLine="720"/>
        <w:rPr>
          <w:rFonts w:cs="Arial"/>
          <w:szCs w:val="24"/>
          <w:lang w:val="id-ID"/>
        </w:rPr>
      </w:pPr>
    </w:p>
    <w:p w:rsidR="00275B8B" w:rsidRPr="00440D86" w:rsidRDefault="00704FD3" w:rsidP="00CF2B38">
      <w:pPr>
        <w:ind w:right="-50" w:firstLine="720"/>
        <w:rPr>
          <w:rFonts w:cs="Arial"/>
          <w:szCs w:val="24"/>
          <w:lang w:val="id-ID"/>
        </w:rPr>
      </w:pPr>
      <w:r w:rsidRPr="00440D86">
        <w:rPr>
          <w:rFonts w:cs="Arial"/>
          <w:szCs w:val="24"/>
          <w:lang w:val="id-ID"/>
        </w:rPr>
        <w:t xml:space="preserve">Program </w:t>
      </w:r>
      <w:r w:rsidR="00E27B52" w:rsidRPr="00440D86">
        <w:rPr>
          <w:rFonts w:cs="Arial"/>
          <w:szCs w:val="24"/>
          <w:lang w:val="id-ID"/>
        </w:rPr>
        <w:t>Pendidikan Dokter Spesialis</w:t>
      </w:r>
      <w:r w:rsidR="008C2703" w:rsidRPr="00440D86">
        <w:rPr>
          <w:rFonts w:cs="Arial"/>
          <w:szCs w:val="24"/>
          <w:lang w:val="id-ID"/>
        </w:rPr>
        <w:t xml:space="preserve"> diarahkan pada hasil lulusan yang memiliki ciri-ciri (1) mempunyai kemampuan mengembangkan dan memuta</w:t>
      </w:r>
      <w:r w:rsidR="00112424" w:rsidRPr="00440D86">
        <w:rPr>
          <w:rFonts w:cs="Arial"/>
          <w:szCs w:val="24"/>
          <w:lang w:val="id-ID"/>
        </w:rPr>
        <w:t>khirkan ipteks dengan cara meng</w:t>
      </w:r>
      <w:r w:rsidR="008C2703" w:rsidRPr="00440D86">
        <w:rPr>
          <w:rFonts w:cs="Arial"/>
          <w:szCs w:val="24"/>
          <w:lang w:val="id-ID"/>
        </w:rPr>
        <w:t>u</w:t>
      </w:r>
      <w:r w:rsidR="00112424" w:rsidRPr="00440D86">
        <w:rPr>
          <w:rFonts w:cs="Arial"/>
          <w:szCs w:val="24"/>
          <w:lang w:val="id-ID"/>
        </w:rPr>
        <w:t>a</w:t>
      </w:r>
      <w:r w:rsidR="008C2703" w:rsidRPr="00440D86">
        <w:rPr>
          <w:rFonts w:cs="Arial"/>
          <w:szCs w:val="24"/>
          <w:lang w:val="id-ID"/>
        </w:rPr>
        <w:t>sai dan memahami, pendeka</w:t>
      </w:r>
      <w:r w:rsidR="00DA5B05" w:rsidRPr="00440D86">
        <w:rPr>
          <w:rFonts w:cs="Arial"/>
          <w:szCs w:val="24"/>
          <w:lang w:val="id-ID"/>
        </w:rPr>
        <w:t>t</w:t>
      </w:r>
      <w:r w:rsidR="008C2703" w:rsidRPr="00440D86">
        <w:rPr>
          <w:rFonts w:cs="Arial"/>
          <w:szCs w:val="24"/>
          <w:lang w:val="id-ID"/>
        </w:rPr>
        <w:t>an, metode, kaidah ilmiah disertai keterampilan penerapannya, (2) mempunyai kema</w:t>
      </w:r>
      <w:r w:rsidR="00112424" w:rsidRPr="00440D86">
        <w:rPr>
          <w:rFonts w:cs="Arial"/>
          <w:szCs w:val="24"/>
          <w:lang w:val="id-ID"/>
        </w:rPr>
        <w:t>m</w:t>
      </w:r>
      <w:r w:rsidR="008C2703" w:rsidRPr="00440D86">
        <w:rPr>
          <w:rFonts w:cs="Arial"/>
          <w:szCs w:val="24"/>
          <w:lang w:val="id-ID"/>
        </w:rPr>
        <w:t xml:space="preserve">puan memecahkan permasalahan </w:t>
      </w:r>
      <w:r w:rsidR="00DB6319" w:rsidRPr="00440D86">
        <w:rPr>
          <w:rFonts w:cs="Arial"/>
          <w:szCs w:val="24"/>
          <w:lang w:val="id-ID"/>
        </w:rPr>
        <w:t>di bidang keahliannya mel</w:t>
      </w:r>
      <w:r w:rsidR="00721D2B" w:rsidRPr="00440D86">
        <w:rPr>
          <w:rFonts w:cs="Arial"/>
          <w:szCs w:val="24"/>
          <w:lang w:val="id-ID"/>
        </w:rPr>
        <w:t>alui kegiatan penelitian dan pe</w:t>
      </w:r>
      <w:r w:rsidR="00DB6319" w:rsidRPr="00440D86">
        <w:rPr>
          <w:rFonts w:cs="Arial"/>
          <w:szCs w:val="24"/>
          <w:lang w:val="id-ID"/>
        </w:rPr>
        <w:t>ng</w:t>
      </w:r>
      <w:r w:rsidR="00112424" w:rsidRPr="00440D86">
        <w:rPr>
          <w:rFonts w:cs="Arial"/>
          <w:szCs w:val="24"/>
          <w:lang w:val="id-ID"/>
        </w:rPr>
        <w:t>e</w:t>
      </w:r>
      <w:r w:rsidR="00DB6319" w:rsidRPr="00440D86">
        <w:rPr>
          <w:rFonts w:cs="Arial"/>
          <w:szCs w:val="24"/>
          <w:lang w:val="id-ID"/>
        </w:rPr>
        <w:t>mbangan berdasarkan kaidah ilmiah, dan (3) mempunyai kema</w:t>
      </w:r>
      <w:r w:rsidR="00112424" w:rsidRPr="00440D86">
        <w:rPr>
          <w:rFonts w:cs="Arial"/>
          <w:szCs w:val="24"/>
          <w:lang w:val="id-ID"/>
        </w:rPr>
        <w:t>m</w:t>
      </w:r>
      <w:r w:rsidR="00DB6319" w:rsidRPr="00440D86">
        <w:rPr>
          <w:rFonts w:cs="Arial"/>
          <w:szCs w:val="24"/>
          <w:lang w:val="id-ID"/>
        </w:rPr>
        <w:t>puan mengembangkan kinerja onalnya yang ditunjukkan dengan ketajaman analisis permasalahan, keserbacakupan tinjauan, kepaduan pemecahan mas</w:t>
      </w:r>
      <w:r w:rsidR="00112424" w:rsidRPr="00440D86">
        <w:rPr>
          <w:rFonts w:cs="Arial"/>
          <w:szCs w:val="24"/>
          <w:lang w:val="id-ID"/>
        </w:rPr>
        <w:t>a</w:t>
      </w:r>
      <w:r w:rsidR="00DB6319" w:rsidRPr="00440D86">
        <w:rPr>
          <w:rFonts w:cs="Arial"/>
          <w:szCs w:val="24"/>
          <w:lang w:val="id-ID"/>
        </w:rPr>
        <w:t xml:space="preserve">lah atau  yang serupa (Kepmendiknas No.232/U/2000). </w:t>
      </w:r>
    </w:p>
    <w:p w:rsidR="00837393" w:rsidRPr="00440D86" w:rsidRDefault="00837393" w:rsidP="00CF2B38">
      <w:pPr>
        <w:ind w:right="-50" w:firstLine="720"/>
        <w:rPr>
          <w:rFonts w:cs="Arial"/>
          <w:szCs w:val="24"/>
          <w:lang w:val="id-ID"/>
        </w:rPr>
      </w:pPr>
    </w:p>
    <w:p w:rsidR="00B3230B" w:rsidRPr="00440D86" w:rsidRDefault="00726AE3" w:rsidP="00CF2B38">
      <w:pPr>
        <w:ind w:right="-50" w:firstLine="720"/>
        <w:rPr>
          <w:rFonts w:cs="Arial"/>
          <w:szCs w:val="24"/>
          <w:lang w:val="id-ID"/>
        </w:rPr>
      </w:pPr>
      <w:r w:rsidRPr="00440D86">
        <w:rPr>
          <w:rFonts w:cs="Arial"/>
          <w:szCs w:val="24"/>
          <w:lang w:val="id-ID"/>
        </w:rPr>
        <w:t>P</w:t>
      </w:r>
      <w:r w:rsidR="00B3230B" w:rsidRPr="00440D86">
        <w:rPr>
          <w:rFonts w:cs="Arial"/>
          <w:szCs w:val="24"/>
          <w:lang w:val="id-ID"/>
        </w:rPr>
        <w:t xml:space="preserve">ersyaratan akhir penyelesaian </w:t>
      </w:r>
      <w:r w:rsidR="00A32C03" w:rsidRPr="00440D86">
        <w:rPr>
          <w:rFonts w:cs="Arial"/>
          <w:szCs w:val="24"/>
          <w:lang w:val="id-ID"/>
        </w:rPr>
        <w:t>p</w:t>
      </w:r>
      <w:r w:rsidR="00704FD3" w:rsidRPr="00440D86">
        <w:rPr>
          <w:rFonts w:cs="Arial"/>
          <w:szCs w:val="24"/>
          <w:lang w:val="id-ID"/>
        </w:rPr>
        <w:t xml:space="preserve">rogram </w:t>
      </w:r>
      <w:r w:rsidR="009C211E" w:rsidRPr="00440D86">
        <w:rPr>
          <w:rFonts w:cs="Arial"/>
          <w:szCs w:val="24"/>
          <w:lang w:val="id-ID"/>
        </w:rPr>
        <w:t>Pendidikan Dokter Spesialis</w:t>
      </w:r>
      <w:r w:rsidR="00837393" w:rsidRPr="00440D86">
        <w:rPr>
          <w:rFonts w:cs="Arial"/>
          <w:szCs w:val="24"/>
          <w:lang w:val="id-ID"/>
        </w:rPr>
        <w:t xml:space="preserve">Orthopaedi dan Traumatologi </w:t>
      </w:r>
      <w:r w:rsidR="00B3230B" w:rsidRPr="00440D86">
        <w:rPr>
          <w:rFonts w:cs="Arial"/>
          <w:szCs w:val="24"/>
          <w:lang w:val="id-ID"/>
        </w:rPr>
        <w:t>adalah penulisan tesis atau hasil karya inovatif tertentu yang dihasilkan dari penelitian</w:t>
      </w:r>
      <w:r w:rsidR="009C211E" w:rsidRPr="00440D86">
        <w:rPr>
          <w:rFonts w:cs="Arial"/>
          <w:szCs w:val="24"/>
          <w:lang w:val="id-ID"/>
        </w:rPr>
        <w:t xml:space="preserve"> dan ujian komprehensif yang dilaksanakan secara seragam oleh Kolegium</w:t>
      </w:r>
      <w:r w:rsidR="00837393" w:rsidRPr="00440D86">
        <w:rPr>
          <w:rFonts w:cs="Arial"/>
          <w:szCs w:val="24"/>
          <w:lang w:val="id-ID"/>
        </w:rPr>
        <w:t xml:space="preserve"> Orthopaedi dan Traumatologi </w:t>
      </w:r>
      <w:r w:rsidR="00837393" w:rsidRPr="00440D86">
        <w:rPr>
          <w:rFonts w:cs="Arial"/>
          <w:szCs w:val="24"/>
          <w:lang w:val="id-ID"/>
        </w:rPr>
        <w:lastRenderedPageBreak/>
        <w:t>Indonesia</w:t>
      </w:r>
      <w:r w:rsidR="00B3230B" w:rsidRPr="00440D86">
        <w:rPr>
          <w:rFonts w:cs="Arial"/>
          <w:szCs w:val="24"/>
          <w:lang w:val="id-ID"/>
        </w:rPr>
        <w:t xml:space="preserve">, maka penelitian merupakan unsur penting dalam rangka pendidikan pada </w:t>
      </w:r>
      <w:r w:rsidR="001115DA" w:rsidRPr="00440D86">
        <w:rPr>
          <w:rFonts w:cs="Arial"/>
          <w:szCs w:val="24"/>
          <w:lang w:val="id-ID"/>
        </w:rPr>
        <w:t>p</w:t>
      </w:r>
      <w:r w:rsidR="0048091F" w:rsidRPr="00440D86">
        <w:rPr>
          <w:rFonts w:cs="Arial"/>
          <w:szCs w:val="24"/>
          <w:lang w:val="id-ID"/>
        </w:rPr>
        <w:t>rogram Pendidikan Dokter Spesialis</w:t>
      </w:r>
      <w:r w:rsidR="00837393" w:rsidRPr="00440D86">
        <w:rPr>
          <w:rFonts w:cs="Arial"/>
          <w:szCs w:val="24"/>
          <w:lang w:val="id-ID"/>
        </w:rPr>
        <w:t xml:space="preserve"> Orthopaedi dan Traumatologi</w:t>
      </w:r>
      <w:r w:rsidR="00B3230B" w:rsidRPr="00440D86">
        <w:rPr>
          <w:rFonts w:cs="Arial"/>
          <w:szCs w:val="24"/>
          <w:lang w:val="id-ID"/>
        </w:rPr>
        <w:t xml:space="preserve">. </w:t>
      </w:r>
      <w:r w:rsidR="00256AD0" w:rsidRPr="00440D86">
        <w:rPr>
          <w:rFonts w:cs="Arial"/>
          <w:szCs w:val="24"/>
          <w:lang w:val="id-ID"/>
        </w:rPr>
        <w:t>P</w:t>
      </w:r>
      <w:r w:rsidR="00B3230B" w:rsidRPr="00440D86">
        <w:rPr>
          <w:rFonts w:cs="Arial"/>
          <w:szCs w:val="24"/>
          <w:lang w:val="id-ID"/>
        </w:rPr>
        <w:t xml:space="preserve">enelitian dalam jalur program  dimaksudkan untuk menyiapkan </w:t>
      </w:r>
      <w:r w:rsidR="00837393" w:rsidRPr="00440D86">
        <w:rPr>
          <w:rFonts w:cs="Arial"/>
          <w:szCs w:val="24"/>
          <w:lang w:val="id-ID"/>
        </w:rPr>
        <w:t>peserta didik</w:t>
      </w:r>
      <w:r w:rsidR="00B3230B" w:rsidRPr="00440D86">
        <w:rPr>
          <w:rFonts w:cs="Arial"/>
          <w:szCs w:val="24"/>
          <w:lang w:val="id-ID"/>
        </w:rPr>
        <w:t xml:space="preserve"> supaya dapat segera memasuki karir  yang diharapkannya. Penelitian yang dilakukan pada umumnya adalah penelitian </w:t>
      </w:r>
      <w:r w:rsidR="006542F3" w:rsidRPr="00440D86">
        <w:rPr>
          <w:rFonts w:cs="Arial"/>
          <w:szCs w:val="24"/>
          <w:lang w:val="id-ID"/>
        </w:rPr>
        <w:t>penerapan iptek</w:t>
      </w:r>
      <w:r w:rsidR="0048091F" w:rsidRPr="00440D86">
        <w:rPr>
          <w:rFonts w:cs="Arial"/>
          <w:szCs w:val="24"/>
          <w:lang w:val="id-ID"/>
        </w:rPr>
        <w:t>dok</w:t>
      </w:r>
      <w:r w:rsidR="008F6515" w:rsidRPr="00440D86">
        <w:rPr>
          <w:rFonts w:cs="Arial"/>
          <w:szCs w:val="24"/>
          <w:lang w:val="id-ID"/>
        </w:rPr>
        <w:t xml:space="preserve"> dalam suatu bidang terkait</w:t>
      </w:r>
      <w:r w:rsidR="006542F3" w:rsidRPr="00440D86">
        <w:rPr>
          <w:rFonts w:cs="Arial"/>
          <w:szCs w:val="24"/>
          <w:lang w:val="id-ID"/>
        </w:rPr>
        <w:t>.</w:t>
      </w:r>
    </w:p>
    <w:p w:rsidR="00D8599D" w:rsidRPr="00440D86" w:rsidRDefault="00D8599D" w:rsidP="00CF2B38">
      <w:pPr>
        <w:ind w:right="-50" w:firstLine="720"/>
        <w:rPr>
          <w:rFonts w:cs="Arial"/>
          <w:szCs w:val="24"/>
          <w:lang w:val="id-ID"/>
        </w:rPr>
      </w:pPr>
    </w:p>
    <w:p w:rsidR="00143ECC" w:rsidRPr="00440D86" w:rsidRDefault="00143ECC" w:rsidP="00CF2B38">
      <w:pPr>
        <w:ind w:right="-50"/>
        <w:rPr>
          <w:rFonts w:cs="Arial"/>
          <w:szCs w:val="24"/>
          <w:lang w:val="id-ID"/>
        </w:rPr>
      </w:pPr>
    </w:p>
    <w:p w:rsidR="00143ECC" w:rsidRPr="00440D86" w:rsidRDefault="00D0008D" w:rsidP="00CF2B38">
      <w:pPr>
        <w:ind w:right="-50"/>
        <w:rPr>
          <w:rFonts w:cs="Arial"/>
          <w:b/>
          <w:szCs w:val="24"/>
          <w:lang w:val="id-ID"/>
        </w:rPr>
      </w:pPr>
      <w:r w:rsidRPr="00440D86">
        <w:rPr>
          <w:rFonts w:cs="Arial"/>
          <w:b/>
          <w:szCs w:val="24"/>
          <w:lang w:val="id-ID"/>
        </w:rPr>
        <w:t>2</w:t>
      </w:r>
      <w:r w:rsidR="00143ECC" w:rsidRPr="00440D86">
        <w:rPr>
          <w:rFonts w:cs="Arial"/>
          <w:b/>
          <w:szCs w:val="24"/>
          <w:lang w:val="id-ID"/>
        </w:rPr>
        <w:t>.</w:t>
      </w:r>
      <w:r w:rsidRPr="00440D86">
        <w:rPr>
          <w:rFonts w:cs="Arial"/>
          <w:b/>
          <w:szCs w:val="24"/>
          <w:lang w:val="id-ID"/>
        </w:rPr>
        <w:t>3</w:t>
      </w:r>
      <w:r w:rsidR="00143ECC" w:rsidRPr="00440D86">
        <w:rPr>
          <w:rFonts w:cs="Arial"/>
          <w:b/>
          <w:szCs w:val="24"/>
          <w:lang w:val="id-ID"/>
        </w:rPr>
        <w:t xml:space="preserve"> Kurun Waktu Pen</w:t>
      </w:r>
      <w:r w:rsidRPr="00440D86">
        <w:rPr>
          <w:rFonts w:cs="Arial"/>
          <w:b/>
          <w:szCs w:val="24"/>
          <w:lang w:val="id-ID"/>
        </w:rPr>
        <w:t>yelesaian Studi</w:t>
      </w:r>
    </w:p>
    <w:p w:rsidR="00143ECC" w:rsidRPr="00440D86" w:rsidRDefault="00143ECC" w:rsidP="00CF2B38">
      <w:pPr>
        <w:ind w:right="-50"/>
        <w:rPr>
          <w:rFonts w:cs="Arial"/>
          <w:szCs w:val="24"/>
          <w:lang w:val="id-ID"/>
        </w:rPr>
      </w:pPr>
    </w:p>
    <w:p w:rsidR="00B3230B" w:rsidRPr="00440D86" w:rsidRDefault="0014259C" w:rsidP="00CF2B38">
      <w:pPr>
        <w:ind w:right="-50" w:firstLine="720"/>
        <w:rPr>
          <w:rFonts w:cs="Arial"/>
          <w:szCs w:val="24"/>
          <w:lang w:val="id-ID"/>
        </w:rPr>
      </w:pPr>
      <w:r w:rsidRPr="00440D86">
        <w:rPr>
          <w:rFonts w:cs="Arial"/>
          <w:szCs w:val="24"/>
          <w:lang w:val="sv-SE"/>
        </w:rPr>
        <w:t>Kurun waktu pen</w:t>
      </w:r>
      <w:r w:rsidR="00B3230B" w:rsidRPr="00440D86">
        <w:rPr>
          <w:rFonts w:cs="Arial"/>
          <w:szCs w:val="24"/>
          <w:lang w:val="sv-SE"/>
        </w:rPr>
        <w:t xml:space="preserve">yelesaian studi pada </w:t>
      </w:r>
      <w:r w:rsidR="00E01C9A" w:rsidRPr="00440D86">
        <w:rPr>
          <w:rFonts w:cs="Arial"/>
          <w:szCs w:val="24"/>
          <w:lang w:val="id-ID"/>
        </w:rPr>
        <w:t>p</w:t>
      </w:r>
      <w:r w:rsidR="00704FD3" w:rsidRPr="00440D86">
        <w:rPr>
          <w:rFonts w:cs="Arial"/>
          <w:szCs w:val="24"/>
          <w:lang w:val="sv-SE"/>
        </w:rPr>
        <w:t xml:space="preserve">rogram </w:t>
      </w:r>
      <w:r w:rsidR="000976E3" w:rsidRPr="00440D86">
        <w:rPr>
          <w:rFonts w:cs="Arial"/>
          <w:szCs w:val="24"/>
          <w:lang w:val="id-ID"/>
        </w:rPr>
        <w:t>Pendidikan Dokter Spesialis</w:t>
      </w:r>
      <w:r w:rsidR="00B3230B" w:rsidRPr="00440D86">
        <w:rPr>
          <w:rFonts w:cs="Arial"/>
          <w:szCs w:val="24"/>
          <w:lang w:val="sv-SE"/>
        </w:rPr>
        <w:t xml:space="preserve"> adalah </w:t>
      </w:r>
      <w:r w:rsidR="000976E3" w:rsidRPr="00440D86">
        <w:rPr>
          <w:rFonts w:cs="Arial"/>
          <w:szCs w:val="24"/>
          <w:lang w:val="sv-SE"/>
        </w:rPr>
        <w:t xml:space="preserve">sesuai waktu yang </w:t>
      </w:r>
      <w:r w:rsidR="00B3230B" w:rsidRPr="00440D86">
        <w:rPr>
          <w:rFonts w:cs="Arial"/>
          <w:szCs w:val="24"/>
          <w:lang w:val="sv-SE"/>
        </w:rPr>
        <w:t xml:space="preserve">ditetapkan tanpa mengurangi mutu pendidikan. </w:t>
      </w:r>
      <w:r w:rsidR="000976E3" w:rsidRPr="00440D86">
        <w:rPr>
          <w:rFonts w:cs="Arial"/>
          <w:szCs w:val="24"/>
          <w:lang w:val="sv-SE"/>
        </w:rPr>
        <w:t xml:space="preserve">Sesuai Kolegium </w:t>
      </w:r>
      <w:r w:rsidR="00F85BD5" w:rsidRPr="00440D86">
        <w:rPr>
          <w:rFonts w:cs="Arial"/>
          <w:szCs w:val="24"/>
          <w:lang w:val="sv-SE"/>
        </w:rPr>
        <w:t>Orthopaedi dan Traum</w:t>
      </w:r>
      <w:r w:rsidR="00370DA3" w:rsidRPr="00440D86">
        <w:rPr>
          <w:rFonts w:cs="Arial"/>
          <w:szCs w:val="24"/>
          <w:lang w:val="sv-SE"/>
        </w:rPr>
        <w:t>atologi</w:t>
      </w:r>
      <w:r w:rsidR="00837393" w:rsidRPr="00440D86">
        <w:rPr>
          <w:rFonts w:cs="Arial"/>
          <w:szCs w:val="24"/>
          <w:lang w:val="id-ID"/>
        </w:rPr>
        <w:t xml:space="preserve"> Indonesia</w:t>
      </w:r>
      <w:r w:rsidR="00370DA3" w:rsidRPr="00440D86">
        <w:rPr>
          <w:rFonts w:cs="Arial"/>
          <w:szCs w:val="24"/>
          <w:lang w:val="sv-SE"/>
        </w:rPr>
        <w:t xml:space="preserve"> lama pendidikan adalah </w:t>
      </w:r>
      <w:r w:rsidR="00370DA3" w:rsidRPr="00440D86">
        <w:rPr>
          <w:rFonts w:cs="Arial"/>
          <w:szCs w:val="24"/>
          <w:lang w:val="id-ID"/>
        </w:rPr>
        <w:t>10</w:t>
      </w:r>
      <w:r w:rsidR="00F85BD5" w:rsidRPr="00440D86">
        <w:rPr>
          <w:rFonts w:cs="Arial"/>
          <w:szCs w:val="24"/>
          <w:lang w:val="sv-SE"/>
        </w:rPr>
        <w:t xml:space="preserve"> semester atau lebih berdasarkan penyelesaian thesis, kelulusan ujian komprehensif dan terpenuhinya kompetensi klinis. </w:t>
      </w:r>
    </w:p>
    <w:p w:rsidR="004D4034" w:rsidRPr="00440D86" w:rsidRDefault="004D4034" w:rsidP="00CF2B38">
      <w:pPr>
        <w:ind w:right="-50" w:firstLine="360"/>
        <w:rPr>
          <w:rFonts w:cs="Arial"/>
          <w:szCs w:val="24"/>
          <w:lang w:val="id-ID"/>
        </w:rPr>
        <w:sectPr w:rsidR="004D4034" w:rsidRPr="00440D86" w:rsidSect="005669B3">
          <w:pgSz w:w="11909" w:h="16834" w:code="9"/>
          <w:pgMar w:top="1440" w:right="1656" w:bottom="1440" w:left="1656" w:header="1152" w:footer="1224" w:gutter="0"/>
          <w:cols w:space="720"/>
        </w:sectPr>
      </w:pPr>
    </w:p>
    <w:p w:rsidR="00143ECC" w:rsidRPr="00440D86" w:rsidRDefault="00143ECC" w:rsidP="00CF2B38">
      <w:pPr>
        <w:ind w:right="-50" w:firstLine="360"/>
        <w:jc w:val="center"/>
        <w:rPr>
          <w:rFonts w:cs="Arial"/>
          <w:b/>
          <w:sz w:val="28"/>
          <w:szCs w:val="28"/>
          <w:lang w:val="es-ES"/>
        </w:rPr>
      </w:pPr>
    </w:p>
    <w:p w:rsidR="00143ECC" w:rsidRPr="00440D86" w:rsidRDefault="00143ECC" w:rsidP="00CF2B38">
      <w:pPr>
        <w:ind w:right="-50" w:firstLine="360"/>
        <w:jc w:val="center"/>
        <w:rPr>
          <w:rFonts w:cs="Arial"/>
          <w:b/>
          <w:sz w:val="28"/>
          <w:szCs w:val="28"/>
          <w:lang w:val="id-ID"/>
        </w:rPr>
      </w:pPr>
      <w:r w:rsidRPr="00440D86">
        <w:rPr>
          <w:rFonts w:cs="Arial"/>
          <w:b/>
          <w:sz w:val="28"/>
          <w:szCs w:val="28"/>
          <w:lang w:val="id-ID"/>
        </w:rPr>
        <w:t>BAB III</w:t>
      </w:r>
    </w:p>
    <w:p w:rsidR="001F7122" w:rsidRPr="00440D86" w:rsidRDefault="001F7122" w:rsidP="001F7122">
      <w:pPr>
        <w:pStyle w:val="Heading1"/>
        <w:ind w:left="900" w:right="-50"/>
        <w:rPr>
          <w:rFonts w:ascii="Arial" w:hAnsi="Arial" w:cs="Arial"/>
          <w:sz w:val="28"/>
          <w:szCs w:val="28"/>
        </w:rPr>
      </w:pPr>
      <w:bookmarkStart w:id="17" w:name="_Toc295139612"/>
      <w:r w:rsidRPr="00440D86">
        <w:rPr>
          <w:rFonts w:ascii="Arial" w:hAnsi="Arial" w:cs="Arial"/>
          <w:sz w:val="28"/>
          <w:szCs w:val="28"/>
        </w:rPr>
        <w:t xml:space="preserve">TUJUAN DAN MANFAAT AKREDITASI </w:t>
      </w:r>
      <w:bookmarkEnd w:id="17"/>
      <w:r w:rsidRPr="00440D86">
        <w:rPr>
          <w:rFonts w:ascii="Arial" w:hAnsi="Arial" w:cs="Arial"/>
          <w:sz w:val="28"/>
          <w:szCs w:val="28"/>
          <w:lang w:val="id-ID"/>
        </w:rPr>
        <w:t>PROGRAM STUDI DOKTER SPESIALIS ORTHOPAEDI DAN TRAUMATOLOGI</w:t>
      </w:r>
    </w:p>
    <w:p w:rsidR="00143ECC" w:rsidRPr="00440D86" w:rsidRDefault="00143ECC" w:rsidP="00CF2B38">
      <w:pPr>
        <w:ind w:right="-50"/>
        <w:rPr>
          <w:rFonts w:cs="Arial"/>
        </w:rPr>
      </w:pPr>
    </w:p>
    <w:p w:rsidR="001F7122" w:rsidRPr="00440D86" w:rsidRDefault="001F7122" w:rsidP="001F7122">
      <w:pPr>
        <w:autoSpaceDE w:val="0"/>
        <w:autoSpaceDN w:val="0"/>
        <w:adjustRightInd w:val="0"/>
        <w:ind w:right="-50" w:firstLine="720"/>
        <w:rPr>
          <w:rFonts w:cs="Arial"/>
        </w:rPr>
      </w:pPr>
      <w:r w:rsidRPr="00440D86">
        <w:rPr>
          <w:rFonts w:eastAsia="Calibri" w:cs="Arial"/>
        </w:rPr>
        <w:t xml:space="preserve">Setiap </w:t>
      </w:r>
      <w:r w:rsidRPr="00440D86">
        <w:rPr>
          <w:rFonts w:eastAsia="Calibri" w:cs="Arial"/>
          <w:lang w:val="id-ID"/>
        </w:rPr>
        <w:t xml:space="preserve">institusi program </w:t>
      </w:r>
      <w:r w:rsidRPr="00440D86">
        <w:rPr>
          <w:rFonts w:eastAsia="Calibri" w:cs="Arial"/>
        </w:rPr>
        <w:t>pendidikan  dokter spesialis orthopaedi dan traumatologi wajib memenuhi standar pendidikan  dokter spesialis orthopaedi dan traumatologi. Ketentuan mengenai kesesuaian dengan standar pendidikan  dokter spesialis orthopaedi dan traumatologi dilakukan melalui mekanisme akreditasi.</w:t>
      </w:r>
    </w:p>
    <w:p w:rsidR="00143ECC" w:rsidRPr="00440D86" w:rsidRDefault="00143ECC" w:rsidP="00CF2B38">
      <w:pPr>
        <w:ind w:right="-50"/>
        <w:rPr>
          <w:rFonts w:cs="Arial"/>
        </w:rPr>
      </w:pPr>
    </w:p>
    <w:p w:rsidR="00FD138B" w:rsidRPr="00440D86" w:rsidRDefault="00143ECC" w:rsidP="00CF2B38">
      <w:pPr>
        <w:ind w:right="-50" w:firstLine="720"/>
        <w:rPr>
          <w:rFonts w:cs="Arial"/>
          <w:lang w:val="id-ID"/>
        </w:rPr>
      </w:pPr>
      <w:r w:rsidRPr="00440D86">
        <w:rPr>
          <w:rFonts w:cs="Arial"/>
        </w:rPr>
        <w:t xml:space="preserve">Akreditasi bertujuan untuk melakukan evaluasi dan penilaian secara komprehensif atas komitmen </w:t>
      </w:r>
      <w:r w:rsidR="00E6775D" w:rsidRPr="00440D86">
        <w:rPr>
          <w:rFonts w:cs="Arial"/>
        </w:rPr>
        <w:t xml:space="preserve">prodi dokter spesialis orthopaedi dan traumatologi </w:t>
      </w:r>
      <w:r w:rsidRPr="00440D86">
        <w:rPr>
          <w:rFonts w:cs="Arial"/>
        </w:rPr>
        <w:t xml:space="preserve">terhadap mutu dan kapasitas penyelenggaraan program tridarma perguruan tinggi, untuk menentukan kelayakan tahap akademik dan </w:t>
      </w:r>
      <w:r w:rsidRPr="00440D86">
        <w:rPr>
          <w:rFonts w:cs="Arial"/>
          <w:lang w:val="id-ID"/>
        </w:rPr>
        <w:t>profesi</w:t>
      </w:r>
      <w:r w:rsidRPr="00440D86">
        <w:rPr>
          <w:rFonts w:cs="Arial"/>
        </w:rPr>
        <w:t xml:space="preserve">nya. Evaluasi dan penilaian dalam rangka akreditasi </w:t>
      </w:r>
      <w:r w:rsidR="00E6775D" w:rsidRPr="00440D86">
        <w:rPr>
          <w:rFonts w:eastAsia="Calibri" w:cs="Arial"/>
        </w:rPr>
        <w:t xml:space="preserve">prodi dokter spesialis orthopaedi dan traumatologi </w:t>
      </w:r>
      <w:r w:rsidRPr="00440D86">
        <w:rPr>
          <w:rFonts w:cs="Arial"/>
        </w:rPr>
        <w:t>dilakukan oleh tim asesor yang terdiri atas pakar sejawat dan/atau pakar yang memahami penyelenggaraan program. Keputusan mengenai mutu didasarkan pada evaluasi dan penilaian terhadap berbagai bukti yang terkait dengan standar pendidikan  yang ditetapkan dan berdasarkan nalar dan pertimbangan para pakar sejawat. Bukti-bukti yang diperlukan termasuk laporan tertulis yang disiapkan oleh program yang diakreditasi, diverifikasi dan divalidasi melalui kunjungan atau asesmen lapangan tim asesor ke lokasi program.</w:t>
      </w:r>
    </w:p>
    <w:p w:rsidR="00FD138B" w:rsidRPr="00440D86" w:rsidRDefault="00FD138B" w:rsidP="00CF2B38">
      <w:pPr>
        <w:ind w:right="-50" w:firstLine="720"/>
        <w:rPr>
          <w:rFonts w:cs="Arial"/>
          <w:lang w:val="id-ID"/>
        </w:rPr>
      </w:pPr>
    </w:p>
    <w:p w:rsidR="00143ECC" w:rsidRPr="00440D86" w:rsidRDefault="00143ECC" w:rsidP="00CF2B38">
      <w:pPr>
        <w:ind w:right="-50" w:firstLine="720"/>
        <w:rPr>
          <w:rFonts w:cs="Arial"/>
        </w:rPr>
      </w:pPr>
      <w:r w:rsidRPr="00440D86">
        <w:rPr>
          <w:rFonts w:cs="Arial"/>
        </w:rPr>
        <w:t xml:space="preserve">BAN-PT adalah lembaga yang memiliki kewenangan untuk mengevaluasi dan menilai, serta menetapkan status dan peringkat mutu </w:t>
      </w:r>
      <w:r w:rsidR="00E6775D" w:rsidRPr="00440D86">
        <w:rPr>
          <w:rFonts w:eastAsia="Calibri" w:cs="Arial"/>
        </w:rPr>
        <w:t xml:space="preserve">prodi dokter spesialis orthopaedi dan traumatologi </w:t>
      </w:r>
      <w:r w:rsidRPr="00440D86">
        <w:rPr>
          <w:rFonts w:cs="Arial"/>
        </w:rPr>
        <w:t xml:space="preserve">berdasarkan standar mutu yang telah ditetapkan.Dengan demikian, tujuan dan manfaat akreditasi </w:t>
      </w:r>
      <w:r w:rsidR="00E6775D" w:rsidRPr="00440D86">
        <w:rPr>
          <w:rFonts w:eastAsia="Calibri" w:cs="Arial"/>
        </w:rPr>
        <w:t xml:space="preserve">prodi dokter spesialis orthopaedi dan traumatologi </w:t>
      </w:r>
      <w:r w:rsidRPr="00440D86">
        <w:rPr>
          <w:rFonts w:cs="Arial"/>
        </w:rPr>
        <w:t>adalah sebagai berikut.</w:t>
      </w:r>
    </w:p>
    <w:p w:rsidR="00143ECC" w:rsidRPr="00440D86" w:rsidRDefault="00143ECC" w:rsidP="00CF2B38">
      <w:pPr>
        <w:numPr>
          <w:ilvl w:val="0"/>
          <w:numId w:val="12"/>
        </w:numPr>
        <w:ind w:right="-50"/>
        <w:rPr>
          <w:rFonts w:cs="Arial"/>
        </w:rPr>
      </w:pPr>
      <w:r w:rsidRPr="00440D86">
        <w:rPr>
          <w:rFonts w:cs="Arial"/>
        </w:rPr>
        <w:t xml:space="preserve">Memberikan jaminan bahwa </w:t>
      </w:r>
      <w:r w:rsidR="00E6775D" w:rsidRPr="00440D86">
        <w:rPr>
          <w:rFonts w:eastAsia="Calibri" w:cs="Arial"/>
        </w:rPr>
        <w:t xml:space="preserve">prodi dokter spesialis orthopaedi dan traumatologi </w:t>
      </w:r>
      <w:r w:rsidRPr="00440D86">
        <w:rPr>
          <w:rFonts w:cs="Arial"/>
        </w:rPr>
        <w:t>yang terakreditasi telah memenuhi standar mutu yang ditetapkan oleh BAN-PT dengan merujuk pada standar nasional pendidikan yang termaktub dalam Peraturan Pemerintah Nomor 19 Tahun 2005 tentang Standar Nasional Pendidikan, dan standar pendidikan  Dokter Spesialis Orthopaedi dan Traumatologi  sehingga mampu memberikan perlindungan bagi masyarakat dari penyelenggaraan program yang tidak memenuhi standar yang ditetapkan itu.</w:t>
      </w:r>
    </w:p>
    <w:p w:rsidR="00143ECC" w:rsidRPr="00440D86" w:rsidRDefault="00143ECC" w:rsidP="00CF2B38">
      <w:pPr>
        <w:numPr>
          <w:ilvl w:val="0"/>
          <w:numId w:val="12"/>
        </w:numPr>
        <w:ind w:right="-50"/>
        <w:rPr>
          <w:rFonts w:cs="Arial"/>
        </w:rPr>
      </w:pPr>
      <w:r w:rsidRPr="00440D86">
        <w:rPr>
          <w:rFonts w:cs="Arial"/>
        </w:rPr>
        <w:t xml:space="preserve">Mendorong </w:t>
      </w:r>
      <w:r w:rsidR="00E6775D" w:rsidRPr="00440D86">
        <w:rPr>
          <w:rFonts w:eastAsia="Calibri" w:cs="Arial"/>
        </w:rPr>
        <w:t xml:space="preserve">prodi dokter spesialis orthopaedi dan traumatologi </w:t>
      </w:r>
      <w:r w:rsidRPr="00440D86">
        <w:rPr>
          <w:rFonts w:cs="Arial"/>
        </w:rPr>
        <w:t>untuk terus menerus melakukan perbaikan dan mempertahankan mutu yang tinggi</w:t>
      </w:r>
    </w:p>
    <w:p w:rsidR="00143ECC" w:rsidRPr="00440D86" w:rsidRDefault="00143ECC" w:rsidP="00CF2B38">
      <w:pPr>
        <w:numPr>
          <w:ilvl w:val="0"/>
          <w:numId w:val="12"/>
        </w:numPr>
        <w:ind w:right="-50"/>
        <w:rPr>
          <w:rFonts w:cs="Arial"/>
        </w:rPr>
      </w:pPr>
      <w:r w:rsidRPr="00440D86">
        <w:rPr>
          <w:rFonts w:cs="Arial"/>
        </w:rPr>
        <w:t>Hasil akreditasi dapat dimanfaatkan sebagai dasar pertimbangan dalam transfer kredit perguruan tinggi, pemberian bantuan dan alokasi dana, serta pengakuan dari badan atau instansi yang lain.</w:t>
      </w:r>
    </w:p>
    <w:p w:rsidR="00143ECC" w:rsidRPr="00440D86" w:rsidRDefault="00143ECC" w:rsidP="00CF2B38">
      <w:pPr>
        <w:ind w:right="-50"/>
        <w:rPr>
          <w:rFonts w:cs="Arial"/>
        </w:rPr>
      </w:pPr>
    </w:p>
    <w:p w:rsidR="00143ECC" w:rsidRPr="00440D86" w:rsidRDefault="00143ECC" w:rsidP="00CF2B38">
      <w:pPr>
        <w:ind w:right="-50" w:firstLine="720"/>
        <w:rPr>
          <w:rFonts w:cs="Arial"/>
        </w:rPr>
      </w:pPr>
      <w:r w:rsidRPr="00440D86">
        <w:rPr>
          <w:rFonts w:cs="Arial"/>
        </w:rPr>
        <w:t xml:space="preserve">Mutu </w:t>
      </w:r>
      <w:r w:rsidR="00E6775D" w:rsidRPr="00440D86">
        <w:rPr>
          <w:rFonts w:eastAsia="Calibri" w:cs="Arial"/>
        </w:rPr>
        <w:t xml:space="preserve">prodi dokter spesialis orthopaedi dan traumatologi </w:t>
      </w:r>
      <w:r w:rsidRPr="00440D86">
        <w:rPr>
          <w:rFonts w:cs="Arial"/>
        </w:rPr>
        <w:t xml:space="preserve">merupakan cerminan dari totalitas keadaan dan karakteristik masukan, proses, keluaran, hasil, dan dampak, atau layanan/kinerja </w:t>
      </w:r>
      <w:r w:rsidR="00E6775D" w:rsidRPr="00440D86">
        <w:rPr>
          <w:rFonts w:eastAsia="Calibri" w:cs="Arial"/>
        </w:rPr>
        <w:t xml:space="preserve">prodi dokter spesialis orthopaedi dan traumatologi </w:t>
      </w:r>
      <w:r w:rsidRPr="00440D86">
        <w:rPr>
          <w:rFonts w:cs="Arial"/>
        </w:rPr>
        <w:t>yang diukur berdasarkan sejumlah standar yang telah ditetapkan itu.</w:t>
      </w:r>
    </w:p>
    <w:p w:rsidR="007A7686" w:rsidRPr="00440D86" w:rsidRDefault="00143ECC" w:rsidP="00CF2B38">
      <w:pPr>
        <w:ind w:right="-50"/>
        <w:jc w:val="center"/>
        <w:rPr>
          <w:rFonts w:cs="Arial"/>
          <w:b/>
          <w:sz w:val="28"/>
          <w:lang w:val="id-ID"/>
        </w:rPr>
      </w:pPr>
      <w:r w:rsidRPr="00440D86">
        <w:rPr>
          <w:rFonts w:cs="Arial"/>
          <w:sz w:val="28"/>
          <w:szCs w:val="28"/>
          <w:lang w:val="es-ES"/>
        </w:rPr>
        <w:br w:type="page"/>
      </w:r>
      <w:bookmarkStart w:id="18" w:name="_Toc222646029"/>
      <w:r w:rsidR="007A7686" w:rsidRPr="00440D86">
        <w:rPr>
          <w:rFonts w:cs="Arial"/>
          <w:b/>
          <w:sz w:val="28"/>
        </w:rPr>
        <w:lastRenderedPageBreak/>
        <w:t>BAB IV</w:t>
      </w:r>
    </w:p>
    <w:p w:rsidR="007A7686" w:rsidRPr="00440D86" w:rsidRDefault="007A7686" w:rsidP="00CF2B38">
      <w:pPr>
        <w:pStyle w:val="Heading1"/>
        <w:ind w:right="-50"/>
        <w:rPr>
          <w:rFonts w:ascii="Arial" w:hAnsi="Arial" w:cs="Arial"/>
          <w:sz w:val="28"/>
        </w:rPr>
      </w:pPr>
      <w:bookmarkStart w:id="19" w:name="_Toc295139613"/>
      <w:r w:rsidRPr="00440D86">
        <w:rPr>
          <w:rFonts w:ascii="Arial" w:hAnsi="Arial" w:cs="Arial"/>
          <w:sz w:val="28"/>
        </w:rPr>
        <w:t xml:space="preserve">ASPEK PELAKSANAAN AKREDITASI </w:t>
      </w:r>
      <w:bookmarkEnd w:id="19"/>
      <w:r w:rsidR="0046331C" w:rsidRPr="00440D86">
        <w:rPr>
          <w:rFonts w:ascii="Arial" w:hAnsi="Arial" w:cs="Arial"/>
          <w:sz w:val="28"/>
        </w:rPr>
        <w:t xml:space="preserve">PROGRAM </w:t>
      </w:r>
      <w:r w:rsidR="00D0008D" w:rsidRPr="00440D86">
        <w:rPr>
          <w:rFonts w:ascii="Arial" w:hAnsi="Arial" w:cs="Arial"/>
          <w:sz w:val="28"/>
          <w:lang w:val="id-ID"/>
        </w:rPr>
        <w:t xml:space="preserve">STUDI </w:t>
      </w:r>
      <w:r w:rsidR="0046331C" w:rsidRPr="00440D86">
        <w:rPr>
          <w:rFonts w:ascii="Arial" w:hAnsi="Arial" w:cs="Arial"/>
          <w:sz w:val="28"/>
        </w:rPr>
        <w:t>DOKTER SPESIALIS ORTHOPAEDI DAN TRAUMATOLOGI</w:t>
      </w:r>
    </w:p>
    <w:bookmarkEnd w:id="18"/>
    <w:p w:rsidR="007A7686" w:rsidRPr="00440D86" w:rsidRDefault="007A7686" w:rsidP="00CF2B38">
      <w:pPr>
        <w:ind w:right="-50"/>
        <w:rPr>
          <w:rFonts w:cs="Arial"/>
          <w:bCs/>
          <w:sz w:val="26"/>
          <w:szCs w:val="26"/>
        </w:rPr>
      </w:pPr>
    </w:p>
    <w:p w:rsidR="007A7686" w:rsidRPr="00440D86" w:rsidRDefault="007A7686" w:rsidP="00CF2B38">
      <w:pPr>
        <w:ind w:left="720" w:right="-50"/>
        <w:rPr>
          <w:rFonts w:cs="Arial"/>
          <w:b/>
          <w:i/>
          <w:szCs w:val="24"/>
        </w:rPr>
      </w:pPr>
    </w:p>
    <w:p w:rsidR="00BC3982" w:rsidRPr="00440D86" w:rsidRDefault="00BC3982" w:rsidP="00CF2B38">
      <w:pPr>
        <w:autoSpaceDE w:val="0"/>
        <w:autoSpaceDN w:val="0"/>
        <w:adjustRightInd w:val="0"/>
        <w:ind w:right="-50"/>
        <w:jc w:val="left"/>
        <w:rPr>
          <w:rFonts w:cs="Arial"/>
          <w:b/>
          <w:szCs w:val="24"/>
          <w:lang w:val="id-ID"/>
        </w:rPr>
      </w:pPr>
    </w:p>
    <w:p w:rsidR="00730DF9" w:rsidRPr="00440D86" w:rsidRDefault="00EF03D7" w:rsidP="00421142">
      <w:pPr>
        <w:ind w:right="-50" w:firstLine="720"/>
        <w:rPr>
          <w:rFonts w:cs="Arial"/>
          <w:lang w:val="it-IT"/>
        </w:rPr>
      </w:pPr>
      <w:r w:rsidRPr="00440D86">
        <w:rPr>
          <w:rFonts w:cs="Arial"/>
          <w:szCs w:val="24"/>
          <w:lang w:val="it-IT"/>
        </w:rPr>
        <w:t>Dalam melaksanakan keseluruhan proses akreditasi pogram studi terdapat beberapa aspek</w:t>
      </w:r>
      <w:r w:rsidRPr="00440D86">
        <w:rPr>
          <w:rFonts w:cs="Arial"/>
          <w:szCs w:val="24"/>
          <w:lang w:val="id-ID"/>
        </w:rPr>
        <w:t xml:space="preserve"> pelaksanaan akreditasi  program studi</w:t>
      </w:r>
      <w:r w:rsidRPr="00440D86">
        <w:rPr>
          <w:rFonts w:cs="Arial"/>
          <w:szCs w:val="24"/>
          <w:lang w:val="it-IT"/>
        </w:rPr>
        <w:t xml:space="preserve"> yang perlu diperhatikan oleh setiap pihak yang terkait, yaitu asesor, program studi yang diakreditasi, dan BAN-PT. Aspek tersebut yaitu: 1) </w:t>
      </w:r>
      <w:r w:rsidRPr="00440D86">
        <w:rPr>
          <w:rFonts w:cs="Arial"/>
          <w:b/>
          <w:szCs w:val="24"/>
          <w:lang w:val="it-IT"/>
        </w:rPr>
        <w:t>standar akreditasi</w:t>
      </w:r>
      <w:r w:rsidRPr="00440D86">
        <w:rPr>
          <w:rFonts w:cs="Arial"/>
          <w:szCs w:val="24"/>
          <w:lang w:val="it-IT"/>
        </w:rPr>
        <w:t xml:space="preserve"> program studi yang digunakan sebagai tolok ukur dalam mengevaluasi dan menilai mutu kinerja, keadaan dan perangkat kependidikan  program studi; 2) </w:t>
      </w:r>
      <w:r w:rsidRPr="00440D86">
        <w:rPr>
          <w:rFonts w:cs="Arial"/>
          <w:b/>
          <w:szCs w:val="24"/>
          <w:lang w:val="it-IT"/>
        </w:rPr>
        <w:t>prosedur akreditasi</w:t>
      </w:r>
      <w:r w:rsidRPr="00440D86">
        <w:rPr>
          <w:rFonts w:cs="Arial"/>
          <w:szCs w:val="24"/>
          <w:lang w:val="it-IT"/>
        </w:rPr>
        <w:t xml:space="preserve">  program studi  yang merupakan tahap dan langkah yang harus dilakukan dalam rangka akreditasi  program studi</w:t>
      </w:r>
      <w:r w:rsidRPr="00440D86">
        <w:rPr>
          <w:rFonts w:cs="Arial"/>
          <w:szCs w:val="24"/>
          <w:lang w:val="id-ID"/>
        </w:rPr>
        <w:t xml:space="preserve">; </w:t>
      </w:r>
      <w:r w:rsidRPr="00440D86">
        <w:rPr>
          <w:rFonts w:cs="Arial"/>
          <w:szCs w:val="24"/>
          <w:lang w:val="it-IT"/>
        </w:rPr>
        <w:t>3) i</w:t>
      </w:r>
      <w:r w:rsidRPr="00440D86">
        <w:rPr>
          <w:rFonts w:cs="Arial"/>
          <w:b/>
          <w:szCs w:val="24"/>
          <w:lang w:val="it-IT"/>
        </w:rPr>
        <w:t>nstrumen akreditasi</w:t>
      </w:r>
      <w:r w:rsidRPr="00440D86">
        <w:rPr>
          <w:rFonts w:cs="Arial"/>
          <w:szCs w:val="24"/>
          <w:lang w:val="it-IT"/>
        </w:rPr>
        <w:t xml:space="preserve">  program studi yang digunakan untuk menyajikan data dan informasi sebagai bahan dalam mengevaluasi dan menilai mutu  program stud</w:t>
      </w:r>
      <w:r w:rsidRPr="00440D86">
        <w:rPr>
          <w:rFonts w:cs="Arial"/>
          <w:szCs w:val="24"/>
          <w:lang w:val="id-ID"/>
        </w:rPr>
        <w:t>i</w:t>
      </w:r>
      <w:r w:rsidRPr="00440D86">
        <w:rPr>
          <w:rFonts w:cs="Arial"/>
          <w:szCs w:val="24"/>
          <w:lang w:val="it-IT"/>
        </w:rPr>
        <w:t xml:space="preserve">, disusun berdasarkan standar akreditasi yang ditetapkan; dan 4) </w:t>
      </w:r>
      <w:r w:rsidRPr="00440D86">
        <w:rPr>
          <w:rFonts w:cs="Arial"/>
          <w:b/>
          <w:szCs w:val="24"/>
          <w:lang w:val="it-IT"/>
        </w:rPr>
        <w:t xml:space="preserve">kode etik </w:t>
      </w:r>
      <w:r w:rsidRPr="00440D86">
        <w:rPr>
          <w:rFonts w:cs="Arial"/>
          <w:szCs w:val="24"/>
          <w:lang w:val="it-IT"/>
        </w:rPr>
        <w:t xml:space="preserve">akreditasi  program studi </w:t>
      </w:r>
      <w:r w:rsidRPr="00440D86">
        <w:rPr>
          <w:rFonts w:cs="Arial"/>
          <w:szCs w:val="24"/>
          <w:lang w:val="id-ID"/>
        </w:rPr>
        <w:t>merupakan aturan untuk</w:t>
      </w:r>
      <w:r w:rsidRPr="00440D86">
        <w:rPr>
          <w:rFonts w:cs="Arial"/>
          <w:szCs w:val="24"/>
          <w:lang w:val="it-IT"/>
        </w:rPr>
        <w:t xml:space="preserve"> menjamin kelancaran dan obyektivitas proses dan hasil akreditasi  program studi.</w:t>
      </w:r>
    </w:p>
    <w:p w:rsidR="00730DF9" w:rsidRPr="00440D86" w:rsidRDefault="00730DF9" w:rsidP="00CF2B38">
      <w:pPr>
        <w:ind w:right="-50" w:firstLine="720"/>
        <w:rPr>
          <w:rFonts w:cs="Arial"/>
          <w:lang w:val="it-IT"/>
        </w:rPr>
      </w:pPr>
    </w:p>
    <w:p w:rsidR="00730DF9" w:rsidRPr="00440D86" w:rsidRDefault="00EF03D7" w:rsidP="00421142">
      <w:pPr>
        <w:ind w:right="-50" w:firstLine="720"/>
        <w:rPr>
          <w:rFonts w:cs="Arial"/>
          <w:lang w:val="it-IT"/>
        </w:rPr>
      </w:pPr>
      <w:r w:rsidRPr="00440D86">
        <w:rPr>
          <w:rFonts w:cs="Arial"/>
          <w:szCs w:val="24"/>
          <w:lang w:val="it-IT"/>
        </w:rPr>
        <w:t xml:space="preserve">Bab </w:t>
      </w:r>
      <w:r w:rsidRPr="00440D86">
        <w:rPr>
          <w:rFonts w:cs="Arial"/>
          <w:szCs w:val="24"/>
          <w:lang w:val="id-ID"/>
        </w:rPr>
        <w:t>IV</w:t>
      </w:r>
      <w:r w:rsidRPr="00440D86">
        <w:rPr>
          <w:rFonts w:cs="Arial"/>
          <w:szCs w:val="24"/>
          <w:lang w:val="it-IT"/>
        </w:rPr>
        <w:t xml:space="preserve"> menyajikan uraian singkat mengenai keempat aspek </w:t>
      </w:r>
      <w:r w:rsidRPr="00440D86">
        <w:rPr>
          <w:rFonts w:cs="Arial"/>
          <w:szCs w:val="24"/>
          <w:lang w:val="id-ID"/>
        </w:rPr>
        <w:t>pelaksanaan akreditasi.U</w:t>
      </w:r>
      <w:r w:rsidRPr="00440D86">
        <w:rPr>
          <w:rFonts w:cs="Arial"/>
          <w:szCs w:val="24"/>
          <w:lang w:val="it-IT"/>
        </w:rPr>
        <w:t>raian lengkap dan rinci setiap aspek disajikan dalam Buku II yang membahas standar dan prosedur akreditasi program studi</w:t>
      </w:r>
      <w:r w:rsidR="004953C0" w:rsidRPr="00440D86">
        <w:rPr>
          <w:rFonts w:cs="Arial"/>
          <w:szCs w:val="24"/>
          <w:lang w:val="id-ID"/>
        </w:rPr>
        <w:t xml:space="preserve"> dokter spesialis orthopaedi dan traumatologi</w:t>
      </w:r>
      <w:r w:rsidRPr="00440D86">
        <w:rPr>
          <w:rFonts w:cs="Arial"/>
          <w:szCs w:val="24"/>
          <w:lang w:val="it-IT"/>
        </w:rPr>
        <w:t>; Buku III tentang instrumen akreditasi program studi dan unit pengelola program studi dalam bentuk bor</w:t>
      </w:r>
      <w:r w:rsidRPr="00440D86">
        <w:rPr>
          <w:rFonts w:cs="Arial"/>
          <w:szCs w:val="24"/>
          <w:lang w:val="id-ID"/>
        </w:rPr>
        <w:t>a</w:t>
      </w:r>
      <w:r w:rsidRPr="00440D86">
        <w:rPr>
          <w:rFonts w:cs="Arial"/>
          <w:szCs w:val="24"/>
          <w:lang w:val="it-IT"/>
        </w:rPr>
        <w:t>ng</w:t>
      </w:r>
      <w:r w:rsidRPr="00440D86">
        <w:rPr>
          <w:rFonts w:cs="Arial"/>
          <w:szCs w:val="24"/>
          <w:lang w:val="id-ID"/>
        </w:rPr>
        <w:t xml:space="preserve"> dan </w:t>
      </w:r>
      <w:r w:rsidRPr="00440D86">
        <w:rPr>
          <w:rFonts w:cs="Arial"/>
          <w:szCs w:val="24"/>
          <w:lang w:val="it-IT"/>
        </w:rPr>
        <w:t xml:space="preserve">kode etik akreditasi </w:t>
      </w:r>
      <w:r w:rsidRPr="00440D86">
        <w:rPr>
          <w:rFonts w:cs="Arial"/>
          <w:szCs w:val="24"/>
          <w:lang w:val="id-ID"/>
        </w:rPr>
        <w:t xml:space="preserve">yang </w:t>
      </w:r>
      <w:r w:rsidRPr="00440D86">
        <w:rPr>
          <w:rFonts w:cs="Arial"/>
          <w:szCs w:val="24"/>
          <w:lang w:val="it-IT"/>
        </w:rPr>
        <w:t xml:space="preserve">dituangkan dalam </w:t>
      </w:r>
      <w:r w:rsidRPr="00440D86">
        <w:rPr>
          <w:rFonts w:cs="Arial"/>
          <w:szCs w:val="24"/>
          <w:lang w:val="id-ID"/>
        </w:rPr>
        <w:t>B</w:t>
      </w:r>
      <w:r w:rsidRPr="00440D86">
        <w:rPr>
          <w:rFonts w:cs="Arial"/>
          <w:szCs w:val="24"/>
          <w:lang w:val="it-IT"/>
        </w:rPr>
        <w:t>uku Kode Etik Akreditasi.</w:t>
      </w:r>
    </w:p>
    <w:p w:rsidR="00730DF9" w:rsidRPr="00440D86" w:rsidRDefault="00730DF9" w:rsidP="00CF2B38">
      <w:pPr>
        <w:ind w:right="-50"/>
        <w:rPr>
          <w:rFonts w:cs="Arial"/>
          <w:lang w:val="it-IT"/>
        </w:rPr>
      </w:pPr>
    </w:p>
    <w:p w:rsidR="00730DF9" w:rsidRPr="00440D86" w:rsidRDefault="00730DF9" w:rsidP="00CF2B38">
      <w:pPr>
        <w:pStyle w:val="Heading2"/>
        <w:ind w:right="-50"/>
        <w:rPr>
          <w:rFonts w:cs="Arial"/>
          <w:szCs w:val="24"/>
          <w:lang w:val="id-ID"/>
        </w:rPr>
      </w:pPr>
      <w:bookmarkStart w:id="20" w:name="_Toc222646030"/>
      <w:r w:rsidRPr="00440D86">
        <w:rPr>
          <w:rFonts w:cs="Arial"/>
          <w:szCs w:val="24"/>
          <w:lang w:val="sv-SE"/>
        </w:rPr>
        <w:t>4.</w:t>
      </w:r>
      <w:r w:rsidR="00EF03D7" w:rsidRPr="00440D86">
        <w:rPr>
          <w:rFonts w:cs="Arial"/>
          <w:szCs w:val="24"/>
          <w:lang w:val="id-ID"/>
        </w:rPr>
        <w:t>1</w:t>
      </w:r>
      <w:r w:rsidR="00EF03D7" w:rsidRPr="00440D86">
        <w:rPr>
          <w:rFonts w:cs="Arial"/>
          <w:szCs w:val="24"/>
          <w:lang w:val="sv-SE"/>
        </w:rPr>
        <w:t xml:space="preserve"> Standar Akreditasi Program </w:t>
      </w:r>
      <w:r w:rsidR="00EF03D7" w:rsidRPr="00440D86">
        <w:rPr>
          <w:rFonts w:cs="Arial"/>
          <w:szCs w:val="24"/>
          <w:lang w:val="id-ID"/>
        </w:rPr>
        <w:t>S</w:t>
      </w:r>
      <w:r w:rsidR="00EF03D7" w:rsidRPr="00440D86">
        <w:rPr>
          <w:rFonts w:cs="Arial"/>
          <w:szCs w:val="24"/>
          <w:lang w:val="sv-SE"/>
        </w:rPr>
        <w:t xml:space="preserve">tudi </w:t>
      </w:r>
      <w:bookmarkEnd w:id="20"/>
    </w:p>
    <w:p w:rsidR="00730DF9" w:rsidRPr="00440D86" w:rsidRDefault="00730DF9" w:rsidP="00CF2B38">
      <w:pPr>
        <w:ind w:right="-50"/>
        <w:rPr>
          <w:rFonts w:cs="Arial"/>
          <w:lang w:val="sv-SE"/>
        </w:rPr>
      </w:pPr>
    </w:p>
    <w:p w:rsidR="00730DF9" w:rsidRPr="00440D86" w:rsidRDefault="00EF03D7" w:rsidP="00CF2B38">
      <w:pPr>
        <w:ind w:right="-50"/>
        <w:rPr>
          <w:rFonts w:cs="Arial"/>
          <w:lang w:val="id-ID"/>
        </w:rPr>
      </w:pPr>
      <w:r w:rsidRPr="00440D86">
        <w:rPr>
          <w:rFonts w:cs="Arial"/>
          <w:szCs w:val="24"/>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730DF9" w:rsidRPr="00440D86" w:rsidRDefault="00730DF9" w:rsidP="00CF2B38">
      <w:pPr>
        <w:ind w:right="-50"/>
        <w:rPr>
          <w:rFonts w:cs="Arial"/>
          <w:lang w:val="id-ID"/>
        </w:rPr>
      </w:pPr>
    </w:p>
    <w:p w:rsidR="00730DF9" w:rsidRPr="00440D86" w:rsidRDefault="00EF03D7" w:rsidP="00CF2B38">
      <w:pPr>
        <w:ind w:right="-50"/>
        <w:rPr>
          <w:rFonts w:cs="Arial"/>
          <w:lang w:val="sv-SE"/>
        </w:rPr>
      </w:pPr>
      <w:r w:rsidRPr="00440D86">
        <w:rPr>
          <w:rFonts w:cs="Arial"/>
          <w:szCs w:val="24"/>
          <w:lang w:val="sv-SE"/>
        </w:rPr>
        <w:t xml:space="preserve">Standar akreditasi </w:t>
      </w:r>
      <w:r w:rsidRPr="00440D86">
        <w:rPr>
          <w:rFonts w:cs="Arial"/>
          <w:szCs w:val="24"/>
          <w:lang w:val="it-IT"/>
        </w:rPr>
        <w:t>program studi</w:t>
      </w:r>
      <w:r w:rsidR="004953C0" w:rsidRPr="00440D86">
        <w:rPr>
          <w:rFonts w:cs="Arial"/>
          <w:szCs w:val="24"/>
          <w:lang w:val="id-ID"/>
        </w:rPr>
        <w:t xml:space="preserve"> dokter spesialis orthopaedi dan traumatologi</w:t>
      </w:r>
      <w:r w:rsidRPr="00440D86">
        <w:rPr>
          <w:rFonts w:cs="Arial"/>
          <w:szCs w:val="24"/>
          <w:lang w:val="sv-SE"/>
        </w:rPr>
        <w:t xml:space="preserve">mencakup standar tentang komitmen </w:t>
      </w:r>
      <w:r w:rsidRPr="00440D86">
        <w:rPr>
          <w:rFonts w:cs="Arial"/>
          <w:szCs w:val="24"/>
          <w:lang w:val="it-IT"/>
        </w:rPr>
        <w:t>program studi</w:t>
      </w:r>
      <w:r w:rsidR="004953C0" w:rsidRPr="00440D86">
        <w:rPr>
          <w:rFonts w:cs="Arial"/>
          <w:szCs w:val="24"/>
          <w:lang w:val="id-ID"/>
        </w:rPr>
        <w:t xml:space="preserve"> dokter spesialis orthopaedi dan traumatologi</w:t>
      </w:r>
      <w:r w:rsidRPr="00440D86">
        <w:rPr>
          <w:rFonts w:cs="Arial"/>
          <w:szCs w:val="24"/>
          <w:lang w:val="sv-SE"/>
        </w:rPr>
        <w:t xml:space="preserve">terhadap kapasitas institusional </w:t>
      </w:r>
      <w:r w:rsidRPr="00440D86">
        <w:rPr>
          <w:rFonts w:cs="Arial"/>
          <w:i/>
          <w:szCs w:val="24"/>
          <w:lang w:val="sv-SE"/>
        </w:rPr>
        <w:t>(</w:t>
      </w:r>
      <w:r w:rsidRPr="00440D86">
        <w:rPr>
          <w:rFonts w:cs="Arial"/>
          <w:i/>
          <w:iCs/>
          <w:szCs w:val="24"/>
          <w:lang w:val="sv-SE"/>
        </w:rPr>
        <w:t>institutional capacity</w:t>
      </w:r>
      <w:r w:rsidRPr="00440D86">
        <w:rPr>
          <w:rFonts w:cs="Arial"/>
          <w:i/>
          <w:szCs w:val="24"/>
          <w:lang w:val="sv-SE"/>
        </w:rPr>
        <w:t xml:space="preserve">) </w:t>
      </w:r>
      <w:r w:rsidRPr="00440D86">
        <w:rPr>
          <w:rFonts w:cs="Arial"/>
          <w:szCs w:val="24"/>
          <w:lang w:val="sv-SE"/>
        </w:rPr>
        <w:t>dan komitmen terhadap efektivitas program pendidikan</w:t>
      </w:r>
      <w:r w:rsidRPr="00440D86">
        <w:rPr>
          <w:rFonts w:cs="Arial"/>
          <w:i/>
          <w:szCs w:val="24"/>
          <w:lang w:val="sv-SE"/>
        </w:rPr>
        <w:t>(</w:t>
      </w:r>
      <w:r w:rsidRPr="00440D86">
        <w:rPr>
          <w:rFonts w:cs="Arial"/>
          <w:i/>
          <w:iCs/>
          <w:szCs w:val="24"/>
          <w:lang w:val="sv-SE"/>
        </w:rPr>
        <w:t>educational effectiveness</w:t>
      </w:r>
      <w:r w:rsidRPr="00440D86">
        <w:rPr>
          <w:rFonts w:cs="Arial"/>
          <w:i/>
          <w:szCs w:val="24"/>
          <w:lang w:val="sv-SE"/>
        </w:rPr>
        <w:t>),</w:t>
      </w:r>
      <w:r w:rsidRPr="00440D86">
        <w:rPr>
          <w:rFonts w:cs="Arial"/>
          <w:szCs w:val="24"/>
          <w:lang w:val="sv-SE"/>
        </w:rPr>
        <w:t xml:space="preserve"> yang dikemas dalam tujuh standar akreditasi, yaitu: </w:t>
      </w:r>
    </w:p>
    <w:p w:rsidR="00730DF9" w:rsidRPr="00440D86" w:rsidRDefault="00730DF9" w:rsidP="00CF2B38">
      <w:pPr>
        <w:ind w:right="-50" w:firstLine="720"/>
        <w:rPr>
          <w:rFonts w:cs="Arial"/>
          <w:lang w:val="sv-SE"/>
        </w:rPr>
      </w:pPr>
    </w:p>
    <w:p w:rsidR="00730DF9" w:rsidRPr="00440D86" w:rsidRDefault="00730DF9" w:rsidP="00CF2B38">
      <w:pPr>
        <w:pStyle w:val="BodyTextIndent"/>
        <w:tabs>
          <w:tab w:val="left" w:pos="1985"/>
        </w:tabs>
        <w:ind w:left="2160" w:right="-50" w:hanging="1440"/>
        <w:rPr>
          <w:rFonts w:cs="Arial"/>
          <w:szCs w:val="24"/>
          <w:lang w:val="id-ID"/>
        </w:rPr>
      </w:pPr>
      <w:r w:rsidRPr="00440D86">
        <w:rPr>
          <w:rFonts w:cs="Arial"/>
          <w:szCs w:val="24"/>
          <w:lang w:val="id-ID"/>
        </w:rPr>
        <w:t xml:space="preserve">Standar 1.    </w:t>
      </w:r>
      <w:r w:rsidR="00EF03D7" w:rsidRPr="00440D86">
        <w:rPr>
          <w:rFonts w:cs="Arial"/>
          <w:szCs w:val="24"/>
          <w:lang w:val="id-ID"/>
        </w:rPr>
        <w:t>Visi</w:t>
      </w:r>
      <w:r w:rsidR="00EF03D7" w:rsidRPr="00440D86">
        <w:rPr>
          <w:rFonts w:cs="Arial"/>
          <w:szCs w:val="24"/>
          <w:lang w:val="it-IT"/>
        </w:rPr>
        <w:t>, misi, tujuan dan sasaran, serta strategipencapaian</w:t>
      </w:r>
    </w:p>
    <w:p w:rsidR="00730DF9" w:rsidRPr="00440D86" w:rsidRDefault="00730DF9" w:rsidP="00CF2B38">
      <w:pPr>
        <w:pStyle w:val="BodyTextIndent"/>
        <w:tabs>
          <w:tab w:val="left" w:pos="1985"/>
        </w:tabs>
        <w:ind w:left="2160" w:right="-50" w:hanging="1440"/>
        <w:jc w:val="left"/>
        <w:rPr>
          <w:rFonts w:cs="Arial"/>
          <w:szCs w:val="24"/>
          <w:lang w:val="id-ID"/>
        </w:rPr>
      </w:pPr>
      <w:r w:rsidRPr="00440D86">
        <w:rPr>
          <w:rFonts w:cs="Arial"/>
          <w:szCs w:val="24"/>
          <w:lang w:val="id-ID"/>
        </w:rPr>
        <w:t>Standar 2.     Tata pamong, kepemimpinan, sistem pengelolaan, dan penjaminan mutu</w:t>
      </w:r>
    </w:p>
    <w:p w:rsidR="00730DF9" w:rsidRPr="00440D86" w:rsidRDefault="00730DF9" w:rsidP="00CF2B38">
      <w:pPr>
        <w:pStyle w:val="BodyTextIndent"/>
        <w:tabs>
          <w:tab w:val="left" w:pos="1985"/>
        </w:tabs>
        <w:ind w:left="2160" w:right="-50" w:hanging="1440"/>
        <w:rPr>
          <w:rFonts w:cs="Arial"/>
          <w:szCs w:val="24"/>
          <w:lang w:val="id-ID"/>
        </w:rPr>
      </w:pPr>
      <w:r w:rsidRPr="00440D86">
        <w:rPr>
          <w:rFonts w:cs="Arial"/>
          <w:szCs w:val="24"/>
          <w:lang w:val="id-ID"/>
        </w:rPr>
        <w:t xml:space="preserve">Standar 3.    </w:t>
      </w:r>
      <w:r w:rsidR="00165041" w:rsidRPr="00440D86">
        <w:rPr>
          <w:rFonts w:cs="Arial"/>
          <w:szCs w:val="24"/>
          <w:lang w:val="sv-SE"/>
        </w:rPr>
        <w:t>Perserta didik</w:t>
      </w:r>
      <w:r w:rsidR="00EF03D7" w:rsidRPr="00440D86">
        <w:rPr>
          <w:rFonts w:cs="Arial"/>
          <w:szCs w:val="24"/>
          <w:lang w:val="id-ID"/>
        </w:rPr>
        <w:t xml:space="preserve"> dan </w:t>
      </w:r>
      <w:r w:rsidR="00EF03D7" w:rsidRPr="00440D86">
        <w:rPr>
          <w:rFonts w:cs="Arial"/>
          <w:szCs w:val="24"/>
          <w:lang w:val="sv-SE"/>
        </w:rPr>
        <w:t>l</w:t>
      </w:r>
      <w:r w:rsidR="00EF03D7" w:rsidRPr="00440D86">
        <w:rPr>
          <w:rFonts w:cs="Arial"/>
          <w:szCs w:val="24"/>
          <w:lang w:val="id-ID"/>
        </w:rPr>
        <w:t xml:space="preserve">ulusan </w:t>
      </w:r>
    </w:p>
    <w:p w:rsidR="00730DF9" w:rsidRPr="00440D86" w:rsidRDefault="00730DF9" w:rsidP="00CF2B38">
      <w:pPr>
        <w:pStyle w:val="BodyTextIndent"/>
        <w:tabs>
          <w:tab w:val="left" w:pos="1985"/>
        </w:tabs>
        <w:ind w:left="2160" w:right="-50" w:hanging="1440"/>
        <w:rPr>
          <w:rFonts w:cs="Arial"/>
          <w:szCs w:val="24"/>
          <w:lang w:val="id-ID"/>
        </w:rPr>
      </w:pPr>
      <w:r w:rsidRPr="00440D86">
        <w:rPr>
          <w:rFonts w:cs="Arial"/>
          <w:szCs w:val="24"/>
          <w:lang w:val="id-ID"/>
        </w:rPr>
        <w:t xml:space="preserve">Standar 4.    </w:t>
      </w:r>
      <w:r w:rsidR="00EF03D7" w:rsidRPr="00440D86">
        <w:rPr>
          <w:rFonts w:cs="Arial"/>
          <w:szCs w:val="24"/>
          <w:lang w:val="id-ID"/>
        </w:rPr>
        <w:t xml:space="preserve">Sumber daya manusia </w:t>
      </w:r>
    </w:p>
    <w:p w:rsidR="00730DF9" w:rsidRPr="00440D86" w:rsidRDefault="00730DF9" w:rsidP="00CF2B38">
      <w:pPr>
        <w:pStyle w:val="BodyTextIndent"/>
        <w:tabs>
          <w:tab w:val="left" w:pos="1985"/>
        </w:tabs>
        <w:ind w:left="2160" w:right="-50" w:hanging="1440"/>
        <w:jc w:val="left"/>
        <w:rPr>
          <w:rFonts w:cs="Arial"/>
          <w:szCs w:val="24"/>
          <w:lang w:val="id-ID"/>
        </w:rPr>
      </w:pPr>
      <w:r w:rsidRPr="00440D86">
        <w:rPr>
          <w:rFonts w:cs="Arial"/>
          <w:szCs w:val="24"/>
          <w:lang w:val="id-ID"/>
        </w:rPr>
        <w:lastRenderedPageBreak/>
        <w:t>Standar 5.     Kurikulum, pembelajaran, d</w:t>
      </w:r>
      <w:r w:rsidR="00EF03D7" w:rsidRPr="00440D86">
        <w:rPr>
          <w:rFonts w:cs="Arial"/>
          <w:szCs w:val="24"/>
          <w:lang w:val="id-ID"/>
        </w:rPr>
        <w:t>an suasana akademik</w:t>
      </w:r>
    </w:p>
    <w:p w:rsidR="00730DF9" w:rsidRPr="00440D86" w:rsidRDefault="00730DF9" w:rsidP="00CF2B38">
      <w:pPr>
        <w:pStyle w:val="BodyTextIndent"/>
        <w:tabs>
          <w:tab w:val="left" w:pos="1985"/>
        </w:tabs>
        <w:ind w:left="2160" w:right="-50" w:hanging="1440"/>
        <w:jc w:val="left"/>
        <w:rPr>
          <w:rFonts w:cs="Arial"/>
          <w:szCs w:val="24"/>
          <w:lang w:val="id-ID"/>
        </w:rPr>
      </w:pPr>
      <w:r w:rsidRPr="00440D86">
        <w:rPr>
          <w:rFonts w:cs="Arial"/>
          <w:szCs w:val="24"/>
          <w:lang w:val="id-ID"/>
        </w:rPr>
        <w:t xml:space="preserve">Standar 6.     </w:t>
      </w:r>
      <w:r w:rsidR="00EF03D7" w:rsidRPr="00440D86">
        <w:rPr>
          <w:rFonts w:cs="Arial"/>
          <w:szCs w:val="24"/>
          <w:lang w:val="sv-SE"/>
        </w:rPr>
        <w:t>Pembiayaan, sarana dan prasarana, serta sistem informasi</w:t>
      </w:r>
    </w:p>
    <w:p w:rsidR="00730DF9" w:rsidRPr="00440D86" w:rsidRDefault="00EF03D7" w:rsidP="00CF2B38">
      <w:pPr>
        <w:pStyle w:val="Heading3"/>
        <w:ind w:left="2127" w:right="-50" w:hanging="1418"/>
        <w:jc w:val="left"/>
        <w:rPr>
          <w:rFonts w:cs="Arial"/>
          <w:b w:val="0"/>
          <w:i w:val="0"/>
          <w:lang w:val="id-ID"/>
        </w:rPr>
      </w:pPr>
      <w:r w:rsidRPr="00440D86">
        <w:rPr>
          <w:rFonts w:cs="Arial"/>
          <w:b w:val="0"/>
          <w:i w:val="0"/>
          <w:szCs w:val="24"/>
          <w:lang w:val="id-ID"/>
        </w:rPr>
        <w:t>Standar 7.</w:t>
      </w:r>
      <w:r w:rsidRPr="00440D86">
        <w:rPr>
          <w:rFonts w:cs="Arial"/>
          <w:b w:val="0"/>
          <w:i w:val="0"/>
          <w:szCs w:val="24"/>
          <w:lang w:val="sv-SE"/>
        </w:rPr>
        <w:t>Penelitian</w:t>
      </w:r>
      <w:r w:rsidRPr="00440D86">
        <w:rPr>
          <w:rFonts w:cs="Arial"/>
          <w:b w:val="0"/>
          <w:i w:val="0"/>
          <w:szCs w:val="24"/>
          <w:lang w:val="id-ID"/>
        </w:rPr>
        <w:t xml:space="preserve">, </w:t>
      </w:r>
      <w:r w:rsidRPr="00440D86">
        <w:rPr>
          <w:rFonts w:cs="Arial"/>
          <w:b w:val="0"/>
          <w:i w:val="0"/>
          <w:szCs w:val="24"/>
          <w:lang w:val="sv-SE"/>
        </w:rPr>
        <w:t xml:space="preserve">pengabdian kepada masyarakat, </w:t>
      </w:r>
      <w:r w:rsidRPr="00440D86">
        <w:rPr>
          <w:rFonts w:cs="Arial"/>
          <w:b w:val="0"/>
          <w:bCs/>
          <w:i w:val="0"/>
          <w:szCs w:val="24"/>
          <w:lang w:val="sv-SE"/>
        </w:rPr>
        <w:t>dan kerjasama</w:t>
      </w:r>
    </w:p>
    <w:p w:rsidR="00730DF9" w:rsidRPr="00440D86" w:rsidRDefault="00730DF9" w:rsidP="00CF2B38">
      <w:pPr>
        <w:pStyle w:val="Heading3"/>
        <w:ind w:left="2127" w:right="-50" w:hanging="1418"/>
        <w:rPr>
          <w:rFonts w:cs="Arial"/>
          <w:b w:val="0"/>
          <w:lang w:val="id-ID"/>
        </w:rPr>
      </w:pPr>
    </w:p>
    <w:p w:rsidR="00730DF9" w:rsidRPr="00440D86" w:rsidRDefault="00EF03D7" w:rsidP="00CF2B38">
      <w:pPr>
        <w:ind w:right="-50"/>
        <w:rPr>
          <w:rFonts w:cs="Arial"/>
          <w:noProof/>
          <w:lang w:val="id-ID"/>
        </w:rPr>
      </w:pPr>
      <w:r w:rsidRPr="00440D86">
        <w:rPr>
          <w:rFonts w:cs="Arial"/>
          <w:szCs w:val="24"/>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440D86">
        <w:rPr>
          <w:rFonts w:cs="Arial"/>
          <w:noProof/>
          <w:szCs w:val="24"/>
          <w:lang w:val="id-ID"/>
        </w:rPr>
        <w:t>.</w:t>
      </w:r>
    </w:p>
    <w:p w:rsidR="00730DF9" w:rsidRPr="00440D86" w:rsidRDefault="00730DF9" w:rsidP="00CF2B38">
      <w:pPr>
        <w:ind w:right="-50"/>
        <w:rPr>
          <w:rFonts w:cs="Arial"/>
          <w:lang w:val="id-ID"/>
        </w:rPr>
      </w:pPr>
    </w:p>
    <w:p w:rsidR="00730DF9" w:rsidRPr="00440D86" w:rsidRDefault="00EF03D7" w:rsidP="00CF2B38">
      <w:pPr>
        <w:ind w:right="-50"/>
        <w:rPr>
          <w:rFonts w:cs="Arial"/>
          <w:lang w:val="sv-SE"/>
        </w:rPr>
      </w:pPr>
      <w:r w:rsidRPr="00440D86">
        <w:rPr>
          <w:rFonts w:cs="Arial"/>
          <w:szCs w:val="24"/>
          <w:lang w:val="sv-SE"/>
        </w:rPr>
        <w:t>Deskripsi setiap standar akreditasi itu adalah sebagai berikut.</w:t>
      </w:r>
    </w:p>
    <w:p w:rsidR="00730DF9" w:rsidRPr="00440D86" w:rsidRDefault="00730DF9" w:rsidP="00CF2B38">
      <w:pPr>
        <w:ind w:right="-50"/>
        <w:rPr>
          <w:rFonts w:cs="Arial"/>
          <w:lang w:val="sv-SE"/>
        </w:rPr>
      </w:pPr>
    </w:p>
    <w:p w:rsidR="00730DF9" w:rsidRPr="00440D86" w:rsidRDefault="00730DF9" w:rsidP="00CF2B38">
      <w:pPr>
        <w:ind w:right="-50"/>
        <w:rPr>
          <w:rFonts w:cs="Arial"/>
          <w:lang w:val="it-IT"/>
        </w:rPr>
      </w:pPr>
      <w:bookmarkStart w:id="21" w:name="_Toc206386952"/>
      <w:bookmarkStart w:id="22" w:name="_Toc222646031"/>
    </w:p>
    <w:p w:rsidR="00730DF9" w:rsidRPr="00440D86" w:rsidRDefault="00730DF9" w:rsidP="00CF2B38">
      <w:pPr>
        <w:ind w:right="-50"/>
        <w:rPr>
          <w:rFonts w:cs="Arial"/>
          <w:lang w:val="it-IT"/>
        </w:rPr>
      </w:pPr>
    </w:p>
    <w:p w:rsidR="00730DF9" w:rsidRPr="00440D86" w:rsidRDefault="00EF03D7" w:rsidP="00CF2B38">
      <w:pPr>
        <w:pStyle w:val="Heading3"/>
        <w:ind w:right="-50"/>
        <w:jc w:val="center"/>
        <w:rPr>
          <w:rFonts w:cs="Arial"/>
        </w:rPr>
      </w:pPr>
      <w:r w:rsidRPr="00440D86">
        <w:rPr>
          <w:rFonts w:cs="Arial"/>
          <w:szCs w:val="24"/>
          <w:lang w:val="it-IT"/>
        </w:rPr>
        <w:t>Standar 1</w:t>
      </w:r>
    </w:p>
    <w:p w:rsidR="00730DF9" w:rsidRPr="00440D86" w:rsidRDefault="00EF03D7" w:rsidP="00CF2B38">
      <w:pPr>
        <w:pStyle w:val="Heading3"/>
        <w:ind w:right="-50"/>
        <w:jc w:val="center"/>
        <w:rPr>
          <w:rFonts w:cs="Arial"/>
          <w:lang w:val="it-IT"/>
        </w:rPr>
      </w:pPr>
      <w:r w:rsidRPr="00440D86">
        <w:rPr>
          <w:rFonts w:cs="Arial"/>
          <w:szCs w:val="24"/>
          <w:lang w:val="it-IT"/>
        </w:rPr>
        <w:t>Visi, misi, tujuan dan sasaran, serta strategi pencapaian</w:t>
      </w:r>
    </w:p>
    <w:p w:rsidR="00730DF9" w:rsidRPr="00440D86" w:rsidRDefault="00730DF9" w:rsidP="00CF2B38">
      <w:pPr>
        <w:ind w:right="-50"/>
        <w:rPr>
          <w:rFonts w:cs="Arial"/>
          <w:lang w:val="it-IT"/>
        </w:rPr>
      </w:pPr>
    </w:p>
    <w:p w:rsidR="00730DF9" w:rsidRPr="00440D86" w:rsidRDefault="00EF03D7" w:rsidP="00CF2B38">
      <w:pPr>
        <w:ind w:right="-50"/>
        <w:rPr>
          <w:rFonts w:cs="Arial"/>
          <w:lang w:val="id-ID"/>
        </w:rPr>
      </w:pPr>
      <w:r w:rsidRPr="00440D86">
        <w:rPr>
          <w:rFonts w:cs="Arial"/>
          <w:szCs w:val="24"/>
          <w:lang w:val="id-ID"/>
        </w:rPr>
        <w:t xml:space="preserve">Standar ini adalah acuan keunggulan mutu penyelenggaraan dan strategi </w:t>
      </w:r>
      <w:r w:rsidRPr="00440D86">
        <w:rPr>
          <w:rFonts w:cs="Arial"/>
          <w:szCs w:val="24"/>
          <w:lang w:val="it-IT"/>
        </w:rPr>
        <w:t xml:space="preserve">program studi </w:t>
      </w:r>
      <w:r w:rsidRPr="00440D86">
        <w:rPr>
          <w:rFonts w:cs="Arial"/>
          <w:szCs w:val="24"/>
          <w:lang w:val="id-ID"/>
        </w:rPr>
        <w:t xml:space="preserve">untuk meraih </w:t>
      </w:r>
      <w:r w:rsidRPr="00440D86">
        <w:rPr>
          <w:rFonts w:cs="Arial"/>
          <w:szCs w:val="24"/>
          <w:lang w:val="it-IT"/>
        </w:rPr>
        <w:t xml:space="preserve">cita-cita di </w:t>
      </w:r>
      <w:r w:rsidRPr="00440D86">
        <w:rPr>
          <w:rFonts w:cs="Arial"/>
          <w:szCs w:val="24"/>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440D86">
        <w:rPr>
          <w:rFonts w:cs="Arial"/>
          <w:i/>
          <w:szCs w:val="24"/>
          <w:lang w:val="id-ID"/>
        </w:rPr>
        <w:t>platitude</w:t>
      </w:r>
      <w:r w:rsidRPr="00440D86">
        <w:rPr>
          <w:rFonts w:cs="Arial"/>
          <w:szCs w:val="24"/>
          <w:lang w:val="id-ID"/>
        </w:rPr>
        <w:t xml:space="preserve">). </w:t>
      </w:r>
    </w:p>
    <w:p w:rsidR="00730DF9" w:rsidRPr="00440D86" w:rsidRDefault="00730DF9" w:rsidP="00CF2B38">
      <w:pPr>
        <w:ind w:right="-50"/>
        <w:rPr>
          <w:rFonts w:cs="Arial"/>
          <w:lang w:val="id-ID"/>
        </w:rPr>
      </w:pPr>
    </w:p>
    <w:p w:rsidR="00730DF9" w:rsidRPr="00440D86" w:rsidRDefault="00EF03D7" w:rsidP="00CF2B38">
      <w:pPr>
        <w:ind w:right="-50"/>
        <w:rPr>
          <w:rFonts w:cs="Arial"/>
        </w:rPr>
      </w:pPr>
      <w:r w:rsidRPr="00440D86">
        <w:rPr>
          <w:rFonts w:cs="Arial"/>
          <w:szCs w:val="24"/>
          <w:lang w:val="id-ID"/>
        </w:rPr>
        <w:t>Keberhasilan pelaksanaan misi menjadi cerminan pe</w:t>
      </w:r>
      <w:r w:rsidRPr="00440D86">
        <w:rPr>
          <w:rFonts w:cs="Arial"/>
          <w:szCs w:val="24"/>
          <w:lang w:val="fi-FI"/>
        </w:rPr>
        <w:t>r</w:t>
      </w:r>
      <w:r w:rsidRPr="00440D86">
        <w:rPr>
          <w:rFonts w:cs="Arial"/>
          <w:szCs w:val="24"/>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730DF9" w:rsidRPr="00440D86" w:rsidRDefault="00730DF9" w:rsidP="00CF2B38">
      <w:pPr>
        <w:ind w:right="-50"/>
        <w:rPr>
          <w:rFonts w:cs="Arial"/>
        </w:rPr>
      </w:pPr>
    </w:p>
    <w:p w:rsidR="00730DF9" w:rsidRPr="00440D86" w:rsidRDefault="00730DF9" w:rsidP="00CF2B38">
      <w:pPr>
        <w:ind w:right="-50"/>
        <w:rPr>
          <w:rFonts w:cs="Arial"/>
        </w:rPr>
      </w:pPr>
    </w:p>
    <w:p w:rsidR="00730DF9" w:rsidRPr="00440D86" w:rsidRDefault="00730DF9" w:rsidP="00CF2B38">
      <w:pPr>
        <w:ind w:right="-50"/>
        <w:rPr>
          <w:rFonts w:cs="Arial"/>
        </w:rPr>
      </w:pPr>
    </w:p>
    <w:p w:rsidR="00730DF9" w:rsidRPr="00440D86" w:rsidRDefault="00730DF9" w:rsidP="00CF2B38">
      <w:pPr>
        <w:ind w:right="-50"/>
        <w:rPr>
          <w:rFonts w:cs="Arial"/>
        </w:rPr>
      </w:pPr>
    </w:p>
    <w:p w:rsidR="00730DF9" w:rsidRPr="00440D86" w:rsidRDefault="00730DF9" w:rsidP="00CF2B38">
      <w:pPr>
        <w:pStyle w:val="Heading3"/>
        <w:ind w:left="1260" w:right="-50" w:hanging="1260"/>
        <w:jc w:val="center"/>
        <w:rPr>
          <w:rFonts w:cs="Arial"/>
        </w:rPr>
      </w:pPr>
      <w:r w:rsidRPr="00440D86">
        <w:rPr>
          <w:rFonts w:cs="Arial"/>
          <w:lang w:val="id-ID"/>
        </w:rPr>
        <w:lastRenderedPageBreak/>
        <w:t>Standar 2</w:t>
      </w:r>
    </w:p>
    <w:p w:rsidR="00730DF9" w:rsidRPr="00440D86" w:rsidRDefault="00EF03D7" w:rsidP="00CF2B38">
      <w:pPr>
        <w:pStyle w:val="Heading3"/>
        <w:ind w:left="1260" w:right="-50" w:hanging="1260"/>
        <w:jc w:val="center"/>
        <w:rPr>
          <w:rFonts w:cs="Arial"/>
          <w:lang w:val="id-ID"/>
        </w:rPr>
      </w:pPr>
      <w:r w:rsidRPr="00440D86">
        <w:rPr>
          <w:rFonts w:cs="Arial"/>
          <w:szCs w:val="24"/>
          <w:lang w:val="id-ID"/>
        </w:rPr>
        <w:t>Tata pamong, kepemimpinan, sistem pengelolaan, dan penjaminan mutu</w:t>
      </w:r>
    </w:p>
    <w:p w:rsidR="00730DF9" w:rsidRPr="00440D86" w:rsidRDefault="00730DF9" w:rsidP="00CF2B38">
      <w:pPr>
        <w:ind w:right="-50"/>
        <w:rPr>
          <w:rFonts w:cs="Arial"/>
          <w:lang w:val="id-ID"/>
        </w:rPr>
      </w:pPr>
    </w:p>
    <w:p w:rsidR="00730DF9" w:rsidRPr="00440D86" w:rsidRDefault="00EF03D7" w:rsidP="00CF2B38">
      <w:pPr>
        <w:ind w:right="-50"/>
        <w:rPr>
          <w:rFonts w:cs="Arial"/>
          <w:noProof/>
          <w:lang w:val="id-ID"/>
        </w:rPr>
      </w:pPr>
      <w:r w:rsidRPr="00440D86">
        <w:rPr>
          <w:rFonts w:cs="Arial"/>
          <w:bCs/>
          <w:szCs w:val="24"/>
          <w:lang w:val="id-ID"/>
        </w:rPr>
        <w:t xml:space="preserve">Standar ini adalah acuan keunggulan mutu tata pamong </w:t>
      </w:r>
      <w:r w:rsidRPr="00440D86">
        <w:rPr>
          <w:rFonts w:cs="Arial"/>
          <w:bCs/>
          <w:i/>
          <w:szCs w:val="24"/>
          <w:lang w:val="id-ID"/>
        </w:rPr>
        <w:t>(governance)</w:t>
      </w:r>
      <w:r w:rsidRPr="00440D86">
        <w:rPr>
          <w:rFonts w:cs="Arial"/>
          <w:bCs/>
          <w:szCs w:val="24"/>
          <w:lang w:val="id-ID"/>
        </w:rPr>
        <w:t xml:space="preserve">, kepemimpinan, sistem pengelolaan, dan sistem penjaminan mutu program studi  sebagai satu kesatuan yang terintegrasi yang menjadi kunci penting bagi keberhasilan  dalam </w:t>
      </w:r>
      <w:r w:rsidRPr="00440D86">
        <w:rPr>
          <w:rFonts w:cs="Arial"/>
          <w:noProof/>
          <w:szCs w:val="24"/>
          <w:lang w:val="id-ID"/>
        </w:rPr>
        <w:t>mewujudkan visi, melaksanakan misi, dan mencapai tujuan yang dicita-citakan.</w:t>
      </w:r>
    </w:p>
    <w:p w:rsidR="00730DF9" w:rsidRPr="00440D86" w:rsidRDefault="00730DF9" w:rsidP="00CF2B38">
      <w:pPr>
        <w:ind w:right="-50"/>
        <w:rPr>
          <w:rFonts w:cs="Arial"/>
          <w:noProof/>
          <w:lang w:val="id-ID"/>
        </w:rPr>
      </w:pPr>
    </w:p>
    <w:p w:rsidR="00730DF9" w:rsidRPr="00440D86" w:rsidRDefault="00EF03D7" w:rsidP="00CF2B38">
      <w:pPr>
        <w:ind w:right="-50"/>
        <w:rPr>
          <w:rFonts w:cs="Arial"/>
          <w:noProof/>
          <w:lang w:val="id-ID"/>
        </w:rPr>
      </w:pPr>
      <w:r w:rsidRPr="00440D86">
        <w:rPr>
          <w:rFonts w:cs="Arial"/>
          <w:noProof/>
          <w:szCs w:val="24"/>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730DF9" w:rsidRPr="00440D86" w:rsidRDefault="00730DF9" w:rsidP="00CF2B38">
      <w:pPr>
        <w:autoSpaceDE w:val="0"/>
        <w:autoSpaceDN w:val="0"/>
        <w:adjustRightInd w:val="0"/>
        <w:ind w:right="-50"/>
        <w:rPr>
          <w:rFonts w:cs="Arial"/>
          <w:lang w:val="id-ID"/>
        </w:rPr>
      </w:pPr>
    </w:p>
    <w:p w:rsidR="00730DF9" w:rsidRPr="00440D86" w:rsidRDefault="00EF03D7" w:rsidP="00CF2B38">
      <w:pPr>
        <w:autoSpaceDE w:val="0"/>
        <w:autoSpaceDN w:val="0"/>
        <w:adjustRightInd w:val="0"/>
        <w:ind w:right="-50"/>
        <w:rPr>
          <w:rFonts w:cs="Arial"/>
          <w:lang w:val="id-ID"/>
        </w:rPr>
      </w:pPr>
      <w:r w:rsidRPr="00440D86">
        <w:rPr>
          <w:rFonts w:cs="Arial"/>
          <w:szCs w:val="24"/>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730DF9" w:rsidRPr="00440D86" w:rsidRDefault="00730DF9" w:rsidP="00CF2B38">
      <w:pPr>
        <w:autoSpaceDE w:val="0"/>
        <w:autoSpaceDN w:val="0"/>
        <w:adjustRightInd w:val="0"/>
        <w:ind w:right="-50"/>
        <w:rPr>
          <w:rFonts w:cs="Arial"/>
          <w:lang w:val="id-ID"/>
        </w:rPr>
      </w:pPr>
    </w:p>
    <w:p w:rsidR="00730DF9" w:rsidRPr="00440D86" w:rsidRDefault="00EF03D7" w:rsidP="00CF2B38">
      <w:pPr>
        <w:autoSpaceDE w:val="0"/>
        <w:autoSpaceDN w:val="0"/>
        <w:adjustRightInd w:val="0"/>
        <w:ind w:right="-50"/>
        <w:rPr>
          <w:rFonts w:cs="Arial"/>
          <w:lang w:val="id-ID"/>
        </w:rPr>
      </w:pPr>
      <w:r w:rsidRPr="00440D86">
        <w:rPr>
          <w:rFonts w:cs="Arial"/>
          <w:szCs w:val="24"/>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440D86">
        <w:rPr>
          <w:rFonts w:cs="Arial"/>
          <w:bCs/>
          <w:szCs w:val="24"/>
          <w:lang w:val="id-ID"/>
        </w:rPr>
        <w:t xml:space="preserve">Sistem penjaminan mutu harus mencerminkan pelaksanaan </w:t>
      </w:r>
      <w:r w:rsidRPr="00440D86">
        <w:rPr>
          <w:rFonts w:cs="Arial"/>
          <w:bCs/>
          <w:i/>
          <w:szCs w:val="24"/>
          <w:lang w:val="id-ID"/>
        </w:rPr>
        <w:t>continuous quality improvement</w:t>
      </w:r>
      <w:r w:rsidRPr="00440D86">
        <w:rPr>
          <w:rFonts w:cs="Arial"/>
          <w:bCs/>
          <w:szCs w:val="24"/>
          <w:lang w:val="id-ID"/>
        </w:rPr>
        <w:t xml:space="preserve"> pada semua rangkaian sistem manajemen mutu (</w:t>
      </w:r>
      <w:r w:rsidRPr="00440D86">
        <w:rPr>
          <w:rFonts w:cs="Arial"/>
          <w:bCs/>
          <w:i/>
          <w:iCs/>
          <w:szCs w:val="24"/>
          <w:lang w:val="id-ID"/>
        </w:rPr>
        <w:t>quality management system)</w:t>
      </w:r>
      <w:r w:rsidRPr="00440D86">
        <w:rPr>
          <w:rFonts w:cs="Arial"/>
          <w:bCs/>
          <w:szCs w:val="24"/>
          <w:lang w:val="id-ID"/>
        </w:rPr>
        <w:t xml:space="preserve"> dalam rangka memenuhi kepuasan pelanggan (</w:t>
      </w:r>
      <w:r w:rsidRPr="00440D86">
        <w:rPr>
          <w:rFonts w:cs="Arial"/>
          <w:bCs/>
          <w:i/>
          <w:szCs w:val="24"/>
          <w:lang w:val="id-ID"/>
        </w:rPr>
        <w:t>customer satisfaction</w:t>
      </w:r>
      <w:r w:rsidRPr="00440D86">
        <w:rPr>
          <w:rFonts w:cs="Arial"/>
          <w:bCs/>
          <w:szCs w:val="24"/>
          <w:lang w:val="id-ID"/>
        </w:rPr>
        <w:t xml:space="preserve">). </w:t>
      </w:r>
    </w:p>
    <w:p w:rsidR="00730DF9" w:rsidRPr="00440D86" w:rsidRDefault="00730DF9" w:rsidP="00CF2B38">
      <w:pPr>
        <w:ind w:left="540" w:right="-50"/>
        <w:rPr>
          <w:rFonts w:cs="Arial"/>
          <w:lang w:val="id-ID"/>
        </w:rPr>
      </w:pPr>
    </w:p>
    <w:p w:rsidR="00730DF9" w:rsidRPr="00440D86" w:rsidRDefault="00730DF9" w:rsidP="00CF2B38">
      <w:pPr>
        <w:pStyle w:val="Heading3"/>
        <w:ind w:right="-50"/>
        <w:rPr>
          <w:rFonts w:cs="Arial"/>
        </w:rPr>
      </w:pPr>
    </w:p>
    <w:p w:rsidR="00730DF9" w:rsidRPr="00440D86" w:rsidRDefault="00730DF9" w:rsidP="00CF2B38">
      <w:pPr>
        <w:pStyle w:val="Heading3"/>
        <w:ind w:right="-50"/>
        <w:jc w:val="center"/>
        <w:rPr>
          <w:rFonts w:cs="Arial"/>
        </w:rPr>
      </w:pPr>
      <w:r w:rsidRPr="00440D86">
        <w:rPr>
          <w:rFonts w:cs="Arial"/>
          <w:lang w:val="id-ID"/>
        </w:rPr>
        <w:t>Standar 3</w:t>
      </w:r>
    </w:p>
    <w:p w:rsidR="00730DF9" w:rsidRPr="00440D86" w:rsidRDefault="00165041" w:rsidP="00CF2B38">
      <w:pPr>
        <w:pStyle w:val="Heading3"/>
        <w:ind w:right="-50"/>
        <w:jc w:val="center"/>
        <w:rPr>
          <w:rFonts w:cs="Arial"/>
          <w:lang w:val="id-ID"/>
        </w:rPr>
      </w:pPr>
      <w:r w:rsidRPr="00440D86">
        <w:rPr>
          <w:rFonts w:cs="Arial"/>
          <w:szCs w:val="24"/>
          <w:lang w:val="id-ID"/>
        </w:rPr>
        <w:t>Perserta didik</w:t>
      </w:r>
      <w:r w:rsidR="00EF03D7" w:rsidRPr="00440D86">
        <w:rPr>
          <w:rFonts w:cs="Arial"/>
          <w:szCs w:val="24"/>
          <w:lang w:val="id-ID"/>
        </w:rPr>
        <w:t xml:space="preserve"> dan lulusan</w:t>
      </w:r>
    </w:p>
    <w:p w:rsidR="00730DF9" w:rsidRPr="00440D86" w:rsidRDefault="00730DF9" w:rsidP="00CF2B38">
      <w:pPr>
        <w:widowControl w:val="0"/>
        <w:autoSpaceDE w:val="0"/>
        <w:autoSpaceDN w:val="0"/>
        <w:adjustRightInd w:val="0"/>
        <w:ind w:right="-50"/>
        <w:rPr>
          <w:rFonts w:cs="Arial"/>
          <w:lang w:val="id-ID"/>
        </w:rPr>
      </w:pPr>
    </w:p>
    <w:p w:rsidR="00730DF9" w:rsidRPr="00440D86" w:rsidRDefault="00EF03D7" w:rsidP="00CF2B38">
      <w:pPr>
        <w:widowControl w:val="0"/>
        <w:autoSpaceDE w:val="0"/>
        <w:autoSpaceDN w:val="0"/>
        <w:adjustRightInd w:val="0"/>
        <w:ind w:right="-50"/>
        <w:rPr>
          <w:rFonts w:cs="Arial"/>
          <w:lang w:val="id-ID"/>
        </w:rPr>
      </w:pPr>
      <w:r w:rsidRPr="00440D86">
        <w:rPr>
          <w:rFonts w:cs="Arial"/>
          <w:szCs w:val="24"/>
          <w:lang w:val="id-ID"/>
        </w:rPr>
        <w:t xml:space="preserve">Standar ini merupakan acuan keunggulan mutu </w:t>
      </w:r>
      <w:r w:rsidR="00165041" w:rsidRPr="00440D86">
        <w:rPr>
          <w:rFonts w:cs="Arial"/>
          <w:szCs w:val="24"/>
          <w:lang w:val="id-ID"/>
        </w:rPr>
        <w:t>perserta didik</w:t>
      </w:r>
      <w:r w:rsidRPr="00440D86">
        <w:rPr>
          <w:rFonts w:cs="Arial"/>
          <w:szCs w:val="24"/>
          <w:lang w:val="id-ID"/>
        </w:rPr>
        <w:t xml:space="preserve"> dan lulusan yang terkait erat dengan mutu calon </w:t>
      </w:r>
      <w:r w:rsidR="00165041" w:rsidRPr="00440D86">
        <w:rPr>
          <w:rFonts w:cs="Arial"/>
          <w:szCs w:val="24"/>
          <w:lang w:val="id-ID"/>
        </w:rPr>
        <w:t>perserta didik</w:t>
      </w:r>
      <w:r w:rsidRPr="00440D86">
        <w:rPr>
          <w:rFonts w:cs="Arial"/>
          <w:szCs w:val="24"/>
          <w:lang w:val="id-ID"/>
        </w:rPr>
        <w:t>. Program studi harus memiliki sistem seleksi yang andal, akuntabel, transparan, dapat dipertanggungjawabkan, dan adil kepada seluruh pemangku kepentingan (</w:t>
      </w:r>
      <w:r w:rsidRPr="00440D86">
        <w:rPr>
          <w:rFonts w:cs="Arial"/>
          <w:i/>
          <w:szCs w:val="24"/>
          <w:lang w:val="id-ID"/>
        </w:rPr>
        <w:t>stakeholders</w:t>
      </w:r>
      <w:r w:rsidRPr="00440D86">
        <w:rPr>
          <w:rFonts w:cs="Arial"/>
          <w:szCs w:val="24"/>
          <w:lang w:val="id-ID"/>
        </w:rPr>
        <w:t xml:space="preserve">).  </w:t>
      </w:r>
    </w:p>
    <w:p w:rsidR="00730DF9" w:rsidRPr="00440D86" w:rsidRDefault="00730DF9" w:rsidP="00CF2B38">
      <w:pPr>
        <w:widowControl w:val="0"/>
        <w:autoSpaceDE w:val="0"/>
        <w:autoSpaceDN w:val="0"/>
        <w:adjustRightInd w:val="0"/>
        <w:ind w:right="-50"/>
        <w:rPr>
          <w:rFonts w:cs="Arial"/>
          <w:lang w:val="id-ID"/>
        </w:rPr>
      </w:pPr>
    </w:p>
    <w:p w:rsidR="00730DF9" w:rsidRPr="00440D86" w:rsidRDefault="00EF03D7" w:rsidP="00CF2B38">
      <w:pPr>
        <w:widowControl w:val="0"/>
        <w:autoSpaceDE w:val="0"/>
        <w:autoSpaceDN w:val="0"/>
        <w:adjustRightInd w:val="0"/>
        <w:ind w:right="-50"/>
        <w:rPr>
          <w:rFonts w:cs="Arial"/>
          <w:noProof/>
          <w:lang w:val="id-ID"/>
        </w:rPr>
      </w:pPr>
      <w:r w:rsidRPr="00440D86">
        <w:rPr>
          <w:rFonts w:cs="Arial"/>
          <w:szCs w:val="24"/>
          <w:lang w:val="id-ID"/>
        </w:rPr>
        <w:t>Di dalam standar ini program studi harus memiliki fokus dan komitmen yang tinggi terhadap mutu penyelenggaraan proses tahap akademik dan tahap profesi (pendid</w:t>
      </w:r>
      <w:r w:rsidR="00730DF9" w:rsidRPr="00440D86">
        <w:rPr>
          <w:rFonts w:cs="Arial"/>
          <w:lang w:val="id-ID"/>
        </w:rPr>
        <w:t xml:space="preserve">ikan, penelitian, dan </w:t>
      </w:r>
      <w:r w:rsidRPr="00440D86">
        <w:rPr>
          <w:rFonts w:cs="Arial"/>
          <w:szCs w:val="24"/>
          <w:lang w:val="id-ID"/>
        </w:rPr>
        <w:t xml:space="preserve">pengabdian kepada masyarakat) dalam rangka memberikan kompetensi yang dibutuhkan </w:t>
      </w:r>
      <w:r w:rsidR="00165041" w:rsidRPr="00440D86">
        <w:rPr>
          <w:rFonts w:cs="Arial"/>
          <w:szCs w:val="24"/>
          <w:lang w:val="id-ID"/>
        </w:rPr>
        <w:t>perserta didik</w:t>
      </w:r>
      <w:r w:rsidRPr="00440D86">
        <w:rPr>
          <w:rFonts w:cs="Arial"/>
          <w:szCs w:val="24"/>
          <w:lang w:val="id-ID"/>
        </w:rPr>
        <w:t xml:space="preserve"> untuk menjadi lulusan yang mampu bersaing. Standar ini juga mencakup bagaimana seharusnya </w:t>
      </w:r>
      <w:r w:rsidRPr="00440D86">
        <w:rPr>
          <w:rFonts w:cs="Arial"/>
          <w:szCs w:val="24"/>
          <w:lang w:val="id-ID"/>
        </w:rPr>
        <w:lastRenderedPageBreak/>
        <w:t xml:space="preserve">program studi memperlakukan dan memberikan layanan prima kepada </w:t>
      </w:r>
      <w:r w:rsidR="00165041" w:rsidRPr="00440D86">
        <w:rPr>
          <w:rFonts w:cs="Arial"/>
          <w:szCs w:val="24"/>
          <w:lang w:val="id-ID"/>
        </w:rPr>
        <w:t>perserta didik</w:t>
      </w:r>
      <w:r w:rsidRPr="00440D86">
        <w:rPr>
          <w:rFonts w:cs="Arial"/>
          <w:szCs w:val="24"/>
          <w:lang w:val="id-ID"/>
        </w:rPr>
        <w:t xml:space="preserve"> dan lulusannya, termasuk di dalamnya </w:t>
      </w:r>
      <w:r w:rsidRPr="00440D86">
        <w:rPr>
          <w:rFonts w:cs="Arial"/>
          <w:noProof/>
          <w:szCs w:val="24"/>
          <w:lang w:val="id-ID"/>
        </w:rPr>
        <w:t xml:space="preserve">segala sesuatu yang berkenaan dengan upaya untuk memperoleh </w:t>
      </w:r>
      <w:r w:rsidR="00165041" w:rsidRPr="00440D86">
        <w:rPr>
          <w:rFonts w:cs="Arial"/>
          <w:noProof/>
          <w:szCs w:val="24"/>
          <w:lang w:val="id-ID"/>
        </w:rPr>
        <w:t>perserta didik</w:t>
      </w:r>
      <w:r w:rsidRPr="00440D86">
        <w:rPr>
          <w:rFonts w:cs="Arial"/>
          <w:noProof/>
          <w:szCs w:val="24"/>
          <w:lang w:val="id-ID"/>
        </w:rPr>
        <w:t xml:space="preserve"> yang bermutu tinggi melalui sistem dan program rekrutmen, seleksi, pemberian layanan akademik/fisik/sosial-pribadi, monitoring dan evaluasi keberhasilan </w:t>
      </w:r>
      <w:r w:rsidR="00165041" w:rsidRPr="00440D86">
        <w:rPr>
          <w:rFonts w:cs="Arial"/>
          <w:noProof/>
          <w:szCs w:val="24"/>
          <w:lang w:val="id-ID"/>
        </w:rPr>
        <w:t>perserta didik</w:t>
      </w:r>
      <w:r w:rsidRPr="00440D86">
        <w:rPr>
          <w:rFonts w:cs="Arial"/>
          <w:noProof/>
          <w:szCs w:val="24"/>
          <w:lang w:val="id-ID"/>
        </w:rPr>
        <w:t xml:space="preserve"> (</w:t>
      </w:r>
      <w:r w:rsidRPr="00440D86">
        <w:rPr>
          <w:rFonts w:cs="Arial"/>
          <w:i/>
          <w:noProof/>
          <w:szCs w:val="24"/>
          <w:lang w:val="id-ID"/>
        </w:rPr>
        <w:t>outcome</w:t>
      </w:r>
      <w:r w:rsidRPr="00440D86">
        <w:rPr>
          <w:rFonts w:cs="Arial"/>
          <w:noProof/>
          <w:szCs w:val="24"/>
          <w:lang w:val="id-ID"/>
        </w:rPr>
        <w:t xml:space="preserve">) dalam menempuh, penelaahan kebutuhan dan kepuasan </w:t>
      </w:r>
      <w:r w:rsidR="00165041" w:rsidRPr="00440D86">
        <w:rPr>
          <w:rFonts w:cs="Arial"/>
          <w:noProof/>
          <w:szCs w:val="24"/>
          <w:lang w:val="id-ID"/>
        </w:rPr>
        <w:t>perserta didik</w:t>
      </w:r>
      <w:r w:rsidRPr="00440D86">
        <w:rPr>
          <w:rFonts w:cs="Arial"/>
          <w:noProof/>
          <w:szCs w:val="24"/>
          <w:lang w:val="id-ID"/>
        </w:rPr>
        <w:t xml:space="preserve"> serta pemangku kepentingan. Dengan demikian mampu menghasilkan lulusan yang bermutu tinggi, dan memiliki kompetensi yang sesuai dengan kebutuhan dan tuntutan pemangku kepentingan.</w:t>
      </w:r>
    </w:p>
    <w:p w:rsidR="00730DF9" w:rsidRPr="00440D86" w:rsidRDefault="00730DF9" w:rsidP="00CF2B38">
      <w:pPr>
        <w:widowControl w:val="0"/>
        <w:autoSpaceDE w:val="0"/>
        <w:autoSpaceDN w:val="0"/>
        <w:adjustRightInd w:val="0"/>
        <w:ind w:right="-50"/>
        <w:rPr>
          <w:rFonts w:cs="Arial"/>
          <w:noProof/>
          <w:lang w:val="id-ID"/>
        </w:rPr>
      </w:pPr>
    </w:p>
    <w:p w:rsidR="00730DF9" w:rsidRPr="00440D86" w:rsidRDefault="00165041" w:rsidP="00CF2B38">
      <w:pPr>
        <w:widowControl w:val="0"/>
        <w:autoSpaceDE w:val="0"/>
        <w:autoSpaceDN w:val="0"/>
        <w:adjustRightInd w:val="0"/>
        <w:ind w:right="-50"/>
        <w:rPr>
          <w:rFonts w:cs="Arial"/>
          <w:noProof/>
          <w:lang w:val="id-ID"/>
        </w:rPr>
      </w:pPr>
      <w:r w:rsidRPr="00440D86">
        <w:rPr>
          <w:rFonts w:cs="Arial"/>
          <w:noProof/>
          <w:szCs w:val="24"/>
          <w:lang w:val="id-ID"/>
        </w:rPr>
        <w:t>Perserta didik</w:t>
      </w:r>
      <w:r w:rsidR="00EF03D7" w:rsidRPr="00440D86">
        <w:rPr>
          <w:rFonts w:cs="Arial"/>
          <w:noProof/>
          <w:szCs w:val="24"/>
          <w:lang w:val="id-ID"/>
        </w:rPr>
        <w:t xml:space="preserve"> adalah kelompok pemangku kepentingan internal yang harus mendapatkan manfaat, dan sekaligus sebagai pelaku proses pembentukan nilai tambah dalam penyelenggaraan kegiatan/program akademik dan profesi yang bermutu tinggi. </w:t>
      </w:r>
      <w:r w:rsidRPr="00440D86">
        <w:rPr>
          <w:rFonts w:cs="Arial"/>
          <w:noProof/>
          <w:szCs w:val="24"/>
          <w:lang w:val="id-ID"/>
        </w:rPr>
        <w:t>Perserta didik</w:t>
      </w:r>
      <w:r w:rsidR="00EF03D7" w:rsidRPr="00440D86">
        <w:rPr>
          <w:rFonts w:cs="Arial"/>
          <w:noProof/>
          <w:szCs w:val="24"/>
          <w:lang w:val="id-ID"/>
        </w:rPr>
        <w:t xml:space="preserve"> merupakan pembelajar yang membutuhkan pengembangan diri secara holistik yang mencakup unsur fisik, mental, dan kepribadian sebagai sumber daya manusia yang bermutu di masa depan. Oleh karena itu, selain layanan akademik, </w:t>
      </w:r>
      <w:r w:rsidRPr="00440D86">
        <w:rPr>
          <w:rFonts w:cs="Arial"/>
          <w:noProof/>
          <w:szCs w:val="24"/>
          <w:lang w:val="id-ID"/>
        </w:rPr>
        <w:t>perserta didik</w:t>
      </w:r>
      <w:r w:rsidR="00EF03D7" w:rsidRPr="00440D86">
        <w:rPr>
          <w:rFonts w:cs="Arial"/>
          <w:noProof/>
          <w:szCs w:val="24"/>
          <w:lang w:val="id-ID"/>
        </w:rPr>
        <w:t xml:space="preserve"> perlu mendapatkan layanan pengembangan minat dan bakat dalam bidang spiritual, seni budaya, olahraga, kepekaan sosial, pelestarian lingkungan hidup, serta bidang kreativitas lainnya. </w:t>
      </w:r>
      <w:r w:rsidRPr="00440D86">
        <w:rPr>
          <w:rFonts w:cs="Arial"/>
          <w:noProof/>
          <w:szCs w:val="24"/>
          <w:lang w:val="id-ID"/>
        </w:rPr>
        <w:t>Perserta didik</w:t>
      </w:r>
      <w:r w:rsidR="00EF03D7" w:rsidRPr="00440D86">
        <w:rPr>
          <w:rFonts w:cs="Arial"/>
          <w:noProof/>
          <w:szCs w:val="24"/>
          <w:lang w:val="id-ID"/>
        </w:rPr>
        <w:t xml:space="preserve"> perlu memiliki nilai-nilai profesionalisme, kemampuan adaptif, kreatif dan inovatif dalam mempersiapkan diri memasuki dunia profesi dan atau dunia kerja.</w:t>
      </w:r>
    </w:p>
    <w:p w:rsidR="00730DF9" w:rsidRPr="00440D86" w:rsidRDefault="00730DF9" w:rsidP="00CF2B38">
      <w:pPr>
        <w:ind w:right="-50"/>
        <w:rPr>
          <w:rFonts w:cs="Arial"/>
          <w:bCs/>
          <w:iCs/>
          <w:lang w:val="id-ID"/>
        </w:rPr>
      </w:pPr>
    </w:p>
    <w:p w:rsidR="00730DF9" w:rsidRPr="00440D86" w:rsidRDefault="00EF03D7" w:rsidP="00CF2B38">
      <w:pPr>
        <w:ind w:right="-50"/>
        <w:rPr>
          <w:rFonts w:cs="Arial"/>
          <w:lang w:val="id-ID"/>
        </w:rPr>
      </w:pPr>
      <w:r w:rsidRPr="00440D86">
        <w:rPr>
          <w:rFonts w:cs="Arial"/>
          <w:bCs/>
          <w:iCs/>
          <w:szCs w:val="24"/>
          <w:lang w:val="id-ID"/>
        </w:rPr>
        <w:t xml:space="preserve">Lulusan adalah status yang dicapai </w:t>
      </w:r>
      <w:r w:rsidR="00165041" w:rsidRPr="00440D86">
        <w:rPr>
          <w:rFonts w:cs="Arial"/>
          <w:bCs/>
          <w:iCs/>
          <w:szCs w:val="24"/>
          <w:lang w:val="id-ID"/>
        </w:rPr>
        <w:t>perserta didik</w:t>
      </w:r>
      <w:r w:rsidRPr="00440D86">
        <w:rPr>
          <w:rFonts w:cs="Arial"/>
          <w:bCs/>
          <w:iCs/>
          <w:szCs w:val="24"/>
          <w:lang w:val="id-ID"/>
        </w:rPr>
        <w:t xml:space="preserve">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440D86">
        <w:rPr>
          <w:rFonts w:cs="Arial"/>
          <w:bCs/>
          <w:i/>
          <w:iCs/>
          <w:szCs w:val="24"/>
          <w:lang w:val="id-ID"/>
        </w:rPr>
        <w:t>hard skills</w:t>
      </w:r>
      <w:r w:rsidRPr="00440D86">
        <w:rPr>
          <w:rFonts w:cs="Arial"/>
          <w:bCs/>
          <w:iCs/>
          <w:szCs w:val="24"/>
          <w:lang w:val="id-ID"/>
        </w:rPr>
        <w:t xml:space="preserve"> dan </w:t>
      </w:r>
      <w:r w:rsidRPr="00440D86">
        <w:rPr>
          <w:rFonts w:cs="Arial"/>
          <w:bCs/>
          <w:i/>
          <w:iCs/>
          <w:szCs w:val="24"/>
          <w:lang w:val="id-ID"/>
        </w:rPr>
        <w:t>soft skills</w:t>
      </w:r>
      <w:r w:rsidRPr="00440D86">
        <w:rPr>
          <w:rFonts w:cs="Arial"/>
          <w:bCs/>
          <w:iCs/>
          <w:szCs w:val="24"/>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440D86">
        <w:rPr>
          <w:rFonts w:cs="Arial"/>
          <w:bCs/>
          <w:i/>
          <w:iCs/>
          <w:szCs w:val="24"/>
          <w:lang w:val="id-ID"/>
        </w:rPr>
        <w:t>human capital</w:t>
      </w:r>
      <w:r w:rsidRPr="00440D86">
        <w:rPr>
          <w:rFonts w:cs="Arial"/>
          <w:bCs/>
          <w:iCs/>
          <w:szCs w:val="24"/>
          <w:lang w:val="id-ID"/>
        </w:rPr>
        <w:t xml:space="preserve"> bagi program studi yang bersangkutan. </w:t>
      </w:r>
    </w:p>
    <w:p w:rsidR="00730DF9" w:rsidRPr="00440D86" w:rsidRDefault="00730DF9" w:rsidP="00CF2B38">
      <w:pPr>
        <w:widowControl w:val="0"/>
        <w:autoSpaceDE w:val="0"/>
        <w:autoSpaceDN w:val="0"/>
        <w:adjustRightInd w:val="0"/>
        <w:ind w:right="-50"/>
        <w:rPr>
          <w:rFonts w:cs="Arial"/>
          <w:lang w:val="id-ID"/>
        </w:rPr>
      </w:pPr>
    </w:p>
    <w:p w:rsidR="00730DF9" w:rsidRPr="00440D86" w:rsidRDefault="00730DF9" w:rsidP="00CF2B38">
      <w:pPr>
        <w:pStyle w:val="Heading3"/>
        <w:ind w:right="-50"/>
        <w:jc w:val="center"/>
        <w:rPr>
          <w:rFonts w:cs="Arial"/>
        </w:rPr>
      </w:pPr>
      <w:r w:rsidRPr="00440D86">
        <w:rPr>
          <w:rFonts w:cs="Arial"/>
          <w:lang w:val="id-ID"/>
        </w:rPr>
        <w:t>Standar 4</w:t>
      </w:r>
    </w:p>
    <w:p w:rsidR="00730DF9" w:rsidRPr="00440D86" w:rsidRDefault="00EF03D7" w:rsidP="00CF2B38">
      <w:pPr>
        <w:pStyle w:val="Heading3"/>
        <w:ind w:right="-50"/>
        <w:jc w:val="center"/>
        <w:rPr>
          <w:rFonts w:cs="Arial"/>
        </w:rPr>
      </w:pPr>
      <w:r w:rsidRPr="00440D86">
        <w:rPr>
          <w:rFonts w:cs="Arial"/>
          <w:szCs w:val="24"/>
          <w:lang w:val="id-ID"/>
        </w:rPr>
        <w:t>Sumber daya manusia</w:t>
      </w:r>
    </w:p>
    <w:p w:rsidR="00730DF9" w:rsidRPr="00440D86" w:rsidRDefault="00730DF9" w:rsidP="00CF2B38">
      <w:pPr>
        <w:ind w:right="-50"/>
        <w:rPr>
          <w:rFonts w:cs="Arial"/>
        </w:rPr>
      </w:pPr>
    </w:p>
    <w:p w:rsidR="00730DF9" w:rsidRPr="00440D86" w:rsidRDefault="00EF03D7" w:rsidP="00CF2B38">
      <w:pPr>
        <w:widowControl w:val="0"/>
        <w:autoSpaceDE w:val="0"/>
        <w:autoSpaceDN w:val="0"/>
        <w:adjustRightInd w:val="0"/>
        <w:ind w:right="-50"/>
        <w:rPr>
          <w:rFonts w:cs="Arial"/>
          <w:noProof/>
        </w:rPr>
      </w:pPr>
      <w:r w:rsidRPr="00440D86">
        <w:rPr>
          <w:rFonts w:cs="Arial"/>
          <w:szCs w:val="24"/>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440D86">
        <w:rPr>
          <w:rFonts w:cs="Arial"/>
          <w:noProof/>
          <w:szCs w:val="24"/>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730DF9" w:rsidRPr="00440D86" w:rsidRDefault="00730DF9" w:rsidP="00CF2B38">
      <w:pPr>
        <w:widowControl w:val="0"/>
        <w:autoSpaceDE w:val="0"/>
        <w:autoSpaceDN w:val="0"/>
        <w:adjustRightInd w:val="0"/>
        <w:ind w:right="-50"/>
        <w:rPr>
          <w:rFonts w:cs="Arial"/>
          <w:noProof/>
        </w:rPr>
      </w:pPr>
    </w:p>
    <w:p w:rsidR="00730DF9" w:rsidRPr="00440D86" w:rsidRDefault="00EF03D7" w:rsidP="00CF2B38">
      <w:pPr>
        <w:ind w:right="-50"/>
        <w:rPr>
          <w:rFonts w:cs="Arial"/>
          <w:szCs w:val="24"/>
          <w:lang w:val="id-ID"/>
        </w:rPr>
      </w:pPr>
      <w:r w:rsidRPr="00440D86">
        <w:rPr>
          <w:rFonts w:cs="Arial"/>
          <w:szCs w:val="24"/>
          <w:lang w:val="id-ID"/>
        </w:rPr>
        <w:t xml:space="preserve">Dosen adalah </w:t>
      </w:r>
      <w:r w:rsidRPr="00440D86">
        <w:rPr>
          <w:rFonts w:cs="Arial"/>
          <w:noProof/>
          <w:szCs w:val="24"/>
          <w:lang w:val="id-ID"/>
        </w:rPr>
        <w:t xml:space="preserve">komponen sumber daya utama yang merupakan </w:t>
      </w:r>
      <w:r w:rsidRPr="00440D86">
        <w:rPr>
          <w:rFonts w:cs="Arial"/>
          <w:szCs w:val="24"/>
          <w:lang w:val="id-ID"/>
        </w:rPr>
        <w:t>pendidik profesional dan ilmuwan dengan tugas pokok dan fungsi mempelajari, mentransformasikan, mengembangkan, menyebarluaskan, dan menerapkan ilmu pengetahuan, teknologi dan seni melalui pendid</w:t>
      </w:r>
      <w:r w:rsidR="00730DF9" w:rsidRPr="00440D86">
        <w:rPr>
          <w:rFonts w:cs="Arial"/>
          <w:lang w:val="id-ID"/>
        </w:rPr>
        <w:t xml:space="preserve">ikan, penelitian, dan </w:t>
      </w:r>
      <w:r w:rsidRPr="00440D86">
        <w:rPr>
          <w:rFonts w:cs="Arial"/>
          <w:szCs w:val="24"/>
          <w:lang w:val="id-ID"/>
        </w:rPr>
        <w:t xml:space="preserve">pengabdian </w:t>
      </w:r>
      <w:r w:rsidRPr="00440D86">
        <w:rPr>
          <w:rFonts w:cs="Arial"/>
          <w:szCs w:val="24"/>
          <w:lang w:val="id-ID"/>
        </w:rPr>
        <w:lastRenderedPageBreak/>
        <w:t>kepada masyarakat. Jumlah dan mutu d</w:t>
      </w:r>
      <w:r w:rsidRPr="00440D86">
        <w:rPr>
          <w:rFonts w:cs="Arial"/>
          <w:noProof/>
          <w:szCs w:val="24"/>
          <w:lang w:val="id-ID"/>
        </w:rPr>
        <w:t xml:space="preserve">osen menentukan mutu penyelenggaraan kegiatan akademik </w:t>
      </w:r>
      <w:r w:rsidRPr="00440D86">
        <w:rPr>
          <w:rFonts w:cs="Arial"/>
          <w:szCs w:val="24"/>
          <w:lang w:val="it-IT"/>
        </w:rPr>
        <w:t>program studi</w:t>
      </w:r>
      <w:r w:rsidR="00F35B90" w:rsidRPr="00440D86">
        <w:rPr>
          <w:rFonts w:cs="Arial"/>
          <w:szCs w:val="24"/>
          <w:lang w:val="id-ID"/>
        </w:rPr>
        <w:t xml:space="preserve"> dokter spesialis orthopaedi dan traumatologi.</w:t>
      </w:r>
    </w:p>
    <w:p w:rsidR="00F35B90" w:rsidRPr="00440D86" w:rsidRDefault="00F35B90" w:rsidP="00CF2B38">
      <w:pPr>
        <w:ind w:right="-50"/>
        <w:rPr>
          <w:rFonts w:cs="Arial"/>
          <w:noProof/>
          <w:lang w:val="id-ID"/>
        </w:rPr>
      </w:pPr>
    </w:p>
    <w:p w:rsidR="00730DF9" w:rsidRPr="00440D86" w:rsidRDefault="00EF03D7" w:rsidP="00CF2B38">
      <w:pPr>
        <w:ind w:right="-50"/>
        <w:rPr>
          <w:rFonts w:cs="Arial"/>
          <w:lang w:val="id-ID"/>
        </w:rPr>
      </w:pPr>
      <w:r w:rsidRPr="00440D86">
        <w:rPr>
          <w:rFonts w:cs="Arial"/>
          <w:noProof/>
          <w:szCs w:val="24"/>
          <w:lang w:val="id-ID"/>
        </w:rPr>
        <w:t xml:space="preserve">Program studi merencanakan dan melaksanakan program-program peningkatan mutu dosen yang selaras dengan kebutuhan, untuk  mewujudkan visi, melaksanakan misi, dan untuk mencapai tujuan yang telah ditetapkan. </w:t>
      </w:r>
      <w:r w:rsidRPr="00440D86">
        <w:rPr>
          <w:rFonts w:cs="Arial"/>
          <w:szCs w:val="24"/>
          <w:lang w:val="id-ID"/>
        </w:rPr>
        <w:t>Program studi  menjalin kerjasama dengan program studi  dan lembaga mitra kerjasama lainnya untuk memperoleh dosen tidak tetap jika dibutuhkan.</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rsidR="00730DF9" w:rsidRPr="00440D86" w:rsidRDefault="00730DF9" w:rsidP="00CF2B38">
      <w:pPr>
        <w:ind w:right="-50"/>
        <w:rPr>
          <w:rFonts w:cs="Arial"/>
          <w:lang w:val="id-ID"/>
        </w:rPr>
      </w:pPr>
    </w:p>
    <w:p w:rsidR="00730DF9" w:rsidRPr="00440D86" w:rsidRDefault="00730DF9" w:rsidP="00CF2B38">
      <w:pPr>
        <w:ind w:right="-50"/>
        <w:rPr>
          <w:rFonts w:cs="Arial"/>
          <w:lang w:val="sv-SE"/>
        </w:rPr>
      </w:pPr>
    </w:p>
    <w:p w:rsidR="00730DF9" w:rsidRPr="00440D86" w:rsidRDefault="00EF03D7" w:rsidP="00CF2B38">
      <w:pPr>
        <w:ind w:right="-50"/>
        <w:jc w:val="center"/>
        <w:rPr>
          <w:rFonts w:cs="Arial"/>
          <w:b/>
        </w:rPr>
      </w:pPr>
      <w:r w:rsidRPr="00440D86">
        <w:rPr>
          <w:rFonts w:cs="Arial"/>
          <w:b/>
          <w:szCs w:val="24"/>
          <w:lang w:val="sv-SE"/>
        </w:rPr>
        <w:t>Standar 5</w:t>
      </w:r>
    </w:p>
    <w:p w:rsidR="00730DF9" w:rsidRPr="00440D86" w:rsidRDefault="00EF03D7" w:rsidP="00CF2B38">
      <w:pPr>
        <w:ind w:right="-50"/>
        <w:jc w:val="center"/>
        <w:rPr>
          <w:rFonts w:cs="Arial"/>
          <w:b/>
          <w:lang w:val="sv-SE"/>
        </w:rPr>
      </w:pPr>
      <w:r w:rsidRPr="00440D86">
        <w:rPr>
          <w:rFonts w:cs="Arial"/>
          <w:b/>
          <w:szCs w:val="24"/>
          <w:lang w:val="sv-SE"/>
        </w:rPr>
        <w:t>Kurikulum, pembelajaran, dan suasana akademik</w:t>
      </w:r>
    </w:p>
    <w:p w:rsidR="00730DF9" w:rsidRPr="00440D86" w:rsidRDefault="00730DF9" w:rsidP="00CF2B38">
      <w:pPr>
        <w:ind w:right="-50"/>
        <w:rPr>
          <w:rFonts w:cs="Arial"/>
          <w:lang w:val="sv-SE"/>
        </w:rPr>
      </w:pPr>
    </w:p>
    <w:p w:rsidR="00730DF9" w:rsidRPr="00440D86" w:rsidRDefault="00EF03D7" w:rsidP="00CF2B38">
      <w:pPr>
        <w:ind w:right="-50"/>
        <w:rPr>
          <w:rFonts w:cs="Arial"/>
          <w:lang w:val="sv-SE"/>
        </w:rPr>
      </w:pPr>
      <w:r w:rsidRPr="00440D86">
        <w:rPr>
          <w:rFonts w:cs="Arial"/>
          <w:szCs w:val="24"/>
          <w:lang w:val="sv-SE"/>
        </w:rPr>
        <w:t xml:space="preserve">Standar ini merupakan acuan keunggulan mutu sistem pembelajaran di program studi. Kurikulum adalah rancangan seluruh kegiatan pembelajaran </w:t>
      </w:r>
      <w:r w:rsidR="00165041" w:rsidRPr="00440D86">
        <w:rPr>
          <w:rFonts w:cs="Arial"/>
          <w:szCs w:val="24"/>
          <w:lang w:val="sv-SE"/>
        </w:rPr>
        <w:t>perserta didik</w:t>
      </w:r>
      <w:r w:rsidRPr="00440D86">
        <w:rPr>
          <w:rFonts w:cs="Arial"/>
          <w:szCs w:val="24"/>
          <w:lang w:val="sv-SE"/>
        </w:rPr>
        <w:t xml:space="preserve"> sebagai rujukan program studi tahap akademik maupun tahap profesi dalam merencanakan, melaksanakan, memonitor dan mengevaluasi seluruh kegiatannya untuk mencapai tujuan pendidikan dan standar kompetensi </w:t>
      </w:r>
      <w:r w:rsidRPr="00440D86">
        <w:rPr>
          <w:rFonts w:cs="Arial"/>
          <w:szCs w:val="24"/>
          <w:lang w:val="it-IT"/>
        </w:rPr>
        <w:t>program studi</w:t>
      </w:r>
      <w:r w:rsidR="00F35B90" w:rsidRPr="00440D86">
        <w:rPr>
          <w:rFonts w:cs="Arial"/>
          <w:szCs w:val="24"/>
          <w:lang w:val="id-ID"/>
        </w:rPr>
        <w:t xml:space="preserve"> dokter spesialis orthopaedi dan traumatologi.</w:t>
      </w:r>
      <w:r w:rsidRPr="00440D86">
        <w:rPr>
          <w:rFonts w:cs="Arial"/>
          <w:szCs w:val="24"/>
          <w:lang w:val="sv-SE"/>
        </w:rPr>
        <w:t>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730DF9" w:rsidRPr="00440D86" w:rsidRDefault="00730DF9" w:rsidP="00CF2B38">
      <w:pPr>
        <w:ind w:right="-50"/>
        <w:rPr>
          <w:rFonts w:cs="Arial"/>
          <w:lang w:val="sv-SE"/>
        </w:rPr>
      </w:pPr>
    </w:p>
    <w:p w:rsidR="00730DF9" w:rsidRPr="00440D86" w:rsidRDefault="00EF03D7" w:rsidP="00CF2B38">
      <w:pPr>
        <w:ind w:right="-50"/>
        <w:rPr>
          <w:rFonts w:cs="Arial"/>
          <w:lang w:val="sv-SE"/>
        </w:rPr>
      </w:pPr>
      <w:r w:rsidRPr="00440D86">
        <w:rPr>
          <w:rFonts w:cs="Arial"/>
          <w:szCs w:val="24"/>
          <w:lang w:val="sv-SE"/>
        </w:rPr>
        <w:t xml:space="preserve">Pembelajaran adalah pengalaman belajar yang diperoleh </w:t>
      </w:r>
      <w:r w:rsidR="00165041" w:rsidRPr="00440D86">
        <w:rPr>
          <w:rFonts w:cs="Arial"/>
          <w:szCs w:val="24"/>
          <w:lang w:val="sv-SE"/>
        </w:rPr>
        <w:t>perserta didik</w:t>
      </w:r>
      <w:r w:rsidRPr="00440D86">
        <w:rPr>
          <w:rFonts w:cs="Arial"/>
          <w:szCs w:val="24"/>
          <w:lang w:val="sv-SE"/>
        </w:rPr>
        <w:t xml:space="preserve"> dari kegiatan belajar, seperti perkuliahan, tutorial, praktikum, praktik, magang, </w:t>
      </w:r>
      <w:r w:rsidRPr="00440D86">
        <w:rPr>
          <w:rFonts w:cs="Arial"/>
          <w:i/>
          <w:szCs w:val="24"/>
          <w:lang w:val="sv-SE"/>
        </w:rPr>
        <w:t>bedside teaching</w:t>
      </w:r>
      <w:r w:rsidRPr="00440D86">
        <w:rPr>
          <w:rFonts w:cs="Arial"/>
          <w:szCs w:val="24"/>
          <w:lang w:val="sv-SE"/>
        </w:rPr>
        <w:t xml:space="preserve">, pelatihan, diskusi, lokakarya, seminar, dan tugas-tugas pembelajaran lainnya. Dalam pelaksanaan pembelajaran digunakan berbagai pendekatan, strategi, dan teknik, yang adekuat agar dapat mengkondisikan </w:t>
      </w:r>
      <w:r w:rsidR="00165041" w:rsidRPr="00440D86">
        <w:rPr>
          <w:rFonts w:cs="Arial"/>
          <w:szCs w:val="24"/>
          <w:lang w:val="sv-SE"/>
        </w:rPr>
        <w:t>perserta didik</w:t>
      </w:r>
      <w:r w:rsidRPr="00440D86">
        <w:rPr>
          <w:rFonts w:cs="Arial"/>
          <w:szCs w:val="24"/>
          <w:lang w:val="sv-SE"/>
        </w:rPr>
        <w:t xml:space="preserve"> berpikir kritis, bereksplorasi, berkreasi, dan bereksperimen dengan memanfaatkan berbagai sumber belajar. Pendekatan pembelajaran yang digunakan berpusat pada </w:t>
      </w:r>
      <w:r w:rsidR="00165041" w:rsidRPr="00440D86">
        <w:rPr>
          <w:rFonts w:cs="Arial"/>
          <w:szCs w:val="24"/>
          <w:lang w:val="sv-SE"/>
        </w:rPr>
        <w:t>perserta didik</w:t>
      </w:r>
      <w:r w:rsidRPr="00440D86">
        <w:rPr>
          <w:rFonts w:cs="Arial"/>
          <w:i/>
          <w:szCs w:val="24"/>
          <w:lang w:val="sv-SE"/>
        </w:rPr>
        <w:t>(</w:t>
      </w:r>
      <w:r w:rsidRPr="00440D86">
        <w:rPr>
          <w:rFonts w:cs="Arial"/>
          <w:i/>
          <w:iCs/>
          <w:szCs w:val="24"/>
          <w:lang w:val="sv-SE"/>
        </w:rPr>
        <w:t>student-centered</w:t>
      </w:r>
      <w:r w:rsidRPr="00440D86">
        <w:rPr>
          <w:rFonts w:cs="Arial"/>
          <w:i/>
          <w:szCs w:val="24"/>
          <w:lang w:val="sv-SE"/>
        </w:rPr>
        <w:t>)</w:t>
      </w:r>
      <w:r w:rsidRPr="00440D86">
        <w:rPr>
          <w:rFonts w:cs="Arial"/>
          <w:szCs w:val="24"/>
          <w:lang w:val="sv-SE"/>
        </w:rPr>
        <w:t xml:space="preserve"> dengan kondisi pembelajaran yang mendorong </w:t>
      </w:r>
      <w:r w:rsidR="00165041" w:rsidRPr="00440D86">
        <w:rPr>
          <w:rFonts w:cs="Arial"/>
          <w:szCs w:val="24"/>
          <w:lang w:val="sv-SE"/>
        </w:rPr>
        <w:t>perserta didik</w:t>
      </w:r>
      <w:r w:rsidRPr="00440D86">
        <w:rPr>
          <w:rFonts w:cs="Arial"/>
          <w:szCs w:val="24"/>
          <w:lang w:val="sv-SE"/>
        </w:rPr>
        <w:t xml:space="preserve"> untuk belajar mandiri dan kelompok. </w:t>
      </w:r>
    </w:p>
    <w:p w:rsidR="00730DF9" w:rsidRPr="00440D86" w:rsidRDefault="00730DF9" w:rsidP="00CF2B38">
      <w:pPr>
        <w:ind w:right="-50"/>
        <w:rPr>
          <w:rFonts w:cs="Arial"/>
          <w:lang w:val="sv-SE"/>
        </w:rPr>
      </w:pPr>
    </w:p>
    <w:p w:rsidR="00730DF9" w:rsidRPr="00440D86" w:rsidRDefault="00EF03D7" w:rsidP="00CF2B38">
      <w:pPr>
        <w:ind w:right="-50"/>
        <w:rPr>
          <w:rFonts w:cs="Arial"/>
          <w:lang w:val="sv-SE"/>
        </w:rPr>
      </w:pPr>
      <w:r w:rsidRPr="00440D86">
        <w:rPr>
          <w:rFonts w:cs="Arial"/>
          <w:szCs w:val="24"/>
          <w:lang w:val="sv-SE"/>
        </w:rPr>
        <w:t xml:space="preserve">Evaluasi hasil belajar adalah upaya untuk mengetahui kemampuan </w:t>
      </w:r>
      <w:r w:rsidR="00165041" w:rsidRPr="00440D86">
        <w:rPr>
          <w:rFonts w:cs="Arial"/>
          <w:szCs w:val="24"/>
          <w:lang w:val="sv-SE"/>
        </w:rPr>
        <w:t>perserta didik</w:t>
      </w:r>
      <w:r w:rsidRPr="00440D86">
        <w:rPr>
          <w:rFonts w:cs="Arial"/>
          <w:szCs w:val="24"/>
          <w:lang w:val="sv-SE"/>
        </w:rPr>
        <w:t xml:space="preserve"> dalam mencapai tujuan pembelajaran atau pencapaian kompetensi, dan menggunakan hasilnya agar </w:t>
      </w:r>
      <w:r w:rsidR="00165041" w:rsidRPr="00440D86">
        <w:rPr>
          <w:rFonts w:cs="Arial"/>
          <w:szCs w:val="24"/>
          <w:lang w:val="sv-SE"/>
        </w:rPr>
        <w:t>perserta didik</w:t>
      </w:r>
      <w:r w:rsidRPr="00440D86">
        <w:rPr>
          <w:rFonts w:cs="Arial"/>
          <w:szCs w:val="24"/>
          <w:lang w:val="sv-SE"/>
        </w:rPr>
        <w:t xml:space="preserve"> memperoleh hasil yang optimal. Evaluasi mencakup semua ranah belajar dan dilakukan secara objektif, </w:t>
      </w:r>
      <w:r w:rsidRPr="00440D86">
        <w:rPr>
          <w:rFonts w:cs="Arial"/>
          <w:szCs w:val="24"/>
          <w:lang w:val="sv-SE"/>
        </w:rPr>
        <w:lastRenderedPageBreak/>
        <w:t xml:space="preserve">transparan, dan akuntabel dengan menggunakan instrumen yang sahih dan andal, serta menggunakan penilaian acuan patokan </w:t>
      </w:r>
      <w:r w:rsidRPr="00440D86">
        <w:rPr>
          <w:rFonts w:cs="Arial"/>
          <w:i/>
          <w:szCs w:val="24"/>
          <w:lang w:val="sv-SE"/>
        </w:rPr>
        <w:t>(criterion-referenced evaluation)</w:t>
      </w:r>
      <w:r w:rsidRPr="00440D86">
        <w:rPr>
          <w:rFonts w:cs="Arial"/>
          <w:szCs w:val="24"/>
          <w:lang w:val="sv-SE"/>
        </w:rPr>
        <w:t xml:space="preserve">. Evaluasi hasil belajar difungsikan dan didayagunakan untuk mengukur pencapaian standar kompetensi </w:t>
      </w:r>
      <w:r w:rsidRPr="00440D86">
        <w:rPr>
          <w:rFonts w:cs="Arial"/>
          <w:szCs w:val="24"/>
          <w:lang w:val="it-IT"/>
        </w:rPr>
        <w:t>program studi</w:t>
      </w:r>
      <w:r w:rsidR="000A3A3F" w:rsidRPr="00440D86">
        <w:rPr>
          <w:rFonts w:cs="Arial"/>
          <w:szCs w:val="24"/>
          <w:lang w:val="id-ID"/>
        </w:rPr>
        <w:t xml:space="preserve"> dokter spesialis orthopaedi dan traumatologi</w:t>
      </w:r>
      <w:r w:rsidRPr="00440D86">
        <w:rPr>
          <w:rFonts w:cs="Arial"/>
          <w:szCs w:val="24"/>
          <w:lang w:val="sv-SE"/>
        </w:rPr>
        <w:t xml:space="preserve">, kebutuhan akan remedial serta metaevaluasi yang memberikan masukan untuk perbaikan sistem pembelajaran.  </w:t>
      </w:r>
    </w:p>
    <w:p w:rsidR="00730DF9" w:rsidRPr="00440D86" w:rsidRDefault="00730DF9" w:rsidP="00CF2B38">
      <w:pPr>
        <w:ind w:right="-50"/>
        <w:rPr>
          <w:rFonts w:cs="Arial"/>
          <w:lang w:val="sv-SE"/>
        </w:rPr>
      </w:pPr>
    </w:p>
    <w:p w:rsidR="00730DF9" w:rsidRPr="00440D86" w:rsidRDefault="00EF03D7" w:rsidP="00CF2B38">
      <w:pPr>
        <w:ind w:right="-50"/>
        <w:rPr>
          <w:rFonts w:cs="Arial"/>
          <w:lang w:val="sv-SE"/>
        </w:rPr>
      </w:pPr>
      <w:r w:rsidRPr="00440D86">
        <w:rPr>
          <w:rFonts w:cs="Arial"/>
          <w:szCs w:val="24"/>
          <w:lang w:val="sv-SE"/>
        </w:rPr>
        <w:t xml:space="preserve">Suasana akademik adalah kondisi yang dibangun untuk menumbuhkembangkan semangat dan interaksi akademik antara </w:t>
      </w:r>
      <w:r w:rsidR="00165041" w:rsidRPr="00440D86">
        <w:rPr>
          <w:rFonts w:cs="Arial"/>
          <w:szCs w:val="24"/>
          <w:lang w:val="sv-SE"/>
        </w:rPr>
        <w:t>perserta didik</w:t>
      </w:r>
      <w:r w:rsidRPr="00440D86">
        <w:rPr>
          <w:rFonts w:cs="Arial"/>
          <w:szCs w:val="24"/>
          <w:lang w:val="sv-SE"/>
        </w:rPr>
        <w:t>,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730DF9" w:rsidRPr="00440D86" w:rsidRDefault="00730DF9" w:rsidP="00CF2B38">
      <w:pPr>
        <w:pStyle w:val="Heading3"/>
        <w:ind w:right="-50"/>
        <w:rPr>
          <w:rFonts w:cs="Arial"/>
          <w:lang w:val="sv-SE"/>
        </w:rPr>
      </w:pPr>
    </w:p>
    <w:p w:rsidR="00730DF9" w:rsidRPr="00440D86" w:rsidRDefault="00730DF9" w:rsidP="00CF2B38">
      <w:pPr>
        <w:ind w:right="-50"/>
        <w:rPr>
          <w:rFonts w:cs="Arial"/>
          <w:b/>
          <w:bCs/>
        </w:rPr>
      </w:pPr>
    </w:p>
    <w:p w:rsidR="00730DF9" w:rsidRPr="00440D86" w:rsidRDefault="00EF03D7" w:rsidP="00CF2B38">
      <w:pPr>
        <w:ind w:right="-50"/>
        <w:jc w:val="center"/>
        <w:rPr>
          <w:rFonts w:cs="Arial"/>
          <w:b/>
        </w:rPr>
      </w:pPr>
      <w:r w:rsidRPr="00440D86">
        <w:rPr>
          <w:rFonts w:cs="Arial"/>
          <w:b/>
          <w:szCs w:val="24"/>
          <w:lang w:val="sv-SE"/>
        </w:rPr>
        <w:t>Standar 6</w:t>
      </w:r>
    </w:p>
    <w:p w:rsidR="00730DF9" w:rsidRPr="00440D86" w:rsidRDefault="00EF03D7" w:rsidP="00CF2B38">
      <w:pPr>
        <w:ind w:right="-50"/>
        <w:jc w:val="center"/>
        <w:rPr>
          <w:rFonts w:cs="Arial"/>
          <w:lang w:val="sv-SE"/>
        </w:rPr>
      </w:pPr>
      <w:r w:rsidRPr="00440D86">
        <w:rPr>
          <w:rFonts w:cs="Arial"/>
          <w:b/>
          <w:szCs w:val="24"/>
          <w:lang w:val="sv-SE"/>
        </w:rPr>
        <w:t>Pembiayaan, sarana dan prasarana, serta sistem informasi</w:t>
      </w:r>
    </w:p>
    <w:p w:rsidR="00730DF9" w:rsidRPr="00440D86" w:rsidRDefault="00730DF9" w:rsidP="00CF2B38">
      <w:pPr>
        <w:ind w:right="-50"/>
        <w:rPr>
          <w:rFonts w:cs="Arial"/>
          <w:lang w:val="sv-SE"/>
        </w:rPr>
      </w:pPr>
    </w:p>
    <w:p w:rsidR="00730DF9" w:rsidRPr="00440D86" w:rsidRDefault="00EF03D7" w:rsidP="00CF2B38">
      <w:pPr>
        <w:ind w:right="-50"/>
        <w:rPr>
          <w:rFonts w:cs="Arial"/>
          <w:lang w:val="sv-SE"/>
        </w:rPr>
      </w:pPr>
      <w:r w:rsidRPr="00440D86">
        <w:rPr>
          <w:rFonts w:cs="Arial"/>
          <w:szCs w:val="24"/>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730DF9" w:rsidRPr="00440D86" w:rsidRDefault="00730DF9" w:rsidP="00CF2B38">
      <w:pPr>
        <w:ind w:right="-50"/>
        <w:rPr>
          <w:rFonts w:cs="Arial"/>
          <w:lang w:val="sv-SE"/>
        </w:rPr>
      </w:pPr>
    </w:p>
    <w:p w:rsidR="00730DF9" w:rsidRPr="00440D86" w:rsidRDefault="00EF03D7" w:rsidP="00CF2B38">
      <w:pPr>
        <w:ind w:right="-50"/>
        <w:rPr>
          <w:rFonts w:cs="Arial"/>
          <w:lang w:val="sv-SE"/>
        </w:rPr>
      </w:pPr>
      <w:r w:rsidRPr="00440D86">
        <w:rPr>
          <w:rFonts w:cs="Arial"/>
          <w:szCs w:val="24"/>
          <w:lang w:val="sv-SE"/>
        </w:rPr>
        <w:t xml:space="preserve">Pembiayaan adalah usaha penyediaan, pengelolaan serta peningkatan mutu anggaran yang memadai untuk mendukung penyelenggaraan program akademik yang bermutu di program studi  dalam suatu lembaga nirlaba. </w:t>
      </w:r>
    </w:p>
    <w:p w:rsidR="00730DF9" w:rsidRPr="00440D86" w:rsidRDefault="00730DF9" w:rsidP="00CF2B38">
      <w:pPr>
        <w:ind w:right="-50"/>
        <w:rPr>
          <w:rFonts w:cs="Arial"/>
          <w:lang w:val="sv-SE"/>
        </w:rPr>
      </w:pPr>
    </w:p>
    <w:p w:rsidR="00730DF9" w:rsidRPr="00440D86" w:rsidRDefault="00EF03D7" w:rsidP="00CF2B38">
      <w:pPr>
        <w:ind w:right="-50"/>
        <w:rPr>
          <w:rFonts w:cs="Arial"/>
          <w:lang w:val="id-ID"/>
        </w:rPr>
      </w:pPr>
      <w:r w:rsidRPr="00440D86">
        <w:rPr>
          <w:rFonts w:cs="Arial"/>
          <w:szCs w:val="24"/>
          <w:lang w:val="sv-SE"/>
        </w:rPr>
        <w:t xml:space="preserve">Sarana pendidikan adalah segala sesuatu yang dapat </w:t>
      </w:r>
      <w:r w:rsidRPr="00440D86">
        <w:rPr>
          <w:rFonts w:cs="Arial"/>
          <w:szCs w:val="24"/>
          <w:lang w:val="id-ID"/>
        </w:rPr>
        <w:t>di</w:t>
      </w:r>
      <w:r w:rsidRPr="00440D86">
        <w:rPr>
          <w:rFonts w:cs="Arial"/>
          <w:szCs w:val="24"/>
          <w:lang w:val="sv-SE"/>
        </w:rPr>
        <w:t>pindahkan</w:t>
      </w:r>
      <w:r w:rsidRPr="00440D86">
        <w:rPr>
          <w:rFonts w:cs="Arial"/>
          <w:szCs w:val="24"/>
          <w:lang w:val="id-ID"/>
        </w:rPr>
        <w:t xml:space="preserve"> dan </w:t>
      </w:r>
      <w:r w:rsidRPr="00440D86">
        <w:rPr>
          <w:rFonts w:cs="Arial"/>
          <w:szCs w:val="24"/>
          <w:lang w:val="sv-SE"/>
        </w:rPr>
        <w:t xml:space="preserve"> digunakan dalam penyelenggaraan proses akademik sebagai alat teknis dalam mencapai maksud, tujuan, dan sasaran pendidikan.</w:t>
      </w:r>
      <w:r w:rsidRPr="00440D86">
        <w:rPr>
          <w:rFonts w:cs="Arial"/>
          <w:szCs w:val="24"/>
          <w:lang w:val="id-ID"/>
        </w:rPr>
        <w:t xml:space="preserve"> Sarana tersebut antara lain komputer, peralatan, dan perlengkapan pembelajaran di dalam kelas, alat laboratorium dan alat kantor, serta alat penunjang di lingkungan akademik lainnya.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w:t>
      </w:r>
      <w:r w:rsidR="000A3A3F" w:rsidRPr="00440D86">
        <w:rPr>
          <w:rFonts w:cs="Arial"/>
          <w:szCs w:val="24"/>
          <w:lang w:val="id-ID"/>
        </w:rPr>
        <w:t>.</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Pengelolaan sarana dan prasarana meliputi perencanaan, pengadaan, penggunaan, pemeliharaan, pemutakhiran, inventarisasi, dan penghapusan aset yang dilakukan secara baik, sehingga efektif mendukung kegiatan penyelenggaraan akademik di </w:t>
      </w:r>
      <w:r w:rsidRPr="00440D86">
        <w:rPr>
          <w:rFonts w:cs="Arial"/>
          <w:szCs w:val="24"/>
          <w:lang w:val="it-IT"/>
        </w:rPr>
        <w:t>program studi</w:t>
      </w:r>
      <w:r w:rsidR="000A3A3F" w:rsidRPr="00440D86">
        <w:rPr>
          <w:rFonts w:cs="Arial"/>
          <w:szCs w:val="24"/>
          <w:lang w:val="id-ID"/>
        </w:rPr>
        <w:t xml:space="preserve"> dokter spesialis orthopaedi dan traumatologi</w:t>
      </w:r>
      <w:r w:rsidRPr="00440D86">
        <w:rPr>
          <w:rFonts w:cs="Arial"/>
          <w:szCs w:val="24"/>
          <w:lang w:val="id-ID"/>
        </w:rPr>
        <w:t xml:space="preserve">. </w:t>
      </w:r>
    </w:p>
    <w:p w:rsidR="00730DF9" w:rsidRPr="00440D86" w:rsidRDefault="00EF03D7" w:rsidP="00CF2B38">
      <w:pPr>
        <w:ind w:right="-50"/>
        <w:rPr>
          <w:rFonts w:cs="Arial"/>
          <w:lang w:val="id-ID"/>
        </w:rPr>
      </w:pPr>
      <w:r w:rsidRPr="00440D86">
        <w:rPr>
          <w:rFonts w:cs="Arial"/>
          <w:szCs w:val="24"/>
          <w:lang w:val="id-ID"/>
        </w:rPr>
        <w:t xml:space="preserve">Sistem pengelolaan informasi, komunikasi, dan teknologi informasi mencakup pengelolaan masukan, proses, dan keluaran informasi, dengan memanfaatkan </w:t>
      </w:r>
      <w:r w:rsidRPr="00440D86">
        <w:rPr>
          <w:rFonts w:cs="Arial"/>
          <w:szCs w:val="24"/>
          <w:lang w:val="id-ID"/>
        </w:rPr>
        <w:lastRenderedPageBreak/>
        <w:t xml:space="preserve">teknologi informasi dan pengetahuan untuk mendukung penjaminan mutu </w:t>
      </w:r>
      <w:r w:rsidRPr="00440D86">
        <w:rPr>
          <w:rFonts w:cs="Arial"/>
          <w:szCs w:val="24"/>
          <w:lang w:val="it-IT"/>
        </w:rPr>
        <w:t>program studi</w:t>
      </w:r>
      <w:r w:rsidR="000A3A3F" w:rsidRPr="00440D86">
        <w:rPr>
          <w:rFonts w:cs="Arial"/>
          <w:szCs w:val="24"/>
          <w:lang w:val="id-ID"/>
        </w:rPr>
        <w:t xml:space="preserve"> dokter spesialis orthopaedi dan traumatologi. </w:t>
      </w:r>
    </w:p>
    <w:p w:rsidR="00730DF9" w:rsidRPr="00440D86" w:rsidRDefault="00730DF9" w:rsidP="00CF2B38">
      <w:pPr>
        <w:ind w:right="-50"/>
        <w:rPr>
          <w:rFonts w:cs="Arial"/>
          <w:lang w:val="id-ID"/>
        </w:rPr>
      </w:pPr>
    </w:p>
    <w:p w:rsidR="00730DF9" w:rsidRPr="00440D86" w:rsidRDefault="00730DF9" w:rsidP="00CF2B38">
      <w:pPr>
        <w:ind w:right="-50"/>
        <w:rPr>
          <w:rFonts w:cs="Arial"/>
        </w:rPr>
      </w:pPr>
    </w:p>
    <w:p w:rsidR="00730DF9" w:rsidRPr="00440D86" w:rsidRDefault="00730DF9" w:rsidP="00CF2B38">
      <w:pPr>
        <w:pStyle w:val="Heading3"/>
        <w:ind w:right="-50"/>
        <w:jc w:val="left"/>
        <w:rPr>
          <w:rFonts w:cs="Arial"/>
        </w:rPr>
      </w:pPr>
    </w:p>
    <w:p w:rsidR="00730DF9" w:rsidRPr="00440D86" w:rsidRDefault="00EF03D7" w:rsidP="00CF2B38">
      <w:pPr>
        <w:pStyle w:val="Heading3"/>
        <w:ind w:right="-50"/>
        <w:jc w:val="center"/>
        <w:rPr>
          <w:rFonts w:cs="Arial"/>
        </w:rPr>
      </w:pPr>
      <w:r w:rsidRPr="00440D86">
        <w:rPr>
          <w:rFonts w:cs="Arial"/>
          <w:szCs w:val="24"/>
          <w:lang w:val="id-ID"/>
        </w:rPr>
        <w:t>S</w:t>
      </w:r>
      <w:r w:rsidR="00730DF9" w:rsidRPr="00440D86">
        <w:rPr>
          <w:rFonts w:cs="Arial"/>
          <w:lang w:val="id-ID"/>
        </w:rPr>
        <w:t>tandar 7</w:t>
      </w:r>
    </w:p>
    <w:p w:rsidR="00730DF9" w:rsidRPr="00440D86" w:rsidRDefault="00730DF9" w:rsidP="00CF2B38">
      <w:pPr>
        <w:pStyle w:val="Heading3"/>
        <w:ind w:right="-50"/>
        <w:jc w:val="center"/>
        <w:rPr>
          <w:rFonts w:cs="Arial"/>
        </w:rPr>
      </w:pPr>
      <w:r w:rsidRPr="00440D86">
        <w:rPr>
          <w:rFonts w:cs="Arial"/>
          <w:lang w:val="id-ID"/>
        </w:rPr>
        <w:t xml:space="preserve">Penelitian, </w:t>
      </w:r>
      <w:r w:rsidR="00EF03D7" w:rsidRPr="00440D86">
        <w:rPr>
          <w:rFonts w:cs="Arial"/>
          <w:szCs w:val="24"/>
          <w:lang w:val="id-ID"/>
        </w:rPr>
        <w:t>pengabdian kepada masyarakat, dan kerjasama</w:t>
      </w:r>
    </w:p>
    <w:p w:rsidR="00730DF9" w:rsidRPr="00440D86" w:rsidRDefault="00730DF9" w:rsidP="00CF2B38">
      <w:pPr>
        <w:ind w:right="-50"/>
        <w:rPr>
          <w:rFonts w:cs="Arial"/>
        </w:rPr>
      </w:pPr>
    </w:p>
    <w:p w:rsidR="00730DF9" w:rsidRPr="00440D86" w:rsidRDefault="00EF03D7" w:rsidP="00CF2B38">
      <w:pPr>
        <w:ind w:right="-50"/>
        <w:rPr>
          <w:rFonts w:cs="Arial"/>
          <w:lang w:val="id-ID"/>
        </w:rPr>
      </w:pPr>
      <w:r w:rsidRPr="00440D86">
        <w:rPr>
          <w:rFonts w:cs="Arial"/>
          <w:szCs w:val="24"/>
          <w:lang w:val="id-ID"/>
        </w:rPr>
        <w:t>Standar ini adalah acuan keungg</w:t>
      </w:r>
      <w:r w:rsidR="00730DF9" w:rsidRPr="00440D86">
        <w:rPr>
          <w:rFonts w:cs="Arial"/>
          <w:lang w:val="id-ID"/>
        </w:rPr>
        <w:t>ulan mutu penelitian,</w:t>
      </w:r>
      <w:r w:rsidRPr="00440D86">
        <w:rPr>
          <w:rFonts w:cs="Arial"/>
          <w:szCs w:val="24"/>
          <w:lang w:val="id-ID"/>
        </w:rPr>
        <w:t xml:space="preserve">pengabdian kepada masyarakat, dan kerjasama yang diselenggarakan untuk dan terkait dengan pengembangan mutu program studi.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Program studi menciptakan iklim yang kondusif agar dosen dan </w:t>
      </w:r>
      <w:r w:rsidR="00165041" w:rsidRPr="00440D86">
        <w:rPr>
          <w:rFonts w:cs="Arial"/>
          <w:szCs w:val="24"/>
          <w:lang w:val="id-ID"/>
        </w:rPr>
        <w:t>perserta didik</w:t>
      </w:r>
      <w:r w:rsidRPr="00440D86">
        <w:rPr>
          <w:rFonts w:cs="Arial"/>
          <w:szCs w:val="24"/>
          <w:lang w:val="id-ID"/>
        </w:rPr>
        <w:t xml:space="preserve">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730DF9" w:rsidRPr="00440D86" w:rsidRDefault="00730DF9" w:rsidP="00CF2B38">
      <w:pPr>
        <w:ind w:right="-50"/>
        <w:rPr>
          <w:rFonts w:cs="Arial"/>
          <w:lang w:val="id-ID"/>
        </w:rPr>
      </w:pPr>
    </w:p>
    <w:p w:rsidR="00730DF9" w:rsidRPr="00440D86" w:rsidRDefault="00EF03D7" w:rsidP="00CF2B38">
      <w:pPr>
        <w:ind w:right="-50"/>
        <w:rPr>
          <w:rFonts w:cs="Arial"/>
        </w:rPr>
      </w:pPr>
      <w:r w:rsidRPr="00440D86">
        <w:rPr>
          <w:rFonts w:cs="Arial"/>
          <w:szCs w:val="24"/>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w:t>
      </w:r>
      <w:r w:rsidR="00487CE9" w:rsidRPr="00440D86">
        <w:rPr>
          <w:rFonts w:cs="Arial"/>
          <w:szCs w:val="24"/>
          <w:lang w:val="id-ID"/>
        </w:rPr>
        <w:t>P</w:t>
      </w:r>
      <w:r w:rsidRPr="00440D86">
        <w:rPr>
          <w:rFonts w:cs="Arial"/>
          <w:szCs w:val="24"/>
          <w:lang w:val="it-IT"/>
        </w:rPr>
        <w:t>rogram studi</w:t>
      </w:r>
      <w:r w:rsidR="00487CE9" w:rsidRPr="00440D86">
        <w:rPr>
          <w:rFonts w:cs="Arial"/>
          <w:szCs w:val="24"/>
          <w:lang w:val="id-ID"/>
        </w:rPr>
        <w:t xml:space="preserve"> dokter spesialis orthopaedi dan traumatologi </w:t>
      </w:r>
      <w:r w:rsidRPr="00440D86">
        <w:rPr>
          <w:rFonts w:cs="Arial"/>
          <w:szCs w:val="24"/>
          <w:lang w:val="id-ID"/>
        </w:rPr>
        <w:t xml:space="preserve">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730DF9" w:rsidRPr="00440D86" w:rsidRDefault="00730DF9" w:rsidP="00CF2B38">
      <w:pPr>
        <w:ind w:right="-50"/>
        <w:rPr>
          <w:rFonts w:cs="Arial"/>
        </w:rPr>
      </w:pPr>
    </w:p>
    <w:p w:rsidR="00730DF9" w:rsidRPr="00440D86" w:rsidRDefault="00EF03D7" w:rsidP="00CF2B38">
      <w:pPr>
        <w:ind w:right="-50"/>
        <w:rPr>
          <w:rFonts w:cs="Arial"/>
          <w:lang w:val="id-ID"/>
        </w:rPr>
      </w:pPr>
      <w:r w:rsidRPr="00440D86">
        <w:rPr>
          <w:rFonts w:cs="Arial"/>
          <w:szCs w:val="24"/>
          <w:lang w:val="id-ID"/>
        </w:rPr>
        <w:t>Akuntabilitas pelaksanaan tridharma dan kerjasama diwujudkan dalam bentuk keefektifan pemanfaatannya untuk memberikan kepuasan pemangku kepentingan terutama peserta didik.</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lastRenderedPageBreak/>
        <w:t>Penjelasan dan rincian masing-masing standar akreditasi tersebut menjadi elemen-elemen yang dinilai, disajikan dalam buku tersendiri, yaitu Buku II.</w:t>
      </w:r>
    </w:p>
    <w:bookmarkEnd w:id="21"/>
    <w:bookmarkEnd w:id="22"/>
    <w:p w:rsidR="00730DF9" w:rsidRPr="00440D86" w:rsidRDefault="00730DF9" w:rsidP="00CF2B38">
      <w:pPr>
        <w:ind w:right="-50"/>
        <w:rPr>
          <w:rFonts w:cs="Arial"/>
          <w:lang w:val="id-ID"/>
        </w:rPr>
      </w:pPr>
    </w:p>
    <w:p w:rsidR="00730DF9" w:rsidRPr="00440D86" w:rsidRDefault="00E76F0C" w:rsidP="00CF2B38">
      <w:pPr>
        <w:pStyle w:val="Heading2"/>
        <w:ind w:right="-50"/>
        <w:rPr>
          <w:rFonts w:cs="Arial"/>
          <w:szCs w:val="24"/>
          <w:lang w:val="id-ID"/>
        </w:rPr>
      </w:pPr>
      <w:bookmarkStart w:id="23" w:name="_Toc222646038"/>
      <w:r w:rsidRPr="00440D86">
        <w:rPr>
          <w:rFonts w:cs="Arial"/>
          <w:szCs w:val="24"/>
          <w:lang w:val="it-IT"/>
        </w:rPr>
        <w:t>4.</w:t>
      </w:r>
      <w:r w:rsidRPr="00440D86">
        <w:rPr>
          <w:rFonts w:cs="Arial"/>
          <w:szCs w:val="24"/>
          <w:lang w:val="id-ID"/>
        </w:rPr>
        <w:t>2</w:t>
      </w:r>
      <w:r w:rsidR="00730DF9" w:rsidRPr="00440D86">
        <w:rPr>
          <w:rFonts w:cs="Arial"/>
          <w:szCs w:val="24"/>
          <w:lang w:val="it-IT"/>
        </w:rPr>
        <w:tab/>
        <w:t xml:space="preserve">Prosedur Akreditasi </w:t>
      </w:r>
      <w:bookmarkEnd w:id="23"/>
      <w:r w:rsidR="00EF03D7" w:rsidRPr="00440D86">
        <w:rPr>
          <w:rFonts w:cs="Arial"/>
          <w:szCs w:val="24"/>
          <w:lang w:val="id-ID"/>
        </w:rPr>
        <w:t>Program Studi</w:t>
      </w:r>
    </w:p>
    <w:p w:rsidR="00730DF9" w:rsidRPr="00440D86" w:rsidRDefault="00730DF9" w:rsidP="00CF2B38">
      <w:pPr>
        <w:ind w:right="-50"/>
        <w:rPr>
          <w:rFonts w:cs="Arial"/>
          <w:lang w:val="id-ID"/>
        </w:rPr>
      </w:pPr>
    </w:p>
    <w:p w:rsidR="00487CE9" w:rsidRPr="00440D86" w:rsidRDefault="00EF03D7" w:rsidP="00CF2B38">
      <w:pPr>
        <w:ind w:right="-50"/>
        <w:rPr>
          <w:rFonts w:cs="Arial"/>
          <w:szCs w:val="24"/>
          <w:lang w:val="id-ID"/>
        </w:rPr>
      </w:pPr>
      <w:r w:rsidRPr="00440D86">
        <w:rPr>
          <w:rFonts w:cs="Arial"/>
          <w:szCs w:val="24"/>
          <w:lang w:val="id-ID"/>
        </w:rPr>
        <w:t xml:space="preserve">Evaluasi dan penilaian dalam rangka akreditasi dilakukan melalui </w:t>
      </w:r>
      <w:r w:rsidRPr="00440D86">
        <w:rPr>
          <w:rFonts w:cs="Arial"/>
          <w:i/>
          <w:szCs w:val="24"/>
          <w:lang w:val="id-ID"/>
        </w:rPr>
        <w:t>peer review</w:t>
      </w:r>
      <w:r w:rsidRPr="00440D86">
        <w:rPr>
          <w:rFonts w:cs="Arial"/>
          <w:szCs w:val="24"/>
          <w:lang w:val="id-ID"/>
        </w:rPr>
        <w:t xml:space="preserve"> oleh tim asesor yang terdiri atas para pakar dalam berbagai bidang ilmu </w:t>
      </w:r>
      <w:r w:rsidRPr="00440D86">
        <w:rPr>
          <w:rFonts w:cs="Arial"/>
          <w:szCs w:val="24"/>
          <w:lang w:val="it-IT"/>
        </w:rPr>
        <w:t>program studi</w:t>
      </w:r>
      <w:r w:rsidR="00487CE9" w:rsidRPr="00440D86">
        <w:rPr>
          <w:rFonts w:cs="Arial"/>
          <w:szCs w:val="24"/>
          <w:lang w:val="id-ID"/>
        </w:rPr>
        <w:t xml:space="preserve"> dokter spesialis orthopaedi dan traumatologi</w:t>
      </w:r>
      <w:r w:rsidRPr="00440D86">
        <w:rPr>
          <w:rFonts w:cs="Arial"/>
          <w:szCs w:val="24"/>
          <w:lang w:val="id-ID"/>
        </w:rPr>
        <w:t xml:space="preserve">, yang memahami hakikat penyelenggaraan/ pengelolaan program studi. Semua program studi akan diakreditasi secara berkala. Akreditasi dilakukan oleh BAN-PT terhadap </w:t>
      </w:r>
      <w:r w:rsidRPr="00440D86">
        <w:rPr>
          <w:rFonts w:cs="Arial"/>
          <w:szCs w:val="24"/>
          <w:lang w:val="it-IT"/>
        </w:rPr>
        <w:t>program studi</w:t>
      </w:r>
      <w:r w:rsidR="00487CE9" w:rsidRPr="00440D86">
        <w:rPr>
          <w:rFonts w:cs="Arial"/>
          <w:szCs w:val="24"/>
          <w:lang w:val="id-ID"/>
        </w:rPr>
        <w:t xml:space="preserve"> dokter spesialis orthopaedi dan traumatologi</w:t>
      </w:r>
      <w:r w:rsidRPr="00440D86">
        <w:rPr>
          <w:rFonts w:cs="Arial"/>
          <w:szCs w:val="24"/>
          <w:lang w:val="id-ID"/>
        </w:rPr>
        <w:t xml:space="preserve">. </w:t>
      </w:r>
    </w:p>
    <w:p w:rsidR="00730DF9" w:rsidRPr="00440D86" w:rsidRDefault="00EF03D7" w:rsidP="00CF2B38">
      <w:pPr>
        <w:ind w:right="-50"/>
        <w:rPr>
          <w:rFonts w:cs="Arial"/>
          <w:szCs w:val="24"/>
          <w:lang w:val="id-ID"/>
        </w:rPr>
      </w:pPr>
      <w:r w:rsidRPr="00440D86">
        <w:rPr>
          <w:rFonts w:cs="Arial"/>
          <w:szCs w:val="24"/>
          <w:lang w:val="id-ID"/>
        </w:rPr>
        <w:t>Rincian prosedur akreditasi dapat dilihat pada Buku II.</w:t>
      </w:r>
    </w:p>
    <w:p w:rsidR="00730DF9" w:rsidRPr="00440D86" w:rsidRDefault="00730DF9" w:rsidP="00CF2B38">
      <w:pPr>
        <w:tabs>
          <w:tab w:val="left" w:pos="1080"/>
        </w:tabs>
        <w:ind w:right="-50"/>
        <w:rPr>
          <w:rFonts w:cs="Arial"/>
          <w:lang w:val="id-ID"/>
        </w:rPr>
      </w:pPr>
    </w:p>
    <w:p w:rsidR="00730DF9" w:rsidRPr="00440D86" w:rsidRDefault="00730DF9" w:rsidP="00CF2B38">
      <w:pPr>
        <w:pStyle w:val="Heading2"/>
        <w:ind w:right="-50"/>
        <w:rPr>
          <w:rFonts w:cs="Arial"/>
          <w:szCs w:val="24"/>
          <w:lang w:val="id-ID"/>
        </w:rPr>
      </w:pPr>
      <w:bookmarkStart w:id="24" w:name="_Toc222646039"/>
      <w:r w:rsidRPr="00440D86">
        <w:rPr>
          <w:rFonts w:cs="Arial"/>
          <w:szCs w:val="24"/>
          <w:lang w:val="id-ID"/>
        </w:rPr>
        <w:t>4.</w:t>
      </w:r>
      <w:r w:rsidR="00E76F0C" w:rsidRPr="00440D86">
        <w:rPr>
          <w:rFonts w:cs="Arial"/>
          <w:szCs w:val="24"/>
          <w:lang w:val="id-ID"/>
        </w:rPr>
        <w:t>3</w:t>
      </w:r>
      <w:r w:rsidRPr="00440D86">
        <w:rPr>
          <w:rFonts w:cs="Arial"/>
          <w:szCs w:val="24"/>
        </w:rPr>
        <w:tab/>
      </w:r>
      <w:r w:rsidRPr="00440D86">
        <w:rPr>
          <w:rFonts w:cs="Arial"/>
          <w:szCs w:val="24"/>
          <w:lang w:val="id-ID"/>
        </w:rPr>
        <w:t>Instru</w:t>
      </w:r>
      <w:r w:rsidR="00EF03D7" w:rsidRPr="00440D86">
        <w:rPr>
          <w:rFonts w:cs="Arial"/>
          <w:szCs w:val="24"/>
          <w:lang w:val="id-ID"/>
        </w:rPr>
        <w:t xml:space="preserve">men Akreditasi Program Studi </w:t>
      </w:r>
      <w:bookmarkEnd w:id="24"/>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bCs/>
          <w:szCs w:val="24"/>
          <w:lang w:val="id-ID"/>
        </w:rPr>
        <w:t>Evaluasi diri</w:t>
      </w:r>
      <w:r w:rsidRPr="00440D86">
        <w:rPr>
          <w:rFonts w:cs="Arial"/>
          <w:szCs w:val="24"/>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730DF9" w:rsidRPr="00440D86" w:rsidRDefault="00730DF9" w:rsidP="00CF2B38">
      <w:pPr>
        <w:autoSpaceDE w:val="0"/>
        <w:autoSpaceDN w:val="0"/>
        <w:adjustRightInd w:val="0"/>
        <w:ind w:right="-50"/>
        <w:rPr>
          <w:rFonts w:cs="Arial"/>
          <w:lang w:val="id-ID"/>
        </w:rPr>
      </w:pPr>
    </w:p>
    <w:p w:rsidR="00730DF9" w:rsidRPr="00440D86" w:rsidRDefault="00EF03D7" w:rsidP="00CF2B38">
      <w:pPr>
        <w:autoSpaceDE w:val="0"/>
        <w:autoSpaceDN w:val="0"/>
        <w:adjustRightInd w:val="0"/>
        <w:ind w:right="-50"/>
        <w:rPr>
          <w:rFonts w:cs="Arial"/>
          <w:b/>
          <w:bCs/>
          <w:sz w:val="32"/>
          <w:lang w:val="id-ID"/>
        </w:rPr>
      </w:pPr>
      <w:r w:rsidRPr="00440D86">
        <w:rPr>
          <w:rFonts w:cs="Arial"/>
          <w:szCs w:val="24"/>
          <w:lang w:val="id-ID"/>
        </w:rPr>
        <w:t xml:space="preserve">Program studi mendeskripsikan dan menganalisis semua indikator dalam konteks keseluruhan standar akreditasi dengan memperhatikan dimensi mutu yang merupakan jabaran dari RAISE++, yaitu: </w:t>
      </w:r>
      <w:r w:rsidRPr="00440D86">
        <w:rPr>
          <w:rFonts w:cs="Arial"/>
          <w:b/>
          <w:szCs w:val="24"/>
          <w:lang w:val="id-ID"/>
        </w:rPr>
        <w:t>relevansi</w:t>
      </w:r>
      <w:r w:rsidRPr="00440D86">
        <w:rPr>
          <w:rFonts w:cs="Arial"/>
          <w:i/>
          <w:szCs w:val="24"/>
          <w:lang w:val="id-ID"/>
        </w:rPr>
        <w:t>(relevance)</w:t>
      </w:r>
      <w:r w:rsidRPr="00440D86">
        <w:rPr>
          <w:rFonts w:cs="Arial"/>
          <w:szCs w:val="24"/>
          <w:lang w:val="id-ID"/>
        </w:rPr>
        <w:t xml:space="preserve">, </w:t>
      </w:r>
      <w:r w:rsidRPr="00440D86">
        <w:rPr>
          <w:rFonts w:cs="Arial"/>
          <w:b/>
          <w:szCs w:val="24"/>
          <w:lang w:val="id-ID"/>
        </w:rPr>
        <w:t>suasana akademik</w:t>
      </w:r>
      <w:r w:rsidRPr="00440D86">
        <w:rPr>
          <w:rFonts w:cs="Arial"/>
          <w:i/>
          <w:szCs w:val="24"/>
          <w:lang w:val="id-ID"/>
        </w:rPr>
        <w:t>(academic atmosphere)</w:t>
      </w:r>
      <w:r w:rsidRPr="00440D86">
        <w:rPr>
          <w:rFonts w:cs="Arial"/>
          <w:szCs w:val="24"/>
          <w:lang w:val="id-ID"/>
        </w:rPr>
        <w:t xml:space="preserve">, </w:t>
      </w:r>
      <w:r w:rsidRPr="00440D86">
        <w:rPr>
          <w:rFonts w:cs="Arial"/>
          <w:b/>
          <w:szCs w:val="24"/>
          <w:lang w:val="id-ID"/>
        </w:rPr>
        <w:t>pengelolaan internal dan organisasi</w:t>
      </w:r>
      <w:r w:rsidRPr="00440D86">
        <w:rPr>
          <w:rFonts w:cs="Arial"/>
          <w:i/>
          <w:szCs w:val="24"/>
          <w:lang w:val="id-ID"/>
        </w:rPr>
        <w:t>(internal management and organization)</w:t>
      </w:r>
      <w:r w:rsidRPr="00440D86">
        <w:rPr>
          <w:rFonts w:cs="Arial"/>
          <w:szCs w:val="24"/>
          <w:lang w:val="id-ID"/>
        </w:rPr>
        <w:t xml:space="preserve">, </w:t>
      </w:r>
      <w:r w:rsidRPr="00440D86">
        <w:rPr>
          <w:rFonts w:cs="Arial"/>
          <w:b/>
          <w:szCs w:val="24"/>
          <w:lang w:val="id-ID"/>
        </w:rPr>
        <w:t>keberlanjutan</w:t>
      </w:r>
      <w:r w:rsidRPr="00440D86">
        <w:rPr>
          <w:rFonts w:cs="Arial"/>
          <w:i/>
          <w:szCs w:val="24"/>
          <w:lang w:val="id-ID"/>
        </w:rPr>
        <w:t>(sustainability)</w:t>
      </w:r>
      <w:r w:rsidRPr="00440D86">
        <w:rPr>
          <w:rFonts w:cs="Arial"/>
          <w:szCs w:val="24"/>
          <w:lang w:val="id-ID"/>
        </w:rPr>
        <w:t xml:space="preserve">, </w:t>
      </w:r>
      <w:r w:rsidRPr="00440D86">
        <w:rPr>
          <w:rFonts w:cs="Arial"/>
          <w:b/>
          <w:szCs w:val="24"/>
          <w:lang w:val="id-ID"/>
        </w:rPr>
        <w:t>efisiensi</w:t>
      </w:r>
      <w:r w:rsidRPr="00440D86">
        <w:rPr>
          <w:rFonts w:cs="Arial"/>
          <w:i/>
          <w:szCs w:val="24"/>
          <w:lang w:val="id-ID"/>
        </w:rPr>
        <w:t>(efficiency)</w:t>
      </w:r>
      <w:r w:rsidRPr="00440D86">
        <w:rPr>
          <w:rFonts w:cs="Arial"/>
          <w:szCs w:val="24"/>
          <w:lang w:val="id-ID"/>
        </w:rPr>
        <w:t xml:space="preserve">, termasuk efisiensi dan produktivitas. Dimensi tambahannya adalah </w:t>
      </w:r>
      <w:r w:rsidRPr="00440D86">
        <w:rPr>
          <w:rFonts w:cs="Arial"/>
          <w:b/>
          <w:szCs w:val="24"/>
          <w:lang w:val="id-ID"/>
        </w:rPr>
        <w:t>kepemimpinan</w:t>
      </w:r>
      <w:r w:rsidRPr="00440D86">
        <w:rPr>
          <w:rFonts w:cs="Arial"/>
          <w:i/>
          <w:szCs w:val="24"/>
          <w:lang w:val="id-ID"/>
        </w:rPr>
        <w:t>(leadership)</w:t>
      </w:r>
      <w:r w:rsidRPr="00440D86">
        <w:rPr>
          <w:rFonts w:cs="Arial"/>
          <w:szCs w:val="24"/>
          <w:lang w:val="id-ID"/>
        </w:rPr>
        <w:t xml:space="preserve">, </w:t>
      </w:r>
      <w:r w:rsidRPr="00440D86">
        <w:rPr>
          <w:rFonts w:cs="Arial"/>
          <w:b/>
          <w:szCs w:val="24"/>
          <w:lang w:val="id-ID"/>
        </w:rPr>
        <w:t>pemerataan</w:t>
      </w:r>
      <w:r w:rsidRPr="00440D86">
        <w:rPr>
          <w:rFonts w:cs="Arial"/>
          <w:i/>
          <w:szCs w:val="24"/>
          <w:lang w:val="id-ID"/>
        </w:rPr>
        <w:t xml:space="preserve">(equity), </w:t>
      </w:r>
      <w:r w:rsidRPr="00440D86">
        <w:rPr>
          <w:rFonts w:cs="Arial"/>
          <w:szCs w:val="24"/>
          <w:lang w:val="id-ID"/>
        </w:rPr>
        <w:t xml:space="preserve">dan </w:t>
      </w:r>
      <w:r w:rsidRPr="00440D86">
        <w:rPr>
          <w:rFonts w:cs="Arial"/>
          <w:b/>
          <w:szCs w:val="24"/>
          <w:lang w:val="id-ID"/>
        </w:rPr>
        <w:t>tata pamong</w:t>
      </w:r>
      <w:r w:rsidRPr="00440D86">
        <w:rPr>
          <w:rFonts w:cs="Arial"/>
          <w:i/>
          <w:szCs w:val="24"/>
          <w:lang w:val="id-ID"/>
        </w:rPr>
        <w:t>(governance)</w:t>
      </w:r>
      <w:r w:rsidRPr="00440D86">
        <w:rPr>
          <w:rFonts w:cs="Arial"/>
          <w:szCs w:val="24"/>
          <w:lang w:val="id-ID"/>
        </w:rPr>
        <w:t xml:space="preserve">. </w:t>
      </w:r>
    </w:p>
    <w:p w:rsidR="00730DF9" w:rsidRPr="00440D86" w:rsidRDefault="00730DF9" w:rsidP="00CF2B38">
      <w:pPr>
        <w:ind w:right="-50"/>
        <w:rPr>
          <w:rFonts w:cs="Arial"/>
          <w:lang w:val="id-ID"/>
        </w:rPr>
      </w:pPr>
    </w:p>
    <w:p w:rsidR="00730DF9" w:rsidRPr="00440D86" w:rsidRDefault="00EF03D7" w:rsidP="00CF2B38">
      <w:pPr>
        <w:ind w:right="-50"/>
        <w:rPr>
          <w:rFonts w:cs="Arial"/>
          <w:lang w:val="id-ID"/>
        </w:rPr>
      </w:pPr>
      <w:r w:rsidRPr="00440D86">
        <w:rPr>
          <w:rFonts w:cs="Arial"/>
          <w:szCs w:val="24"/>
          <w:lang w:val="id-ID"/>
        </w:rPr>
        <w:t>Penjelasan dan rincian aspek instrumen ini disajikan dalam Buku III.</w:t>
      </w:r>
    </w:p>
    <w:p w:rsidR="00730DF9" w:rsidRPr="00440D86" w:rsidRDefault="00730DF9" w:rsidP="00CF2B38">
      <w:pPr>
        <w:ind w:right="-50"/>
        <w:rPr>
          <w:rFonts w:cs="Arial"/>
          <w:lang w:val="id-ID"/>
        </w:rPr>
      </w:pPr>
    </w:p>
    <w:p w:rsidR="00730DF9" w:rsidRPr="00440D86" w:rsidRDefault="00730DF9" w:rsidP="00CF2B38">
      <w:pPr>
        <w:pStyle w:val="Heading2"/>
        <w:ind w:right="-50"/>
        <w:rPr>
          <w:rFonts w:cs="Arial"/>
          <w:szCs w:val="24"/>
          <w:lang w:val="id-ID"/>
        </w:rPr>
      </w:pPr>
      <w:bookmarkStart w:id="25" w:name="_Toc222646040"/>
      <w:r w:rsidRPr="00440D86">
        <w:rPr>
          <w:rFonts w:cs="Arial"/>
          <w:szCs w:val="24"/>
          <w:lang w:val="id-ID"/>
        </w:rPr>
        <w:t>4.</w:t>
      </w:r>
      <w:r w:rsidR="00DF455A" w:rsidRPr="00440D86">
        <w:rPr>
          <w:rFonts w:cs="Arial"/>
          <w:szCs w:val="24"/>
          <w:lang w:val="id-ID"/>
        </w:rPr>
        <w:t>4</w:t>
      </w:r>
      <w:r w:rsidRPr="00440D86">
        <w:rPr>
          <w:rFonts w:cs="Arial"/>
          <w:szCs w:val="24"/>
        </w:rPr>
        <w:tab/>
      </w:r>
      <w:r w:rsidRPr="00440D86">
        <w:rPr>
          <w:rFonts w:cs="Arial"/>
          <w:szCs w:val="24"/>
          <w:lang w:val="id-ID"/>
        </w:rPr>
        <w:t xml:space="preserve">Kode Etik Akreditasi Program Studi </w:t>
      </w:r>
      <w:bookmarkEnd w:id="25"/>
    </w:p>
    <w:p w:rsidR="00730DF9" w:rsidRPr="00440D86" w:rsidRDefault="00730DF9" w:rsidP="00CF2B38">
      <w:pPr>
        <w:tabs>
          <w:tab w:val="left" w:pos="720"/>
        </w:tabs>
        <w:ind w:right="-50"/>
        <w:rPr>
          <w:rFonts w:cs="Arial"/>
          <w:sz w:val="28"/>
          <w:szCs w:val="28"/>
          <w:lang w:val="id-ID"/>
        </w:rPr>
      </w:pPr>
    </w:p>
    <w:p w:rsidR="00730DF9" w:rsidRPr="00440D86" w:rsidRDefault="00EF03D7" w:rsidP="00CF2B38">
      <w:pPr>
        <w:tabs>
          <w:tab w:val="left" w:pos="720"/>
        </w:tabs>
        <w:ind w:right="-50"/>
        <w:rPr>
          <w:rFonts w:cs="Arial"/>
          <w:lang w:val="id-ID"/>
        </w:rPr>
      </w:pPr>
      <w:r w:rsidRPr="00440D86">
        <w:rPr>
          <w:rFonts w:cs="Arial"/>
          <w:szCs w:val="24"/>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rsidR="00730DF9" w:rsidRPr="00440D86" w:rsidRDefault="00730DF9" w:rsidP="00CF2B38">
      <w:pPr>
        <w:tabs>
          <w:tab w:val="left" w:pos="720"/>
        </w:tabs>
        <w:ind w:right="-50"/>
        <w:rPr>
          <w:rFonts w:cs="Arial"/>
          <w:lang w:val="id-ID"/>
        </w:rPr>
      </w:pPr>
    </w:p>
    <w:p w:rsidR="00730DF9" w:rsidRPr="00440D86" w:rsidRDefault="00730DF9" w:rsidP="00CF2B38">
      <w:pPr>
        <w:pStyle w:val="Heading1"/>
        <w:ind w:right="-50"/>
        <w:jc w:val="both"/>
        <w:rPr>
          <w:rFonts w:ascii="Arial" w:hAnsi="Arial" w:cs="Arial"/>
          <w:b w:val="0"/>
          <w:szCs w:val="24"/>
          <w:lang w:val="id-ID"/>
        </w:rPr>
      </w:pPr>
      <w:r w:rsidRPr="00440D86">
        <w:rPr>
          <w:rFonts w:ascii="Arial" w:hAnsi="Arial" w:cs="Arial"/>
          <w:b w:val="0"/>
          <w:szCs w:val="24"/>
          <w:lang w:val="id-ID"/>
        </w:rPr>
        <w:t xml:space="preserve">Kode etik tersebut berisikan pernyataan dasar filosofis dan kebijakan yang melandasi penyelenggaraan akreditasi; hal-hal yang harus dilakukan </w:t>
      </w:r>
      <w:r w:rsidRPr="00440D86">
        <w:rPr>
          <w:rFonts w:ascii="Arial" w:hAnsi="Arial" w:cs="Arial"/>
          <w:b w:val="0"/>
          <w:i/>
          <w:szCs w:val="24"/>
          <w:lang w:val="id-ID"/>
        </w:rPr>
        <w:t>(the do)</w:t>
      </w:r>
      <w:r w:rsidRPr="00440D86">
        <w:rPr>
          <w:rFonts w:ascii="Arial" w:hAnsi="Arial" w:cs="Arial"/>
          <w:b w:val="0"/>
          <w:szCs w:val="24"/>
          <w:lang w:val="id-ID"/>
        </w:rPr>
        <w:t xml:space="preserve"> dan yang tidak layak dilakukan </w:t>
      </w:r>
      <w:r w:rsidRPr="00440D86">
        <w:rPr>
          <w:rFonts w:ascii="Arial" w:hAnsi="Arial" w:cs="Arial"/>
          <w:b w:val="0"/>
          <w:i/>
          <w:szCs w:val="24"/>
          <w:lang w:val="id-ID"/>
        </w:rPr>
        <w:t>(the don’t)</w:t>
      </w:r>
      <w:r w:rsidRPr="00440D86">
        <w:rPr>
          <w:rFonts w:ascii="Arial" w:hAnsi="Arial" w:cs="Arial"/>
          <w:b w:val="0"/>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rsidR="00730DF9" w:rsidRPr="00440D86" w:rsidRDefault="00730DF9" w:rsidP="00CF2B38">
      <w:pPr>
        <w:ind w:right="-50"/>
        <w:rPr>
          <w:rFonts w:cs="Arial"/>
          <w:lang w:val="id-ID"/>
        </w:rPr>
      </w:pPr>
    </w:p>
    <w:p w:rsidR="00240DBF" w:rsidRPr="00440D86" w:rsidRDefault="00240DBF" w:rsidP="00CF2B38">
      <w:pPr>
        <w:autoSpaceDE w:val="0"/>
        <w:autoSpaceDN w:val="0"/>
        <w:adjustRightInd w:val="0"/>
        <w:ind w:right="-50"/>
        <w:jc w:val="left"/>
        <w:rPr>
          <w:rFonts w:cs="Arial"/>
          <w:szCs w:val="24"/>
          <w:lang w:val="fi-FI"/>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lang w:val="id-ID"/>
        </w:rPr>
      </w:pPr>
    </w:p>
    <w:p w:rsidR="00240DBF" w:rsidRPr="00440D86" w:rsidRDefault="00240DBF" w:rsidP="00CF2B38">
      <w:pPr>
        <w:ind w:right="-50"/>
        <w:rPr>
          <w:rFonts w:cs="Arial"/>
          <w:b/>
          <w:szCs w:val="24"/>
        </w:rPr>
      </w:pPr>
    </w:p>
    <w:p w:rsidR="00240DBF" w:rsidRPr="00440D86" w:rsidRDefault="00240DBF" w:rsidP="00CF2B38">
      <w:pPr>
        <w:ind w:right="-50"/>
        <w:rPr>
          <w:rFonts w:cs="Arial"/>
          <w:b/>
          <w:szCs w:val="24"/>
        </w:rPr>
      </w:pPr>
    </w:p>
    <w:p w:rsidR="00240DBF" w:rsidRPr="00440D86" w:rsidRDefault="00240DBF" w:rsidP="00CF2B38">
      <w:pPr>
        <w:ind w:right="-50"/>
        <w:rPr>
          <w:rFonts w:cs="Arial"/>
          <w:b/>
          <w:szCs w:val="24"/>
        </w:rPr>
      </w:pPr>
    </w:p>
    <w:p w:rsidR="00F8664E" w:rsidRPr="00440D86" w:rsidRDefault="00240DBF" w:rsidP="00B41CCE">
      <w:pPr>
        <w:autoSpaceDE w:val="0"/>
        <w:autoSpaceDN w:val="0"/>
        <w:adjustRightInd w:val="0"/>
        <w:ind w:right="-50" w:firstLine="350"/>
        <w:jc w:val="center"/>
        <w:rPr>
          <w:rFonts w:cs="Arial"/>
          <w:b/>
          <w:sz w:val="28"/>
          <w:szCs w:val="24"/>
          <w:lang w:val="id-ID"/>
        </w:rPr>
      </w:pPr>
      <w:r w:rsidRPr="00440D86">
        <w:rPr>
          <w:rFonts w:cs="Arial"/>
          <w:b/>
          <w:szCs w:val="24"/>
          <w:lang w:val="it-IT"/>
        </w:rPr>
        <w:br w:type="page"/>
      </w:r>
      <w:bookmarkStart w:id="26" w:name="_Toc222646041"/>
      <w:bookmarkStart w:id="27" w:name="_Toc295139615"/>
      <w:r w:rsidR="00F8664E" w:rsidRPr="00440D86">
        <w:rPr>
          <w:rFonts w:cs="Arial"/>
          <w:b/>
          <w:sz w:val="28"/>
          <w:szCs w:val="24"/>
          <w:lang w:val="id-ID"/>
        </w:rPr>
        <w:lastRenderedPageBreak/>
        <w:t>DAFTAR ISTILAH DAN SINGKATAN</w:t>
      </w:r>
      <w:bookmarkEnd w:id="26"/>
      <w:bookmarkEnd w:id="27"/>
    </w:p>
    <w:p w:rsidR="00F8664E" w:rsidRPr="00440D86" w:rsidRDefault="00F8664E" w:rsidP="00CF2B38">
      <w:pPr>
        <w:ind w:right="-50"/>
        <w:rPr>
          <w:rFonts w:cs="Arial"/>
          <w:szCs w:val="24"/>
          <w:lang w:val="id-ID"/>
        </w:rPr>
      </w:pPr>
    </w:p>
    <w:p w:rsidR="004F75F4" w:rsidRPr="00440D86" w:rsidRDefault="004F75F4" w:rsidP="00CF2B38">
      <w:pPr>
        <w:ind w:left="993" w:right="-50" w:hanging="993"/>
        <w:rPr>
          <w:rFonts w:cs="Arial"/>
          <w:szCs w:val="24"/>
          <w:lang w:val="id-ID"/>
        </w:rPr>
      </w:pPr>
      <w:r w:rsidRPr="00440D86">
        <w:rPr>
          <w:rFonts w:cs="Arial"/>
          <w:b/>
          <w:bCs/>
          <w:szCs w:val="24"/>
          <w:lang w:val="id-ID"/>
        </w:rPr>
        <w:t>Akreditasi</w:t>
      </w:r>
      <w:r w:rsidRPr="00440D86">
        <w:rPr>
          <w:rFonts w:cs="Arial"/>
          <w:szCs w:val="24"/>
          <w:lang w:val="id-ID"/>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4F75F4" w:rsidRPr="00440D86" w:rsidRDefault="004F75F4" w:rsidP="00CF2B38">
      <w:pPr>
        <w:ind w:left="900" w:right="-50" w:hanging="540"/>
        <w:rPr>
          <w:rFonts w:cs="Arial"/>
          <w:szCs w:val="24"/>
          <w:lang w:val="id-ID"/>
        </w:rPr>
      </w:pPr>
    </w:p>
    <w:p w:rsidR="004F75F4" w:rsidRPr="00440D86" w:rsidRDefault="004F75F4" w:rsidP="00CF2B38">
      <w:pPr>
        <w:ind w:left="993" w:right="-50" w:hanging="993"/>
        <w:rPr>
          <w:rFonts w:cs="Arial"/>
          <w:szCs w:val="24"/>
          <w:lang w:val="id-ID"/>
        </w:rPr>
      </w:pPr>
      <w:r w:rsidRPr="00440D86">
        <w:rPr>
          <w:rFonts w:cs="Arial"/>
          <w:b/>
          <w:bCs/>
          <w:szCs w:val="24"/>
          <w:lang w:val="id-ID"/>
        </w:rPr>
        <w:t>Akuntabilitas</w:t>
      </w:r>
      <w:r w:rsidRPr="00440D86">
        <w:rPr>
          <w:rFonts w:cs="Arial"/>
          <w:szCs w:val="24"/>
          <w:lang w:val="id-ID"/>
        </w:rPr>
        <w:t xml:space="preserve"> adalah pertanggungjawaban suatu institusi atau program studi kepada </w:t>
      </w:r>
      <w:r w:rsidRPr="00440D86">
        <w:rPr>
          <w:rFonts w:cs="Arial"/>
          <w:i/>
          <w:szCs w:val="24"/>
          <w:lang w:val="id-ID"/>
        </w:rPr>
        <w:t>stakeholders</w:t>
      </w:r>
      <w:r w:rsidRPr="00440D86">
        <w:rPr>
          <w:rFonts w:cs="Arial"/>
          <w:szCs w:val="24"/>
          <w:lang w:val="id-ID"/>
        </w:rPr>
        <w:t xml:space="preserve"> (pihak berkepentingan) mengenai pelaksanaan tugas dan fungsi program studi</w:t>
      </w:r>
    </w:p>
    <w:p w:rsidR="004F75F4" w:rsidRPr="00440D86" w:rsidRDefault="004F75F4" w:rsidP="00CF2B38">
      <w:pPr>
        <w:ind w:left="900" w:right="-50" w:hanging="540"/>
        <w:rPr>
          <w:rFonts w:cs="Arial"/>
          <w:b/>
          <w:bCs/>
          <w:szCs w:val="24"/>
          <w:lang w:val="id-ID"/>
        </w:rPr>
      </w:pPr>
    </w:p>
    <w:p w:rsidR="004F75F4" w:rsidRPr="00440D86" w:rsidRDefault="004F75F4" w:rsidP="00CF2B38">
      <w:pPr>
        <w:ind w:left="993" w:right="-50" w:hanging="993"/>
        <w:rPr>
          <w:rFonts w:cs="Arial"/>
          <w:szCs w:val="24"/>
          <w:lang w:val="id-ID"/>
        </w:rPr>
      </w:pPr>
      <w:r w:rsidRPr="00440D86">
        <w:rPr>
          <w:rFonts w:cs="Arial"/>
          <w:b/>
          <w:bCs/>
          <w:iCs/>
          <w:szCs w:val="24"/>
          <w:lang w:val="id-ID"/>
        </w:rPr>
        <w:t>Asesmen kecukupan</w:t>
      </w:r>
      <w:r w:rsidRPr="00440D86">
        <w:rPr>
          <w:rFonts w:cs="Arial"/>
          <w:szCs w:val="24"/>
          <w:lang w:val="id-ID"/>
        </w:rPr>
        <w:t xml:space="preserve"> adalah pengkajian </w:t>
      </w:r>
      <w:r w:rsidRPr="00440D86">
        <w:rPr>
          <w:rFonts w:cs="Arial"/>
          <w:i/>
          <w:szCs w:val="24"/>
          <w:lang w:val="id-ID"/>
        </w:rPr>
        <w:t>(review)</w:t>
      </w:r>
      <w:r w:rsidRPr="00440D86">
        <w:rPr>
          <w:rFonts w:cs="Arial"/>
          <w:szCs w:val="24"/>
          <w:lang w:val="id-ID"/>
        </w:rPr>
        <w:t>, evaluasi dan penilaian data dan informasi yang disajikan di dalam laporan evaluasi-diri program studi, dan di dalam borang program studi serta unit pengelola program studi. Kegiatan ini dilakukan oleh tim asesor pada tempat yang ditetapkan BAN-PT sebelum asesmen lapangan.</w:t>
      </w:r>
    </w:p>
    <w:p w:rsidR="004F75F4" w:rsidRPr="00440D86" w:rsidRDefault="004F75F4" w:rsidP="00CF2B38">
      <w:pPr>
        <w:ind w:left="900" w:right="-50" w:hanging="540"/>
        <w:rPr>
          <w:rFonts w:cs="Arial"/>
          <w:szCs w:val="24"/>
          <w:lang w:val="id-ID"/>
        </w:rPr>
      </w:pPr>
    </w:p>
    <w:p w:rsidR="004F75F4" w:rsidRPr="00440D86" w:rsidRDefault="004F75F4" w:rsidP="00CF2B38">
      <w:pPr>
        <w:ind w:left="993" w:right="-50" w:hanging="993"/>
        <w:rPr>
          <w:rFonts w:cs="Arial"/>
          <w:i/>
          <w:szCs w:val="24"/>
          <w:lang w:val="id-ID"/>
        </w:rPr>
      </w:pPr>
      <w:r w:rsidRPr="00440D86">
        <w:rPr>
          <w:rFonts w:cs="Arial"/>
          <w:b/>
          <w:bCs/>
          <w:szCs w:val="24"/>
          <w:lang w:val="id-ID"/>
        </w:rPr>
        <w:t xml:space="preserve">Asesmen lapangan </w:t>
      </w:r>
      <w:r w:rsidRPr="00440D86">
        <w:rPr>
          <w:rFonts w:cs="Arial"/>
          <w:bCs/>
          <w:szCs w:val="24"/>
          <w:lang w:val="id-ID"/>
        </w:rPr>
        <w:t>adalah</w:t>
      </w:r>
      <w:r w:rsidRPr="00440D86">
        <w:rPr>
          <w:rFonts w:cs="Arial"/>
          <w:szCs w:val="24"/>
          <w:lang w:val="id-ID"/>
        </w:rPr>
        <w:t xml:space="preserve"> telaah dan penilaian di tempat kedudukan program studi, unit pengelola program studi yang dilaksanakan oleh tim asesor untuk melakukan verifikasi, validasi, dan melengkapi data dan informasi yang disajikan dalam evaluasi-diri dan borang oleh program studi atau unit pengelola program studi, yang telah dipelajari oleh tim asesor tersebut pada tahap asesmen kecukupan</w:t>
      </w:r>
      <w:r w:rsidRPr="00440D86">
        <w:rPr>
          <w:rFonts w:cs="Arial"/>
          <w:i/>
          <w:szCs w:val="24"/>
          <w:lang w:val="id-ID"/>
        </w:rPr>
        <w:t>.</w:t>
      </w:r>
    </w:p>
    <w:p w:rsidR="00DF455A" w:rsidRPr="00440D86" w:rsidRDefault="00DF455A" w:rsidP="00CF2B38">
      <w:pPr>
        <w:ind w:left="993" w:right="-50" w:hanging="993"/>
        <w:rPr>
          <w:rFonts w:cs="Arial"/>
          <w:szCs w:val="24"/>
          <w:lang w:val="id-ID"/>
        </w:rPr>
      </w:pPr>
    </w:p>
    <w:p w:rsidR="004F75F4" w:rsidRPr="00440D86" w:rsidRDefault="00D0008D" w:rsidP="00D0008D">
      <w:pPr>
        <w:ind w:left="993" w:right="-50" w:hanging="993"/>
        <w:rPr>
          <w:rFonts w:cs="Arial"/>
          <w:bCs/>
          <w:szCs w:val="24"/>
          <w:lang w:val="id-ID"/>
        </w:rPr>
      </w:pPr>
      <w:r w:rsidRPr="00440D86">
        <w:rPr>
          <w:rFonts w:cs="Arial"/>
          <w:b/>
          <w:bCs/>
          <w:szCs w:val="24"/>
          <w:lang w:val="id-ID"/>
        </w:rPr>
        <w:t xml:space="preserve">Asosiasi Fakultas Dokter Spesialis dan Dokter Gigi Spesialis Indonesia (AFKHI) </w:t>
      </w:r>
      <w:r w:rsidRPr="00440D86">
        <w:rPr>
          <w:rFonts w:cs="Arial"/>
          <w:bCs/>
          <w:szCs w:val="24"/>
          <w:lang w:val="id-ID"/>
        </w:rPr>
        <w:t>adalah asosiasi yang anggotanya terdiri atas para dekan fakultas Dokter Spesialis dan Dokter Gigi Spesialis dan ketua program studi Dokter Spesialis dan Dokter Gigi Spesialis se Indonesia yang merupakan jaringan kerjasama fungsional institusi pendidikan yang melaksanakan program pendidikan bidang ilmu Dokter Spesialis dan Dokter Gigi Spesialis, dan berfungsi memberikan pertimbangan dalam rangka memberdayakan dan menjamin mutu pendidikan Dokter Spesialis dan Dokter Gigi Spesialis yang diselenggarakan oleh anggotanya.</w:t>
      </w:r>
    </w:p>
    <w:p w:rsidR="00DF455A" w:rsidRPr="00440D86" w:rsidRDefault="00DF455A" w:rsidP="00D0008D">
      <w:pPr>
        <w:ind w:left="993" w:right="-50" w:hanging="993"/>
        <w:rPr>
          <w:rFonts w:cs="Arial"/>
          <w:bCs/>
          <w:szCs w:val="24"/>
          <w:lang w:val="id-ID"/>
        </w:rPr>
      </w:pPr>
    </w:p>
    <w:p w:rsidR="004F75F4" w:rsidRPr="00440D86" w:rsidRDefault="004F75F4" w:rsidP="00CF2B38">
      <w:pPr>
        <w:ind w:left="993" w:right="-50" w:hanging="993"/>
        <w:rPr>
          <w:rFonts w:cs="Arial"/>
          <w:szCs w:val="24"/>
          <w:lang w:val="id-ID"/>
        </w:rPr>
      </w:pPr>
      <w:r w:rsidRPr="00440D86">
        <w:rPr>
          <w:rFonts w:cs="Arial"/>
          <w:b/>
          <w:szCs w:val="24"/>
          <w:lang w:val="id-ID"/>
        </w:rPr>
        <w:t>Badan Akreditasi Nasional Perguruan Tinggi</w:t>
      </w:r>
      <w:r w:rsidRPr="00440D86">
        <w:rPr>
          <w:rFonts w:cs="Arial"/>
          <w:szCs w:val="24"/>
          <w:lang w:val="id-ID"/>
        </w:rPr>
        <w:t xml:space="preserve"> (</w:t>
      </w:r>
      <w:r w:rsidRPr="00440D86">
        <w:rPr>
          <w:rFonts w:cs="Arial"/>
          <w:b/>
          <w:bCs/>
          <w:szCs w:val="24"/>
          <w:lang w:val="id-ID"/>
        </w:rPr>
        <w:t>BAN-PT</w:t>
      </w:r>
      <w:r w:rsidRPr="00440D86">
        <w:rPr>
          <w:rFonts w:cs="Arial"/>
          <w:szCs w:val="24"/>
          <w:lang w:val="id-ID"/>
        </w:rPr>
        <w:t>) adalah lembaga independen yang bertugas melaksanakan akreditasi program studi dan atau institusi perguruan tinggi.</w:t>
      </w:r>
    </w:p>
    <w:p w:rsidR="004F75F4" w:rsidRPr="00440D86" w:rsidRDefault="004F75F4" w:rsidP="00CF2B38">
      <w:pPr>
        <w:ind w:left="900" w:right="-50" w:hanging="540"/>
        <w:rPr>
          <w:rFonts w:cs="Arial"/>
          <w:szCs w:val="24"/>
          <w:lang w:val="id-ID"/>
        </w:rPr>
      </w:pPr>
    </w:p>
    <w:p w:rsidR="004F75F4" w:rsidRPr="00440D86" w:rsidRDefault="004F75F4" w:rsidP="00CF2B38">
      <w:pPr>
        <w:ind w:left="993" w:right="-50" w:hanging="993"/>
        <w:rPr>
          <w:rFonts w:cs="Arial"/>
          <w:szCs w:val="24"/>
          <w:lang w:val="id-ID"/>
        </w:rPr>
      </w:pPr>
      <w:r w:rsidRPr="00440D86">
        <w:rPr>
          <w:rFonts w:cs="Arial"/>
          <w:b/>
          <w:bCs/>
          <w:szCs w:val="24"/>
          <w:lang w:val="id-ID"/>
        </w:rPr>
        <w:t>Borang</w:t>
      </w:r>
      <w:r w:rsidRPr="00440D86">
        <w:rPr>
          <w:rFonts w:cs="Arial"/>
          <w:szCs w:val="24"/>
          <w:lang w:val="id-ID"/>
        </w:rPr>
        <w:t xml:space="preserve"> adalah instrumen akreditasi yang berupa formulir yang berisikan data dan informasi yang digunakan untuk mengevaluasi dan menilai mutu suatu program studi tingkat program doktor, magister, sarjana dan diploma.</w:t>
      </w:r>
    </w:p>
    <w:p w:rsidR="004F75F4" w:rsidRPr="00440D86" w:rsidRDefault="004F75F4" w:rsidP="00CF2B38">
      <w:pPr>
        <w:ind w:left="900" w:right="-50" w:hanging="900"/>
        <w:rPr>
          <w:rFonts w:cs="Arial"/>
          <w:b/>
          <w:bCs/>
          <w:szCs w:val="24"/>
          <w:lang w:val="id-ID"/>
        </w:rPr>
      </w:pPr>
    </w:p>
    <w:p w:rsidR="004F75F4" w:rsidRPr="00440D86" w:rsidRDefault="004F75F4" w:rsidP="00CF2B38">
      <w:pPr>
        <w:ind w:left="900" w:right="-50" w:hanging="900"/>
        <w:rPr>
          <w:rFonts w:cs="Arial"/>
          <w:szCs w:val="24"/>
          <w:lang w:val="id-ID"/>
        </w:rPr>
      </w:pPr>
      <w:r w:rsidRPr="00440D86">
        <w:rPr>
          <w:rFonts w:cs="Arial"/>
          <w:b/>
          <w:bCs/>
          <w:szCs w:val="24"/>
          <w:lang w:val="id-ID"/>
        </w:rPr>
        <w:lastRenderedPageBreak/>
        <w:t>Elemen penilaian</w:t>
      </w:r>
      <w:r w:rsidRPr="00440D86">
        <w:rPr>
          <w:rFonts w:cs="Arial"/>
          <w:szCs w:val="24"/>
          <w:lang w:val="id-ID"/>
        </w:rPr>
        <w:t xml:space="preserve"> adalah bagian dari standar akreditasi yang digunakan sebagai dasar untuk mengukur dan menentukan kelayakan dan mutu program studi atau institusi perguruan tinggi.</w:t>
      </w:r>
    </w:p>
    <w:p w:rsidR="004F75F4" w:rsidRPr="00440D86" w:rsidRDefault="004F75F4" w:rsidP="00CF2B38">
      <w:pPr>
        <w:ind w:left="900" w:right="-50" w:hanging="540"/>
        <w:rPr>
          <w:rFonts w:cs="Arial"/>
          <w:szCs w:val="24"/>
          <w:lang w:val="id-ID"/>
        </w:rPr>
      </w:pPr>
    </w:p>
    <w:p w:rsidR="004F75F4" w:rsidRPr="00440D86" w:rsidRDefault="004F75F4" w:rsidP="00CF2B38">
      <w:pPr>
        <w:ind w:left="993" w:right="-50" w:hanging="993"/>
        <w:rPr>
          <w:rFonts w:cs="Arial"/>
          <w:szCs w:val="24"/>
          <w:lang w:val="id-ID"/>
        </w:rPr>
      </w:pPr>
      <w:r w:rsidRPr="00440D86">
        <w:rPr>
          <w:rFonts w:cs="Arial"/>
          <w:b/>
          <w:bCs/>
          <w:szCs w:val="24"/>
          <w:lang w:val="id-ID"/>
        </w:rPr>
        <w:t>Evaluasi-diri</w:t>
      </w:r>
      <w:r w:rsidRPr="00440D86">
        <w:rPr>
          <w:rFonts w:cs="Arial"/>
          <w:szCs w:val="24"/>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4F75F4" w:rsidRPr="00440D86" w:rsidRDefault="004F75F4" w:rsidP="00CF2B38">
      <w:pPr>
        <w:ind w:left="900" w:right="-50" w:hanging="540"/>
        <w:rPr>
          <w:rFonts w:cs="Arial"/>
          <w:b/>
          <w:bCs/>
          <w:szCs w:val="24"/>
          <w:lang w:val="id-ID"/>
        </w:rPr>
      </w:pPr>
    </w:p>
    <w:p w:rsidR="004F75F4" w:rsidRPr="00440D86" w:rsidRDefault="004F75F4" w:rsidP="00CF2B38">
      <w:pPr>
        <w:ind w:left="993" w:right="-50" w:hanging="993"/>
        <w:rPr>
          <w:rFonts w:cs="Arial"/>
          <w:szCs w:val="24"/>
          <w:lang w:val="id-ID"/>
        </w:rPr>
      </w:pPr>
      <w:r w:rsidRPr="00440D86">
        <w:rPr>
          <w:rFonts w:cs="Arial"/>
          <w:b/>
          <w:bCs/>
          <w:szCs w:val="24"/>
          <w:lang w:val="id-ID"/>
        </w:rPr>
        <w:t>Misi</w:t>
      </w:r>
      <w:r w:rsidRPr="00440D86">
        <w:rPr>
          <w:rFonts w:cs="Arial"/>
          <w:szCs w:val="24"/>
          <w:lang w:val="id-ID"/>
        </w:rPr>
        <w:t xml:space="preserve"> merupakan tugas dan cara kerja pokok yang harus dilaksanakan oleh suatu institusi perguruan tinggi atau program studi untuk mewujudkan visi institusi atau program studi tersebut. </w:t>
      </w:r>
    </w:p>
    <w:p w:rsidR="004F75F4" w:rsidRPr="00440D86" w:rsidRDefault="004F75F4" w:rsidP="00CF2B38">
      <w:pPr>
        <w:ind w:left="993" w:right="-50" w:hanging="993"/>
        <w:rPr>
          <w:rFonts w:cs="Arial"/>
          <w:szCs w:val="24"/>
          <w:lang w:val="id-ID"/>
        </w:rPr>
      </w:pPr>
    </w:p>
    <w:p w:rsidR="004F75F4" w:rsidRPr="00440D86" w:rsidRDefault="004F75F4" w:rsidP="00CF2B38">
      <w:pPr>
        <w:ind w:left="900" w:right="-50" w:hanging="900"/>
        <w:rPr>
          <w:rFonts w:cs="Arial"/>
          <w:szCs w:val="24"/>
          <w:lang w:val="id-ID"/>
        </w:rPr>
      </w:pPr>
      <w:r w:rsidRPr="00440D86">
        <w:rPr>
          <w:rFonts w:cs="Arial"/>
          <w:b/>
          <w:szCs w:val="24"/>
          <w:lang w:val="id-ID"/>
        </w:rPr>
        <w:t>Pemangku kepentingan</w:t>
      </w:r>
      <w:r w:rsidRPr="00440D86">
        <w:rPr>
          <w:rFonts w:cs="Arial"/>
          <w:szCs w:val="24"/>
          <w:lang w:val="id-ID"/>
        </w:rPr>
        <w:t xml:space="preserve"> (</w:t>
      </w:r>
      <w:r w:rsidRPr="00440D86">
        <w:rPr>
          <w:rFonts w:cs="Arial"/>
          <w:i/>
          <w:szCs w:val="24"/>
          <w:lang w:val="id-ID"/>
        </w:rPr>
        <w:t>Stakeholders</w:t>
      </w:r>
      <w:r w:rsidRPr="00440D86">
        <w:rPr>
          <w:rFonts w:cs="Arial"/>
          <w:szCs w:val="24"/>
          <w:lang w:val="id-ID"/>
        </w:rPr>
        <w:t xml:space="preserve">) adalah pihak-pihak yang mempunyai kepentingan dalam kelancaran proses dan mutu hasil program, seperti sivitas akademika dan tenaga kependidikan, </w:t>
      </w:r>
      <w:r w:rsidR="00DD69EC" w:rsidRPr="00440D86">
        <w:rPr>
          <w:rFonts w:cs="Arial"/>
          <w:szCs w:val="24"/>
          <w:lang w:val="id-ID"/>
        </w:rPr>
        <w:t>peserta PPDS</w:t>
      </w:r>
      <w:r w:rsidRPr="00440D86">
        <w:rPr>
          <w:rFonts w:cs="Arial"/>
          <w:szCs w:val="24"/>
          <w:lang w:val="id-ID"/>
        </w:rPr>
        <w:t xml:space="preserve"> dan keluarganya, pengguna hasil program, masyarakat dan pemerintah.</w:t>
      </w:r>
    </w:p>
    <w:p w:rsidR="004F75F4" w:rsidRPr="00440D86" w:rsidRDefault="004F75F4" w:rsidP="00CF2B38">
      <w:pPr>
        <w:ind w:left="900" w:right="-50" w:hanging="900"/>
        <w:rPr>
          <w:rFonts w:cs="Arial"/>
          <w:szCs w:val="24"/>
          <w:lang w:val="id-ID"/>
        </w:rPr>
      </w:pPr>
    </w:p>
    <w:p w:rsidR="004F75F4" w:rsidRPr="00440D86" w:rsidRDefault="00A81CA9" w:rsidP="00CF2B38">
      <w:pPr>
        <w:ind w:left="900" w:right="-50" w:hanging="900"/>
        <w:rPr>
          <w:rFonts w:cs="Arial"/>
          <w:b/>
          <w:bCs/>
          <w:szCs w:val="24"/>
          <w:lang w:val="id-ID"/>
        </w:rPr>
      </w:pPr>
      <w:r w:rsidRPr="00440D86">
        <w:rPr>
          <w:rFonts w:cs="Arial"/>
          <w:b/>
          <w:bCs/>
          <w:szCs w:val="24"/>
          <w:lang w:val="id-ID"/>
        </w:rPr>
        <w:t xml:space="preserve">Standar kompetensi </w:t>
      </w:r>
      <w:r w:rsidRPr="00440D86">
        <w:rPr>
          <w:rFonts w:cs="Arial"/>
          <w:bCs/>
          <w:szCs w:val="24"/>
          <w:lang w:val="id-ID"/>
        </w:rPr>
        <w:t>adalah kualifikasi yang mencakup sikap, pengetahuan dan keterampilan (PP 19/2005)</w:t>
      </w:r>
    </w:p>
    <w:p w:rsidR="004F75F4" w:rsidRPr="00440D86" w:rsidRDefault="004F75F4" w:rsidP="00CF2B38">
      <w:pPr>
        <w:ind w:left="900" w:right="-50" w:hanging="900"/>
        <w:rPr>
          <w:rFonts w:cs="Arial"/>
          <w:szCs w:val="24"/>
          <w:lang w:val="id-ID"/>
        </w:rPr>
      </w:pPr>
      <w:r w:rsidRPr="00440D86">
        <w:rPr>
          <w:rFonts w:cs="Arial"/>
          <w:b/>
          <w:bCs/>
          <w:szCs w:val="24"/>
          <w:lang w:val="id-ID"/>
        </w:rPr>
        <w:t>Tata pamong</w:t>
      </w:r>
      <w:r w:rsidRPr="00440D86">
        <w:rPr>
          <w:rFonts w:cs="Arial"/>
          <w:i/>
          <w:szCs w:val="24"/>
          <w:lang w:val="id-ID"/>
        </w:rPr>
        <w:t>[</w:t>
      </w:r>
      <w:r w:rsidRPr="00440D86">
        <w:rPr>
          <w:rFonts w:cs="Arial"/>
          <w:i/>
          <w:iCs/>
          <w:szCs w:val="24"/>
          <w:lang w:val="id-ID"/>
        </w:rPr>
        <w:t>governance]</w:t>
      </w:r>
      <w:r w:rsidRPr="00440D86">
        <w:rPr>
          <w:rFonts w:cs="Arial"/>
          <w:szCs w:val="24"/>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4F75F4" w:rsidRPr="00440D86" w:rsidRDefault="004F75F4" w:rsidP="00CF2B38">
      <w:pPr>
        <w:ind w:left="900" w:right="-50" w:hanging="900"/>
        <w:rPr>
          <w:rFonts w:cs="Arial"/>
          <w:b/>
          <w:bCs/>
          <w:szCs w:val="24"/>
          <w:lang w:val="id-ID"/>
        </w:rPr>
      </w:pPr>
    </w:p>
    <w:p w:rsidR="004F75F4" w:rsidRPr="00440D86" w:rsidRDefault="004F75F4" w:rsidP="00CF2B38">
      <w:pPr>
        <w:ind w:left="900" w:right="-50" w:hanging="900"/>
        <w:rPr>
          <w:rFonts w:cs="Arial"/>
          <w:szCs w:val="24"/>
          <w:lang w:val="id-ID"/>
        </w:rPr>
      </w:pPr>
      <w:r w:rsidRPr="00440D86">
        <w:rPr>
          <w:rFonts w:cs="Arial"/>
          <w:b/>
          <w:bCs/>
          <w:szCs w:val="24"/>
          <w:lang w:val="id-ID"/>
        </w:rPr>
        <w:t>Tim asesor</w:t>
      </w:r>
      <w:r w:rsidRPr="00440D86">
        <w:rPr>
          <w:rFonts w:cs="Arial"/>
          <w:szCs w:val="24"/>
          <w:lang w:val="id-ID"/>
        </w:rPr>
        <w:t xml:space="preserve">  adalah  suatu tim yang terdiri atas pakar sejawat yang ditugasi oleh BAN-PT untuk melaksanakan penilaian terhadap berbagai standar akreditasi suatu perguruan tinggi atau program studi </w:t>
      </w:r>
    </w:p>
    <w:p w:rsidR="004F75F4" w:rsidRPr="00440D86" w:rsidRDefault="004F75F4" w:rsidP="00CF2B38">
      <w:pPr>
        <w:ind w:left="900" w:right="-50" w:hanging="900"/>
        <w:rPr>
          <w:rFonts w:cs="Arial"/>
          <w:b/>
          <w:bCs/>
          <w:szCs w:val="24"/>
          <w:lang w:val="id-ID"/>
        </w:rPr>
      </w:pPr>
    </w:p>
    <w:p w:rsidR="004F75F4" w:rsidRPr="00440D86" w:rsidRDefault="004F75F4" w:rsidP="00CF2B38">
      <w:pPr>
        <w:ind w:left="900" w:right="-50" w:hanging="900"/>
        <w:rPr>
          <w:rFonts w:cs="Arial"/>
          <w:szCs w:val="24"/>
          <w:lang w:val="id-ID"/>
        </w:rPr>
      </w:pPr>
      <w:r w:rsidRPr="00440D86">
        <w:rPr>
          <w:rFonts w:cs="Arial"/>
          <w:b/>
          <w:bCs/>
          <w:szCs w:val="24"/>
          <w:lang w:val="id-ID"/>
        </w:rPr>
        <w:t>Visi</w:t>
      </w:r>
      <w:r w:rsidRPr="00440D86">
        <w:rPr>
          <w:rFonts w:cs="Arial"/>
          <w:szCs w:val="24"/>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4F75F4" w:rsidRPr="00440D86" w:rsidRDefault="004F75F4" w:rsidP="00CF2B38">
      <w:pPr>
        <w:ind w:right="-50"/>
        <w:rPr>
          <w:rFonts w:cs="Arial"/>
          <w:szCs w:val="24"/>
          <w:lang w:val="id-ID"/>
        </w:rPr>
      </w:pPr>
    </w:p>
    <w:p w:rsidR="004F75F4" w:rsidRPr="00440D86" w:rsidRDefault="004F75F4" w:rsidP="00CF2B38">
      <w:pPr>
        <w:spacing w:line="360" w:lineRule="auto"/>
        <w:ind w:right="-50"/>
        <w:rPr>
          <w:rFonts w:cs="Arial"/>
          <w:szCs w:val="24"/>
          <w:lang w:val="id-ID"/>
        </w:rPr>
      </w:pPr>
    </w:p>
    <w:p w:rsidR="00F8664E" w:rsidRPr="00440D86" w:rsidRDefault="00F8664E" w:rsidP="00CF2B38">
      <w:pPr>
        <w:spacing w:line="360" w:lineRule="auto"/>
        <w:ind w:right="-50"/>
        <w:rPr>
          <w:rFonts w:cs="Arial"/>
          <w:szCs w:val="24"/>
          <w:lang w:val="id-ID"/>
        </w:rPr>
      </w:pPr>
    </w:p>
    <w:p w:rsidR="00C83DB4" w:rsidRPr="00440D86" w:rsidRDefault="00F8664E" w:rsidP="00C83DB4">
      <w:pPr>
        <w:pStyle w:val="Heading1"/>
        <w:rPr>
          <w:szCs w:val="24"/>
        </w:rPr>
      </w:pPr>
      <w:r w:rsidRPr="00440D86">
        <w:rPr>
          <w:rFonts w:ascii="Arial" w:hAnsi="Arial" w:cs="Arial"/>
          <w:szCs w:val="24"/>
          <w:lang w:val="id-ID"/>
        </w:rPr>
        <w:br w:type="page"/>
      </w:r>
      <w:bookmarkStart w:id="28" w:name="_Toc31690894"/>
      <w:bookmarkStart w:id="29" w:name="_Toc222646042"/>
      <w:r w:rsidR="00C83DB4" w:rsidRPr="00440D86">
        <w:rPr>
          <w:szCs w:val="24"/>
        </w:rPr>
        <w:lastRenderedPageBreak/>
        <w:t xml:space="preserve">DAFTAR </w:t>
      </w:r>
      <w:bookmarkEnd w:id="28"/>
      <w:r w:rsidR="00C83DB4" w:rsidRPr="00440D86">
        <w:rPr>
          <w:szCs w:val="24"/>
        </w:rPr>
        <w:t>RUJUKAN</w:t>
      </w:r>
      <w:bookmarkEnd w:id="29"/>
    </w:p>
    <w:p w:rsidR="00C83DB4" w:rsidRPr="00440D86" w:rsidRDefault="00C83DB4" w:rsidP="00C83DB4">
      <w:pPr>
        <w:rPr>
          <w:sz w:val="22"/>
          <w:szCs w:val="22"/>
        </w:rPr>
      </w:pPr>
    </w:p>
    <w:p w:rsidR="00C83DB4" w:rsidRPr="00440D86" w:rsidRDefault="00C83DB4" w:rsidP="00C83DB4">
      <w:pPr>
        <w:tabs>
          <w:tab w:val="left" w:pos="4230"/>
        </w:tabs>
        <w:ind w:left="540" w:hanging="540"/>
      </w:pPr>
      <w:r w:rsidRPr="00440D86">
        <w:t xml:space="preserve">Accreditation Commission for Senior Colleges and Universities. 2001. </w:t>
      </w:r>
      <w:r w:rsidRPr="00440D86">
        <w:rPr>
          <w:i/>
        </w:rPr>
        <w:t>Handbook of Accreditation</w:t>
      </w:r>
      <w:r w:rsidRPr="00440D86">
        <w:t>. Alameda, CA: Western Association of Schools and Colleges.</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pPr>
      <w:r w:rsidRPr="00440D86">
        <w:t xml:space="preserve">Ashcraft, K. and L.F. Peek. 1995. </w:t>
      </w:r>
      <w:r w:rsidRPr="00440D86">
        <w:rPr>
          <w:i/>
        </w:rPr>
        <w:t>The Lecture’s Guide to Quality and Standars in Colleges and Universities</w:t>
      </w:r>
      <w:r w:rsidRPr="00440D86">
        <w:t xml:space="preserve">. London: The Falmer Press. </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jc w:val="left"/>
        <w:rPr>
          <w:lang w:val="id-ID"/>
        </w:rPr>
      </w:pPr>
      <w:r w:rsidRPr="00440D86">
        <w:t xml:space="preserve">Baldridge National Quality Program. 2008. </w:t>
      </w:r>
      <w:r w:rsidRPr="00440D86">
        <w:rPr>
          <w:i/>
        </w:rPr>
        <w:t>Education Criteria for Performance Excellence</w:t>
      </w:r>
      <w:r w:rsidRPr="00440D86">
        <w:t>. Gaithhersburg, MD: Baldridge National Quality Program.</w:t>
      </w:r>
    </w:p>
    <w:p w:rsidR="00C83DB4" w:rsidRPr="00440D86" w:rsidRDefault="00C83DB4" w:rsidP="00C83DB4">
      <w:pPr>
        <w:tabs>
          <w:tab w:val="left" w:pos="4230"/>
        </w:tabs>
        <w:ind w:left="540" w:hanging="540"/>
        <w:jc w:val="left"/>
        <w:rPr>
          <w:lang w:val="id-ID"/>
        </w:rPr>
      </w:pPr>
    </w:p>
    <w:p w:rsidR="00C83DB4" w:rsidRPr="00440D86" w:rsidRDefault="00C83DB4" w:rsidP="00C83DB4">
      <w:pPr>
        <w:tabs>
          <w:tab w:val="left" w:pos="4230"/>
        </w:tabs>
        <w:ind w:left="540" w:hanging="540"/>
      </w:pPr>
      <w:r w:rsidRPr="00440D86">
        <w:t>BAN-PT. 2003.</w:t>
      </w:r>
      <w:r w:rsidRPr="00440D86">
        <w:rPr>
          <w:i/>
        </w:rPr>
        <w:t>Sistem Akreditasi Pendidikan Tinggi. Naskah Akademik</w:t>
      </w:r>
      <w:r w:rsidRPr="00440D86">
        <w:t>. Jakarta: BAN-PT.</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pPr>
      <w:r w:rsidRPr="00440D86">
        <w:t>BAN-PT. 20</w:t>
      </w:r>
      <w:r w:rsidRPr="00440D86">
        <w:rPr>
          <w:lang w:val="id-ID"/>
        </w:rPr>
        <w:t>10</w:t>
      </w:r>
      <w:r w:rsidRPr="00440D86">
        <w:t>.</w:t>
      </w:r>
      <w:r w:rsidRPr="00440D86">
        <w:rPr>
          <w:i/>
          <w:lang w:val="id-ID"/>
        </w:rPr>
        <w:t>Pedoman Evaluasi-Diri untuk Akreditasi Program Pendidikan dan Institusi Perguruan Tinggi</w:t>
      </w:r>
      <w:r w:rsidRPr="00440D86">
        <w:t>. Jakarta: BAN-PT.</w:t>
      </w:r>
    </w:p>
    <w:p w:rsidR="00C83DB4" w:rsidRPr="00440D86" w:rsidRDefault="00C83DB4" w:rsidP="00C83DB4">
      <w:pPr>
        <w:tabs>
          <w:tab w:val="left" w:pos="4230"/>
        </w:tabs>
        <w:ind w:left="540" w:hanging="540"/>
      </w:pPr>
    </w:p>
    <w:p w:rsidR="00C83DB4" w:rsidRPr="00440D86" w:rsidRDefault="00C83DB4" w:rsidP="00C83DB4">
      <w:pPr>
        <w:tabs>
          <w:tab w:val="left" w:pos="4230"/>
        </w:tabs>
        <w:ind w:left="540" w:hanging="540"/>
        <w:rPr>
          <w:lang w:val="id-ID"/>
        </w:rPr>
      </w:pPr>
      <w:r w:rsidRPr="00440D86">
        <w:rPr>
          <w:lang w:val="id-ID"/>
        </w:rPr>
        <w:t>CHEA (</w:t>
      </w:r>
      <w:r w:rsidRPr="00440D86">
        <w:t>Council for Higher Education Accreditation</w:t>
      </w:r>
      <w:r w:rsidRPr="00440D86">
        <w:rPr>
          <w:lang w:val="id-ID"/>
        </w:rPr>
        <w:t>)</w:t>
      </w:r>
      <w:r w:rsidRPr="00440D86">
        <w:t xml:space="preserve">. </w:t>
      </w:r>
      <w:r w:rsidRPr="00440D86">
        <w:rPr>
          <w:lang w:val="id-ID"/>
        </w:rPr>
        <w:t xml:space="preserve">1998. </w:t>
      </w:r>
      <w:r w:rsidRPr="00440D86">
        <w:rPr>
          <w:i/>
        </w:rPr>
        <w:t>Recognition of Accrediting Organizations Policy and Procedures. CHEA Document approved by the CHEA Board of Directors</w:t>
      </w:r>
      <w:r w:rsidRPr="00440D86">
        <w:t>, September, 28</w:t>
      </w:r>
      <w:r w:rsidRPr="00440D86">
        <w:rPr>
          <w:lang w:val="id-ID"/>
        </w:rPr>
        <w:t>.</w:t>
      </w:r>
    </w:p>
    <w:p w:rsidR="00C83DB4" w:rsidRPr="00440D86" w:rsidRDefault="000C1206" w:rsidP="00C83DB4">
      <w:pPr>
        <w:tabs>
          <w:tab w:val="left" w:pos="4230"/>
        </w:tabs>
        <w:ind w:left="540"/>
        <w:rPr>
          <w:lang w:val="pt-BR"/>
        </w:rPr>
      </w:pPr>
      <w:hyperlink r:id="rId12" w:anchor="11b" w:history="1">
        <w:r w:rsidR="00C83DB4" w:rsidRPr="00440D86">
          <w:rPr>
            <w:rStyle w:val="Hyperlink"/>
            <w:rFonts w:cs="Arial"/>
            <w:color w:val="auto"/>
            <w:lang w:val="pt-BR"/>
          </w:rPr>
          <w:t>http://www.chea.org/About/Recognition.cfm#11b</w:t>
        </w:r>
      </w:hyperlink>
      <w:r w:rsidR="00C83DB4" w:rsidRPr="00440D86">
        <w:rPr>
          <w:lang w:val="pt-BR"/>
        </w:rPr>
        <w:t xml:space="preserve"> (diakses tanggal 24 Mei 2002).</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pPr>
      <w:r w:rsidRPr="00440D86">
        <w:t xml:space="preserve">CHEA (Council for Higher Education Accreditation). 2001. </w:t>
      </w:r>
      <w:r w:rsidRPr="00440D86">
        <w:rPr>
          <w:i/>
        </w:rPr>
        <w:t>Quality Review. CHEA Almanac of External Quality Review</w:t>
      </w:r>
      <w:r w:rsidRPr="00440D86">
        <w:t>. Washington, D.C.: CHEA.</w:t>
      </w:r>
    </w:p>
    <w:p w:rsidR="00C83DB4" w:rsidRPr="00440D86" w:rsidRDefault="00C83DB4" w:rsidP="00C83DB4">
      <w:pPr>
        <w:tabs>
          <w:tab w:val="left" w:pos="4230"/>
        </w:tabs>
        <w:jc w:val="left"/>
        <w:rPr>
          <w:lang w:val="pt-BR"/>
        </w:rPr>
      </w:pPr>
    </w:p>
    <w:p w:rsidR="00C83DB4" w:rsidRPr="00440D86" w:rsidRDefault="00C83DB4" w:rsidP="00C83DB4">
      <w:pPr>
        <w:tabs>
          <w:tab w:val="left" w:pos="4230"/>
        </w:tabs>
        <w:ind w:left="540" w:hanging="540"/>
      </w:pPr>
      <w:r w:rsidRPr="00440D86">
        <w:rPr>
          <w:lang w:val="da-DK"/>
        </w:rPr>
        <w:t xml:space="preserve">Dochy, F.J.C. </w:t>
      </w:r>
      <w:r w:rsidRPr="00440D86">
        <w:rPr>
          <w:i/>
          <w:lang w:val="da-DK"/>
        </w:rPr>
        <w:t>et al.</w:t>
      </w:r>
      <w:r w:rsidRPr="00440D86">
        <w:rPr>
          <w:lang w:val="da-DK"/>
        </w:rPr>
        <w:t xml:space="preserve"> 1996. </w:t>
      </w:r>
      <w:r w:rsidRPr="00440D86">
        <w:rPr>
          <w:i/>
        </w:rPr>
        <w:t>Management Information and Performance Indicators in Higher Education</w:t>
      </w:r>
      <w:r w:rsidRPr="00440D86">
        <w:t>. Assen Mastricht, Nederland: Van Gorcum.</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pPr>
      <w:r w:rsidRPr="00440D86">
        <w:t xml:space="preserve">HEFCE (Higher Education Funding Council for England). 2001. </w:t>
      </w:r>
      <w:r w:rsidRPr="00440D86">
        <w:rPr>
          <w:i/>
        </w:rPr>
        <w:t>Quality assurance in higher education. Proposal for consultation</w:t>
      </w:r>
      <w:r w:rsidRPr="00440D86">
        <w:t>.HEFCE-QAA-Universities UK-SCoP.</w:t>
      </w:r>
    </w:p>
    <w:p w:rsidR="00C83DB4" w:rsidRPr="00440D86" w:rsidRDefault="00C83DB4" w:rsidP="00C83DB4">
      <w:pPr>
        <w:tabs>
          <w:tab w:val="left" w:pos="4230"/>
        </w:tabs>
        <w:ind w:left="540" w:hanging="540"/>
      </w:pPr>
    </w:p>
    <w:p w:rsidR="00C83DB4" w:rsidRPr="00440D86" w:rsidRDefault="00C83DB4" w:rsidP="00C83DB4">
      <w:pPr>
        <w:tabs>
          <w:tab w:val="left" w:pos="4230"/>
        </w:tabs>
        <w:ind w:left="540" w:hanging="540"/>
        <w:rPr>
          <w:lang w:val="id-ID"/>
        </w:rPr>
      </w:pPr>
      <w:r w:rsidRPr="00440D86">
        <w:t xml:space="preserve">Kember, D. 2000. </w:t>
      </w:r>
      <w:r w:rsidRPr="00440D86">
        <w:rPr>
          <w:i/>
        </w:rPr>
        <w:t>Action learning and Action Research, Improving the Quality of Teaching and Learning</w:t>
      </w:r>
      <w:r w:rsidRPr="00440D86">
        <w:t>. London: Kogan Page Limited.</w:t>
      </w:r>
    </w:p>
    <w:p w:rsidR="00C83DB4" w:rsidRPr="00440D86" w:rsidRDefault="00C83DB4" w:rsidP="00C83DB4">
      <w:pPr>
        <w:ind w:left="540" w:right="-50" w:hanging="540"/>
        <w:rPr>
          <w:lang w:val="id-ID"/>
        </w:rPr>
      </w:pPr>
    </w:p>
    <w:p w:rsidR="00C83DB4" w:rsidRPr="00440D86" w:rsidRDefault="00C83DB4" w:rsidP="00C83DB4">
      <w:pPr>
        <w:ind w:left="540" w:right="-50" w:hanging="540"/>
        <w:rPr>
          <w:lang w:val="id-ID"/>
        </w:rPr>
      </w:pPr>
      <w:r w:rsidRPr="00440D86">
        <w:rPr>
          <w:lang w:val="id-ID"/>
        </w:rPr>
        <w:t xml:space="preserve">Konsil Kedokteran Indonesia: Kurikulum Pendidikan dokter Spesialis </w:t>
      </w:r>
      <w:r w:rsidR="00905D82" w:rsidRPr="00440D86">
        <w:rPr>
          <w:lang w:val="id-ID"/>
        </w:rPr>
        <w:t>Orthopeadi dan Trumatologi</w:t>
      </w:r>
      <w:r w:rsidRPr="00440D86">
        <w:rPr>
          <w:lang w:val="id-ID"/>
        </w:rPr>
        <w:t xml:space="preserve"> tahun 2012. Jakarta</w:t>
      </w:r>
    </w:p>
    <w:p w:rsidR="00C83DB4" w:rsidRPr="00440D86" w:rsidRDefault="00C83DB4" w:rsidP="00C83DB4">
      <w:pPr>
        <w:ind w:left="540" w:right="-50" w:hanging="540"/>
        <w:rPr>
          <w:lang w:val="id-ID"/>
        </w:rPr>
      </w:pPr>
    </w:p>
    <w:p w:rsidR="00C83DB4" w:rsidRPr="00440D86" w:rsidRDefault="00C83DB4" w:rsidP="00C83DB4">
      <w:pPr>
        <w:ind w:left="540" w:right="-50" w:hanging="540"/>
        <w:rPr>
          <w:lang w:val="id-ID"/>
        </w:rPr>
      </w:pPr>
      <w:r w:rsidRPr="00440D86">
        <w:rPr>
          <w:lang w:val="id-ID"/>
        </w:rPr>
        <w:t xml:space="preserve">Konsil Kedokteran Indonesia: Standar Pendidikan Profesi Dokter Spesialis </w:t>
      </w:r>
      <w:r w:rsidR="00905D82" w:rsidRPr="00440D86">
        <w:rPr>
          <w:lang w:val="id-ID"/>
        </w:rPr>
        <w:t>Orthopeadi dan Trumatologi</w:t>
      </w:r>
      <w:r w:rsidRPr="00440D86">
        <w:rPr>
          <w:lang w:val="id-ID"/>
        </w:rPr>
        <w:t xml:space="preserve"> tahun 2008. Jakarta</w:t>
      </w:r>
    </w:p>
    <w:p w:rsidR="00C83DB4" w:rsidRPr="00440D86" w:rsidRDefault="00C83DB4" w:rsidP="00C83DB4">
      <w:pPr>
        <w:tabs>
          <w:tab w:val="left" w:pos="4230"/>
        </w:tabs>
        <w:ind w:left="540" w:hanging="540"/>
        <w:rPr>
          <w:lang w:val="id-ID"/>
        </w:rPr>
      </w:pPr>
    </w:p>
    <w:p w:rsidR="00C83DB4" w:rsidRPr="00440D86" w:rsidRDefault="00C83DB4" w:rsidP="00C83DB4">
      <w:pPr>
        <w:tabs>
          <w:tab w:val="left" w:pos="4230"/>
        </w:tabs>
        <w:ind w:left="567" w:hanging="567"/>
      </w:pPr>
      <w:r w:rsidRPr="00440D86">
        <w:t>Keputusan Menteri Pendidikan Nasional Nomor 178/U/20</w:t>
      </w:r>
      <w:r w:rsidRPr="00440D86">
        <w:rPr>
          <w:lang w:val="id-ID"/>
        </w:rPr>
        <w:t>0</w:t>
      </w:r>
      <w:r w:rsidRPr="00440D86">
        <w:t>1 tentang Gelar dan Lulusan Perguruan Tinggi.</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pPr>
      <w:r w:rsidRPr="00440D86">
        <w:t xml:space="preserve">McKinnon, K.R., </w:t>
      </w:r>
      <w:r w:rsidRPr="00440D86">
        <w:rPr>
          <w:lang w:val="id-ID"/>
        </w:rPr>
        <w:t xml:space="preserve">S.H. </w:t>
      </w:r>
      <w:r w:rsidRPr="00440D86">
        <w:t xml:space="preserve">Walker, and </w:t>
      </w:r>
      <w:r w:rsidRPr="00440D86">
        <w:rPr>
          <w:lang w:val="id-ID"/>
        </w:rPr>
        <w:t xml:space="preserve">D. </w:t>
      </w:r>
      <w:r w:rsidRPr="00440D86">
        <w:t>Davis</w:t>
      </w:r>
      <w:r w:rsidRPr="00440D86">
        <w:rPr>
          <w:lang w:val="id-ID"/>
        </w:rPr>
        <w:t>.</w:t>
      </w:r>
      <w:r w:rsidRPr="00440D86">
        <w:t xml:space="preserve"> 2000. </w:t>
      </w:r>
      <w:r w:rsidRPr="00440D86">
        <w:rPr>
          <w:i/>
        </w:rPr>
        <w:t>Benchmarking: A Manual for Australian Universities</w:t>
      </w:r>
      <w:r w:rsidRPr="00440D86">
        <w:t>. Canberra: Department of Education, Training and Youth Affairs, Higher Education Division.</w:t>
      </w:r>
    </w:p>
    <w:p w:rsidR="00C83DB4" w:rsidRPr="00440D86" w:rsidRDefault="00C83DB4" w:rsidP="00C83DB4">
      <w:pPr>
        <w:tabs>
          <w:tab w:val="left" w:pos="4230"/>
        </w:tabs>
        <w:ind w:left="540" w:hanging="540"/>
      </w:pPr>
    </w:p>
    <w:p w:rsidR="00C83DB4" w:rsidRPr="00440D86" w:rsidRDefault="00C83DB4" w:rsidP="00C83DB4">
      <w:pPr>
        <w:tabs>
          <w:tab w:val="left" w:pos="4230"/>
        </w:tabs>
        <w:ind w:left="540" w:hanging="540"/>
      </w:pPr>
      <w:r w:rsidRPr="00440D86">
        <w:lastRenderedPageBreak/>
        <w:t xml:space="preserve">National Accreditation Agency for Higher Education (BAN-PT). 2000. </w:t>
      </w:r>
      <w:r w:rsidRPr="00440D86">
        <w:rPr>
          <w:i/>
        </w:rPr>
        <w:t>Guidelines for External Quality Assessment of Higher Education</w:t>
      </w:r>
      <w:r w:rsidRPr="00440D86">
        <w:t>. Jakarta: Ministry of National Education (Depdiknas).</w:t>
      </w:r>
    </w:p>
    <w:p w:rsidR="00C83DB4" w:rsidRPr="00440D86" w:rsidRDefault="00C83DB4" w:rsidP="00C83DB4">
      <w:pPr>
        <w:tabs>
          <w:tab w:val="left" w:pos="4230"/>
        </w:tabs>
        <w:ind w:left="540" w:hanging="540"/>
        <w:jc w:val="left"/>
      </w:pPr>
    </w:p>
    <w:p w:rsidR="00C83DB4" w:rsidRPr="00440D86" w:rsidRDefault="00C83DB4" w:rsidP="00C83DB4">
      <w:pPr>
        <w:tabs>
          <w:tab w:val="left" w:pos="4230"/>
        </w:tabs>
        <w:ind w:left="540" w:hanging="540"/>
        <w:rPr>
          <w:lang w:val="id-ID"/>
        </w:rPr>
      </w:pPr>
      <w:r w:rsidRPr="00440D86">
        <w:t xml:space="preserve">National Accreditation Agency for Higher Education (BAN-PT). 2000. </w:t>
      </w:r>
      <w:r w:rsidRPr="00440D86">
        <w:rPr>
          <w:i/>
        </w:rPr>
        <w:t>Guidelines for Internal Quality Assessment of Higher Education</w:t>
      </w:r>
      <w:r w:rsidRPr="00440D86">
        <w:t>. Jakarta: Ministry of National Education (Depdiknas).</w:t>
      </w:r>
    </w:p>
    <w:p w:rsidR="00C83DB4" w:rsidRPr="00440D86" w:rsidRDefault="00C83DB4" w:rsidP="00C83DB4">
      <w:pPr>
        <w:tabs>
          <w:tab w:val="left" w:pos="4230"/>
        </w:tabs>
        <w:jc w:val="left"/>
      </w:pPr>
    </w:p>
    <w:p w:rsidR="00C83DB4" w:rsidRPr="00440D86" w:rsidRDefault="00C83DB4" w:rsidP="00C83DB4">
      <w:pPr>
        <w:rPr>
          <w:lang w:val="id-ID"/>
        </w:rPr>
      </w:pPr>
      <w:r w:rsidRPr="00440D86">
        <w:t xml:space="preserve">Peraturan Pemerintah Nomor </w:t>
      </w:r>
      <w:r w:rsidRPr="00440D86">
        <w:rPr>
          <w:lang w:val="id-ID"/>
        </w:rPr>
        <w:t>19</w:t>
      </w:r>
      <w:r w:rsidRPr="00440D86">
        <w:t xml:space="preserve"> Tahun </w:t>
      </w:r>
      <w:r w:rsidRPr="00440D86">
        <w:rPr>
          <w:lang w:val="id-ID"/>
        </w:rPr>
        <w:t>2005</w:t>
      </w:r>
      <w:r w:rsidRPr="00440D86">
        <w:t xml:space="preserve"> tentang </w:t>
      </w:r>
      <w:r w:rsidRPr="00440D86">
        <w:rPr>
          <w:lang w:val="id-ID"/>
        </w:rPr>
        <w:t xml:space="preserve">StandarNasional </w:t>
      </w:r>
      <w:r w:rsidRPr="00440D86">
        <w:t>Pendidikan.</w:t>
      </w:r>
    </w:p>
    <w:p w:rsidR="00C83DB4" w:rsidRPr="00440D86" w:rsidRDefault="00C83DB4" w:rsidP="00C83DB4">
      <w:pPr>
        <w:ind w:left="540" w:hanging="540"/>
        <w:rPr>
          <w:lang w:val="id-ID"/>
        </w:rPr>
      </w:pPr>
    </w:p>
    <w:p w:rsidR="00C83DB4" w:rsidRPr="00440D86" w:rsidRDefault="00C83DB4" w:rsidP="00C83DB4">
      <w:pPr>
        <w:ind w:left="540" w:hanging="540"/>
      </w:pPr>
      <w:r w:rsidRPr="00440D86">
        <w:t xml:space="preserve">Peraturan Pemerintah Nomor </w:t>
      </w:r>
      <w:r w:rsidRPr="00440D86">
        <w:rPr>
          <w:lang w:val="id-ID"/>
        </w:rPr>
        <w:t>17</w:t>
      </w:r>
      <w:r w:rsidRPr="00440D86">
        <w:t xml:space="preserve"> Tahun </w:t>
      </w:r>
      <w:r w:rsidRPr="00440D86">
        <w:rPr>
          <w:lang w:val="id-ID"/>
        </w:rPr>
        <w:t>2010</w:t>
      </w:r>
      <w:r w:rsidRPr="00440D86">
        <w:t xml:space="preserve"> tentang </w:t>
      </w:r>
      <w:r w:rsidRPr="00440D86">
        <w:rPr>
          <w:lang w:val="id-ID"/>
        </w:rPr>
        <w:t>Pengelolaan dan Penyeleng</w:t>
      </w:r>
      <w:r w:rsidRPr="00440D86">
        <w:t>-</w:t>
      </w:r>
      <w:r w:rsidRPr="00440D86">
        <w:rPr>
          <w:lang w:val="id-ID"/>
        </w:rPr>
        <w:t xml:space="preserve">garaan </w:t>
      </w:r>
      <w:r w:rsidRPr="00440D86">
        <w:t>Pendidikan.</w:t>
      </w:r>
    </w:p>
    <w:p w:rsidR="00C83DB4" w:rsidRPr="00440D86" w:rsidRDefault="00C83DB4" w:rsidP="00C83DB4">
      <w:pPr>
        <w:ind w:left="540" w:hanging="540"/>
        <w:jc w:val="left"/>
      </w:pPr>
    </w:p>
    <w:p w:rsidR="00C83DB4" w:rsidRPr="00440D86" w:rsidRDefault="00C83DB4" w:rsidP="00C83DB4">
      <w:pPr>
        <w:ind w:left="540" w:hanging="540"/>
        <w:rPr>
          <w:lang w:val="id-ID"/>
        </w:rPr>
      </w:pPr>
      <w:r w:rsidRPr="00440D86">
        <w:t>Peraturan Pemerintah Nomor 6</w:t>
      </w:r>
      <w:r w:rsidRPr="00440D86">
        <w:rPr>
          <w:lang w:val="id-ID"/>
        </w:rPr>
        <w:t>6</w:t>
      </w:r>
      <w:r w:rsidRPr="00440D86">
        <w:t xml:space="preserve"> Tahun </w:t>
      </w:r>
      <w:r w:rsidRPr="00440D86">
        <w:rPr>
          <w:lang w:val="id-ID"/>
        </w:rPr>
        <w:t>2010</w:t>
      </w:r>
      <w:r w:rsidRPr="00440D86">
        <w:t xml:space="preserve"> tentang </w:t>
      </w:r>
      <w:r w:rsidRPr="00440D86">
        <w:rPr>
          <w:lang w:val="id-ID"/>
        </w:rPr>
        <w:t>Perubahan atas PP Nomor 17 Tahun 2010</w:t>
      </w:r>
      <w:r w:rsidRPr="00440D86">
        <w:t>.</w:t>
      </w:r>
    </w:p>
    <w:p w:rsidR="00C83DB4" w:rsidRPr="00440D86" w:rsidRDefault="00C83DB4" w:rsidP="00C83DB4">
      <w:pPr>
        <w:ind w:left="540" w:hanging="540"/>
        <w:rPr>
          <w:lang w:val="id-ID"/>
        </w:rPr>
      </w:pPr>
    </w:p>
    <w:p w:rsidR="00C83DB4" w:rsidRPr="00440D86" w:rsidRDefault="00C83DB4" w:rsidP="00C83DB4">
      <w:pPr>
        <w:ind w:left="540" w:hanging="540"/>
        <w:rPr>
          <w:lang w:val="id-ID"/>
        </w:rPr>
      </w:pPr>
      <w:r w:rsidRPr="00440D86">
        <w:rPr>
          <w:lang w:val="id-ID"/>
        </w:rPr>
        <w:t>Peraturan Menteri Pendidikan dan Kebudayaan Nomor 49 Tahun 2014 tentang Standar Nasional Pendidikan.</w:t>
      </w:r>
    </w:p>
    <w:p w:rsidR="00C83DB4" w:rsidRPr="00440D86" w:rsidRDefault="00C83DB4" w:rsidP="00C83DB4">
      <w:pPr>
        <w:ind w:left="540" w:hanging="540"/>
        <w:rPr>
          <w:lang w:val="id-ID"/>
        </w:rPr>
      </w:pPr>
    </w:p>
    <w:p w:rsidR="00C83DB4" w:rsidRPr="00440D86" w:rsidRDefault="00C83DB4" w:rsidP="00C83DB4">
      <w:pPr>
        <w:ind w:left="540" w:hanging="540"/>
        <w:rPr>
          <w:lang w:val="id-ID"/>
        </w:rPr>
      </w:pPr>
      <w:r w:rsidRPr="00440D86">
        <w:rPr>
          <w:lang w:val="id-ID"/>
        </w:rPr>
        <w:t>Peraturan Menteri Pendidikan dan Kebudayaan Nomor .... Tahun 2014 tentang Akreditasi Program Studi dan Perguruan Tinggi.</w:t>
      </w:r>
    </w:p>
    <w:p w:rsidR="00C83DB4" w:rsidRPr="00440D86" w:rsidRDefault="00C83DB4" w:rsidP="00C83DB4">
      <w:pPr>
        <w:ind w:left="540" w:hanging="540"/>
        <w:rPr>
          <w:lang w:val="id-ID"/>
        </w:rPr>
      </w:pPr>
    </w:p>
    <w:p w:rsidR="00C83DB4" w:rsidRPr="00440D86" w:rsidRDefault="00C83DB4" w:rsidP="00C83DB4">
      <w:pPr>
        <w:ind w:left="540" w:hanging="540"/>
        <w:rPr>
          <w:lang w:val="id-ID"/>
        </w:rPr>
      </w:pPr>
      <w:r w:rsidRPr="00440D86">
        <w:rPr>
          <w:lang w:val="id-ID"/>
        </w:rPr>
        <w:t>Peraturan Menteri Pendidikan dan Kebudayaan Nomor .... Tahun 2014 tentang Sistem Penjaminan Mutu Pendidikan Tinggi.</w:t>
      </w:r>
    </w:p>
    <w:p w:rsidR="00C83DB4" w:rsidRPr="00440D86" w:rsidRDefault="00C83DB4" w:rsidP="00C83DB4">
      <w:pPr>
        <w:ind w:left="540" w:hanging="540"/>
        <w:jc w:val="left"/>
      </w:pPr>
    </w:p>
    <w:p w:rsidR="00C83DB4" w:rsidRPr="00440D86" w:rsidRDefault="00C83DB4" w:rsidP="00C83DB4">
      <w:pPr>
        <w:ind w:left="540" w:hanging="540"/>
      </w:pPr>
      <w:r w:rsidRPr="00440D86">
        <w:t>Tadjudin.M.K. 2000.</w:t>
      </w:r>
      <w:r w:rsidRPr="00440D86">
        <w:rPr>
          <w:i/>
        </w:rPr>
        <w:t>Asesmen Institusi untuk Penentuan Kelayakan Perolehan Status Lembaga yang Mengakreditasi Diri bagi Perguruan Tinggi: Dari Akreditasi program Pendidikan ke Akreditasi Lembaga Perguruan Tinggi</w:t>
      </w:r>
      <w:r w:rsidRPr="00440D86">
        <w:t>. Jakarta: BAN-PT.</w:t>
      </w:r>
    </w:p>
    <w:p w:rsidR="00C83DB4" w:rsidRPr="00440D86" w:rsidRDefault="00C83DB4" w:rsidP="00C83DB4">
      <w:pPr>
        <w:ind w:left="540" w:hanging="540"/>
      </w:pPr>
    </w:p>
    <w:p w:rsidR="00C83DB4" w:rsidRPr="00440D86" w:rsidRDefault="00C83DB4" w:rsidP="00C83DB4">
      <w:r w:rsidRPr="00440D86">
        <w:t>Undang-Undang Nomor 20 Tahun 2003 tentang Sistem Pendidikan Nasional</w:t>
      </w:r>
      <w:r w:rsidRPr="00440D86">
        <w:rPr>
          <w:lang w:val="id-ID"/>
        </w:rPr>
        <w:t>.</w:t>
      </w:r>
    </w:p>
    <w:p w:rsidR="00C83DB4" w:rsidRPr="00440D86" w:rsidRDefault="00C83DB4" w:rsidP="00C83DB4">
      <w:pPr>
        <w:rPr>
          <w:lang w:val="id-ID"/>
        </w:rPr>
      </w:pPr>
    </w:p>
    <w:p w:rsidR="00C83DB4" w:rsidRPr="00440D86" w:rsidRDefault="00C83DB4" w:rsidP="00C83DB4">
      <w:pPr>
        <w:rPr>
          <w:lang w:val="id-ID"/>
        </w:rPr>
      </w:pPr>
      <w:r w:rsidRPr="00440D86">
        <w:rPr>
          <w:lang w:val="id-ID"/>
        </w:rPr>
        <w:t>Undang-Undang Nomor 14 Tahun 2005 tentang Guru dan Dosen.</w:t>
      </w:r>
    </w:p>
    <w:p w:rsidR="00C83DB4" w:rsidRPr="00440D86" w:rsidRDefault="00C83DB4" w:rsidP="00C83DB4">
      <w:pPr>
        <w:rPr>
          <w:lang w:val="id-ID"/>
        </w:rPr>
      </w:pPr>
    </w:p>
    <w:p w:rsidR="00C83DB4" w:rsidRPr="00440D86" w:rsidRDefault="00C83DB4" w:rsidP="00C83DB4">
      <w:pPr>
        <w:rPr>
          <w:lang w:val="id-ID"/>
        </w:rPr>
      </w:pPr>
      <w:r w:rsidRPr="00440D86">
        <w:rPr>
          <w:lang w:val="id-ID"/>
        </w:rPr>
        <w:t>Undang-Undang Nomor 12 Tahun 2012 tentang Pendidikan Tinggi.</w:t>
      </w:r>
    </w:p>
    <w:p w:rsidR="00C83DB4" w:rsidRPr="00440D86" w:rsidRDefault="00C83DB4" w:rsidP="00C83DB4">
      <w:pPr>
        <w:rPr>
          <w:lang w:val="id-ID"/>
        </w:rPr>
      </w:pPr>
      <w:bookmarkStart w:id="30" w:name="_GoBack"/>
      <w:bookmarkEnd w:id="30"/>
    </w:p>
    <w:p w:rsidR="00C83DB4" w:rsidRPr="00440D86" w:rsidRDefault="00C83DB4" w:rsidP="00C83DB4">
      <w:pPr>
        <w:rPr>
          <w:lang w:val="id-ID"/>
        </w:rPr>
      </w:pPr>
      <w:r w:rsidRPr="00440D86">
        <w:rPr>
          <w:lang w:val="id-ID"/>
        </w:rPr>
        <w:t>Undang-undang Nomor 29 Tahun 2004 tentang Praktik Kedokteran.</w:t>
      </w:r>
    </w:p>
    <w:p w:rsidR="00C83DB4" w:rsidRPr="00440D86" w:rsidRDefault="00C83DB4" w:rsidP="00C83DB4">
      <w:pPr>
        <w:rPr>
          <w:lang w:val="id-ID"/>
        </w:rPr>
      </w:pPr>
    </w:p>
    <w:p w:rsidR="00C83DB4" w:rsidRPr="00440D86" w:rsidRDefault="00C83DB4" w:rsidP="00C83DB4">
      <w:pPr>
        <w:rPr>
          <w:lang w:val="id-ID"/>
        </w:rPr>
      </w:pPr>
      <w:r w:rsidRPr="00440D86">
        <w:rPr>
          <w:lang w:val="id-ID"/>
        </w:rPr>
        <w:t>Undang-Undang Nomor 20 Tahun 2013 tentang Pendidikan Kedokteran.</w:t>
      </w:r>
    </w:p>
    <w:p w:rsidR="00C83DB4" w:rsidRPr="00440D86" w:rsidRDefault="00C83DB4" w:rsidP="00C83DB4">
      <w:pPr>
        <w:rPr>
          <w:lang w:val="id-ID"/>
        </w:rPr>
      </w:pPr>
    </w:p>
    <w:p w:rsidR="00C83DB4" w:rsidRPr="00440D86" w:rsidRDefault="00C83DB4" w:rsidP="00C83DB4">
      <w:pPr>
        <w:rPr>
          <w:lang w:val="id-ID"/>
        </w:rPr>
      </w:pPr>
      <w:r w:rsidRPr="00440D86">
        <w:rPr>
          <w:lang w:val="id-ID"/>
        </w:rPr>
        <w:t>Undang-undang Nomor 36 Tahun 2009 tentang Kesehatan.</w:t>
      </w:r>
    </w:p>
    <w:p w:rsidR="00C83DB4" w:rsidRPr="00440D86" w:rsidRDefault="00C83DB4" w:rsidP="00C83DB4">
      <w:pPr>
        <w:rPr>
          <w:lang w:val="id-ID"/>
        </w:rPr>
      </w:pPr>
    </w:p>
    <w:p w:rsidR="00C83DB4" w:rsidRPr="00440D86" w:rsidRDefault="00C83DB4" w:rsidP="00C83DB4">
      <w:pPr>
        <w:ind w:left="540" w:hanging="540"/>
        <w:rPr>
          <w:i/>
          <w:iCs/>
          <w:lang w:val="id-ID"/>
        </w:rPr>
      </w:pPr>
      <w:r w:rsidRPr="00440D86">
        <w:rPr>
          <w:lang w:val="id-ID"/>
        </w:rPr>
        <w:t xml:space="preserve">WASC (Western Association of Schools and Colleges). </w:t>
      </w:r>
      <w:r w:rsidRPr="00440D86">
        <w:t xml:space="preserve">2001. </w:t>
      </w:r>
      <w:r w:rsidRPr="00440D86">
        <w:rPr>
          <w:i/>
        </w:rPr>
        <w:t>Handbook of Accreditation</w:t>
      </w:r>
      <w:r w:rsidRPr="00440D86">
        <w:t>.  Alameda, CA</w:t>
      </w:r>
      <w:r w:rsidRPr="00440D86">
        <w:rPr>
          <w:i/>
          <w:iCs/>
        </w:rPr>
        <w:t>.</w:t>
      </w:r>
    </w:p>
    <w:p w:rsidR="00F8664E" w:rsidRPr="00440D86" w:rsidRDefault="00F8664E" w:rsidP="00C83DB4">
      <w:pPr>
        <w:pStyle w:val="Heading1"/>
        <w:ind w:right="-50"/>
        <w:rPr>
          <w:rFonts w:cs="Arial"/>
          <w:szCs w:val="24"/>
          <w:lang w:val="id-ID"/>
        </w:rPr>
      </w:pPr>
    </w:p>
    <w:sectPr w:rsidR="00F8664E" w:rsidRPr="00440D86" w:rsidSect="00FF1A2F">
      <w:headerReference w:type="even" r:id="rId13"/>
      <w:headerReference w:type="default" r:id="rId14"/>
      <w:footerReference w:type="even" r:id="rId15"/>
      <w:pgSz w:w="11909" w:h="16834" w:code="9"/>
      <w:pgMar w:top="1440" w:right="1656" w:bottom="1440" w:left="1656" w:header="1152" w:footer="12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206" w:rsidRDefault="000C1206">
      <w:r>
        <w:separator/>
      </w:r>
    </w:p>
  </w:endnote>
  <w:endnote w:type="continuationSeparator" w:id="0">
    <w:p w:rsidR="000C1206" w:rsidRDefault="000C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122" w:rsidRPr="00FF1A2F" w:rsidRDefault="00746B57" w:rsidP="00FF1A2F">
    <w:pPr>
      <w:pStyle w:val="Footer"/>
      <w:pBdr>
        <w:top w:val="single" w:sz="4" w:space="1" w:color="auto"/>
      </w:pBdr>
      <w:rPr>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 xml:space="preserve">Kes </w:t>
    </w:r>
    <w:r w:rsidR="001F7122" w:rsidRPr="00BB426F">
      <w:rPr>
        <w:sz w:val="20"/>
        <w:lang w:val="id-ID"/>
      </w:rPr>
      <w:t>:</w:t>
    </w:r>
    <w:r w:rsidR="001F7122" w:rsidRPr="00BB426F">
      <w:rPr>
        <w:sz w:val="20"/>
        <w:lang w:val="sv-SE"/>
      </w:rPr>
      <w:t xml:space="preserve"> Naskah Akademik Akreditasi Program Studi</w:t>
    </w:r>
    <w:r w:rsidR="001F7122" w:rsidRPr="00BB426F">
      <w:rPr>
        <w:sz w:val="20"/>
        <w:lang w:val="id-ID"/>
      </w:rPr>
      <w:t xml:space="preserve"> Orthopaedi dan Traumatologi </w:t>
    </w:r>
    <w:r>
      <w:rPr>
        <w:sz w:val="20"/>
        <w:lang w:val="id-ID"/>
      </w:rPr>
      <w:t>2015</w:t>
    </w:r>
    <w:r w:rsidR="001F7122">
      <w:rPr>
        <w:rFonts w:ascii="Cambria" w:hAnsi="Cambria"/>
        <w:lang w:val="id-ID"/>
      </w:rPr>
      <w:tab/>
    </w:r>
    <w:r w:rsidR="00851D22">
      <w:fldChar w:fldCharType="begin"/>
    </w:r>
    <w:r w:rsidR="001F7122">
      <w:instrText xml:space="preserve"> PAGE   \* MERGEFORMAT </w:instrText>
    </w:r>
    <w:r w:rsidR="00851D22">
      <w:fldChar w:fldCharType="separate"/>
    </w:r>
    <w:r w:rsidR="00440D86" w:rsidRPr="00440D86">
      <w:rPr>
        <w:rFonts w:ascii="Cambria" w:hAnsi="Cambria"/>
        <w:noProof/>
      </w:rPr>
      <w:t>50</w:t>
    </w:r>
    <w:r w:rsidR="00851D22">
      <w:rPr>
        <w:rFonts w:ascii="Cambria" w:hAnsi="Cambria"/>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122" w:rsidRDefault="00746B57">
    <w:pPr>
      <w:rPr>
        <w:sz w:val="16"/>
        <w:szCs w:val="16"/>
      </w:rPr>
    </w:pPr>
    <w:r>
      <w:rPr>
        <w:noProof/>
      </w:rPr>
      <mc:AlternateContent>
        <mc:Choice Requires="wps">
          <w:drawing>
            <wp:anchor distT="0" distB="0" distL="63500" distR="63500" simplePos="0" relativeHeight="251658240" behindDoc="0" locked="0" layoutInCell="0" allowOverlap="1">
              <wp:simplePos x="0" y="0"/>
              <wp:positionH relativeFrom="page">
                <wp:posOffset>556260</wp:posOffset>
              </wp:positionH>
              <wp:positionV relativeFrom="paragraph">
                <wp:posOffset>0</wp:posOffset>
              </wp:positionV>
              <wp:extent cx="4237990" cy="17526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7122" w:rsidRDefault="00851D22">
                          <w:pPr>
                            <w:keepNext/>
                            <w:keepLines/>
                            <w:rPr>
                              <w:rFonts w:ascii="Tahoma" w:hAnsi="Tahoma" w:cs="Tahoma"/>
                            </w:rPr>
                          </w:pPr>
                          <w:r>
                            <w:rPr>
                              <w:rFonts w:ascii="Tahoma" w:hAnsi="Tahoma" w:cs="Tahoma"/>
                            </w:rPr>
                            <w:fldChar w:fldCharType="begin"/>
                          </w:r>
                          <w:r w:rsidR="001F7122">
                            <w:rPr>
                              <w:rFonts w:ascii="Tahoma" w:hAnsi="Tahoma" w:cs="Tahoma"/>
                            </w:rPr>
                            <w:instrText xml:space="preserve"> PAGE </w:instrText>
                          </w:r>
                          <w:r>
                            <w:rPr>
                              <w:rFonts w:ascii="Tahoma" w:hAnsi="Tahoma" w:cs="Tahoma"/>
                            </w:rPr>
                            <w:fldChar w:fldCharType="separate"/>
                          </w:r>
                          <w:r w:rsidR="001F7122">
                            <w:rPr>
                              <w:rFonts w:ascii="Tahoma" w:hAnsi="Tahoma" w:cs="Tahoma"/>
                            </w:rPr>
                            <w:t>44</w:t>
                          </w:r>
                          <w:r>
                            <w:rPr>
                              <w:rFonts w:ascii="Tahoma" w:hAnsi="Tahoma" w:cs="Tahom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43.8pt;margin-top:0;width:333.7pt;height:13.8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" o:allowincell="f" stroked="f">
              <v:fill opacity="0"/>
              <v:textbox inset="0,0,0,0">
                <w:txbxContent>
                  <w:p w:rsidR="001F7122" w:rsidRDefault="00851D22">
                    <w:pPr>
                      <w:keepNext/>
                      <w:keepLines/>
                      <w:rPr>
                        <w:rFonts w:ascii="Tahoma" w:hAnsi="Tahoma" w:cs="Tahoma"/>
                      </w:rPr>
                    </w:pPr>
                    <w:r>
                      <w:rPr>
                        <w:rFonts w:ascii="Tahoma" w:hAnsi="Tahoma" w:cs="Tahoma"/>
                      </w:rPr>
                      <w:fldChar w:fldCharType="begin"/>
                    </w:r>
                    <w:r w:rsidR="001F7122">
                      <w:rPr>
                        <w:rFonts w:ascii="Tahoma" w:hAnsi="Tahoma" w:cs="Tahoma"/>
                      </w:rPr>
                      <w:instrText xml:space="preserve"> PAGE </w:instrText>
                    </w:r>
                    <w:r>
                      <w:rPr>
                        <w:rFonts w:ascii="Tahoma" w:hAnsi="Tahoma" w:cs="Tahoma"/>
                      </w:rPr>
                      <w:fldChar w:fldCharType="separate"/>
                    </w:r>
                    <w:r w:rsidR="001F7122">
                      <w:rPr>
                        <w:rFonts w:ascii="Tahoma" w:hAnsi="Tahoma" w:cs="Tahoma"/>
                      </w:rPr>
                      <w:t>44</w:t>
                    </w:r>
                    <w:r>
                      <w:rPr>
                        <w:rFonts w:ascii="Tahoma" w:hAnsi="Tahoma" w:cs="Tahoma"/>
                      </w:rPr>
                      <w:fldChar w:fldCharType="end"/>
                    </w:r>
                  </w:p>
                </w:txbxContent>
              </v:textbox>
              <w10:wrap type="square"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206" w:rsidRDefault="000C1206">
      <w:r>
        <w:separator/>
      </w:r>
    </w:p>
  </w:footnote>
  <w:footnote w:type="continuationSeparator" w:id="0">
    <w:p w:rsidR="000C1206" w:rsidRDefault="000C1206">
      <w:r>
        <w:continuationSeparator/>
      </w:r>
    </w:p>
  </w:footnote>
  <w:footnote w:id="1">
    <w:p w:rsidR="001F7122" w:rsidRDefault="001F7122">
      <w:pPr>
        <w:pStyle w:val="FootnoteText"/>
        <w:rPr>
          <w:sz w:val="16"/>
        </w:rPr>
      </w:pPr>
      <w:r>
        <w:rPr>
          <w:rStyle w:val="FootnoteReference"/>
        </w:rPr>
        <w:footnoteRef/>
      </w:r>
      <w:r>
        <w:rPr>
          <w:sz w:val="16"/>
        </w:rPr>
        <w:t xml:space="preserve">LaPidus (1997) menjelaskan perbedaan antara </w:t>
      </w:r>
      <w:r>
        <w:rPr>
          <w:i/>
          <w:sz w:val="16"/>
        </w:rPr>
        <w:t>research</w:t>
      </w:r>
      <w:r>
        <w:rPr>
          <w:sz w:val="16"/>
        </w:rPr>
        <w:t xml:space="preserve"> dan </w:t>
      </w:r>
      <w:r>
        <w:rPr>
          <w:i/>
          <w:sz w:val="16"/>
        </w:rPr>
        <w:t>scholarship</w:t>
      </w:r>
      <w:r>
        <w:rPr>
          <w:sz w:val="16"/>
        </w:rPr>
        <w:t>.</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w:t>
      </w:r>
      <w:r>
        <w:rPr>
          <w:i/>
          <w:sz w:val="16"/>
        </w:rPr>
        <w:t>Scholarly</w:t>
      </w:r>
      <w:r>
        <w:rPr>
          <w:sz w:val="16"/>
        </w:rPr>
        <w:t xml:space="preserve"> berarti bersifat cendekia.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122" w:rsidRDefault="00746B57">
    <w:pPr>
      <w:rPr>
        <w:sz w:val="16"/>
        <w:szCs w:val="16"/>
      </w:rPr>
    </w:pPr>
    <w:r>
      <w:rPr>
        <w:noProof/>
      </w:rPr>
      <mc:AlternateContent>
        <mc:Choice Requires="wps">
          <w:drawing>
            <wp:anchor distT="0" distB="0" distL="63500" distR="63500" simplePos="0" relativeHeight="251657216" behindDoc="0" locked="0" layoutInCell="0" allowOverlap="1">
              <wp:simplePos x="0" y="0"/>
              <wp:positionH relativeFrom="page">
                <wp:posOffset>711200</wp:posOffset>
              </wp:positionH>
              <wp:positionV relativeFrom="paragraph">
                <wp:posOffset>0</wp:posOffset>
              </wp:positionV>
              <wp:extent cx="1162050" cy="17526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7122" w:rsidRDefault="001F7122">
                          <w:pPr>
                            <w:keepNext/>
                            <w:keepLines/>
                            <w:rPr>
                              <w:rFonts w:ascii="Tahoma" w:hAnsi="Tahoma" w:cs="Tahoma"/>
                              <w:spacing w:val="16"/>
                              <w:sz w:val="14"/>
                              <w:szCs w:val="14"/>
                            </w:rPr>
                          </w:pPr>
                          <w:r>
                            <w:rPr>
                              <w:rFonts w:ascii="Tahoma" w:hAnsi="Tahoma" w:cs="Tahoma"/>
                              <w:spacing w:val="16"/>
                              <w:sz w:val="14"/>
                              <w:szCs w:val="14"/>
                            </w:rPr>
                            <w:t>Panduan Umum PPDS 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56pt;margin-top:0;width:91.5pt;height:13.8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" o:allowincell="f" stroked="f">
              <v:fill opacity="0"/>
              <v:textbox inset="0,0,0,0">
                <w:txbxContent>
                  <w:p w:rsidR="001F7122" w:rsidRDefault="001F7122">
                    <w:pPr>
                      <w:keepNext/>
                      <w:keepLines/>
                      <w:rPr>
                        <w:rFonts w:ascii="Tahoma" w:hAnsi="Tahoma" w:cs="Tahoma"/>
                        <w:spacing w:val="16"/>
                        <w:sz w:val="14"/>
                        <w:szCs w:val="14"/>
                      </w:rPr>
                    </w:pPr>
                    <w:r>
                      <w:rPr>
                        <w:rFonts w:ascii="Tahoma" w:hAnsi="Tahoma" w:cs="Tahoma"/>
                        <w:spacing w:val="16"/>
                        <w:sz w:val="14"/>
                        <w:szCs w:val="14"/>
                      </w:rPr>
                      <w:t>Panduan Umum PPDS I</w:t>
                    </w:r>
                  </w:p>
                </w:txbxContent>
              </v:textbox>
              <w10:wrap type="square" anchorx="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122" w:rsidRDefault="001F7122">
    <w:pP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1463"/>
    <w:multiLevelType w:val="singleLevel"/>
    <w:tmpl w:val="0486F3C2"/>
    <w:lvl w:ilvl="0">
      <w:start w:val="1"/>
      <w:numFmt w:val="decimal"/>
      <w:lvlText w:val="%1."/>
      <w:lvlJc w:val="left"/>
      <w:pPr>
        <w:tabs>
          <w:tab w:val="num" w:pos="360"/>
        </w:tabs>
        <w:ind w:left="360" w:hanging="360"/>
      </w:pPr>
      <w:rPr>
        <w:rFonts w:ascii="Times New Roman" w:hAnsi="Times New Roman" w:cs="Times New Roman" w:hint="default"/>
        <w:snapToGrid/>
        <w:spacing w:val="-4"/>
        <w:sz w:val="24"/>
        <w:szCs w:val="24"/>
      </w:rPr>
    </w:lvl>
  </w:abstractNum>
  <w:abstractNum w:abstractNumId="1" w15:restartNumberingAfterBreak="0">
    <w:nsid w:val="02FE756B"/>
    <w:multiLevelType w:val="singleLevel"/>
    <w:tmpl w:val="3AC5D7C8"/>
    <w:lvl w:ilvl="0">
      <w:start w:val="1"/>
      <w:numFmt w:val="decimal"/>
      <w:lvlText w:val="%1."/>
      <w:lvlJc w:val="left"/>
      <w:pPr>
        <w:tabs>
          <w:tab w:val="num" w:pos="360"/>
        </w:tabs>
        <w:ind w:left="360" w:hanging="360"/>
      </w:pPr>
      <w:rPr>
        <w:rFonts w:ascii="Arial" w:hAnsi="Arial" w:cs="Arial"/>
        <w:snapToGrid/>
        <w:spacing w:val="-9"/>
        <w:sz w:val="22"/>
        <w:szCs w:val="22"/>
      </w:rPr>
    </w:lvl>
  </w:abstractNum>
  <w:abstractNum w:abstractNumId="2" w15:restartNumberingAfterBreak="0">
    <w:nsid w:val="03447555"/>
    <w:multiLevelType w:val="hybridMultilevel"/>
    <w:tmpl w:val="EA00B9FE"/>
    <w:lvl w:ilvl="0" w:tplc="44CCDD7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58D577E"/>
    <w:multiLevelType w:val="singleLevel"/>
    <w:tmpl w:val="4E36F729"/>
    <w:lvl w:ilvl="0">
      <w:start w:val="3"/>
      <w:numFmt w:val="upperLetter"/>
      <w:lvlText w:val="%1."/>
      <w:lvlJc w:val="left"/>
      <w:pPr>
        <w:tabs>
          <w:tab w:val="num" w:pos="360"/>
        </w:tabs>
      </w:pPr>
      <w:rPr>
        <w:rFonts w:ascii="Arial" w:hAnsi="Arial" w:cs="Arial"/>
        <w:b/>
        <w:bCs/>
        <w:snapToGrid/>
        <w:sz w:val="22"/>
        <w:szCs w:val="22"/>
      </w:rPr>
    </w:lvl>
  </w:abstractNum>
  <w:abstractNum w:abstractNumId="4" w15:restartNumberingAfterBreak="0">
    <w:nsid w:val="07C8CEBD"/>
    <w:multiLevelType w:val="singleLevel"/>
    <w:tmpl w:val="3881BB4D"/>
    <w:lvl w:ilvl="0">
      <w:start w:val="4"/>
      <w:numFmt w:val="upperLetter"/>
      <w:lvlText w:val="%1."/>
      <w:lvlJc w:val="left"/>
      <w:pPr>
        <w:tabs>
          <w:tab w:val="num" w:pos="360"/>
        </w:tabs>
      </w:pPr>
      <w:rPr>
        <w:rFonts w:ascii="Arial" w:hAnsi="Arial" w:cs="Arial"/>
        <w:b/>
        <w:bCs/>
        <w:snapToGrid/>
        <w:sz w:val="22"/>
        <w:szCs w:val="22"/>
      </w:rPr>
    </w:lvl>
  </w:abstractNum>
  <w:abstractNum w:abstractNumId="5" w15:restartNumberingAfterBreak="0">
    <w:nsid w:val="08CB7FC6"/>
    <w:multiLevelType w:val="hybridMultilevel"/>
    <w:tmpl w:val="CA0E3186"/>
    <w:lvl w:ilvl="0" w:tplc="C9EE443A">
      <w:start w:val="1"/>
      <w:numFmt w:val="low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F543DCF"/>
    <w:multiLevelType w:val="hybridMultilevel"/>
    <w:tmpl w:val="FAFC48BE"/>
    <w:lvl w:ilvl="0" w:tplc="3022EFF2">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10536F98"/>
    <w:multiLevelType w:val="hybridMultilevel"/>
    <w:tmpl w:val="5D02A67E"/>
    <w:lvl w:ilvl="0" w:tplc="116848AA">
      <w:start w:val="1"/>
      <w:numFmt w:val="decimal"/>
      <w:lvlText w:val="(%1)"/>
      <w:lvlJc w:val="left"/>
      <w:pPr>
        <w:ind w:left="792" w:hanging="432"/>
      </w:pPr>
      <w:rPr>
        <w:rFonts w:hint="default"/>
      </w:rPr>
    </w:lvl>
    <w:lvl w:ilvl="1" w:tplc="FBF0DED6">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291659D"/>
    <w:multiLevelType w:val="hybridMultilevel"/>
    <w:tmpl w:val="C5BEBA76"/>
    <w:lvl w:ilvl="0" w:tplc="F76C76AC">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39B614C"/>
    <w:multiLevelType w:val="hybridMultilevel"/>
    <w:tmpl w:val="CF720448"/>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167F3C"/>
    <w:multiLevelType w:val="hybridMultilevel"/>
    <w:tmpl w:val="5C4EB30E"/>
    <w:lvl w:ilvl="0" w:tplc="945E598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38501A"/>
    <w:multiLevelType w:val="hybridMultilevel"/>
    <w:tmpl w:val="6D3CF0EE"/>
    <w:lvl w:ilvl="0" w:tplc="0421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C51036F"/>
    <w:multiLevelType w:val="hybridMultilevel"/>
    <w:tmpl w:val="ECBEC46C"/>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24866734"/>
    <w:multiLevelType w:val="multilevel"/>
    <w:tmpl w:val="C6A89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D910D6"/>
    <w:multiLevelType w:val="hybridMultilevel"/>
    <w:tmpl w:val="3430824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96C4784"/>
    <w:multiLevelType w:val="hybridMultilevel"/>
    <w:tmpl w:val="923C70D8"/>
    <w:lvl w:ilvl="0" w:tplc="5372C53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A780665"/>
    <w:multiLevelType w:val="hybridMultilevel"/>
    <w:tmpl w:val="AC387510"/>
    <w:lvl w:ilvl="0" w:tplc="5372C53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31DE405F"/>
    <w:multiLevelType w:val="hybridMultilevel"/>
    <w:tmpl w:val="63DC6F22"/>
    <w:lvl w:ilvl="0" w:tplc="44CCDD7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29825FB"/>
    <w:multiLevelType w:val="hybridMultilevel"/>
    <w:tmpl w:val="D19CD4A6"/>
    <w:lvl w:ilvl="0" w:tplc="04210019">
      <w:start w:val="1"/>
      <w:numFmt w:val="lowerLetter"/>
      <w:lvlText w:val="%1."/>
      <w:lvlJc w:val="left"/>
      <w:pPr>
        <w:ind w:left="720" w:hanging="360"/>
      </w:pPr>
      <w:rPr>
        <w:rFonts w:hint="default"/>
      </w:rPr>
    </w:lvl>
    <w:lvl w:ilvl="1" w:tplc="0421000F">
      <w:start w:val="1"/>
      <w:numFmt w:val="decimal"/>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EA03AE"/>
    <w:multiLevelType w:val="hybridMultilevel"/>
    <w:tmpl w:val="3098825E"/>
    <w:lvl w:ilvl="0" w:tplc="25B61412">
      <w:start w:val="1"/>
      <w:numFmt w:val="lowerLetter"/>
      <w:lvlText w:val="%1."/>
      <w:lvlJc w:val="left"/>
      <w:pPr>
        <w:ind w:left="1080" w:hanging="720"/>
      </w:pPr>
      <w:rPr>
        <w:rFonts w:hint="default"/>
      </w:rPr>
    </w:lvl>
    <w:lvl w:ilvl="1" w:tplc="8C3EBB22">
      <w:start w:val="1"/>
      <w:numFmt w:val="decimal"/>
      <w:lvlText w:val="%2."/>
      <w:lvlJc w:val="left"/>
      <w:pPr>
        <w:ind w:left="1440" w:hanging="360"/>
      </w:pPr>
      <w:rPr>
        <w:rFonts w:cs="Times New Roman"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3AF6E2A"/>
    <w:multiLevelType w:val="hybridMultilevel"/>
    <w:tmpl w:val="343C5824"/>
    <w:lvl w:ilvl="0" w:tplc="0421000F">
      <w:start w:val="1"/>
      <w:numFmt w:val="decimal"/>
      <w:lvlText w:val="%1."/>
      <w:lvlJc w:val="left"/>
      <w:pPr>
        <w:tabs>
          <w:tab w:val="num" w:pos="360"/>
        </w:tabs>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24" w15:restartNumberingAfterBreak="0">
    <w:nsid w:val="34C53926"/>
    <w:multiLevelType w:val="hybridMultilevel"/>
    <w:tmpl w:val="3768F7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6" w15:restartNumberingAfterBreak="0">
    <w:nsid w:val="35E37E12"/>
    <w:multiLevelType w:val="hybridMultilevel"/>
    <w:tmpl w:val="939A144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7"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28" w15:restartNumberingAfterBreak="0">
    <w:nsid w:val="393273C1"/>
    <w:multiLevelType w:val="hybridMultilevel"/>
    <w:tmpl w:val="E594FC6C"/>
    <w:lvl w:ilvl="0" w:tplc="6FEAE98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97F6A2E"/>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30" w15:restartNumberingAfterBreak="0">
    <w:nsid w:val="3A3F45D1"/>
    <w:multiLevelType w:val="hybridMultilevel"/>
    <w:tmpl w:val="1F5A3A92"/>
    <w:lvl w:ilvl="0" w:tplc="F2C03D2C">
      <w:start w:val="1"/>
      <w:numFmt w:val="decimal"/>
      <w:lvlText w:val="(%1)"/>
      <w:lvlJc w:val="left"/>
      <w:pPr>
        <w:ind w:left="804" w:hanging="444"/>
      </w:pPr>
      <w:rPr>
        <w:rFonts w:hint="default"/>
      </w:rPr>
    </w:lvl>
    <w:lvl w:ilvl="1" w:tplc="35EA9CB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42BC5B1F"/>
    <w:multiLevelType w:val="hybridMultilevel"/>
    <w:tmpl w:val="F356BD8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2" w15:restartNumberingAfterBreak="0">
    <w:nsid w:val="471C4383"/>
    <w:multiLevelType w:val="hybridMultilevel"/>
    <w:tmpl w:val="60668D0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7A82C01"/>
    <w:multiLevelType w:val="hybridMultilevel"/>
    <w:tmpl w:val="E68080FC"/>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A6B1EA0"/>
    <w:multiLevelType w:val="hybridMultilevel"/>
    <w:tmpl w:val="114038C0"/>
    <w:lvl w:ilvl="0" w:tplc="945E5982">
      <w:start w:val="1"/>
      <w:numFmt w:val="decimal"/>
      <w:lvlText w:val="%1."/>
      <w:lvlJc w:val="left"/>
      <w:pPr>
        <w:ind w:left="360" w:hanging="360"/>
      </w:pPr>
      <w:rPr>
        <w:rFonts w:hint="default"/>
        <w:color w:val="auto"/>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5" w15:restartNumberingAfterBreak="0">
    <w:nsid w:val="4B54107D"/>
    <w:multiLevelType w:val="hybridMultilevel"/>
    <w:tmpl w:val="14704C8E"/>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cs="Symbol"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15:restartNumberingAfterBreak="0">
    <w:nsid w:val="4E0B3813"/>
    <w:multiLevelType w:val="hybridMultilevel"/>
    <w:tmpl w:val="1AFEFD7C"/>
    <w:lvl w:ilvl="0" w:tplc="8BFE28D6">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4E0F5392"/>
    <w:multiLevelType w:val="hybridMultilevel"/>
    <w:tmpl w:val="35E6057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563A3B61"/>
    <w:multiLevelType w:val="hybridMultilevel"/>
    <w:tmpl w:val="1FD20D58"/>
    <w:lvl w:ilvl="0" w:tplc="DB98E538">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1F40FB1"/>
    <w:multiLevelType w:val="hybridMultilevel"/>
    <w:tmpl w:val="4314D3E2"/>
    <w:lvl w:ilvl="0" w:tplc="25B61412">
      <w:start w:val="1"/>
      <w:numFmt w:val="lowerLetter"/>
      <w:lvlText w:val="%1."/>
      <w:lvlJc w:val="left"/>
      <w:pPr>
        <w:ind w:left="2520" w:hanging="72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3" w15:restartNumberingAfterBreak="0">
    <w:nsid w:val="63B600CE"/>
    <w:multiLevelType w:val="hybridMultilevel"/>
    <w:tmpl w:val="1856EEF4"/>
    <w:lvl w:ilvl="0" w:tplc="04210001">
      <w:start w:val="1"/>
      <w:numFmt w:val="bullet"/>
      <w:lvlText w:val=""/>
      <w:lvlJc w:val="left"/>
      <w:pPr>
        <w:ind w:left="1080" w:hanging="360"/>
      </w:pPr>
      <w:rPr>
        <w:rFonts w:ascii="Symbol" w:hAnsi="Symbol" w:hint="default"/>
      </w:rPr>
    </w:lvl>
    <w:lvl w:ilvl="1" w:tplc="04210003">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4" w15:restartNumberingAfterBreak="0">
    <w:nsid w:val="651C1FE4"/>
    <w:multiLevelType w:val="hybridMultilevel"/>
    <w:tmpl w:val="39BC330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8A37963"/>
    <w:multiLevelType w:val="hybridMultilevel"/>
    <w:tmpl w:val="0C8212A6"/>
    <w:lvl w:ilvl="0" w:tplc="44CCDD7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69D132FA"/>
    <w:multiLevelType w:val="hybridMultilevel"/>
    <w:tmpl w:val="FB6A9C90"/>
    <w:lvl w:ilvl="0" w:tplc="F42E0918">
      <w:start w:val="1"/>
      <w:numFmt w:val="decimal"/>
      <w:lvlText w:val="(%1)"/>
      <w:lvlJc w:val="left"/>
      <w:pPr>
        <w:tabs>
          <w:tab w:val="num" w:pos="732"/>
        </w:tabs>
        <w:ind w:left="732" w:hanging="372"/>
      </w:pPr>
      <w:rPr>
        <w:rFonts w:hint="default"/>
      </w:rPr>
    </w:lvl>
    <w:lvl w:ilvl="1" w:tplc="0421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6C6112CC"/>
    <w:multiLevelType w:val="hybridMultilevel"/>
    <w:tmpl w:val="AB9AA6C4"/>
    <w:lvl w:ilvl="0" w:tplc="DD861962">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70CB5E7E"/>
    <w:multiLevelType w:val="hybridMultilevel"/>
    <w:tmpl w:val="887EDD1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29703D"/>
    <w:multiLevelType w:val="hybridMultilevel"/>
    <w:tmpl w:val="58C02002"/>
    <w:lvl w:ilvl="0" w:tplc="945E5982">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75114CA3"/>
    <w:multiLevelType w:val="hybridMultilevel"/>
    <w:tmpl w:val="BDA84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21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480383"/>
    <w:multiLevelType w:val="hybridMultilevel"/>
    <w:tmpl w:val="E68080FC"/>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77873E6F"/>
    <w:multiLevelType w:val="singleLevel"/>
    <w:tmpl w:val="BD363AA8"/>
    <w:lvl w:ilvl="0">
      <w:start w:val="1"/>
      <w:numFmt w:val="upperRoman"/>
      <w:pStyle w:val="Title"/>
      <w:lvlText w:val="%1."/>
      <w:lvlJc w:val="left"/>
      <w:pPr>
        <w:tabs>
          <w:tab w:val="num" w:pos="720"/>
        </w:tabs>
        <w:ind w:left="720" w:hanging="720"/>
      </w:pPr>
      <w:rPr>
        <w:rFonts w:hint="default"/>
      </w:rPr>
    </w:lvl>
  </w:abstractNum>
  <w:abstractNum w:abstractNumId="53" w15:restartNumberingAfterBreak="0">
    <w:nsid w:val="77D56AA2"/>
    <w:multiLevelType w:val="hybridMultilevel"/>
    <w:tmpl w:val="53BFD5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782F6BAD"/>
    <w:multiLevelType w:val="hybridMultilevel"/>
    <w:tmpl w:val="57D0309A"/>
    <w:lvl w:ilvl="0" w:tplc="0421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52"/>
  </w:num>
  <w:num w:numId="2">
    <w:abstractNumId w:val="36"/>
  </w:num>
  <w:num w:numId="3">
    <w:abstractNumId w:val="46"/>
  </w:num>
  <w:num w:numId="4">
    <w:abstractNumId w:val="32"/>
  </w:num>
  <w:num w:numId="5">
    <w:abstractNumId w:val="48"/>
  </w:num>
  <w:num w:numId="6">
    <w:abstractNumId w:val="44"/>
  </w:num>
  <w:num w:numId="7">
    <w:abstractNumId w:val="38"/>
  </w:num>
  <w:num w:numId="8">
    <w:abstractNumId w:val="15"/>
  </w:num>
  <w:num w:numId="9">
    <w:abstractNumId w:val="14"/>
  </w:num>
  <w:num w:numId="10">
    <w:abstractNumId w:val="28"/>
  </w:num>
  <w:num w:numId="11">
    <w:abstractNumId w:val="27"/>
  </w:num>
  <w:num w:numId="12">
    <w:abstractNumId w:val="29"/>
  </w:num>
  <w:num w:numId="13">
    <w:abstractNumId w:val="10"/>
  </w:num>
  <w:num w:numId="14">
    <w:abstractNumId w:val="0"/>
  </w:num>
  <w:num w:numId="15">
    <w:abstractNumId w:val="1"/>
  </w:num>
  <w:num w:numId="16">
    <w:abstractNumId w:val="3"/>
  </w:num>
  <w:num w:numId="17">
    <w:abstractNumId w:val="4"/>
  </w:num>
  <w:num w:numId="18">
    <w:abstractNumId w:val="43"/>
  </w:num>
  <w:num w:numId="19">
    <w:abstractNumId w:val="35"/>
  </w:num>
  <w:num w:numId="20">
    <w:abstractNumId w:val="11"/>
  </w:num>
  <w:num w:numId="21">
    <w:abstractNumId w:val="26"/>
  </w:num>
  <w:num w:numId="22">
    <w:abstractNumId w:val="12"/>
  </w:num>
  <w:num w:numId="23">
    <w:abstractNumId w:val="6"/>
  </w:num>
  <w:num w:numId="24">
    <w:abstractNumId w:val="31"/>
  </w:num>
  <w:num w:numId="25">
    <w:abstractNumId w:val="23"/>
  </w:num>
  <w:num w:numId="26">
    <w:abstractNumId w:val="21"/>
  </w:num>
  <w:num w:numId="27">
    <w:abstractNumId w:val="9"/>
  </w:num>
  <w:num w:numId="28">
    <w:abstractNumId w:val="54"/>
  </w:num>
  <w:num w:numId="29">
    <w:abstractNumId w:val="24"/>
  </w:num>
  <w:num w:numId="30">
    <w:abstractNumId w:val="51"/>
  </w:num>
  <w:num w:numId="31">
    <w:abstractNumId w:val="33"/>
  </w:num>
  <w:num w:numId="32">
    <w:abstractNumId w:val="50"/>
  </w:num>
  <w:num w:numId="33">
    <w:abstractNumId w:val="34"/>
  </w:num>
  <w:num w:numId="34">
    <w:abstractNumId w:val="49"/>
  </w:num>
  <w:num w:numId="35">
    <w:abstractNumId w:val="7"/>
  </w:num>
  <w:num w:numId="36">
    <w:abstractNumId w:val="30"/>
  </w:num>
  <w:num w:numId="37">
    <w:abstractNumId w:val="37"/>
  </w:num>
  <w:num w:numId="38">
    <w:abstractNumId w:val="2"/>
  </w:num>
  <w:num w:numId="39">
    <w:abstractNumId w:val="45"/>
  </w:num>
  <w:num w:numId="40">
    <w:abstractNumId w:val="20"/>
  </w:num>
  <w:num w:numId="41">
    <w:abstractNumId w:val="40"/>
  </w:num>
  <w:num w:numId="42">
    <w:abstractNumId w:val="8"/>
  </w:num>
  <w:num w:numId="43">
    <w:abstractNumId w:val="16"/>
  </w:num>
  <w:num w:numId="44">
    <w:abstractNumId w:val="17"/>
  </w:num>
  <w:num w:numId="45">
    <w:abstractNumId w:val="5"/>
  </w:num>
  <w:num w:numId="46">
    <w:abstractNumId w:val="47"/>
  </w:num>
  <w:num w:numId="47">
    <w:abstractNumId w:val="22"/>
  </w:num>
  <w:num w:numId="48">
    <w:abstractNumId w:val="53"/>
  </w:num>
  <w:num w:numId="49">
    <w:abstractNumId w:val="42"/>
  </w:num>
  <w:num w:numId="50">
    <w:abstractNumId w:val="13"/>
  </w:num>
  <w:num w:numId="51">
    <w:abstractNumId w:val="18"/>
  </w:num>
  <w:num w:numId="52">
    <w:abstractNumId w:val="19"/>
  </w:num>
  <w:num w:numId="53">
    <w:abstractNumId w:val="41"/>
  </w:num>
  <w:num w:numId="54">
    <w:abstractNumId w:val="25"/>
  </w:num>
  <w:num w:numId="55">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59F"/>
    <w:rsid w:val="00002B80"/>
    <w:rsid w:val="000148A3"/>
    <w:rsid w:val="000157F6"/>
    <w:rsid w:val="0002531F"/>
    <w:rsid w:val="000253AF"/>
    <w:rsid w:val="000277F9"/>
    <w:rsid w:val="00034EA7"/>
    <w:rsid w:val="000405DE"/>
    <w:rsid w:val="00041679"/>
    <w:rsid w:val="00050314"/>
    <w:rsid w:val="000518BC"/>
    <w:rsid w:val="00060551"/>
    <w:rsid w:val="00063677"/>
    <w:rsid w:val="000711B2"/>
    <w:rsid w:val="00072C9F"/>
    <w:rsid w:val="00082A48"/>
    <w:rsid w:val="00091DC6"/>
    <w:rsid w:val="00092432"/>
    <w:rsid w:val="00093D48"/>
    <w:rsid w:val="00097032"/>
    <w:rsid w:val="000976E3"/>
    <w:rsid w:val="000A3A3F"/>
    <w:rsid w:val="000B0DF9"/>
    <w:rsid w:val="000B3F74"/>
    <w:rsid w:val="000B7659"/>
    <w:rsid w:val="000C1206"/>
    <w:rsid w:val="000C20AB"/>
    <w:rsid w:val="000D0BAA"/>
    <w:rsid w:val="000D2F53"/>
    <w:rsid w:val="000D7EF9"/>
    <w:rsid w:val="000E00E7"/>
    <w:rsid w:val="000E54C3"/>
    <w:rsid w:val="000F0086"/>
    <w:rsid w:val="000F5EA2"/>
    <w:rsid w:val="001007B1"/>
    <w:rsid w:val="00101DDE"/>
    <w:rsid w:val="00104DF4"/>
    <w:rsid w:val="001115DA"/>
    <w:rsid w:val="00112424"/>
    <w:rsid w:val="00117553"/>
    <w:rsid w:val="001176AF"/>
    <w:rsid w:val="001217C5"/>
    <w:rsid w:val="0012209F"/>
    <w:rsid w:val="00122E6C"/>
    <w:rsid w:val="00135B38"/>
    <w:rsid w:val="001370D2"/>
    <w:rsid w:val="0014259C"/>
    <w:rsid w:val="0014373A"/>
    <w:rsid w:val="00143ECC"/>
    <w:rsid w:val="001450CB"/>
    <w:rsid w:val="0014697E"/>
    <w:rsid w:val="00153DB2"/>
    <w:rsid w:val="001548E7"/>
    <w:rsid w:val="00155004"/>
    <w:rsid w:val="0016296F"/>
    <w:rsid w:val="0016301B"/>
    <w:rsid w:val="00165041"/>
    <w:rsid w:val="0016732C"/>
    <w:rsid w:val="001673A5"/>
    <w:rsid w:val="001755DE"/>
    <w:rsid w:val="00180B0E"/>
    <w:rsid w:val="0018287D"/>
    <w:rsid w:val="001869F4"/>
    <w:rsid w:val="00193B95"/>
    <w:rsid w:val="001B03D4"/>
    <w:rsid w:val="001C551E"/>
    <w:rsid w:val="001C70DF"/>
    <w:rsid w:val="001D407E"/>
    <w:rsid w:val="001D6B72"/>
    <w:rsid w:val="001E0AD8"/>
    <w:rsid w:val="001E728B"/>
    <w:rsid w:val="001F39F7"/>
    <w:rsid w:val="001F7122"/>
    <w:rsid w:val="00200F5B"/>
    <w:rsid w:val="00202801"/>
    <w:rsid w:val="00206334"/>
    <w:rsid w:val="0022009C"/>
    <w:rsid w:val="00224CC3"/>
    <w:rsid w:val="002267F7"/>
    <w:rsid w:val="00226804"/>
    <w:rsid w:val="00231080"/>
    <w:rsid w:val="0023148D"/>
    <w:rsid w:val="00237396"/>
    <w:rsid w:val="00240DBF"/>
    <w:rsid w:val="00241427"/>
    <w:rsid w:val="002422FB"/>
    <w:rsid w:val="002448D1"/>
    <w:rsid w:val="00247346"/>
    <w:rsid w:val="002501C7"/>
    <w:rsid w:val="00251E19"/>
    <w:rsid w:val="0025509C"/>
    <w:rsid w:val="002554D6"/>
    <w:rsid w:val="002557CA"/>
    <w:rsid w:val="00255ED4"/>
    <w:rsid w:val="0025680D"/>
    <w:rsid w:val="00256AD0"/>
    <w:rsid w:val="00271546"/>
    <w:rsid w:val="00271BDC"/>
    <w:rsid w:val="002742FD"/>
    <w:rsid w:val="00275B8B"/>
    <w:rsid w:val="00276738"/>
    <w:rsid w:val="00281A47"/>
    <w:rsid w:val="00282280"/>
    <w:rsid w:val="00284D8A"/>
    <w:rsid w:val="0029126B"/>
    <w:rsid w:val="0029534A"/>
    <w:rsid w:val="0029757D"/>
    <w:rsid w:val="002A023F"/>
    <w:rsid w:val="002B3AD5"/>
    <w:rsid w:val="002B79E1"/>
    <w:rsid w:val="002C2803"/>
    <w:rsid w:val="002D24F5"/>
    <w:rsid w:val="002F3FF6"/>
    <w:rsid w:val="0030084C"/>
    <w:rsid w:val="0030673B"/>
    <w:rsid w:val="00320E94"/>
    <w:rsid w:val="00321F2C"/>
    <w:rsid w:val="00324E10"/>
    <w:rsid w:val="00326AA2"/>
    <w:rsid w:val="0033596E"/>
    <w:rsid w:val="00340AD7"/>
    <w:rsid w:val="00341BF7"/>
    <w:rsid w:val="00344EF0"/>
    <w:rsid w:val="0035493D"/>
    <w:rsid w:val="0035641B"/>
    <w:rsid w:val="00362DD3"/>
    <w:rsid w:val="00364682"/>
    <w:rsid w:val="0036589E"/>
    <w:rsid w:val="00367954"/>
    <w:rsid w:val="00370DA3"/>
    <w:rsid w:val="00371827"/>
    <w:rsid w:val="003741EC"/>
    <w:rsid w:val="00374ECB"/>
    <w:rsid w:val="00375478"/>
    <w:rsid w:val="00375628"/>
    <w:rsid w:val="00376089"/>
    <w:rsid w:val="00376DBB"/>
    <w:rsid w:val="00382764"/>
    <w:rsid w:val="00382E75"/>
    <w:rsid w:val="00386A76"/>
    <w:rsid w:val="00386E2E"/>
    <w:rsid w:val="00390FA5"/>
    <w:rsid w:val="00395A2D"/>
    <w:rsid w:val="003A191C"/>
    <w:rsid w:val="003A1EB9"/>
    <w:rsid w:val="003A30C1"/>
    <w:rsid w:val="003B1F34"/>
    <w:rsid w:val="003B1F55"/>
    <w:rsid w:val="003B778E"/>
    <w:rsid w:val="003C1E03"/>
    <w:rsid w:val="003D2575"/>
    <w:rsid w:val="003E16EB"/>
    <w:rsid w:val="003E31BB"/>
    <w:rsid w:val="003E34ED"/>
    <w:rsid w:val="003E69E3"/>
    <w:rsid w:val="003F1BC2"/>
    <w:rsid w:val="003F3B22"/>
    <w:rsid w:val="00402039"/>
    <w:rsid w:val="00402FE0"/>
    <w:rsid w:val="00404B74"/>
    <w:rsid w:val="00406B27"/>
    <w:rsid w:val="0040775F"/>
    <w:rsid w:val="00407C54"/>
    <w:rsid w:val="0041697B"/>
    <w:rsid w:val="00417CE5"/>
    <w:rsid w:val="0042013F"/>
    <w:rsid w:val="00421142"/>
    <w:rsid w:val="00424212"/>
    <w:rsid w:val="00424852"/>
    <w:rsid w:val="00430D64"/>
    <w:rsid w:val="00432FC9"/>
    <w:rsid w:val="00437B7D"/>
    <w:rsid w:val="00440D58"/>
    <w:rsid w:val="00440D86"/>
    <w:rsid w:val="00442C7C"/>
    <w:rsid w:val="0044547B"/>
    <w:rsid w:val="00451A9D"/>
    <w:rsid w:val="00453F81"/>
    <w:rsid w:val="00461782"/>
    <w:rsid w:val="004629F2"/>
    <w:rsid w:val="00462AA5"/>
    <w:rsid w:val="0046331C"/>
    <w:rsid w:val="004637B9"/>
    <w:rsid w:val="00470798"/>
    <w:rsid w:val="0047629A"/>
    <w:rsid w:val="0048091F"/>
    <w:rsid w:val="00487CE9"/>
    <w:rsid w:val="004953C0"/>
    <w:rsid w:val="00497F0F"/>
    <w:rsid w:val="004A16C5"/>
    <w:rsid w:val="004A3221"/>
    <w:rsid w:val="004A61ED"/>
    <w:rsid w:val="004A7DB7"/>
    <w:rsid w:val="004B1745"/>
    <w:rsid w:val="004B2241"/>
    <w:rsid w:val="004B5100"/>
    <w:rsid w:val="004C701B"/>
    <w:rsid w:val="004D218B"/>
    <w:rsid w:val="004D4034"/>
    <w:rsid w:val="004D62C8"/>
    <w:rsid w:val="004E244D"/>
    <w:rsid w:val="004E292C"/>
    <w:rsid w:val="004E3916"/>
    <w:rsid w:val="004E4BEA"/>
    <w:rsid w:val="004E792A"/>
    <w:rsid w:val="004E7E68"/>
    <w:rsid w:val="004F184E"/>
    <w:rsid w:val="004F57F7"/>
    <w:rsid w:val="004F6DA8"/>
    <w:rsid w:val="004F75F4"/>
    <w:rsid w:val="005001BC"/>
    <w:rsid w:val="005017FF"/>
    <w:rsid w:val="00503424"/>
    <w:rsid w:val="0050646D"/>
    <w:rsid w:val="005134B2"/>
    <w:rsid w:val="00520670"/>
    <w:rsid w:val="005209F9"/>
    <w:rsid w:val="005275D9"/>
    <w:rsid w:val="0053124A"/>
    <w:rsid w:val="00531B97"/>
    <w:rsid w:val="0054055C"/>
    <w:rsid w:val="0054115B"/>
    <w:rsid w:val="00542401"/>
    <w:rsid w:val="0054411F"/>
    <w:rsid w:val="005554B8"/>
    <w:rsid w:val="005655B9"/>
    <w:rsid w:val="005664EF"/>
    <w:rsid w:val="005669B3"/>
    <w:rsid w:val="00566C8B"/>
    <w:rsid w:val="00567C13"/>
    <w:rsid w:val="00567E84"/>
    <w:rsid w:val="005809F1"/>
    <w:rsid w:val="00581B3B"/>
    <w:rsid w:val="00584E2D"/>
    <w:rsid w:val="00590D39"/>
    <w:rsid w:val="00592933"/>
    <w:rsid w:val="005A2452"/>
    <w:rsid w:val="005A6907"/>
    <w:rsid w:val="005B0C62"/>
    <w:rsid w:val="005B23F9"/>
    <w:rsid w:val="005B541C"/>
    <w:rsid w:val="005B5EB0"/>
    <w:rsid w:val="005B6541"/>
    <w:rsid w:val="005B6979"/>
    <w:rsid w:val="005B7A6E"/>
    <w:rsid w:val="005C32DE"/>
    <w:rsid w:val="005C72EB"/>
    <w:rsid w:val="005D0D4A"/>
    <w:rsid w:val="005D1935"/>
    <w:rsid w:val="005D4A56"/>
    <w:rsid w:val="005D6FCB"/>
    <w:rsid w:val="005E245A"/>
    <w:rsid w:val="005E3887"/>
    <w:rsid w:val="005E39E0"/>
    <w:rsid w:val="005E55E5"/>
    <w:rsid w:val="005E5898"/>
    <w:rsid w:val="005E78D0"/>
    <w:rsid w:val="005F6730"/>
    <w:rsid w:val="00605E7A"/>
    <w:rsid w:val="006102B5"/>
    <w:rsid w:val="00612077"/>
    <w:rsid w:val="006139A1"/>
    <w:rsid w:val="006145E7"/>
    <w:rsid w:val="00624312"/>
    <w:rsid w:val="00624332"/>
    <w:rsid w:val="0062503A"/>
    <w:rsid w:val="00631AD7"/>
    <w:rsid w:val="00635234"/>
    <w:rsid w:val="00646CF7"/>
    <w:rsid w:val="00647141"/>
    <w:rsid w:val="006476A6"/>
    <w:rsid w:val="00653534"/>
    <w:rsid w:val="006542F3"/>
    <w:rsid w:val="0065466D"/>
    <w:rsid w:val="006571BD"/>
    <w:rsid w:val="006624C4"/>
    <w:rsid w:val="006637E5"/>
    <w:rsid w:val="00665B70"/>
    <w:rsid w:val="00670366"/>
    <w:rsid w:val="006709E0"/>
    <w:rsid w:val="006750CD"/>
    <w:rsid w:val="00681479"/>
    <w:rsid w:val="0068264C"/>
    <w:rsid w:val="00682824"/>
    <w:rsid w:val="0068438F"/>
    <w:rsid w:val="006A05E8"/>
    <w:rsid w:val="006A30C2"/>
    <w:rsid w:val="006A5638"/>
    <w:rsid w:val="006A7D35"/>
    <w:rsid w:val="006B5070"/>
    <w:rsid w:val="006C41C3"/>
    <w:rsid w:val="006C5A3D"/>
    <w:rsid w:val="006D3724"/>
    <w:rsid w:val="006D4512"/>
    <w:rsid w:val="006D4C23"/>
    <w:rsid w:val="006E1ECF"/>
    <w:rsid w:val="006E303C"/>
    <w:rsid w:val="006E49C4"/>
    <w:rsid w:val="006F0BA6"/>
    <w:rsid w:val="006F2A68"/>
    <w:rsid w:val="006F554F"/>
    <w:rsid w:val="006F58DF"/>
    <w:rsid w:val="00700B2C"/>
    <w:rsid w:val="007023C7"/>
    <w:rsid w:val="00704FD3"/>
    <w:rsid w:val="00705BA7"/>
    <w:rsid w:val="007101BD"/>
    <w:rsid w:val="00710AA7"/>
    <w:rsid w:val="00717D89"/>
    <w:rsid w:val="00720B14"/>
    <w:rsid w:val="00721D2B"/>
    <w:rsid w:val="00726AE3"/>
    <w:rsid w:val="00727EFB"/>
    <w:rsid w:val="00730DF9"/>
    <w:rsid w:val="00737D1D"/>
    <w:rsid w:val="0074567D"/>
    <w:rsid w:val="00746649"/>
    <w:rsid w:val="00746B57"/>
    <w:rsid w:val="00753BED"/>
    <w:rsid w:val="00757A3F"/>
    <w:rsid w:val="007601A9"/>
    <w:rsid w:val="0076203A"/>
    <w:rsid w:val="007648B2"/>
    <w:rsid w:val="00765AA8"/>
    <w:rsid w:val="007700EC"/>
    <w:rsid w:val="007708BB"/>
    <w:rsid w:val="00773904"/>
    <w:rsid w:val="007751AA"/>
    <w:rsid w:val="0077637F"/>
    <w:rsid w:val="0078261C"/>
    <w:rsid w:val="00785AC2"/>
    <w:rsid w:val="00787DA8"/>
    <w:rsid w:val="007A2B4E"/>
    <w:rsid w:val="007A4430"/>
    <w:rsid w:val="007A5049"/>
    <w:rsid w:val="007A7686"/>
    <w:rsid w:val="007A7F3C"/>
    <w:rsid w:val="007B7D59"/>
    <w:rsid w:val="007C000C"/>
    <w:rsid w:val="007C294D"/>
    <w:rsid w:val="007C5163"/>
    <w:rsid w:val="007C65BF"/>
    <w:rsid w:val="007D0218"/>
    <w:rsid w:val="007D1126"/>
    <w:rsid w:val="007D34CB"/>
    <w:rsid w:val="007D4174"/>
    <w:rsid w:val="007D6E6C"/>
    <w:rsid w:val="007F1961"/>
    <w:rsid w:val="007F2E60"/>
    <w:rsid w:val="0080600F"/>
    <w:rsid w:val="00807F82"/>
    <w:rsid w:val="00815EB6"/>
    <w:rsid w:val="00822719"/>
    <w:rsid w:val="00824C62"/>
    <w:rsid w:val="00834CA7"/>
    <w:rsid w:val="00836DA6"/>
    <w:rsid w:val="00837393"/>
    <w:rsid w:val="00843344"/>
    <w:rsid w:val="00843489"/>
    <w:rsid w:val="00850DE3"/>
    <w:rsid w:val="00851D22"/>
    <w:rsid w:val="008610A3"/>
    <w:rsid w:val="0086386E"/>
    <w:rsid w:val="00866F27"/>
    <w:rsid w:val="00867DB0"/>
    <w:rsid w:val="00875A02"/>
    <w:rsid w:val="00876945"/>
    <w:rsid w:val="00877D6E"/>
    <w:rsid w:val="00887135"/>
    <w:rsid w:val="00897AD8"/>
    <w:rsid w:val="008A25B1"/>
    <w:rsid w:val="008A2DE1"/>
    <w:rsid w:val="008A4B9B"/>
    <w:rsid w:val="008B02E0"/>
    <w:rsid w:val="008B36AB"/>
    <w:rsid w:val="008B4C9E"/>
    <w:rsid w:val="008C2703"/>
    <w:rsid w:val="008C6B07"/>
    <w:rsid w:val="008D1E7C"/>
    <w:rsid w:val="008D4873"/>
    <w:rsid w:val="008E5DAD"/>
    <w:rsid w:val="008F6515"/>
    <w:rsid w:val="008F662B"/>
    <w:rsid w:val="008F780D"/>
    <w:rsid w:val="009030A7"/>
    <w:rsid w:val="00904BA6"/>
    <w:rsid w:val="00905D82"/>
    <w:rsid w:val="00914A69"/>
    <w:rsid w:val="00916AF5"/>
    <w:rsid w:val="00916E62"/>
    <w:rsid w:val="009206B6"/>
    <w:rsid w:val="009218D0"/>
    <w:rsid w:val="009230B8"/>
    <w:rsid w:val="009262B3"/>
    <w:rsid w:val="00927DFE"/>
    <w:rsid w:val="0093038B"/>
    <w:rsid w:val="00931BD8"/>
    <w:rsid w:val="009410E6"/>
    <w:rsid w:val="009457F3"/>
    <w:rsid w:val="0095274B"/>
    <w:rsid w:val="00954A0B"/>
    <w:rsid w:val="00965EA1"/>
    <w:rsid w:val="009759D9"/>
    <w:rsid w:val="00975B9C"/>
    <w:rsid w:val="009812D3"/>
    <w:rsid w:val="0098645A"/>
    <w:rsid w:val="00986AA2"/>
    <w:rsid w:val="009872BF"/>
    <w:rsid w:val="00987D3E"/>
    <w:rsid w:val="00995162"/>
    <w:rsid w:val="00995491"/>
    <w:rsid w:val="009A19D9"/>
    <w:rsid w:val="009B1BE5"/>
    <w:rsid w:val="009B25DE"/>
    <w:rsid w:val="009B56CD"/>
    <w:rsid w:val="009B7CC7"/>
    <w:rsid w:val="009C211E"/>
    <w:rsid w:val="009D1374"/>
    <w:rsid w:val="009D69C3"/>
    <w:rsid w:val="009E0C9C"/>
    <w:rsid w:val="009E24C2"/>
    <w:rsid w:val="009E2EF5"/>
    <w:rsid w:val="009E4030"/>
    <w:rsid w:val="009F1F1F"/>
    <w:rsid w:val="009F202B"/>
    <w:rsid w:val="009F2148"/>
    <w:rsid w:val="009F3131"/>
    <w:rsid w:val="009F4C7F"/>
    <w:rsid w:val="009F7CEF"/>
    <w:rsid w:val="009F7E76"/>
    <w:rsid w:val="00A057E8"/>
    <w:rsid w:val="00A07CE9"/>
    <w:rsid w:val="00A12713"/>
    <w:rsid w:val="00A13904"/>
    <w:rsid w:val="00A14781"/>
    <w:rsid w:val="00A16F85"/>
    <w:rsid w:val="00A17655"/>
    <w:rsid w:val="00A202E7"/>
    <w:rsid w:val="00A224B3"/>
    <w:rsid w:val="00A239EF"/>
    <w:rsid w:val="00A27B43"/>
    <w:rsid w:val="00A32C03"/>
    <w:rsid w:val="00A33FF4"/>
    <w:rsid w:val="00A34698"/>
    <w:rsid w:val="00A36993"/>
    <w:rsid w:val="00A4019F"/>
    <w:rsid w:val="00A40E47"/>
    <w:rsid w:val="00A43AA9"/>
    <w:rsid w:val="00A45518"/>
    <w:rsid w:val="00A45D34"/>
    <w:rsid w:val="00A510FE"/>
    <w:rsid w:val="00A520EE"/>
    <w:rsid w:val="00A629D9"/>
    <w:rsid w:val="00A679ED"/>
    <w:rsid w:val="00A71617"/>
    <w:rsid w:val="00A72F05"/>
    <w:rsid w:val="00A73E09"/>
    <w:rsid w:val="00A769A6"/>
    <w:rsid w:val="00A802FF"/>
    <w:rsid w:val="00A81CA9"/>
    <w:rsid w:val="00A8492B"/>
    <w:rsid w:val="00A85368"/>
    <w:rsid w:val="00A85BF2"/>
    <w:rsid w:val="00A934B9"/>
    <w:rsid w:val="00A947EB"/>
    <w:rsid w:val="00A97C25"/>
    <w:rsid w:val="00AA029B"/>
    <w:rsid w:val="00AA0742"/>
    <w:rsid w:val="00AA3F5D"/>
    <w:rsid w:val="00AA46DF"/>
    <w:rsid w:val="00AA55C0"/>
    <w:rsid w:val="00AA5E82"/>
    <w:rsid w:val="00AB30BE"/>
    <w:rsid w:val="00AB326F"/>
    <w:rsid w:val="00AB52CB"/>
    <w:rsid w:val="00AB7EC1"/>
    <w:rsid w:val="00AC0AC3"/>
    <w:rsid w:val="00AD4C7F"/>
    <w:rsid w:val="00AD573D"/>
    <w:rsid w:val="00AD6039"/>
    <w:rsid w:val="00AD6C13"/>
    <w:rsid w:val="00AE11D0"/>
    <w:rsid w:val="00AE13CB"/>
    <w:rsid w:val="00AE2EA5"/>
    <w:rsid w:val="00AE58EA"/>
    <w:rsid w:val="00AF1955"/>
    <w:rsid w:val="00AF238E"/>
    <w:rsid w:val="00B00582"/>
    <w:rsid w:val="00B015B4"/>
    <w:rsid w:val="00B01757"/>
    <w:rsid w:val="00B04690"/>
    <w:rsid w:val="00B12B25"/>
    <w:rsid w:val="00B140A2"/>
    <w:rsid w:val="00B149FB"/>
    <w:rsid w:val="00B1770A"/>
    <w:rsid w:val="00B17C44"/>
    <w:rsid w:val="00B3095C"/>
    <w:rsid w:val="00B31191"/>
    <w:rsid w:val="00B3230B"/>
    <w:rsid w:val="00B32489"/>
    <w:rsid w:val="00B331B1"/>
    <w:rsid w:val="00B41CCE"/>
    <w:rsid w:val="00B5118A"/>
    <w:rsid w:val="00B6436C"/>
    <w:rsid w:val="00B705C8"/>
    <w:rsid w:val="00B7237E"/>
    <w:rsid w:val="00B7573F"/>
    <w:rsid w:val="00B77811"/>
    <w:rsid w:val="00B831F9"/>
    <w:rsid w:val="00B85D69"/>
    <w:rsid w:val="00B9659F"/>
    <w:rsid w:val="00BA4977"/>
    <w:rsid w:val="00BA718A"/>
    <w:rsid w:val="00BB027A"/>
    <w:rsid w:val="00BB163F"/>
    <w:rsid w:val="00BB426F"/>
    <w:rsid w:val="00BB5F87"/>
    <w:rsid w:val="00BC3982"/>
    <w:rsid w:val="00BC3AFF"/>
    <w:rsid w:val="00BC4F41"/>
    <w:rsid w:val="00BD5F6E"/>
    <w:rsid w:val="00BE0EF5"/>
    <w:rsid w:val="00BE20E5"/>
    <w:rsid w:val="00BE284C"/>
    <w:rsid w:val="00BE4922"/>
    <w:rsid w:val="00BE7240"/>
    <w:rsid w:val="00BE795C"/>
    <w:rsid w:val="00BF03B5"/>
    <w:rsid w:val="00BF2960"/>
    <w:rsid w:val="00BF2B12"/>
    <w:rsid w:val="00BF3596"/>
    <w:rsid w:val="00BF372C"/>
    <w:rsid w:val="00BF4639"/>
    <w:rsid w:val="00C02325"/>
    <w:rsid w:val="00C02E96"/>
    <w:rsid w:val="00C12F4E"/>
    <w:rsid w:val="00C2067B"/>
    <w:rsid w:val="00C20E7F"/>
    <w:rsid w:val="00C2376F"/>
    <w:rsid w:val="00C2472F"/>
    <w:rsid w:val="00C34A1F"/>
    <w:rsid w:val="00C36CD4"/>
    <w:rsid w:val="00C41A94"/>
    <w:rsid w:val="00C47FC6"/>
    <w:rsid w:val="00C519E9"/>
    <w:rsid w:val="00C535C4"/>
    <w:rsid w:val="00C61F2A"/>
    <w:rsid w:val="00C702CB"/>
    <w:rsid w:val="00C7719F"/>
    <w:rsid w:val="00C80050"/>
    <w:rsid w:val="00C82FC4"/>
    <w:rsid w:val="00C83DB4"/>
    <w:rsid w:val="00C87EDB"/>
    <w:rsid w:val="00C919A3"/>
    <w:rsid w:val="00C950A2"/>
    <w:rsid w:val="00CA2909"/>
    <w:rsid w:val="00CA3189"/>
    <w:rsid w:val="00CA4E0D"/>
    <w:rsid w:val="00CA5675"/>
    <w:rsid w:val="00CC0E80"/>
    <w:rsid w:val="00CC6B41"/>
    <w:rsid w:val="00CD0218"/>
    <w:rsid w:val="00CD6CE6"/>
    <w:rsid w:val="00CE0805"/>
    <w:rsid w:val="00CF2B38"/>
    <w:rsid w:val="00CF4E6C"/>
    <w:rsid w:val="00CF5C7E"/>
    <w:rsid w:val="00CF668D"/>
    <w:rsid w:val="00D00039"/>
    <w:rsid w:val="00D0008D"/>
    <w:rsid w:val="00D00CB1"/>
    <w:rsid w:val="00D01760"/>
    <w:rsid w:val="00D021DB"/>
    <w:rsid w:val="00D056EE"/>
    <w:rsid w:val="00D10482"/>
    <w:rsid w:val="00D119E6"/>
    <w:rsid w:val="00D14204"/>
    <w:rsid w:val="00D1475A"/>
    <w:rsid w:val="00D14EFF"/>
    <w:rsid w:val="00D21347"/>
    <w:rsid w:val="00D223BC"/>
    <w:rsid w:val="00D24B5E"/>
    <w:rsid w:val="00D251AB"/>
    <w:rsid w:val="00D26366"/>
    <w:rsid w:val="00D30E32"/>
    <w:rsid w:val="00D36149"/>
    <w:rsid w:val="00D415C1"/>
    <w:rsid w:val="00D42C2F"/>
    <w:rsid w:val="00D45CC9"/>
    <w:rsid w:val="00D4732D"/>
    <w:rsid w:val="00D47A9D"/>
    <w:rsid w:val="00D500DE"/>
    <w:rsid w:val="00D60B98"/>
    <w:rsid w:val="00D63F58"/>
    <w:rsid w:val="00D6621A"/>
    <w:rsid w:val="00D678E0"/>
    <w:rsid w:val="00D80920"/>
    <w:rsid w:val="00D81BB6"/>
    <w:rsid w:val="00D8599D"/>
    <w:rsid w:val="00D85E62"/>
    <w:rsid w:val="00D951B4"/>
    <w:rsid w:val="00D95651"/>
    <w:rsid w:val="00D967FB"/>
    <w:rsid w:val="00DA2142"/>
    <w:rsid w:val="00DA2B5F"/>
    <w:rsid w:val="00DA5B05"/>
    <w:rsid w:val="00DB1A83"/>
    <w:rsid w:val="00DB6319"/>
    <w:rsid w:val="00DC02EA"/>
    <w:rsid w:val="00DC21B8"/>
    <w:rsid w:val="00DC3E47"/>
    <w:rsid w:val="00DC5ADD"/>
    <w:rsid w:val="00DD33DE"/>
    <w:rsid w:val="00DD4BF8"/>
    <w:rsid w:val="00DD5523"/>
    <w:rsid w:val="00DD69EC"/>
    <w:rsid w:val="00DD7563"/>
    <w:rsid w:val="00DE5C91"/>
    <w:rsid w:val="00DF254A"/>
    <w:rsid w:val="00DF455A"/>
    <w:rsid w:val="00DF5EDA"/>
    <w:rsid w:val="00DF72E5"/>
    <w:rsid w:val="00E00943"/>
    <w:rsid w:val="00E01819"/>
    <w:rsid w:val="00E01C9A"/>
    <w:rsid w:val="00E02E5B"/>
    <w:rsid w:val="00E0303C"/>
    <w:rsid w:val="00E05566"/>
    <w:rsid w:val="00E11876"/>
    <w:rsid w:val="00E13959"/>
    <w:rsid w:val="00E177F4"/>
    <w:rsid w:val="00E17C7A"/>
    <w:rsid w:val="00E219D9"/>
    <w:rsid w:val="00E27B52"/>
    <w:rsid w:val="00E3650F"/>
    <w:rsid w:val="00E37A27"/>
    <w:rsid w:val="00E4031F"/>
    <w:rsid w:val="00E438B9"/>
    <w:rsid w:val="00E44297"/>
    <w:rsid w:val="00E44413"/>
    <w:rsid w:val="00E50F21"/>
    <w:rsid w:val="00E6008F"/>
    <w:rsid w:val="00E6775D"/>
    <w:rsid w:val="00E67F02"/>
    <w:rsid w:val="00E7502B"/>
    <w:rsid w:val="00E76F0C"/>
    <w:rsid w:val="00E80FD6"/>
    <w:rsid w:val="00E845DC"/>
    <w:rsid w:val="00E92AEC"/>
    <w:rsid w:val="00E963BE"/>
    <w:rsid w:val="00EA14E8"/>
    <w:rsid w:val="00EA7298"/>
    <w:rsid w:val="00EB0ED9"/>
    <w:rsid w:val="00EB50DE"/>
    <w:rsid w:val="00EB5F6B"/>
    <w:rsid w:val="00EC1560"/>
    <w:rsid w:val="00EC3E47"/>
    <w:rsid w:val="00EC5C3D"/>
    <w:rsid w:val="00ED50C3"/>
    <w:rsid w:val="00ED601E"/>
    <w:rsid w:val="00ED652D"/>
    <w:rsid w:val="00EE3BCB"/>
    <w:rsid w:val="00EE5094"/>
    <w:rsid w:val="00EE73F0"/>
    <w:rsid w:val="00EE76B1"/>
    <w:rsid w:val="00EF03D7"/>
    <w:rsid w:val="00EF128B"/>
    <w:rsid w:val="00EF1DFA"/>
    <w:rsid w:val="00EF76F2"/>
    <w:rsid w:val="00EF7B26"/>
    <w:rsid w:val="00F033C8"/>
    <w:rsid w:val="00F03DEC"/>
    <w:rsid w:val="00F06688"/>
    <w:rsid w:val="00F07A97"/>
    <w:rsid w:val="00F133E1"/>
    <w:rsid w:val="00F14227"/>
    <w:rsid w:val="00F14B76"/>
    <w:rsid w:val="00F15AE9"/>
    <w:rsid w:val="00F2043F"/>
    <w:rsid w:val="00F2103B"/>
    <w:rsid w:val="00F233D3"/>
    <w:rsid w:val="00F24E0D"/>
    <w:rsid w:val="00F3005C"/>
    <w:rsid w:val="00F35B90"/>
    <w:rsid w:val="00F3732B"/>
    <w:rsid w:val="00F37D58"/>
    <w:rsid w:val="00F4103F"/>
    <w:rsid w:val="00F50819"/>
    <w:rsid w:val="00F51352"/>
    <w:rsid w:val="00F51593"/>
    <w:rsid w:val="00F56714"/>
    <w:rsid w:val="00F659C7"/>
    <w:rsid w:val="00F6766C"/>
    <w:rsid w:val="00F67C04"/>
    <w:rsid w:val="00F777FB"/>
    <w:rsid w:val="00F85BD5"/>
    <w:rsid w:val="00F8664E"/>
    <w:rsid w:val="00F87ADD"/>
    <w:rsid w:val="00F9123E"/>
    <w:rsid w:val="00F92C85"/>
    <w:rsid w:val="00FA2294"/>
    <w:rsid w:val="00FA274D"/>
    <w:rsid w:val="00FA374B"/>
    <w:rsid w:val="00FA4243"/>
    <w:rsid w:val="00FB0BB2"/>
    <w:rsid w:val="00FB4DEA"/>
    <w:rsid w:val="00FC61E1"/>
    <w:rsid w:val="00FC661B"/>
    <w:rsid w:val="00FC79B7"/>
    <w:rsid w:val="00FD09D4"/>
    <w:rsid w:val="00FD138B"/>
    <w:rsid w:val="00FD6374"/>
    <w:rsid w:val="00FD6C67"/>
    <w:rsid w:val="00FD7165"/>
    <w:rsid w:val="00FF1A2F"/>
    <w:rsid w:val="00FF258F"/>
    <w:rsid w:val="00FF464A"/>
    <w:rsid w:val="00FF61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6508714-E0B2-4591-B23A-0DFC4E29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218"/>
    <w:pPr>
      <w:jc w:val="both"/>
    </w:pPr>
    <w:rPr>
      <w:rFonts w:ascii="Arial" w:hAnsi="Arial"/>
      <w:sz w:val="24"/>
      <w:lang w:val="en-US" w:eastAsia="en-US"/>
    </w:rPr>
  </w:style>
  <w:style w:type="paragraph" w:styleId="Heading1">
    <w:name w:val="heading 1"/>
    <w:basedOn w:val="Normal"/>
    <w:next w:val="Normal"/>
    <w:link w:val="Heading1Char"/>
    <w:qFormat/>
    <w:rsid w:val="007D0218"/>
    <w:pPr>
      <w:keepNext/>
      <w:jc w:val="center"/>
      <w:outlineLvl w:val="0"/>
    </w:pPr>
    <w:rPr>
      <w:rFonts w:ascii="Tahoma" w:hAnsi="Tahoma" w:cs="Tahoma"/>
      <w:b/>
    </w:rPr>
  </w:style>
  <w:style w:type="paragraph" w:styleId="Heading2">
    <w:name w:val="heading 2"/>
    <w:basedOn w:val="Normal"/>
    <w:next w:val="Normal"/>
    <w:qFormat/>
    <w:rsid w:val="007D0218"/>
    <w:pPr>
      <w:keepNext/>
      <w:outlineLvl w:val="1"/>
    </w:pPr>
    <w:rPr>
      <w:b/>
    </w:rPr>
  </w:style>
  <w:style w:type="paragraph" w:styleId="Heading3">
    <w:name w:val="heading 3"/>
    <w:basedOn w:val="Normal"/>
    <w:next w:val="Normal"/>
    <w:qFormat/>
    <w:rsid w:val="007D0218"/>
    <w:pPr>
      <w:keepNext/>
      <w:outlineLvl w:val="2"/>
    </w:pPr>
    <w:rPr>
      <w:b/>
      <w:i/>
      <w:iCs/>
    </w:rPr>
  </w:style>
  <w:style w:type="paragraph" w:styleId="Heading4">
    <w:name w:val="heading 4"/>
    <w:basedOn w:val="Normal"/>
    <w:next w:val="Normal"/>
    <w:qFormat/>
    <w:rsid w:val="007D0218"/>
    <w:pPr>
      <w:keepNext/>
      <w:ind w:left="3402"/>
      <w:outlineLvl w:val="3"/>
    </w:pPr>
    <w:rPr>
      <w:b/>
      <w:bCs/>
    </w:rPr>
  </w:style>
  <w:style w:type="paragraph" w:styleId="Heading5">
    <w:name w:val="heading 5"/>
    <w:basedOn w:val="Normal"/>
    <w:next w:val="Normal"/>
    <w:qFormat/>
    <w:rsid w:val="007D0218"/>
    <w:pPr>
      <w:keepNext/>
      <w:jc w:val="center"/>
      <w:outlineLvl w:val="4"/>
    </w:pPr>
    <w:rPr>
      <w:rFonts w:ascii="Times New Roman" w:hAnsi="Times New Roman"/>
      <w:b/>
      <w:bCs/>
      <w:sz w:val="36"/>
    </w:rPr>
  </w:style>
  <w:style w:type="paragraph" w:styleId="Heading6">
    <w:name w:val="heading 6"/>
    <w:basedOn w:val="Normal"/>
    <w:next w:val="Normal"/>
    <w:qFormat/>
    <w:rsid w:val="007D0218"/>
    <w:pPr>
      <w:keepNext/>
      <w:spacing w:line="360" w:lineRule="auto"/>
      <w:outlineLvl w:val="5"/>
    </w:pPr>
    <w:rPr>
      <w:rFonts w:cs="Arial"/>
      <w:bCs/>
      <w:sz w:val="28"/>
      <w:szCs w:val="24"/>
      <w:lang w:val="id-ID"/>
    </w:rPr>
  </w:style>
  <w:style w:type="paragraph" w:styleId="Heading7">
    <w:name w:val="heading 7"/>
    <w:basedOn w:val="Normal"/>
    <w:next w:val="Normal"/>
    <w:qFormat/>
    <w:rsid w:val="007D0218"/>
    <w:pPr>
      <w:keepNext/>
      <w:jc w:val="center"/>
      <w:outlineLvl w:val="6"/>
    </w:pPr>
    <w:rPr>
      <w:b/>
      <w:bCs/>
      <w:sz w:val="20"/>
    </w:rPr>
  </w:style>
  <w:style w:type="paragraph" w:styleId="Heading8">
    <w:name w:val="heading 8"/>
    <w:basedOn w:val="Normal"/>
    <w:next w:val="Normal"/>
    <w:qFormat/>
    <w:rsid w:val="007D0218"/>
    <w:pPr>
      <w:keepNext/>
      <w:jc w:val="center"/>
      <w:outlineLvl w:val="7"/>
    </w:pPr>
    <w:rPr>
      <w:b/>
      <w:bCs/>
      <w:sz w:val="18"/>
    </w:rPr>
  </w:style>
  <w:style w:type="paragraph" w:styleId="Heading9">
    <w:name w:val="heading 9"/>
    <w:basedOn w:val="Normal"/>
    <w:next w:val="Normal"/>
    <w:qFormat/>
    <w:rsid w:val="007D0218"/>
    <w:pPr>
      <w:keepNext/>
      <w:outlineLvl w:val="8"/>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0218"/>
    <w:pPr>
      <w:numPr>
        <w:numId w:val="1"/>
      </w:numPr>
      <w:jc w:val="center"/>
    </w:pPr>
    <w:rPr>
      <w:b/>
    </w:rPr>
  </w:style>
  <w:style w:type="paragraph" w:styleId="BodyTextIndent">
    <w:name w:val="Body Text Indent"/>
    <w:basedOn w:val="Normal"/>
    <w:rsid w:val="007D0218"/>
    <w:pPr>
      <w:ind w:firstLine="720"/>
    </w:pPr>
  </w:style>
  <w:style w:type="paragraph" w:styleId="Header">
    <w:name w:val="header"/>
    <w:basedOn w:val="Normal"/>
    <w:semiHidden/>
    <w:rsid w:val="007D0218"/>
    <w:pPr>
      <w:tabs>
        <w:tab w:val="center" w:pos="4320"/>
        <w:tab w:val="right" w:pos="8640"/>
      </w:tabs>
    </w:pPr>
  </w:style>
  <w:style w:type="character" w:styleId="PageNumber">
    <w:name w:val="page number"/>
    <w:basedOn w:val="DefaultParagraphFont"/>
    <w:semiHidden/>
    <w:rsid w:val="007D0218"/>
  </w:style>
  <w:style w:type="character" w:styleId="Hyperlink">
    <w:name w:val="Hyperlink"/>
    <w:basedOn w:val="DefaultParagraphFont"/>
    <w:uiPriority w:val="99"/>
    <w:rsid w:val="007D0218"/>
    <w:rPr>
      <w:color w:val="0000FF"/>
      <w:u w:val="single"/>
    </w:rPr>
  </w:style>
  <w:style w:type="paragraph" w:styleId="BodyText">
    <w:name w:val="Body Text"/>
    <w:basedOn w:val="Normal"/>
    <w:semiHidden/>
    <w:rsid w:val="007D0218"/>
    <w:rPr>
      <w:sz w:val="20"/>
    </w:rPr>
  </w:style>
  <w:style w:type="paragraph" w:styleId="FootnoteText">
    <w:name w:val="footnote text"/>
    <w:basedOn w:val="Normal"/>
    <w:semiHidden/>
    <w:rsid w:val="007D0218"/>
    <w:rPr>
      <w:sz w:val="20"/>
    </w:rPr>
  </w:style>
  <w:style w:type="character" w:styleId="FootnoteReference">
    <w:name w:val="footnote reference"/>
    <w:basedOn w:val="DefaultParagraphFont"/>
    <w:semiHidden/>
    <w:rsid w:val="007D0218"/>
    <w:rPr>
      <w:vertAlign w:val="superscript"/>
    </w:rPr>
  </w:style>
  <w:style w:type="paragraph" w:styleId="BodyText2">
    <w:name w:val="Body Text 2"/>
    <w:basedOn w:val="Normal"/>
    <w:semiHidden/>
    <w:rsid w:val="007D0218"/>
    <w:rPr>
      <w:i/>
    </w:rPr>
  </w:style>
  <w:style w:type="paragraph" w:styleId="Footer">
    <w:name w:val="footer"/>
    <w:basedOn w:val="Normal"/>
    <w:link w:val="FooterChar"/>
    <w:uiPriority w:val="99"/>
    <w:rsid w:val="007D0218"/>
    <w:pPr>
      <w:tabs>
        <w:tab w:val="center" w:pos="4320"/>
        <w:tab w:val="right" w:pos="8640"/>
      </w:tabs>
    </w:pPr>
  </w:style>
  <w:style w:type="paragraph" w:styleId="TOC1">
    <w:name w:val="toc 1"/>
    <w:basedOn w:val="Normal"/>
    <w:next w:val="Normal"/>
    <w:autoRedefine/>
    <w:uiPriority w:val="39"/>
    <w:rsid w:val="00C02325"/>
    <w:pPr>
      <w:tabs>
        <w:tab w:val="right" w:pos="9214"/>
      </w:tabs>
      <w:spacing w:before="120"/>
      <w:ind w:left="900" w:hanging="900"/>
      <w:jc w:val="left"/>
    </w:pPr>
    <w:rPr>
      <w:noProof/>
      <w:szCs w:val="24"/>
      <w:lang w:val="sv-SE"/>
    </w:rPr>
  </w:style>
  <w:style w:type="paragraph" w:styleId="TOC2">
    <w:name w:val="toc 2"/>
    <w:basedOn w:val="Normal"/>
    <w:next w:val="Normal"/>
    <w:autoRedefine/>
    <w:uiPriority w:val="39"/>
    <w:rsid w:val="007D0218"/>
    <w:pPr>
      <w:tabs>
        <w:tab w:val="right" w:leader="underscore" w:pos="8587"/>
      </w:tabs>
      <w:spacing w:before="120"/>
      <w:ind w:left="240"/>
    </w:pPr>
    <w:rPr>
      <w:b/>
      <w:i/>
      <w:noProof/>
      <w:sz w:val="22"/>
      <w:szCs w:val="24"/>
    </w:rPr>
  </w:style>
  <w:style w:type="paragraph" w:styleId="TOC3">
    <w:name w:val="toc 3"/>
    <w:basedOn w:val="Normal"/>
    <w:next w:val="Normal"/>
    <w:autoRedefine/>
    <w:uiPriority w:val="39"/>
    <w:rsid w:val="007D0218"/>
    <w:pPr>
      <w:ind w:left="480"/>
    </w:pPr>
    <w:rPr>
      <w:sz w:val="20"/>
    </w:rPr>
  </w:style>
  <w:style w:type="paragraph" w:styleId="TOC4">
    <w:name w:val="toc 4"/>
    <w:basedOn w:val="Normal"/>
    <w:next w:val="Normal"/>
    <w:autoRedefine/>
    <w:semiHidden/>
    <w:rsid w:val="007D0218"/>
    <w:pPr>
      <w:ind w:left="720"/>
    </w:pPr>
    <w:rPr>
      <w:sz w:val="20"/>
    </w:rPr>
  </w:style>
  <w:style w:type="paragraph" w:styleId="TOC5">
    <w:name w:val="toc 5"/>
    <w:basedOn w:val="Normal"/>
    <w:next w:val="Normal"/>
    <w:autoRedefine/>
    <w:semiHidden/>
    <w:rsid w:val="007D0218"/>
    <w:pPr>
      <w:ind w:left="960"/>
    </w:pPr>
    <w:rPr>
      <w:sz w:val="20"/>
    </w:rPr>
  </w:style>
  <w:style w:type="paragraph" w:styleId="TOC6">
    <w:name w:val="toc 6"/>
    <w:basedOn w:val="Normal"/>
    <w:next w:val="Normal"/>
    <w:autoRedefine/>
    <w:semiHidden/>
    <w:rsid w:val="007D0218"/>
    <w:pPr>
      <w:ind w:left="1200"/>
    </w:pPr>
    <w:rPr>
      <w:sz w:val="20"/>
    </w:rPr>
  </w:style>
  <w:style w:type="paragraph" w:styleId="TOC7">
    <w:name w:val="toc 7"/>
    <w:basedOn w:val="Normal"/>
    <w:next w:val="Normal"/>
    <w:autoRedefine/>
    <w:semiHidden/>
    <w:rsid w:val="007D0218"/>
    <w:pPr>
      <w:ind w:left="1440"/>
    </w:pPr>
    <w:rPr>
      <w:sz w:val="20"/>
    </w:rPr>
  </w:style>
  <w:style w:type="paragraph" w:styleId="TOC8">
    <w:name w:val="toc 8"/>
    <w:basedOn w:val="Normal"/>
    <w:next w:val="Normal"/>
    <w:autoRedefine/>
    <w:semiHidden/>
    <w:rsid w:val="007D0218"/>
    <w:pPr>
      <w:ind w:left="1680"/>
    </w:pPr>
    <w:rPr>
      <w:sz w:val="20"/>
    </w:rPr>
  </w:style>
  <w:style w:type="paragraph" w:styleId="TOC9">
    <w:name w:val="toc 9"/>
    <w:basedOn w:val="Normal"/>
    <w:next w:val="Normal"/>
    <w:autoRedefine/>
    <w:semiHidden/>
    <w:rsid w:val="007D0218"/>
    <w:pPr>
      <w:ind w:left="1920"/>
    </w:pPr>
    <w:rPr>
      <w:sz w:val="20"/>
    </w:rPr>
  </w:style>
  <w:style w:type="paragraph" w:styleId="BodyTextIndent2">
    <w:name w:val="Body Text Indent 2"/>
    <w:basedOn w:val="Normal"/>
    <w:semiHidden/>
    <w:rsid w:val="007D0218"/>
    <w:pPr>
      <w:ind w:left="709"/>
    </w:pPr>
  </w:style>
  <w:style w:type="character" w:styleId="FollowedHyperlink">
    <w:name w:val="FollowedHyperlink"/>
    <w:basedOn w:val="DefaultParagraphFont"/>
    <w:semiHidden/>
    <w:rsid w:val="007D0218"/>
    <w:rPr>
      <w:color w:val="800080"/>
      <w:u w:val="single"/>
    </w:rPr>
  </w:style>
  <w:style w:type="paragraph" w:styleId="Caption">
    <w:name w:val="caption"/>
    <w:basedOn w:val="Normal"/>
    <w:next w:val="Normal"/>
    <w:qFormat/>
    <w:rsid w:val="007D0218"/>
    <w:pPr>
      <w:jc w:val="center"/>
    </w:pPr>
    <w:rPr>
      <w:rFonts w:cs="Arial"/>
      <w:b/>
      <w:bCs/>
    </w:rPr>
  </w:style>
  <w:style w:type="paragraph" w:styleId="BodyText3">
    <w:name w:val="Body Text 3"/>
    <w:basedOn w:val="Normal"/>
    <w:semiHidden/>
    <w:rsid w:val="007D0218"/>
    <w:pPr>
      <w:jc w:val="center"/>
    </w:pPr>
  </w:style>
  <w:style w:type="paragraph" w:styleId="BodyTextIndent3">
    <w:name w:val="Body Text Indent 3"/>
    <w:basedOn w:val="Normal"/>
    <w:semiHidden/>
    <w:rsid w:val="007D0218"/>
    <w:pPr>
      <w:ind w:firstLine="709"/>
    </w:pPr>
  </w:style>
  <w:style w:type="paragraph" w:styleId="BlockText">
    <w:name w:val="Block Text"/>
    <w:basedOn w:val="Normal"/>
    <w:semiHidden/>
    <w:rsid w:val="007D0218"/>
    <w:pPr>
      <w:ind w:left="176" w:right="175"/>
    </w:pPr>
    <w:rPr>
      <w:bCs/>
      <w:sz w:val="22"/>
    </w:rPr>
  </w:style>
  <w:style w:type="character" w:customStyle="1" w:styleId="FooterChar">
    <w:name w:val="Footer Char"/>
    <w:basedOn w:val="DefaultParagraphFont"/>
    <w:link w:val="Footer"/>
    <w:uiPriority w:val="99"/>
    <w:rsid w:val="00D26366"/>
    <w:rPr>
      <w:rFonts w:ascii="Arial" w:hAnsi="Arial"/>
      <w:sz w:val="24"/>
      <w:lang w:val="en-US" w:eastAsia="en-US"/>
    </w:rPr>
  </w:style>
  <w:style w:type="paragraph" w:styleId="BalloonText">
    <w:name w:val="Balloon Text"/>
    <w:basedOn w:val="Normal"/>
    <w:link w:val="BalloonTextChar"/>
    <w:uiPriority w:val="99"/>
    <w:semiHidden/>
    <w:unhideWhenUsed/>
    <w:rsid w:val="00D26366"/>
    <w:rPr>
      <w:rFonts w:ascii="Tahoma" w:hAnsi="Tahoma" w:cs="Tahoma"/>
      <w:sz w:val="16"/>
      <w:szCs w:val="16"/>
    </w:rPr>
  </w:style>
  <w:style w:type="character" w:customStyle="1" w:styleId="BalloonTextChar">
    <w:name w:val="Balloon Text Char"/>
    <w:basedOn w:val="DefaultParagraphFont"/>
    <w:link w:val="BalloonText"/>
    <w:uiPriority w:val="99"/>
    <w:semiHidden/>
    <w:rsid w:val="00D26366"/>
    <w:rPr>
      <w:rFonts w:ascii="Tahoma" w:hAnsi="Tahoma" w:cs="Tahoma"/>
      <w:sz w:val="16"/>
      <w:szCs w:val="16"/>
      <w:lang w:val="en-US" w:eastAsia="en-US"/>
    </w:rPr>
  </w:style>
  <w:style w:type="character" w:styleId="Strong">
    <w:name w:val="Strong"/>
    <w:basedOn w:val="DefaultParagraphFont"/>
    <w:qFormat/>
    <w:rsid w:val="00B5118A"/>
    <w:rPr>
      <w:b/>
      <w:bCs/>
    </w:rPr>
  </w:style>
  <w:style w:type="paragraph" w:styleId="NormalWeb">
    <w:name w:val="Normal (Web)"/>
    <w:basedOn w:val="Normal"/>
    <w:uiPriority w:val="99"/>
    <w:unhideWhenUsed/>
    <w:rsid w:val="00386A76"/>
    <w:pPr>
      <w:spacing w:before="100" w:beforeAutospacing="1" w:after="100" w:afterAutospacing="1"/>
      <w:jc w:val="left"/>
    </w:pPr>
    <w:rPr>
      <w:rFonts w:ascii="Times New Roman" w:hAnsi="Times New Roman"/>
      <w:szCs w:val="24"/>
      <w:lang w:val="id-ID" w:eastAsia="id-ID"/>
    </w:rPr>
  </w:style>
  <w:style w:type="table" w:styleId="TableGrid">
    <w:name w:val="Table Grid"/>
    <w:basedOn w:val="TableNormal"/>
    <w:uiPriority w:val="59"/>
    <w:rsid w:val="00D147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A85368"/>
    <w:pPr>
      <w:keepLines/>
      <w:spacing w:before="480" w:line="276" w:lineRule="auto"/>
      <w:jc w:val="left"/>
      <w:outlineLvl w:val="9"/>
    </w:pPr>
    <w:rPr>
      <w:rFonts w:ascii="Cambria" w:hAnsi="Cambria" w:cs="Times New Roman"/>
      <w:bCs/>
      <w:color w:val="365F91"/>
      <w:sz w:val="28"/>
      <w:szCs w:val="28"/>
    </w:rPr>
  </w:style>
  <w:style w:type="paragraph" w:styleId="ListParagraph">
    <w:name w:val="List Paragraph"/>
    <w:basedOn w:val="Normal"/>
    <w:uiPriority w:val="99"/>
    <w:qFormat/>
    <w:rsid w:val="00F50819"/>
    <w:pPr>
      <w:spacing w:after="200" w:line="276" w:lineRule="auto"/>
      <w:ind w:left="720"/>
      <w:jc w:val="left"/>
    </w:pPr>
    <w:rPr>
      <w:rFonts w:ascii="Calibri" w:eastAsia="PMingLiU" w:hAnsi="Calibri"/>
      <w:sz w:val="22"/>
      <w:szCs w:val="22"/>
      <w:lang w:eastAsia="zh-TW"/>
    </w:rPr>
  </w:style>
  <w:style w:type="paragraph" w:customStyle="1" w:styleId="Default">
    <w:name w:val="Default"/>
    <w:rsid w:val="00BC3982"/>
    <w:pPr>
      <w:autoSpaceDE w:val="0"/>
      <w:autoSpaceDN w:val="0"/>
      <w:adjustRightInd w:val="0"/>
    </w:pPr>
    <w:rPr>
      <w:color w:val="000000"/>
      <w:sz w:val="24"/>
      <w:szCs w:val="24"/>
    </w:rPr>
  </w:style>
  <w:style w:type="character" w:customStyle="1" w:styleId="Heading1Char">
    <w:name w:val="Heading 1 Char"/>
    <w:basedOn w:val="DefaultParagraphFont"/>
    <w:link w:val="Heading1"/>
    <w:rsid w:val="001F7122"/>
    <w:rPr>
      <w:rFonts w:ascii="Tahoma" w:hAnsi="Tahoma" w:cs="Tahoma"/>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2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555DD-2C71-4077-BA81-0E48F0D5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16261</Words>
  <Characters>92694</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I</vt:lpstr>
    </vt:vector>
  </TitlesOfParts>
  <Company>INTERPLAY COMPUTER</Company>
  <LinksUpToDate>false</LinksUpToDate>
  <CharactersWithSpaces>108738</CharactersWithSpaces>
  <SharedDoc>false</SharedDoc>
  <HLinks>
    <vt:vector size="102" baseType="variant">
      <vt:variant>
        <vt:i4>3211304</vt:i4>
      </vt:variant>
      <vt:variant>
        <vt:i4>93</vt:i4>
      </vt:variant>
      <vt:variant>
        <vt:i4>0</vt:i4>
      </vt:variant>
      <vt:variant>
        <vt:i4>5</vt:i4>
      </vt:variant>
      <vt:variant>
        <vt:lpwstr>http://www.qaa.ac.uk/crntwork/newmethod/pod.htm</vt:lpwstr>
      </vt:variant>
      <vt:variant>
        <vt:lpwstr/>
      </vt:variant>
      <vt:variant>
        <vt:i4>5767189</vt:i4>
      </vt:variant>
      <vt:variant>
        <vt:i4>90</vt:i4>
      </vt:variant>
      <vt:variant>
        <vt:i4>0</vt:i4>
      </vt:variant>
      <vt:variant>
        <vt:i4>5</vt:i4>
      </vt:variant>
      <vt:variant>
        <vt:lpwstr>http://www.niss.ac.uk/education/ qaa/pub98/pg</vt:lpwstr>
      </vt:variant>
      <vt:variant>
        <vt:lpwstr/>
      </vt:variant>
      <vt:variant>
        <vt:i4>6291553</vt:i4>
      </vt:variant>
      <vt:variant>
        <vt:i4>87</vt:i4>
      </vt:variant>
      <vt:variant>
        <vt:i4>0</vt:i4>
      </vt:variant>
      <vt:variant>
        <vt:i4>5</vt:i4>
      </vt:variant>
      <vt:variant>
        <vt:lpwstr>http://www.chea.org/About/Recognition.cfm</vt:lpwstr>
      </vt:variant>
      <vt:variant>
        <vt:lpwstr>11b</vt:lpwstr>
      </vt:variant>
      <vt:variant>
        <vt:i4>3801212</vt:i4>
      </vt:variant>
      <vt:variant>
        <vt:i4>84</vt:i4>
      </vt:variant>
      <vt:variant>
        <vt:i4>0</vt:i4>
      </vt:variant>
      <vt:variant>
        <vt:i4>5</vt:i4>
      </vt:variant>
      <vt:variant>
        <vt:lpwstr>http://paboi.idionline.org/</vt:lpwstr>
      </vt:variant>
      <vt:variant>
        <vt:lpwstr/>
      </vt:variant>
      <vt:variant>
        <vt:i4>1507378</vt:i4>
      </vt:variant>
      <vt:variant>
        <vt:i4>77</vt:i4>
      </vt:variant>
      <vt:variant>
        <vt:i4>0</vt:i4>
      </vt:variant>
      <vt:variant>
        <vt:i4>5</vt:i4>
      </vt:variant>
      <vt:variant>
        <vt:lpwstr/>
      </vt:variant>
      <vt:variant>
        <vt:lpwstr>_Toc295139616</vt:lpwstr>
      </vt:variant>
      <vt:variant>
        <vt:i4>1507378</vt:i4>
      </vt:variant>
      <vt:variant>
        <vt:i4>71</vt:i4>
      </vt:variant>
      <vt:variant>
        <vt:i4>0</vt:i4>
      </vt:variant>
      <vt:variant>
        <vt:i4>5</vt:i4>
      </vt:variant>
      <vt:variant>
        <vt:lpwstr/>
      </vt:variant>
      <vt:variant>
        <vt:lpwstr>_Toc295139615</vt:lpwstr>
      </vt:variant>
      <vt:variant>
        <vt:i4>1507378</vt:i4>
      </vt:variant>
      <vt:variant>
        <vt:i4>65</vt:i4>
      </vt:variant>
      <vt:variant>
        <vt:i4>0</vt:i4>
      </vt:variant>
      <vt:variant>
        <vt:i4>5</vt:i4>
      </vt:variant>
      <vt:variant>
        <vt:lpwstr/>
      </vt:variant>
      <vt:variant>
        <vt:lpwstr>_Toc295139614</vt:lpwstr>
      </vt:variant>
      <vt:variant>
        <vt:i4>1507378</vt:i4>
      </vt:variant>
      <vt:variant>
        <vt:i4>59</vt:i4>
      </vt:variant>
      <vt:variant>
        <vt:i4>0</vt:i4>
      </vt:variant>
      <vt:variant>
        <vt:i4>5</vt:i4>
      </vt:variant>
      <vt:variant>
        <vt:lpwstr/>
      </vt:variant>
      <vt:variant>
        <vt:lpwstr>_Toc295139613</vt:lpwstr>
      </vt:variant>
      <vt:variant>
        <vt:i4>1507378</vt:i4>
      </vt:variant>
      <vt:variant>
        <vt:i4>53</vt:i4>
      </vt:variant>
      <vt:variant>
        <vt:i4>0</vt:i4>
      </vt:variant>
      <vt:variant>
        <vt:i4>5</vt:i4>
      </vt:variant>
      <vt:variant>
        <vt:lpwstr/>
      </vt:variant>
      <vt:variant>
        <vt:lpwstr>_Toc295139612</vt:lpwstr>
      </vt:variant>
      <vt:variant>
        <vt:i4>1507378</vt:i4>
      </vt:variant>
      <vt:variant>
        <vt:i4>47</vt:i4>
      </vt:variant>
      <vt:variant>
        <vt:i4>0</vt:i4>
      </vt:variant>
      <vt:variant>
        <vt:i4>5</vt:i4>
      </vt:variant>
      <vt:variant>
        <vt:lpwstr/>
      </vt:variant>
      <vt:variant>
        <vt:lpwstr>_Toc295139611</vt:lpwstr>
      </vt:variant>
      <vt:variant>
        <vt:i4>1507378</vt:i4>
      </vt:variant>
      <vt:variant>
        <vt:i4>41</vt:i4>
      </vt:variant>
      <vt:variant>
        <vt:i4>0</vt:i4>
      </vt:variant>
      <vt:variant>
        <vt:i4>5</vt:i4>
      </vt:variant>
      <vt:variant>
        <vt:lpwstr/>
      </vt:variant>
      <vt:variant>
        <vt:lpwstr>_Toc295139610</vt:lpwstr>
      </vt:variant>
      <vt:variant>
        <vt:i4>1441842</vt:i4>
      </vt:variant>
      <vt:variant>
        <vt:i4>35</vt:i4>
      </vt:variant>
      <vt:variant>
        <vt:i4>0</vt:i4>
      </vt:variant>
      <vt:variant>
        <vt:i4>5</vt:i4>
      </vt:variant>
      <vt:variant>
        <vt:lpwstr/>
      </vt:variant>
      <vt:variant>
        <vt:lpwstr>_Toc295139609</vt:lpwstr>
      </vt:variant>
      <vt:variant>
        <vt:i4>1441842</vt:i4>
      </vt:variant>
      <vt:variant>
        <vt:i4>29</vt:i4>
      </vt:variant>
      <vt:variant>
        <vt:i4>0</vt:i4>
      </vt:variant>
      <vt:variant>
        <vt:i4>5</vt:i4>
      </vt:variant>
      <vt:variant>
        <vt:lpwstr/>
      </vt:variant>
      <vt:variant>
        <vt:lpwstr>_Toc295139608</vt:lpwstr>
      </vt:variant>
      <vt:variant>
        <vt:i4>1441842</vt:i4>
      </vt:variant>
      <vt:variant>
        <vt:i4>23</vt:i4>
      </vt:variant>
      <vt:variant>
        <vt:i4>0</vt:i4>
      </vt:variant>
      <vt:variant>
        <vt:i4>5</vt:i4>
      </vt:variant>
      <vt:variant>
        <vt:lpwstr/>
      </vt:variant>
      <vt:variant>
        <vt:lpwstr>_Toc295139607</vt:lpwstr>
      </vt:variant>
      <vt:variant>
        <vt:i4>1441842</vt:i4>
      </vt:variant>
      <vt:variant>
        <vt:i4>17</vt:i4>
      </vt:variant>
      <vt:variant>
        <vt:i4>0</vt:i4>
      </vt:variant>
      <vt:variant>
        <vt:i4>5</vt:i4>
      </vt:variant>
      <vt:variant>
        <vt:lpwstr/>
      </vt:variant>
      <vt:variant>
        <vt:lpwstr>_Toc295139606</vt:lpwstr>
      </vt:variant>
      <vt:variant>
        <vt:i4>1441842</vt:i4>
      </vt:variant>
      <vt:variant>
        <vt:i4>11</vt:i4>
      </vt:variant>
      <vt:variant>
        <vt:i4>0</vt:i4>
      </vt:variant>
      <vt:variant>
        <vt:i4>5</vt:i4>
      </vt:variant>
      <vt:variant>
        <vt:lpwstr/>
      </vt:variant>
      <vt:variant>
        <vt:lpwstr>_Toc295139605</vt:lpwstr>
      </vt:variant>
      <vt:variant>
        <vt:i4>1441842</vt:i4>
      </vt:variant>
      <vt:variant>
        <vt:i4>5</vt:i4>
      </vt:variant>
      <vt:variant>
        <vt:i4>0</vt:i4>
      </vt:variant>
      <vt:variant>
        <vt:i4>5</vt:i4>
      </vt:variant>
      <vt:variant>
        <vt:lpwstr/>
      </vt:variant>
      <vt:variant>
        <vt:lpwstr>_Toc295139604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BIOTROP</dc:creator>
  <cp:lastModifiedBy>LAMPTKES-LAPTOP-11</cp:lastModifiedBy>
  <cp:revision>5</cp:revision>
  <cp:lastPrinted>2009-05-31T13:07:00Z</cp:lastPrinted>
  <dcterms:created xsi:type="dcterms:W3CDTF">2016-06-20T03:23:00Z</dcterms:created>
  <dcterms:modified xsi:type="dcterms:W3CDTF">2016-06-23T10:14:00Z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Number">
    <vt:i4>990910</vt:i4>
  </property>
</Properties>
</file>